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13FE0" w14:textId="77777777" w:rsidR="001E0A8E" w:rsidRPr="00901AF2" w:rsidRDefault="007C2A27" w:rsidP="0083239F">
      <w:pPr>
        <w:pStyle w:val="Hlavika"/>
        <w:jc w:val="center"/>
        <w:rPr>
          <w:rFonts w:cs="Arial"/>
        </w:rPr>
      </w:pPr>
      <w:r w:rsidRPr="00901AF2">
        <w:rPr>
          <w:rFonts w:cs="Arial"/>
        </w:rPr>
        <w:t xml:space="preserve">                                 </w:t>
      </w:r>
      <w:r w:rsidR="007F554E" w:rsidRPr="00901AF2">
        <w:rPr>
          <w:rFonts w:cs="Arial"/>
        </w:rPr>
        <w:t xml:space="preserve"> </w:t>
      </w:r>
    </w:p>
    <w:p w14:paraId="7CBC551B" w14:textId="77777777" w:rsidR="00E2442D" w:rsidRPr="00901AF2" w:rsidRDefault="00E2442D" w:rsidP="0083239F">
      <w:pPr>
        <w:pStyle w:val="Hlavika"/>
        <w:jc w:val="center"/>
        <w:rPr>
          <w:rFonts w:cs="Arial"/>
        </w:rPr>
      </w:pPr>
    </w:p>
    <w:p w14:paraId="6019D9C1" w14:textId="77777777" w:rsidR="00E2442D" w:rsidRPr="00901AF2" w:rsidRDefault="00E2442D" w:rsidP="0083239F">
      <w:pPr>
        <w:tabs>
          <w:tab w:val="right" w:leader="underscore" w:pos="10080"/>
        </w:tabs>
        <w:rPr>
          <w:rFonts w:cs="Arial"/>
          <w:smallCaps/>
          <w:szCs w:val="22"/>
        </w:rPr>
      </w:pPr>
    </w:p>
    <w:p w14:paraId="5AC39F26" w14:textId="77777777" w:rsidR="00E2442D" w:rsidRPr="00901AF2" w:rsidRDefault="00E2442D" w:rsidP="0083239F">
      <w:pPr>
        <w:pStyle w:val="Zkladntext3"/>
        <w:jc w:val="center"/>
        <w:rPr>
          <w:rFonts w:cs="Arial"/>
          <w:sz w:val="30"/>
          <w:szCs w:val="30"/>
        </w:rPr>
      </w:pPr>
    </w:p>
    <w:p w14:paraId="1DBD4D13" w14:textId="77777777"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23122A" w:rsidRPr="00901AF2">
        <w:rPr>
          <w:rFonts w:cs="Arial"/>
          <w:sz w:val="32"/>
          <w:szCs w:val="32"/>
        </w:rPr>
        <w:t xml:space="preserve">nadlimitnej </w:t>
      </w:r>
      <w:r w:rsidRPr="00901AF2">
        <w:rPr>
          <w:rFonts w:cs="Arial"/>
          <w:sz w:val="32"/>
          <w:szCs w:val="32"/>
        </w:rPr>
        <w:t>zákazky</w:t>
      </w:r>
      <w:r w:rsidR="001E7107" w:rsidRPr="00901AF2">
        <w:rPr>
          <w:rFonts w:cs="Arial"/>
          <w:sz w:val="32"/>
          <w:szCs w:val="32"/>
        </w:rPr>
        <w:t xml:space="preserve"> </w:t>
      </w:r>
    </w:p>
    <w:p w14:paraId="02428455"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4CDB6DB8" w14:textId="77777777" w:rsidR="00E2442D" w:rsidRPr="00901AF2" w:rsidRDefault="00E2442D" w:rsidP="0083239F">
      <w:pPr>
        <w:pStyle w:val="Zkladntext3"/>
        <w:jc w:val="center"/>
        <w:rPr>
          <w:rFonts w:cs="Arial"/>
          <w:sz w:val="30"/>
          <w:szCs w:val="30"/>
        </w:rPr>
      </w:pPr>
    </w:p>
    <w:p w14:paraId="190D1892" w14:textId="77777777" w:rsidR="00E2442D" w:rsidRPr="00901AF2" w:rsidRDefault="00E2442D" w:rsidP="0083239F">
      <w:pPr>
        <w:pStyle w:val="Zkladntext3"/>
        <w:jc w:val="center"/>
        <w:rPr>
          <w:rFonts w:cs="Arial"/>
          <w:sz w:val="30"/>
          <w:szCs w:val="30"/>
        </w:rPr>
      </w:pPr>
    </w:p>
    <w:p w14:paraId="267452A9" w14:textId="77777777" w:rsidR="00774728" w:rsidRPr="00FE4170" w:rsidRDefault="004876F9" w:rsidP="0083239F">
      <w:pPr>
        <w:pStyle w:val="Zkladntext3"/>
        <w:jc w:val="center"/>
        <w:rPr>
          <w:rFonts w:cs="Arial"/>
          <w:b/>
          <w:sz w:val="40"/>
          <w:szCs w:val="40"/>
        </w:rPr>
      </w:pPr>
      <w:r w:rsidRPr="00901AF2">
        <w:rPr>
          <w:rFonts w:cs="Arial"/>
          <w:b/>
          <w:sz w:val="40"/>
          <w:szCs w:val="40"/>
        </w:rPr>
        <w:t xml:space="preserve">D3 Oščadnica-Čadca, Bukov, II. </w:t>
      </w:r>
      <w:proofErr w:type="spellStart"/>
      <w:r w:rsidRPr="00901AF2">
        <w:rPr>
          <w:rFonts w:cs="Arial"/>
          <w:b/>
          <w:sz w:val="40"/>
          <w:szCs w:val="40"/>
        </w:rPr>
        <w:t>polprofil</w:t>
      </w:r>
      <w:proofErr w:type="spellEnd"/>
      <w:r w:rsidR="00177F15" w:rsidRPr="00FE4170">
        <w:rPr>
          <w:rFonts w:cs="Arial"/>
          <w:b/>
          <w:sz w:val="40"/>
          <w:szCs w:val="40"/>
        </w:rPr>
        <w:t xml:space="preserve"> </w:t>
      </w:r>
    </w:p>
    <w:p w14:paraId="5793EB05"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60ABFF8C" w14:textId="77777777" w:rsidR="00E2442D" w:rsidRPr="005B0752" w:rsidRDefault="00E2442D" w:rsidP="0083239F">
      <w:pPr>
        <w:pStyle w:val="Zkladntext3"/>
        <w:jc w:val="center"/>
        <w:rPr>
          <w:rFonts w:cs="Arial"/>
          <w:b/>
          <w:sz w:val="28"/>
          <w:szCs w:val="28"/>
        </w:rPr>
      </w:pPr>
    </w:p>
    <w:p w14:paraId="41778ACE" w14:textId="77777777" w:rsidR="00E2442D" w:rsidRPr="005B0752" w:rsidRDefault="00E2442D" w:rsidP="0083239F">
      <w:pPr>
        <w:pStyle w:val="Zkladntext3"/>
        <w:jc w:val="center"/>
        <w:rPr>
          <w:rFonts w:cs="Arial"/>
          <w:b/>
          <w:sz w:val="28"/>
          <w:szCs w:val="28"/>
        </w:rPr>
      </w:pPr>
    </w:p>
    <w:p w14:paraId="2214DEB9" w14:textId="77777777" w:rsidR="00E2442D" w:rsidRPr="006C2974" w:rsidRDefault="00E2442D" w:rsidP="0083239F">
      <w:pPr>
        <w:pStyle w:val="Zkladntext3"/>
        <w:jc w:val="center"/>
        <w:rPr>
          <w:rFonts w:cs="Arial"/>
          <w:b/>
          <w:sz w:val="28"/>
          <w:szCs w:val="28"/>
        </w:rPr>
      </w:pPr>
    </w:p>
    <w:p w14:paraId="15B1298A" w14:textId="77777777" w:rsidR="00E2442D" w:rsidRPr="006C2974" w:rsidRDefault="00E2442D" w:rsidP="0083239F">
      <w:pPr>
        <w:pStyle w:val="Zkladntext3"/>
        <w:jc w:val="center"/>
        <w:rPr>
          <w:rFonts w:cs="Arial"/>
          <w:b/>
          <w:sz w:val="28"/>
          <w:szCs w:val="28"/>
        </w:rPr>
      </w:pPr>
    </w:p>
    <w:p w14:paraId="48934DCD" w14:textId="77777777" w:rsidR="00E2442D" w:rsidRPr="006C2974" w:rsidRDefault="00E2442D" w:rsidP="0083239F">
      <w:pPr>
        <w:pStyle w:val="Zkladntext3"/>
        <w:jc w:val="center"/>
        <w:rPr>
          <w:rFonts w:cs="Arial"/>
          <w:b/>
          <w:sz w:val="28"/>
          <w:szCs w:val="28"/>
        </w:rPr>
      </w:pPr>
    </w:p>
    <w:p w14:paraId="561C93ED"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2163DEDD" w14:textId="77777777" w:rsidR="00E2442D" w:rsidRPr="006C2974" w:rsidRDefault="00E2442D" w:rsidP="0083239F">
      <w:pPr>
        <w:pStyle w:val="Zkladntext3"/>
        <w:jc w:val="center"/>
        <w:rPr>
          <w:rFonts w:cs="Arial"/>
          <w:sz w:val="30"/>
          <w:szCs w:val="30"/>
        </w:rPr>
      </w:pPr>
    </w:p>
    <w:p w14:paraId="0F69901E" w14:textId="77777777" w:rsidR="00E2442D" w:rsidRPr="006C2974" w:rsidRDefault="00E2442D" w:rsidP="0083239F">
      <w:pPr>
        <w:pStyle w:val="Zkladntext3"/>
        <w:jc w:val="center"/>
        <w:rPr>
          <w:rFonts w:cs="Arial"/>
          <w:sz w:val="30"/>
          <w:szCs w:val="30"/>
        </w:rPr>
      </w:pPr>
    </w:p>
    <w:p w14:paraId="5FCA7B7B" w14:textId="77777777" w:rsidR="00C85EBA" w:rsidRPr="006C2974" w:rsidRDefault="00C85EBA" w:rsidP="0083239F">
      <w:pPr>
        <w:pStyle w:val="Zkladntext3"/>
        <w:jc w:val="center"/>
        <w:rPr>
          <w:rFonts w:cs="Arial"/>
          <w:sz w:val="30"/>
          <w:szCs w:val="30"/>
        </w:rPr>
      </w:pPr>
    </w:p>
    <w:p w14:paraId="75EFFA71" w14:textId="77777777" w:rsidR="00E2442D" w:rsidRPr="006C2974" w:rsidRDefault="00E2442D" w:rsidP="0083239F">
      <w:pPr>
        <w:pStyle w:val="Zkladntext3"/>
        <w:jc w:val="center"/>
        <w:rPr>
          <w:rFonts w:cs="Arial"/>
          <w:sz w:val="30"/>
          <w:szCs w:val="30"/>
        </w:rPr>
      </w:pPr>
    </w:p>
    <w:p w14:paraId="1267BC50" w14:textId="77777777" w:rsidR="00E2442D" w:rsidRPr="006C2974" w:rsidRDefault="00E2442D" w:rsidP="0083239F">
      <w:pPr>
        <w:pStyle w:val="Zkladntext3"/>
        <w:jc w:val="center"/>
        <w:rPr>
          <w:rFonts w:cs="Arial"/>
          <w:sz w:val="30"/>
          <w:szCs w:val="30"/>
        </w:rPr>
      </w:pPr>
    </w:p>
    <w:p w14:paraId="30AFF4E6" w14:textId="77777777" w:rsidR="00E2442D" w:rsidRPr="006C2974" w:rsidRDefault="00E2442D" w:rsidP="0083239F">
      <w:pPr>
        <w:pStyle w:val="Zkladntext3"/>
        <w:jc w:val="center"/>
        <w:rPr>
          <w:rFonts w:cs="Arial"/>
          <w:sz w:val="30"/>
          <w:szCs w:val="30"/>
        </w:rPr>
      </w:pPr>
    </w:p>
    <w:p w14:paraId="6952D8FE" w14:textId="77777777" w:rsidR="00E2442D" w:rsidRPr="006C2974" w:rsidRDefault="00E2442D" w:rsidP="0083239F">
      <w:pPr>
        <w:jc w:val="center"/>
        <w:rPr>
          <w:rFonts w:cs="Arial"/>
          <w:b/>
          <w:caps/>
          <w:sz w:val="48"/>
        </w:rPr>
      </w:pPr>
      <w:r w:rsidRPr="006C2974">
        <w:rPr>
          <w:rFonts w:cs="Arial"/>
          <w:b/>
          <w:caps/>
          <w:sz w:val="48"/>
        </w:rPr>
        <w:t>Zväzok 2</w:t>
      </w:r>
    </w:p>
    <w:p w14:paraId="2A5B8661" w14:textId="77777777" w:rsidR="00E2442D" w:rsidRPr="006C2974" w:rsidRDefault="00E2442D" w:rsidP="0083239F">
      <w:pPr>
        <w:jc w:val="center"/>
        <w:rPr>
          <w:rFonts w:cs="Arial"/>
          <w:b/>
          <w:caps/>
          <w:sz w:val="48"/>
        </w:rPr>
      </w:pPr>
      <w:r w:rsidRPr="006C2974">
        <w:rPr>
          <w:rFonts w:cs="Arial"/>
          <w:b/>
          <w:caps/>
          <w:sz w:val="48"/>
        </w:rPr>
        <w:t>Obchodné podmienky</w:t>
      </w:r>
    </w:p>
    <w:p w14:paraId="143F059E" w14:textId="77777777" w:rsidR="002F5FF0" w:rsidRPr="006C2974" w:rsidRDefault="002F5FF0" w:rsidP="0083239F">
      <w:pPr>
        <w:jc w:val="center"/>
        <w:rPr>
          <w:rFonts w:cs="Arial"/>
          <w:b/>
          <w:caps/>
          <w:sz w:val="48"/>
        </w:rPr>
      </w:pPr>
    </w:p>
    <w:p w14:paraId="50C731B9" w14:textId="77777777" w:rsidR="00ED6F4D" w:rsidRPr="00790C85" w:rsidRDefault="00ED6F4D" w:rsidP="0083239F">
      <w:pPr>
        <w:autoSpaceDE w:val="0"/>
        <w:autoSpaceDN w:val="0"/>
        <w:adjustRightInd w:val="0"/>
        <w:jc w:val="center"/>
        <w:rPr>
          <w:rFonts w:cs="Arial"/>
          <w:b/>
          <w:color w:val="FF0000"/>
          <w:sz w:val="20"/>
          <w:lang w:eastAsia="cs-CZ"/>
        </w:rPr>
      </w:pPr>
    </w:p>
    <w:p w14:paraId="04CB704F" w14:textId="77777777" w:rsidR="00923846" w:rsidRPr="00901AF2" w:rsidRDefault="00923846" w:rsidP="0083239F">
      <w:pPr>
        <w:jc w:val="center"/>
        <w:rPr>
          <w:rFonts w:cs="Arial"/>
          <w:b/>
          <w:caps/>
          <w:sz w:val="48"/>
        </w:rPr>
      </w:pPr>
    </w:p>
    <w:p w14:paraId="0BA041F9" w14:textId="77777777" w:rsidR="00E2442D" w:rsidRPr="00FE4170" w:rsidRDefault="00E2442D" w:rsidP="0083239F">
      <w:pPr>
        <w:pStyle w:val="Zkladntext3"/>
        <w:jc w:val="center"/>
        <w:rPr>
          <w:rFonts w:cs="Arial"/>
          <w:sz w:val="30"/>
          <w:szCs w:val="30"/>
        </w:rPr>
      </w:pPr>
    </w:p>
    <w:p w14:paraId="1E0F9492" w14:textId="77777777" w:rsidR="00E2442D" w:rsidRPr="00A86531" w:rsidRDefault="00E2442D" w:rsidP="0083239F">
      <w:pPr>
        <w:pStyle w:val="Zkladntext3"/>
        <w:jc w:val="center"/>
        <w:rPr>
          <w:rFonts w:cs="Arial"/>
          <w:sz w:val="30"/>
          <w:szCs w:val="30"/>
        </w:rPr>
      </w:pPr>
    </w:p>
    <w:p w14:paraId="56C377D5" w14:textId="77777777" w:rsidR="00252C33" w:rsidRPr="005B0752" w:rsidRDefault="00252C33" w:rsidP="0083239F">
      <w:pPr>
        <w:pStyle w:val="Zkladntext3"/>
        <w:rPr>
          <w:rFonts w:cs="Arial"/>
          <w:sz w:val="30"/>
          <w:szCs w:val="30"/>
        </w:rPr>
      </w:pPr>
    </w:p>
    <w:p w14:paraId="23D91B92" w14:textId="77777777"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774728" w:rsidRPr="001A0DDF">
        <w:rPr>
          <w:rFonts w:cs="Arial"/>
          <w:smallCaps/>
          <w:sz w:val="28"/>
        </w:rPr>
        <w:t>2024</w:t>
      </w:r>
    </w:p>
    <w:p w14:paraId="5B0366CF" w14:textId="77777777" w:rsidR="00E2442D" w:rsidRPr="006C2974" w:rsidRDefault="00E2442D" w:rsidP="0083239F">
      <w:pPr>
        <w:jc w:val="center"/>
        <w:rPr>
          <w:rFonts w:cs="Arial"/>
          <w:b/>
        </w:rPr>
      </w:pPr>
    </w:p>
    <w:p w14:paraId="2C8C0AF0" w14:textId="77777777" w:rsidR="00AD0E7B" w:rsidRPr="006C2974" w:rsidRDefault="00AD0E7B" w:rsidP="0083239F">
      <w:pPr>
        <w:pStyle w:val="Section"/>
        <w:widowControl/>
        <w:spacing w:line="240" w:lineRule="auto"/>
        <w:rPr>
          <w:rFonts w:cs="Arial"/>
          <w:caps/>
          <w:lang w:val="sk-SK"/>
        </w:rPr>
      </w:pPr>
    </w:p>
    <w:p w14:paraId="138C56B5" w14:textId="77777777" w:rsidR="00AB0148" w:rsidRPr="006C2974" w:rsidRDefault="00AB0148" w:rsidP="0083239F">
      <w:pPr>
        <w:pStyle w:val="Section"/>
        <w:widowControl/>
        <w:spacing w:line="240" w:lineRule="auto"/>
        <w:rPr>
          <w:rFonts w:cs="Arial"/>
          <w:caps/>
          <w:lang w:val="sk-SK"/>
        </w:rPr>
      </w:pPr>
    </w:p>
    <w:p w14:paraId="09E7161B" w14:textId="77777777" w:rsidR="00AB0148" w:rsidRPr="006C2974" w:rsidRDefault="00AB0148" w:rsidP="0083239F">
      <w:pPr>
        <w:pStyle w:val="Section"/>
        <w:widowControl/>
        <w:spacing w:line="240" w:lineRule="auto"/>
        <w:rPr>
          <w:rFonts w:cs="Arial"/>
          <w:caps/>
          <w:lang w:val="sk-SK"/>
        </w:rPr>
      </w:pPr>
    </w:p>
    <w:p w14:paraId="0147ADB4" w14:textId="77777777" w:rsidR="008B0339" w:rsidRPr="006C2974" w:rsidRDefault="008B0339" w:rsidP="0083239F">
      <w:pPr>
        <w:pStyle w:val="Section"/>
        <w:widowControl/>
        <w:spacing w:line="240" w:lineRule="auto"/>
        <w:rPr>
          <w:rFonts w:cs="Arial"/>
          <w:caps/>
          <w:lang w:val="sk-SK"/>
        </w:rPr>
      </w:pPr>
    </w:p>
    <w:p w14:paraId="35DF8618" w14:textId="77777777" w:rsidR="008B0339" w:rsidRPr="006C2974" w:rsidRDefault="008B0339" w:rsidP="0083239F">
      <w:pPr>
        <w:pStyle w:val="Section"/>
        <w:widowControl/>
        <w:spacing w:line="240" w:lineRule="auto"/>
        <w:rPr>
          <w:rFonts w:cs="Arial"/>
          <w:caps/>
          <w:lang w:val="sk-SK"/>
        </w:rPr>
      </w:pPr>
    </w:p>
    <w:p w14:paraId="5B2806EF" w14:textId="77777777" w:rsidR="001752E4" w:rsidRPr="006C2974" w:rsidRDefault="001752E4" w:rsidP="0083239F">
      <w:pPr>
        <w:pStyle w:val="Section"/>
        <w:widowControl/>
        <w:spacing w:line="240" w:lineRule="auto"/>
        <w:rPr>
          <w:rFonts w:cs="Arial"/>
          <w:caps/>
          <w:lang w:val="sk-SK"/>
        </w:rPr>
      </w:pPr>
    </w:p>
    <w:p w14:paraId="299ED751"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lastRenderedPageBreak/>
        <w:t>obsah</w:t>
      </w:r>
    </w:p>
    <w:p w14:paraId="4DB705C2" w14:textId="77777777" w:rsidR="00E2442D" w:rsidRPr="006C2974" w:rsidRDefault="00E2442D" w:rsidP="0083239F">
      <w:pPr>
        <w:pStyle w:val="Section"/>
        <w:widowControl/>
        <w:spacing w:line="240" w:lineRule="auto"/>
        <w:jc w:val="left"/>
        <w:rPr>
          <w:rFonts w:cs="Arial"/>
          <w:sz w:val="24"/>
          <w:lang w:val="sk-SK"/>
        </w:rPr>
      </w:pPr>
    </w:p>
    <w:p w14:paraId="0164BA53" w14:textId="77777777" w:rsidR="00E2442D" w:rsidRPr="006C2974" w:rsidRDefault="00E2442D" w:rsidP="0083239F">
      <w:pPr>
        <w:pStyle w:val="Section"/>
        <w:widowControl/>
        <w:spacing w:line="240" w:lineRule="auto"/>
        <w:jc w:val="left"/>
        <w:rPr>
          <w:rFonts w:cs="Arial"/>
          <w:sz w:val="24"/>
          <w:lang w:val="sk-SK"/>
        </w:rPr>
      </w:pPr>
    </w:p>
    <w:p w14:paraId="104CA346" w14:textId="77777777" w:rsidR="00E2442D" w:rsidRPr="006C2974" w:rsidRDefault="00E2442D" w:rsidP="0083239F">
      <w:pPr>
        <w:pStyle w:val="Section"/>
        <w:widowControl/>
        <w:spacing w:line="240" w:lineRule="auto"/>
        <w:jc w:val="left"/>
        <w:rPr>
          <w:rFonts w:cs="Arial"/>
          <w:sz w:val="24"/>
          <w:lang w:val="sk-SK"/>
        </w:rPr>
      </w:pPr>
    </w:p>
    <w:p w14:paraId="672072D8"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62E2B992"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2EF60A2E"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FF14F05"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7713128"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2C77AA2B"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05C7F6E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63580077"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4216BB6F"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7D2161DE"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04B48BF8"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1D6A688F"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 xml:space="preserve">a </w:t>
      </w:r>
      <w:proofErr w:type="spellStart"/>
      <w:r w:rsidR="00EB365E">
        <w:rPr>
          <w:rFonts w:cs="Arial"/>
          <w:sz w:val="18"/>
        </w:rPr>
        <w:t>podčl</w:t>
      </w:r>
      <w:proofErr w:type="spellEnd"/>
      <w:r w:rsidR="00EB365E">
        <w:rPr>
          <w:rFonts w:cs="Arial"/>
          <w:sz w:val="18"/>
        </w:rPr>
        <w:t>. 4.2 Osobi</w:t>
      </w:r>
      <w:r w:rsidR="00742FB8" w:rsidRPr="00742FB8">
        <w:rPr>
          <w:rFonts w:cs="Arial"/>
          <w:sz w:val="18"/>
        </w:rPr>
        <w:t>tných zmluvných podmienok</w:t>
      </w:r>
      <w:r w:rsidRPr="00742FB8">
        <w:rPr>
          <w:rFonts w:cs="Arial"/>
          <w:sz w:val="18"/>
        </w:rPr>
        <w:t>)</w:t>
      </w:r>
    </w:p>
    <w:p w14:paraId="163A0A06" w14:textId="77777777" w:rsidR="00ED12F7" w:rsidRPr="005B0752" w:rsidRDefault="00ED12F7" w:rsidP="0083239F">
      <w:pPr>
        <w:pStyle w:val="Zkladntext"/>
        <w:rPr>
          <w:rFonts w:cs="Arial"/>
          <w:lang w:val="sk-SK"/>
        </w:rPr>
      </w:pPr>
    </w:p>
    <w:p w14:paraId="4B9F340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359B3AE5"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F2F3AEF"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71F4B132"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33ECB37"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2B06E728"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2DEABC5"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73706DE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B35C9E8"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198F94BD"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449C6C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D5B183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BC7C4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BF86D29"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4808EB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2F0E87E"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F13D8C0"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6F39AF"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104C9C3"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BD19D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4959C22"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A93995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B6DB7E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B340B73"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A83D61"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F477CCB"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8"/>
          <w:footerReference w:type="default" r:id="rId9"/>
          <w:headerReference w:type="first" r:id="rId10"/>
          <w:pgSz w:w="11906" w:h="16838" w:code="9"/>
          <w:pgMar w:top="1418" w:right="1134" w:bottom="1418" w:left="1418" w:header="709" w:footer="680" w:gutter="0"/>
          <w:pgNumType w:start="1"/>
          <w:cols w:space="708"/>
          <w:titlePg/>
        </w:sectPr>
      </w:pPr>
    </w:p>
    <w:p w14:paraId="048B4753" w14:textId="77777777" w:rsidR="00E2442D" w:rsidRPr="006C2974" w:rsidRDefault="00E2442D" w:rsidP="0083239F">
      <w:pPr>
        <w:pStyle w:val="Section"/>
        <w:widowControl/>
        <w:tabs>
          <w:tab w:val="right" w:pos="8222"/>
        </w:tabs>
        <w:spacing w:line="240" w:lineRule="auto"/>
        <w:rPr>
          <w:rFonts w:cs="Arial"/>
          <w:b w:val="0"/>
          <w:sz w:val="48"/>
          <w:lang w:val="sk-SK"/>
        </w:rPr>
      </w:pPr>
    </w:p>
    <w:p w14:paraId="6E3BEAE1" w14:textId="77777777" w:rsidR="00E2442D" w:rsidRPr="006C2974" w:rsidRDefault="00E2442D" w:rsidP="0083239F">
      <w:pPr>
        <w:pStyle w:val="Section"/>
        <w:widowControl/>
        <w:tabs>
          <w:tab w:val="right" w:pos="8222"/>
        </w:tabs>
        <w:spacing w:line="240" w:lineRule="auto"/>
        <w:rPr>
          <w:rFonts w:cs="Arial"/>
          <w:b w:val="0"/>
          <w:sz w:val="48"/>
          <w:lang w:val="sk-SK"/>
        </w:rPr>
      </w:pPr>
    </w:p>
    <w:p w14:paraId="0BAEAEA1" w14:textId="77777777" w:rsidR="00E2442D" w:rsidRPr="006C2974" w:rsidRDefault="00E2442D" w:rsidP="0083239F">
      <w:pPr>
        <w:pStyle w:val="Section"/>
        <w:widowControl/>
        <w:tabs>
          <w:tab w:val="right" w:pos="8222"/>
        </w:tabs>
        <w:spacing w:line="240" w:lineRule="auto"/>
        <w:rPr>
          <w:rFonts w:cs="Arial"/>
          <w:b w:val="0"/>
          <w:sz w:val="48"/>
          <w:lang w:val="sk-SK"/>
        </w:rPr>
      </w:pPr>
    </w:p>
    <w:p w14:paraId="476E17C0" w14:textId="77777777" w:rsidR="00E2442D" w:rsidRPr="006C2974" w:rsidRDefault="00E2442D" w:rsidP="0083239F">
      <w:pPr>
        <w:jc w:val="center"/>
        <w:rPr>
          <w:rFonts w:cs="Arial"/>
          <w:b/>
          <w:sz w:val="48"/>
        </w:rPr>
      </w:pPr>
    </w:p>
    <w:p w14:paraId="6592029B" w14:textId="77777777" w:rsidR="00E2442D" w:rsidRPr="006C2974" w:rsidRDefault="00E2442D" w:rsidP="0083239F">
      <w:pPr>
        <w:jc w:val="center"/>
        <w:rPr>
          <w:rFonts w:cs="Arial"/>
          <w:b/>
          <w:sz w:val="48"/>
        </w:rPr>
      </w:pPr>
    </w:p>
    <w:p w14:paraId="2D7AD6B1" w14:textId="77777777" w:rsidR="00E2442D" w:rsidRPr="006C2974" w:rsidRDefault="00E2442D" w:rsidP="0083239F">
      <w:pPr>
        <w:jc w:val="center"/>
        <w:rPr>
          <w:rFonts w:cs="Arial"/>
          <w:b/>
          <w:sz w:val="48"/>
        </w:rPr>
      </w:pPr>
    </w:p>
    <w:p w14:paraId="5C8B0ABB" w14:textId="77777777" w:rsidR="00E2442D" w:rsidRPr="006C2974" w:rsidRDefault="00E2442D" w:rsidP="0083239F">
      <w:pPr>
        <w:jc w:val="center"/>
        <w:rPr>
          <w:rFonts w:cs="Arial"/>
          <w:b/>
          <w:sz w:val="48"/>
        </w:rPr>
      </w:pPr>
    </w:p>
    <w:p w14:paraId="5D279E3E" w14:textId="77777777" w:rsidR="00E2442D" w:rsidRPr="006C2974" w:rsidRDefault="00E2442D" w:rsidP="0083239F">
      <w:pPr>
        <w:jc w:val="center"/>
        <w:rPr>
          <w:rFonts w:cs="Arial"/>
          <w:b/>
          <w:sz w:val="48"/>
        </w:rPr>
      </w:pPr>
    </w:p>
    <w:p w14:paraId="53EEA975" w14:textId="77777777" w:rsidR="00E2442D" w:rsidRPr="006C2974" w:rsidRDefault="00E2442D" w:rsidP="0083239F">
      <w:pPr>
        <w:jc w:val="center"/>
        <w:rPr>
          <w:rFonts w:cs="Arial"/>
          <w:b/>
          <w:sz w:val="36"/>
        </w:rPr>
      </w:pPr>
    </w:p>
    <w:p w14:paraId="05E7CDCA" w14:textId="77777777" w:rsidR="00E2442D" w:rsidRPr="006C2974" w:rsidRDefault="00E2442D" w:rsidP="0083239F">
      <w:pPr>
        <w:jc w:val="center"/>
        <w:rPr>
          <w:rFonts w:cs="Arial"/>
          <w:b/>
          <w:caps/>
          <w:sz w:val="36"/>
        </w:rPr>
      </w:pPr>
      <w:r w:rsidRPr="006C2974">
        <w:rPr>
          <w:rFonts w:cs="Arial"/>
          <w:b/>
          <w:caps/>
          <w:sz w:val="36"/>
        </w:rPr>
        <w:t>Časť 1</w:t>
      </w:r>
    </w:p>
    <w:p w14:paraId="28CE8185" w14:textId="77777777" w:rsidR="00E2442D" w:rsidRPr="006C2974" w:rsidRDefault="00E2442D" w:rsidP="0083239F">
      <w:pPr>
        <w:jc w:val="center"/>
        <w:rPr>
          <w:rFonts w:cs="Arial"/>
          <w:b/>
          <w:caps/>
          <w:sz w:val="36"/>
        </w:rPr>
      </w:pPr>
    </w:p>
    <w:p w14:paraId="154B9B9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109BD1C3" w14:textId="77777777" w:rsidR="00252C33" w:rsidRPr="006C2974" w:rsidRDefault="00252C33" w:rsidP="0083239F">
      <w:pPr>
        <w:pStyle w:val="Section"/>
        <w:spacing w:line="240" w:lineRule="auto"/>
        <w:rPr>
          <w:rFonts w:cs="Arial"/>
          <w:lang w:val="sk-SK"/>
        </w:rPr>
      </w:pPr>
    </w:p>
    <w:p w14:paraId="44CACF4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337E9B6E"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1B1D8D20"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57BBC703" w14:textId="77777777" w:rsidR="005F28E7" w:rsidRPr="006C2974" w:rsidRDefault="005F28E7" w:rsidP="0083239F">
      <w:pPr>
        <w:rPr>
          <w:rFonts w:cs="Arial"/>
          <w:b/>
          <w:szCs w:val="22"/>
        </w:rPr>
      </w:pPr>
    </w:p>
    <w:p w14:paraId="59CE9561"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65459B87" w14:textId="77777777" w:rsidR="005F28E7" w:rsidRPr="006C2974" w:rsidRDefault="005F28E7" w:rsidP="0083239F">
      <w:pPr>
        <w:jc w:val="center"/>
        <w:rPr>
          <w:rFonts w:cs="Arial"/>
          <w:szCs w:val="22"/>
        </w:rPr>
      </w:pPr>
      <w:r w:rsidRPr="006C2974">
        <w:rPr>
          <w:rFonts w:cs="Arial"/>
          <w:szCs w:val="22"/>
        </w:rPr>
        <w:t>evidenčné číslo Zhotoviteľa:</w:t>
      </w:r>
    </w:p>
    <w:p w14:paraId="3A6C7C76" w14:textId="77777777" w:rsidR="005F28E7" w:rsidRPr="006C2974" w:rsidRDefault="005F28E7" w:rsidP="0083239F">
      <w:pPr>
        <w:jc w:val="center"/>
        <w:rPr>
          <w:rFonts w:cs="Arial"/>
          <w:szCs w:val="22"/>
        </w:rPr>
      </w:pPr>
    </w:p>
    <w:p w14:paraId="6EEF7C5A" w14:textId="77777777" w:rsidR="005F28E7" w:rsidRPr="006C2974" w:rsidRDefault="005F28E7" w:rsidP="0083239F">
      <w:pPr>
        <w:jc w:val="center"/>
        <w:rPr>
          <w:rFonts w:cs="Arial"/>
          <w:szCs w:val="22"/>
        </w:rPr>
      </w:pPr>
      <w:r w:rsidRPr="006C2974">
        <w:rPr>
          <w:rFonts w:cs="Arial"/>
          <w:szCs w:val="22"/>
        </w:rPr>
        <w:t>uzatvorená podľa § 536 a </w:t>
      </w:r>
      <w:proofErr w:type="spellStart"/>
      <w:r w:rsidRPr="006C2974">
        <w:rPr>
          <w:rFonts w:cs="Arial"/>
          <w:szCs w:val="22"/>
        </w:rPr>
        <w:t>nasl</w:t>
      </w:r>
      <w:proofErr w:type="spellEnd"/>
      <w:r w:rsidRPr="006C2974">
        <w:rPr>
          <w:rFonts w:cs="Arial"/>
          <w:szCs w:val="22"/>
        </w:rPr>
        <w:t>.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nadlimitnej zákazky </w:t>
      </w:r>
    </w:p>
    <w:p w14:paraId="74827F74" w14:textId="77777777" w:rsidR="005F28E7" w:rsidRPr="006C2974" w:rsidRDefault="005F28E7" w:rsidP="0083239F">
      <w:pPr>
        <w:jc w:val="center"/>
        <w:rPr>
          <w:rFonts w:cs="Arial"/>
          <w:szCs w:val="22"/>
        </w:rPr>
      </w:pPr>
      <w:r w:rsidRPr="006C2974">
        <w:rPr>
          <w:rFonts w:cs="Arial"/>
          <w:szCs w:val="22"/>
        </w:rPr>
        <w:t xml:space="preserve">na predmet obstarávania </w:t>
      </w:r>
    </w:p>
    <w:p w14:paraId="4D608199" w14:textId="77777777" w:rsidR="005F28E7" w:rsidRPr="006C2974" w:rsidRDefault="005F28E7" w:rsidP="0083239F">
      <w:pPr>
        <w:jc w:val="center"/>
        <w:rPr>
          <w:rFonts w:cs="Arial"/>
          <w:szCs w:val="22"/>
        </w:rPr>
      </w:pPr>
    </w:p>
    <w:p w14:paraId="0A58992F" w14:textId="77777777" w:rsidR="005F28E7" w:rsidRPr="006C2974" w:rsidRDefault="005F28E7" w:rsidP="0083239F">
      <w:pPr>
        <w:jc w:val="center"/>
        <w:rPr>
          <w:rFonts w:cs="Arial"/>
          <w:b/>
          <w:spacing w:val="-2"/>
          <w:szCs w:val="22"/>
        </w:rPr>
      </w:pPr>
      <w:r w:rsidRPr="006C2974">
        <w:rPr>
          <w:rFonts w:cs="Arial"/>
          <w:b/>
          <w:spacing w:val="-2"/>
          <w:szCs w:val="22"/>
        </w:rPr>
        <w:t xml:space="preserve"> „</w:t>
      </w:r>
      <w:r w:rsidR="003B30BB" w:rsidRPr="006C2974">
        <w:rPr>
          <w:rFonts w:cs="Arial"/>
          <w:b/>
          <w:spacing w:val="-2"/>
          <w:szCs w:val="22"/>
        </w:rPr>
        <w:t xml:space="preserve">D3 Oščadnica-Čadca, Bukov, II. </w:t>
      </w:r>
      <w:proofErr w:type="spellStart"/>
      <w:r w:rsidR="003B30BB" w:rsidRPr="006C2974">
        <w:rPr>
          <w:rFonts w:cs="Arial"/>
          <w:b/>
          <w:spacing w:val="-2"/>
          <w:szCs w:val="22"/>
        </w:rPr>
        <w:t>polprofil</w:t>
      </w:r>
      <w:proofErr w:type="spellEnd"/>
      <w:r w:rsidRPr="006C2974">
        <w:rPr>
          <w:rFonts w:cs="Arial"/>
          <w:b/>
          <w:spacing w:val="-2"/>
          <w:szCs w:val="22"/>
        </w:rPr>
        <w:t>“</w:t>
      </w:r>
    </w:p>
    <w:p w14:paraId="03F9684F"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12235613"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proofErr w:type="spellStart"/>
      <w:r w:rsidRPr="006C2974">
        <w:rPr>
          <w:rFonts w:cs="Arial"/>
          <w:b/>
          <w:szCs w:val="22"/>
        </w:rPr>
        <w:t>ZoD</w:t>
      </w:r>
      <w:proofErr w:type="spellEnd"/>
      <w:r w:rsidRPr="006C2974">
        <w:rPr>
          <w:rFonts w:cs="Arial"/>
          <w:szCs w:val="22"/>
        </w:rPr>
        <w:t>“ alebo „</w:t>
      </w:r>
      <w:r w:rsidRPr="006C2974">
        <w:rPr>
          <w:rFonts w:cs="Arial"/>
          <w:b/>
          <w:szCs w:val="22"/>
        </w:rPr>
        <w:t>Zmluva</w:t>
      </w:r>
      <w:r w:rsidRPr="006C2974">
        <w:rPr>
          <w:rFonts w:cs="Arial"/>
          <w:szCs w:val="22"/>
        </w:rPr>
        <w:t>“)</w:t>
      </w:r>
    </w:p>
    <w:p w14:paraId="70A9D34B" w14:textId="77777777" w:rsidR="005F28E7" w:rsidRPr="006C2974" w:rsidRDefault="005F28E7" w:rsidP="0083239F">
      <w:pPr>
        <w:jc w:val="both"/>
        <w:rPr>
          <w:rFonts w:cs="Arial"/>
          <w:b/>
          <w:szCs w:val="22"/>
        </w:rPr>
      </w:pPr>
    </w:p>
    <w:p w14:paraId="3E1BCD8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4BA84919"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12091F7F" w14:textId="77777777" w:rsidR="005F28E7" w:rsidRPr="006C2974" w:rsidRDefault="005F28E7" w:rsidP="0083239F">
      <w:pPr>
        <w:tabs>
          <w:tab w:val="left" w:pos="2160"/>
        </w:tabs>
        <w:ind w:left="2160" w:hanging="2160"/>
        <w:jc w:val="both"/>
        <w:rPr>
          <w:rFonts w:cs="Arial"/>
          <w:szCs w:val="22"/>
        </w:rPr>
      </w:pPr>
    </w:p>
    <w:p w14:paraId="030A15B2"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Národná diaľničná spoločnosť, a.s.</w:t>
      </w:r>
    </w:p>
    <w:p w14:paraId="34EEF6E0"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4E81C578"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6381721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7803EDD1" w14:textId="4B0567D6"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49C773F8"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03B8D37B" w14:textId="05D7645C"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Vrazn"/>
          <w:rFonts w:cs="Arial"/>
          <w:b w:val="0"/>
          <w:color w:val="000000"/>
          <w:szCs w:val="22"/>
        </w:rPr>
        <w:t>Štátna pokladnica</w:t>
      </w:r>
    </w:p>
    <w:p w14:paraId="6495B5C0" w14:textId="0C8DDF4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5E6A7D0F" w14:textId="3EBE3EFF"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364CA162"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34D80CE3"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5F732399"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F299B31"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5A33953E" w14:textId="77777777" w:rsidR="005F28E7" w:rsidRPr="00CD7F0C" w:rsidRDefault="005F28E7" w:rsidP="0083239F">
      <w:pPr>
        <w:outlineLvl w:val="0"/>
        <w:rPr>
          <w:rFonts w:cs="Arial"/>
          <w:bCs/>
          <w:szCs w:val="22"/>
        </w:rPr>
      </w:pPr>
    </w:p>
    <w:p w14:paraId="07F161B0" w14:textId="77777777" w:rsidR="005F28E7" w:rsidRPr="00CD7F0C" w:rsidRDefault="005F28E7" w:rsidP="0083239F">
      <w:pPr>
        <w:outlineLvl w:val="0"/>
        <w:rPr>
          <w:rFonts w:cs="Arial"/>
          <w:bCs/>
          <w:szCs w:val="22"/>
        </w:rPr>
      </w:pPr>
      <w:r w:rsidRPr="00CD7F0C">
        <w:rPr>
          <w:rFonts w:cs="Arial"/>
          <w:bCs/>
          <w:szCs w:val="22"/>
        </w:rPr>
        <w:t xml:space="preserve"> a</w:t>
      </w:r>
    </w:p>
    <w:p w14:paraId="523D6192" w14:textId="77777777" w:rsidR="005F28E7" w:rsidRPr="00901AF2" w:rsidRDefault="005F28E7" w:rsidP="0083239F">
      <w:pPr>
        <w:outlineLvl w:val="0"/>
        <w:rPr>
          <w:rFonts w:cs="Arial"/>
          <w:b/>
          <w:szCs w:val="22"/>
        </w:rPr>
      </w:pPr>
    </w:p>
    <w:p w14:paraId="17D50691"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6269AB0F" w14:textId="77777777" w:rsidR="005F28E7" w:rsidRPr="00A86531" w:rsidRDefault="005F28E7" w:rsidP="0083239F">
      <w:pPr>
        <w:pStyle w:val="Podtitul"/>
        <w:tabs>
          <w:tab w:val="clear" w:pos="1701"/>
          <w:tab w:val="left" w:pos="1985"/>
        </w:tabs>
        <w:spacing w:before="0"/>
        <w:rPr>
          <w:rFonts w:cs="Arial"/>
          <w:b w:val="0"/>
          <w:bCs/>
          <w:szCs w:val="22"/>
        </w:rPr>
      </w:pPr>
    </w:p>
    <w:p w14:paraId="0AD45C1C"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0FDE42B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5CB318B6"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DC7E5F7"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58CE2B7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786756CA"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F79714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60FC82CB"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52328E3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7885F5F1"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46392054"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189A011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6727DF1C"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7FA731A0"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4C27BC03"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2B64A6B8"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4F5C9C56"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2EE671A0"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59A1CD8E"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2F57B6E6" w14:textId="67922BC3"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 xml:space="preserve">a na vykonanie prác </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53106820"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377773E9"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 Časť 2.2</w:t>
      </w:r>
      <w:r w:rsidR="006B1C4B" w:rsidRPr="006C2974">
        <w:rPr>
          <w:rFonts w:cs="Arial"/>
          <w:szCs w:val="22"/>
        </w:rPr>
        <w:t xml:space="preserve"> súťažných podkladov</w:t>
      </w:r>
      <w:r w:rsidRPr="006C2974">
        <w:rPr>
          <w:rFonts w:cs="Arial"/>
          <w:szCs w:val="22"/>
        </w:rPr>
        <w:t>)</w:t>
      </w:r>
    </w:p>
    <w:p w14:paraId="7CA674C7"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18DAECE8"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1BF4870" w14:textId="77777777"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 xml:space="preserve"> Zväzok 1</w:t>
      </w:r>
      <w:r w:rsidR="00E07290" w:rsidRPr="006C2974">
        <w:rPr>
          <w:rFonts w:cs="Arial"/>
          <w:szCs w:val="22"/>
        </w:rPr>
        <w:t xml:space="preserve"> súťažných podkladov)</w:t>
      </w:r>
      <w:r w:rsidRPr="00901AF2">
        <w:rPr>
          <w:rFonts w:cs="Arial"/>
          <w:vertAlign w:val="superscript"/>
        </w:rPr>
        <w:footnoteReference w:id="2"/>
      </w:r>
    </w:p>
    <w:p w14:paraId="424AC774" w14:textId="77777777"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 </w:t>
      </w:r>
    </w:p>
    <w:p w14:paraId="49D29404"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85465B"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49E8CFEC" w14:textId="3522979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37D79CA" w14:textId="77777777" w:rsidR="0043105D" w:rsidRPr="00901AF2"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7FB5E0D1"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7F7EB918"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3B8FC1A2"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15043DB2"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5EBF80F9"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73C3A9D8"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3457B80F" w14:textId="0B1E43CA"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w:t>
      </w:r>
      <w:proofErr w:type="spellStart"/>
      <w:r w:rsidR="002B7B14">
        <w:rPr>
          <w:rFonts w:cs="Arial"/>
        </w:rPr>
        <w:t>podkaldov</w:t>
      </w:r>
      <w:proofErr w:type="spellEnd"/>
      <w:r w:rsidR="002B7B14">
        <w:rPr>
          <w:rFonts w:cs="Arial"/>
        </w:rPr>
        <w:t xml:space="preserve"> sa prikladajú </w:t>
      </w:r>
      <w:r w:rsidR="00CA04FF">
        <w:rPr>
          <w:rFonts w:cs="Arial"/>
        </w:rPr>
        <w:t>v </w:t>
      </w:r>
      <w:proofErr w:type="spellStart"/>
      <w:r w:rsidR="00CA04FF">
        <w:rPr>
          <w:rFonts w:cs="Arial"/>
        </w:rPr>
        <w:t>elektonmickej</w:t>
      </w:r>
      <w:proofErr w:type="spellEnd"/>
      <w:r w:rsidR="00CA04FF">
        <w:rPr>
          <w:rFonts w:cs="Arial"/>
        </w:rPr>
        <w:t xml:space="preserve">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43CE334" w14:textId="77777777"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 xml:space="preserve">vyprojektuje, </w:t>
      </w:r>
      <w:r w:rsidR="00E2442D" w:rsidRPr="006C2974">
        <w:rPr>
          <w:rFonts w:cs="Arial"/>
          <w:szCs w:val="22"/>
        </w:rPr>
        <w:t xml:space="preserve">vyhotoví a dokončí Dielo </w:t>
      </w:r>
      <w:r w:rsidR="004703AD" w:rsidRPr="00F75785">
        <w:rPr>
          <w:rFonts w:cs="Arial"/>
          <w:b/>
          <w:szCs w:val="22"/>
        </w:rPr>
        <w:t>„</w:t>
      </w:r>
      <w:r w:rsidR="003B30BB" w:rsidRPr="00F75785">
        <w:rPr>
          <w:rFonts w:cs="Arial"/>
          <w:b/>
          <w:szCs w:val="22"/>
        </w:rPr>
        <w:t>D3</w:t>
      </w:r>
      <w:r w:rsidR="003B30BB" w:rsidRPr="006C2974">
        <w:rPr>
          <w:rFonts w:cs="Arial"/>
          <w:b/>
          <w:szCs w:val="22"/>
        </w:rPr>
        <w:t xml:space="preserve"> Oščadnica-Čadca, Bukov, II. </w:t>
      </w:r>
      <w:proofErr w:type="spellStart"/>
      <w:r w:rsidR="003B30BB" w:rsidRPr="006C2974">
        <w:rPr>
          <w:rFonts w:cs="Arial"/>
          <w:b/>
          <w:szCs w:val="22"/>
        </w:rPr>
        <w:t>polprofi</w:t>
      </w:r>
      <w:r w:rsidR="003B30BB" w:rsidRPr="00F75785">
        <w:rPr>
          <w:rFonts w:cs="Arial"/>
          <w:b/>
          <w:szCs w:val="22"/>
        </w:rPr>
        <w:t>l</w:t>
      </w:r>
      <w:proofErr w:type="spellEnd"/>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4EE50DDE" w14:textId="77777777"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 xml:space="preserve">vyprojektovanie, </w:t>
      </w:r>
      <w:r w:rsidR="00E74220" w:rsidRPr="00D91C1B">
        <w:rPr>
          <w:rFonts w:cs="Arial"/>
          <w:szCs w:val="22"/>
        </w:rPr>
        <w:t>vyhotovenie</w:t>
      </w:r>
      <w:r w:rsidR="00F75785">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4451DE88"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13D2DBE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4511EA" w:rsidRPr="006C2974">
        <w:rPr>
          <w:rFonts w:cs="Arial"/>
          <w:szCs w:val="22"/>
        </w:rPr>
        <w:t>20%</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1B4BE8B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4A2C8C1A"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2A079B70"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w:t>
      </w:r>
      <w:r w:rsidR="00C218E8" w:rsidRPr="006C2974">
        <w:rPr>
          <w:rFonts w:cs="Arial"/>
          <w:szCs w:val="22"/>
        </w:rPr>
        <w:lastRenderedPageBreak/>
        <w:t>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xml:space="preserve">.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w:t>
      </w:r>
      <w:proofErr w:type="spellStart"/>
      <w:r w:rsidR="00C218E8" w:rsidRPr="006C2974">
        <w:rPr>
          <w:rFonts w:cs="Arial"/>
          <w:szCs w:val="22"/>
        </w:rPr>
        <w:t>podčlánku</w:t>
      </w:r>
      <w:proofErr w:type="spellEnd"/>
      <w:r w:rsidR="00C218E8" w:rsidRPr="006C2974">
        <w:rPr>
          <w:rFonts w:cs="Arial"/>
          <w:szCs w:val="22"/>
        </w:rPr>
        <w:t xml:space="preserve">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00E2D0F0" w14:textId="77777777"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FA1FCE" w:rsidRPr="006C2974">
        <w:rPr>
          <w:rFonts w:cs="Arial"/>
          <w:szCs w:val="22"/>
        </w:rPr>
        <w:t xml:space="preserve">nadlimitnej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790C85" w:rsidRPr="00790C85">
        <w:rPr>
          <w:rFonts w:cs="Arial"/>
          <w:b/>
          <w:szCs w:val="22"/>
        </w:rPr>
        <w:t xml:space="preserve">D3 Oščadnica-Čadca, Bukov, II. </w:t>
      </w:r>
      <w:proofErr w:type="spellStart"/>
      <w:r w:rsidR="00790C85" w:rsidRPr="00790C85">
        <w:rPr>
          <w:rFonts w:cs="Arial"/>
          <w:b/>
          <w:szCs w:val="22"/>
        </w:rPr>
        <w:t>polprofil</w:t>
      </w:r>
      <w:proofErr w:type="spellEnd"/>
      <w:r w:rsidR="00790C85" w:rsidRPr="00790C85" w:rsidDel="00790C85">
        <w:rPr>
          <w:rFonts w:cs="Arial"/>
          <w:b/>
          <w:szCs w:val="22"/>
        </w:rPr>
        <w:t xml:space="preserve"> </w:t>
      </w:r>
      <w:r w:rsidR="002103CB" w:rsidRPr="00790C85">
        <w:rPr>
          <w:rFonts w:cs="Arial"/>
          <w:b/>
          <w:szCs w:val="22"/>
        </w:rPr>
        <w:t>“</w:t>
      </w:r>
      <w:r w:rsidR="00C218E8" w:rsidRPr="00790C85">
        <w:rPr>
          <w:rFonts w:cs="Arial"/>
          <w:szCs w:val="22"/>
        </w:rPr>
        <w:t xml:space="preserve"> („</w:t>
      </w:r>
      <w:r w:rsidR="00C218E8" w:rsidRPr="00790C85">
        <w:rPr>
          <w:rFonts w:cs="Arial"/>
          <w:b/>
          <w:szCs w:val="22"/>
        </w:rPr>
        <w:t xml:space="preserve">kľúčoví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vyhotoviť a dokončiť prostredníctvom osôb spĺňajúcich totožné podmienky týkajúce sa vzdelania a odbornej praxe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w:t>
      </w:r>
      <w:proofErr w:type="spellStart"/>
      <w:r w:rsidR="00C218E8" w:rsidRPr="00FE4170">
        <w:rPr>
          <w:rFonts w:cs="Arial"/>
          <w:szCs w:val="22"/>
        </w:rPr>
        <w:t>Z.z</w:t>
      </w:r>
      <w:proofErr w:type="spellEnd"/>
      <w:r w:rsidR="00C218E8" w:rsidRPr="00FE4170">
        <w:rPr>
          <w:rFonts w:cs="Arial"/>
          <w:szCs w:val="22"/>
        </w:rPr>
        <w:t xml:space="preserve">.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187631F9" w14:textId="77777777" w:rsidR="001038F6" w:rsidRPr="00F802AE"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F802AE">
        <w:rPr>
          <w:rFonts w:cs="Arial"/>
          <w:szCs w:val="22"/>
        </w:rPr>
        <w:t xml:space="preserve">Zmluvné </w:t>
      </w:r>
      <w:r w:rsidR="00072657" w:rsidRPr="00F802AE">
        <w:rPr>
          <w:rFonts w:cs="Arial"/>
          <w:szCs w:val="22"/>
        </w:rPr>
        <w:t>S</w:t>
      </w:r>
      <w:r w:rsidR="00FB3803" w:rsidRPr="00F802AE">
        <w:rPr>
          <w:rFonts w:cs="Arial"/>
          <w:szCs w:val="22"/>
        </w:rPr>
        <w:t>trany berú na vedomie, že Predbežné technické riešenie (Zväzok 1 súťažných podkladov) predložené Zhotoviteľom v</w:t>
      </w:r>
      <w:r w:rsidR="00EC68A4" w:rsidRPr="00F802AE">
        <w:rPr>
          <w:rFonts w:cs="Arial"/>
          <w:szCs w:val="22"/>
        </w:rPr>
        <w:t> </w:t>
      </w:r>
      <w:r w:rsidR="000E01A8" w:rsidRPr="00F802AE">
        <w:rPr>
          <w:rFonts w:cs="Arial"/>
          <w:szCs w:val="22"/>
        </w:rPr>
        <w:t>P</w:t>
      </w:r>
      <w:r w:rsidR="00FB3803" w:rsidRPr="00F802AE">
        <w:rPr>
          <w:rFonts w:cs="Arial"/>
          <w:szCs w:val="22"/>
        </w:rPr>
        <w:t>onuke</w:t>
      </w:r>
      <w:r w:rsidR="00EC68A4" w:rsidRPr="00F802AE">
        <w:rPr>
          <w:rFonts w:cs="Arial"/>
          <w:szCs w:val="22"/>
        </w:rPr>
        <w:t xml:space="preserve"> (ďalej len „</w:t>
      </w:r>
      <w:r w:rsidR="00EC68A4" w:rsidRPr="00F802AE">
        <w:rPr>
          <w:rFonts w:cs="Arial"/>
          <w:b/>
          <w:szCs w:val="22"/>
        </w:rPr>
        <w:t>Predbežné technické riešenie</w:t>
      </w:r>
      <w:r w:rsidR="00EC68A4" w:rsidRPr="00F802AE">
        <w:rPr>
          <w:rFonts w:cs="Arial"/>
          <w:szCs w:val="22"/>
        </w:rPr>
        <w:t xml:space="preserve">“), predstavuje súčasť Zmluvy a je pre zmluvné </w:t>
      </w:r>
      <w:r w:rsidR="000E01A8" w:rsidRPr="00F802AE">
        <w:rPr>
          <w:rFonts w:cs="Arial"/>
          <w:szCs w:val="22"/>
        </w:rPr>
        <w:t>S</w:t>
      </w:r>
      <w:r w:rsidR="00EC68A4" w:rsidRPr="00F802AE">
        <w:rPr>
          <w:rFonts w:cs="Arial"/>
          <w:szCs w:val="22"/>
        </w:rPr>
        <w:t xml:space="preserve">trany záväzné. Zmeny </w:t>
      </w:r>
      <w:r w:rsidR="00243055" w:rsidRPr="00F802AE">
        <w:rPr>
          <w:rFonts w:cs="Arial"/>
          <w:bCs/>
        </w:rPr>
        <w:t xml:space="preserve">a úpravy </w:t>
      </w:r>
      <w:r w:rsidR="00EC68A4" w:rsidRPr="00F802AE">
        <w:rPr>
          <w:rFonts w:cs="Arial"/>
          <w:bCs/>
        </w:rPr>
        <w:t xml:space="preserve">Predbežného </w:t>
      </w:r>
      <w:r w:rsidR="00243055" w:rsidRPr="00F802AE">
        <w:rPr>
          <w:rFonts w:cs="Arial"/>
          <w:bCs/>
        </w:rPr>
        <w:t>technického riešenia sú možné len na základe pokynu Staveb</w:t>
      </w:r>
      <w:r w:rsidR="00EC68A4" w:rsidRPr="00F802AE">
        <w:rPr>
          <w:rFonts w:cs="Arial"/>
          <w:bCs/>
        </w:rPr>
        <w:t>notechnického</w:t>
      </w:r>
      <w:r w:rsidR="00243055" w:rsidRPr="00F802AE">
        <w:rPr>
          <w:rFonts w:cs="Arial"/>
          <w:bCs/>
        </w:rPr>
        <w:t xml:space="preserve"> dozoru a s písomným súhlasom Objednávateľa, v súlade s článkom 13 </w:t>
      </w:r>
      <w:r w:rsidR="00EC68A4" w:rsidRPr="00F802AE">
        <w:rPr>
          <w:rFonts w:cs="Arial"/>
          <w:bCs/>
        </w:rPr>
        <w:t>(</w:t>
      </w:r>
      <w:r w:rsidR="00243055" w:rsidRPr="00F802AE">
        <w:rPr>
          <w:rFonts w:cs="Arial"/>
          <w:bCs/>
          <w:i/>
        </w:rPr>
        <w:t>Zmeny a úpravy</w:t>
      </w:r>
      <w:r w:rsidR="00EC68A4" w:rsidRPr="00F802AE">
        <w:rPr>
          <w:rFonts w:cs="Arial"/>
          <w:bCs/>
          <w:i/>
        </w:rPr>
        <w:t xml:space="preserve">) </w:t>
      </w:r>
      <w:r w:rsidR="001038F6" w:rsidRPr="00F802AE">
        <w:rPr>
          <w:rFonts w:cs="Arial"/>
          <w:bCs/>
        </w:rPr>
        <w:t>Z</w:t>
      </w:r>
      <w:r w:rsidR="00EC68A4" w:rsidRPr="00F802AE">
        <w:rPr>
          <w:rFonts w:cs="Arial"/>
          <w:bCs/>
        </w:rPr>
        <w:t>mluvných podmienok</w:t>
      </w:r>
      <w:r w:rsidR="00243055" w:rsidRPr="00F802AE">
        <w:rPr>
          <w:rFonts w:cs="Arial"/>
          <w:bCs/>
          <w:i/>
        </w:rPr>
        <w:t>.</w:t>
      </w:r>
      <w:r w:rsidR="00EC68A4" w:rsidRPr="00F802AE">
        <w:rPr>
          <w:rFonts w:cs="Arial"/>
          <w:bCs/>
          <w:i/>
        </w:rPr>
        <w:t xml:space="preserve"> </w:t>
      </w:r>
      <w:r w:rsidR="00143F60" w:rsidRPr="00F802AE">
        <w:rPr>
          <w:rFonts w:cs="Arial"/>
          <w:bCs/>
        </w:rPr>
        <w:t>Ak</w:t>
      </w:r>
      <w:r w:rsidR="00243055"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F802AE">
        <w:rPr>
          <w:rFonts w:cs="Arial"/>
          <w:bCs/>
        </w:rPr>
        <w:t xml:space="preserve"> </w:t>
      </w:r>
    </w:p>
    <w:p w14:paraId="0967EC70" w14:textId="77777777" w:rsidR="00F965AE" w:rsidRPr="006C2974" w:rsidRDefault="009C50B1" w:rsidP="00F802AE">
      <w:pPr>
        <w:ind w:left="567"/>
        <w:jc w:val="both"/>
        <w:rPr>
          <w:rFonts w:cs="Arial"/>
          <w:bCs/>
        </w:rPr>
      </w:pPr>
      <w:r w:rsidRPr="00F802AE">
        <w:rPr>
          <w:rFonts w:cs="Arial"/>
          <w:bCs/>
        </w:rPr>
        <w:t>Ak</w:t>
      </w:r>
      <w:r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F802AE">
        <w:rPr>
          <w:rFonts w:cs="Arial"/>
        </w:rPr>
        <w:t>(vrátane projektového riešenia Zhotoviteľa vypracovaného v súlade s Predbežným technickým riešením)</w:t>
      </w:r>
      <w:r w:rsidR="000E01A8" w:rsidRPr="00F802AE">
        <w:rPr>
          <w:rFonts w:cs="Arial"/>
        </w:rPr>
        <w:t xml:space="preserve"> </w:t>
      </w:r>
      <w:r w:rsidRPr="00F802AE">
        <w:rPr>
          <w:rFonts w:cs="Arial"/>
          <w:bCs/>
        </w:rPr>
        <w:t xml:space="preserve">nebude </w:t>
      </w:r>
      <w:r w:rsidR="00820A49" w:rsidRPr="00F802AE">
        <w:rPr>
          <w:rFonts w:cs="Arial"/>
          <w:bCs/>
        </w:rPr>
        <w:t xml:space="preserve">odsúhlasené a </w:t>
      </w:r>
      <w:r w:rsidRPr="00F802AE">
        <w:rPr>
          <w:rFonts w:cs="Arial"/>
          <w:bCs/>
        </w:rPr>
        <w:t>schválené príslušnými orgánmi a organizáciami, Zhotoviteľovi nevzniká nárok na navýšenie Zmluvnej ceny.</w:t>
      </w:r>
    </w:p>
    <w:p w14:paraId="72E62E88"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Pre vylúčenie pochybností sa zmluvné Strany dohodli, že pri uplatnení nároku Objednávateľa na zaplatenie zmluvnej pokuty podľa tejto Zmluvy o Dielo sa nepoužije ustanovenie </w:t>
      </w:r>
      <w:proofErr w:type="spellStart"/>
      <w:r w:rsidR="00DA1725" w:rsidRPr="005B0752">
        <w:rPr>
          <w:rFonts w:cs="Arial"/>
          <w:szCs w:val="22"/>
        </w:rPr>
        <w:t>podčlánku</w:t>
      </w:r>
      <w:proofErr w:type="spellEnd"/>
      <w:r w:rsidR="00DA1725" w:rsidRPr="005B0752">
        <w:rPr>
          <w:rFonts w:cs="Arial"/>
          <w:szCs w:val="22"/>
        </w:rPr>
        <w:t xml:space="preserve">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0394158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630B80F0" w14:textId="700B5D1E" w:rsidR="00E2442D" w:rsidRPr="00901AF2"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lastRenderedPageBreak/>
        <w:t>1</w:t>
      </w:r>
      <w:r w:rsidR="00243055" w:rsidRPr="006C2974">
        <w:rPr>
          <w:rFonts w:cs="Arial"/>
          <w:szCs w:val="22"/>
        </w:rPr>
        <w:t>4</w:t>
      </w:r>
      <w:r w:rsidR="00ED7ACD" w:rsidRPr="006C2974">
        <w:rPr>
          <w:rFonts w:cs="Arial"/>
          <w:szCs w:val="22"/>
        </w:rPr>
        <w:t>.</w:t>
      </w:r>
      <w:r w:rsidR="00ED7ACD" w:rsidRPr="006C2974">
        <w:rPr>
          <w:rFonts w:cs="Arial"/>
          <w:szCs w:val="22"/>
        </w:rPr>
        <w:tab/>
      </w:r>
      <w:r w:rsidR="00C31033" w:rsidRPr="00C31033">
        <w:rPr>
          <w:rFonts w:cs="Arial"/>
          <w:szCs w:val="22"/>
        </w:rPr>
        <w:t xml:space="preserve">Zmluva nadobúda platnosť dňom jej podpísania oboma zmluvnými Stranami. Účinnosť táto Zmluva nadobudne </w:t>
      </w:r>
      <w:r w:rsidR="00E07969">
        <w:rPr>
          <w:rFonts w:cs="Arial"/>
          <w:szCs w:val="22"/>
        </w:rPr>
        <w:t xml:space="preserve">(i) </w:t>
      </w:r>
      <w:r w:rsidR="00C31033" w:rsidRPr="00C31033">
        <w:rPr>
          <w:rFonts w:cs="Arial"/>
          <w:szCs w:val="22"/>
        </w:rPr>
        <w:t xml:space="preserve">dňom nasledujúcim po dni jej zverejnenia v Centrálnom registri zmlúv alebo </w:t>
      </w:r>
      <w:r w:rsidR="00E07969">
        <w:rPr>
          <w:rFonts w:cs="Arial"/>
          <w:szCs w:val="22"/>
        </w:rPr>
        <w:t xml:space="preserve">(ii) </w:t>
      </w:r>
      <w:r w:rsidR="00C31033" w:rsidRPr="00C31033">
        <w:rPr>
          <w:rFonts w:cs="Arial"/>
          <w:szCs w:val="22"/>
        </w:rPr>
        <w:t xml:space="preserve">dňom označeným Objednávateľom ako </w:t>
      </w:r>
      <w:r w:rsidR="00895BB6">
        <w:rPr>
          <w:rFonts w:cs="Arial"/>
          <w:szCs w:val="22"/>
        </w:rPr>
        <w:t>Dátum začatia prác</w:t>
      </w:r>
      <w:r w:rsidR="00C31033" w:rsidRPr="00C31033">
        <w:rPr>
          <w:rFonts w:cs="Arial"/>
          <w:szCs w:val="22"/>
        </w:rPr>
        <w:t>, o ktorom sa Objednávateľ zaväzuje Zhotoviteľa riadne a včas informovať v</w:t>
      </w:r>
      <w:r w:rsidR="00895BB6">
        <w:rPr>
          <w:rFonts w:cs="Arial"/>
          <w:szCs w:val="22"/>
        </w:rPr>
        <w:t> písomnom oznámení adresovan</w:t>
      </w:r>
      <w:r w:rsidR="00E07969">
        <w:rPr>
          <w:rFonts w:cs="Arial"/>
          <w:szCs w:val="22"/>
        </w:rPr>
        <w:t>om</w:t>
      </w:r>
      <w:r w:rsidR="00C31033" w:rsidRPr="00C31033">
        <w:rPr>
          <w:rFonts w:cs="Arial"/>
          <w:szCs w:val="22"/>
        </w:rPr>
        <w:t xml:space="preserve"> Zhotoviteľovi spolu s právopl</w:t>
      </w:r>
      <w:r w:rsidR="00895BB6">
        <w:rPr>
          <w:rFonts w:cs="Arial"/>
          <w:szCs w:val="22"/>
        </w:rPr>
        <w:t>atným Stavebným povolením, ktoré sa Objednávateľ zaväzuje Z</w:t>
      </w:r>
      <w:r w:rsidR="00C31033" w:rsidRPr="00C31033">
        <w:rPr>
          <w:rFonts w:cs="Arial"/>
          <w:szCs w:val="22"/>
        </w:rPr>
        <w:t xml:space="preserve">hotoviteľovi doručiť minimálne </w:t>
      </w:r>
      <w:r w:rsidR="00895BB6">
        <w:rPr>
          <w:rFonts w:cs="Arial"/>
          <w:szCs w:val="22"/>
        </w:rPr>
        <w:t>60</w:t>
      </w:r>
      <w:r w:rsidR="00C31033" w:rsidRPr="00C31033">
        <w:rPr>
          <w:rFonts w:cs="Arial"/>
          <w:szCs w:val="22"/>
        </w:rPr>
        <w:t xml:space="preserve"> (</w:t>
      </w:r>
      <w:r w:rsidR="00895BB6">
        <w:rPr>
          <w:rFonts w:cs="Arial"/>
          <w:szCs w:val="22"/>
        </w:rPr>
        <w:t>šesťdesiat</w:t>
      </w:r>
      <w:r w:rsidR="00C31033" w:rsidRPr="00C31033">
        <w:rPr>
          <w:rFonts w:cs="Arial"/>
          <w:szCs w:val="22"/>
        </w:rPr>
        <w:t xml:space="preserve">) kalendárnych dní pred dňom </w:t>
      </w:r>
      <w:r w:rsidR="00895BB6">
        <w:rPr>
          <w:rFonts w:cs="Arial"/>
          <w:szCs w:val="22"/>
        </w:rPr>
        <w:t>Dátumu začatia prác</w:t>
      </w:r>
      <w:r w:rsidR="00C31033" w:rsidRPr="00C31033">
        <w:rPr>
          <w:rFonts w:cs="Arial"/>
          <w:szCs w:val="22"/>
        </w:rPr>
        <w:t xml:space="preserve">, a to podľa toho, ktorá okolnosť nastane neskôr. Súčasne platí, že v prípade, ak táto Zmluva nenadobudne účinnosť ani do 24 (dvadsaťštyri) mesiacov odo dňa jej </w:t>
      </w:r>
      <w:r w:rsidR="003D3A97">
        <w:rPr>
          <w:rFonts w:cs="Arial"/>
          <w:szCs w:val="22"/>
        </w:rPr>
        <w:t>platnosti,</w:t>
      </w:r>
      <w:r w:rsidR="00C31033" w:rsidRPr="00C31033">
        <w:rPr>
          <w:rFonts w:cs="Arial"/>
          <w:szCs w:val="22"/>
        </w:rPr>
        <w:t xml:space="preserve"> jej platnosť zanikne ku dňu uplynutia posledného kalendárneho dňa tejto lehoty, pričom platí že zmluvné Strany voči sebe v uvedenom prípade nebudú mať nárok na žiadne finančné pohľadávky. </w:t>
      </w:r>
      <w:r w:rsidR="00C868FC" w:rsidRPr="006C2974">
        <w:rPr>
          <w:rFonts w:cs="Arial"/>
        </w:rPr>
        <w:t xml:space="preserve"> </w:t>
      </w:r>
    </w:p>
    <w:p w14:paraId="4B5E524D"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C882903"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0E9A5E84" w14:textId="77777777" w:rsidR="0091241B" w:rsidRPr="001A0DDF" w:rsidRDefault="00443580" w:rsidP="0083239F">
      <w:pPr>
        <w:pStyle w:val="Odsekzoznamu"/>
        <w:spacing w:after="0" w:line="240" w:lineRule="auto"/>
        <w:ind w:left="1134"/>
        <w:jc w:val="both"/>
        <w:rPr>
          <w:rFonts w:ascii="Arial" w:hAnsi="Arial" w:cs="Arial"/>
        </w:rPr>
      </w:pPr>
      <w:r w:rsidRPr="00A86531">
        <w:rPr>
          <w:rFonts w:ascii="Arial" w:hAnsi="Arial" w:cs="Arial"/>
          <w:b/>
        </w:rPr>
        <w:t>Zoznam subdodávateľov, p</w:t>
      </w:r>
      <w:r w:rsidR="0024390F" w:rsidRPr="00A86531">
        <w:rPr>
          <w:rFonts w:ascii="Arial" w:hAnsi="Arial" w:cs="Arial"/>
          <w:b/>
        </w:rPr>
        <w:t xml:space="preserve">odiel </w:t>
      </w:r>
      <w:r w:rsidR="00921AB5" w:rsidRPr="00A86531">
        <w:rPr>
          <w:rFonts w:ascii="Arial" w:hAnsi="Arial" w:cs="Arial"/>
          <w:b/>
        </w:rPr>
        <w:t xml:space="preserve">subdodávok </w:t>
      </w:r>
      <w:r w:rsidR="008D2BD6" w:rsidRPr="00A86531">
        <w:rPr>
          <w:rFonts w:ascii="Arial" w:hAnsi="Arial" w:cs="Arial"/>
          <w:b/>
        </w:rPr>
        <w:t>a z</w:t>
      </w:r>
      <w:r w:rsidR="00282686" w:rsidRPr="00A86531">
        <w:rPr>
          <w:rFonts w:ascii="Arial" w:hAnsi="Arial" w:cs="Arial"/>
          <w:b/>
        </w:rPr>
        <w:t xml:space="preserve">oznam Priamych </w:t>
      </w:r>
      <w:proofErr w:type="spellStart"/>
      <w:r w:rsidR="00282686" w:rsidRPr="00A86531">
        <w:rPr>
          <w:rFonts w:ascii="Arial" w:hAnsi="Arial" w:cs="Arial"/>
          <w:b/>
        </w:rPr>
        <w:t>Podzhotoviteľov</w:t>
      </w:r>
      <w:proofErr w:type="spellEnd"/>
      <w:r w:rsidR="00282686" w:rsidRPr="00A86531">
        <w:rPr>
          <w:rFonts w:ascii="Arial" w:hAnsi="Arial" w:cs="Arial"/>
          <w:b/>
        </w:rPr>
        <w:t xml:space="preserve"> </w:t>
      </w:r>
      <w:r w:rsidR="00282686" w:rsidRPr="00F07B96">
        <w:rPr>
          <w:rFonts w:ascii="Arial" w:hAnsi="Arial" w:cs="Arial"/>
        </w:rPr>
        <w:t>s percentuálnym podielom ich prác z Akceptovanej zmluvnej hodnoty bez DPH, vrátane rámcového popisu rozsahu ich činností (príloha B2</w:t>
      </w:r>
      <w:r w:rsidR="002A2A1C" w:rsidRPr="00F07B96">
        <w:rPr>
          <w:rFonts w:ascii="Arial" w:hAnsi="Arial" w:cs="Arial"/>
        </w:rPr>
        <w:t>B</w:t>
      </w:r>
      <w:r w:rsidR="00282686" w:rsidRPr="00F07B96">
        <w:rPr>
          <w:rFonts w:ascii="Arial" w:hAnsi="Arial" w:cs="Arial"/>
        </w:rPr>
        <w:t xml:space="preserve"> Zväzku 1</w:t>
      </w:r>
      <w:r w:rsidR="00FB5401" w:rsidRPr="005B0752">
        <w:rPr>
          <w:rFonts w:ascii="Arial" w:hAnsi="Arial" w:cs="Arial"/>
        </w:rPr>
        <w:t xml:space="preserve"> súťažných podkladov</w:t>
      </w:r>
      <w:r w:rsidR="00282686" w:rsidRPr="005B0752">
        <w:rPr>
          <w:rFonts w:ascii="Arial" w:hAnsi="Arial" w:cs="Arial"/>
        </w:rPr>
        <w:t>)</w:t>
      </w:r>
      <w:r w:rsidR="00991D79" w:rsidRPr="00D91C1B">
        <w:rPr>
          <w:rFonts w:ascii="Arial" w:hAnsi="Arial" w:cs="Arial"/>
        </w:rPr>
        <w:t>.</w:t>
      </w:r>
    </w:p>
    <w:p w14:paraId="6C4761AC" w14:textId="2316F47F" w:rsidR="00443580" w:rsidRPr="00CA64F0" w:rsidRDefault="003737A4" w:rsidP="0083239F">
      <w:pPr>
        <w:pStyle w:val="Odsekzoznamu"/>
        <w:numPr>
          <w:ilvl w:val="0"/>
          <w:numId w:val="31"/>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097B04F7" w14:textId="2EC33CEC" w:rsidR="005C20E1" w:rsidRPr="00901AF2" w:rsidRDefault="00282686" w:rsidP="0083239F">
      <w:pPr>
        <w:pStyle w:val="Odsekzoznamu"/>
        <w:spacing w:after="0" w:line="240" w:lineRule="auto"/>
        <w:ind w:left="1134"/>
        <w:jc w:val="both"/>
        <w:rPr>
          <w:rFonts w:ascii="Arial" w:hAnsi="Arial" w:cs="Arial"/>
          <w:b/>
        </w:rPr>
      </w:pPr>
      <w:r w:rsidRPr="00CA64F0">
        <w:rPr>
          <w:rFonts w:ascii="Arial" w:hAnsi="Arial" w:cs="Arial"/>
          <w:b/>
        </w:rPr>
        <w:t xml:space="preserve">Zoznam kľúčových </w:t>
      </w:r>
      <w:r w:rsidR="003338E6" w:rsidRPr="00CA64F0">
        <w:rPr>
          <w:rFonts w:ascii="Arial" w:hAnsi="Arial" w:cs="Arial"/>
          <w:b/>
        </w:rPr>
        <w:t>odborníkov na stavbe</w:t>
      </w:r>
      <w:r w:rsidR="003338E6" w:rsidRPr="00CA64F0">
        <w:rPr>
          <w:rFonts w:ascii="Arial" w:hAnsi="Arial" w:cs="Arial"/>
        </w:rPr>
        <w:t xml:space="preserve"> </w:t>
      </w:r>
      <w:r w:rsidR="00443580" w:rsidRPr="00CA64F0">
        <w:rPr>
          <w:rFonts w:ascii="Arial" w:hAnsi="Arial" w:cs="Arial"/>
        </w:rPr>
        <w:t>(príloha B8 Zväzku 1 súťažných podkladov)</w:t>
      </w:r>
      <w:r w:rsidR="003338E6" w:rsidRPr="00CA64F0">
        <w:rPr>
          <w:rFonts w:ascii="Arial" w:hAnsi="Arial" w:cs="Arial"/>
        </w:rPr>
        <w:t xml:space="preserve">, a to: </w:t>
      </w:r>
      <w:r w:rsidR="00407008" w:rsidRPr="00CA64F0">
        <w:rPr>
          <w:rFonts w:ascii="Arial" w:hAnsi="Arial" w:cs="Arial"/>
          <w:b/>
        </w:rPr>
        <w:t>Riaditeľ stavby</w:t>
      </w:r>
      <w:r w:rsidR="00407008" w:rsidRPr="00CA64F0">
        <w:rPr>
          <w:rFonts w:ascii="Arial" w:hAnsi="Arial" w:cs="Arial"/>
        </w:rPr>
        <w:t xml:space="preserve"> (</w:t>
      </w:r>
      <w:r w:rsidR="003338E6" w:rsidRPr="00CA64F0">
        <w:rPr>
          <w:rFonts w:ascii="Arial" w:hAnsi="Arial" w:cs="Arial"/>
        </w:rPr>
        <w:t xml:space="preserve">Predstaviteľ </w:t>
      </w:r>
      <w:r w:rsidR="00D26970" w:rsidRPr="00CA64F0">
        <w:rPr>
          <w:rFonts w:ascii="Arial" w:hAnsi="Arial" w:cs="Arial"/>
        </w:rPr>
        <w:t>Z</w:t>
      </w:r>
      <w:r w:rsidR="003338E6" w:rsidRPr="00CA64F0">
        <w:rPr>
          <w:rFonts w:ascii="Arial" w:hAnsi="Arial" w:cs="Arial"/>
        </w:rPr>
        <w:t>hotoviteľa</w:t>
      </w:r>
      <w:r w:rsidR="00407008" w:rsidRPr="00CA64F0">
        <w:rPr>
          <w:rFonts w:ascii="Arial" w:hAnsi="Arial" w:cs="Arial"/>
        </w:rPr>
        <w:t>)</w:t>
      </w:r>
      <w:r w:rsidR="003338E6" w:rsidRPr="00CA64F0">
        <w:rPr>
          <w:rFonts w:ascii="Arial" w:hAnsi="Arial" w:cs="Arial"/>
        </w:rPr>
        <w:t>,</w:t>
      </w:r>
      <w:r w:rsidR="009B1AE0" w:rsidRPr="00CA64F0">
        <w:rPr>
          <w:rFonts w:ascii="Arial" w:hAnsi="Arial" w:cs="Arial"/>
        </w:rPr>
        <w:t xml:space="preserve"> </w:t>
      </w:r>
      <w:r w:rsidR="005919CA" w:rsidRPr="00CA64F0">
        <w:rPr>
          <w:rFonts w:ascii="Arial" w:hAnsi="Arial" w:cs="Arial"/>
          <w:b/>
        </w:rPr>
        <w:t>Hlavný</w:t>
      </w:r>
      <w:r w:rsidR="005919CA" w:rsidRPr="00CA64F0">
        <w:rPr>
          <w:rFonts w:ascii="Arial" w:hAnsi="Arial" w:cs="Arial"/>
        </w:rPr>
        <w:t xml:space="preserve"> </w:t>
      </w:r>
      <w:r w:rsidR="005919CA" w:rsidRPr="00CA64F0">
        <w:rPr>
          <w:rFonts w:ascii="Arial" w:hAnsi="Arial" w:cs="Arial"/>
          <w:b/>
        </w:rPr>
        <w:t>s</w:t>
      </w:r>
      <w:r w:rsidR="003C1676" w:rsidRPr="00CA64F0">
        <w:rPr>
          <w:rFonts w:ascii="Arial" w:hAnsi="Arial" w:cs="Arial"/>
          <w:b/>
        </w:rPr>
        <w:t>tavbyvedúci</w:t>
      </w:r>
      <w:r w:rsidR="006B44FF">
        <w:rPr>
          <w:rFonts w:ascii="Arial" w:hAnsi="Arial" w:cs="Arial"/>
        </w:rPr>
        <w:t>/</w:t>
      </w:r>
      <w:r w:rsidR="00FB322C" w:rsidRPr="00CA64F0">
        <w:rPr>
          <w:rFonts w:ascii="Arial" w:hAnsi="Arial" w:cs="Arial"/>
        </w:rPr>
        <w:t xml:space="preserve"> </w:t>
      </w:r>
      <w:r w:rsidR="00FB322C" w:rsidRPr="00CA64F0">
        <w:rPr>
          <w:rFonts w:ascii="Arial" w:hAnsi="Arial" w:cs="Arial"/>
          <w:b/>
        </w:rPr>
        <w:t>S</w:t>
      </w:r>
      <w:r w:rsidR="00200CC5" w:rsidRPr="00CA64F0">
        <w:rPr>
          <w:rFonts w:ascii="Arial" w:hAnsi="Arial" w:cs="Arial"/>
          <w:b/>
        </w:rPr>
        <w:t>tavbyvedúci pre mosty</w:t>
      </w:r>
      <w:r w:rsidR="00CA64F0" w:rsidRPr="00CA64F0">
        <w:rPr>
          <w:rFonts w:ascii="Arial" w:hAnsi="Arial" w:cs="Arial"/>
          <w:b/>
        </w:rPr>
        <w:t xml:space="preserve"> </w:t>
      </w:r>
      <w:r w:rsidR="00CA64F0" w:rsidRPr="00CA64F0">
        <w:rPr>
          <w:rFonts w:ascii="Arial" w:hAnsi="Arial" w:cs="Arial"/>
        </w:rPr>
        <w:t>(zástupca Riaditeľa stavby)</w:t>
      </w:r>
      <w:r w:rsidR="003C1676" w:rsidRPr="00CA64F0">
        <w:rPr>
          <w:rFonts w:ascii="Arial" w:hAnsi="Arial" w:cs="Arial"/>
          <w:b/>
        </w:rPr>
        <w:t xml:space="preserve">, </w:t>
      </w:r>
      <w:r w:rsidR="00FB322C" w:rsidRPr="00CA64F0">
        <w:rPr>
          <w:rFonts w:ascii="Arial" w:hAnsi="Arial" w:cs="Arial"/>
          <w:b/>
        </w:rPr>
        <w:t xml:space="preserve">Stavbyvedúci pre tunely, </w:t>
      </w:r>
      <w:r w:rsidR="00407008" w:rsidRPr="00CA64F0">
        <w:rPr>
          <w:rFonts w:ascii="Arial" w:hAnsi="Arial" w:cs="Arial"/>
          <w:b/>
        </w:rPr>
        <w:t>Hlavný inžinier projektu</w:t>
      </w:r>
      <w:r w:rsidR="00407008" w:rsidRPr="00CA64F0">
        <w:rPr>
          <w:rFonts w:ascii="Arial" w:hAnsi="Arial" w:cs="Arial"/>
        </w:rPr>
        <w:t xml:space="preserve">, </w:t>
      </w:r>
      <w:r w:rsidR="00C7295F" w:rsidRPr="00CA64F0">
        <w:rPr>
          <w:rFonts w:ascii="Arial" w:hAnsi="Arial" w:cs="Arial"/>
          <w:b/>
        </w:rPr>
        <w:t>Zodpovedný p</w:t>
      </w:r>
      <w:r w:rsidR="00407008" w:rsidRPr="00CA64F0">
        <w:rPr>
          <w:rFonts w:ascii="Arial" w:hAnsi="Arial" w:cs="Arial"/>
          <w:b/>
        </w:rPr>
        <w:t>rojekta</w:t>
      </w:r>
      <w:r w:rsidR="0002383A" w:rsidRPr="00CA64F0">
        <w:rPr>
          <w:rFonts w:ascii="Arial" w:hAnsi="Arial" w:cs="Arial"/>
          <w:b/>
        </w:rPr>
        <w:t xml:space="preserve">nt </w:t>
      </w:r>
      <w:r w:rsidR="00C7295F" w:rsidRPr="00CA64F0">
        <w:rPr>
          <w:rFonts w:ascii="Arial" w:hAnsi="Arial" w:cs="Arial"/>
          <w:b/>
        </w:rPr>
        <w:t>pre mostnú časť</w:t>
      </w:r>
      <w:r w:rsidR="00FB322C" w:rsidRPr="00CA64F0">
        <w:rPr>
          <w:rFonts w:ascii="Arial" w:hAnsi="Arial" w:cs="Arial"/>
          <w:b/>
        </w:rPr>
        <w:t xml:space="preserve">, Zodpovedný projektant pre tunel, </w:t>
      </w:r>
      <w:r w:rsidR="00CA64F0" w:rsidRPr="00CA64F0">
        <w:rPr>
          <w:rFonts w:ascii="Arial" w:hAnsi="Arial" w:cs="Arial"/>
          <w:b/>
        </w:rPr>
        <w:t>Zodpovedný odborník pre banské a prevádzkové vetranie tunela</w:t>
      </w:r>
      <w:r w:rsidR="00B97B5A">
        <w:rPr>
          <w:rFonts w:ascii="Arial" w:hAnsi="Arial" w:cs="Arial"/>
          <w:b/>
        </w:rPr>
        <w:t>.</w:t>
      </w:r>
    </w:p>
    <w:p w14:paraId="4F7A2669" w14:textId="3A5BEFB2" w:rsidR="00443580" w:rsidRPr="00FE4170" w:rsidRDefault="003338E6" w:rsidP="0083239F">
      <w:pPr>
        <w:pStyle w:val="Odsekzoznamu"/>
        <w:numPr>
          <w:ilvl w:val="0"/>
          <w:numId w:val="31"/>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1C206A35"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2297217D" w14:textId="20A8A7B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AEC6EA9" w14:textId="26D6BD71"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7B5E1059" w14:textId="1A6017CF"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r w:rsidR="002B7B14">
        <w:rPr>
          <w:rFonts w:ascii="Arial" w:hAnsi="Arial" w:cs="Arial"/>
        </w:rPr>
        <w:t xml:space="preserve"> </w:t>
      </w:r>
      <w:r w:rsidR="005C080F">
        <w:rPr>
          <w:rFonts w:ascii="Arial" w:hAnsi="Arial" w:cs="Arial"/>
        </w:rPr>
        <w:t xml:space="preserve">(Fakturačný </w:t>
      </w:r>
      <w:proofErr w:type="spellStart"/>
      <w:r w:rsidR="005C080F">
        <w:rPr>
          <w:rFonts w:ascii="Arial" w:hAnsi="Arial" w:cs="Arial"/>
        </w:rPr>
        <w:t>hamornogram</w:t>
      </w:r>
      <w:proofErr w:type="spellEnd"/>
      <w:r w:rsidR="005C080F">
        <w:rPr>
          <w:rFonts w:ascii="Arial" w:hAnsi="Arial" w:cs="Arial"/>
        </w:rPr>
        <w:t xml:space="preserve"> b</w:t>
      </w:r>
      <w:r w:rsidR="000448D9" w:rsidRPr="00D751DE">
        <w:rPr>
          <w:rFonts w:ascii="Arial" w:hAnsi="Arial" w:cs="Arial"/>
        </w:rPr>
        <w:t xml:space="preserve">ude </w:t>
      </w:r>
      <w:r w:rsidR="002B7B14" w:rsidRPr="00D751DE">
        <w:rPr>
          <w:rFonts w:ascii="Arial" w:hAnsi="Arial" w:cs="Arial"/>
        </w:rPr>
        <w:t xml:space="preserve">predložený </w:t>
      </w:r>
      <w:r w:rsidR="002F54AF">
        <w:rPr>
          <w:rFonts w:ascii="Arial" w:hAnsi="Arial" w:cs="Arial"/>
        </w:rPr>
        <w:t>v lehote v súlade s </w:t>
      </w:r>
      <w:proofErr w:type="spellStart"/>
      <w:r w:rsidR="002F54AF">
        <w:rPr>
          <w:rFonts w:ascii="Arial" w:hAnsi="Arial" w:cs="Arial"/>
        </w:rPr>
        <w:t>podčl</w:t>
      </w:r>
      <w:proofErr w:type="spellEnd"/>
      <w:r w:rsidR="002F54AF">
        <w:rPr>
          <w:rFonts w:ascii="Arial" w:hAnsi="Arial" w:cs="Arial"/>
        </w:rPr>
        <w:t>. 8.3 Osobitných zmluvných podmienok)</w:t>
      </w:r>
    </w:p>
    <w:p w14:paraId="62A6270F" w14:textId="363E8575" w:rsidR="00443580" w:rsidRPr="006C2974" w:rsidRDefault="00D9317D" w:rsidP="0083239F">
      <w:pPr>
        <w:pStyle w:val="Odsekzoznamu"/>
        <w:numPr>
          <w:ilvl w:val="0"/>
          <w:numId w:val="28"/>
        </w:numPr>
        <w:spacing w:after="0" w:line="240" w:lineRule="auto"/>
        <w:ind w:left="1134" w:hanging="567"/>
        <w:jc w:val="both"/>
        <w:rPr>
          <w:rFonts w:ascii="Arial" w:hAnsi="Arial" w:cs="Arial"/>
        </w:rPr>
      </w:pPr>
      <w:r w:rsidRPr="006C2974">
        <w:rPr>
          <w:rFonts w:ascii="Arial" w:hAnsi="Arial" w:cs="Arial"/>
          <w:b/>
        </w:rPr>
        <w:t>Príloha č.</w:t>
      </w:r>
      <w:r w:rsidR="00F16D82" w:rsidRPr="006C2974">
        <w:rPr>
          <w:rFonts w:ascii="Arial" w:hAnsi="Arial" w:cs="Arial"/>
          <w:b/>
        </w:rPr>
        <w:t xml:space="preserve"> </w:t>
      </w:r>
      <w:r w:rsidR="00B95A31">
        <w:rPr>
          <w:rFonts w:ascii="Arial" w:hAnsi="Arial" w:cs="Arial"/>
          <w:b/>
        </w:rPr>
        <w:t>4</w:t>
      </w:r>
    </w:p>
    <w:p w14:paraId="31921C0B" w14:textId="77777777" w:rsidR="00C5433B" w:rsidRDefault="008F7543" w:rsidP="0083239F">
      <w:pPr>
        <w:pStyle w:val="Odsekzoznamu"/>
        <w:spacing w:after="0" w:line="240" w:lineRule="auto"/>
        <w:ind w:left="1134"/>
        <w:jc w:val="both"/>
        <w:rPr>
          <w:rFonts w:ascii="Arial" w:hAnsi="Arial" w:cs="Arial"/>
        </w:rPr>
      </w:pPr>
      <w:r w:rsidRPr="006C2974">
        <w:rPr>
          <w:rFonts w:ascii="Arial" w:hAnsi="Arial" w:cs="Arial"/>
          <w:b/>
        </w:rPr>
        <w:t>V</w:t>
      </w:r>
      <w:r w:rsidR="00352572" w:rsidRPr="006C2974">
        <w:rPr>
          <w:rFonts w:ascii="Arial" w:hAnsi="Arial" w:cs="Arial"/>
          <w:b/>
        </w:rPr>
        <w:t>yjadrenie banky</w:t>
      </w:r>
      <w:r w:rsidR="00352572" w:rsidRPr="006C2974">
        <w:rPr>
          <w:rFonts w:ascii="Arial" w:hAnsi="Arial" w:cs="Arial"/>
        </w:rPr>
        <w:t xml:space="preserve"> alebo pobočky zahraničnej banky so sídlom na území Slovenskej republiky (napr. </w:t>
      </w:r>
      <w:r w:rsidRPr="006C2974">
        <w:rPr>
          <w:rFonts w:ascii="Arial" w:hAnsi="Arial" w:cs="Arial"/>
        </w:rPr>
        <w:t>p</w:t>
      </w:r>
      <w:r w:rsidR="00352572" w:rsidRPr="006C2974">
        <w:rPr>
          <w:rFonts w:ascii="Arial" w:hAnsi="Arial" w:cs="Arial"/>
        </w:rPr>
        <w:t>rísľub</w:t>
      </w:r>
      <w:r w:rsidRPr="006C2974">
        <w:rPr>
          <w:rFonts w:ascii="Arial" w:hAnsi="Arial" w:cs="Arial"/>
        </w:rPr>
        <w:t xml:space="preserve"> banky</w:t>
      </w:r>
      <w:r w:rsidR="00352572" w:rsidRPr="006C2974">
        <w:rPr>
          <w:rFonts w:ascii="Arial" w:hAnsi="Arial" w:cs="Arial"/>
        </w:rPr>
        <w:t xml:space="preserve">) o tom, že Zhotoviteľovi  poskytne </w:t>
      </w:r>
      <w:r w:rsidR="00D9317D" w:rsidRPr="006C2974">
        <w:rPr>
          <w:rFonts w:ascii="Arial" w:hAnsi="Arial" w:cs="Arial"/>
        </w:rPr>
        <w:t>bankové platobné</w:t>
      </w:r>
      <w:r w:rsidR="00A71737" w:rsidRPr="006C2974">
        <w:rPr>
          <w:rFonts w:ascii="Arial" w:eastAsia="Calibri" w:hAnsi="Arial" w:cs="Arial"/>
          <w:lang w:eastAsia="en-US"/>
        </w:rPr>
        <w:t xml:space="preserve"> </w:t>
      </w:r>
      <w:r w:rsidR="00A71737" w:rsidRPr="006C2974">
        <w:rPr>
          <w:rFonts w:ascii="Arial" w:hAnsi="Arial" w:cs="Arial"/>
        </w:rPr>
        <w:t xml:space="preserve">záruky </w:t>
      </w:r>
      <w:r w:rsidR="00E74921" w:rsidRPr="006C2974">
        <w:rPr>
          <w:rFonts w:ascii="Arial" w:hAnsi="Arial" w:cs="Arial"/>
        </w:rPr>
        <w:t xml:space="preserve">v čiastkach uvedených v Prílohe k </w:t>
      </w:r>
      <w:r w:rsidR="001D34D8" w:rsidRPr="006C2974">
        <w:rPr>
          <w:rFonts w:ascii="Arial" w:hAnsi="Arial" w:cs="Arial"/>
        </w:rPr>
        <w:t>ponuke</w:t>
      </w:r>
      <w:r w:rsidR="00A71737" w:rsidRPr="006C2974">
        <w:rPr>
          <w:rFonts w:ascii="Arial" w:eastAsia="Calibri" w:hAnsi="Arial" w:cs="Arial"/>
          <w:spacing w:val="6"/>
          <w:lang w:eastAsia="en-US"/>
        </w:rPr>
        <w:t>,</w:t>
      </w:r>
      <w:r w:rsidR="00A71737" w:rsidRPr="006C2974">
        <w:rPr>
          <w:rFonts w:ascii="Arial" w:hAnsi="Arial" w:cs="Arial"/>
        </w:rPr>
        <w:t xml:space="preserve"> ktoré budú výlučne určené na zabezpeč</w:t>
      </w:r>
      <w:r w:rsidR="00A71737" w:rsidRPr="006C2974">
        <w:rPr>
          <w:rFonts w:ascii="Arial" w:eastAsia="Calibri" w:hAnsi="Arial" w:cs="Arial"/>
          <w:lang w:eastAsia="en-US"/>
        </w:rPr>
        <w:t>e</w:t>
      </w:r>
      <w:r w:rsidR="00A71737" w:rsidRPr="006C2974">
        <w:rPr>
          <w:rFonts w:ascii="Arial" w:hAnsi="Arial" w:cs="Arial"/>
        </w:rPr>
        <w:t>nie finančných záväzkov Zhotoviteľa voč</w:t>
      </w:r>
      <w:r w:rsidR="00A71737" w:rsidRPr="006C2974">
        <w:rPr>
          <w:rFonts w:ascii="Arial" w:eastAsia="Calibri" w:hAnsi="Arial" w:cs="Arial"/>
          <w:spacing w:val="6"/>
          <w:lang w:eastAsia="en-US"/>
        </w:rPr>
        <w:t>i</w:t>
      </w:r>
      <w:r w:rsidR="00A71737" w:rsidRPr="006C2974">
        <w:rPr>
          <w:rFonts w:ascii="Arial" w:hAnsi="Arial" w:cs="Arial"/>
        </w:rPr>
        <w:t xml:space="preserve"> </w:t>
      </w:r>
      <w:proofErr w:type="spellStart"/>
      <w:r w:rsidR="00A71737" w:rsidRPr="006C2974">
        <w:rPr>
          <w:rFonts w:ascii="Arial" w:hAnsi="Arial" w:cs="Arial"/>
        </w:rPr>
        <w:t>Podzhotoviteľom</w:t>
      </w:r>
      <w:proofErr w:type="spellEnd"/>
      <w:r w:rsidR="00A71737" w:rsidRPr="006C2974">
        <w:rPr>
          <w:rFonts w:ascii="Arial" w:hAnsi="Arial" w:cs="Arial"/>
        </w:rPr>
        <w:t xml:space="preserve"> a Dodávateľom Zhotovite</w:t>
      </w:r>
      <w:r w:rsidR="00A71737" w:rsidRPr="006C2974">
        <w:rPr>
          <w:rFonts w:ascii="Arial" w:eastAsia="Calibri" w:hAnsi="Arial" w:cs="Arial"/>
          <w:spacing w:val="6"/>
          <w:lang w:eastAsia="en-US"/>
        </w:rPr>
        <w:t>ľ</w:t>
      </w:r>
      <w:r w:rsidR="00A71737" w:rsidRPr="006C2974">
        <w:rPr>
          <w:rFonts w:ascii="Arial" w:hAnsi="Arial" w:cs="Arial"/>
        </w:rPr>
        <w:t>a (ďalej len „</w:t>
      </w:r>
      <w:r w:rsidR="00A71737" w:rsidRPr="006C2974">
        <w:rPr>
          <w:rFonts w:ascii="Arial" w:hAnsi="Arial" w:cs="Arial"/>
          <w:b/>
        </w:rPr>
        <w:t>Prísľub banky</w:t>
      </w:r>
      <w:r w:rsidR="00A71737" w:rsidRPr="006C2974">
        <w:rPr>
          <w:rFonts w:ascii="Arial" w:hAnsi="Arial" w:cs="Arial"/>
        </w:rPr>
        <w:t>“</w:t>
      </w:r>
      <w:r w:rsidR="0018611B">
        <w:rPr>
          <w:rFonts w:ascii="Arial" w:hAnsi="Arial" w:cs="Arial"/>
        </w:rPr>
        <w:t xml:space="preserve"> a/ alebo „</w:t>
      </w:r>
      <w:r w:rsidR="0018611B" w:rsidRPr="0018611B">
        <w:rPr>
          <w:rFonts w:ascii="Arial" w:hAnsi="Arial" w:cs="Arial"/>
          <w:b/>
        </w:rPr>
        <w:t>Banková platobná záruka</w:t>
      </w:r>
      <w:r w:rsidR="0018611B">
        <w:rPr>
          <w:rFonts w:ascii="Arial" w:hAnsi="Arial" w:cs="Arial"/>
        </w:rPr>
        <w:t>“</w:t>
      </w:r>
      <w:r w:rsidR="00A71737" w:rsidRPr="006C2974">
        <w:rPr>
          <w:rFonts w:ascii="Arial" w:hAnsi="Arial" w:cs="Arial"/>
        </w:rPr>
        <w:t xml:space="preserve">); v prípade ak </w:t>
      </w:r>
      <w:r w:rsidR="00D9317D" w:rsidRPr="006C2974">
        <w:rPr>
          <w:rFonts w:ascii="Arial" w:hAnsi="Arial" w:cs="Arial"/>
        </w:rPr>
        <w:t>je Zhotoviteľom  viac  právnych subjektov, ktorí za účelom plnenia predmetu Zmluvy o Dielo vytvorili zoskupenie bez právnej subjektivity, je Prísľub banky vystavený na každého člena predmetného zoskupenia zvlášť.</w:t>
      </w:r>
    </w:p>
    <w:p w14:paraId="1B3546B0" w14:textId="16A13AFA" w:rsidR="001038F6" w:rsidRPr="00901AF2" w:rsidRDefault="00C5433B" w:rsidP="0083239F">
      <w:pPr>
        <w:pStyle w:val="Odsekzoznamu"/>
        <w:spacing w:after="0" w:line="240" w:lineRule="auto"/>
        <w:ind w:left="1134"/>
        <w:jc w:val="both"/>
        <w:rPr>
          <w:rFonts w:ascii="Arial" w:hAnsi="Arial" w:cs="Arial"/>
        </w:rPr>
      </w:pPr>
      <w:r>
        <w:rPr>
          <w:rFonts w:ascii="Arial" w:hAnsi="Arial" w:cs="Arial"/>
        </w:rPr>
        <w:t>(Vyjadrenie banky b</w:t>
      </w:r>
      <w:r w:rsidRPr="00D751DE">
        <w:rPr>
          <w:rFonts w:ascii="Arial" w:hAnsi="Arial" w:cs="Arial"/>
        </w:rPr>
        <w:t xml:space="preserve">ude </w:t>
      </w:r>
      <w:r>
        <w:rPr>
          <w:rFonts w:ascii="Arial" w:hAnsi="Arial" w:cs="Arial"/>
        </w:rPr>
        <w:t>predložené</w:t>
      </w:r>
      <w:r w:rsidRPr="00D751DE">
        <w:rPr>
          <w:rFonts w:ascii="Arial" w:hAnsi="Arial" w:cs="Arial"/>
        </w:rPr>
        <w:t xml:space="preserve"> </w:t>
      </w:r>
      <w:r>
        <w:rPr>
          <w:rFonts w:ascii="Arial" w:hAnsi="Arial" w:cs="Arial"/>
        </w:rPr>
        <w:t>v lehote v súlade s </w:t>
      </w:r>
      <w:proofErr w:type="spellStart"/>
      <w:r>
        <w:rPr>
          <w:rFonts w:ascii="Arial" w:hAnsi="Arial" w:cs="Arial"/>
        </w:rPr>
        <w:t>podčl</w:t>
      </w:r>
      <w:proofErr w:type="spellEnd"/>
      <w:r>
        <w:rPr>
          <w:rFonts w:ascii="Arial" w:hAnsi="Arial" w:cs="Arial"/>
        </w:rPr>
        <w:t>. 4.4a Prílohy k ponuke a Osobitných zmluvných podmienok)</w:t>
      </w:r>
      <w:r w:rsidR="00F20250" w:rsidRPr="006C2974">
        <w:rPr>
          <w:rFonts w:ascii="Arial" w:hAnsi="Arial" w:cs="Arial"/>
        </w:rPr>
        <w:t xml:space="preserve"> </w:t>
      </w:r>
      <w:r w:rsidR="00E74921" w:rsidRPr="00901AF2">
        <w:rPr>
          <w:rFonts w:ascii="Arial" w:hAnsi="Arial" w:cs="Arial"/>
        </w:rPr>
        <w:t xml:space="preserve"> </w:t>
      </w:r>
    </w:p>
    <w:p w14:paraId="65E5986A" w14:textId="77777777"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w:t>
      </w:r>
      <w:proofErr w:type="spellStart"/>
      <w:r w:rsidR="00482569" w:rsidRPr="006C2974">
        <w:rPr>
          <w:rFonts w:cs="Arial"/>
          <w:szCs w:val="22"/>
          <w:lang w:eastAsia="sk-SK"/>
        </w:rPr>
        <w:t>Z.z</w:t>
      </w:r>
      <w:proofErr w:type="spellEnd"/>
      <w:r w:rsidR="00482569" w:rsidRPr="006C2974">
        <w:rPr>
          <w:rFonts w:cs="Arial"/>
          <w:szCs w:val="22"/>
          <w:lang w:eastAsia="sk-SK"/>
        </w:rPr>
        <w:t xml:space="preserve">. o verejnom obstarávaní a o zmene a doplnení niektorých zákonov v znení neskorších predpisov. </w:t>
      </w:r>
      <w:r w:rsidR="002B51CD" w:rsidRPr="006C2974">
        <w:rPr>
          <w:rFonts w:cs="Arial"/>
          <w:szCs w:val="22"/>
          <w:lang w:eastAsia="sk-SK"/>
        </w:rPr>
        <w:t>Dodatky okrem iného budú obsahovať všetky 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xml:space="preserve">, spolu s podpornou dokumentáciou súvisiacou s odsúhlasením týchto úprav. Tieto úpravy sa </w:t>
      </w:r>
      <w:r w:rsidR="002B51CD" w:rsidRPr="006C2974">
        <w:rPr>
          <w:rFonts w:cs="Arial"/>
          <w:szCs w:val="22"/>
          <w:lang w:eastAsia="sk-SK"/>
        </w:rPr>
        <w:lastRenderedPageBreak/>
        <w:t xml:space="preserve">môžu týkať Zmien a úprav podľa čl. 13 Zmluvných podmienok, Nárokov Objednávateľa podľa </w:t>
      </w:r>
      <w:proofErr w:type="spellStart"/>
      <w:r w:rsidR="002B51CD" w:rsidRPr="006C2974">
        <w:rPr>
          <w:rFonts w:cs="Arial"/>
          <w:szCs w:val="22"/>
          <w:lang w:eastAsia="sk-SK"/>
        </w:rPr>
        <w:t>podčl</w:t>
      </w:r>
      <w:proofErr w:type="spellEnd"/>
      <w:r w:rsidR="002B51CD" w:rsidRPr="006C2974">
        <w:rPr>
          <w:rFonts w:cs="Arial"/>
          <w:szCs w:val="22"/>
          <w:lang w:eastAsia="sk-SK"/>
        </w:rPr>
        <w:t xml:space="preserve">. 2.5 Zmluvných podmienok, Nárokov Zhotoviteľa podľa </w:t>
      </w:r>
      <w:proofErr w:type="spellStart"/>
      <w:r w:rsidR="002B51CD" w:rsidRPr="006C2974">
        <w:rPr>
          <w:rFonts w:cs="Arial"/>
          <w:szCs w:val="22"/>
          <w:lang w:eastAsia="sk-SK"/>
        </w:rPr>
        <w:t>podčl</w:t>
      </w:r>
      <w:proofErr w:type="spellEnd"/>
      <w:r w:rsidR="002B51CD" w:rsidRPr="006C2974">
        <w:rPr>
          <w:rFonts w:cs="Arial"/>
          <w:szCs w:val="22"/>
          <w:lang w:eastAsia="sk-SK"/>
        </w:rPr>
        <w:t>.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1"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okynu/</w:t>
      </w:r>
      <w:proofErr w:type="spellStart"/>
      <w:r w:rsidR="002E4238" w:rsidRPr="00071CB9">
        <w:rPr>
          <w:rFonts w:cs="Arial"/>
        </w:rPr>
        <w:t>ov</w:t>
      </w:r>
      <w:proofErr w:type="spellEnd"/>
      <w:r w:rsidR="002E4238" w:rsidRPr="00071CB9">
        <w:rPr>
          <w:rFonts w:cs="Arial"/>
        </w:rPr>
        <w:t xml:space="preserve">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w:t>
      </w:r>
      <w:proofErr w:type="spellStart"/>
      <w:r w:rsidR="00E74921" w:rsidRPr="00071CB9">
        <w:rPr>
          <w:rFonts w:cs="Arial"/>
        </w:rPr>
        <w:t>ov</w:t>
      </w:r>
      <w:proofErr w:type="spellEnd"/>
      <w:r w:rsidR="002B51CD" w:rsidRPr="00071CB9">
        <w:rPr>
          <w:rFonts w:cs="Arial"/>
        </w:rPr>
        <w:t>.</w:t>
      </w:r>
      <w:r w:rsidR="00BC3375" w:rsidRPr="00742FB8">
        <w:rPr>
          <w:rFonts w:cs="Arial"/>
        </w:rPr>
        <w:t xml:space="preserve"> </w:t>
      </w:r>
    </w:p>
    <w:p w14:paraId="3415097A" w14:textId="6D5789E0"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w:t>
      </w:r>
      <w:proofErr w:type="spellStart"/>
      <w:r w:rsidR="00D9317D" w:rsidRPr="006C2974">
        <w:rPr>
          <w:rFonts w:cs="Arial"/>
        </w:rPr>
        <w:t>podčlánku</w:t>
      </w:r>
      <w:proofErr w:type="spellEnd"/>
      <w:r w:rsidR="00D9317D" w:rsidRPr="006C2974">
        <w:rPr>
          <w:rFonts w:cs="Arial"/>
        </w:rPr>
        <w:t xml:space="preserve">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26196789"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7A5C0EC"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6CE6E284"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 xml:space="preserve">Zmluvné Strany sa dohodli, že Objednávateľ je oprávnený jednostranne započítať zmluvnú pokutu, penále, </w:t>
      </w:r>
      <w:proofErr w:type="spellStart"/>
      <w:r w:rsidR="00FB5401" w:rsidRPr="006C2974">
        <w:rPr>
          <w:rFonts w:cs="Arial"/>
        </w:rPr>
        <w:t>jednorázové</w:t>
      </w:r>
      <w:proofErr w:type="spellEnd"/>
      <w:r w:rsidR="00FB5401" w:rsidRPr="006C2974">
        <w:rPr>
          <w:rFonts w:cs="Arial"/>
        </w:rPr>
        <w:t xml:space="preserve">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708CD86A" w14:textId="77777777" w:rsidR="008F177E" w:rsidRPr="006C2974" w:rsidRDefault="007C0206" w:rsidP="0083239F">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66573B17" w14:textId="77777777" w:rsidR="008F177E" w:rsidRPr="006C2974" w:rsidRDefault="008F177E" w:rsidP="0083239F">
      <w:pPr>
        <w:rPr>
          <w:rFonts w:cs="Arial"/>
        </w:rPr>
      </w:pPr>
      <w:r w:rsidRPr="006C2974">
        <w:rPr>
          <w:rFonts w:cs="Arial"/>
        </w:rPr>
        <w:br w:type="page"/>
      </w:r>
    </w:p>
    <w:p w14:paraId="3B82C071" w14:textId="77777777" w:rsidR="00D93003" w:rsidRPr="006C2974" w:rsidRDefault="00D93003" w:rsidP="0083239F">
      <w:pPr>
        <w:keepLines/>
        <w:suppressLineNumbers/>
        <w:tabs>
          <w:tab w:val="left" w:pos="142"/>
        </w:tabs>
        <w:suppressAutoHyphens/>
        <w:ind w:left="567" w:hanging="567"/>
        <w:contextualSpacing/>
        <w:jc w:val="both"/>
        <w:rPr>
          <w:rFonts w:cs="Arial"/>
        </w:rPr>
      </w:pPr>
    </w:p>
    <w:p w14:paraId="221D75C9"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5F3C657A" w14:textId="77777777" w:rsidR="003737A4" w:rsidRPr="006C2974" w:rsidRDefault="003737A4" w:rsidP="0083239F">
      <w:pPr>
        <w:tabs>
          <w:tab w:val="left" w:pos="0"/>
        </w:tabs>
        <w:rPr>
          <w:rFonts w:cs="Arial"/>
          <w:sz w:val="24"/>
        </w:rPr>
      </w:pPr>
    </w:p>
    <w:p w14:paraId="2B0DE1C6" w14:textId="77777777" w:rsidR="00575EDA" w:rsidRPr="006C2974" w:rsidRDefault="00575EDA" w:rsidP="0083239F">
      <w:pPr>
        <w:tabs>
          <w:tab w:val="left" w:pos="0"/>
        </w:tabs>
        <w:rPr>
          <w:rFonts w:cs="Arial"/>
          <w:sz w:val="24"/>
        </w:rPr>
      </w:pPr>
    </w:p>
    <w:p w14:paraId="4E9B2459"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30CE45BF" w14:textId="77777777" w:rsidR="00575EDA" w:rsidRPr="006C2974" w:rsidRDefault="00575EDA" w:rsidP="0083239F">
      <w:pPr>
        <w:pStyle w:val="Styl1"/>
      </w:pPr>
    </w:p>
    <w:p w14:paraId="74567AF0"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34B73F20" w14:textId="77777777" w:rsidR="00575EDA" w:rsidRPr="006C2974" w:rsidRDefault="00575EDA" w:rsidP="0083239F">
      <w:pPr>
        <w:tabs>
          <w:tab w:val="left" w:pos="4500"/>
          <w:tab w:val="left" w:pos="5220"/>
        </w:tabs>
        <w:jc w:val="both"/>
        <w:rPr>
          <w:rFonts w:cs="Arial"/>
          <w:szCs w:val="22"/>
        </w:rPr>
      </w:pPr>
    </w:p>
    <w:p w14:paraId="74FD84DD"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CDF151C"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5539B2B4" w14:textId="77777777" w:rsidR="00575EDA" w:rsidRPr="006C2974" w:rsidRDefault="00575EDA" w:rsidP="0083239F">
      <w:pPr>
        <w:tabs>
          <w:tab w:val="left" w:pos="4500"/>
        </w:tabs>
        <w:jc w:val="both"/>
        <w:rPr>
          <w:rFonts w:cs="Arial"/>
          <w:szCs w:val="22"/>
        </w:rPr>
      </w:pPr>
    </w:p>
    <w:p w14:paraId="218993EF" w14:textId="77777777" w:rsidR="00575EDA" w:rsidRPr="006C2974" w:rsidRDefault="00575EDA" w:rsidP="0083239F">
      <w:pPr>
        <w:tabs>
          <w:tab w:val="left" w:pos="4500"/>
        </w:tabs>
        <w:jc w:val="both"/>
        <w:rPr>
          <w:rFonts w:cs="Arial"/>
          <w:szCs w:val="22"/>
        </w:rPr>
      </w:pPr>
    </w:p>
    <w:p w14:paraId="35FD0AEC" w14:textId="77777777" w:rsidR="00575EDA" w:rsidRPr="006C2974" w:rsidRDefault="00575EDA" w:rsidP="0083239F">
      <w:pPr>
        <w:tabs>
          <w:tab w:val="left" w:pos="4500"/>
        </w:tabs>
        <w:jc w:val="both"/>
        <w:rPr>
          <w:rFonts w:cs="Arial"/>
          <w:szCs w:val="22"/>
        </w:rPr>
      </w:pPr>
    </w:p>
    <w:p w14:paraId="4798C412" w14:textId="77777777" w:rsidR="00575EDA" w:rsidRPr="006C2974" w:rsidRDefault="00575EDA" w:rsidP="0083239F">
      <w:pPr>
        <w:tabs>
          <w:tab w:val="left" w:pos="5103"/>
        </w:tabs>
        <w:jc w:val="both"/>
        <w:rPr>
          <w:rFonts w:cs="Arial"/>
          <w:szCs w:val="22"/>
        </w:rPr>
      </w:pPr>
      <w:r w:rsidRPr="006C2974">
        <w:rPr>
          <w:rFonts w:cs="Arial"/>
          <w:szCs w:val="22"/>
        </w:rPr>
        <w:tab/>
        <w:t>..................................................</w:t>
      </w:r>
    </w:p>
    <w:p w14:paraId="4AA6B331"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783531AB"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2BBF6947"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6936A1E1"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6FED33D0" w14:textId="77777777" w:rsidR="00575EDA" w:rsidRPr="006C2974" w:rsidRDefault="00575EDA" w:rsidP="0083239F">
      <w:pPr>
        <w:tabs>
          <w:tab w:val="left" w:pos="4500"/>
        </w:tabs>
        <w:jc w:val="both"/>
        <w:rPr>
          <w:rFonts w:cs="Arial"/>
          <w:szCs w:val="22"/>
        </w:rPr>
      </w:pPr>
    </w:p>
    <w:p w14:paraId="79E9B529"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5D7D6D0" w14:textId="77777777" w:rsidR="00575EDA" w:rsidRPr="006C2974" w:rsidRDefault="00575EDA" w:rsidP="0083239F">
      <w:pPr>
        <w:tabs>
          <w:tab w:val="left" w:pos="4500"/>
        </w:tabs>
        <w:jc w:val="both"/>
        <w:rPr>
          <w:rFonts w:cs="Arial"/>
          <w:b/>
          <w:szCs w:val="22"/>
        </w:rPr>
      </w:pPr>
    </w:p>
    <w:p w14:paraId="1458B937" w14:textId="77777777" w:rsidR="00575EDA" w:rsidRPr="006C2974" w:rsidRDefault="00575EDA" w:rsidP="0083239F">
      <w:pPr>
        <w:tabs>
          <w:tab w:val="left" w:pos="5103"/>
        </w:tabs>
        <w:jc w:val="both"/>
        <w:rPr>
          <w:rFonts w:cs="Arial"/>
          <w:szCs w:val="22"/>
        </w:rPr>
      </w:pPr>
      <w:r w:rsidRPr="006C2974">
        <w:rPr>
          <w:rFonts w:cs="Arial"/>
          <w:szCs w:val="22"/>
        </w:rPr>
        <w:tab/>
        <w:t>..................................................</w:t>
      </w:r>
    </w:p>
    <w:p w14:paraId="2AC629AE"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F39C29E"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35EBE909" w14:textId="77777777" w:rsidR="00575EDA" w:rsidRPr="006C2974" w:rsidRDefault="00575EDA" w:rsidP="0083239F">
      <w:pPr>
        <w:tabs>
          <w:tab w:val="left" w:pos="0"/>
        </w:tabs>
        <w:rPr>
          <w:rFonts w:cs="Arial"/>
          <w:sz w:val="24"/>
        </w:rPr>
        <w:sectPr w:rsidR="00575EDA" w:rsidRPr="006C2974" w:rsidSect="003F072E">
          <w:headerReference w:type="first" r:id="rId12"/>
          <w:pgSz w:w="11906" w:h="16838" w:code="9"/>
          <w:pgMar w:top="1418" w:right="1134" w:bottom="1418" w:left="1418" w:header="851" w:footer="680" w:gutter="0"/>
          <w:pgNumType w:start="1"/>
          <w:cols w:space="708"/>
          <w:titlePg/>
        </w:sectPr>
      </w:pPr>
    </w:p>
    <w:p w14:paraId="3657DC9B" w14:textId="77777777" w:rsidR="001038F6" w:rsidRPr="006C2974" w:rsidRDefault="001038F6" w:rsidP="0083239F">
      <w:pPr>
        <w:rPr>
          <w:rFonts w:cs="Arial"/>
          <w:b/>
          <w:sz w:val="36"/>
        </w:rPr>
      </w:pPr>
    </w:p>
    <w:p w14:paraId="63B6F415" w14:textId="77777777" w:rsidR="000E01A8" w:rsidRPr="006C2974" w:rsidRDefault="000E01A8" w:rsidP="0083239F">
      <w:pPr>
        <w:jc w:val="center"/>
        <w:rPr>
          <w:rFonts w:cs="Arial"/>
          <w:b/>
          <w:sz w:val="36"/>
        </w:rPr>
      </w:pPr>
    </w:p>
    <w:p w14:paraId="7CBEB84B" w14:textId="77777777" w:rsidR="000E01A8" w:rsidRPr="006C2974" w:rsidRDefault="000E01A8" w:rsidP="0083239F">
      <w:pPr>
        <w:jc w:val="center"/>
        <w:rPr>
          <w:rFonts w:cs="Arial"/>
          <w:b/>
          <w:sz w:val="36"/>
        </w:rPr>
      </w:pPr>
    </w:p>
    <w:p w14:paraId="3BB12050" w14:textId="77777777" w:rsidR="000E01A8" w:rsidRPr="006C2974" w:rsidRDefault="000E01A8" w:rsidP="0083239F">
      <w:pPr>
        <w:jc w:val="center"/>
        <w:rPr>
          <w:rFonts w:cs="Arial"/>
          <w:b/>
          <w:sz w:val="36"/>
        </w:rPr>
      </w:pPr>
    </w:p>
    <w:p w14:paraId="15317BB3" w14:textId="77777777" w:rsidR="000E01A8" w:rsidRPr="006C2974" w:rsidRDefault="000E01A8" w:rsidP="0083239F">
      <w:pPr>
        <w:jc w:val="center"/>
        <w:rPr>
          <w:rFonts w:cs="Arial"/>
          <w:b/>
          <w:sz w:val="36"/>
        </w:rPr>
      </w:pPr>
    </w:p>
    <w:p w14:paraId="26634551" w14:textId="77777777" w:rsidR="000E01A8" w:rsidRPr="006C2974" w:rsidRDefault="000E01A8" w:rsidP="0083239F">
      <w:pPr>
        <w:jc w:val="center"/>
        <w:rPr>
          <w:rFonts w:cs="Arial"/>
          <w:b/>
          <w:sz w:val="36"/>
        </w:rPr>
      </w:pPr>
    </w:p>
    <w:p w14:paraId="4966EC3F" w14:textId="77777777" w:rsidR="000E01A8" w:rsidRPr="006C2974" w:rsidRDefault="000E01A8" w:rsidP="0083239F">
      <w:pPr>
        <w:jc w:val="center"/>
        <w:rPr>
          <w:rFonts w:cs="Arial"/>
          <w:b/>
          <w:sz w:val="36"/>
        </w:rPr>
      </w:pPr>
    </w:p>
    <w:p w14:paraId="0C821318" w14:textId="77777777" w:rsidR="000E01A8" w:rsidRPr="006C2974" w:rsidRDefault="000E01A8" w:rsidP="0083239F">
      <w:pPr>
        <w:jc w:val="center"/>
        <w:rPr>
          <w:rFonts w:cs="Arial"/>
          <w:b/>
          <w:sz w:val="36"/>
        </w:rPr>
      </w:pPr>
    </w:p>
    <w:p w14:paraId="752329E7" w14:textId="77777777" w:rsidR="00E2442D" w:rsidRPr="006C2974" w:rsidRDefault="00E2442D" w:rsidP="0083239F">
      <w:pPr>
        <w:jc w:val="center"/>
        <w:rPr>
          <w:rFonts w:cs="Arial"/>
          <w:b/>
          <w:sz w:val="32"/>
          <w:szCs w:val="32"/>
        </w:rPr>
      </w:pPr>
      <w:r w:rsidRPr="006C2974">
        <w:rPr>
          <w:rFonts w:cs="Arial"/>
          <w:b/>
          <w:sz w:val="32"/>
          <w:szCs w:val="32"/>
        </w:rPr>
        <w:t>ČASŤ 2</w:t>
      </w:r>
    </w:p>
    <w:p w14:paraId="610B66DF" w14:textId="77777777" w:rsidR="00E2442D" w:rsidRPr="006C2974" w:rsidRDefault="00E2442D" w:rsidP="0083239F">
      <w:pPr>
        <w:jc w:val="center"/>
        <w:rPr>
          <w:rFonts w:cs="Arial"/>
          <w:b/>
          <w:sz w:val="32"/>
          <w:szCs w:val="32"/>
        </w:rPr>
      </w:pPr>
    </w:p>
    <w:p w14:paraId="0D765ED8"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1121322E" w14:textId="77777777" w:rsidR="00EF1925" w:rsidRPr="006C2974" w:rsidRDefault="00EF1925" w:rsidP="0083239F">
      <w:pPr>
        <w:jc w:val="center"/>
        <w:rPr>
          <w:rFonts w:cs="Arial"/>
          <w:b/>
          <w:caps/>
          <w:sz w:val="32"/>
          <w:szCs w:val="32"/>
        </w:rPr>
      </w:pPr>
    </w:p>
    <w:p w14:paraId="418EBA8B"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1B974A4E" w14:textId="77777777" w:rsidR="00E2442D" w:rsidRPr="006C2974" w:rsidRDefault="00E2442D" w:rsidP="0083239F">
      <w:pPr>
        <w:tabs>
          <w:tab w:val="right" w:pos="9936"/>
        </w:tabs>
        <w:rPr>
          <w:rFonts w:cs="Arial"/>
          <w:sz w:val="32"/>
          <w:szCs w:val="32"/>
        </w:rPr>
      </w:pPr>
    </w:p>
    <w:p w14:paraId="160A43B7"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22D491DC" w14:textId="77777777" w:rsidR="004551A0" w:rsidRPr="006C2974" w:rsidRDefault="004551A0" w:rsidP="0083239F">
      <w:pPr>
        <w:tabs>
          <w:tab w:val="right" w:pos="9936"/>
        </w:tabs>
        <w:jc w:val="center"/>
        <w:rPr>
          <w:rFonts w:cs="Arial"/>
          <w:b/>
          <w:sz w:val="32"/>
          <w:szCs w:val="32"/>
        </w:rPr>
      </w:pPr>
    </w:p>
    <w:p w14:paraId="4FEC583F"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390252FC" w14:textId="77777777" w:rsidR="004551A0" w:rsidRPr="006C2974" w:rsidRDefault="004551A0" w:rsidP="0083239F">
      <w:pPr>
        <w:tabs>
          <w:tab w:val="right" w:pos="9936"/>
        </w:tabs>
        <w:jc w:val="center"/>
        <w:rPr>
          <w:rFonts w:cs="Arial"/>
          <w:b/>
        </w:rPr>
      </w:pPr>
    </w:p>
    <w:p w14:paraId="29366F2E" w14:textId="77777777" w:rsidR="00E2442D" w:rsidRPr="006C2974" w:rsidRDefault="00341524" w:rsidP="0083239F">
      <w:pPr>
        <w:tabs>
          <w:tab w:val="right" w:pos="9936"/>
        </w:tabs>
        <w:jc w:val="center"/>
        <w:rPr>
          <w:rFonts w:cs="Arial"/>
          <w:b/>
          <w:caps/>
          <w:sz w:val="28"/>
        </w:rPr>
      </w:pPr>
      <w:r w:rsidRPr="006C2974">
        <w:rPr>
          <w:rFonts w:cs="Arial"/>
          <w:b/>
        </w:rPr>
        <w:br w:type="page"/>
      </w:r>
    </w:p>
    <w:p w14:paraId="28540530"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3A57D53C"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569C2D9F" w14:textId="77777777" w:rsidR="00252C33" w:rsidRPr="006C2974" w:rsidRDefault="00252C33" w:rsidP="0083239F">
      <w:pPr>
        <w:tabs>
          <w:tab w:val="right" w:pos="9936"/>
        </w:tabs>
        <w:jc w:val="center"/>
        <w:rPr>
          <w:rFonts w:cs="Arial"/>
          <w:b/>
        </w:rPr>
      </w:pPr>
    </w:p>
    <w:p w14:paraId="408F09E6" w14:textId="77777777" w:rsidR="00E2442D" w:rsidRPr="006C2974" w:rsidRDefault="00E2442D" w:rsidP="0083239F">
      <w:pPr>
        <w:tabs>
          <w:tab w:val="right" w:pos="9936"/>
        </w:tabs>
        <w:jc w:val="center"/>
        <w:rPr>
          <w:rFonts w:cs="Arial"/>
          <w:b/>
          <w:szCs w:val="22"/>
        </w:rPr>
      </w:pPr>
    </w:p>
    <w:p w14:paraId="4A7B8DED"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0100A0FB" w14:textId="77777777" w:rsidR="00E2442D" w:rsidRPr="006C2974" w:rsidRDefault="00E2442D" w:rsidP="0083239F">
      <w:pPr>
        <w:tabs>
          <w:tab w:val="right" w:pos="9936"/>
        </w:tabs>
        <w:jc w:val="both"/>
        <w:rPr>
          <w:rFonts w:cs="Arial"/>
          <w:b/>
          <w:szCs w:val="22"/>
        </w:rPr>
      </w:pPr>
    </w:p>
    <w:p w14:paraId="102C7588" w14:textId="77777777" w:rsidR="00E2442D" w:rsidRPr="006C2974" w:rsidRDefault="00E2442D" w:rsidP="0083239F">
      <w:pPr>
        <w:tabs>
          <w:tab w:val="right" w:pos="9936"/>
        </w:tabs>
        <w:jc w:val="center"/>
        <w:rPr>
          <w:rFonts w:cs="Arial"/>
          <w:b/>
          <w:caps/>
          <w:sz w:val="28"/>
        </w:rPr>
      </w:pPr>
    </w:p>
    <w:p w14:paraId="14A5ACAA"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32DDB4F6" w14:textId="77777777" w:rsidR="00E2442D" w:rsidRPr="006C2974" w:rsidRDefault="00E2442D" w:rsidP="0083239F">
      <w:pPr>
        <w:tabs>
          <w:tab w:val="right" w:pos="9936"/>
        </w:tabs>
        <w:jc w:val="both"/>
        <w:rPr>
          <w:rFonts w:cs="Arial"/>
          <w:szCs w:val="22"/>
        </w:rPr>
      </w:pPr>
    </w:p>
    <w:p w14:paraId="7E74103A"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459F74DF" w14:textId="77777777" w:rsidR="00E2442D" w:rsidRPr="006C2974" w:rsidRDefault="00E2442D" w:rsidP="0083239F">
      <w:pPr>
        <w:tabs>
          <w:tab w:val="right" w:pos="9936"/>
        </w:tabs>
        <w:jc w:val="both"/>
        <w:rPr>
          <w:rFonts w:cs="Arial"/>
          <w:szCs w:val="22"/>
        </w:rPr>
      </w:pPr>
    </w:p>
    <w:p w14:paraId="1153718C"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937B5DD"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7948CD5A" w14:textId="77777777" w:rsidR="00E2442D" w:rsidRPr="006C2974" w:rsidRDefault="00E2442D" w:rsidP="0083239F">
      <w:pPr>
        <w:tabs>
          <w:tab w:val="right" w:pos="9936"/>
        </w:tabs>
        <w:jc w:val="both"/>
        <w:rPr>
          <w:rFonts w:cs="Arial"/>
          <w:szCs w:val="22"/>
        </w:rPr>
      </w:pPr>
    </w:p>
    <w:p w14:paraId="78FAEF60" w14:textId="77777777" w:rsidR="00E2442D" w:rsidRPr="006C2974" w:rsidRDefault="00E2442D" w:rsidP="0083239F">
      <w:pPr>
        <w:tabs>
          <w:tab w:val="right" w:pos="9936"/>
        </w:tabs>
        <w:jc w:val="both"/>
        <w:rPr>
          <w:rFonts w:cs="Arial"/>
          <w:szCs w:val="22"/>
        </w:rPr>
      </w:pPr>
    </w:p>
    <w:p w14:paraId="4DBE357A"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1516700D" w14:textId="77777777" w:rsidR="00E2442D" w:rsidRPr="006C2974" w:rsidRDefault="00E2442D" w:rsidP="0083239F">
      <w:pPr>
        <w:tabs>
          <w:tab w:val="right" w:pos="9936"/>
        </w:tabs>
        <w:jc w:val="both"/>
        <w:rPr>
          <w:rFonts w:cs="Arial"/>
        </w:rPr>
      </w:pPr>
    </w:p>
    <w:p w14:paraId="18D55753"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4B83D242"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1B261648" w14:textId="77777777" w:rsidR="00E6178C" w:rsidRPr="006C2974" w:rsidRDefault="00E6178C" w:rsidP="0083239F">
      <w:pPr>
        <w:tabs>
          <w:tab w:val="right" w:pos="9936"/>
        </w:tabs>
        <w:jc w:val="both"/>
        <w:rPr>
          <w:rFonts w:cs="Arial"/>
          <w:szCs w:val="22"/>
        </w:rPr>
      </w:pPr>
      <w:proofErr w:type="spellStart"/>
      <w:r w:rsidRPr="006C2974">
        <w:rPr>
          <w:rFonts w:cs="Arial"/>
          <w:szCs w:val="22"/>
        </w:rPr>
        <w:t>LakeSide</w:t>
      </w:r>
      <w:proofErr w:type="spellEnd"/>
      <w:r w:rsidRPr="006C2974">
        <w:rPr>
          <w:rFonts w:cs="Arial"/>
          <w:szCs w:val="22"/>
        </w:rPr>
        <w:t xml:space="preserve"> Park II</w:t>
      </w:r>
    </w:p>
    <w:p w14:paraId="1F3175A4"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477AD1DF"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4DD221D1"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3" w:history="1">
        <w:r w:rsidRPr="00FE4170">
          <w:rPr>
            <w:rFonts w:cs="Arial"/>
            <w:szCs w:val="22"/>
          </w:rPr>
          <w:t>tajomnik@sace.sk</w:t>
        </w:r>
      </w:hyperlink>
    </w:p>
    <w:p w14:paraId="1168258C" w14:textId="77777777" w:rsidR="00E6178C" w:rsidRPr="00901AF2" w:rsidRDefault="00EF0E5D" w:rsidP="0083239F">
      <w:pPr>
        <w:tabs>
          <w:tab w:val="right" w:pos="9936"/>
        </w:tabs>
        <w:jc w:val="both"/>
        <w:rPr>
          <w:rFonts w:cs="Arial"/>
          <w:szCs w:val="22"/>
        </w:rPr>
      </w:pPr>
      <w:hyperlink r:id="rId14" w:history="1">
        <w:r w:rsidR="00E6178C" w:rsidRPr="00FE4170">
          <w:rPr>
            <w:rStyle w:val="Hypertextovprepojenie"/>
            <w:rFonts w:cs="Arial"/>
            <w:szCs w:val="22"/>
          </w:rPr>
          <w:t>www.sace.sk</w:t>
        </w:r>
      </w:hyperlink>
    </w:p>
    <w:p w14:paraId="63751E6F"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1F1D7978" w14:textId="77777777" w:rsidR="00E2442D" w:rsidRPr="001A0DDF" w:rsidRDefault="00E2442D" w:rsidP="0083239F">
      <w:pPr>
        <w:pStyle w:val="Styl1"/>
        <w:jc w:val="both"/>
        <w:rPr>
          <w:b w:val="0"/>
          <w:bCs/>
          <w:caps w:val="0"/>
        </w:rPr>
      </w:pPr>
      <w:r w:rsidRPr="00FB322C">
        <w:rPr>
          <w:b w:val="0"/>
          <w:bCs/>
          <w:caps w:val="0"/>
        </w:rPr>
        <w:t>Výrazy a definície použité vo Všeobecných a v Osobitných zmluvných podmienkach vychádzajú z výrazov a</w:t>
      </w:r>
      <w:r w:rsidR="0050344F" w:rsidRPr="00FB322C">
        <w:rPr>
          <w:b w:val="0"/>
          <w:bCs/>
          <w:caps w:val="0"/>
        </w:rPr>
        <w:t> </w:t>
      </w:r>
      <w:r w:rsidRPr="00FB322C">
        <w:rPr>
          <w:b w:val="0"/>
          <w:bCs/>
          <w:caps w:val="0"/>
        </w:rPr>
        <w:t>definícií</w:t>
      </w:r>
      <w:r w:rsidR="0050344F" w:rsidRPr="00A86531">
        <w:rPr>
          <w:b w:val="0"/>
          <w:bCs/>
          <w:caps w:val="0"/>
        </w:rPr>
        <w:t>,</w:t>
      </w:r>
      <w:r w:rsidRPr="00A86531">
        <w:rPr>
          <w:b w:val="0"/>
          <w:bCs/>
          <w:caps w:val="0"/>
        </w:rPr>
        <w:t xml:space="preserve"> tak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proofErr w:type="spellStart"/>
      <w:r w:rsidRPr="005B0752">
        <w:rPr>
          <w:b w:val="0"/>
          <w:bCs/>
          <w:caps w:val="0"/>
        </w:rPr>
        <w:t>Conditions</w:t>
      </w:r>
      <w:proofErr w:type="spellEnd"/>
      <w:r w:rsidRPr="005B0752">
        <w:rPr>
          <w:b w:val="0"/>
          <w:bCs/>
          <w:caps w:val="0"/>
        </w:rPr>
        <w:t xml:space="preserve"> of </w:t>
      </w:r>
      <w:proofErr w:type="spellStart"/>
      <w:r w:rsidRPr="005B0752">
        <w:rPr>
          <w:b w:val="0"/>
          <w:bCs/>
          <w:caps w:val="0"/>
        </w:rPr>
        <w:t>Contract</w:t>
      </w:r>
      <w:proofErr w:type="spellEnd"/>
      <w:r w:rsidRPr="005B0752">
        <w:rPr>
          <w:b w:val="0"/>
          <w:bCs/>
          <w:caps w:val="0"/>
        </w:rPr>
        <w:t xml:space="preserve"> </w:t>
      </w:r>
      <w:proofErr w:type="spellStart"/>
      <w:r w:rsidRPr="005B0752">
        <w:rPr>
          <w:b w:val="0"/>
          <w:bCs/>
          <w:caps w:val="0"/>
        </w:rPr>
        <w:t>for</w:t>
      </w:r>
      <w:proofErr w:type="spellEnd"/>
      <w:r w:rsidRPr="005B0752">
        <w:rPr>
          <w:b w:val="0"/>
          <w:bCs/>
          <w:caps w:val="0"/>
        </w:rPr>
        <w:t xml:space="preserve"> </w:t>
      </w:r>
      <w:proofErr w:type="spellStart"/>
      <w:r w:rsidR="00A41B2E" w:rsidRPr="005B0752">
        <w:rPr>
          <w:b w:val="0"/>
          <w:bCs/>
          <w:caps w:val="0"/>
        </w:rPr>
        <w:t>Plant</w:t>
      </w:r>
      <w:proofErr w:type="spellEnd"/>
      <w:r w:rsidR="00A41B2E" w:rsidRPr="005B0752">
        <w:rPr>
          <w:b w:val="0"/>
          <w:bCs/>
          <w:caps w:val="0"/>
        </w:rPr>
        <w:t xml:space="preserve"> and Design-</w:t>
      </w:r>
      <w:proofErr w:type="spellStart"/>
      <w:r w:rsidR="00A41B2E" w:rsidRPr="005B0752">
        <w:rPr>
          <w:b w:val="0"/>
          <w:bCs/>
          <w:caps w:val="0"/>
        </w:rPr>
        <w:t>Build</w:t>
      </w:r>
      <w:proofErr w:type="spellEnd"/>
      <w:r w:rsidRPr="005B0752">
        <w:rPr>
          <w:b w:val="0"/>
          <w:bCs/>
          <w:caps w:val="0"/>
        </w:rPr>
        <w:t>”</w:t>
      </w:r>
      <w:r w:rsidRPr="005B0752">
        <w:rPr>
          <w:b w:val="0"/>
          <w:caps w:val="0"/>
        </w:rPr>
        <w:t>,</w:t>
      </w:r>
      <w:r w:rsidRPr="005B0752">
        <w:rPr>
          <w:b w:val="0"/>
          <w:bCs/>
          <w:caps w:val="0"/>
        </w:rPr>
        <w:t xml:space="preserve"> </w:t>
      </w:r>
      <w:proofErr w:type="spellStart"/>
      <w:r w:rsidRPr="005B0752">
        <w:rPr>
          <w:b w:val="0"/>
          <w:bCs/>
          <w:caps w:val="0"/>
        </w:rPr>
        <w:t>First</w:t>
      </w:r>
      <w:proofErr w:type="spellEnd"/>
      <w:r w:rsidRPr="005B0752">
        <w:rPr>
          <w:b w:val="0"/>
          <w:bCs/>
          <w:caps w:val="0"/>
        </w:rPr>
        <w:t xml:space="preserve"> </w:t>
      </w:r>
      <w:proofErr w:type="spellStart"/>
      <w:r w:rsidRPr="005B0752">
        <w:rPr>
          <w:b w:val="0"/>
          <w:bCs/>
          <w:caps w:val="0"/>
        </w:rPr>
        <w:t>Edition</w:t>
      </w:r>
      <w:proofErr w:type="spellEnd"/>
      <w:r w:rsidRPr="005B0752">
        <w:rPr>
          <w:b w:val="0"/>
          <w:bCs/>
          <w:caps w:val="0"/>
        </w:rPr>
        <w:t xml:space="preserve"> 1999 (</w:t>
      </w:r>
      <w:r w:rsidR="009A186F" w:rsidRPr="00E64C36">
        <w:rPr>
          <w:b w:val="0"/>
          <w:bCs/>
          <w:caps w:val="0"/>
        </w:rPr>
        <w:t>„</w:t>
      </w:r>
      <w:proofErr w:type="spellStart"/>
      <w:r w:rsidR="00D47427" w:rsidRPr="00E64C36">
        <w:rPr>
          <w:b w:val="0"/>
          <w:bCs/>
          <w:caps w:val="0"/>
        </w:rPr>
        <w:t>yelow</w:t>
      </w:r>
      <w:proofErr w:type="spellEnd"/>
      <w:r w:rsidR="00D47427" w:rsidRPr="00E64C36">
        <w:rPr>
          <w:b w:val="0"/>
          <w:bCs/>
          <w:caps w:val="0"/>
        </w:rPr>
        <w:t xml:space="preserve"> </w:t>
      </w:r>
      <w:proofErr w:type="spellStart"/>
      <w:r w:rsidRPr="00E64C36">
        <w:rPr>
          <w:b w:val="0"/>
          <w:bCs/>
          <w:caps w:val="0"/>
        </w:rPr>
        <w:t>book</w:t>
      </w:r>
      <w:proofErr w:type="spellEnd"/>
      <w:r w:rsidRPr="00E64C36">
        <w:rPr>
          <w:b w:val="0"/>
          <w:bCs/>
          <w:caps w:val="0"/>
        </w:rPr>
        <w:t xml:space="preserve">“) </w:t>
      </w:r>
      <w:proofErr w:type="spellStart"/>
      <w:r w:rsidRPr="00E64C36">
        <w:rPr>
          <w:b w:val="0"/>
          <w:bCs/>
          <w:caps w:val="0"/>
        </w:rPr>
        <w:t>published</w:t>
      </w:r>
      <w:proofErr w:type="spellEnd"/>
      <w:r w:rsidRPr="00E64C36">
        <w:rPr>
          <w:b w:val="0"/>
          <w:bCs/>
          <w:caps w:val="0"/>
        </w:rPr>
        <w:t xml:space="preserve"> by </w:t>
      </w:r>
      <w:proofErr w:type="spellStart"/>
      <w:r w:rsidRPr="00E64C36">
        <w:rPr>
          <w:b w:val="0"/>
          <w:bCs/>
          <w:caps w:val="0"/>
        </w:rPr>
        <w:t>the</w:t>
      </w:r>
      <w:proofErr w:type="spellEnd"/>
      <w:r w:rsidRPr="00E64C36">
        <w:rPr>
          <w:b w:val="0"/>
          <w:bCs/>
          <w:caps w:val="0"/>
        </w:rPr>
        <w:t xml:space="preserve"> </w:t>
      </w:r>
      <w:proofErr w:type="spellStart"/>
      <w:r w:rsidRPr="00E64C36">
        <w:rPr>
          <w:b w:val="0"/>
          <w:bCs/>
          <w:caps w:val="0"/>
        </w:rPr>
        <w:t>Fédération</w:t>
      </w:r>
      <w:proofErr w:type="spellEnd"/>
      <w:r w:rsidRPr="00E64C36">
        <w:rPr>
          <w:b w:val="0"/>
          <w:bCs/>
          <w:caps w:val="0"/>
        </w:rPr>
        <w:t xml:space="preserve"> </w:t>
      </w:r>
      <w:proofErr w:type="spellStart"/>
      <w:r w:rsidRPr="00E64C36">
        <w:rPr>
          <w:b w:val="0"/>
          <w:bCs/>
          <w:caps w:val="0"/>
        </w:rPr>
        <w:t>Internationale</w:t>
      </w:r>
      <w:proofErr w:type="spellEnd"/>
      <w:r w:rsidRPr="00E64C36">
        <w:rPr>
          <w:b w:val="0"/>
          <w:bCs/>
          <w:caps w:val="0"/>
        </w:rPr>
        <w:t xml:space="preserve"> des </w:t>
      </w:r>
      <w:proofErr w:type="spellStart"/>
      <w:r w:rsidRPr="00E64C36">
        <w:rPr>
          <w:b w:val="0"/>
          <w:bCs/>
          <w:caps w:val="0"/>
        </w:rPr>
        <w:t>Ingénieurs</w:t>
      </w:r>
      <w:proofErr w:type="spellEnd"/>
      <w:r w:rsidRPr="00E64C36">
        <w:rPr>
          <w:b w:val="0"/>
          <w:bCs/>
          <w:caps w:val="0"/>
        </w:rPr>
        <w:t>–</w:t>
      </w:r>
      <w:proofErr w:type="spellStart"/>
      <w:r w:rsidRPr="00E64C36">
        <w:rPr>
          <w:b w:val="0"/>
          <w:bCs/>
          <w:caps w:val="0"/>
        </w:rPr>
        <w:t>Conseils</w:t>
      </w:r>
      <w:proofErr w:type="spellEnd"/>
      <w:r w:rsidRPr="001A0DDF">
        <w:rPr>
          <w:b w:val="0"/>
          <w:bCs/>
          <w:caps w:val="0"/>
        </w:rPr>
        <w:t xml:space="preserve"> (FIDIC)“.</w:t>
      </w:r>
    </w:p>
    <w:p w14:paraId="48C9AEB6" w14:textId="77777777" w:rsidR="00E2442D" w:rsidRPr="006C2974" w:rsidRDefault="00E2442D" w:rsidP="0083239F">
      <w:pPr>
        <w:pStyle w:val="Styl1"/>
        <w:jc w:val="both"/>
        <w:rPr>
          <w:b w:val="0"/>
          <w:bCs/>
          <w:caps w:val="0"/>
        </w:rPr>
      </w:pPr>
    </w:p>
    <w:p w14:paraId="7C4045D8" w14:textId="77777777" w:rsidR="00E2442D" w:rsidRPr="006C2974" w:rsidRDefault="00E2442D" w:rsidP="0083239F">
      <w:pPr>
        <w:pStyle w:val="Styl1"/>
        <w:jc w:val="both"/>
        <w:rPr>
          <w:b w:val="0"/>
          <w:bCs/>
          <w:caps w:val="0"/>
        </w:rPr>
      </w:pPr>
    </w:p>
    <w:p w14:paraId="48C4657B" w14:textId="77777777"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3175FCD2"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1670D5AA" w14:textId="77777777" w:rsidR="00E2442D" w:rsidRPr="006C2974" w:rsidRDefault="00E2442D" w:rsidP="0083239F">
      <w:pPr>
        <w:tabs>
          <w:tab w:val="right" w:pos="9936"/>
        </w:tabs>
        <w:jc w:val="center"/>
        <w:rPr>
          <w:rFonts w:cs="Arial"/>
          <w:b/>
          <w:caps/>
          <w:sz w:val="28"/>
        </w:rPr>
      </w:pPr>
    </w:p>
    <w:p w14:paraId="01C19847"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7AFB9423" w14:textId="77777777" w:rsidR="00E2442D" w:rsidRPr="006C2974" w:rsidRDefault="00E2442D" w:rsidP="0083239F">
      <w:pPr>
        <w:tabs>
          <w:tab w:val="right" w:pos="9936"/>
        </w:tabs>
        <w:jc w:val="center"/>
        <w:rPr>
          <w:rFonts w:cs="Arial"/>
        </w:rPr>
      </w:pPr>
    </w:p>
    <w:p w14:paraId="206EF356" w14:textId="77777777" w:rsidR="00E2442D" w:rsidRPr="006C2974" w:rsidRDefault="00E2442D" w:rsidP="0083239F">
      <w:pPr>
        <w:tabs>
          <w:tab w:val="right" w:pos="9936"/>
        </w:tabs>
        <w:jc w:val="both"/>
        <w:rPr>
          <w:rFonts w:cs="Arial"/>
        </w:rPr>
      </w:pPr>
      <w:r w:rsidRPr="006C2974">
        <w:rPr>
          <w:rFonts w:cs="Arial"/>
        </w:rPr>
        <w:t xml:space="preserve">Jednotlivé </w:t>
      </w:r>
      <w:proofErr w:type="spellStart"/>
      <w:r w:rsidRPr="006C2974">
        <w:rPr>
          <w:rFonts w:cs="Arial"/>
        </w:rPr>
        <w:t>podčlánky</w:t>
      </w:r>
      <w:proofErr w:type="spellEnd"/>
      <w:r w:rsidRPr="006C2974">
        <w:rPr>
          <w:rFonts w:cs="Arial"/>
        </w:rPr>
        <w:t xml:space="preserve"> Osobitných zmluvných podmienok upravujú alebo doplňujú Všeobecné zmluvné podmienky.</w:t>
      </w:r>
    </w:p>
    <w:p w14:paraId="5B79F4F2" w14:textId="77777777" w:rsidR="00E2442D" w:rsidRPr="006C2974" w:rsidRDefault="00E2442D" w:rsidP="0083239F">
      <w:pPr>
        <w:tabs>
          <w:tab w:val="right" w:pos="9936"/>
        </w:tabs>
        <w:jc w:val="both"/>
        <w:rPr>
          <w:rFonts w:cs="Arial"/>
        </w:rPr>
      </w:pPr>
    </w:p>
    <w:p w14:paraId="70B6C56C"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59CE5F91" w14:textId="77777777" w:rsidTr="00F670F8">
        <w:trPr>
          <w:gridAfter w:val="1"/>
          <w:wAfter w:w="687" w:type="dxa"/>
        </w:trPr>
        <w:tc>
          <w:tcPr>
            <w:tcW w:w="1384" w:type="dxa"/>
            <w:gridSpan w:val="2"/>
            <w:vMerge w:val="restart"/>
          </w:tcPr>
          <w:p w14:paraId="2EC0B473" w14:textId="77777777" w:rsidR="00E2442D" w:rsidRPr="006C2974" w:rsidRDefault="00E2442D" w:rsidP="0083239F">
            <w:pPr>
              <w:pStyle w:val="Styl1"/>
              <w:tabs>
                <w:tab w:val="clear" w:pos="540"/>
              </w:tabs>
              <w:rPr>
                <w:caps w:val="0"/>
              </w:rPr>
            </w:pPr>
            <w:r w:rsidRPr="006C2974">
              <w:rPr>
                <w:caps w:val="0"/>
              </w:rPr>
              <w:t xml:space="preserve">Podčlánok </w:t>
            </w:r>
          </w:p>
          <w:p w14:paraId="31D76F21"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30CF062D" w14:textId="77777777" w:rsidR="00E2442D" w:rsidRPr="006C2974" w:rsidRDefault="00E2442D" w:rsidP="0083239F">
            <w:pPr>
              <w:rPr>
                <w:rFonts w:cs="Arial"/>
                <w:b/>
                <w:szCs w:val="22"/>
              </w:rPr>
            </w:pPr>
            <w:r w:rsidRPr="006C2974">
              <w:rPr>
                <w:rFonts w:cs="Arial"/>
                <w:b/>
                <w:szCs w:val="22"/>
              </w:rPr>
              <w:t>Definície</w:t>
            </w:r>
          </w:p>
        </w:tc>
        <w:tc>
          <w:tcPr>
            <w:tcW w:w="1073" w:type="dxa"/>
          </w:tcPr>
          <w:p w14:paraId="112CC73D" w14:textId="77777777" w:rsidR="00E2442D" w:rsidRPr="006C2974" w:rsidRDefault="004551A0" w:rsidP="0083239F">
            <w:pPr>
              <w:rPr>
                <w:rFonts w:cs="Arial"/>
                <w:b/>
                <w:szCs w:val="22"/>
              </w:rPr>
            </w:pPr>
            <w:r w:rsidRPr="006C2974">
              <w:rPr>
                <w:rFonts w:cs="Arial"/>
                <w:b/>
                <w:szCs w:val="22"/>
              </w:rPr>
              <w:t>1.1.1.1</w:t>
            </w:r>
          </w:p>
        </w:tc>
        <w:tc>
          <w:tcPr>
            <w:tcW w:w="4677" w:type="dxa"/>
          </w:tcPr>
          <w:p w14:paraId="7DE42F4C"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35F76308" w14:textId="77777777" w:rsidR="00075ECD" w:rsidRPr="006C2974" w:rsidRDefault="00075ECD" w:rsidP="0083239F">
            <w:pPr>
              <w:jc w:val="both"/>
              <w:rPr>
                <w:rFonts w:cs="Arial"/>
                <w:szCs w:val="22"/>
              </w:rPr>
            </w:pPr>
          </w:p>
          <w:p w14:paraId="6E9EFD73"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646E12EC" w14:textId="77777777" w:rsidR="00075ECD" w:rsidRPr="006C2974" w:rsidRDefault="00075ECD" w:rsidP="0083239F">
            <w:pPr>
              <w:jc w:val="both"/>
              <w:rPr>
                <w:rFonts w:cs="Arial"/>
                <w:szCs w:val="22"/>
              </w:rPr>
            </w:pPr>
          </w:p>
          <w:p w14:paraId="6DD8C22C" w14:textId="77777777"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w:t>
            </w:r>
            <w:r w:rsidR="00AB5C9A" w:rsidRPr="006C2974">
              <w:rPr>
                <w:rFonts w:cs="Arial"/>
                <w:szCs w:val="22"/>
              </w:rPr>
              <w:t>,</w:t>
            </w:r>
            <w:r w:rsidR="004551A0" w:rsidRPr="006C2974">
              <w:rPr>
                <w:rFonts w:cs="Arial"/>
                <w:szCs w:val="22"/>
              </w:rPr>
              <w:t xml:space="preserve"> tak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2F9DF50A" w14:textId="77777777" w:rsidR="008C4F2F" w:rsidRPr="006C2974" w:rsidRDefault="008C4F2F" w:rsidP="0083239F">
            <w:pPr>
              <w:jc w:val="both"/>
              <w:rPr>
                <w:rFonts w:cs="Arial"/>
                <w:szCs w:val="22"/>
              </w:rPr>
            </w:pPr>
          </w:p>
        </w:tc>
      </w:tr>
      <w:tr w:rsidR="00951265" w:rsidRPr="006C2974" w14:paraId="1C37DCB9" w14:textId="77777777" w:rsidTr="00F670F8">
        <w:trPr>
          <w:gridAfter w:val="1"/>
          <w:wAfter w:w="687" w:type="dxa"/>
        </w:trPr>
        <w:tc>
          <w:tcPr>
            <w:tcW w:w="1384" w:type="dxa"/>
            <w:gridSpan w:val="2"/>
            <w:vMerge/>
          </w:tcPr>
          <w:p w14:paraId="5D351CD5" w14:textId="77777777" w:rsidR="004551A0" w:rsidRPr="006C2974" w:rsidRDefault="004551A0" w:rsidP="0083239F">
            <w:pPr>
              <w:pStyle w:val="Styl1"/>
              <w:tabs>
                <w:tab w:val="clear" w:pos="540"/>
              </w:tabs>
              <w:rPr>
                <w:caps w:val="0"/>
              </w:rPr>
            </w:pPr>
          </w:p>
        </w:tc>
        <w:tc>
          <w:tcPr>
            <w:tcW w:w="2472" w:type="dxa"/>
            <w:vMerge/>
          </w:tcPr>
          <w:p w14:paraId="59A00B71" w14:textId="77777777" w:rsidR="004551A0" w:rsidRPr="006C2974" w:rsidRDefault="004551A0" w:rsidP="0083239F">
            <w:pPr>
              <w:rPr>
                <w:rFonts w:cs="Arial"/>
                <w:b/>
                <w:szCs w:val="22"/>
              </w:rPr>
            </w:pPr>
          </w:p>
        </w:tc>
        <w:tc>
          <w:tcPr>
            <w:tcW w:w="1073" w:type="dxa"/>
          </w:tcPr>
          <w:p w14:paraId="6BE3D5C0" w14:textId="77777777" w:rsidR="008C4F2F" w:rsidRDefault="008C4F2F" w:rsidP="0083239F">
            <w:pPr>
              <w:rPr>
                <w:rFonts w:cs="Arial"/>
                <w:b/>
                <w:szCs w:val="22"/>
              </w:rPr>
            </w:pPr>
          </w:p>
          <w:p w14:paraId="1E8C0F94" w14:textId="77777777" w:rsidR="004551A0" w:rsidRPr="006C2974" w:rsidRDefault="004551A0" w:rsidP="0083239F">
            <w:pPr>
              <w:rPr>
                <w:rFonts w:cs="Arial"/>
                <w:b/>
                <w:szCs w:val="22"/>
              </w:rPr>
            </w:pPr>
            <w:r w:rsidRPr="006C2974">
              <w:rPr>
                <w:rFonts w:cs="Arial"/>
                <w:b/>
                <w:szCs w:val="22"/>
              </w:rPr>
              <w:t>1.1.1.2</w:t>
            </w:r>
          </w:p>
        </w:tc>
        <w:tc>
          <w:tcPr>
            <w:tcW w:w="4677" w:type="dxa"/>
          </w:tcPr>
          <w:p w14:paraId="7E3E58BC" w14:textId="77777777" w:rsidR="008C4F2F" w:rsidRDefault="008C4F2F" w:rsidP="0083239F">
            <w:pPr>
              <w:jc w:val="both"/>
              <w:rPr>
                <w:rFonts w:cs="Arial"/>
                <w:bCs/>
                <w:szCs w:val="22"/>
              </w:rPr>
            </w:pPr>
          </w:p>
          <w:p w14:paraId="38DF1870" w14:textId="77777777" w:rsidR="004551A0" w:rsidRDefault="004B26F7" w:rsidP="0083239F">
            <w:pPr>
              <w:jc w:val="both"/>
              <w:rPr>
                <w:rFonts w:cs="Arial"/>
                <w:bCs/>
                <w:szCs w:val="22"/>
              </w:rPr>
            </w:pPr>
            <w:r w:rsidRPr="006C2974">
              <w:rPr>
                <w:rFonts w:cs="Arial"/>
                <w:bCs/>
                <w:szCs w:val="22"/>
              </w:rPr>
              <w:t>Vypúšťa sa</w:t>
            </w:r>
          </w:p>
          <w:p w14:paraId="61B94924" w14:textId="77777777" w:rsidR="008C4F2F" w:rsidRPr="006C2974" w:rsidRDefault="008C4F2F" w:rsidP="0083239F">
            <w:pPr>
              <w:jc w:val="both"/>
              <w:rPr>
                <w:rFonts w:cs="Arial"/>
                <w:szCs w:val="22"/>
              </w:rPr>
            </w:pPr>
          </w:p>
        </w:tc>
      </w:tr>
      <w:tr w:rsidR="00951265" w:rsidRPr="006C2974" w14:paraId="2387A8D0" w14:textId="77777777" w:rsidTr="00F670F8">
        <w:trPr>
          <w:gridAfter w:val="1"/>
          <w:wAfter w:w="687" w:type="dxa"/>
        </w:trPr>
        <w:tc>
          <w:tcPr>
            <w:tcW w:w="1384" w:type="dxa"/>
            <w:gridSpan w:val="2"/>
            <w:vMerge/>
          </w:tcPr>
          <w:p w14:paraId="261B553D" w14:textId="77777777" w:rsidR="00E2442D" w:rsidRPr="006C2974" w:rsidRDefault="00E2442D" w:rsidP="0083239F">
            <w:pPr>
              <w:pStyle w:val="NoIndent"/>
              <w:rPr>
                <w:rFonts w:ascii="Arial" w:hAnsi="Arial" w:cs="Arial"/>
                <w:b/>
                <w:color w:val="auto"/>
                <w:szCs w:val="22"/>
              </w:rPr>
            </w:pPr>
          </w:p>
        </w:tc>
        <w:tc>
          <w:tcPr>
            <w:tcW w:w="2472" w:type="dxa"/>
            <w:vMerge/>
          </w:tcPr>
          <w:p w14:paraId="01A1C933" w14:textId="77777777" w:rsidR="00E2442D" w:rsidRPr="006C2974" w:rsidRDefault="00E2442D" w:rsidP="0083239F">
            <w:pPr>
              <w:rPr>
                <w:rFonts w:cs="Arial"/>
                <w:b/>
                <w:szCs w:val="22"/>
              </w:rPr>
            </w:pPr>
          </w:p>
        </w:tc>
        <w:tc>
          <w:tcPr>
            <w:tcW w:w="1073" w:type="dxa"/>
          </w:tcPr>
          <w:p w14:paraId="36B05A4E" w14:textId="77777777" w:rsidR="00E2442D" w:rsidRPr="006C2974" w:rsidRDefault="00E2442D" w:rsidP="0083239F">
            <w:pPr>
              <w:rPr>
                <w:rFonts w:cs="Arial"/>
                <w:b/>
                <w:szCs w:val="22"/>
              </w:rPr>
            </w:pPr>
            <w:r w:rsidRPr="006C2974">
              <w:rPr>
                <w:rFonts w:cs="Arial"/>
                <w:b/>
                <w:szCs w:val="22"/>
              </w:rPr>
              <w:t>1.1.1.3</w:t>
            </w:r>
          </w:p>
        </w:tc>
        <w:tc>
          <w:tcPr>
            <w:tcW w:w="4677" w:type="dxa"/>
          </w:tcPr>
          <w:p w14:paraId="268545B2" w14:textId="77777777" w:rsidR="00E2442D" w:rsidRPr="006C2974" w:rsidRDefault="00393987" w:rsidP="0083239F">
            <w:pPr>
              <w:jc w:val="both"/>
              <w:rPr>
                <w:rFonts w:cs="Arial"/>
                <w:bCs/>
                <w:szCs w:val="22"/>
              </w:rPr>
            </w:pPr>
            <w:r w:rsidRPr="006C2974">
              <w:rPr>
                <w:rFonts w:cs="Arial"/>
                <w:szCs w:val="22"/>
              </w:rPr>
              <w:t>„</w:t>
            </w:r>
            <w:r w:rsidR="00E2442D" w:rsidRPr="00D751DE">
              <w:rPr>
                <w:rFonts w:cs="Arial"/>
                <w:b/>
                <w:bCs/>
                <w:szCs w:val="22"/>
              </w:rPr>
              <w:t xml:space="preserve">Oznámenie o prijatí </w:t>
            </w:r>
            <w:r w:rsidR="00250375" w:rsidRPr="00D751DE">
              <w:rPr>
                <w:rFonts w:cs="Arial"/>
                <w:b/>
                <w:bCs/>
                <w:szCs w:val="22"/>
              </w:rPr>
              <w:t>P</w:t>
            </w:r>
            <w:r w:rsidR="00E2442D" w:rsidRPr="00D751DE">
              <w:rPr>
                <w:rFonts w:cs="Arial"/>
                <w:b/>
                <w:bCs/>
                <w:szCs w:val="22"/>
              </w:rPr>
              <w:t>onuky</w:t>
            </w:r>
            <w:r w:rsidR="00E2442D" w:rsidRPr="006C2974">
              <w:rPr>
                <w:rFonts w:cs="Arial"/>
                <w:bCs/>
                <w:szCs w:val="22"/>
              </w:rPr>
              <w:t>”</w:t>
            </w:r>
          </w:p>
          <w:p w14:paraId="61CF770F" w14:textId="77777777" w:rsidR="00E2442D" w:rsidRPr="006C2974" w:rsidRDefault="00E2442D" w:rsidP="0083239F">
            <w:pPr>
              <w:jc w:val="both"/>
              <w:rPr>
                <w:rFonts w:cs="Arial"/>
                <w:bCs/>
                <w:szCs w:val="22"/>
              </w:rPr>
            </w:pPr>
          </w:p>
          <w:p w14:paraId="6F175988" w14:textId="77777777" w:rsidR="00E2442D" w:rsidRDefault="00E2442D" w:rsidP="0083239F">
            <w:pPr>
              <w:jc w:val="both"/>
              <w:rPr>
                <w:rFonts w:cs="Arial"/>
                <w:bCs/>
                <w:szCs w:val="22"/>
              </w:rPr>
            </w:pPr>
            <w:r w:rsidRPr="006C2974">
              <w:rPr>
                <w:rFonts w:cs="Arial"/>
                <w:bCs/>
                <w:szCs w:val="22"/>
              </w:rPr>
              <w:t>Odstráňte pôvodný text vo Všeobecných zmluvných podmienkach a nahraďte nasledovným:</w:t>
            </w:r>
          </w:p>
          <w:p w14:paraId="6DD2A380" w14:textId="77777777" w:rsidR="00064484" w:rsidRPr="006C2974" w:rsidRDefault="00064484" w:rsidP="0083239F">
            <w:pPr>
              <w:jc w:val="both"/>
              <w:rPr>
                <w:rFonts w:cs="Arial"/>
                <w:bCs/>
                <w:szCs w:val="22"/>
              </w:rPr>
            </w:pPr>
          </w:p>
          <w:p w14:paraId="44D75152" w14:textId="1B54ADBC" w:rsidR="00E2442D" w:rsidRDefault="00ED355B" w:rsidP="00742FB8">
            <w:pPr>
              <w:jc w:val="both"/>
              <w:rPr>
                <w:rFonts w:cs="Arial"/>
                <w:szCs w:val="22"/>
              </w:rPr>
            </w:pPr>
            <w:r w:rsidRPr="006C2974">
              <w:rPr>
                <w:rFonts w:cs="Arial"/>
                <w:szCs w:val="22"/>
              </w:rPr>
              <w:t>„</w:t>
            </w:r>
            <w:r w:rsidRPr="00F07B96">
              <w:rPr>
                <w:rFonts w:cs="Arial"/>
                <w:szCs w:val="22"/>
              </w:rPr>
              <w:t xml:space="preserve">Oznámenie o prijatí </w:t>
            </w:r>
            <w:r w:rsidR="00250375" w:rsidRPr="00F07B96">
              <w:rPr>
                <w:rFonts w:cs="Arial"/>
                <w:szCs w:val="22"/>
              </w:rPr>
              <w:t>Ponuky</w:t>
            </w:r>
            <w:r w:rsidRPr="00F07B96">
              <w:rPr>
                <w:rFonts w:cs="Arial"/>
                <w:szCs w:val="22"/>
              </w:rPr>
              <w:t>” znamená „Zmluvu o</w:t>
            </w:r>
            <w:r w:rsidR="008C4F2F">
              <w:rPr>
                <w:rFonts w:cs="Arial"/>
                <w:szCs w:val="22"/>
              </w:rPr>
              <w:t> </w:t>
            </w:r>
            <w:r w:rsidRPr="00F07B96">
              <w:rPr>
                <w:rFonts w:cs="Arial"/>
                <w:szCs w:val="22"/>
              </w:rPr>
              <w:t>Dielo</w:t>
            </w:r>
            <w:r w:rsidR="008C4F2F">
              <w:rPr>
                <w:rFonts w:cs="Arial"/>
                <w:szCs w:val="22"/>
              </w:rPr>
              <w:t>.</w:t>
            </w:r>
            <w:r w:rsidRPr="00F07B96">
              <w:rPr>
                <w:rFonts w:cs="Arial"/>
                <w:szCs w:val="22"/>
              </w:rPr>
              <w:t>“</w:t>
            </w:r>
          </w:p>
          <w:p w14:paraId="13579F51" w14:textId="77777777" w:rsidR="008C4F2F" w:rsidRPr="00790C85" w:rsidRDefault="008C4F2F" w:rsidP="00742FB8">
            <w:pPr>
              <w:jc w:val="both"/>
              <w:rPr>
                <w:rFonts w:cs="Arial"/>
                <w:bCs/>
                <w:szCs w:val="22"/>
              </w:rPr>
            </w:pPr>
          </w:p>
        </w:tc>
      </w:tr>
      <w:tr w:rsidR="00951265" w:rsidRPr="006C2974" w14:paraId="2169DFCF" w14:textId="77777777" w:rsidTr="00F670F8">
        <w:trPr>
          <w:gridAfter w:val="1"/>
          <w:wAfter w:w="687" w:type="dxa"/>
        </w:trPr>
        <w:tc>
          <w:tcPr>
            <w:tcW w:w="1384" w:type="dxa"/>
            <w:gridSpan w:val="2"/>
          </w:tcPr>
          <w:p w14:paraId="26640ADB" w14:textId="77777777" w:rsidR="00E2442D" w:rsidRPr="00901AF2" w:rsidRDefault="00E2442D" w:rsidP="0083239F">
            <w:pPr>
              <w:pStyle w:val="NoIndent"/>
              <w:rPr>
                <w:rFonts w:ascii="Arial" w:hAnsi="Arial" w:cs="Arial"/>
                <w:b/>
                <w:color w:val="auto"/>
              </w:rPr>
            </w:pPr>
          </w:p>
        </w:tc>
        <w:tc>
          <w:tcPr>
            <w:tcW w:w="2472" w:type="dxa"/>
          </w:tcPr>
          <w:p w14:paraId="67013E7C" w14:textId="77777777" w:rsidR="00E2442D" w:rsidRPr="00FE4170" w:rsidRDefault="00E2442D" w:rsidP="0083239F">
            <w:pPr>
              <w:rPr>
                <w:rFonts w:cs="Arial"/>
                <w:b/>
                <w:szCs w:val="22"/>
              </w:rPr>
            </w:pPr>
          </w:p>
        </w:tc>
        <w:tc>
          <w:tcPr>
            <w:tcW w:w="1073" w:type="dxa"/>
          </w:tcPr>
          <w:p w14:paraId="35C70D77" w14:textId="77777777" w:rsidR="00E2442D" w:rsidRPr="00FB322C" w:rsidRDefault="00E2442D" w:rsidP="0083239F">
            <w:pPr>
              <w:rPr>
                <w:rFonts w:cs="Arial"/>
                <w:b/>
                <w:szCs w:val="22"/>
              </w:rPr>
            </w:pPr>
            <w:r w:rsidRPr="00FB322C">
              <w:rPr>
                <w:rFonts w:cs="Arial"/>
                <w:b/>
                <w:szCs w:val="22"/>
              </w:rPr>
              <w:t>1.1.1.5</w:t>
            </w:r>
          </w:p>
        </w:tc>
        <w:tc>
          <w:tcPr>
            <w:tcW w:w="4677" w:type="dxa"/>
          </w:tcPr>
          <w:p w14:paraId="305C4FB8"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606B163D" w14:textId="77777777" w:rsidR="00E2442D" w:rsidRPr="00F07B96" w:rsidRDefault="00E2442D" w:rsidP="0083239F">
            <w:pPr>
              <w:jc w:val="both"/>
              <w:rPr>
                <w:rFonts w:cs="Arial"/>
                <w:bCs/>
                <w:szCs w:val="22"/>
              </w:rPr>
            </w:pPr>
          </w:p>
          <w:p w14:paraId="07411E8B" w14:textId="77777777" w:rsidR="00E2442D" w:rsidRDefault="00E2442D" w:rsidP="0083239F">
            <w:pPr>
              <w:jc w:val="both"/>
              <w:rPr>
                <w:rFonts w:cs="Arial"/>
                <w:bCs/>
                <w:szCs w:val="22"/>
              </w:rPr>
            </w:pPr>
            <w:r w:rsidRPr="005B0752">
              <w:rPr>
                <w:rFonts w:cs="Arial"/>
                <w:bCs/>
                <w:szCs w:val="22"/>
              </w:rPr>
              <w:t xml:space="preserve">Na konci </w:t>
            </w:r>
            <w:proofErr w:type="spellStart"/>
            <w:r w:rsidRPr="005B0752">
              <w:rPr>
                <w:rFonts w:cs="Arial"/>
                <w:bCs/>
                <w:szCs w:val="22"/>
              </w:rPr>
              <w:t>podčlánku</w:t>
            </w:r>
            <w:proofErr w:type="spellEnd"/>
            <w:r w:rsidRPr="005B0752">
              <w:rPr>
                <w:rFonts w:cs="Arial"/>
                <w:bCs/>
                <w:szCs w:val="22"/>
              </w:rPr>
              <w:t xml:space="preserve"> doplňte:</w:t>
            </w:r>
          </w:p>
          <w:p w14:paraId="683D820D" w14:textId="77777777" w:rsidR="00064484" w:rsidRPr="005B0752" w:rsidRDefault="00064484" w:rsidP="0083239F">
            <w:pPr>
              <w:jc w:val="both"/>
              <w:rPr>
                <w:rFonts w:cs="Arial"/>
                <w:bCs/>
                <w:szCs w:val="22"/>
              </w:rPr>
            </w:pPr>
          </w:p>
          <w:p w14:paraId="1AB31879"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63BE9513" w14:textId="77777777" w:rsidR="00E2442D" w:rsidRPr="006C2974" w:rsidRDefault="00E2442D" w:rsidP="0083239F">
            <w:pPr>
              <w:jc w:val="both"/>
              <w:rPr>
                <w:rFonts w:cs="Arial"/>
              </w:rPr>
            </w:pPr>
          </w:p>
        </w:tc>
      </w:tr>
      <w:tr w:rsidR="00951265" w:rsidRPr="006C2974" w14:paraId="4D42D19A" w14:textId="77777777" w:rsidTr="00F670F8">
        <w:trPr>
          <w:gridAfter w:val="1"/>
          <w:wAfter w:w="687" w:type="dxa"/>
        </w:trPr>
        <w:tc>
          <w:tcPr>
            <w:tcW w:w="1384" w:type="dxa"/>
            <w:gridSpan w:val="2"/>
          </w:tcPr>
          <w:p w14:paraId="75BBBCDF" w14:textId="77777777" w:rsidR="00471ADA" w:rsidRPr="00901AF2" w:rsidRDefault="00471ADA" w:rsidP="0083239F">
            <w:pPr>
              <w:pStyle w:val="NoIndent"/>
              <w:rPr>
                <w:rFonts w:ascii="Arial" w:hAnsi="Arial" w:cs="Arial"/>
                <w:b/>
                <w:color w:val="auto"/>
              </w:rPr>
            </w:pPr>
          </w:p>
        </w:tc>
        <w:tc>
          <w:tcPr>
            <w:tcW w:w="2472" w:type="dxa"/>
          </w:tcPr>
          <w:p w14:paraId="3E49AB73" w14:textId="77777777" w:rsidR="00471ADA" w:rsidRPr="00FE4170" w:rsidRDefault="00471ADA" w:rsidP="0083239F">
            <w:pPr>
              <w:rPr>
                <w:rFonts w:cs="Arial"/>
                <w:b/>
                <w:szCs w:val="22"/>
              </w:rPr>
            </w:pPr>
          </w:p>
        </w:tc>
        <w:tc>
          <w:tcPr>
            <w:tcW w:w="1073" w:type="dxa"/>
          </w:tcPr>
          <w:p w14:paraId="2B433F1C" w14:textId="77777777" w:rsidR="00471ADA" w:rsidRPr="00FB322C" w:rsidRDefault="00471ADA" w:rsidP="0083239F">
            <w:pPr>
              <w:rPr>
                <w:rFonts w:cs="Arial"/>
                <w:b/>
                <w:szCs w:val="22"/>
              </w:rPr>
            </w:pPr>
            <w:r w:rsidRPr="00FB322C">
              <w:rPr>
                <w:rFonts w:cs="Arial"/>
                <w:b/>
                <w:szCs w:val="22"/>
              </w:rPr>
              <w:t>1.1.1.11</w:t>
            </w:r>
          </w:p>
        </w:tc>
        <w:tc>
          <w:tcPr>
            <w:tcW w:w="4677" w:type="dxa"/>
          </w:tcPr>
          <w:p w14:paraId="4DD8D0F7"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11D56BA0" w14:textId="77777777" w:rsidR="00471ADA" w:rsidRPr="00A86531" w:rsidRDefault="00471ADA" w:rsidP="0083239F">
            <w:pPr>
              <w:jc w:val="both"/>
              <w:rPr>
                <w:rFonts w:cs="Arial"/>
                <w:szCs w:val="22"/>
              </w:rPr>
            </w:pPr>
          </w:p>
          <w:p w14:paraId="438E8F13" w14:textId="77777777" w:rsidR="00471ADA" w:rsidRPr="00F07B96" w:rsidRDefault="00471ADA" w:rsidP="0083239F">
            <w:pPr>
              <w:jc w:val="both"/>
              <w:rPr>
                <w:rFonts w:cs="Arial"/>
                <w:szCs w:val="22"/>
              </w:rPr>
            </w:pPr>
            <w:r w:rsidRPr="00F07B96">
              <w:rPr>
                <w:rFonts w:cs="Arial"/>
                <w:szCs w:val="22"/>
              </w:rPr>
              <w:t>Vložte nový podčlánok:</w:t>
            </w:r>
          </w:p>
          <w:p w14:paraId="4F139D59" w14:textId="77777777" w:rsidR="00471ADA" w:rsidRPr="005B0752" w:rsidRDefault="00471ADA" w:rsidP="0083239F">
            <w:pPr>
              <w:jc w:val="both"/>
              <w:rPr>
                <w:rFonts w:cs="Arial"/>
                <w:szCs w:val="22"/>
              </w:rPr>
            </w:pPr>
          </w:p>
          <w:p w14:paraId="3E884A2E"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 xml:space="preserve">431/2002 </w:t>
            </w:r>
            <w:proofErr w:type="spellStart"/>
            <w:r w:rsidRPr="00C96E7C">
              <w:rPr>
                <w:rFonts w:cs="Arial"/>
                <w:szCs w:val="22"/>
              </w:rPr>
              <w:t>Z.z</w:t>
            </w:r>
            <w:proofErr w:type="spellEnd"/>
            <w:r w:rsidRPr="00C96E7C">
              <w:rPr>
                <w:rFonts w:cs="Arial"/>
                <w:szCs w:val="22"/>
              </w:rPr>
              <w:t xml:space="preserve">. o účtovníctve v znení neskorších predpisov a daňového dokladu v zmysle zákona č. 222/2004 </w:t>
            </w:r>
            <w:proofErr w:type="spellStart"/>
            <w:r w:rsidRPr="00C96E7C">
              <w:rPr>
                <w:rFonts w:cs="Arial"/>
                <w:szCs w:val="22"/>
              </w:rPr>
              <w:t>Z.z</w:t>
            </w:r>
            <w:proofErr w:type="spellEnd"/>
            <w:r w:rsidRPr="00C96E7C">
              <w:rPr>
                <w:rFonts w:cs="Arial"/>
                <w:szCs w:val="22"/>
              </w:rPr>
              <w:t>. o dani z pridanej hodnoty v znení neskorších predpisov.“</w:t>
            </w:r>
          </w:p>
          <w:p w14:paraId="0D92A14D" w14:textId="77777777" w:rsidR="00064484" w:rsidRPr="00C96E7C" w:rsidRDefault="00064484" w:rsidP="0083239F">
            <w:pPr>
              <w:jc w:val="both"/>
              <w:rPr>
                <w:rFonts w:cs="Arial"/>
                <w:szCs w:val="22"/>
              </w:rPr>
            </w:pPr>
          </w:p>
        </w:tc>
      </w:tr>
      <w:tr w:rsidR="00951265" w:rsidRPr="006C2974" w14:paraId="1FF86A29" w14:textId="77777777" w:rsidTr="00F670F8">
        <w:trPr>
          <w:gridAfter w:val="1"/>
          <w:wAfter w:w="687" w:type="dxa"/>
        </w:trPr>
        <w:tc>
          <w:tcPr>
            <w:tcW w:w="1384" w:type="dxa"/>
            <w:gridSpan w:val="2"/>
          </w:tcPr>
          <w:p w14:paraId="176FD77E" w14:textId="77777777" w:rsidR="00471ADA" w:rsidRPr="00901AF2" w:rsidRDefault="00471ADA" w:rsidP="0083239F">
            <w:pPr>
              <w:pStyle w:val="NoIndent"/>
              <w:rPr>
                <w:rFonts w:ascii="Arial" w:hAnsi="Arial" w:cs="Arial"/>
                <w:b/>
                <w:color w:val="auto"/>
              </w:rPr>
            </w:pPr>
          </w:p>
        </w:tc>
        <w:tc>
          <w:tcPr>
            <w:tcW w:w="2472" w:type="dxa"/>
          </w:tcPr>
          <w:p w14:paraId="38AAA862" w14:textId="77777777" w:rsidR="00471ADA" w:rsidRPr="00FE4170" w:rsidRDefault="00471ADA" w:rsidP="0083239F">
            <w:pPr>
              <w:rPr>
                <w:rFonts w:cs="Arial"/>
                <w:b/>
                <w:szCs w:val="22"/>
              </w:rPr>
            </w:pPr>
          </w:p>
        </w:tc>
        <w:tc>
          <w:tcPr>
            <w:tcW w:w="1073" w:type="dxa"/>
          </w:tcPr>
          <w:p w14:paraId="060A8681" w14:textId="77777777" w:rsidR="00471ADA" w:rsidRPr="00FB322C" w:rsidRDefault="00471ADA" w:rsidP="0083239F">
            <w:pPr>
              <w:rPr>
                <w:rFonts w:cs="Arial"/>
                <w:b/>
                <w:szCs w:val="22"/>
              </w:rPr>
            </w:pPr>
            <w:r w:rsidRPr="00FB322C">
              <w:rPr>
                <w:rFonts w:cs="Arial"/>
                <w:b/>
                <w:szCs w:val="22"/>
              </w:rPr>
              <w:t>1.1.1.12</w:t>
            </w:r>
          </w:p>
        </w:tc>
        <w:tc>
          <w:tcPr>
            <w:tcW w:w="4677" w:type="dxa"/>
          </w:tcPr>
          <w:p w14:paraId="5CD6C09A"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5A7C790"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009F9D35"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065EAF1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796F6E47"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denník znamená dokument, ktorého náležitosti stanoví zákon č. 50/1976 Zb. o územnom plánovaní a stavebnom poriadku v znení neskorších predpisov a vykonávacie predpisy k nemu.“</w:t>
            </w:r>
          </w:p>
          <w:p w14:paraId="42E6813A"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5EAC57E" w14:textId="77777777" w:rsidTr="00F670F8">
        <w:trPr>
          <w:gridAfter w:val="1"/>
          <w:wAfter w:w="687" w:type="dxa"/>
        </w:trPr>
        <w:tc>
          <w:tcPr>
            <w:tcW w:w="1384" w:type="dxa"/>
            <w:gridSpan w:val="2"/>
          </w:tcPr>
          <w:p w14:paraId="180D6370" w14:textId="77777777" w:rsidR="00471ADA" w:rsidRPr="00901AF2" w:rsidRDefault="00471ADA" w:rsidP="0083239F">
            <w:pPr>
              <w:pStyle w:val="NoIndent"/>
              <w:rPr>
                <w:rFonts w:ascii="Arial" w:hAnsi="Arial" w:cs="Arial"/>
                <w:b/>
                <w:color w:val="auto"/>
              </w:rPr>
            </w:pPr>
          </w:p>
        </w:tc>
        <w:tc>
          <w:tcPr>
            <w:tcW w:w="2472" w:type="dxa"/>
          </w:tcPr>
          <w:p w14:paraId="54AC9089" w14:textId="77777777" w:rsidR="00471ADA" w:rsidRPr="00FE4170" w:rsidRDefault="00471ADA" w:rsidP="0083239F">
            <w:pPr>
              <w:rPr>
                <w:rFonts w:cs="Arial"/>
                <w:b/>
                <w:szCs w:val="22"/>
              </w:rPr>
            </w:pPr>
          </w:p>
        </w:tc>
        <w:tc>
          <w:tcPr>
            <w:tcW w:w="1073" w:type="dxa"/>
          </w:tcPr>
          <w:p w14:paraId="7B31B13B" w14:textId="77777777" w:rsidR="00471ADA" w:rsidRPr="00FB322C" w:rsidRDefault="00471ADA" w:rsidP="0083239F">
            <w:pPr>
              <w:rPr>
                <w:rFonts w:cs="Arial"/>
                <w:b/>
                <w:szCs w:val="22"/>
              </w:rPr>
            </w:pPr>
            <w:r w:rsidRPr="00FB322C">
              <w:rPr>
                <w:rFonts w:cs="Arial"/>
                <w:b/>
                <w:szCs w:val="22"/>
              </w:rPr>
              <w:t>1.1.1.13</w:t>
            </w:r>
          </w:p>
        </w:tc>
        <w:tc>
          <w:tcPr>
            <w:tcW w:w="4677" w:type="dxa"/>
          </w:tcPr>
          <w:p w14:paraId="3C691FFE"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27FD1AFB"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3400E281"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20FE481B"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5620F419"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w:t>
            </w:r>
            <w:proofErr w:type="spellStart"/>
            <w:r w:rsidRPr="00DD57BC">
              <w:rPr>
                <w:rFonts w:cs="Arial"/>
                <w:bCs/>
                <w:spacing w:val="0"/>
                <w:szCs w:val="22"/>
              </w:rPr>
              <w:t>Z.z</w:t>
            </w:r>
            <w:proofErr w:type="spellEnd"/>
            <w:r w:rsidRPr="00DD57BC">
              <w:rPr>
                <w:rFonts w:cs="Arial"/>
                <w:bCs/>
                <w:spacing w:val="0"/>
                <w:szCs w:val="22"/>
              </w:rPr>
              <w:t>. o verejnom obstarávaní a o zmene a doplnení niektorých zákonov v znení neskorších predpisov.“</w:t>
            </w:r>
          </w:p>
          <w:p w14:paraId="49413714"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4D72753F" w14:textId="77777777" w:rsidTr="00F670F8">
        <w:trPr>
          <w:gridAfter w:val="1"/>
          <w:wAfter w:w="687" w:type="dxa"/>
        </w:trPr>
        <w:tc>
          <w:tcPr>
            <w:tcW w:w="1384" w:type="dxa"/>
            <w:gridSpan w:val="2"/>
          </w:tcPr>
          <w:p w14:paraId="7AA75AB2" w14:textId="77777777" w:rsidR="001959B7" w:rsidRPr="00901AF2" w:rsidRDefault="001959B7" w:rsidP="0083239F">
            <w:pPr>
              <w:pStyle w:val="NoIndent"/>
              <w:rPr>
                <w:rFonts w:ascii="Arial" w:hAnsi="Arial" w:cs="Arial"/>
                <w:b/>
                <w:color w:val="auto"/>
              </w:rPr>
            </w:pPr>
          </w:p>
        </w:tc>
        <w:tc>
          <w:tcPr>
            <w:tcW w:w="2472" w:type="dxa"/>
          </w:tcPr>
          <w:p w14:paraId="014F5C66" w14:textId="77777777" w:rsidR="001959B7" w:rsidRPr="00FE4170" w:rsidRDefault="001959B7" w:rsidP="0083239F">
            <w:pPr>
              <w:rPr>
                <w:rFonts w:cs="Arial"/>
                <w:b/>
                <w:szCs w:val="22"/>
              </w:rPr>
            </w:pPr>
          </w:p>
        </w:tc>
        <w:tc>
          <w:tcPr>
            <w:tcW w:w="1073" w:type="dxa"/>
          </w:tcPr>
          <w:p w14:paraId="5C9860BD" w14:textId="77777777" w:rsidR="001959B7" w:rsidRPr="00FB322C" w:rsidRDefault="001959B7" w:rsidP="0083239F">
            <w:pPr>
              <w:rPr>
                <w:rFonts w:cs="Arial"/>
                <w:b/>
                <w:szCs w:val="22"/>
              </w:rPr>
            </w:pPr>
            <w:r w:rsidRPr="00FB322C">
              <w:rPr>
                <w:rFonts w:cs="Arial"/>
                <w:b/>
                <w:szCs w:val="22"/>
              </w:rPr>
              <w:t>1.1.2.4</w:t>
            </w:r>
          </w:p>
        </w:tc>
        <w:tc>
          <w:tcPr>
            <w:tcW w:w="4677" w:type="dxa"/>
          </w:tcPr>
          <w:p w14:paraId="5CC40887"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67880E7D"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69A0BD61" w14:textId="77777777" w:rsidR="001959B7" w:rsidRDefault="001959B7" w:rsidP="0083239F">
            <w:pPr>
              <w:jc w:val="both"/>
              <w:rPr>
                <w:rFonts w:cs="Arial"/>
                <w:bCs/>
                <w:szCs w:val="22"/>
              </w:rPr>
            </w:pPr>
            <w:r w:rsidRPr="00F07B96">
              <w:rPr>
                <w:rFonts w:cs="Arial"/>
                <w:bCs/>
                <w:szCs w:val="22"/>
              </w:rPr>
              <w:t xml:space="preserve">Pôvodný text </w:t>
            </w:r>
            <w:proofErr w:type="spellStart"/>
            <w:r w:rsidRPr="00F07B96">
              <w:rPr>
                <w:rFonts w:cs="Arial"/>
                <w:bCs/>
                <w:szCs w:val="22"/>
              </w:rPr>
              <w:t>podčlánku</w:t>
            </w:r>
            <w:proofErr w:type="spellEnd"/>
            <w:r w:rsidRPr="00F07B96">
              <w:rPr>
                <w:rFonts w:cs="Arial"/>
                <w:bCs/>
                <w:szCs w:val="22"/>
              </w:rPr>
              <w:t xml:space="preserve"> nahraďte nasledovne:</w:t>
            </w:r>
          </w:p>
          <w:p w14:paraId="568E28A0" w14:textId="77777777" w:rsidR="00064484" w:rsidRPr="00F07B96" w:rsidRDefault="00064484" w:rsidP="0083239F">
            <w:pPr>
              <w:jc w:val="both"/>
              <w:rPr>
                <w:rFonts w:cs="Arial"/>
                <w:bCs/>
                <w:szCs w:val="22"/>
              </w:rPr>
            </w:pPr>
          </w:p>
          <w:p w14:paraId="26B95BAB"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dozor znamená Stavebnotechnický dozor, t.j.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w:t>
            </w:r>
            <w:proofErr w:type="spellStart"/>
            <w:r w:rsidRPr="005B0752">
              <w:rPr>
                <w:rFonts w:cs="Arial"/>
                <w:bCs/>
                <w:spacing w:val="0"/>
                <w:szCs w:val="22"/>
              </w:rPr>
              <w:t>podčlánku</w:t>
            </w:r>
            <w:proofErr w:type="spellEnd"/>
            <w:r w:rsidRPr="005B0752">
              <w:rPr>
                <w:rFonts w:cs="Arial"/>
                <w:bCs/>
                <w:spacing w:val="0"/>
                <w:szCs w:val="22"/>
              </w:rPr>
              <w:t>.“</w:t>
            </w:r>
          </w:p>
          <w:p w14:paraId="2FFE64EC"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49823FC" w14:textId="77777777" w:rsidTr="00F670F8">
        <w:trPr>
          <w:gridAfter w:val="1"/>
          <w:wAfter w:w="687" w:type="dxa"/>
        </w:trPr>
        <w:tc>
          <w:tcPr>
            <w:tcW w:w="1384" w:type="dxa"/>
            <w:gridSpan w:val="2"/>
          </w:tcPr>
          <w:p w14:paraId="3B08BE9D" w14:textId="77777777" w:rsidR="00134AE7" w:rsidRPr="00901AF2" w:rsidRDefault="00134AE7" w:rsidP="0083239F">
            <w:pPr>
              <w:pStyle w:val="NoIndent"/>
              <w:rPr>
                <w:rFonts w:ascii="Arial" w:hAnsi="Arial" w:cs="Arial"/>
                <w:b/>
                <w:color w:val="auto"/>
              </w:rPr>
            </w:pPr>
          </w:p>
        </w:tc>
        <w:tc>
          <w:tcPr>
            <w:tcW w:w="2472" w:type="dxa"/>
          </w:tcPr>
          <w:p w14:paraId="598566DF" w14:textId="77777777" w:rsidR="00134AE7" w:rsidRPr="00FE4170" w:rsidRDefault="00134AE7" w:rsidP="0083239F">
            <w:pPr>
              <w:rPr>
                <w:rFonts w:cs="Arial"/>
                <w:b/>
                <w:szCs w:val="22"/>
              </w:rPr>
            </w:pPr>
          </w:p>
        </w:tc>
        <w:tc>
          <w:tcPr>
            <w:tcW w:w="1073" w:type="dxa"/>
          </w:tcPr>
          <w:p w14:paraId="6DC8710B" w14:textId="77777777" w:rsidR="00134AE7" w:rsidRPr="00FB322C" w:rsidRDefault="00134AE7" w:rsidP="0083239F">
            <w:pPr>
              <w:rPr>
                <w:rFonts w:cs="Arial"/>
                <w:b/>
                <w:szCs w:val="22"/>
              </w:rPr>
            </w:pPr>
            <w:r w:rsidRPr="00FB322C">
              <w:rPr>
                <w:rFonts w:cs="Arial"/>
                <w:b/>
                <w:szCs w:val="22"/>
              </w:rPr>
              <w:t>1.1.2.6</w:t>
            </w:r>
          </w:p>
          <w:p w14:paraId="3DA5B2C0" w14:textId="77777777" w:rsidR="00D9317D" w:rsidRPr="00FB322C" w:rsidRDefault="00D9317D" w:rsidP="0083239F">
            <w:pPr>
              <w:rPr>
                <w:rFonts w:cs="Arial"/>
                <w:b/>
                <w:szCs w:val="22"/>
              </w:rPr>
            </w:pPr>
          </w:p>
        </w:tc>
        <w:tc>
          <w:tcPr>
            <w:tcW w:w="4677" w:type="dxa"/>
          </w:tcPr>
          <w:p w14:paraId="18C73E0E"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EA44B72" w14:textId="77777777" w:rsidR="00064484" w:rsidRPr="00F07B96" w:rsidRDefault="00064484" w:rsidP="0083239F">
            <w:pPr>
              <w:jc w:val="both"/>
              <w:rPr>
                <w:rFonts w:cs="Arial"/>
                <w:b/>
                <w:bCs/>
                <w:szCs w:val="22"/>
              </w:rPr>
            </w:pPr>
          </w:p>
          <w:p w14:paraId="6FEF1C45" w14:textId="77777777" w:rsidR="00575321" w:rsidRPr="005B0752" w:rsidRDefault="00575321"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1C6453" w14:textId="77777777" w:rsidR="00575321" w:rsidRPr="005B0752" w:rsidRDefault="00575321" w:rsidP="0083239F">
            <w:pPr>
              <w:jc w:val="both"/>
              <w:rPr>
                <w:rFonts w:cs="Arial"/>
                <w:bCs/>
                <w:szCs w:val="22"/>
              </w:rPr>
            </w:pPr>
          </w:p>
          <w:p w14:paraId="3341954D"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 xml:space="preserve">znamená tím Stavebnotechnického dozoru podľa </w:t>
            </w:r>
            <w:proofErr w:type="spellStart"/>
            <w:r w:rsidRPr="00896806">
              <w:rPr>
                <w:color w:val="auto"/>
                <w:sz w:val="22"/>
                <w:szCs w:val="22"/>
              </w:rPr>
              <w:t>podčlánku</w:t>
            </w:r>
            <w:proofErr w:type="spellEnd"/>
            <w:r w:rsidRPr="00896806">
              <w:rPr>
                <w:color w:val="auto"/>
                <w:sz w:val="22"/>
                <w:szCs w:val="22"/>
              </w:rPr>
              <w:t xml:space="preserve">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760979F2" w14:textId="77777777" w:rsidR="00064484" w:rsidRPr="006C2974" w:rsidRDefault="00064484" w:rsidP="0083239F">
            <w:pPr>
              <w:pStyle w:val="Default"/>
              <w:jc w:val="both"/>
              <w:rPr>
                <w:bCs/>
                <w:color w:val="auto"/>
                <w:szCs w:val="22"/>
              </w:rPr>
            </w:pPr>
          </w:p>
        </w:tc>
      </w:tr>
      <w:tr w:rsidR="00951265" w:rsidRPr="006C2974" w14:paraId="1F0521E3" w14:textId="77777777" w:rsidTr="00F670F8">
        <w:trPr>
          <w:gridAfter w:val="1"/>
          <w:wAfter w:w="687" w:type="dxa"/>
        </w:trPr>
        <w:tc>
          <w:tcPr>
            <w:tcW w:w="1384" w:type="dxa"/>
            <w:gridSpan w:val="2"/>
          </w:tcPr>
          <w:p w14:paraId="3BA96A1E" w14:textId="77777777" w:rsidR="00D9317D" w:rsidRPr="00901AF2" w:rsidRDefault="00D9317D" w:rsidP="0083239F">
            <w:pPr>
              <w:pStyle w:val="NoIndent"/>
              <w:rPr>
                <w:rFonts w:ascii="Arial" w:hAnsi="Arial" w:cs="Arial"/>
                <w:b/>
                <w:color w:val="auto"/>
              </w:rPr>
            </w:pPr>
          </w:p>
        </w:tc>
        <w:tc>
          <w:tcPr>
            <w:tcW w:w="2472" w:type="dxa"/>
          </w:tcPr>
          <w:p w14:paraId="6D58C621" w14:textId="77777777" w:rsidR="00D9317D" w:rsidRPr="00FE4170" w:rsidRDefault="00D9317D" w:rsidP="0083239F">
            <w:pPr>
              <w:rPr>
                <w:rFonts w:cs="Arial"/>
                <w:b/>
                <w:szCs w:val="22"/>
              </w:rPr>
            </w:pPr>
          </w:p>
        </w:tc>
        <w:tc>
          <w:tcPr>
            <w:tcW w:w="1073" w:type="dxa"/>
          </w:tcPr>
          <w:p w14:paraId="01B5D9E7" w14:textId="77777777" w:rsidR="00D9317D" w:rsidRPr="00FB322C" w:rsidRDefault="00D9317D" w:rsidP="0083239F">
            <w:pPr>
              <w:rPr>
                <w:rFonts w:cs="Arial"/>
                <w:b/>
                <w:szCs w:val="22"/>
              </w:rPr>
            </w:pPr>
            <w:r w:rsidRPr="00FB322C">
              <w:rPr>
                <w:rFonts w:cs="Arial"/>
                <w:b/>
                <w:szCs w:val="22"/>
              </w:rPr>
              <w:t>1.1.2.8</w:t>
            </w:r>
          </w:p>
        </w:tc>
        <w:tc>
          <w:tcPr>
            <w:tcW w:w="4677" w:type="dxa"/>
          </w:tcPr>
          <w:p w14:paraId="38751469"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proofErr w:type="spellStart"/>
            <w:r w:rsidRPr="005F47F0">
              <w:rPr>
                <w:rFonts w:cs="Arial"/>
                <w:b/>
                <w:bCs/>
                <w:szCs w:val="22"/>
              </w:rPr>
              <w:t>Podzhotoviteľ</w:t>
            </w:r>
            <w:proofErr w:type="spellEnd"/>
            <w:r w:rsidRPr="00A86531">
              <w:rPr>
                <w:rFonts w:cs="Arial"/>
                <w:b/>
                <w:bCs/>
                <w:szCs w:val="22"/>
              </w:rPr>
              <w:t>”</w:t>
            </w:r>
          </w:p>
          <w:p w14:paraId="7E9CE166" w14:textId="77777777" w:rsidR="00D9317D" w:rsidRPr="00F07B96" w:rsidRDefault="00D9317D" w:rsidP="0083239F">
            <w:pPr>
              <w:jc w:val="both"/>
              <w:rPr>
                <w:rFonts w:cs="Arial"/>
                <w:b/>
                <w:bCs/>
                <w:szCs w:val="22"/>
              </w:rPr>
            </w:pPr>
          </w:p>
          <w:p w14:paraId="6380146B" w14:textId="77777777" w:rsidR="00D9317D" w:rsidRDefault="00D9317D"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9C2B35" w14:textId="77777777" w:rsidR="00064484" w:rsidRPr="005B0752" w:rsidRDefault="00064484" w:rsidP="0083239F">
            <w:pPr>
              <w:jc w:val="both"/>
              <w:rPr>
                <w:rFonts w:cs="Arial"/>
                <w:bCs/>
                <w:szCs w:val="22"/>
              </w:rPr>
            </w:pPr>
          </w:p>
          <w:p w14:paraId="3C0C2E60" w14:textId="77777777" w:rsidR="00D9317D" w:rsidRDefault="00D9317D" w:rsidP="0083239F">
            <w:pPr>
              <w:jc w:val="both"/>
              <w:rPr>
                <w:rFonts w:cs="Arial"/>
              </w:rPr>
            </w:pPr>
            <w:r w:rsidRPr="005B0752">
              <w:rPr>
                <w:rFonts w:cs="Arial"/>
                <w:b/>
                <w:bCs/>
                <w:szCs w:val="22"/>
              </w:rPr>
              <w:t>“</w:t>
            </w:r>
            <w:proofErr w:type="spellStart"/>
            <w:r w:rsidRPr="005B0752">
              <w:rPr>
                <w:rFonts w:cs="Arial"/>
                <w:bCs/>
                <w:szCs w:val="22"/>
              </w:rPr>
              <w:t>Podzhotoviteľ</w:t>
            </w:r>
            <w:proofErr w:type="spellEnd"/>
            <w:r w:rsidRPr="005B0752">
              <w:rPr>
                <w:rFonts w:cs="Arial"/>
                <w:bCs/>
                <w:szCs w:val="22"/>
              </w:rPr>
              <w:t xml:space="preserve"> znamená každú fyzickú alebo každú prá</w:t>
            </w:r>
            <w:r w:rsidRPr="001A0DDF">
              <w:rPr>
                <w:rFonts w:cs="Arial"/>
                <w:bCs/>
                <w:szCs w:val="22"/>
              </w:rPr>
              <w:t xml:space="preserve">vnickú osobu, ktorá na základe priameho zmluvného vzťahu so Zhotoviteľom </w:t>
            </w:r>
            <w:r w:rsidRPr="001A0DDF">
              <w:rPr>
                <w:rFonts w:cs="Arial"/>
                <w:bCs/>
                <w:szCs w:val="22"/>
              </w:rPr>
              <w:lastRenderedPageBreak/>
              <w:t>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137B799E" w14:textId="77777777" w:rsidR="00432F33" w:rsidRDefault="00432F33" w:rsidP="0083239F">
            <w:pPr>
              <w:jc w:val="both"/>
              <w:rPr>
                <w:rFonts w:cs="Arial"/>
              </w:rPr>
            </w:pPr>
          </w:p>
          <w:p w14:paraId="75D59D6C" w14:textId="5A8DFFB8" w:rsidR="00432F33" w:rsidRPr="006C2974" w:rsidRDefault="00432F33" w:rsidP="0083239F">
            <w:pPr>
              <w:jc w:val="both"/>
              <w:rPr>
                <w:rFonts w:cs="Arial"/>
                <w:b/>
                <w:bCs/>
                <w:szCs w:val="22"/>
              </w:rPr>
            </w:pP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06AB00ED" w14:textId="77777777" w:rsidTr="00F670F8">
        <w:trPr>
          <w:gridAfter w:val="1"/>
          <w:wAfter w:w="687" w:type="dxa"/>
        </w:trPr>
        <w:tc>
          <w:tcPr>
            <w:tcW w:w="1384" w:type="dxa"/>
            <w:gridSpan w:val="2"/>
          </w:tcPr>
          <w:p w14:paraId="22F1B970" w14:textId="77777777" w:rsidR="00854118" w:rsidRPr="00901AF2" w:rsidRDefault="00854118" w:rsidP="0083239F">
            <w:pPr>
              <w:pStyle w:val="NoIndent"/>
              <w:rPr>
                <w:rFonts w:ascii="Arial" w:hAnsi="Arial" w:cs="Arial"/>
                <w:b/>
                <w:color w:val="auto"/>
              </w:rPr>
            </w:pPr>
          </w:p>
        </w:tc>
        <w:tc>
          <w:tcPr>
            <w:tcW w:w="2472" w:type="dxa"/>
          </w:tcPr>
          <w:p w14:paraId="2E63CB77" w14:textId="77777777" w:rsidR="00854118" w:rsidRPr="00FE4170" w:rsidRDefault="00854118" w:rsidP="0083239F">
            <w:pPr>
              <w:rPr>
                <w:rFonts w:cs="Arial"/>
                <w:b/>
                <w:szCs w:val="22"/>
              </w:rPr>
            </w:pPr>
          </w:p>
        </w:tc>
        <w:tc>
          <w:tcPr>
            <w:tcW w:w="1073" w:type="dxa"/>
          </w:tcPr>
          <w:p w14:paraId="45815C89" w14:textId="77777777" w:rsidR="00854118" w:rsidRPr="00FB322C" w:rsidRDefault="00854118" w:rsidP="0083239F">
            <w:pPr>
              <w:rPr>
                <w:rFonts w:cs="Arial"/>
                <w:b/>
                <w:szCs w:val="22"/>
              </w:rPr>
            </w:pPr>
            <w:r w:rsidRPr="00FB322C">
              <w:rPr>
                <w:rFonts w:cs="Arial"/>
                <w:b/>
                <w:szCs w:val="22"/>
              </w:rPr>
              <w:t>1.1.2.8.1</w:t>
            </w:r>
          </w:p>
          <w:p w14:paraId="0EC7D87A" w14:textId="77777777" w:rsidR="00D9317D" w:rsidRPr="00FB322C" w:rsidRDefault="00D9317D" w:rsidP="0083239F">
            <w:pPr>
              <w:rPr>
                <w:rFonts w:cs="Arial"/>
                <w:b/>
                <w:szCs w:val="22"/>
              </w:rPr>
            </w:pPr>
          </w:p>
        </w:tc>
        <w:tc>
          <w:tcPr>
            <w:tcW w:w="4677" w:type="dxa"/>
          </w:tcPr>
          <w:p w14:paraId="23C87898"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 xml:space="preserve">Priamy </w:t>
            </w:r>
            <w:proofErr w:type="spellStart"/>
            <w:r w:rsidRPr="005F47F0">
              <w:rPr>
                <w:rFonts w:cs="Arial"/>
                <w:b/>
                <w:bCs/>
                <w:spacing w:val="0"/>
                <w:szCs w:val="22"/>
              </w:rPr>
              <w:t>Podzhotoviteľ</w:t>
            </w:r>
            <w:proofErr w:type="spellEnd"/>
            <w:r w:rsidRPr="00A86531">
              <w:rPr>
                <w:rFonts w:cs="Arial"/>
                <w:bCs/>
                <w:spacing w:val="0"/>
                <w:szCs w:val="22"/>
              </w:rPr>
              <w:t xml:space="preserve"> “</w:t>
            </w:r>
          </w:p>
          <w:p w14:paraId="5CC72281"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5E838D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w:t>
            </w:r>
            <w:proofErr w:type="spellStart"/>
            <w:r w:rsidRPr="005B0752">
              <w:rPr>
                <w:rFonts w:cs="Arial"/>
                <w:bCs/>
                <w:szCs w:val="22"/>
              </w:rPr>
              <w:t>Podzhotoviteľ</w:t>
            </w:r>
            <w:proofErr w:type="spellEnd"/>
            <w:r w:rsidRPr="005B0752">
              <w:rPr>
                <w:rFonts w:cs="Arial"/>
                <w:bCs/>
                <w:szCs w:val="22"/>
              </w:rPr>
              <w:t xml:space="preserve"> je </w:t>
            </w:r>
            <w:proofErr w:type="spellStart"/>
            <w:r w:rsidRPr="005B0752">
              <w:rPr>
                <w:rFonts w:cs="Arial"/>
                <w:bCs/>
                <w:szCs w:val="22"/>
              </w:rPr>
              <w:t>Podzhotoviteľ</w:t>
            </w:r>
            <w:proofErr w:type="spellEnd"/>
            <w:r w:rsidRPr="005B0752">
              <w:rPr>
                <w:rFonts w:cs="Arial"/>
                <w:bCs/>
                <w:szCs w:val="22"/>
              </w:rPr>
              <w:t xml:space="preserve">,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77C6EB8F" w14:textId="77777777" w:rsidR="00282BEF" w:rsidRPr="006C2974" w:rsidRDefault="00282BEF" w:rsidP="0083239F">
            <w:pPr>
              <w:jc w:val="both"/>
              <w:rPr>
                <w:rFonts w:cs="Arial"/>
              </w:rPr>
            </w:pPr>
          </w:p>
          <w:p w14:paraId="73083B81" w14:textId="2B5F4F1B" w:rsidR="00804057" w:rsidRDefault="00432F33" w:rsidP="0083239F">
            <w:pPr>
              <w:jc w:val="both"/>
              <w:rPr>
                <w:rFonts w:cs="Arial"/>
              </w:rPr>
            </w:pPr>
            <w:r>
              <w:rPr>
                <w:rFonts w:cs="Arial"/>
              </w:rPr>
              <w:t xml:space="preserve">Priamy </w:t>
            </w: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D31B2F3" w14:textId="1B1E434A" w:rsidR="00432F33" w:rsidRPr="006C2974" w:rsidRDefault="00432F33" w:rsidP="0083239F">
            <w:pPr>
              <w:jc w:val="both"/>
              <w:rPr>
                <w:rFonts w:cs="Arial"/>
                <w:szCs w:val="22"/>
              </w:rPr>
            </w:pPr>
          </w:p>
        </w:tc>
      </w:tr>
      <w:tr w:rsidR="00951265" w:rsidRPr="006C2974" w14:paraId="143DA585" w14:textId="77777777" w:rsidTr="00F670F8">
        <w:trPr>
          <w:gridAfter w:val="1"/>
          <w:wAfter w:w="687" w:type="dxa"/>
        </w:trPr>
        <w:tc>
          <w:tcPr>
            <w:tcW w:w="1384" w:type="dxa"/>
            <w:gridSpan w:val="2"/>
          </w:tcPr>
          <w:p w14:paraId="694F461B" w14:textId="77777777" w:rsidR="00D9317D" w:rsidRPr="00901AF2" w:rsidRDefault="00D9317D" w:rsidP="0083239F">
            <w:pPr>
              <w:pStyle w:val="NoIndent"/>
              <w:rPr>
                <w:rFonts w:ascii="Arial" w:hAnsi="Arial" w:cs="Arial"/>
                <w:b/>
                <w:color w:val="auto"/>
              </w:rPr>
            </w:pPr>
          </w:p>
        </w:tc>
        <w:tc>
          <w:tcPr>
            <w:tcW w:w="2472" w:type="dxa"/>
          </w:tcPr>
          <w:p w14:paraId="21417AFD" w14:textId="77777777" w:rsidR="00D9317D" w:rsidRPr="00FE4170" w:rsidRDefault="00D9317D" w:rsidP="0083239F">
            <w:pPr>
              <w:rPr>
                <w:rFonts w:cs="Arial"/>
                <w:b/>
                <w:szCs w:val="22"/>
              </w:rPr>
            </w:pPr>
          </w:p>
        </w:tc>
        <w:tc>
          <w:tcPr>
            <w:tcW w:w="1073" w:type="dxa"/>
          </w:tcPr>
          <w:p w14:paraId="6817F514" w14:textId="77777777" w:rsidR="00D9317D" w:rsidRPr="00FB322C" w:rsidRDefault="00D9317D" w:rsidP="0083239F">
            <w:pPr>
              <w:rPr>
                <w:rFonts w:cs="Arial"/>
                <w:b/>
                <w:szCs w:val="22"/>
              </w:rPr>
            </w:pPr>
            <w:r w:rsidRPr="00FB322C">
              <w:rPr>
                <w:rFonts w:cs="Arial"/>
                <w:b/>
                <w:szCs w:val="22"/>
              </w:rPr>
              <w:t>1.1.2.11</w:t>
            </w:r>
          </w:p>
        </w:tc>
        <w:tc>
          <w:tcPr>
            <w:tcW w:w="4677" w:type="dxa"/>
          </w:tcPr>
          <w:p w14:paraId="7A21F0CE"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0320084C"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7EEB1004" w14:textId="6BC96213"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w:t>
            </w:r>
            <w:proofErr w:type="spellStart"/>
            <w:r w:rsidRPr="00742FB8">
              <w:rPr>
                <w:rFonts w:cs="Arial"/>
                <w:bCs/>
                <w:spacing w:val="0"/>
                <w:szCs w:val="22"/>
              </w:rPr>
              <w:t>Podzhotoviteľ</w:t>
            </w:r>
            <w:proofErr w:type="spellEnd"/>
            <w:r w:rsidRPr="00742FB8">
              <w:rPr>
                <w:rFonts w:cs="Arial"/>
                <w:bCs/>
                <w:spacing w:val="0"/>
                <w:szCs w:val="22"/>
              </w:rPr>
              <w:t xml:space="preserve">  alebo Priamy </w:t>
            </w:r>
            <w:proofErr w:type="spellStart"/>
            <w:r w:rsidRPr="00742FB8">
              <w:rPr>
                <w:rFonts w:cs="Arial"/>
                <w:bCs/>
                <w:spacing w:val="0"/>
                <w:szCs w:val="22"/>
              </w:rPr>
              <w:t>Podzhotoviteľ</w:t>
            </w:r>
            <w:proofErr w:type="spellEnd"/>
            <w:r w:rsidRPr="00742FB8">
              <w:rPr>
                <w:rFonts w:cs="Arial"/>
                <w:bCs/>
                <w:spacing w:val="0"/>
                <w:szCs w:val="22"/>
              </w:rPr>
              <w:t xml:space="preserve"> ako </w:t>
            </w:r>
            <w:r w:rsidRPr="005B0752">
              <w:rPr>
                <w:rFonts w:cs="Arial"/>
                <w:bCs/>
                <w:spacing w:val="0"/>
                <w:szCs w:val="22"/>
              </w:rPr>
              <w:t>aj právnych nástupcov všetkých týchto osôb.“</w:t>
            </w:r>
          </w:p>
          <w:p w14:paraId="27C45848" w14:textId="203BE14E" w:rsidR="00432F33" w:rsidRDefault="00432F33" w:rsidP="0083239F">
            <w:pPr>
              <w:pStyle w:val="Zkladntext3"/>
              <w:tabs>
                <w:tab w:val="clear" w:pos="709"/>
                <w:tab w:val="clear" w:pos="1191"/>
                <w:tab w:val="clear" w:pos="1474"/>
              </w:tabs>
              <w:suppressAutoHyphens w:val="0"/>
              <w:rPr>
                <w:rFonts w:cs="Arial"/>
                <w:bCs/>
                <w:spacing w:val="0"/>
                <w:szCs w:val="22"/>
              </w:rPr>
            </w:pPr>
          </w:p>
          <w:p w14:paraId="343F41B5" w14:textId="293217D1"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1AD2637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2E81E3D" w14:textId="77777777" w:rsidTr="00F670F8">
        <w:trPr>
          <w:gridAfter w:val="1"/>
          <w:wAfter w:w="687" w:type="dxa"/>
        </w:trPr>
        <w:tc>
          <w:tcPr>
            <w:tcW w:w="1384" w:type="dxa"/>
            <w:gridSpan w:val="2"/>
          </w:tcPr>
          <w:p w14:paraId="1C038D06" w14:textId="77777777" w:rsidR="00E2442D" w:rsidRPr="00901AF2" w:rsidRDefault="00E2442D" w:rsidP="0083239F">
            <w:pPr>
              <w:pStyle w:val="NoIndent"/>
              <w:rPr>
                <w:rFonts w:ascii="Arial" w:hAnsi="Arial" w:cs="Arial"/>
                <w:b/>
                <w:color w:val="auto"/>
              </w:rPr>
            </w:pPr>
          </w:p>
        </w:tc>
        <w:tc>
          <w:tcPr>
            <w:tcW w:w="2472" w:type="dxa"/>
          </w:tcPr>
          <w:p w14:paraId="4F45F160" w14:textId="77777777" w:rsidR="00E2442D" w:rsidRPr="00FE4170" w:rsidRDefault="00E2442D" w:rsidP="0083239F">
            <w:pPr>
              <w:pStyle w:val="Styl1"/>
              <w:tabs>
                <w:tab w:val="clear" w:pos="540"/>
              </w:tabs>
              <w:rPr>
                <w:caps w:val="0"/>
              </w:rPr>
            </w:pPr>
          </w:p>
        </w:tc>
        <w:tc>
          <w:tcPr>
            <w:tcW w:w="1073" w:type="dxa"/>
          </w:tcPr>
          <w:p w14:paraId="4949D3AE" w14:textId="77777777" w:rsidR="00E2442D" w:rsidRPr="00FB322C" w:rsidRDefault="00E2442D" w:rsidP="0083239F">
            <w:pPr>
              <w:rPr>
                <w:rFonts w:cs="Arial"/>
                <w:b/>
                <w:szCs w:val="22"/>
              </w:rPr>
            </w:pPr>
            <w:r w:rsidRPr="00FB322C">
              <w:rPr>
                <w:rFonts w:cs="Arial"/>
                <w:b/>
                <w:szCs w:val="22"/>
              </w:rPr>
              <w:t>1.1.3.10</w:t>
            </w:r>
          </w:p>
        </w:tc>
        <w:tc>
          <w:tcPr>
            <w:tcW w:w="4677" w:type="dxa"/>
          </w:tcPr>
          <w:p w14:paraId="304A91F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37CE0C04"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6AFCF24"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51AA822D" w14:textId="2A68A02D" w:rsidR="003959D3" w:rsidRPr="006C2974" w:rsidRDefault="00E2442D"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w:t>
            </w:r>
            <w:proofErr w:type="spellStart"/>
            <w:r w:rsidRPr="006C2974">
              <w:rPr>
                <w:rFonts w:cs="Arial"/>
                <w:bCs/>
                <w:spacing w:val="0"/>
                <w:szCs w:val="22"/>
              </w:rPr>
              <w:t>podčlánku</w:t>
            </w:r>
            <w:proofErr w:type="spellEnd"/>
            <w:r w:rsidRPr="006C2974">
              <w:rPr>
                <w:rFonts w:cs="Arial"/>
                <w:bCs/>
                <w:spacing w:val="0"/>
                <w:szCs w:val="22"/>
              </w:rPr>
              <w:t xml:space="preserve">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1550D9FB" w14:textId="77777777" w:rsidR="003959D3" w:rsidRPr="006C2974" w:rsidRDefault="003959D3"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w:t>
            </w:r>
            <w:r w:rsidR="001666F0" w:rsidRPr="006C2974">
              <w:rPr>
                <w:rFonts w:cs="Arial"/>
                <w:bCs/>
                <w:spacing w:val="0"/>
                <w:szCs w:val="22"/>
              </w:rPr>
              <w:lastRenderedPageBreak/>
              <w:t xml:space="preserve">Diela potvrdeného </w:t>
            </w:r>
            <w:r w:rsidR="00E2442D" w:rsidRPr="006C2974">
              <w:rPr>
                <w:rFonts w:cs="Arial"/>
                <w:bCs/>
                <w:spacing w:val="0"/>
                <w:szCs w:val="22"/>
              </w:rPr>
              <w:t xml:space="preserve">podľa </w:t>
            </w:r>
            <w:proofErr w:type="spellStart"/>
            <w:r w:rsidR="00E2442D" w:rsidRPr="006C2974">
              <w:rPr>
                <w:rFonts w:cs="Arial"/>
                <w:bCs/>
                <w:spacing w:val="0"/>
                <w:szCs w:val="22"/>
              </w:rPr>
              <w:t>podčlánku</w:t>
            </w:r>
            <w:proofErr w:type="spellEnd"/>
            <w:r w:rsidR="00E2442D" w:rsidRPr="006C2974">
              <w:rPr>
                <w:rFonts w:cs="Arial"/>
                <w:bCs/>
                <w:spacing w:val="0"/>
                <w:szCs w:val="22"/>
              </w:rPr>
              <w:t xml:space="preserve">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59C73FA8"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4BE20931"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39876BA0"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1B38B643"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69B4F9B6"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5EDC9EFF"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50CC7B58"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A4CF96"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Zhotoviteľ je povinný vykonávať počas plynutia Záručnej doby Záručný servis na Diele, a to podľa Prevádzkových poriadkov, príručiek a </w:t>
            </w:r>
            <w:proofErr w:type="spellStart"/>
            <w:r w:rsidRPr="006C2974">
              <w:rPr>
                <w:rFonts w:cs="Arial"/>
                <w:bCs/>
                <w:spacing w:val="0"/>
                <w:szCs w:val="22"/>
              </w:rPr>
              <w:t>manauálov</w:t>
            </w:r>
            <w:proofErr w:type="spellEnd"/>
            <w:r w:rsidRPr="006C2974">
              <w:rPr>
                <w:rFonts w:cs="Arial"/>
                <w:bCs/>
                <w:spacing w:val="0"/>
                <w:szCs w:val="22"/>
              </w:rPr>
              <w:t xml:space="preserve"> pre prevádzku a údržbu. Zhotoviteľ vyhotoví z každého servisného úkonu písomný protokol v dvoch vyhotoveniach, jeden pre Objednávateľa a druhý pre Zhotoviteľa. Tento protokol musí  byť odsúhlasený obidvoma Zmluvnými stranami.</w:t>
            </w:r>
          </w:p>
          <w:p w14:paraId="00BC878F"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BA93929"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V prípade, ak si Zhotoviteľ nesplní povinnosť vykonávať Záručný servis podľa Prevádzkových poriadkov, príručiek a manuálov pre prevádzku a údržbu, vzniká Objednávateľovi nárok na zaplatenie </w:t>
            </w:r>
            <w:r w:rsidR="00E637B7" w:rsidRPr="006C2974">
              <w:rPr>
                <w:rFonts w:cs="Arial"/>
                <w:bCs/>
                <w:spacing w:val="0"/>
                <w:szCs w:val="22"/>
              </w:rPr>
              <w:t>zmluvnej pokuty, a to vo výške 5</w:t>
            </w:r>
            <w:r w:rsidRPr="006C2974">
              <w:rPr>
                <w:rFonts w:cs="Arial"/>
                <w:bCs/>
                <w:spacing w:val="0"/>
                <w:szCs w:val="22"/>
              </w:rPr>
              <w:t xml:space="preserve">00,- Eur (slovom: </w:t>
            </w:r>
            <w:r w:rsidR="00E637B7" w:rsidRPr="006C2974">
              <w:rPr>
                <w:rFonts w:cs="Arial"/>
                <w:bCs/>
                <w:spacing w:val="0"/>
                <w:szCs w:val="22"/>
              </w:rPr>
              <w:t>päťsto</w:t>
            </w:r>
            <w:r w:rsidRPr="006C2974">
              <w:rPr>
                <w:rFonts w:cs="Arial"/>
                <w:bCs/>
                <w:spacing w:val="0"/>
                <w:szCs w:val="22"/>
              </w:rPr>
              <w:t xml:space="preserve"> eur) za každý </w:t>
            </w:r>
            <w:r w:rsidR="00C70586" w:rsidRPr="006C2974">
              <w:rPr>
                <w:rFonts w:cs="Arial"/>
                <w:bCs/>
                <w:spacing w:val="0"/>
                <w:szCs w:val="22"/>
              </w:rPr>
              <w:t xml:space="preserve">aj začatý </w:t>
            </w:r>
            <w:r w:rsidRPr="006C2974">
              <w:rPr>
                <w:rFonts w:cs="Arial"/>
                <w:bCs/>
                <w:spacing w:val="0"/>
                <w:szCs w:val="22"/>
              </w:rPr>
              <w:t>deň a za každé nesplnenie povinnosti</w:t>
            </w:r>
            <w:r w:rsidR="00C70586" w:rsidRPr="006C2974">
              <w:rPr>
                <w:rFonts w:cs="Arial"/>
                <w:bCs/>
                <w:spacing w:val="0"/>
                <w:szCs w:val="22"/>
              </w:rPr>
              <w:t xml:space="preserve"> osobitne</w:t>
            </w:r>
            <w:r w:rsidRPr="006C2974">
              <w:rPr>
                <w:rFonts w:cs="Arial"/>
                <w:bCs/>
                <w:spacing w:val="0"/>
                <w:szCs w:val="22"/>
              </w:rPr>
              <w:t xml:space="preserve">. Zmluvná  pokuta sa bude uhrádzať na základe penalizačnej faktúry vyhotovenej Objednávateľom a doporučene doručenej do sídla Zhotoviteľa. Lehota splatnosti je 30 dní </w:t>
            </w:r>
            <w:r w:rsidRPr="006C2974">
              <w:rPr>
                <w:rFonts w:cs="Arial"/>
                <w:bCs/>
                <w:spacing w:val="0"/>
                <w:szCs w:val="22"/>
              </w:rPr>
              <w:lastRenderedPageBreak/>
              <w:t>odo dňa jej doporučeného doručenia do sídla Zhotoviteľa.</w:t>
            </w:r>
          </w:p>
          <w:p w14:paraId="0602CD4A"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348A4455" w14:textId="7F179F55" w:rsidR="00017014" w:rsidRPr="00AF164A" w:rsidRDefault="00017014" w:rsidP="00017014">
            <w:pPr>
              <w:pStyle w:val="Zkladntext3"/>
              <w:rPr>
                <w:rFonts w:cs="Arial"/>
                <w:bCs/>
                <w:spacing w:val="0"/>
                <w:szCs w:val="22"/>
              </w:rPr>
            </w:pPr>
            <w:r w:rsidRPr="00AF164A">
              <w:rPr>
                <w:rFonts w:cs="Arial"/>
                <w:bCs/>
                <w:spacing w:val="0"/>
                <w:szCs w:val="22"/>
              </w:rPr>
              <w:t xml:space="preserve">Zhotoviteľ je oprávnený fakturovať výkon Záručného servisu 1 (jeden) krát ročne. Prvý krát je Zhotoviteľ oprávnený fakturovať výkon Záručného servisu až 12 mesiacov po podpísaní posledného Preberacieho protokolu  </w:t>
            </w:r>
            <w:r w:rsidR="00B249B2">
              <w:rPr>
                <w:rFonts w:cs="Arial"/>
                <w:bCs/>
                <w:spacing w:val="0"/>
                <w:szCs w:val="22"/>
              </w:rPr>
              <w:t xml:space="preserve"> podľa </w:t>
            </w:r>
            <w:proofErr w:type="spellStart"/>
            <w:r w:rsidR="00B249B2">
              <w:rPr>
                <w:rFonts w:cs="Arial"/>
                <w:bCs/>
                <w:spacing w:val="0"/>
                <w:szCs w:val="22"/>
              </w:rPr>
              <w:t>podčl</w:t>
            </w:r>
            <w:proofErr w:type="spellEnd"/>
            <w:r w:rsidR="00B249B2">
              <w:rPr>
                <w:rFonts w:cs="Arial"/>
                <w:bCs/>
                <w:spacing w:val="0"/>
                <w:szCs w:val="22"/>
              </w:rPr>
              <w:t xml:space="preserve">. 10.1 </w:t>
            </w:r>
            <w:r w:rsidR="00B249B2">
              <w:rPr>
                <w:rFonts w:cs="Arial"/>
                <w:bCs/>
                <w:i/>
                <w:spacing w:val="0"/>
                <w:szCs w:val="22"/>
              </w:rPr>
              <w:t xml:space="preserve">(Preberanie diela a Sekcií) </w:t>
            </w:r>
            <w:r w:rsidR="00B249B2">
              <w:rPr>
                <w:rFonts w:cs="Arial"/>
                <w:bCs/>
                <w:spacing w:val="0"/>
                <w:szCs w:val="22"/>
              </w:rPr>
              <w:t>v správe a majetku Objednávateľa.</w:t>
            </w:r>
            <w:r w:rsidRPr="00AF164A">
              <w:rPr>
                <w:rFonts w:cs="Arial"/>
                <w:bCs/>
                <w:spacing w:val="0"/>
                <w:szCs w:val="22"/>
              </w:rPr>
              <w:t xml:space="preserve">“ </w:t>
            </w:r>
          </w:p>
          <w:p w14:paraId="376C506A" w14:textId="77777777" w:rsidR="00017014" w:rsidRPr="00AF164A" w:rsidRDefault="00017014" w:rsidP="00017014">
            <w:pPr>
              <w:pStyle w:val="Zkladntext3"/>
              <w:rPr>
                <w:rFonts w:cs="Arial"/>
                <w:bCs/>
                <w:spacing w:val="0"/>
                <w:szCs w:val="22"/>
              </w:rPr>
            </w:pPr>
          </w:p>
          <w:p w14:paraId="5155BCB0" w14:textId="77777777" w:rsidR="00017014" w:rsidRPr="00901AF2" w:rsidRDefault="00017014" w:rsidP="00017014">
            <w:pPr>
              <w:pStyle w:val="Zkladntext3"/>
              <w:rPr>
                <w:rFonts w:cs="Arial"/>
                <w:bCs/>
                <w:spacing w:val="0"/>
                <w:szCs w:val="22"/>
              </w:rPr>
            </w:pPr>
            <w:r w:rsidRPr="00AF164A">
              <w:rPr>
                <w:rFonts w:cs="Arial"/>
                <w:bCs/>
                <w:spacing w:val="0"/>
                <w:szCs w:val="22"/>
              </w:rPr>
              <w:t xml:space="preserve">Na účely fakturácie sa za deň dodania považuje posledný deň obdobia, na ktoré sa platba podľa tohto </w:t>
            </w:r>
            <w:proofErr w:type="spellStart"/>
            <w:r w:rsidRPr="00AF164A">
              <w:rPr>
                <w:rFonts w:cs="Arial"/>
                <w:bCs/>
                <w:spacing w:val="0"/>
                <w:szCs w:val="22"/>
              </w:rPr>
              <w:t>podčlánku</w:t>
            </w:r>
            <w:proofErr w:type="spellEnd"/>
            <w:r w:rsidRPr="00AF164A">
              <w:rPr>
                <w:rFonts w:cs="Arial"/>
                <w:bCs/>
                <w:spacing w:val="0"/>
                <w:szCs w:val="22"/>
              </w:rPr>
              <w:t xml:space="preserve"> vzťahuje.</w:t>
            </w:r>
            <w:r w:rsidRPr="00FB322C">
              <w:rPr>
                <w:rFonts w:cs="Arial"/>
                <w:bCs/>
                <w:spacing w:val="0"/>
                <w:szCs w:val="22"/>
              </w:rPr>
              <w:t xml:space="preserve"> </w:t>
            </w:r>
          </w:p>
          <w:p w14:paraId="61347F08" w14:textId="77777777" w:rsidR="00017014" w:rsidRPr="00FE4170" w:rsidRDefault="00017014" w:rsidP="00017014">
            <w:pPr>
              <w:pStyle w:val="Zkladntext3"/>
              <w:rPr>
                <w:rFonts w:cs="Arial"/>
                <w:bCs/>
                <w:spacing w:val="0"/>
                <w:szCs w:val="22"/>
              </w:rPr>
            </w:pPr>
          </w:p>
          <w:p w14:paraId="35FA409B"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8D46F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73C5903" w14:textId="77777777" w:rsidTr="00F670F8">
        <w:trPr>
          <w:gridAfter w:val="1"/>
          <w:wAfter w:w="687" w:type="dxa"/>
        </w:trPr>
        <w:tc>
          <w:tcPr>
            <w:tcW w:w="1384" w:type="dxa"/>
            <w:gridSpan w:val="2"/>
          </w:tcPr>
          <w:p w14:paraId="0DDCDFF5" w14:textId="77777777" w:rsidR="00E2442D" w:rsidRPr="00901AF2" w:rsidRDefault="00E2442D" w:rsidP="0083239F">
            <w:pPr>
              <w:pStyle w:val="NoIndent"/>
              <w:rPr>
                <w:rFonts w:ascii="Arial" w:hAnsi="Arial" w:cs="Arial"/>
                <w:b/>
                <w:color w:val="auto"/>
              </w:rPr>
            </w:pPr>
          </w:p>
        </w:tc>
        <w:tc>
          <w:tcPr>
            <w:tcW w:w="2472" w:type="dxa"/>
          </w:tcPr>
          <w:p w14:paraId="6D886CA7" w14:textId="77777777" w:rsidR="00E2442D" w:rsidRPr="00FE4170" w:rsidRDefault="00E2442D" w:rsidP="0083239F">
            <w:pPr>
              <w:pStyle w:val="NoIndent"/>
              <w:rPr>
                <w:rFonts w:ascii="Arial" w:hAnsi="Arial" w:cs="Arial"/>
                <w:color w:val="auto"/>
              </w:rPr>
            </w:pPr>
          </w:p>
        </w:tc>
        <w:tc>
          <w:tcPr>
            <w:tcW w:w="1073" w:type="dxa"/>
          </w:tcPr>
          <w:p w14:paraId="25BD3AC8"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6784C4B9" w14:textId="77777777" w:rsidR="00352572" w:rsidRPr="00FB322C" w:rsidRDefault="00352572" w:rsidP="0083239F">
            <w:pPr>
              <w:rPr>
                <w:rFonts w:cs="Arial"/>
              </w:rPr>
            </w:pPr>
          </w:p>
        </w:tc>
        <w:tc>
          <w:tcPr>
            <w:tcW w:w="4677" w:type="dxa"/>
          </w:tcPr>
          <w:p w14:paraId="6B7BE4A4"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0AFF55F3" w14:textId="77777777" w:rsidR="00E2442D" w:rsidRPr="00F07B96" w:rsidRDefault="00E2442D" w:rsidP="0083239F">
            <w:pPr>
              <w:rPr>
                <w:rFonts w:cs="Arial"/>
                <w:b/>
                <w:szCs w:val="22"/>
              </w:rPr>
            </w:pPr>
          </w:p>
          <w:p w14:paraId="00911430" w14:textId="77777777" w:rsidR="00E2442D" w:rsidRDefault="00E2442D" w:rsidP="0083239F">
            <w:pPr>
              <w:jc w:val="both"/>
              <w:rPr>
                <w:rFonts w:cs="Arial"/>
                <w:bCs/>
                <w:szCs w:val="22"/>
              </w:rPr>
            </w:pPr>
            <w:r w:rsidRPr="00742FB8">
              <w:rPr>
                <w:rFonts w:cs="Arial"/>
                <w:bCs/>
                <w:szCs w:val="22"/>
              </w:rPr>
              <w:t xml:space="preserve">Pôvodný text </w:t>
            </w:r>
            <w:proofErr w:type="spellStart"/>
            <w:r w:rsidRPr="00742FB8">
              <w:rPr>
                <w:rFonts w:cs="Arial"/>
                <w:bCs/>
                <w:szCs w:val="22"/>
              </w:rPr>
              <w:t>podčlánku</w:t>
            </w:r>
            <w:proofErr w:type="spellEnd"/>
            <w:r w:rsidRPr="00742FB8">
              <w:rPr>
                <w:rFonts w:cs="Arial"/>
                <w:bCs/>
                <w:szCs w:val="22"/>
              </w:rPr>
              <w:t xml:space="preserve"> nahraďte nasledovne:</w:t>
            </w:r>
          </w:p>
          <w:p w14:paraId="58C01ECC" w14:textId="77777777" w:rsidR="00064484" w:rsidRPr="00742FB8" w:rsidRDefault="00064484" w:rsidP="0083239F">
            <w:pPr>
              <w:jc w:val="both"/>
              <w:rPr>
                <w:rFonts w:cs="Arial"/>
                <w:bCs/>
                <w:szCs w:val="22"/>
              </w:rPr>
            </w:pPr>
          </w:p>
          <w:p w14:paraId="5D6A5C23"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DD3513" w:rsidRPr="005B0752">
              <w:rPr>
                <w:rFonts w:ascii="Arial" w:hAnsi="Arial" w:cs="Arial"/>
                <w:bCs/>
                <w:color w:val="auto"/>
                <w:szCs w:val="22"/>
              </w:rPr>
              <w:t>vyhotovenie</w:t>
            </w:r>
            <w:r w:rsidR="00AF164A">
              <w:rPr>
                <w:rFonts w:ascii="Arial" w:hAnsi="Arial" w:cs="Arial"/>
                <w:bCs/>
                <w:color w:val="auto"/>
                <w:szCs w:val="22"/>
              </w:rPr>
              <w:t xml:space="preserve"> a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545DA2D3" w14:textId="77777777" w:rsidR="00064484" w:rsidRPr="00064484" w:rsidRDefault="00064484" w:rsidP="008B4E35"/>
        </w:tc>
      </w:tr>
      <w:tr w:rsidR="00951265" w:rsidRPr="006C2974" w14:paraId="15F1FA0E" w14:textId="77777777" w:rsidTr="00F670F8">
        <w:trPr>
          <w:gridAfter w:val="1"/>
          <w:wAfter w:w="687" w:type="dxa"/>
        </w:trPr>
        <w:tc>
          <w:tcPr>
            <w:tcW w:w="1384" w:type="dxa"/>
            <w:gridSpan w:val="2"/>
          </w:tcPr>
          <w:p w14:paraId="512F9231" w14:textId="77777777" w:rsidR="00F67E6C" w:rsidRPr="00901AF2" w:rsidRDefault="00F67E6C" w:rsidP="0083239F">
            <w:pPr>
              <w:pStyle w:val="NoIndent"/>
              <w:rPr>
                <w:rFonts w:ascii="Arial" w:hAnsi="Arial" w:cs="Arial"/>
                <w:b/>
                <w:color w:val="auto"/>
              </w:rPr>
            </w:pPr>
          </w:p>
        </w:tc>
        <w:tc>
          <w:tcPr>
            <w:tcW w:w="2472" w:type="dxa"/>
          </w:tcPr>
          <w:p w14:paraId="2908544B" w14:textId="77777777" w:rsidR="00F67E6C" w:rsidRPr="00FE4170" w:rsidRDefault="00F67E6C" w:rsidP="0083239F">
            <w:pPr>
              <w:pStyle w:val="NoIndent"/>
              <w:rPr>
                <w:rFonts w:ascii="Arial" w:hAnsi="Arial" w:cs="Arial"/>
                <w:color w:val="auto"/>
              </w:rPr>
            </w:pPr>
          </w:p>
        </w:tc>
        <w:tc>
          <w:tcPr>
            <w:tcW w:w="1073" w:type="dxa"/>
          </w:tcPr>
          <w:p w14:paraId="3F9689B4"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0D2D8AAC"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272D9884" w14:textId="77777777" w:rsidR="00064484" w:rsidRPr="00FB322C" w:rsidRDefault="00064484" w:rsidP="0083239F">
            <w:pPr>
              <w:jc w:val="both"/>
              <w:rPr>
                <w:rFonts w:cs="Arial"/>
              </w:rPr>
            </w:pPr>
          </w:p>
          <w:p w14:paraId="1B40C3FE" w14:textId="77777777" w:rsidR="00F67E6C" w:rsidRPr="00A86531" w:rsidRDefault="00F67E6C" w:rsidP="0083239F">
            <w:pPr>
              <w:jc w:val="both"/>
              <w:rPr>
                <w:rFonts w:cs="Arial"/>
              </w:rPr>
            </w:pPr>
            <w:r w:rsidRPr="00A86531">
              <w:rPr>
                <w:rFonts w:cs="Arial"/>
              </w:rPr>
              <w:t xml:space="preserve">Na konci </w:t>
            </w:r>
            <w:proofErr w:type="spellStart"/>
            <w:r w:rsidRPr="00A86531">
              <w:rPr>
                <w:rFonts w:cs="Arial"/>
              </w:rPr>
              <w:t>podčlánku</w:t>
            </w:r>
            <w:proofErr w:type="spellEnd"/>
            <w:r w:rsidRPr="00A86531">
              <w:rPr>
                <w:rFonts w:cs="Arial"/>
              </w:rPr>
              <w:t xml:space="preserve"> doplňte nasledovný text:</w:t>
            </w:r>
          </w:p>
          <w:p w14:paraId="1EAB980E" w14:textId="77777777" w:rsidR="00F67E6C" w:rsidRPr="00F07B96" w:rsidRDefault="00F67E6C" w:rsidP="0083239F">
            <w:pPr>
              <w:pStyle w:val="Odsekzoznamu"/>
              <w:spacing w:after="0" w:line="240" w:lineRule="auto"/>
              <w:jc w:val="both"/>
              <w:rPr>
                <w:rFonts w:ascii="Arial" w:hAnsi="Arial" w:cs="Arial"/>
              </w:rPr>
            </w:pPr>
          </w:p>
          <w:p w14:paraId="37F50E14" w14:textId="77777777" w:rsidR="00F67E6C" w:rsidRDefault="00F67E6C" w:rsidP="0083239F">
            <w:pPr>
              <w:rPr>
                <w:rFonts w:cs="Arial"/>
                <w:szCs w:val="22"/>
              </w:rPr>
            </w:pPr>
            <w:r w:rsidRPr="00742FB8">
              <w:rPr>
                <w:rFonts w:cs="Arial"/>
                <w:szCs w:val="22"/>
              </w:rPr>
              <w:t>„Ak v Prílohe k ponuke nie je uvedená výška  percenta zadržaných platieb, tento podčlánok nebude platiť.“</w:t>
            </w:r>
          </w:p>
          <w:p w14:paraId="4F29E98F" w14:textId="77777777" w:rsidR="00064484" w:rsidRPr="00742FB8" w:rsidRDefault="00064484" w:rsidP="0083239F">
            <w:pPr>
              <w:rPr>
                <w:rFonts w:cs="Arial"/>
                <w:szCs w:val="22"/>
              </w:rPr>
            </w:pPr>
          </w:p>
        </w:tc>
      </w:tr>
      <w:tr w:rsidR="00951265" w:rsidRPr="006C2974" w14:paraId="1D778104" w14:textId="77777777" w:rsidTr="00F670F8">
        <w:trPr>
          <w:gridAfter w:val="1"/>
          <w:wAfter w:w="687" w:type="dxa"/>
        </w:trPr>
        <w:tc>
          <w:tcPr>
            <w:tcW w:w="1384" w:type="dxa"/>
            <w:gridSpan w:val="2"/>
          </w:tcPr>
          <w:p w14:paraId="7F129C29" w14:textId="77777777" w:rsidR="001666F0" w:rsidRPr="00901AF2" w:rsidRDefault="001666F0" w:rsidP="0083239F">
            <w:pPr>
              <w:pStyle w:val="NoIndent"/>
              <w:rPr>
                <w:rFonts w:ascii="Arial" w:hAnsi="Arial" w:cs="Arial"/>
                <w:b/>
                <w:color w:val="auto"/>
              </w:rPr>
            </w:pPr>
          </w:p>
        </w:tc>
        <w:tc>
          <w:tcPr>
            <w:tcW w:w="2472" w:type="dxa"/>
          </w:tcPr>
          <w:p w14:paraId="07FDD020" w14:textId="77777777" w:rsidR="001666F0" w:rsidRPr="00FE4170" w:rsidRDefault="001666F0" w:rsidP="0083239F">
            <w:pPr>
              <w:pStyle w:val="NoIndent"/>
              <w:rPr>
                <w:rFonts w:ascii="Arial" w:hAnsi="Arial" w:cs="Arial"/>
                <w:color w:val="auto"/>
              </w:rPr>
            </w:pPr>
          </w:p>
        </w:tc>
        <w:tc>
          <w:tcPr>
            <w:tcW w:w="1073" w:type="dxa"/>
          </w:tcPr>
          <w:p w14:paraId="2F261F96"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64968DAA"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7EC59A3B" w14:textId="77777777" w:rsidR="00064484" w:rsidRDefault="00064484" w:rsidP="0083239F">
            <w:pPr>
              <w:rPr>
                <w:rFonts w:cs="Arial"/>
                <w:bCs/>
                <w:szCs w:val="22"/>
              </w:rPr>
            </w:pPr>
          </w:p>
          <w:p w14:paraId="7DBAC3B7"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00F32E1C" w14:textId="77777777" w:rsidR="001666F0" w:rsidRPr="005B0752" w:rsidRDefault="001666F0" w:rsidP="0083239F">
            <w:pPr>
              <w:rPr>
                <w:rFonts w:cs="Arial"/>
                <w:b/>
                <w:szCs w:val="22"/>
              </w:rPr>
            </w:pPr>
          </w:p>
          <w:p w14:paraId="0C3C8792" w14:textId="77777777" w:rsidR="001666F0" w:rsidRDefault="001666F0" w:rsidP="0083239F">
            <w:pPr>
              <w:jc w:val="both"/>
              <w:rPr>
                <w:rFonts w:cs="Arial"/>
              </w:rPr>
            </w:pPr>
            <w:r w:rsidRPr="005B0752">
              <w:rPr>
                <w:rFonts w:cs="Arial"/>
              </w:rPr>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 alebo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0929A3A4" w14:textId="77777777" w:rsidR="00064484" w:rsidRPr="006C2974" w:rsidRDefault="00064484" w:rsidP="0083239F">
            <w:pPr>
              <w:jc w:val="both"/>
              <w:rPr>
                <w:rFonts w:cs="Arial"/>
                <w:bCs/>
                <w:szCs w:val="22"/>
              </w:rPr>
            </w:pPr>
          </w:p>
        </w:tc>
      </w:tr>
      <w:tr w:rsidR="00951265" w:rsidRPr="006C2974" w14:paraId="51F2FFF4" w14:textId="77777777" w:rsidTr="00F670F8">
        <w:trPr>
          <w:gridAfter w:val="1"/>
          <w:wAfter w:w="687" w:type="dxa"/>
        </w:trPr>
        <w:tc>
          <w:tcPr>
            <w:tcW w:w="1384" w:type="dxa"/>
            <w:gridSpan w:val="2"/>
          </w:tcPr>
          <w:p w14:paraId="0C9D3BA7" w14:textId="77777777" w:rsidR="00E2442D" w:rsidRPr="00901AF2" w:rsidRDefault="00E2442D" w:rsidP="0083239F">
            <w:pPr>
              <w:pStyle w:val="NoIndent"/>
              <w:rPr>
                <w:rFonts w:ascii="Arial" w:hAnsi="Arial" w:cs="Arial"/>
                <w:b/>
                <w:color w:val="auto"/>
              </w:rPr>
            </w:pPr>
          </w:p>
        </w:tc>
        <w:tc>
          <w:tcPr>
            <w:tcW w:w="2472" w:type="dxa"/>
          </w:tcPr>
          <w:p w14:paraId="0706328D" w14:textId="77777777" w:rsidR="00E2442D" w:rsidRPr="00FE4170" w:rsidRDefault="00E2442D" w:rsidP="0083239F">
            <w:pPr>
              <w:pStyle w:val="NoIndent"/>
              <w:rPr>
                <w:rFonts w:ascii="Arial" w:hAnsi="Arial" w:cs="Arial"/>
                <w:color w:val="auto"/>
              </w:rPr>
            </w:pPr>
          </w:p>
        </w:tc>
        <w:tc>
          <w:tcPr>
            <w:tcW w:w="1073" w:type="dxa"/>
          </w:tcPr>
          <w:p w14:paraId="13CE01E3"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612B1533"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4CD942C5" w14:textId="77777777" w:rsidR="00E2442D" w:rsidRPr="00F07B96" w:rsidRDefault="00E2442D" w:rsidP="0083239F">
            <w:pPr>
              <w:rPr>
                <w:rFonts w:cs="Arial"/>
                <w:b/>
                <w:szCs w:val="22"/>
              </w:rPr>
            </w:pPr>
          </w:p>
          <w:p w14:paraId="45E35DAD" w14:textId="77777777" w:rsidR="00E2442D" w:rsidRDefault="00E2442D" w:rsidP="0083239F">
            <w:pPr>
              <w:jc w:val="both"/>
              <w:rPr>
                <w:rFonts w:cs="Arial"/>
                <w:bCs/>
                <w:szCs w:val="22"/>
              </w:rPr>
            </w:pPr>
            <w:r w:rsidRPr="00742FB8">
              <w:rPr>
                <w:rFonts w:cs="Arial"/>
                <w:bCs/>
                <w:szCs w:val="22"/>
              </w:rPr>
              <w:t xml:space="preserve">Na konci tohto </w:t>
            </w:r>
            <w:proofErr w:type="spellStart"/>
            <w:r w:rsidRPr="00742FB8">
              <w:rPr>
                <w:rFonts w:cs="Arial"/>
                <w:bCs/>
                <w:szCs w:val="22"/>
              </w:rPr>
              <w:t>podčlánku</w:t>
            </w:r>
            <w:proofErr w:type="spellEnd"/>
            <w:r w:rsidRPr="00742FB8">
              <w:rPr>
                <w:rFonts w:cs="Arial"/>
                <w:bCs/>
                <w:szCs w:val="22"/>
              </w:rPr>
              <w:t xml:space="preserve"> vložte:</w:t>
            </w:r>
          </w:p>
          <w:p w14:paraId="3E8D9515" w14:textId="77777777" w:rsidR="00064484" w:rsidRPr="00742FB8" w:rsidRDefault="00064484" w:rsidP="0083239F">
            <w:pPr>
              <w:jc w:val="both"/>
              <w:rPr>
                <w:rFonts w:cs="Arial"/>
                <w:bCs/>
                <w:szCs w:val="22"/>
              </w:rPr>
            </w:pPr>
          </w:p>
          <w:p w14:paraId="589D1B4C"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lastRenderedPageBreak/>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1E2D1631"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 xml:space="preserve">Zmluvné Strany vylučujú použitie </w:t>
            </w:r>
            <w:proofErr w:type="spellStart"/>
            <w:r w:rsidRPr="001A0DDF">
              <w:rPr>
                <w:rFonts w:ascii="Arial" w:hAnsi="Arial" w:cs="Arial"/>
                <w:bCs/>
                <w:color w:val="auto"/>
                <w:szCs w:val="22"/>
              </w:rPr>
              <w:t>ust</w:t>
            </w:r>
            <w:proofErr w:type="spellEnd"/>
            <w:r w:rsidRPr="001A0DDF">
              <w:rPr>
                <w:rFonts w:ascii="Arial" w:hAnsi="Arial" w:cs="Arial"/>
                <w:bCs/>
                <w:color w:val="auto"/>
                <w:szCs w:val="22"/>
              </w:rPr>
              <w: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42B918A3" w14:textId="77777777" w:rsidR="00064484" w:rsidRPr="00064484" w:rsidRDefault="00064484" w:rsidP="001A7ED4"/>
        </w:tc>
      </w:tr>
      <w:tr w:rsidR="00951265" w:rsidRPr="006C2974" w14:paraId="3BC8AAFB" w14:textId="77777777" w:rsidTr="00F670F8">
        <w:trPr>
          <w:gridAfter w:val="1"/>
          <w:wAfter w:w="687" w:type="dxa"/>
        </w:trPr>
        <w:tc>
          <w:tcPr>
            <w:tcW w:w="1384" w:type="dxa"/>
            <w:gridSpan w:val="2"/>
          </w:tcPr>
          <w:p w14:paraId="72520C34" w14:textId="77777777" w:rsidR="00C1556D" w:rsidRPr="00901AF2" w:rsidRDefault="00C1556D" w:rsidP="0083239F">
            <w:pPr>
              <w:pStyle w:val="NoIndent"/>
              <w:rPr>
                <w:rFonts w:ascii="Arial" w:hAnsi="Arial" w:cs="Arial"/>
                <w:b/>
                <w:color w:val="auto"/>
              </w:rPr>
            </w:pPr>
          </w:p>
        </w:tc>
        <w:tc>
          <w:tcPr>
            <w:tcW w:w="2472" w:type="dxa"/>
          </w:tcPr>
          <w:p w14:paraId="50AB1B8E" w14:textId="77777777" w:rsidR="00C1556D" w:rsidRPr="00FE4170" w:rsidRDefault="00C1556D" w:rsidP="0083239F">
            <w:pPr>
              <w:pStyle w:val="NoIndent"/>
              <w:rPr>
                <w:rFonts w:ascii="Arial" w:hAnsi="Arial" w:cs="Arial"/>
                <w:color w:val="auto"/>
              </w:rPr>
            </w:pPr>
          </w:p>
        </w:tc>
        <w:tc>
          <w:tcPr>
            <w:tcW w:w="1073" w:type="dxa"/>
          </w:tcPr>
          <w:p w14:paraId="4F4CE962"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54A2236D"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B35E9BB" w14:textId="77777777" w:rsidR="00C1556D" w:rsidRPr="00A86531" w:rsidRDefault="00C1556D" w:rsidP="0083239F">
            <w:pPr>
              <w:rPr>
                <w:rFonts w:cs="Arial"/>
                <w:szCs w:val="22"/>
              </w:rPr>
            </w:pPr>
          </w:p>
          <w:p w14:paraId="0E54A2AC" w14:textId="77777777" w:rsidR="00C1556D" w:rsidRPr="00F07B96" w:rsidRDefault="00C1556D" w:rsidP="0083239F">
            <w:pPr>
              <w:jc w:val="both"/>
              <w:rPr>
                <w:rFonts w:cs="Arial"/>
                <w:szCs w:val="22"/>
              </w:rPr>
            </w:pPr>
            <w:r w:rsidRPr="00F07B96">
              <w:rPr>
                <w:rFonts w:cs="Arial"/>
                <w:szCs w:val="22"/>
              </w:rPr>
              <w:t>Podčlánok sa ruší a nahrádza sa nasledujúcim textom:</w:t>
            </w:r>
          </w:p>
          <w:p w14:paraId="5FF15E26" w14:textId="77777777" w:rsidR="00C1556D" w:rsidRPr="00742FB8" w:rsidRDefault="00C1556D" w:rsidP="0083239F">
            <w:pPr>
              <w:jc w:val="both"/>
              <w:rPr>
                <w:rFonts w:cs="Arial"/>
                <w:szCs w:val="22"/>
              </w:rPr>
            </w:pPr>
          </w:p>
          <w:p w14:paraId="49B5C473"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5D3E5827" w14:textId="77777777" w:rsidR="00C1556D" w:rsidRPr="005B0752" w:rsidRDefault="00C1556D" w:rsidP="0083239F">
            <w:pPr>
              <w:rPr>
                <w:rFonts w:cs="Arial"/>
                <w:szCs w:val="22"/>
              </w:rPr>
            </w:pPr>
          </w:p>
        </w:tc>
      </w:tr>
      <w:tr w:rsidR="00951265" w:rsidRPr="006C2974" w14:paraId="5A5F74F1" w14:textId="77777777" w:rsidTr="00F670F8">
        <w:trPr>
          <w:gridAfter w:val="1"/>
          <w:wAfter w:w="687" w:type="dxa"/>
        </w:trPr>
        <w:tc>
          <w:tcPr>
            <w:tcW w:w="1384" w:type="dxa"/>
            <w:gridSpan w:val="2"/>
          </w:tcPr>
          <w:p w14:paraId="1C543EB8" w14:textId="77777777" w:rsidR="005742BB" w:rsidRPr="00901AF2" w:rsidRDefault="005742BB" w:rsidP="0083239F">
            <w:pPr>
              <w:pStyle w:val="NoIndent"/>
              <w:rPr>
                <w:rFonts w:ascii="Arial" w:hAnsi="Arial" w:cs="Arial"/>
                <w:b/>
                <w:color w:val="auto"/>
              </w:rPr>
            </w:pPr>
          </w:p>
        </w:tc>
        <w:tc>
          <w:tcPr>
            <w:tcW w:w="2472" w:type="dxa"/>
          </w:tcPr>
          <w:p w14:paraId="66F6E305" w14:textId="77777777" w:rsidR="005742BB" w:rsidRPr="00FE4170" w:rsidRDefault="005742BB" w:rsidP="0083239F">
            <w:pPr>
              <w:pStyle w:val="NoIndent"/>
              <w:rPr>
                <w:rFonts w:ascii="Arial" w:hAnsi="Arial" w:cs="Arial"/>
                <w:color w:val="auto"/>
              </w:rPr>
            </w:pPr>
          </w:p>
        </w:tc>
        <w:tc>
          <w:tcPr>
            <w:tcW w:w="1073" w:type="dxa"/>
          </w:tcPr>
          <w:p w14:paraId="28703047"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72F8D820"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4F8836A4" w14:textId="77777777" w:rsidR="005742BB" w:rsidRPr="00A86531" w:rsidRDefault="005742BB" w:rsidP="0083239F">
            <w:pPr>
              <w:jc w:val="both"/>
              <w:rPr>
                <w:rFonts w:cs="Arial"/>
                <w:szCs w:val="22"/>
              </w:rPr>
            </w:pPr>
          </w:p>
          <w:p w14:paraId="37A50486"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t>a ekonomický alebo akýkoľvek iný, napr. majetkový záujem zdieľaný medzi Zhotoviteľom a Stavebn</w:t>
            </w:r>
            <w:r w:rsidR="002C120B" w:rsidRPr="005B0752">
              <w:rPr>
                <w:rFonts w:cs="Arial"/>
                <w:szCs w:val="22"/>
              </w:rPr>
              <w:t>otechnick</w:t>
            </w:r>
            <w:r w:rsidRPr="00DD57BC">
              <w:rPr>
                <w:rFonts w:cs="Arial"/>
                <w:szCs w:val="22"/>
              </w:rPr>
              <w:t xml:space="preserve">ým dozorom.“ </w:t>
            </w:r>
          </w:p>
          <w:p w14:paraId="50AB6571" w14:textId="77777777" w:rsidR="005742BB" w:rsidRPr="001A0DDF" w:rsidRDefault="005742BB" w:rsidP="0083239F">
            <w:pPr>
              <w:rPr>
                <w:rFonts w:cs="Arial"/>
                <w:szCs w:val="22"/>
              </w:rPr>
            </w:pPr>
          </w:p>
        </w:tc>
      </w:tr>
      <w:tr w:rsidR="00951265" w:rsidRPr="006C2974" w14:paraId="170905DB" w14:textId="77777777" w:rsidTr="00F670F8">
        <w:trPr>
          <w:gridAfter w:val="1"/>
          <w:wAfter w:w="687" w:type="dxa"/>
        </w:trPr>
        <w:tc>
          <w:tcPr>
            <w:tcW w:w="1384" w:type="dxa"/>
            <w:gridSpan w:val="2"/>
          </w:tcPr>
          <w:p w14:paraId="1B163A0A" w14:textId="77777777" w:rsidR="00A34FAC" w:rsidRPr="00700ECB" w:rsidRDefault="00A34FAC" w:rsidP="0083239F">
            <w:pPr>
              <w:pStyle w:val="NoIndent"/>
              <w:rPr>
                <w:rFonts w:ascii="Arial" w:hAnsi="Arial" w:cs="Arial"/>
                <w:b/>
                <w:color w:val="auto"/>
              </w:rPr>
            </w:pPr>
          </w:p>
        </w:tc>
        <w:tc>
          <w:tcPr>
            <w:tcW w:w="2472" w:type="dxa"/>
          </w:tcPr>
          <w:p w14:paraId="3EBD481B" w14:textId="77777777" w:rsidR="00A34FAC" w:rsidRPr="00FE4170" w:rsidRDefault="00A34FAC" w:rsidP="0083239F">
            <w:pPr>
              <w:pStyle w:val="NoIndent"/>
              <w:rPr>
                <w:rFonts w:ascii="Arial" w:hAnsi="Arial" w:cs="Arial"/>
                <w:color w:val="auto"/>
              </w:rPr>
            </w:pPr>
          </w:p>
        </w:tc>
        <w:tc>
          <w:tcPr>
            <w:tcW w:w="1073" w:type="dxa"/>
          </w:tcPr>
          <w:p w14:paraId="7E840FAB"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2B5A077C"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37DDFD55" w14:textId="77777777" w:rsidR="00A34FAC" w:rsidRPr="00A86531" w:rsidRDefault="00A34FAC" w:rsidP="0083239F">
            <w:pPr>
              <w:rPr>
                <w:rFonts w:cs="Arial"/>
                <w:szCs w:val="22"/>
              </w:rPr>
            </w:pPr>
          </w:p>
          <w:p w14:paraId="5A4C8530" w14:textId="77777777" w:rsidR="00A34FAC" w:rsidRPr="00F07B96" w:rsidRDefault="00A34FAC" w:rsidP="0083239F">
            <w:pPr>
              <w:rPr>
                <w:rFonts w:cs="Arial"/>
                <w:szCs w:val="22"/>
              </w:rPr>
            </w:pPr>
            <w:r w:rsidRPr="00F07B96">
              <w:rPr>
                <w:rFonts w:cs="Arial"/>
                <w:szCs w:val="22"/>
              </w:rPr>
              <w:t>Vložte nový podčlánok:</w:t>
            </w:r>
          </w:p>
          <w:p w14:paraId="449E5E13" w14:textId="77777777" w:rsidR="00A34FAC" w:rsidRPr="00742FB8" w:rsidRDefault="00A34FAC" w:rsidP="0083239F">
            <w:pPr>
              <w:rPr>
                <w:rFonts w:cs="Arial"/>
                <w:szCs w:val="22"/>
              </w:rPr>
            </w:pPr>
          </w:p>
          <w:p w14:paraId="0A8BDE5D"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32DE58FF" w14:textId="77777777" w:rsidR="00064484" w:rsidRPr="005B0752" w:rsidRDefault="00064484" w:rsidP="0083239F">
            <w:pPr>
              <w:jc w:val="both"/>
              <w:rPr>
                <w:rFonts w:cs="Arial"/>
                <w:szCs w:val="22"/>
              </w:rPr>
            </w:pPr>
          </w:p>
        </w:tc>
      </w:tr>
      <w:tr w:rsidR="00951265" w:rsidRPr="006C2974" w14:paraId="0B26E11C" w14:textId="77777777" w:rsidTr="00F670F8">
        <w:trPr>
          <w:gridAfter w:val="1"/>
          <w:wAfter w:w="687" w:type="dxa"/>
          <w:trHeight w:val="1388"/>
        </w:trPr>
        <w:tc>
          <w:tcPr>
            <w:tcW w:w="1384" w:type="dxa"/>
            <w:gridSpan w:val="2"/>
          </w:tcPr>
          <w:p w14:paraId="50326685" w14:textId="77777777" w:rsidR="00471ADA" w:rsidRPr="00790C85" w:rsidRDefault="00471ADA" w:rsidP="0083239F">
            <w:pPr>
              <w:rPr>
                <w:rFonts w:cs="Arial"/>
                <w:b/>
                <w:szCs w:val="22"/>
              </w:rPr>
            </w:pPr>
            <w:r w:rsidRPr="00700ECB">
              <w:rPr>
                <w:rFonts w:cs="Arial"/>
                <w:b/>
                <w:szCs w:val="22"/>
              </w:rPr>
              <w:lastRenderedPageBreak/>
              <w:t>Podčlánok 1.2</w:t>
            </w:r>
          </w:p>
        </w:tc>
        <w:tc>
          <w:tcPr>
            <w:tcW w:w="2472" w:type="dxa"/>
          </w:tcPr>
          <w:p w14:paraId="3893CC7E" w14:textId="77777777" w:rsidR="00471ADA" w:rsidRPr="00FB322C" w:rsidRDefault="00471ADA" w:rsidP="0083239F">
            <w:pPr>
              <w:pStyle w:val="Styl1"/>
              <w:rPr>
                <w:caps w:val="0"/>
              </w:rPr>
            </w:pPr>
            <w:r w:rsidRPr="00FE4170">
              <w:rPr>
                <w:caps w:val="0"/>
              </w:rPr>
              <w:t>Výklad pojmov</w:t>
            </w:r>
          </w:p>
        </w:tc>
        <w:tc>
          <w:tcPr>
            <w:tcW w:w="5750" w:type="dxa"/>
            <w:gridSpan w:val="2"/>
          </w:tcPr>
          <w:p w14:paraId="1918BEE4"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655FDE62" w14:textId="77777777" w:rsidR="00471ADA" w:rsidRPr="00F07B96" w:rsidRDefault="00471ADA" w:rsidP="0083239F">
            <w:pPr>
              <w:jc w:val="both"/>
              <w:rPr>
                <w:rFonts w:cs="Arial"/>
              </w:rPr>
            </w:pPr>
          </w:p>
          <w:p w14:paraId="29E3403A"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w:t>
            </w:r>
            <w:proofErr w:type="spellStart"/>
            <w:r w:rsidRPr="00742FB8">
              <w:rPr>
                <w:rFonts w:cs="Arial"/>
              </w:rPr>
              <w:t>nasl</w:t>
            </w:r>
            <w:proofErr w:type="spellEnd"/>
            <w:r w:rsidRPr="00742FB8">
              <w:rPr>
                <w:rFonts w:cs="Arial"/>
              </w:rPr>
              <w:t>. zákona č. 40/1964 Zb. Občiansky zákonník v znení neskorších predpisov“</w:t>
            </w:r>
          </w:p>
          <w:p w14:paraId="0E23B6C2" w14:textId="77777777" w:rsidR="00471ADA" w:rsidRPr="00742FB8" w:rsidRDefault="00471ADA" w:rsidP="0083239F">
            <w:pPr>
              <w:jc w:val="both"/>
              <w:rPr>
                <w:rFonts w:cs="Arial"/>
              </w:rPr>
            </w:pPr>
          </w:p>
        </w:tc>
      </w:tr>
      <w:tr w:rsidR="00951265" w:rsidRPr="006C2974" w14:paraId="3846278B" w14:textId="77777777" w:rsidTr="00F670F8">
        <w:trPr>
          <w:gridAfter w:val="1"/>
          <w:wAfter w:w="687" w:type="dxa"/>
          <w:trHeight w:val="1388"/>
        </w:trPr>
        <w:tc>
          <w:tcPr>
            <w:tcW w:w="1384" w:type="dxa"/>
            <w:gridSpan w:val="2"/>
          </w:tcPr>
          <w:p w14:paraId="6D969E39" w14:textId="77777777" w:rsidR="00D46315" w:rsidRPr="00790C85" w:rsidRDefault="00D46315" w:rsidP="0083239F">
            <w:pPr>
              <w:rPr>
                <w:rFonts w:cs="Arial"/>
                <w:b/>
                <w:szCs w:val="22"/>
              </w:rPr>
            </w:pPr>
            <w:r w:rsidRPr="00700ECB">
              <w:rPr>
                <w:rFonts w:cs="Arial"/>
                <w:b/>
                <w:szCs w:val="22"/>
              </w:rPr>
              <w:t>Podčlánok</w:t>
            </w:r>
          </w:p>
          <w:p w14:paraId="4640F39B" w14:textId="77777777" w:rsidR="00E2442D" w:rsidRPr="00FE4170" w:rsidRDefault="00D46315" w:rsidP="0083239F">
            <w:pPr>
              <w:rPr>
                <w:rFonts w:cs="Arial"/>
                <w:b/>
                <w:szCs w:val="22"/>
              </w:rPr>
            </w:pPr>
            <w:r w:rsidRPr="00FE4170">
              <w:rPr>
                <w:rFonts w:cs="Arial"/>
                <w:b/>
                <w:szCs w:val="22"/>
              </w:rPr>
              <w:t>1.3</w:t>
            </w:r>
          </w:p>
        </w:tc>
        <w:tc>
          <w:tcPr>
            <w:tcW w:w="2472" w:type="dxa"/>
          </w:tcPr>
          <w:p w14:paraId="44CE67BC" w14:textId="77777777" w:rsidR="00E2442D" w:rsidRPr="00FB322C" w:rsidRDefault="00D46315" w:rsidP="0083239F">
            <w:pPr>
              <w:pStyle w:val="Styl1"/>
              <w:rPr>
                <w:b w:val="0"/>
              </w:rPr>
            </w:pPr>
            <w:r w:rsidRPr="00FB322C">
              <w:rPr>
                <w:caps w:val="0"/>
              </w:rPr>
              <w:t>Komunikácia</w:t>
            </w:r>
          </w:p>
        </w:tc>
        <w:tc>
          <w:tcPr>
            <w:tcW w:w="5750" w:type="dxa"/>
            <w:gridSpan w:val="2"/>
          </w:tcPr>
          <w:p w14:paraId="3D6E7CC0" w14:textId="77777777" w:rsidR="005C5A36" w:rsidRPr="00FB322C" w:rsidRDefault="005C5A36"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52B4A957" w14:textId="77777777" w:rsidR="005C6986" w:rsidRPr="00A86531" w:rsidRDefault="005C6986" w:rsidP="0083239F">
            <w:pPr>
              <w:jc w:val="both"/>
              <w:rPr>
                <w:rFonts w:cs="Arial"/>
              </w:rPr>
            </w:pPr>
          </w:p>
          <w:p w14:paraId="77D15567" w14:textId="77777777" w:rsidR="00E2442D" w:rsidRPr="006C2974" w:rsidRDefault="005C5A36" w:rsidP="0083239F">
            <w:pPr>
              <w:jc w:val="both"/>
              <w:rP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proofErr w:type="spellStart"/>
            <w:r w:rsidR="0083664E" w:rsidRPr="00742FB8">
              <w:rPr>
                <w:rFonts w:cs="Arial"/>
                <w:highlight w:val="yellow"/>
              </w:rPr>
              <w:t>xxxxxx</w:t>
            </w:r>
            <w:proofErr w:type="spellEnd"/>
            <w:r w:rsidR="0083664E" w:rsidRPr="00742FB8">
              <w:rPr>
                <w:rFonts w:cs="Arial"/>
                <w:highlight w:val="yellow"/>
              </w:rPr>
              <w:t xml:space="preserve">,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pdf</w:t>
            </w:r>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proofErr w:type="spellStart"/>
            <w:r w:rsidR="0083664E" w:rsidRPr="006C2974">
              <w:rPr>
                <w:rFonts w:cs="Arial"/>
                <w:highlight w:val="yellow"/>
              </w:rPr>
              <w:t>xxxxxx</w:t>
            </w:r>
            <w:proofErr w:type="spellEnd"/>
            <w:r w:rsidR="0083664E" w:rsidRPr="006C2974">
              <w:rPr>
                <w:rFonts w:cs="Arial"/>
                <w:highlight w:val="yellow"/>
              </w:rPr>
              <w:t xml:space="preserve">,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pdf.</w:t>
            </w:r>
            <w:r w:rsidRPr="006C2974">
              <w:rPr>
                <w:rFonts w:cs="Arial"/>
              </w:rPr>
              <w:t>“</w:t>
            </w:r>
            <w:r w:rsidR="0083664E" w:rsidRPr="006C2974">
              <w:rPr>
                <w:rFonts w:cs="Arial"/>
              </w:rPr>
              <w:t xml:space="preserve"> </w:t>
            </w:r>
            <w:r w:rsidR="00FD43CF" w:rsidRPr="006C2974">
              <w:rPr>
                <w:rFonts w:cs="Arial"/>
              </w:rPr>
              <w:t xml:space="preserve">Zoznam </w:t>
            </w:r>
            <w:proofErr w:type="spellStart"/>
            <w:r w:rsidR="00FD43CF" w:rsidRPr="006C2974">
              <w:rPr>
                <w:rFonts w:cs="Arial"/>
              </w:rPr>
              <w:t>m</w:t>
            </w:r>
            <w:r w:rsidR="00680E57" w:rsidRPr="006C2974">
              <w:rPr>
                <w:rFonts w:cs="Arial"/>
              </w:rPr>
              <w:t>esacn</w:t>
            </w:r>
            <w:r w:rsidR="00FD43CF" w:rsidRPr="006C2974">
              <w:rPr>
                <w:rFonts w:cs="Arial"/>
              </w:rPr>
              <w:t>ej</w:t>
            </w:r>
            <w:proofErr w:type="spellEnd"/>
            <w:r w:rsidR="00680E57" w:rsidRPr="006C2974">
              <w:rPr>
                <w:rFonts w:cs="Arial"/>
              </w:rPr>
              <w:t xml:space="preserve"> 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ty zhotovite</w:t>
            </w:r>
            <w:r w:rsidR="00FD43CF" w:rsidRPr="006C2974">
              <w:rPr>
                <w:rFonts w:cs="Arial"/>
              </w:rPr>
              <w:t>ľ</w:t>
            </w:r>
            <w:r w:rsidR="00680E57" w:rsidRPr="006C2974">
              <w:rPr>
                <w:rFonts w:cs="Arial"/>
              </w:rPr>
              <w:t xml:space="preserve"> d</w:t>
            </w:r>
            <w:r w:rsidR="00FD43CF" w:rsidRPr="006C2974">
              <w:rPr>
                <w:rFonts w:cs="Arial"/>
              </w:rPr>
              <w:t>á</w:t>
            </w:r>
            <w:r w:rsidR="00680E57" w:rsidRPr="006C2974">
              <w:rPr>
                <w:rFonts w:cs="Arial"/>
              </w:rPr>
              <w:t xml:space="preserve"> ako </w:t>
            </w:r>
            <w:proofErr w:type="spellStart"/>
            <w:r w:rsidR="00680E57" w:rsidRPr="006C2974">
              <w:rPr>
                <w:rFonts w:cs="Arial"/>
              </w:rPr>
              <w:t>prilohu</w:t>
            </w:r>
            <w:proofErr w:type="spellEnd"/>
            <w:r w:rsidR="00680E57" w:rsidRPr="006C2974">
              <w:rPr>
                <w:rFonts w:cs="Arial"/>
              </w:rPr>
              <w:t xml:space="preserve"> do svojej </w:t>
            </w:r>
            <w:proofErr w:type="spellStart"/>
            <w:r w:rsidR="00680E57" w:rsidRPr="006C2974">
              <w:rPr>
                <w:rFonts w:cs="Arial"/>
              </w:rPr>
              <w:t>mesacnej</w:t>
            </w:r>
            <w:proofErr w:type="spellEnd"/>
            <w:r w:rsidR="00680E57" w:rsidRPr="006C2974">
              <w:rPr>
                <w:rFonts w:cs="Arial"/>
              </w:rPr>
              <w:t xml:space="preserve"> </w:t>
            </w:r>
            <w:proofErr w:type="spellStart"/>
            <w:r w:rsidR="00680E57" w:rsidRPr="006C2974">
              <w:rPr>
                <w:rFonts w:cs="Arial"/>
              </w:rPr>
              <w:t>spravy</w:t>
            </w:r>
            <w:proofErr w:type="spellEnd"/>
          </w:p>
          <w:p w14:paraId="34C658B7" w14:textId="77777777" w:rsidR="0026068A" w:rsidRPr="006C2974" w:rsidRDefault="0026068A" w:rsidP="0083239F">
            <w:pPr>
              <w:jc w:val="both"/>
              <w:rPr>
                <w:rFonts w:cs="Arial"/>
                <w:b/>
                <w:szCs w:val="22"/>
              </w:rPr>
            </w:pPr>
          </w:p>
        </w:tc>
      </w:tr>
      <w:tr w:rsidR="00951265" w:rsidRPr="006C2974" w14:paraId="7B60AB86" w14:textId="77777777" w:rsidTr="00F670F8">
        <w:trPr>
          <w:gridAfter w:val="1"/>
          <w:wAfter w:w="687" w:type="dxa"/>
        </w:trPr>
        <w:tc>
          <w:tcPr>
            <w:tcW w:w="1384" w:type="dxa"/>
            <w:gridSpan w:val="2"/>
          </w:tcPr>
          <w:p w14:paraId="7667C8C6" w14:textId="77777777" w:rsidR="00E2442D" w:rsidRPr="00790C85" w:rsidRDefault="00E2442D" w:rsidP="0083239F">
            <w:pPr>
              <w:rPr>
                <w:rFonts w:cs="Arial"/>
                <w:b/>
                <w:szCs w:val="22"/>
              </w:rPr>
            </w:pPr>
            <w:r w:rsidRPr="00700ECB">
              <w:rPr>
                <w:rFonts w:cs="Arial"/>
                <w:b/>
                <w:szCs w:val="22"/>
              </w:rPr>
              <w:t xml:space="preserve">Podčlánok </w:t>
            </w:r>
          </w:p>
          <w:p w14:paraId="068E4680" w14:textId="77777777" w:rsidR="00E2442D" w:rsidRPr="00FE4170" w:rsidRDefault="00E2442D" w:rsidP="0083239F">
            <w:pPr>
              <w:rPr>
                <w:rFonts w:cs="Arial"/>
                <w:b/>
                <w:szCs w:val="22"/>
              </w:rPr>
            </w:pPr>
            <w:r w:rsidRPr="00FE4170">
              <w:rPr>
                <w:rFonts w:cs="Arial"/>
                <w:b/>
                <w:szCs w:val="22"/>
              </w:rPr>
              <w:t>1.5</w:t>
            </w:r>
          </w:p>
          <w:p w14:paraId="1B3345A3" w14:textId="77777777" w:rsidR="00E2442D" w:rsidRPr="00FB322C" w:rsidRDefault="00E2442D" w:rsidP="0083239F">
            <w:pPr>
              <w:rPr>
                <w:rFonts w:cs="Arial"/>
                <w:b/>
                <w:szCs w:val="22"/>
              </w:rPr>
            </w:pPr>
          </w:p>
          <w:p w14:paraId="19034D58" w14:textId="77777777" w:rsidR="00E2442D" w:rsidRPr="00FB322C" w:rsidRDefault="00E2442D" w:rsidP="0083239F">
            <w:pPr>
              <w:rPr>
                <w:rFonts w:cs="Arial"/>
                <w:b/>
                <w:szCs w:val="22"/>
              </w:rPr>
            </w:pPr>
          </w:p>
        </w:tc>
        <w:tc>
          <w:tcPr>
            <w:tcW w:w="2472" w:type="dxa"/>
          </w:tcPr>
          <w:p w14:paraId="2EBAD541"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5093DF80"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53F216E1" w14:textId="77777777" w:rsidR="00E2442D" w:rsidRPr="00742FB8" w:rsidRDefault="00E2442D" w:rsidP="0083239F">
            <w:pPr>
              <w:rPr>
                <w:rFonts w:cs="Arial"/>
                <w:bCs/>
                <w:szCs w:val="22"/>
              </w:rPr>
            </w:pPr>
          </w:p>
          <w:p w14:paraId="0964865D" w14:textId="77777777" w:rsidR="00E2442D" w:rsidRPr="00742FB8" w:rsidRDefault="00393987" w:rsidP="0083239F">
            <w:pPr>
              <w:jc w:val="both"/>
              <w:rPr>
                <w:rFonts w:cs="Arial"/>
                <w:szCs w:val="22"/>
              </w:rPr>
            </w:pPr>
            <w:r w:rsidRPr="00742FB8">
              <w:rPr>
                <w:rFonts w:cs="Arial"/>
                <w:szCs w:val="22"/>
              </w:rPr>
              <w:t>„</w:t>
            </w:r>
            <w:r w:rsidR="00E2442D" w:rsidRPr="00742FB8">
              <w:rPr>
                <w:rFonts w:cs="Arial"/>
                <w:szCs w:val="22"/>
              </w:rPr>
              <w:t>také, ako je uvedené  v Zmluv</w:t>
            </w:r>
            <w:r w:rsidR="00AB5C9A" w:rsidRPr="00742FB8">
              <w:rPr>
                <w:rFonts w:cs="Arial"/>
                <w:szCs w:val="22"/>
              </w:rPr>
              <w:t>ných  dojednaniach</w:t>
            </w:r>
            <w:r w:rsidR="00E2442D" w:rsidRPr="00742FB8">
              <w:rPr>
                <w:rFonts w:cs="Arial"/>
                <w:szCs w:val="22"/>
              </w:rPr>
              <w:t>.”</w:t>
            </w:r>
          </w:p>
          <w:p w14:paraId="70836258" w14:textId="77777777" w:rsidR="00C404DE" w:rsidRPr="005B0752" w:rsidRDefault="00C404DE" w:rsidP="0083239F">
            <w:pPr>
              <w:jc w:val="both"/>
              <w:rPr>
                <w:rFonts w:cs="Arial"/>
                <w:b/>
                <w:szCs w:val="22"/>
              </w:rPr>
            </w:pPr>
          </w:p>
        </w:tc>
      </w:tr>
      <w:tr w:rsidR="00951265" w:rsidRPr="006C2974" w14:paraId="25B3E370" w14:textId="77777777" w:rsidTr="00F670F8">
        <w:trPr>
          <w:gridAfter w:val="1"/>
          <w:wAfter w:w="687" w:type="dxa"/>
        </w:trPr>
        <w:tc>
          <w:tcPr>
            <w:tcW w:w="1384" w:type="dxa"/>
            <w:gridSpan w:val="2"/>
          </w:tcPr>
          <w:p w14:paraId="46A120B3" w14:textId="77777777" w:rsidR="00E2442D" w:rsidRPr="00790C85" w:rsidRDefault="00E2442D" w:rsidP="0083239F">
            <w:pPr>
              <w:rPr>
                <w:rFonts w:cs="Arial"/>
                <w:b/>
                <w:szCs w:val="22"/>
              </w:rPr>
            </w:pPr>
            <w:r w:rsidRPr="00700ECB">
              <w:rPr>
                <w:rFonts w:cs="Arial"/>
                <w:b/>
                <w:szCs w:val="22"/>
              </w:rPr>
              <w:t xml:space="preserve">Podčlánok </w:t>
            </w:r>
          </w:p>
          <w:p w14:paraId="2E7057F5" w14:textId="77777777" w:rsidR="00E2442D" w:rsidRPr="00FE4170" w:rsidRDefault="00E2442D" w:rsidP="0083239F">
            <w:pPr>
              <w:rPr>
                <w:rFonts w:cs="Arial"/>
                <w:b/>
                <w:szCs w:val="22"/>
              </w:rPr>
            </w:pPr>
            <w:r w:rsidRPr="00FE4170">
              <w:rPr>
                <w:rFonts w:cs="Arial"/>
                <w:b/>
                <w:szCs w:val="22"/>
              </w:rPr>
              <w:t>1.6</w:t>
            </w:r>
          </w:p>
          <w:p w14:paraId="26EB1F2F" w14:textId="77777777" w:rsidR="00E2442D" w:rsidRPr="00FB322C" w:rsidRDefault="00E2442D" w:rsidP="0083239F">
            <w:pPr>
              <w:rPr>
                <w:rFonts w:cs="Arial"/>
                <w:b/>
                <w:szCs w:val="22"/>
              </w:rPr>
            </w:pPr>
          </w:p>
        </w:tc>
        <w:tc>
          <w:tcPr>
            <w:tcW w:w="2472" w:type="dxa"/>
          </w:tcPr>
          <w:p w14:paraId="25180500"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258489F3" w14:textId="77777777" w:rsidR="00213051" w:rsidRPr="00A86531" w:rsidRDefault="00213051" w:rsidP="0083239F">
            <w:pPr>
              <w:jc w:val="both"/>
              <w:rPr>
                <w:rFonts w:cs="Arial"/>
                <w:bCs/>
                <w:szCs w:val="22"/>
              </w:rPr>
            </w:pPr>
            <w:r w:rsidRPr="00A86531">
              <w:rPr>
                <w:rFonts w:cs="Arial"/>
                <w:bCs/>
                <w:szCs w:val="22"/>
              </w:rPr>
              <w:t xml:space="preserve">Odstráňte celý text </w:t>
            </w:r>
            <w:proofErr w:type="spellStart"/>
            <w:r w:rsidRPr="00A86531">
              <w:rPr>
                <w:rFonts w:cs="Arial"/>
                <w:bCs/>
                <w:szCs w:val="22"/>
              </w:rPr>
              <w:t>podčlánku</w:t>
            </w:r>
            <w:proofErr w:type="spellEnd"/>
            <w:r w:rsidRPr="00A86531">
              <w:rPr>
                <w:rFonts w:cs="Arial"/>
                <w:bCs/>
                <w:szCs w:val="22"/>
              </w:rPr>
              <w:t xml:space="preserve"> a nahraďte ho textom:</w:t>
            </w:r>
          </w:p>
          <w:p w14:paraId="68ACE48D" w14:textId="77777777" w:rsidR="00213051" w:rsidRPr="00F07B96" w:rsidRDefault="00213051" w:rsidP="0083239F">
            <w:pPr>
              <w:jc w:val="both"/>
              <w:rPr>
                <w:rFonts w:cs="Arial"/>
                <w:bCs/>
                <w:szCs w:val="22"/>
              </w:rPr>
            </w:pPr>
          </w:p>
          <w:p w14:paraId="3CA6CA4B" w14:textId="4336031D"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4694620" w14:textId="429080B7" w:rsidR="00242A29" w:rsidRPr="00742FB8" w:rsidRDefault="00242A29" w:rsidP="0083239F">
            <w:pPr>
              <w:jc w:val="both"/>
              <w:rPr>
                <w:rFonts w:cs="Arial"/>
                <w:bCs/>
                <w:szCs w:val="22"/>
              </w:rPr>
            </w:pPr>
          </w:p>
        </w:tc>
      </w:tr>
      <w:tr w:rsidR="00951265" w:rsidRPr="006C2974" w14:paraId="10ED9F2F" w14:textId="77777777" w:rsidTr="00F670F8">
        <w:trPr>
          <w:gridAfter w:val="1"/>
          <w:wAfter w:w="687" w:type="dxa"/>
        </w:trPr>
        <w:tc>
          <w:tcPr>
            <w:tcW w:w="1384" w:type="dxa"/>
            <w:gridSpan w:val="2"/>
          </w:tcPr>
          <w:p w14:paraId="012900CE" w14:textId="77777777" w:rsidR="00A9784C" w:rsidRPr="00790C85" w:rsidRDefault="00A9784C" w:rsidP="0083239F">
            <w:pPr>
              <w:rPr>
                <w:rFonts w:cs="Arial"/>
                <w:b/>
                <w:szCs w:val="22"/>
              </w:rPr>
            </w:pPr>
            <w:r w:rsidRPr="00700ECB">
              <w:rPr>
                <w:rFonts w:cs="Arial"/>
                <w:b/>
                <w:szCs w:val="22"/>
              </w:rPr>
              <w:t>Podčlánok 1.7</w:t>
            </w:r>
          </w:p>
          <w:p w14:paraId="1D108C65" w14:textId="77777777" w:rsidR="00A9784C" w:rsidRPr="00FE4170" w:rsidRDefault="00A9784C" w:rsidP="0083239F">
            <w:pPr>
              <w:rPr>
                <w:rFonts w:cs="Arial"/>
                <w:b/>
                <w:szCs w:val="22"/>
              </w:rPr>
            </w:pPr>
          </w:p>
        </w:tc>
        <w:tc>
          <w:tcPr>
            <w:tcW w:w="2472" w:type="dxa"/>
          </w:tcPr>
          <w:p w14:paraId="1EE6C2F4" w14:textId="77777777" w:rsidR="00A9784C" w:rsidRPr="00FB322C" w:rsidRDefault="00A9784C" w:rsidP="0083239F">
            <w:pPr>
              <w:rPr>
                <w:rFonts w:cs="Arial"/>
                <w:b/>
                <w:szCs w:val="22"/>
              </w:rPr>
            </w:pPr>
            <w:r w:rsidRPr="00FB322C">
              <w:rPr>
                <w:rFonts w:cs="Arial"/>
                <w:b/>
                <w:szCs w:val="22"/>
              </w:rPr>
              <w:t>Postúpenie zmluvy</w:t>
            </w:r>
          </w:p>
          <w:p w14:paraId="15D1DBD4" w14:textId="77777777" w:rsidR="00A9784C" w:rsidRPr="00A86531" w:rsidRDefault="00A9784C" w:rsidP="0083239F">
            <w:pPr>
              <w:rPr>
                <w:rFonts w:cs="Arial"/>
                <w:szCs w:val="22"/>
              </w:rPr>
            </w:pPr>
          </w:p>
        </w:tc>
        <w:tc>
          <w:tcPr>
            <w:tcW w:w="5750" w:type="dxa"/>
            <w:gridSpan w:val="2"/>
          </w:tcPr>
          <w:p w14:paraId="2EEB134B"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0B4FFA14" w14:textId="77777777" w:rsidR="00A9784C" w:rsidRPr="00742FB8" w:rsidRDefault="00A9784C" w:rsidP="0083239F">
            <w:pPr>
              <w:rPr>
                <w:rFonts w:cs="Arial"/>
              </w:rPr>
            </w:pPr>
          </w:p>
          <w:p w14:paraId="16399A96"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s predchádzajúcim súhlasom druhej Strany, podľa vlastného uváženia tejto druhej Strany.“</w:t>
            </w:r>
          </w:p>
          <w:p w14:paraId="3AEC28FF" w14:textId="77777777" w:rsidR="00A9784C" w:rsidRPr="005B0752" w:rsidRDefault="00A9784C" w:rsidP="0083239F">
            <w:pPr>
              <w:rPr>
                <w:rFonts w:cs="Arial"/>
                <w:bCs/>
                <w:szCs w:val="22"/>
              </w:rPr>
            </w:pPr>
          </w:p>
        </w:tc>
      </w:tr>
      <w:tr w:rsidR="00951265" w:rsidRPr="006C2974" w14:paraId="77B9C232" w14:textId="77777777" w:rsidTr="00F670F8">
        <w:trPr>
          <w:gridAfter w:val="1"/>
          <w:wAfter w:w="687" w:type="dxa"/>
        </w:trPr>
        <w:tc>
          <w:tcPr>
            <w:tcW w:w="1384" w:type="dxa"/>
            <w:gridSpan w:val="2"/>
          </w:tcPr>
          <w:p w14:paraId="07009675" w14:textId="77777777" w:rsidR="00E2442D" w:rsidRPr="00790C85" w:rsidRDefault="00E2442D" w:rsidP="0083239F">
            <w:pPr>
              <w:rPr>
                <w:rFonts w:cs="Arial"/>
                <w:b/>
                <w:szCs w:val="22"/>
              </w:rPr>
            </w:pPr>
            <w:r w:rsidRPr="00700ECB">
              <w:rPr>
                <w:rFonts w:cs="Arial"/>
                <w:b/>
                <w:szCs w:val="22"/>
              </w:rPr>
              <w:t xml:space="preserve">Podčlánok </w:t>
            </w:r>
          </w:p>
          <w:p w14:paraId="3C98CBD0" w14:textId="77777777" w:rsidR="00E2442D" w:rsidRPr="00FE4170" w:rsidRDefault="00E2442D" w:rsidP="0083239F">
            <w:pPr>
              <w:rPr>
                <w:rFonts w:cs="Arial"/>
                <w:b/>
                <w:szCs w:val="22"/>
              </w:rPr>
            </w:pPr>
            <w:r w:rsidRPr="00FE4170">
              <w:rPr>
                <w:rFonts w:cs="Arial"/>
                <w:b/>
                <w:szCs w:val="22"/>
              </w:rPr>
              <w:t>1.8</w:t>
            </w:r>
          </w:p>
          <w:p w14:paraId="4CCFC513" w14:textId="77777777" w:rsidR="00E2442D" w:rsidRPr="00FB322C" w:rsidRDefault="00E2442D" w:rsidP="0083239F">
            <w:pPr>
              <w:rPr>
                <w:rFonts w:cs="Arial"/>
                <w:b/>
                <w:szCs w:val="22"/>
              </w:rPr>
            </w:pPr>
          </w:p>
        </w:tc>
        <w:tc>
          <w:tcPr>
            <w:tcW w:w="2472" w:type="dxa"/>
          </w:tcPr>
          <w:p w14:paraId="59C853ED"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754885C2"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w:t>
            </w:r>
            <w:proofErr w:type="spellStart"/>
            <w:r w:rsidRPr="00742FB8">
              <w:rPr>
                <w:rFonts w:cs="Arial"/>
              </w:rPr>
              <w:t>podčlánku</w:t>
            </w:r>
            <w:proofErr w:type="spellEnd"/>
            <w:r w:rsidRPr="00742FB8">
              <w:rPr>
                <w:rFonts w:cs="Arial"/>
              </w:rPr>
              <w:t xml:space="preserve"> vložte: </w:t>
            </w:r>
          </w:p>
          <w:p w14:paraId="7A405B6F" w14:textId="77777777" w:rsidR="00E2442D" w:rsidRPr="00742FB8" w:rsidRDefault="00E2442D" w:rsidP="0083239F">
            <w:pPr>
              <w:jc w:val="both"/>
              <w:rPr>
                <w:rFonts w:cs="Arial"/>
              </w:rPr>
            </w:pPr>
          </w:p>
          <w:p w14:paraId="1200AA30" w14:textId="77777777" w:rsidR="00E2442D" w:rsidRPr="00DD57BC" w:rsidRDefault="00F1561F" w:rsidP="0083239F">
            <w:pPr>
              <w:jc w:val="both"/>
              <w:rPr>
                <w:rFonts w:cs="Arial"/>
              </w:rPr>
            </w:pPr>
            <w:r w:rsidRPr="00742FB8">
              <w:rPr>
                <w:rFonts w:cs="Arial"/>
              </w:rPr>
              <w:t>„</w:t>
            </w:r>
            <w:r w:rsidR="00E2442D" w:rsidRPr="00742FB8">
              <w:rPr>
                <w:rFonts w:cs="Arial"/>
              </w:rPr>
              <w:t xml:space="preserve">Kompletná Zmluva vrátane jej prípadných dodatkov, ďalej Dokumentácia Zhotoviteľa a s ňou súvisiace dokumenty, týkajúce sa vyhotovenia predmetu Diela vrátane </w:t>
            </w:r>
            <w:r w:rsidR="00C95EEA" w:rsidRPr="00742FB8">
              <w:rPr>
                <w:rFonts w:cs="Arial"/>
              </w:rPr>
              <w:t xml:space="preserve">odsúhlasených </w:t>
            </w:r>
            <w:r w:rsidR="00E2442D" w:rsidRPr="00742FB8">
              <w:rPr>
                <w:rFonts w:cs="Arial"/>
              </w:rPr>
              <w:t>Zmien</w:t>
            </w:r>
            <w:r w:rsidR="00C95EEA" w:rsidRPr="00742FB8">
              <w:rPr>
                <w:rFonts w:cs="Arial"/>
              </w:rPr>
              <w:t xml:space="preserve"> a ich proje</w:t>
            </w:r>
            <w:r w:rsidR="008427D8" w:rsidRPr="00742FB8">
              <w:rPr>
                <w:rFonts w:cs="Arial"/>
              </w:rPr>
              <w:t>ktovej dokumentácie</w:t>
            </w:r>
            <w:r w:rsidR="00E2442D" w:rsidRPr="005B0752">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5B0752">
              <w:rPr>
                <w:rFonts w:cs="Arial"/>
              </w:rPr>
              <w:t xml:space="preserve">dený Zhotoviteľom, do ktorého </w:t>
            </w:r>
            <w:r w:rsidR="00E2442D" w:rsidRPr="005B0752">
              <w:rPr>
                <w:rFonts w:cs="Arial"/>
              </w:rPr>
              <w:t>môžu robiť zápisy osoby oprávnené v zmysle zákona č. 50/1976 Zb. o územnom plánovaní a stavebnom poriadku v znení neskorších predpisov (ďalej len „</w:t>
            </w:r>
            <w:r w:rsidR="00E2442D" w:rsidRPr="001A7ED4">
              <w:rPr>
                <w:rFonts w:cs="Arial"/>
                <w:b/>
              </w:rPr>
              <w:t>Stavebný zákon</w:t>
            </w:r>
            <w:r w:rsidR="00E2442D" w:rsidRPr="005B0752">
              <w:rPr>
                <w:rFonts w:cs="Arial"/>
              </w:rPr>
              <w:t>“).</w:t>
            </w:r>
            <w:r w:rsidRPr="005B0752">
              <w:rPr>
                <w:rFonts w:cs="Arial"/>
              </w:rPr>
              <w:t>”</w:t>
            </w:r>
          </w:p>
          <w:p w14:paraId="3E8DA677" w14:textId="77777777" w:rsidR="00E2442D" w:rsidRPr="001A0DDF" w:rsidRDefault="00E2442D" w:rsidP="0083239F">
            <w:pPr>
              <w:jc w:val="both"/>
              <w:rPr>
                <w:rFonts w:cs="Arial"/>
              </w:rPr>
            </w:pPr>
          </w:p>
          <w:p w14:paraId="5B37F174" w14:textId="77777777" w:rsidR="00E2442D" w:rsidRDefault="00E2442D" w:rsidP="0083239F">
            <w:pPr>
              <w:jc w:val="both"/>
              <w:rPr>
                <w:rFonts w:cs="Arial"/>
              </w:rPr>
            </w:pPr>
            <w:r w:rsidRPr="006C2974">
              <w:rPr>
                <w:rFonts w:cs="Arial"/>
              </w:rPr>
              <w:lastRenderedPageBreak/>
              <w:t xml:space="preserve">Do prvej vety </w:t>
            </w:r>
            <w:r w:rsidR="00B3086D" w:rsidRPr="006C2974">
              <w:rPr>
                <w:rFonts w:cs="Arial"/>
              </w:rPr>
              <w:t>druhého</w:t>
            </w:r>
            <w:r w:rsidRPr="006C2974">
              <w:rPr>
                <w:rFonts w:cs="Arial"/>
              </w:rPr>
              <w:t xml:space="preserve"> odseku za výrazom “…jednu kópiu Zmluvy…” vložte:</w:t>
            </w:r>
          </w:p>
          <w:p w14:paraId="0C36E143" w14:textId="77777777" w:rsidR="0019759A" w:rsidRPr="006C2974" w:rsidRDefault="0019759A" w:rsidP="0083239F">
            <w:pPr>
              <w:jc w:val="both"/>
              <w:rPr>
                <w:rFonts w:cs="Arial"/>
              </w:rPr>
            </w:pPr>
          </w:p>
          <w:p w14:paraId="306C6CF5"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4A9CAD86" w14:textId="77777777" w:rsidR="00A34FAC" w:rsidRPr="006C2974" w:rsidRDefault="00A34FAC" w:rsidP="0083239F">
            <w:pPr>
              <w:jc w:val="both"/>
              <w:rPr>
                <w:rFonts w:cs="Arial"/>
                <w:bCs/>
                <w:szCs w:val="22"/>
              </w:rPr>
            </w:pPr>
          </w:p>
        </w:tc>
      </w:tr>
      <w:tr w:rsidR="00951265" w:rsidRPr="006C2974" w14:paraId="412CA515" w14:textId="77777777" w:rsidTr="00F670F8">
        <w:trPr>
          <w:gridAfter w:val="1"/>
          <w:wAfter w:w="687" w:type="dxa"/>
        </w:trPr>
        <w:tc>
          <w:tcPr>
            <w:tcW w:w="1384" w:type="dxa"/>
            <w:gridSpan w:val="2"/>
          </w:tcPr>
          <w:p w14:paraId="2C5BF42C" w14:textId="77777777" w:rsidR="00A34FAC" w:rsidRPr="00790C85" w:rsidRDefault="00A34FAC" w:rsidP="0083239F">
            <w:pPr>
              <w:rPr>
                <w:rFonts w:cs="Arial"/>
                <w:b/>
                <w:szCs w:val="22"/>
              </w:rPr>
            </w:pPr>
            <w:r w:rsidRPr="00700ECB">
              <w:rPr>
                <w:rFonts w:cs="Arial"/>
                <w:b/>
                <w:szCs w:val="22"/>
              </w:rPr>
              <w:lastRenderedPageBreak/>
              <w:t>Podčlánok</w:t>
            </w:r>
          </w:p>
          <w:p w14:paraId="5EB30723"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1525AAAD"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11163F8" w14:textId="77777777" w:rsidR="00FF0E2A" w:rsidRDefault="00FF0E2A" w:rsidP="0083239F">
            <w:pPr>
              <w:jc w:val="both"/>
              <w:rPr>
                <w:rFonts w:cs="Arial"/>
              </w:rPr>
            </w:pPr>
            <w:r w:rsidRPr="00FB322C">
              <w:rPr>
                <w:rFonts w:cs="Arial"/>
              </w:rPr>
              <w:t>V druhom odseku, písm. b) za slová „demolácie Diela,“ vložte nasledovný text:</w:t>
            </w:r>
          </w:p>
          <w:p w14:paraId="733518FA" w14:textId="77777777" w:rsidR="0019759A" w:rsidRPr="00A86531" w:rsidRDefault="0019759A" w:rsidP="0083239F">
            <w:pPr>
              <w:jc w:val="both"/>
              <w:rPr>
                <w:rFonts w:cs="Arial"/>
              </w:rPr>
            </w:pPr>
          </w:p>
          <w:p w14:paraId="570C20A3"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074CE3C3" w14:textId="77777777" w:rsidR="001E4117" w:rsidRPr="00742FB8" w:rsidRDefault="001E4117" w:rsidP="0083239F">
            <w:pPr>
              <w:jc w:val="both"/>
              <w:rPr>
                <w:rFonts w:cs="Arial"/>
              </w:rPr>
            </w:pPr>
          </w:p>
          <w:p w14:paraId="2BCA5B73" w14:textId="77777777" w:rsidR="00A34FAC" w:rsidRPr="00742FB8" w:rsidRDefault="00A34FAC" w:rsidP="0083239F">
            <w:pPr>
              <w:jc w:val="both"/>
              <w:rPr>
                <w:rFonts w:cs="Arial"/>
              </w:rPr>
            </w:pPr>
            <w:r w:rsidRPr="00742FB8">
              <w:rPr>
                <w:rFonts w:cs="Arial"/>
              </w:rPr>
              <w:t xml:space="preserve">Na konci </w:t>
            </w:r>
            <w:proofErr w:type="spellStart"/>
            <w:r w:rsidRPr="00742FB8">
              <w:rPr>
                <w:rFonts w:cs="Arial"/>
              </w:rPr>
              <w:t>podčlánku</w:t>
            </w:r>
            <w:proofErr w:type="spellEnd"/>
            <w:r w:rsidRPr="00742FB8">
              <w:rPr>
                <w:rFonts w:cs="Arial"/>
              </w:rPr>
              <w:t xml:space="preserve"> vložte:</w:t>
            </w:r>
          </w:p>
          <w:p w14:paraId="0D2319AE" w14:textId="77777777" w:rsidR="00A34FAC" w:rsidRPr="00742FB8" w:rsidRDefault="00A34FAC" w:rsidP="0083239F">
            <w:pPr>
              <w:jc w:val="both"/>
              <w:rPr>
                <w:rFonts w:cs="Arial"/>
              </w:rPr>
            </w:pPr>
          </w:p>
          <w:p w14:paraId="169CE5F4" w14:textId="77777777" w:rsidR="00A34FAC" w:rsidRDefault="00A34FAC" w:rsidP="0083239F">
            <w:pPr>
              <w:jc w:val="both"/>
              <w:rPr>
                <w:rFonts w:cs="Arial"/>
              </w:rPr>
            </w:pPr>
            <w:r w:rsidRPr="005B0752">
              <w:rPr>
                <w:rFonts w:cs="Arial"/>
              </w:rPr>
              <w:t xml:space="preserve">„Zhotoviteľ je povinný zabezpečiť a vysporiadať všetky práva pre používanie počítačových programov potrebných pre prevádzkovanie Diela Objednávateľom v súlade s </w:t>
            </w:r>
            <w:proofErr w:type="spellStart"/>
            <w:r w:rsidRPr="005B0752">
              <w:rPr>
                <w:rFonts w:cs="Arial"/>
              </w:rPr>
              <w:t>podčlánkom</w:t>
            </w:r>
            <w:proofErr w:type="spellEnd"/>
            <w:r w:rsidRPr="005B0752">
              <w:rPr>
                <w:rFonts w:cs="Arial"/>
              </w:rPr>
              <w:t xml:space="preserve">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1C2E8EE5" w14:textId="77777777" w:rsidR="0019759A" w:rsidRPr="006C2974" w:rsidRDefault="0019759A" w:rsidP="0083239F">
            <w:pPr>
              <w:jc w:val="both"/>
              <w:rPr>
                <w:rFonts w:cs="Arial"/>
                <w:bCs/>
                <w:szCs w:val="22"/>
              </w:rPr>
            </w:pPr>
          </w:p>
        </w:tc>
      </w:tr>
      <w:tr w:rsidR="00951265" w:rsidRPr="006C2974" w14:paraId="2422A310" w14:textId="77777777" w:rsidTr="00F670F8">
        <w:trPr>
          <w:gridAfter w:val="1"/>
          <w:wAfter w:w="687" w:type="dxa"/>
        </w:trPr>
        <w:tc>
          <w:tcPr>
            <w:tcW w:w="1384" w:type="dxa"/>
            <w:gridSpan w:val="2"/>
          </w:tcPr>
          <w:p w14:paraId="68C5F1D1" w14:textId="77777777" w:rsidR="00A34FAC" w:rsidRPr="00790C85" w:rsidRDefault="00A34FAC" w:rsidP="0083239F">
            <w:pPr>
              <w:jc w:val="both"/>
              <w:rPr>
                <w:rFonts w:cs="Arial"/>
                <w:b/>
                <w:szCs w:val="22"/>
              </w:rPr>
            </w:pPr>
            <w:r w:rsidRPr="00700ECB">
              <w:rPr>
                <w:rFonts w:cs="Arial"/>
                <w:b/>
                <w:szCs w:val="22"/>
              </w:rPr>
              <w:t>Podčlánok</w:t>
            </w:r>
          </w:p>
          <w:p w14:paraId="0CDABAF1"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3E426520"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142E5199"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4FFD0D4F" w14:textId="77777777" w:rsidR="00A34FAC" w:rsidRPr="00F07B96" w:rsidRDefault="00A34FAC" w:rsidP="0083239F">
            <w:pPr>
              <w:jc w:val="both"/>
              <w:rPr>
                <w:rFonts w:cs="Arial"/>
              </w:rPr>
            </w:pPr>
          </w:p>
          <w:p w14:paraId="39F4686A"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05686BE" w14:textId="77777777" w:rsidR="00A34FAC" w:rsidRPr="00742FB8" w:rsidRDefault="00A34FAC" w:rsidP="0083239F">
            <w:pPr>
              <w:tabs>
                <w:tab w:val="left" w:pos="1744"/>
                <w:tab w:val="left" w:pos="2170"/>
              </w:tabs>
              <w:jc w:val="both"/>
              <w:rPr>
                <w:rFonts w:cs="Arial"/>
              </w:rPr>
            </w:pPr>
          </w:p>
          <w:p w14:paraId="427C17DE" w14:textId="77777777" w:rsidR="00A34FAC" w:rsidRPr="005B0752" w:rsidRDefault="00A34FAC" w:rsidP="0083239F">
            <w:pPr>
              <w:jc w:val="both"/>
              <w:rPr>
                <w:rFonts w:cs="Arial"/>
              </w:rPr>
            </w:pPr>
            <w:r w:rsidRPr="005B0752">
              <w:rPr>
                <w:rFonts w:cs="Arial"/>
              </w:rPr>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výlučne vyhradzuje Objednávateľ. </w:t>
            </w:r>
          </w:p>
          <w:p w14:paraId="2DAC6868" w14:textId="77777777" w:rsidR="00A34FAC" w:rsidRPr="005B0752" w:rsidRDefault="00A34FAC" w:rsidP="0083239F">
            <w:pPr>
              <w:tabs>
                <w:tab w:val="left" w:pos="1744"/>
                <w:tab w:val="left" w:pos="2170"/>
              </w:tabs>
              <w:jc w:val="both"/>
              <w:rPr>
                <w:rFonts w:cs="Arial"/>
              </w:rPr>
            </w:pPr>
          </w:p>
          <w:p w14:paraId="4A2E1F91"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667DE9F2" w14:textId="77777777" w:rsidR="00A34FAC" w:rsidRPr="006C2974" w:rsidRDefault="00A34FAC" w:rsidP="0083239F">
            <w:pPr>
              <w:jc w:val="both"/>
              <w:rPr>
                <w:rFonts w:cs="Arial"/>
              </w:rPr>
            </w:pPr>
          </w:p>
          <w:p w14:paraId="0784D4D1"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w:t>
            </w:r>
            <w:r w:rsidRPr="006C2974">
              <w:rPr>
                <w:rFonts w:cs="Arial"/>
              </w:rPr>
              <w:lastRenderedPageBreak/>
              <w:t>Zhotoviteľa. Lehota splatnosti tejto faktúry je 30 dní odo dňa jej doporučeného doručenia do sídla Zhotoviteľa.“</w:t>
            </w:r>
          </w:p>
          <w:p w14:paraId="0DE4F89F" w14:textId="77777777" w:rsidR="00A34FAC" w:rsidRPr="006C2974" w:rsidRDefault="00A34FAC" w:rsidP="0083239F">
            <w:pPr>
              <w:jc w:val="both"/>
              <w:rPr>
                <w:rFonts w:cs="Arial"/>
              </w:rPr>
            </w:pPr>
          </w:p>
        </w:tc>
      </w:tr>
      <w:tr w:rsidR="00951265" w:rsidRPr="006C2974" w14:paraId="0DAB5090" w14:textId="77777777" w:rsidTr="00F670F8">
        <w:trPr>
          <w:gridAfter w:val="1"/>
          <w:wAfter w:w="687" w:type="dxa"/>
        </w:trPr>
        <w:tc>
          <w:tcPr>
            <w:tcW w:w="1384" w:type="dxa"/>
            <w:gridSpan w:val="2"/>
          </w:tcPr>
          <w:p w14:paraId="5FD6523C" w14:textId="77777777" w:rsidR="00A34FAC" w:rsidRPr="00790C85" w:rsidRDefault="00A34FAC" w:rsidP="0083239F">
            <w:pPr>
              <w:rPr>
                <w:rFonts w:cs="Arial"/>
                <w:b/>
                <w:szCs w:val="22"/>
              </w:rPr>
            </w:pPr>
            <w:r w:rsidRPr="00700ECB">
              <w:rPr>
                <w:rFonts w:cs="Arial"/>
                <w:b/>
                <w:szCs w:val="22"/>
              </w:rPr>
              <w:lastRenderedPageBreak/>
              <w:t xml:space="preserve">Podčlánok </w:t>
            </w:r>
          </w:p>
          <w:p w14:paraId="3C1DB531" w14:textId="77777777" w:rsidR="00A34FAC" w:rsidRPr="00FE4170" w:rsidRDefault="00A34FAC" w:rsidP="0083239F">
            <w:pPr>
              <w:rPr>
                <w:rFonts w:cs="Arial"/>
                <w:b/>
                <w:szCs w:val="22"/>
              </w:rPr>
            </w:pPr>
            <w:r w:rsidRPr="00FE4170">
              <w:rPr>
                <w:rFonts w:cs="Arial"/>
                <w:b/>
                <w:szCs w:val="22"/>
              </w:rPr>
              <w:t>1.13</w:t>
            </w:r>
          </w:p>
        </w:tc>
        <w:tc>
          <w:tcPr>
            <w:tcW w:w="2472" w:type="dxa"/>
          </w:tcPr>
          <w:p w14:paraId="5ABCFA22"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1ED4C252"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632F80B4" w14:textId="77777777" w:rsidR="0000096B" w:rsidRPr="00742FB8" w:rsidRDefault="0000096B" w:rsidP="0083239F">
            <w:pPr>
              <w:jc w:val="both"/>
              <w:rPr>
                <w:rFonts w:cs="Arial"/>
              </w:rPr>
            </w:pPr>
          </w:p>
          <w:p w14:paraId="30696D15" w14:textId="77777777" w:rsidR="00A34FAC" w:rsidRDefault="00A34FAC" w:rsidP="0083239F">
            <w:pPr>
              <w:jc w:val="both"/>
              <w:rPr>
                <w:rFonts w:cs="Arial"/>
              </w:rPr>
            </w:pPr>
            <w:r w:rsidRPr="00742FB8">
              <w:rPr>
                <w:rFonts w:cs="Arial"/>
              </w:rPr>
              <w:t xml:space="preserve">Na konci odseku (b) vložte: </w:t>
            </w:r>
          </w:p>
          <w:p w14:paraId="578A837D" w14:textId="77777777" w:rsidR="0019759A" w:rsidRPr="00742FB8" w:rsidRDefault="0019759A" w:rsidP="0083239F">
            <w:pPr>
              <w:jc w:val="both"/>
              <w:rPr>
                <w:rFonts w:cs="Arial"/>
              </w:rPr>
            </w:pPr>
          </w:p>
          <w:p w14:paraId="77E32979"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Pr="006C2974">
              <w:rPr>
                <w:rFonts w:cs="Arial"/>
                <w:noProof/>
              </w:rPr>
              <w:t>vrátane všetkých nákladov a poplatkov s tým súvisiacich</w:t>
            </w:r>
            <w:r w:rsidRPr="006C2974">
              <w:rPr>
                <w:rFonts w:cs="Arial"/>
              </w:rPr>
              <w:t>.</w:t>
            </w:r>
          </w:p>
          <w:p w14:paraId="60BB09B5" w14:textId="77777777" w:rsidR="00A34FAC" w:rsidRPr="006C2974" w:rsidRDefault="00A34FAC" w:rsidP="0083239F">
            <w:pPr>
              <w:jc w:val="both"/>
              <w:rPr>
                <w:rFonts w:cs="Arial"/>
              </w:rPr>
            </w:pPr>
          </w:p>
          <w:p w14:paraId="02703D40"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26EA6138" w14:textId="77777777" w:rsidR="0019759A" w:rsidRDefault="0019759A" w:rsidP="0083239F">
            <w:pPr>
              <w:jc w:val="both"/>
              <w:rPr>
                <w:rFonts w:cs="Arial"/>
              </w:rPr>
            </w:pPr>
          </w:p>
          <w:p w14:paraId="08A07831" w14:textId="77777777" w:rsidR="00A34FAC" w:rsidRPr="006C2974" w:rsidRDefault="00A34FAC" w:rsidP="0083239F">
            <w:pPr>
              <w:jc w:val="both"/>
              <w:rPr>
                <w:rFonts w:cs="Arial"/>
              </w:rPr>
            </w:pPr>
            <w:r w:rsidRPr="006C2974">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0F2FA7ED" w14:textId="77777777" w:rsidR="00A34FAC" w:rsidRPr="006C2974" w:rsidRDefault="00A34FAC" w:rsidP="0083239F">
            <w:pPr>
              <w:jc w:val="both"/>
              <w:rPr>
                <w:rFonts w:cs="Arial"/>
              </w:rPr>
            </w:pPr>
          </w:p>
          <w:p w14:paraId="3249E473"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57CDCFD7" w14:textId="77777777" w:rsidR="0019759A" w:rsidRPr="006C2974" w:rsidRDefault="0019759A" w:rsidP="0083239F">
            <w:pPr>
              <w:jc w:val="both"/>
              <w:rPr>
                <w:rFonts w:cs="Arial"/>
              </w:rPr>
            </w:pPr>
          </w:p>
        </w:tc>
      </w:tr>
      <w:tr w:rsidR="00951265" w:rsidRPr="006C2974" w14:paraId="7CCE6DD5" w14:textId="77777777" w:rsidTr="00F670F8">
        <w:trPr>
          <w:gridAfter w:val="1"/>
          <w:wAfter w:w="687" w:type="dxa"/>
          <w:trHeight w:val="408"/>
        </w:trPr>
        <w:tc>
          <w:tcPr>
            <w:tcW w:w="1384" w:type="dxa"/>
            <w:gridSpan w:val="2"/>
          </w:tcPr>
          <w:p w14:paraId="003E558B" w14:textId="77777777" w:rsidR="00A34FAC" w:rsidRPr="00790C85" w:rsidRDefault="00A34FAC" w:rsidP="0083239F">
            <w:pPr>
              <w:rPr>
                <w:rFonts w:cs="Arial"/>
                <w:b/>
                <w:szCs w:val="22"/>
              </w:rPr>
            </w:pPr>
            <w:r w:rsidRPr="00863DFA">
              <w:rPr>
                <w:rFonts w:cs="Arial"/>
                <w:b/>
                <w:szCs w:val="22"/>
              </w:rPr>
              <w:t>Podčlánok</w:t>
            </w:r>
          </w:p>
          <w:p w14:paraId="726475EF" w14:textId="77777777" w:rsidR="00A34FAC" w:rsidRPr="00FE4170" w:rsidRDefault="00A34FAC" w:rsidP="0083239F">
            <w:pPr>
              <w:rPr>
                <w:rFonts w:cs="Arial"/>
                <w:b/>
                <w:szCs w:val="22"/>
              </w:rPr>
            </w:pPr>
            <w:r w:rsidRPr="00FE4170">
              <w:rPr>
                <w:rFonts w:cs="Arial"/>
                <w:b/>
                <w:szCs w:val="22"/>
              </w:rPr>
              <w:t>1.14</w:t>
            </w:r>
          </w:p>
        </w:tc>
        <w:tc>
          <w:tcPr>
            <w:tcW w:w="2472" w:type="dxa"/>
          </w:tcPr>
          <w:p w14:paraId="130D33C3"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7C876AEC"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721DCA94" w14:textId="77777777" w:rsidR="00A34FAC" w:rsidRPr="00F07B96" w:rsidRDefault="00A34FAC" w:rsidP="0083239F">
            <w:pPr>
              <w:pStyle w:val="Odsekzoznamu"/>
              <w:spacing w:after="0" w:line="240" w:lineRule="auto"/>
              <w:jc w:val="both"/>
              <w:rPr>
                <w:rFonts w:ascii="Arial" w:hAnsi="Arial" w:cs="Arial"/>
              </w:rPr>
            </w:pPr>
          </w:p>
          <w:p w14:paraId="7BF190DD"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D4F6D49" w14:textId="77777777" w:rsidR="00A34FAC" w:rsidRPr="00742FB8" w:rsidRDefault="00A34FAC" w:rsidP="0083239F">
            <w:pPr>
              <w:jc w:val="both"/>
              <w:rPr>
                <w:rFonts w:cs="Arial"/>
                <w:szCs w:val="22"/>
              </w:rPr>
            </w:pPr>
          </w:p>
          <w:p w14:paraId="6B208539" w14:textId="77777777" w:rsidR="00A34FAC" w:rsidRPr="005B0752" w:rsidRDefault="00A34FAC" w:rsidP="0083239F">
            <w:pPr>
              <w:jc w:val="both"/>
              <w:rPr>
                <w:rFonts w:cs="Arial"/>
                <w:szCs w:val="22"/>
              </w:rPr>
            </w:pPr>
            <w:r w:rsidRPr="005B0752">
              <w:rPr>
                <w:rFonts w:cs="Arial"/>
                <w:szCs w:val="22"/>
              </w:rPr>
              <w:t xml:space="preserve">Na konci </w:t>
            </w:r>
            <w:proofErr w:type="spellStart"/>
            <w:r w:rsidRPr="005B0752">
              <w:rPr>
                <w:rFonts w:cs="Arial"/>
                <w:szCs w:val="22"/>
              </w:rPr>
              <w:t>podčlánku</w:t>
            </w:r>
            <w:proofErr w:type="spellEnd"/>
            <w:r w:rsidRPr="005B0752">
              <w:rPr>
                <w:rFonts w:cs="Arial"/>
                <w:szCs w:val="22"/>
              </w:rPr>
              <w:t xml:space="preserve"> doplňte nasledovný text:</w:t>
            </w:r>
          </w:p>
          <w:p w14:paraId="59A3D7B6" w14:textId="77777777" w:rsidR="00A34FAC" w:rsidRPr="005B0752" w:rsidRDefault="00A34FAC" w:rsidP="0083239F">
            <w:pPr>
              <w:jc w:val="both"/>
              <w:rPr>
                <w:rFonts w:cs="Arial"/>
                <w:szCs w:val="22"/>
              </w:rPr>
            </w:pPr>
          </w:p>
          <w:p w14:paraId="7D9752A1" w14:textId="77777777" w:rsidR="00A34FAC" w:rsidRDefault="0051751B" w:rsidP="0083239F">
            <w:pPr>
              <w:jc w:val="both"/>
              <w:rPr>
                <w:rFonts w:cs="Arial"/>
                <w:szCs w:val="22"/>
              </w:rPr>
            </w:pPr>
            <w:r w:rsidRPr="005B0752">
              <w:rPr>
                <w:rFonts w:cs="Arial"/>
                <w:szCs w:val="22"/>
              </w:rPr>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w:t>
            </w:r>
            <w:proofErr w:type="spellStart"/>
            <w:r w:rsidR="00A34FAC" w:rsidRPr="001A0DDF">
              <w:rPr>
                <w:rFonts w:cs="Arial"/>
                <w:szCs w:val="22"/>
              </w:rPr>
              <w:t>podčlánku</w:t>
            </w:r>
            <w:proofErr w:type="spellEnd"/>
            <w:r w:rsidR="00A34FAC" w:rsidRPr="001A0DDF">
              <w:rPr>
                <w:rFonts w:cs="Arial"/>
                <w:szCs w:val="22"/>
              </w:rPr>
              <w:t xml:space="preserve"> </w:t>
            </w:r>
            <w:r w:rsidR="00A34FAC" w:rsidRPr="00C96E7C">
              <w:rPr>
                <w:rFonts w:cs="Arial"/>
              </w:rPr>
              <w:t xml:space="preserve">vzniká Objednávateľovi nárok </w:t>
            </w:r>
            <w:r w:rsidR="00A34FAC" w:rsidRPr="00C96E7C">
              <w:rPr>
                <w:rFonts w:cs="Arial"/>
              </w:rPr>
              <w:lastRenderedPageBreak/>
              <w:t>na zaplatenie zmluvnej pokuty vo výške 10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desaťtisíc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w:t>
            </w:r>
            <w:proofErr w:type="spellStart"/>
            <w:r w:rsidR="00A34FAC" w:rsidRPr="006C2974">
              <w:rPr>
                <w:rFonts w:cs="Arial"/>
              </w:rPr>
              <w:t>podčlánkom</w:t>
            </w:r>
            <w:proofErr w:type="spellEnd"/>
            <w:r w:rsidR="00A34FAC" w:rsidRPr="006C2974">
              <w:rPr>
                <w:rFonts w:cs="Arial"/>
              </w:rPr>
              <w:t xml:space="preserve">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3149F1CF" w14:textId="77777777" w:rsidR="00F423CC" w:rsidRPr="006C2974" w:rsidRDefault="00F423CC" w:rsidP="0083239F">
            <w:pPr>
              <w:jc w:val="both"/>
              <w:rPr>
                <w:rFonts w:cs="Arial"/>
                <w:szCs w:val="22"/>
              </w:rPr>
            </w:pPr>
          </w:p>
        </w:tc>
      </w:tr>
      <w:tr w:rsidR="00951265" w:rsidRPr="006C2974" w14:paraId="07B78AD2" w14:textId="77777777" w:rsidTr="00F670F8">
        <w:trPr>
          <w:gridAfter w:val="1"/>
          <w:wAfter w:w="687" w:type="dxa"/>
          <w:trHeight w:val="408"/>
        </w:trPr>
        <w:tc>
          <w:tcPr>
            <w:tcW w:w="1384" w:type="dxa"/>
            <w:gridSpan w:val="2"/>
          </w:tcPr>
          <w:p w14:paraId="16588A34" w14:textId="77777777" w:rsidR="00A34FAC" w:rsidRPr="00790C85" w:rsidRDefault="00A34FAC" w:rsidP="0083239F">
            <w:pPr>
              <w:rPr>
                <w:rFonts w:cs="Arial"/>
                <w:b/>
                <w:szCs w:val="22"/>
              </w:rPr>
            </w:pPr>
            <w:r w:rsidRPr="00863DFA">
              <w:rPr>
                <w:rFonts w:cs="Arial"/>
                <w:b/>
                <w:szCs w:val="22"/>
              </w:rPr>
              <w:lastRenderedPageBreak/>
              <w:t>Podčlánok</w:t>
            </w:r>
          </w:p>
          <w:p w14:paraId="5DBAB040" w14:textId="77777777" w:rsidR="00A34FAC" w:rsidRPr="00FE4170" w:rsidRDefault="00A34FAC" w:rsidP="0083239F">
            <w:pPr>
              <w:rPr>
                <w:rFonts w:cs="Arial"/>
                <w:b/>
                <w:szCs w:val="22"/>
              </w:rPr>
            </w:pPr>
            <w:r w:rsidRPr="00FE4170">
              <w:rPr>
                <w:rFonts w:cs="Arial"/>
                <w:b/>
                <w:szCs w:val="22"/>
              </w:rPr>
              <w:t>1.15</w:t>
            </w:r>
          </w:p>
        </w:tc>
        <w:tc>
          <w:tcPr>
            <w:tcW w:w="2472" w:type="dxa"/>
          </w:tcPr>
          <w:p w14:paraId="5E086C67" w14:textId="77777777" w:rsidR="00A34FAC" w:rsidRPr="00FB322C" w:rsidRDefault="00A34FAC" w:rsidP="0083239F">
            <w:pPr>
              <w:rPr>
                <w:rFonts w:cs="Arial"/>
                <w:b/>
                <w:szCs w:val="22"/>
              </w:rPr>
            </w:pPr>
            <w:r w:rsidRPr="00FB322C">
              <w:rPr>
                <w:rFonts w:cs="Arial"/>
                <w:b/>
                <w:szCs w:val="22"/>
              </w:rPr>
              <w:t>Obchodné tajomstvo</w:t>
            </w:r>
          </w:p>
          <w:p w14:paraId="04338D81" w14:textId="77777777" w:rsidR="00A34FAC" w:rsidRPr="00FB322C" w:rsidRDefault="00A34FAC" w:rsidP="0083239F">
            <w:pPr>
              <w:rPr>
                <w:rFonts w:cs="Arial"/>
                <w:b/>
                <w:szCs w:val="22"/>
              </w:rPr>
            </w:pPr>
          </w:p>
        </w:tc>
        <w:tc>
          <w:tcPr>
            <w:tcW w:w="5750" w:type="dxa"/>
            <w:gridSpan w:val="2"/>
          </w:tcPr>
          <w:p w14:paraId="48C8386C"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Vložte nový podčlánok 1.15</w:t>
            </w:r>
            <w:r w:rsidR="00B50086" w:rsidRPr="00A86531">
              <w:rPr>
                <w:rFonts w:cs="Arial"/>
                <w:szCs w:val="22"/>
                <w:lang w:val="sk-SK"/>
              </w:rPr>
              <w:t>:</w:t>
            </w:r>
          </w:p>
          <w:p w14:paraId="442967AB" w14:textId="77777777" w:rsidR="00A34FAC" w:rsidRPr="00742FB8" w:rsidRDefault="00A34FAC" w:rsidP="0083239F">
            <w:pPr>
              <w:pStyle w:val="Zarkazkladnhotextu"/>
              <w:ind w:left="0"/>
              <w:jc w:val="both"/>
              <w:rPr>
                <w:rFonts w:cs="Arial"/>
                <w:szCs w:val="22"/>
                <w:lang w:val="sk-SK"/>
              </w:rPr>
            </w:pPr>
          </w:p>
          <w:p w14:paraId="037ADC33"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1B5E322C" w14:textId="77777777" w:rsidR="00A34FAC" w:rsidRPr="005B0752" w:rsidRDefault="00A34FAC" w:rsidP="0083239F">
            <w:pPr>
              <w:jc w:val="both"/>
              <w:rPr>
                <w:rFonts w:cs="Arial"/>
                <w:bCs/>
                <w:szCs w:val="22"/>
              </w:rPr>
            </w:pPr>
          </w:p>
        </w:tc>
      </w:tr>
      <w:tr w:rsidR="00951265" w:rsidRPr="006C2974" w14:paraId="23AAF058" w14:textId="77777777" w:rsidTr="00F670F8">
        <w:trPr>
          <w:gridAfter w:val="1"/>
          <w:wAfter w:w="687" w:type="dxa"/>
          <w:trHeight w:val="408"/>
        </w:trPr>
        <w:tc>
          <w:tcPr>
            <w:tcW w:w="1384" w:type="dxa"/>
            <w:gridSpan w:val="2"/>
          </w:tcPr>
          <w:p w14:paraId="27553CAF" w14:textId="77777777" w:rsidR="00A34FAC" w:rsidRPr="00790C85" w:rsidRDefault="00A34FAC" w:rsidP="0083239F">
            <w:pPr>
              <w:rPr>
                <w:rFonts w:cs="Arial"/>
                <w:b/>
                <w:szCs w:val="22"/>
              </w:rPr>
            </w:pPr>
            <w:r w:rsidRPr="00863DFA">
              <w:rPr>
                <w:rFonts w:cs="Arial"/>
                <w:b/>
                <w:szCs w:val="22"/>
              </w:rPr>
              <w:t>Podčlánok</w:t>
            </w:r>
          </w:p>
          <w:p w14:paraId="0C05C75D" w14:textId="77777777" w:rsidR="00A34FAC" w:rsidRPr="00FE4170" w:rsidRDefault="00A34FAC" w:rsidP="0083239F">
            <w:pPr>
              <w:rPr>
                <w:rFonts w:cs="Arial"/>
                <w:b/>
                <w:szCs w:val="22"/>
              </w:rPr>
            </w:pPr>
            <w:r w:rsidRPr="00FE4170">
              <w:rPr>
                <w:rFonts w:cs="Arial"/>
                <w:b/>
                <w:szCs w:val="22"/>
              </w:rPr>
              <w:t>1.16</w:t>
            </w:r>
          </w:p>
        </w:tc>
        <w:tc>
          <w:tcPr>
            <w:tcW w:w="2472" w:type="dxa"/>
          </w:tcPr>
          <w:p w14:paraId="54BE00B1"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182D7233"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Vložte nový podčlánok 1.16:</w:t>
            </w:r>
          </w:p>
          <w:p w14:paraId="2282D796" w14:textId="77777777" w:rsidR="00A34FAC" w:rsidRPr="00F07B96" w:rsidRDefault="00A34FAC" w:rsidP="0083239F">
            <w:pPr>
              <w:pStyle w:val="Zarkazkladnhotextu"/>
              <w:ind w:left="0"/>
              <w:jc w:val="both"/>
              <w:rPr>
                <w:rFonts w:cs="Arial"/>
                <w:szCs w:val="22"/>
                <w:lang w:val="sk-SK"/>
              </w:rPr>
            </w:pPr>
          </w:p>
          <w:p w14:paraId="10954CCB"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4AAFBD2B" w14:textId="77777777" w:rsidR="00F423CC" w:rsidRPr="00742FB8" w:rsidRDefault="00F423CC" w:rsidP="0083239F">
            <w:pPr>
              <w:pStyle w:val="Zarkazkladnhotextu"/>
              <w:ind w:left="0"/>
              <w:jc w:val="both"/>
              <w:rPr>
                <w:rFonts w:cs="Arial"/>
                <w:szCs w:val="22"/>
                <w:lang w:val="sk-SK"/>
              </w:rPr>
            </w:pPr>
          </w:p>
          <w:p w14:paraId="52F90804" w14:textId="77777777" w:rsidR="00C05D5D" w:rsidRDefault="00C05D5D" w:rsidP="0083239F">
            <w:pPr>
              <w:pStyle w:val="Zarkazkladnhotextu"/>
              <w:ind w:left="0"/>
              <w:jc w:val="both"/>
              <w:rPr>
                <w:rFonts w:cs="Arial"/>
                <w:bCs/>
                <w:lang w:val="sk-SK"/>
              </w:rPr>
            </w:pPr>
            <w:r w:rsidRPr="00742FB8">
              <w:rPr>
                <w:rFonts w:cs="Arial"/>
                <w:szCs w:val="22"/>
                <w:lang w:val="sk-SK"/>
              </w:rPr>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zaplatenie zmluvnej pokuty vo výške 10 000 </w:t>
            </w:r>
            <w:r w:rsidRPr="00FE4170">
              <w:rPr>
                <w:rFonts w:cs="Arial"/>
                <w:lang w:val="sk-SK"/>
              </w:rPr>
              <w:t xml:space="preserve">,- EUR (slovom desať tisíc </w:t>
            </w:r>
            <w:r w:rsidR="00772ABC" w:rsidRPr="00FB322C">
              <w:rPr>
                <w:rFonts w:cs="Arial"/>
                <w:lang w:val="sk-SK"/>
              </w:rPr>
              <w:t>eur</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36B562C9" w14:textId="77777777" w:rsidR="00F423CC" w:rsidRPr="00A86531" w:rsidRDefault="00F423CC" w:rsidP="0083239F">
            <w:pPr>
              <w:pStyle w:val="Zarkazkladnhotextu"/>
              <w:ind w:left="0"/>
              <w:jc w:val="both"/>
              <w:rPr>
                <w:rFonts w:cs="Arial"/>
                <w:bCs/>
                <w:lang w:val="sk-SK"/>
              </w:rPr>
            </w:pPr>
          </w:p>
          <w:p w14:paraId="679B90FC"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w:t>
            </w:r>
            <w:proofErr w:type="spellStart"/>
            <w:r w:rsidRPr="00F07B96">
              <w:rPr>
                <w:rFonts w:cs="Arial"/>
                <w:szCs w:val="22"/>
                <w:lang w:val="sk-SK"/>
              </w:rPr>
              <w:t>podčlánku</w:t>
            </w:r>
            <w:proofErr w:type="spellEnd"/>
            <w:r w:rsidRPr="00F07B96">
              <w:rPr>
                <w:rFonts w:cs="Arial"/>
                <w:szCs w:val="22"/>
                <w:lang w:val="sk-SK"/>
              </w:rPr>
              <w:t xml:space="preserve"> nie je dotknutý nárok Objednávateľa postupovať v zmysle </w:t>
            </w:r>
            <w:proofErr w:type="spellStart"/>
            <w:r w:rsidR="00C05D5D" w:rsidRPr="00742FB8">
              <w:rPr>
                <w:rFonts w:cs="Arial"/>
                <w:szCs w:val="22"/>
                <w:lang w:val="sk-SK"/>
              </w:rPr>
              <w:t>P</w:t>
            </w:r>
            <w:r w:rsidRPr="00742FB8">
              <w:rPr>
                <w:rFonts w:cs="Arial"/>
                <w:szCs w:val="22"/>
                <w:lang w:val="sk-SK"/>
              </w:rPr>
              <w:t>odčlánku</w:t>
            </w:r>
            <w:proofErr w:type="spellEnd"/>
            <w:r w:rsidRPr="00742FB8">
              <w:rPr>
                <w:rFonts w:cs="Arial"/>
                <w:szCs w:val="22"/>
                <w:lang w:val="sk-SK"/>
              </w:rPr>
              <w:t xml:space="preserve"> 15.2 (</w:t>
            </w:r>
            <w:r w:rsidRPr="00742FB8">
              <w:rPr>
                <w:rFonts w:cs="Arial"/>
                <w:i/>
                <w:szCs w:val="22"/>
                <w:lang w:val="sk-SK"/>
              </w:rPr>
              <w:t>Odstúpenie od Zmluvy zo strany Objednávateľa)</w:t>
            </w:r>
            <w:r w:rsidRPr="00742FB8">
              <w:rPr>
                <w:rFonts w:cs="Arial"/>
                <w:szCs w:val="22"/>
                <w:lang w:val="sk-SK"/>
              </w:rPr>
              <w:t>.“</w:t>
            </w:r>
          </w:p>
          <w:p w14:paraId="5615F6D3" w14:textId="77777777" w:rsidR="00F423CC" w:rsidRPr="00742FB8" w:rsidRDefault="00F423CC" w:rsidP="0083239F">
            <w:pPr>
              <w:pStyle w:val="Zarkazkladnhotextu"/>
              <w:ind w:left="0"/>
              <w:jc w:val="both"/>
              <w:rPr>
                <w:rFonts w:cs="Arial"/>
                <w:szCs w:val="22"/>
                <w:lang w:val="sk-SK"/>
              </w:rPr>
            </w:pPr>
          </w:p>
        </w:tc>
      </w:tr>
      <w:tr w:rsidR="001F4622" w:rsidRPr="006C2974" w14:paraId="4C6ECF26" w14:textId="77777777" w:rsidTr="00F670F8">
        <w:trPr>
          <w:gridAfter w:val="1"/>
          <w:wAfter w:w="687" w:type="dxa"/>
          <w:trHeight w:val="408"/>
        </w:trPr>
        <w:tc>
          <w:tcPr>
            <w:tcW w:w="1384" w:type="dxa"/>
            <w:gridSpan w:val="2"/>
          </w:tcPr>
          <w:p w14:paraId="6FD324D3" w14:textId="77777777" w:rsidR="001F4622" w:rsidRPr="00790C85" w:rsidRDefault="001F4622" w:rsidP="0083239F">
            <w:pPr>
              <w:rPr>
                <w:rFonts w:cs="Arial"/>
                <w:b/>
                <w:szCs w:val="22"/>
              </w:rPr>
            </w:pPr>
            <w:r w:rsidRPr="00C65F56">
              <w:rPr>
                <w:rFonts w:cs="Arial"/>
                <w:b/>
                <w:szCs w:val="22"/>
              </w:rPr>
              <w:t>Podčlánok</w:t>
            </w:r>
          </w:p>
          <w:p w14:paraId="1238B016" w14:textId="77777777" w:rsidR="001F4622" w:rsidRPr="00FB322C" w:rsidRDefault="001F4622" w:rsidP="0083239F">
            <w:pPr>
              <w:rPr>
                <w:rFonts w:cs="Arial"/>
                <w:b/>
                <w:szCs w:val="22"/>
              </w:rPr>
            </w:pPr>
            <w:r w:rsidRPr="00FE4170">
              <w:rPr>
                <w:rFonts w:cs="Arial"/>
                <w:b/>
                <w:szCs w:val="22"/>
              </w:rPr>
              <w:t>1.17</w:t>
            </w:r>
          </w:p>
        </w:tc>
        <w:tc>
          <w:tcPr>
            <w:tcW w:w="2472" w:type="dxa"/>
          </w:tcPr>
          <w:p w14:paraId="23C7F22B" w14:textId="77777777" w:rsidR="001F4622" w:rsidRPr="00FB322C" w:rsidRDefault="001F4622" w:rsidP="0083239F">
            <w:pPr>
              <w:pStyle w:val="NoIndent"/>
              <w:rPr>
                <w:rFonts w:ascii="Arial" w:hAnsi="Arial" w:cs="Arial"/>
                <w:b/>
                <w:color w:val="auto"/>
                <w:szCs w:val="22"/>
              </w:rPr>
            </w:pPr>
            <w:r w:rsidRPr="00FB322C">
              <w:rPr>
                <w:rFonts w:ascii="Arial" w:hAnsi="Arial" w:cs="Arial"/>
                <w:b/>
                <w:color w:val="auto"/>
                <w:szCs w:val="22"/>
              </w:rPr>
              <w:t>Sociálne aspekty</w:t>
            </w:r>
          </w:p>
        </w:tc>
        <w:tc>
          <w:tcPr>
            <w:tcW w:w="5750" w:type="dxa"/>
            <w:gridSpan w:val="2"/>
          </w:tcPr>
          <w:p w14:paraId="48A21B9C" w14:textId="77777777" w:rsidR="001F4622" w:rsidRDefault="001F4622" w:rsidP="0083239F">
            <w:pPr>
              <w:pStyle w:val="Zarkazkladnhotextu"/>
              <w:ind w:left="0"/>
              <w:jc w:val="both"/>
              <w:rPr>
                <w:rFonts w:cs="Arial"/>
                <w:szCs w:val="22"/>
                <w:lang w:val="sk-SK"/>
              </w:rPr>
            </w:pPr>
            <w:r w:rsidRPr="00A86531">
              <w:rPr>
                <w:rFonts w:cs="Arial"/>
                <w:szCs w:val="22"/>
                <w:lang w:val="sk-SK"/>
              </w:rPr>
              <w:t>Vložte nový podčlánok 1.17:</w:t>
            </w:r>
          </w:p>
          <w:p w14:paraId="0E0A0E29" w14:textId="77777777" w:rsidR="00F423CC" w:rsidRPr="00A86531" w:rsidRDefault="00F423CC" w:rsidP="0083239F">
            <w:pPr>
              <w:pStyle w:val="Zarkazkladnhotextu"/>
              <w:ind w:left="0"/>
              <w:jc w:val="both"/>
              <w:rPr>
                <w:rFonts w:cs="Arial"/>
                <w:szCs w:val="22"/>
                <w:lang w:val="sk-SK"/>
              </w:rPr>
            </w:pPr>
          </w:p>
          <w:p w14:paraId="32CDF03F" w14:textId="77777777" w:rsidR="00E9201F" w:rsidRDefault="00E9201F" w:rsidP="0083239F">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218660F4" w14:textId="77777777" w:rsidR="005B0752" w:rsidRPr="00790C85" w:rsidRDefault="005B0752" w:rsidP="0083239F">
            <w:pPr>
              <w:pStyle w:val="Zarkazkladnhotextu"/>
              <w:ind w:left="0"/>
              <w:jc w:val="both"/>
              <w:rPr>
                <w:rFonts w:cs="Arial"/>
                <w:szCs w:val="22"/>
                <w:lang w:val="sk-SK"/>
              </w:rPr>
            </w:pPr>
          </w:p>
          <w:p w14:paraId="3B422FBB" w14:textId="4DB76E62" w:rsidR="00E9201F" w:rsidRDefault="00E9201F" w:rsidP="0083239F">
            <w:pPr>
              <w:pStyle w:val="Zarkazkladnhotextu"/>
              <w:ind w:left="0"/>
              <w:jc w:val="both"/>
              <w:rPr>
                <w:rFonts w:cs="Arial"/>
                <w:lang w:val="sk-SK"/>
              </w:rPr>
            </w:pPr>
            <w:r w:rsidRPr="00FE4170">
              <w:rPr>
                <w:rFonts w:cs="Arial"/>
                <w:szCs w:val="22"/>
                <w:lang w:val="sk-SK"/>
              </w:rPr>
              <w:t xml:space="preserve">a) </w:t>
            </w:r>
            <w:r w:rsidRPr="00FB322C">
              <w:rPr>
                <w:rFonts w:cs="Arial"/>
                <w:lang w:val="sk-SK"/>
              </w:rPr>
              <w:t>zabezpečiť prezentačný objekt pre ohlásené skupiny v rozsahu do 45 návštevníkov v zmysle</w:t>
            </w:r>
            <w:r w:rsidR="00716A61" w:rsidRPr="00FB322C">
              <w:rPr>
                <w:rFonts w:cs="Arial"/>
                <w:lang w:val="sk-SK"/>
              </w:rPr>
              <w:t xml:space="preserve"> </w:t>
            </w:r>
            <w:r w:rsidR="00616CDE">
              <w:rPr>
                <w:rFonts w:cs="Arial"/>
                <w:lang w:val="sk-SK"/>
              </w:rPr>
              <w:t>Z</w:t>
            </w:r>
            <w:r w:rsidR="00716A61" w:rsidRPr="00FB322C">
              <w:rPr>
                <w:rFonts w:cs="Arial"/>
                <w:lang w:val="sk-SK"/>
              </w:rPr>
              <w:t xml:space="preserve">väzku </w:t>
            </w:r>
            <w:r w:rsidR="005068D9" w:rsidRPr="00FB322C">
              <w:rPr>
                <w:rFonts w:cs="Arial"/>
                <w:lang w:val="sk-SK"/>
              </w:rPr>
              <w:t>3, časť 1, bod 6.6 Prezentačný objekt</w:t>
            </w:r>
            <w:r w:rsidRPr="00FB322C">
              <w:rPr>
                <w:rFonts w:cs="Arial"/>
                <w:lang w:val="sk-SK"/>
              </w:rPr>
              <w:t xml:space="preserve"> súťažných podkladov,</w:t>
            </w:r>
          </w:p>
          <w:p w14:paraId="752DF086" w14:textId="77777777" w:rsidR="005B0752" w:rsidRPr="00FB322C" w:rsidRDefault="005B0752" w:rsidP="0083239F">
            <w:pPr>
              <w:pStyle w:val="Zarkazkladnhotextu"/>
              <w:ind w:left="0"/>
              <w:jc w:val="both"/>
              <w:rPr>
                <w:rFonts w:cs="Arial"/>
                <w:lang w:val="sk-SK"/>
              </w:rPr>
            </w:pPr>
          </w:p>
          <w:p w14:paraId="7E712B7A" w14:textId="1112843D" w:rsidR="00E9201F" w:rsidRPr="00742FB8" w:rsidRDefault="00E9201F" w:rsidP="0083239F">
            <w:pPr>
              <w:pStyle w:val="Zarkazkladnhotextu"/>
              <w:ind w:left="0"/>
              <w:jc w:val="both"/>
              <w:rPr>
                <w:rFonts w:cs="Arial"/>
                <w:szCs w:val="22"/>
                <w:lang w:val="sk-SK"/>
              </w:rPr>
            </w:pPr>
            <w:r w:rsidRPr="00A86531">
              <w:rPr>
                <w:rFonts w:cs="Arial"/>
                <w:lang w:val="sk-SK"/>
              </w:rPr>
              <w:lastRenderedPageBreak/>
              <w:t xml:space="preserve">b) </w:t>
            </w:r>
            <w:r w:rsidR="006B5C2B" w:rsidRPr="00A86531">
              <w:rPr>
                <w:rFonts w:cs="Arial"/>
                <w:lang w:val="sk-SK"/>
              </w:rPr>
              <w:t>umožniť</w:t>
            </w:r>
            <w:r w:rsidR="006B5C2B" w:rsidRPr="00FE6DB6">
              <w:rPr>
                <w:rFonts w:cs="Arial"/>
                <w:lang w:val="sk-SK"/>
              </w:rPr>
              <w:t xml:space="preserve"> </w:t>
            </w:r>
            <w:r w:rsidR="001F4622" w:rsidRPr="00F07B96">
              <w:rPr>
                <w:rFonts w:cs="Arial"/>
                <w:szCs w:val="22"/>
                <w:lang w:val="sk-SK"/>
              </w:rPr>
              <w:t xml:space="preserve"> počas realizácie diela</w:t>
            </w:r>
            <w:r w:rsidR="006B5C2B" w:rsidRPr="00F07B96">
              <w:rPr>
                <w:rFonts w:cs="Arial"/>
                <w:szCs w:val="22"/>
                <w:lang w:val="sk-SK"/>
              </w:rPr>
              <w:t xml:space="preserve"> uskutočnenie</w:t>
            </w:r>
            <w:r w:rsidR="001F4622" w:rsidRPr="00742FB8">
              <w:rPr>
                <w:rFonts w:cs="Arial"/>
                <w:szCs w:val="22"/>
                <w:lang w:val="sk-SK"/>
              </w:rPr>
              <w:t xml:space="preserve"> exkurzi</w:t>
            </w:r>
            <w:r w:rsidR="006B5C2B" w:rsidRPr="00742FB8">
              <w:rPr>
                <w:rFonts w:cs="Arial"/>
                <w:szCs w:val="22"/>
                <w:lang w:val="sk-SK"/>
              </w:rPr>
              <w:t>í</w:t>
            </w:r>
            <w:r w:rsidR="001F4622" w:rsidRPr="00742FB8">
              <w:rPr>
                <w:rFonts w:cs="Arial"/>
                <w:szCs w:val="22"/>
                <w:lang w:val="sk-SK"/>
              </w:rPr>
              <w:t xml:space="preserve"> pre školy te</w:t>
            </w:r>
            <w:r w:rsidR="00716A61" w:rsidRPr="00742FB8">
              <w:rPr>
                <w:rFonts w:cs="Arial"/>
                <w:szCs w:val="22"/>
                <w:lang w:val="sk-SK"/>
              </w:rPr>
              <w:t xml:space="preserve">chnického zamerania v súlade so </w:t>
            </w:r>
            <w:r w:rsidR="00616CDE">
              <w:rPr>
                <w:rFonts w:cs="Arial"/>
                <w:szCs w:val="22"/>
                <w:lang w:val="sk-SK"/>
              </w:rPr>
              <w:t>Z</w:t>
            </w:r>
            <w:r w:rsidR="00716A61" w:rsidRPr="00742FB8">
              <w:rPr>
                <w:rFonts w:cs="Arial"/>
                <w:szCs w:val="22"/>
                <w:lang w:val="sk-SK"/>
              </w:rPr>
              <w:t>väzkom</w:t>
            </w:r>
            <w:r w:rsidR="005068D9" w:rsidRPr="00742FB8">
              <w:rPr>
                <w:rFonts w:cs="Arial"/>
                <w:szCs w:val="22"/>
                <w:lang w:val="sk-SK"/>
              </w:rPr>
              <w:t xml:space="preserve"> </w:t>
            </w:r>
            <w:r w:rsidR="005068D9" w:rsidRPr="00742FB8">
              <w:rPr>
                <w:rFonts w:cs="Arial"/>
                <w:lang w:val="sk-SK"/>
              </w:rPr>
              <w:t xml:space="preserve"> 3, časť 1, bod 6.6 Prezentačný objekt </w:t>
            </w:r>
            <w:r w:rsidR="001F4622" w:rsidRPr="00742FB8">
              <w:rPr>
                <w:rFonts w:cs="Arial"/>
                <w:szCs w:val="22"/>
                <w:lang w:val="sk-SK"/>
              </w:rPr>
              <w:t>súťažný</w:t>
            </w:r>
            <w:r w:rsidR="00716A61" w:rsidRPr="00742FB8">
              <w:rPr>
                <w:rFonts w:cs="Arial"/>
                <w:szCs w:val="22"/>
                <w:lang w:val="sk-SK"/>
              </w:rPr>
              <w:t>ch</w:t>
            </w:r>
            <w:r w:rsidR="001F4622" w:rsidRPr="00742FB8">
              <w:rPr>
                <w:rFonts w:cs="Arial"/>
                <w:szCs w:val="22"/>
                <w:lang w:val="sk-SK"/>
              </w:rPr>
              <w:t xml:space="preserve"> podklad</w:t>
            </w:r>
            <w:r w:rsidR="00716A61" w:rsidRPr="00742FB8">
              <w:rPr>
                <w:rFonts w:cs="Arial"/>
                <w:szCs w:val="22"/>
                <w:lang w:val="sk-SK"/>
              </w:rPr>
              <w:t>ov</w:t>
            </w:r>
            <w:r w:rsidR="001F4622" w:rsidRPr="00742FB8">
              <w:rPr>
                <w:rFonts w:cs="Arial"/>
                <w:szCs w:val="22"/>
                <w:lang w:val="sk-SK"/>
              </w:rPr>
              <w:t xml:space="preserve">. </w:t>
            </w:r>
          </w:p>
          <w:p w14:paraId="569DEF9D" w14:textId="77777777" w:rsidR="005B0752" w:rsidRDefault="001F4622" w:rsidP="0083239F">
            <w:pPr>
              <w:pStyle w:val="Zarkazkladnhotextu"/>
              <w:ind w:left="0"/>
              <w:jc w:val="both"/>
              <w:rPr>
                <w:rFonts w:cs="Arial"/>
                <w:szCs w:val="22"/>
                <w:lang w:val="sk-SK"/>
              </w:rPr>
            </w:pPr>
            <w:r w:rsidRPr="00742FB8">
              <w:rPr>
                <w:rFonts w:cs="Arial"/>
                <w:szCs w:val="22"/>
                <w:lang w:val="sk-SK"/>
              </w:rPr>
              <w:t xml:space="preserve">V prípade nesplnenia tejto </w:t>
            </w:r>
            <w:proofErr w:type="spellStart"/>
            <w:r w:rsidRPr="00742FB8">
              <w:rPr>
                <w:rFonts w:cs="Arial"/>
                <w:szCs w:val="22"/>
                <w:lang w:val="sk-SK"/>
              </w:rPr>
              <w:t>povinosti</w:t>
            </w:r>
            <w:proofErr w:type="spellEnd"/>
            <w:r w:rsidRPr="00742FB8">
              <w:rPr>
                <w:rFonts w:cs="Arial"/>
                <w:szCs w:val="22"/>
                <w:lang w:val="sk-SK"/>
              </w:rPr>
              <w:t>, vzniká Objednávateľovi nárok na zaplatenie zmluvnej po</w:t>
            </w:r>
            <w:r w:rsidR="00CB65F6" w:rsidRPr="00742FB8">
              <w:rPr>
                <w:rFonts w:cs="Arial"/>
                <w:szCs w:val="22"/>
                <w:lang w:val="sk-SK"/>
              </w:rPr>
              <w:t>kuty vo výške 1000 EUR  (slovom: tisíc eur</w:t>
            </w:r>
            <w:r w:rsidRPr="00742FB8">
              <w:rPr>
                <w:rFonts w:cs="Arial"/>
                <w:szCs w:val="22"/>
                <w:lang w:val="sk-SK"/>
              </w:rPr>
              <w:t>).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03FE4377" w14:textId="77777777" w:rsidR="001F4622" w:rsidRPr="00C65F56" w:rsidRDefault="001F4622" w:rsidP="0083239F">
            <w:pPr>
              <w:pStyle w:val="Zarkazkladnhotextu"/>
              <w:ind w:left="0"/>
              <w:jc w:val="both"/>
              <w:rPr>
                <w:rFonts w:cs="Arial"/>
                <w:szCs w:val="22"/>
                <w:lang w:val="sk-SK"/>
              </w:rPr>
            </w:pPr>
          </w:p>
        </w:tc>
      </w:tr>
      <w:tr w:rsidR="00951265" w:rsidRPr="006C2974" w14:paraId="3F2DF382" w14:textId="77777777" w:rsidTr="00F670F8">
        <w:trPr>
          <w:gridAfter w:val="1"/>
          <w:wAfter w:w="687" w:type="dxa"/>
        </w:trPr>
        <w:tc>
          <w:tcPr>
            <w:tcW w:w="1384" w:type="dxa"/>
            <w:gridSpan w:val="2"/>
          </w:tcPr>
          <w:p w14:paraId="520DB102" w14:textId="77777777" w:rsidR="00A34FAC" w:rsidRPr="00790C85" w:rsidRDefault="00A34FAC" w:rsidP="0083239F">
            <w:pPr>
              <w:rPr>
                <w:rFonts w:cs="Arial"/>
                <w:b/>
                <w:szCs w:val="22"/>
              </w:rPr>
            </w:pPr>
            <w:r w:rsidRPr="00C65F56">
              <w:rPr>
                <w:rFonts w:cs="Arial"/>
                <w:b/>
                <w:szCs w:val="22"/>
              </w:rPr>
              <w:lastRenderedPageBreak/>
              <w:t xml:space="preserve">Podčlánok </w:t>
            </w:r>
          </w:p>
          <w:p w14:paraId="724C6926" w14:textId="77777777" w:rsidR="00A34FAC" w:rsidRPr="00FB322C" w:rsidRDefault="00A34FAC" w:rsidP="0083239F">
            <w:pPr>
              <w:rPr>
                <w:rFonts w:cs="Arial"/>
                <w:b/>
                <w:szCs w:val="22"/>
              </w:rPr>
            </w:pPr>
            <w:r w:rsidRPr="00FE4170">
              <w:rPr>
                <w:rFonts w:cs="Arial"/>
                <w:b/>
                <w:szCs w:val="22"/>
              </w:rPr>
              <w:t>2.1</w:t>
            </w:r>
          </w:p>
        </w:tc>
        <w:tc>
          <w:tcPr>
            <w:tcW w:w="2472" w:type="dxa"/>
          </w:tcPr>
          <w:p w14:paraId="786AC552"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3320D7FF"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0E0B1932" w14:textId="77777777" w:rsidR="00A34FAC" w:rsidRPr="00F07B96" w:rsidRDefault="00A34FAC" w:rsidP="0083239F">
            <w:pPr>
              <w:jc w:val="both"/>
              <w:rPr>
                <w:rFonts w:cs="Arial"/>
              </w:rPr>
            </w:pPr>
          </w:p>
          <w:p w14:paraId="5AD2588C"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529BD457" w14:textId="77777777" w:rsidR="00A34FAC" w:rsidRPr="00742FB8" w:rsidRDefault="00A34FAC" w:rsidP="0083239F">
            <w:pPr>
              <w:jc w:val="both"/>
              <w:rPr>
                <w:rFonts w:cs="Arial"/>
                <w:b/>
                <w:szCs w:val="22"/>
              </w:rPr>
            </w:pPr>
          </w:p>
        </w:tc>
      </w:tr>
      <w:tr w:rsidR="00951265" w:rsidRPr="006C2974" w14:paraId="2F54932E" w14:textId="77777777" w:rsidTr="00F670F8">
        <w:trPr>
          <w:gridAfter w:val="1"/>
          <w:wAfter w:w="687" w:type="dxa"/>
        </w:trPr>
        <w:tc>
          <w:tcPr>
            <w:tcW w:w="1384" w:type="dxa"/>
            <w:gridSpan w:val="2"/>
          </w:tcPr>
          <w:p w14:paraId="60E39D43" w14:textId="77777777" w:rsidR="004954F4" w:rsidRPr="00790C85" w:rsidRDefault="004954F4" w:rsidP="0083239F">
            <w:pPr>
              <w:rPr>
                <w:rFonts w:cs="Arial"/>
                <w:b/>
                <w:szCs w:val="22"/>
              </w:rPr>
            </w:pPr>
            <w:r w:rsidRPr="00C65F56">
              <w:rPr>
                <w:rFonts w:cs="Arial"/>
                <w:b/>
                <w:szCs w:val="22"/>
              </w:rPr>
              <w:t>Podčlánok 2.</w:t>
            </w:r>
            <w:r w:rsidR="008C53D7" w:rsidRPr="00790C85">
              <w:rPr>
                <w:rFonts w:cs="Arial"/>
                <w:b/>
                <w:szCs w:val="22"/>
              </w:rPr>
              <w:t>4</w:t>
            </w:r>
          </w:p>
        </w:tc>
        <w:tc>
          <w:tcPr>
            <w:tcW w:w="2472" w:type="dxa"/>
          </w:tcPr>
          <w:p w14:paraId="171507C8"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1CD84179"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417F19C7" w14:textId="77777777" w:rsidTr="00F670F8">
        <w:trPr>
          <w:gridAfter w:val="1"/>
          <w:wAfter w:w="687" w:type="dxa"/>
        </w:trPr>
        <w:tc>
          <w:tcPr>
            <w:tcW w:w="1384" w:type="dxa"/>
            <w:gridSpan w:val="2"/>
          </w:tcPr>
          <w:p w14:paraId="5A9F057B" w14:textId="77777777" w:rsidR="00A34FAC" w:rsidRPr="00790C85" w:rsidRDefault="00A34FAC" w:rsidP="0083239F">
            <w:pPr>
              <w:rPr>
                <w:rFonts w:cs="Arial"/>
                <w:b/>
                <w:szCs w:val="22"/>
              </w:rPr>
            </w:pPr>
            <w:r w:rsidRPr="00C65F56">
              <w:rPr>
                <w:rFonts w:cs="Arial"/>
                <w:b/>
                <w:szCs w:val="22"/>
              </w:rPr>
              <w:t xml:space="preserve">Podčlánok </w:t>
            </w:r>
          </w:p>
          <w:p w14:paraId="21A21B40"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62FC1860"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7C400891"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3F959FE2" w14:textId="77777777" w:rsidR="00F13792" w:rsidRPr="00F07B96" w:rsidRDefault="00DD30B9" w:rsidP="0083239F">
            <w:pPr>
              <w:rPr>
                <w:rFonts w:cs="Arial"/>
              </w:rPr>
            </w:pPr>
            <w:r w:rsidRPr="00F07B96">
              <w:rPr>
                <w:rFonts w:cs="Arial"/>
                <w:bCs/>
                <w:szCs w:val="22"/>
              </w:rPr>
              <w:t xml:space="preserve">Pôvodný názov </w:t>
            </w:r>
            <w:proofErr w:type="spellStart"/>
            <w:r w:rsidRPr="00F07B96">
              <w:rPr>
                <w:rFonts w:cs="Arial"/>
                <w:bCs/>
                <w:szCs w:val="22"/>
              </w:rPr>
              <w:t>podčlánku</w:t>
            </w:r>
            <w:proofErr w:type="spellEnd"/>
            <w:r w:rsidRPr="00F07B96">
              <w:rPr>
                <w:rFonts w:cs="Arial"/>
                <w:bCs/>
                <w:szCs w:val="22"/>
              </w:rPr>
              <w:t xml:space="preserve"> ,,Povinnosti a právomoc Stavebného </w:t>
            </w:r>
            <w:proofErr w:type="spellStart"/>
            <w:r w:rsidRPr="00F07B96">
              <w:rPr>
                <w:rFonts w:cs="Arial"/>
                <w:bCs/>
                <w:szCs w:val="22"/>
              </w:rPr>
              <w:t>dozora</w:t>
            </w:r>
            <w:proofErr w:type="spellEnd"/>
            <w:r w:rsidRPr="00F07B96">
              <w:rPr>
                <w:rFonts w:cs="Arial"/>
                <w:bCs/>
                <w:szCs w:val="22"/>
              </w:rPr>
              <w:t xml:space="preserve">“ </w:t>
            </w:r>
            <w:proofErr w:type="spellStart"/>
            <w:r w:rsidRPr="00F07B96">
              <w:rPr>
                <w:rFonts w:cs="Arial"/>
                <w:bCs/>
                <w:szCs w:val="22"/>
              </w:rPr>
              <w:t>nahradťe</w:t>
            </w:r>
            <w:proofErr w:type="spellEnd"/>
            <w:r w:rsidRPr="00F07B96">
              <w:rPr>
                <w:rFonts w:cs="Arial"/>
                <w:bCs/>
                <w:szCs w:val="22"/>
              </w:rPr>
              <w:t xml:space="preserve"> názvom: ,,Povinnosti a právomoc Stavebnotechnického dozoru“ a zároveň odstráňte celý text </w:t>
            </w:r>
            <w:proofErr w:type="spellStart"/>
            <w:r w:rsidRPr="00F07B96">
              <w:rPr>
                <w:rFonts w:cs="Arial"/>
                <w:bCs/>
                <w:szCs w:val="22"/>
              </w:rPr>
              <w:t>podčlánku</w:t>
            </w:r>
            <w:proofErr w:type="spellEnd"/>
            <w:r w:rsidRPr="00F07B96">
              <w:rPr>
                <w:rFonts w:cs="Arial"/>
                <w:bCs/>
                <w:szCs w:val="22"/>
              </w:rPr>
              <w:t xml:space="preserve"> a nahraďte ho textom:</w:t>
            </w:r>
          </w:p>
          <w:p w14:paraId="6A2368A8"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B72E0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Akékoľvek právne úkony vyhotovené v mene Stavebnotechnického dozor</w:t>
            </w:r>
            <w:r w:rsidR="00CF097D" w:rsidRPr="006C2974">
              <w:rPr>
                <w:rFonts w:cs="Arial"/>
                <w:bCs/>
                <w:spacing w:val="0"/>
                <w:szCs w:val="22"/>
              </w:rPr>
              <w:t>u</w:t>
            </w:r>
            <w:r w:rsidRPr="006C2974">
              <w:rPr>
                <w:rFonts w:cs="Arial"/>
                <w:bCs/>
                <w:spacing w:val="0"/>
                <w:szCs w:val="22"/>
              </w:rPr>
              <w:t>, na ktoré sa v zmysle ustanovení Zmluvy vyžaduje 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312613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1CD178E9" w14:textId="15EB984B" w:rsidR="00F13792" w:rsidRPr="006C2974" w:rsidRDefault="005665F5" w:rsidP="0083239F">
            <w:pPr>
              <w:pStyle w:val="Zkladntext3"/>
              <w:tabs>
                <w:tab w:val="clear" w:pos="709"/>
                <w:tab w:val="clear" w:pos="1191"/>
                <w:tab w:val="clear" w:pos="1474"/>
              </w:tabs>
              <w:suppressAutoHyphens w:val="0"/>
              <w:rPr>
                <w:rFonts w:cs="Arial"/>
              </w:rPr>
            </w:pPr>
            <w:r>
              <w:rPr>
                <w:rFonts w:cs="Arial"/>
              </w:rPr>
              <w:lastRenderedPageBreak/>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2B183E4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5C1A66D6"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BE804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EF9A84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Stavebnotechnický dozor smie uplatňovať právomoci, ktoré mu prislúchajú tak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1ABAAA4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súhlasu Objednávateľa </w:t>
            </w:r>
            <w:r w:rsidR="00271A9C" w:rsidRPr="006C2974">
              <w:rPr>
                <w:rFonts w:cs="Arial"/>
                <w:bCs/>
                <w:szCs w:val="22"/>
              </w:rPr>
              <w:t>uvedených v nasledujúcom odseku</w:t>
            </w:r>
            <w:r w:rsidRPr="006C2974">
              <w:rPr>
                <w:rFonts w:cs="Arial"/>
                <w:bCs/>
                <w:szCs w:val="22"/>
              </w:rPr>
              <w:t xml:space="preserve">.  </w:t>
            </w:r>
          </w:p>
          <w:p w14:paraId="06243061" w14:textId="77777777" w:rsidR="00F13792" w:rsidRPr="006C2974" w:rsidRDefault="00F13792" w:rsidP="0083239F">
            <w:pPr>
              <w:pStyle w:val="Zkladntext3"/>
              <w:tabs>
                <w:tab w:val="clear" w:pos="709"/>
                <w:tab w:val="clear" w:pos="1191"/>
                <w:tab w:val="clear" w:pos="1474"/>
              </w:tabs>
              <w:suppressAutoHyphens w:val="0"/>
              <w:rPr>
                <w:rFonts w:cs="Arial"/>
              </w:rPr>
            </w:pPr>
          </w:p>
          <w:p w14:paraId="3560BC0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je povinný získať písomný súhlas Objednávateľa pred uplatnením svojich právomocí podľa Zmluvy v prípade:</w:t>
            </w:r>
          </w:p>
          <w:p w14:paraId="5B191FC5"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6DE4A540" w14:textId="77777777" w:rsidR="00316C63" w:rsidRPr="006C2974" w:rsidRDefault="00316C63" w:rsidP="0083239F">
            <w:pPr>
              <w:numPr>
                <w:ilvl w:val="0"/>
                <w:numId w:val="30"/>
              </w:numPr>
              <w:jc w:val="both"/>
              <w:rPr>
                <w:rFonts w:cs="Arial"/>
              </w:rPr>
            </w:pPr>
            <w:r w:rsidRPr="006C2974">
              <w:rPr>
                <w:rFonts w:cs="Arial"/>
              </w:rPr>
              <w:t xml:space="preserve">preskúmania a/alebo schvaľovania Dokumentácie Zhotoviteľa podľa </w:t>
            </w:r>
            <w:proofErr w:type="spellStart"/>
            <w:r w:rsidRPr="006C2974">
              <w:rPr>
                <w:rFonts w:cs="Arial"/>
              </w:rPr>
              <w:t>podčlánku</w:t>
            </w:r>
            <w:proofErr w:type="spellEnd"/>
            <w:r w:rsidRPr="006C2974">
              <w:rPr>
                <w:rFonts w:cs="Arial"/>
              </w:rPr>
              <w:t xml:space="preserve">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77A47C89" w14:textId="77777777" w:rsidR="00305A52" w:rsidRPr="006C2974" w:rsidRDefault="00F13792" w:rsidP="0083239F">
            <w:pPr>
              <w:numPr>
                <w:ilvl w:val="0"/>
                <w:numId w:val="30"/>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xml:space="preserve">; tým nie je dotknutá povinnosť Stavebnotechnického dozoru získať písomný súhlas Objednávateľa v zmysle </w:t>
            </w:r>
            <w:proofErr w:type="spellStart"/>
            <w:r w:rsidRPr="006C2974">
              <w:rPr>
                <w:rFonts w:cs="Arial"/>
              </w:rPr>
              <w:t>podčlánku</w:t>
            </w:r>
            <w:proofErr w:type="spellEnd"/>
            <w:r w:rsidRPr="006C2974">
              <w:rPr>
                <w:rFonts w:cs="Arial"/>
              </w:rPr>
              <w:t xml:space="preserve"> 13.1 (Právo na Zmenu) a 13.3 ( Postup pri Zmenách )</w:t>
            </w:r>
          </w:p>
          <w:p w14:paraId="7C4A905F" w14:textId="77777777" w:rsidR="00305A52" w:rsidRPr="006C2974" w:rsidRDefault="00F13792" w:rsidP="0083239F">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w:t>
            </w:r>
            <w:proofErr w:type="spellStart"/>
            <w:r w:rsidRPr="006C2974">
              <w:rPr>
                <w:rFonts w:cs="Arial"/>
              </w:rPr>
              <w:t>podčlánku</w:t>
            </w:r>
            <w:proofErr w:type="spellEnd"/>
            <w:r w:rsidRPr="006C2974">
              <w:rPr>
                <w:rFonts w:cs="Arial"/>
              </w:rPr>
              <w:t xml:space="preserve"> 10.1 </w:t>
            </w:r>
            <w:r w:rsidRPr="006C2974">
              <w:rPr>
                <w:rFonts w:cs="Arial"/>
                <w:i/>
              </w:rPr>
              <w:t>(Preberanie Diela a Sekcií)</w:t>
            </w:r>
            <w:r w:rsidRPr="006C2974">
              <w:rPr>
                <w:rFonts w:cs="Arial"/>
              </w:rPr>
              <w:t xml:space="preserve"> a pred vystavením Protokolu o vyhotovení Diela podľa </w:t>
            </w:r>
            <w:proofErr w:type="spellStart"/>
            <w:r w:rsidRPr="006C2974">
              <w:rPr>
                <w:rFonts w:cs="Arial"/>
              </w:rPr>
              <w:t>podčlánku</w:t>
            </w:r>
            <w:proofErr w:type="spellEnd"/>
            <w:r w:rsidRPr="006C2974">
              <w:rPr>
                <w:rFonts w:cs="Arial"/>
              </w:rPr>
              <w:t xml:space="preserve"> 11.9 </w:t>
            </w:r>
            <w:r w:rsidRPr="006C2974">
              <w:rPr>
                <w:rFonts w:cs="Arial"/>
                <w:i/>
              </w:rPr>
              <w:t xml:space="preserve">(Protokol o vyhotovení Diela). </w:t>
            </w:r>
          </w:p>
          <w:p w14:paraId="53918F69"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12379593" w14:textId="77777777"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Pr="006C2974">
              <w:rPr>
                <w:rFonts w:cs="Arial"/>
              </w:rPr>
              <w:t xml:space="preserve"> a taktiež zdôvodnenie vplyvu na Zmluvnú cenu alebo Lehotu výstavby. </w:t>
            </w:r>
          </w:p>
          <w:p w14:paraId="7971E77D" w14:textId="2B201394" w:rsidR="00F13792" w:rsidRPr="006C2974" w:rsidRDefault="00F13792" w:rsidP="0083239F">
            <w:pPr>
              <w:jc w:val="both"/>
              <w:rPr>
                <w:rFonts w:cs="Arial"/>
                <w:bCs/>
              </w:rPr>
            </w:pPr>
            <w:r w:rsidRPr="006C2974">
              <w:rPr>
                <w:rFonts w:cs="Arial"/>
                <w:bCs/>
              </w:rPr>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w:t>
            </w:r>
            <w:r w:rsidR="00B51B5F">
              <w:rPr>
                <w:rFonts w:cs="Arial"/>
                <w:bCs/>
              </w:rPr>
              <w:lastRenderedPageBreak/>
              <w:t>životného prostredia</w:t>
            </w:r>
            <w:r w:rsidR="00750FE3" w:rsidRPr="006C2974">
              <w:rPr>
                <w:rFonts w:cs="Arial"/>
                <w:bCs/>
              </w:rPr>
              <w:t xml:space="preserve"> (ďalej len “stav ohrozenia”)</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 </w:t>
            </w:r>
            <w:r w:rsidR="0096325E" w:rsidRPr="006C2974">
              <w:rPr>
                <w:rFonts w:cs="Arial"/>
                <w:bCs/>
              </w:rPr>
              <w:t xml:space="preserve">                    </w:t>
            </w:r>
            <w:r w:rsidRPr="006C2974">
              <w:rPr>
                <w:rFonts w:cs="Arial"/>
                <w:bCs/>
              </w:rPr>
              <w:t xml:space="preserve">aby eliminovali alebo znížili takéto riziko.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 xml:space="preserve">vydá pokyn podľa </w:t>
            </w:r>
            <w:proofErr w:type="spellStart"/>
            <w:r w:rsidR="00750FE3" w:rsidRPr="006C2974">
              <w:rPr>
                <w:rFonts w:cs="Arial"/>
                <w:bCs/>
              </w:rPr>
              <w:t>podčlánku</w:t>
            </w:r>
            <w:proofErr w:type="spellEnd"/>
            <w:r w:rsidR="00750FE3" w:rsidRPr="006C2974">
              <w:rPr>
                <w:rFonts w:cs="Arial"/>
                <w:bCs/>
              </w:rPr>
              <w:t xml:space="preserve"> 3.3 (</w:t>
            </w:r>
            <w:r w:rsidR="00EB3856" w:rsidRPr="006C2974">
              <w:rPr>
                <w:rFonts w:cs="Arial"/>
                <w:bCs/>
                <w:i/>
              </w:rPr>
              <w:t>Pokyny Stavebnotechnického dozoru</w:t>
            </w:r>
            <w:r w:rsidR="00750FE3" w:rsidRPr="006C2974">
              <w:rPr>
                <w:rFonts w:cs="Arial"/>
                <w:bCs/>
              </w:rPr>
              <w:t xml:space="preserve">), ktorý sa musí posudzovať podľa </w:t>
            </w:r>
            <w:proofErr w:type="spellStart"/>
            <w:r w:rsidR="00750FE3" w:rsidRPr="006C2974">
              <w:rPr>
                <w:rFonts w:cs="Arial"/>
                <w:bCs/>
              </w:rPr>
              <w:t>podčlánku</w:t>
            </w:r>
            <w:proofErr w:type="spellEnd"/>
            <w:r w:rsidR="00750FE3" w:rsidRPr="006C2974">
              <w:rPr>
                <w:rFonts w:cs="Arial"/>
                <w:bCs/>
              </w:rPr>
              <w:t xml:space="preserve">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 xml:space="preserve">v súlade s </w:t>
            </w:r>
            <w:proofErr w:type="spellStart"/>
            <w:r w:rsidRPr="006C2974">
              <w:rPr>
                <w:rFonts w:cs="Arial"/>
                <w:bCs/>
              </w:rPr>
              <w:t>podčlánkom</w:t>
            </w:r>
            <w:proofErr w:type="spellEnd"/>
            <w:r w:rsidRPr="006C2974">
              <w:rPr>
                <w:rFonts w:cs="Arial"/>
                <w:bCs/>
              </w:rPr>
              <w:t xml:space="preserve">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vydaného v stave ohrozenia</w:t>
            </w:r>
            <w:r w:rsidR="0096325E" w:rsidRPr="006C2974">
              <w:rPr>
                <w:rFonts w:cs="Arial"/>
                <w:bCs/>
              </w:rPr>
              <w:t xml:space="preserve">  </w:t>
            </w:r>
            <w:r w:rsidRPr="006C2974">
              <w:rPr>
                <w:rFonts w:cs="Arial"/>
                <w:bCs/>
              </w:rPr>
              <w:t>a oznámi to Zhotoviteľovi s kópiou zaslanou Objednávateľovi.</w:t>
            </w:r>
          </w:p>
          <w:p w14:paraId="21CAA45E" w14:textId="77777777" w:rsidR="00F13792" w:rsidRPr="006C2974" w:rsidRDefault="00F13792" w:rsidP="0083239F">
            <w:pPr>
              <w:jc w:val="both"/>
              <w:rPr>
                <w:rFonts w:cs="Arial"/>
                <w:bCs/>
              </w:rPr>
            </w:pPr>
          </w:p>
          <w:p w14:paraId="76106AA9" w14:textId="089BE5FE"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Ak nie je v týchto zmluvných podmienkach uvedené in</w:t>
            </w:r>
            <w:r w:rsidR="00782BC0">
              <w:rPr>
                <w:rFonts w:cs="Arial"/>
                <w:bCs/>
                <w:szCs w:val="22"/>
              </w:rPr>
              <w:t>ak</w:t>
            </w:r>
            <w:r w:rsidRPr="006C2974">
              <w:rPr>
                <w:rFonts w:cs="Arial"/>
                <w:bCs/>
                <w:szCs w:val="22"/>
              </w:rPr>
              <w:t>:</w:t>
            </w:r>
          </w:p>
          <w:p w14:paraId="6ED8BE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C09287A"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56629315"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EB16067" w14:textId="5FD2F0DA" w:rsidR="00305A52"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15CC05BE"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F0517F3" w14:textId="77777777" w:rsidR="0083792D" w:rsidRPr="006C2974" w:rsidRDefault="00F9566D" w:rsidP="0083239F">
            <w:pPr>
              <w:jc w:val="both"/>
              <w:rPr>
                <w:rFonts w:cs="Arial"/>
                <w:bCs/>
                <w:szCs w:val="22"/>
              </w:rPr>
            </w:pPr>
            <w:r w:rsidRPr="006C2974">
              <w:rPr>
                <w:rFonts w:cs="Arial"/>
                <w:bCs/>
                <w:szCs w:val="22"/>
              </w:rPr>
              <w:t>V prípade ak má v zmysle tejto Zmluvy Stavebný dozor vydať akékoľvek rozhodnutie, pokyn alebo iný úkon</w:t>
            </w:r>
            <w:r w:rsidR="0083792D" w:rsidRPr="006C2974">
              <w:rPr>
                <w:rFonts w:cs="Arial"/>
                <w:bCs/>
                <w:szCs w:val="22"/>
              </w:rPr>
              <w:t>(v rámci ktorých nie je stanovená lehota na ich vydanie)</w:t>
            </w:r>
            <w:r w:rsidRPr="006C2974">
              <w:rPr>
                <w:rFonts w:cs="Arial"/>
                <w:bCs/>
                <w:szCs w:val="22"/>
              </w:rPr>
              <w:t xml:space="preserve">, je povinný tak urobiť do 14 dní odo dňa doručenia žiadosti, nároku alebo iného oznámenia Zhotoviteľa Stavebnému </w:t>
            </w:r>
            <w:proofErr w:type="spellStart"/>
            <w:r w:rsidRPr="006C2974">
              <w:rPr>
                <w:rFonts w:cs="Arial"/>
                <w:bCs/>
                <w:szCs w:val="22"/>
              </w:rPr>
              <w:t>dozorovi</w:t>
            </w:r>
            <w:proofErr w:type="spellEnd"/>
            <w:r w:rsidRPr="006C2974">
              <w:rPr>
                <w:rFonts w:cs="Arial"/>
                <w:bCs/>
                <w:szCs w:val="22"/>
              </w:rPr>
              <w:t xml:space="preserve">; uvedené platí len ak sa na takého rozhodnutie nevyžaduje súhlas Objednávateľa a ak Zhotoviteľ predložil Stavebnému </w:t>
            </w:r>
            <w:proofErr w:type="spellStart"/>
            <w:r w:rsidRPr="006C2974">
              <w:rPr>
                <w:rFonts w:cs="Arial"/>
                <w:bCs/>
                <w:szCs w:val="22"/>
              </w:rPr>
              <w:t>dozorovi</w:t>
            </w:r>
            <w:proofErr w:type="spellEnd"/>
            <w:r w:rsidRPr="006C2974">
              <w:rPr>
                <w:rFonts w:cs="Arial"/>
                <w:bCs/>
                <w:szCs w:val="22"/>
              </w:rPr>
              <w:t xml:space="preserve"> všetky podklady potrebné k rozhodnutiu.“</w:t>
            </w:r>
          </w:p>
          <w:p w14:paraId="11749B86" w14:textId="77777777" w:rsidR="0083792D" w:rsidRPr="006C2974" w:rsidRDefault="0083792D" w:rsidP="0083239F">
            <w:pPr>
              <w:jc w:val="both"/>
              <w:rPr>
                <w:rFonts w:cs="Arial"/>
                <w:bCs/>
                <w:szCs w:val="22"/>
              </w:rPr>
            </w:pPr>
          </w:p>
        </w:tc>
      </w:tr>
      <w:tr w:rsidR="00951265" w:rsidRPr="006C2974" w14:paraId="30A70FFF" w14:textId="77777777" w:rsidTr="00F670F8">
        <w:trPr>
          <w:gridAfter w:val="1"/>
          <w:wAfter w:w="687" w:type="dxa"/>
          <w:trHeight w:val="70"/>
        </w:trPr>
        <w:tc>
          <w:tcPr>
            <w:tcW w:w="1384" w:type="dxa"/>
            <w:gridSpan w:val="2"/>
          </w:tcPr>
          <w:p w14:paraId="440CC6AD" w14:textId="77777777" w:rsidR="00A34FAC" w:rsidRPr="00FE4170" w:rsidRDefault="00F13792" w:rsidP="0083239F">
            <w:pPr>
              <w:rPr>
                <w:rFonts w:cs="Arial"/>
                <w:b/>
                <w:szCs w:val="22"/>
              </w:rPr>
            </w:pPr>
            <w:r w:rsidRPr="00C65F56">
              <w:rPr>
                <w:rFonts w:cs="Arial"/>
                <w:b/>
                <w:szCs w:val="22"/>
              </w:rPr>
              <w:lastRenderedPageBreak/>
              <w:t>Podčlánok 3.2</w:t>
            </w:r>
          </w:p>
        </w:tc>
        <w:tc>
          <w:tcPr>
            <w:tcW w:w="2472" w:type="dxa"/>
          </w:tcPr>
          <w:p w14:paraId="392EBD74" w14:textId="77777777" w:rsidR="00A34FAC" w:rsidRPr="00742FB8" w:rsidRDefault="00F13792" w:rsidP="0083239F">
            <w:pPr>
              <w:rPr>
                <w:rFonts w:cs="Arial"/>
                <w:b/>
                <w:szCs w:val="22"/>
              </w:rPr>
            </w:pPr>
            <w:r w:rsidRPr="00FB322C">
              <w:rPr>
                <w:rFonts w:cs="Arial"/>
                <w:b/>
                <w:szCs w:val="22"/>
              </w:rPr>
              <w:t>Dočasná neprítomnosť Vedúceho tímu Stavebnotechnické-</w:t>
            </w:r>
            <w:r w:rsidRPr="00FB322C">
              <w:rPr>
                <w:rFonts w:cs="Arial"/>
                <w:b/>
                <w:szCs w:val="22"/>
              </w:rPr>
              <w:lastRenderedPageBreak/>
              <w:t>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5126E67A" w14:textId="77777777" w:rsidR="00F13792" w:rsidRPr="00742FB8" w:rsidRDefault="00E0038B" w:rsidP="0083239F">
            <w:pPr>
              <w:pStyle w:val="Default"/>
              <w:jc w:val="both"/>
              <w:rPr>
                <w:color w:val="auto"/>
                <w:sz w:val="22"/>
                <w:szCs w:val="22"/>
              </w:rPr>
            </w:pPr>
            <w:r w:rsidRPr="00742FB8">
              <w:rPr>
                <w:bCs/>
                <w:color w:val="auto"/>
                <w:sz w:val="22"/>
                <w:szCs w:val="22"/>
              </w:rPr>
              <w:lastRenderedPageBreak/>
              <w:t xml:space="preserve">Pôvodný názov </w:t>
            </w:r>
            <w:proofErr w:type="spellStart"/>
            <w:r w:rsidRPr="00742FB8">
              <w:rPr>
                <w:bCs/>
                <w:color w:val="auto"/>
                <w:sz w:val="22"/>
                <w:szCs w:val="22"/>
              </w:rPr>
              <w:t>podčlánku</w:t>
            </w:r>
            <w:proofErr w:type="spellEnd"/>
            <w:r w:rsidRPr="00742FB8">
              <w:rPr>
                <w:bCs/>
                <w:color w:val="auto"/>
                <w:sz w:val="22"/>
                <w:szCs w:val="22"/>
              </w:rPr>
              <w:t xml:space="preserve"> ,,Delegovanie právomoci Stavebným dozorom” </w:t>
            </w:r>
            <w:proofErr w:type="spellStart"/>
            <w:r w:rsidRPr="00742FB8">
              <w:rPr>
                <w:bCs/>
                <w:color w:val="auto"/>
                <w:sz w:val="22"/>
                <w:szCs w:val="22"/>
              </w:rPr>
              <w:t>nahradťe</w:t>
            </w:r>
            <w:proofErr w:type="spellEnd"/>
            <w:r w:rsidRPr="00742FB8">
              <w:rPr>
                <w:bCs/>
                <w:color w:val="auto"/>
                <w:sz w:val="22"/>
                <w:szCs w:val="22"/>
              </w:rPr>
              <w:t xml:space="preserve"> názvom: ,,Dočasná neprítomnosť Vedúceho tímu Stavebnotechnické-ho </w:t>
            </w:r>
            <w:r w:rsidRPr="00742FB8">
              <w:rPr>
                <w:bCs/>
                <w:color w:val="auto"/>
                <w:sz w:val="22"/>
                <w:szCs w:val="22"/>
              </w:rPr>
              <w:lastRenderedPageBreak/>
              <w:t xml:space="preserve">dozoru a iných kľúčových odborníkov” a zároveň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F13792" w:rsidRPr="00742FB8">
              <w:rPr>
                <w:color w:val="auto"/>
                <w:sz w:val="22"/>
                <w:szCs w:val="22"/>
              </w:rPr>
              <w:t xml:space="preserve"> </w:t>
            </w:r>
          </w:p>
          <w:p w14:paraId="5C64C044" w14:textId="77777777" w:rsidR="00F13792" w:rsidRPr="00742FB8" w:rsidRDefault="00F13792" w:rsidP="0083239F">
            <w:pPr>
              <w:pStyle w:val="Default"/>
              <w:jc w:val="both"/>
              <w:rPr>
                <w:color w:val="auto"/>
                <w:sz w:val="22"/>
                <w:szCs w:val="22"/>
              </w:rPr>
            </w:pPr>
          </w:p>
          <w:p w14:paraId="2030EAC3" w14:textId="15D1E6F7"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 povinností ak</w:t>
            </w:r>
            <w:r w:rsidRPr="001A0DDF">
              <w:rPr>
                <w:color w:val="auto"/>
                <w:sz w:val="22"/>
                <w:szCs w:val="22"/>
              </w:rPr>
              <w:t>o aj času</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0FAB1090" w14:textId="77777777" w:rsidR="00A34FAC" w:rsidRPr="006C2974" w:rsidRDefault="00A34FAC" w:rsidP="0083239F">
            <w:pPr>
              <w:jc w:val="both"/>
              <w:rPr>
                <w:rFonts w:cs="Arial"/>
                <w:bCs/>
                <w:szCs w:val="22"/>
              </w:rPr>
            </w:pPr>
          </w:p>
        </w:tc>
      </w:tr>
      <w:tr w:rsidR="00951265" w:rsidRPr="006C2974" w14:paraId="03697FDF" w14:textId="77777777" w:rsidTr="00F670F8">
        <w:trPr>
          <w:gridAfter w:val="1"/>
          <w:wAfter w:w="687" w:type="dxa"/>
          <w:trHeight w:val="1729"/>
        </w:trPr>
        <w:tc>
          <w:tcPr>
            <w:tcW w:w="1384" w:type="dxa"/>
            <w:gridSpan w:val="2"/>
          </w:tcPr>
          <w:p w14:paraId="141D7F82" w14:textId="77777777" w:rsidR="00A34FAC" w:rsidRPr="00FE4170" w:rsidRDefault="00A34FAC" w:rsidP="0083239F">
            <w:pPr>
              <w:rPr>
                <w:rFonts w:cs="Arial"/>
                <w:b/>
                <w:szCs w:val="22"/>
              </w:rPr>
            </w:pPr>
            <w:r w:rsidRPr="00C65F56">
              <w:rPr>
                <w:rFonts w:cs="Arial"/>
                <w:b/>
                <w:szCs w:val="22"/>
              </w:rPr>
              <w:lastRenderedPageBreak/>
              <w:t xml:space="preserve">Podčlánok </w:t>
            </w:r>
          </w:p>
          <w:p w14:paraId="4AB157D9" w14:textId="77777777" w:rsidR="00A34FAC" w:rsidRPr="00FB322C" w:rsidRDefault="00A34FAC" w:rsidP="0083239F">
            <w:pPr>
              <w:rPr>
                <w:rFonts w:cs="Arial"/>
                <w:b/>
                <w:szCs w:val="22"/>
              </w:rPr>
            </w:pPr>
            <w:r w:rsidRPr="00FB322C">
              <w:rPr>
                <w:rFonts w:cs="Arial"/>
                <w:b/>
                <w:szCs w:val="22"/>
              </w:rPr>
              <w:t>3.3</w:t>
            </w:r>
          </w:p>
        </w:tc>
        <w:tc>
          <w:tcPr>
            <w:tcW w:w="2472" w:type="dxa"/>
          </w:tcPr>
          <w:p w14:paraId="1083ED76"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3039823D" w14:textId="77777777" w:rsidR="00A34FAC" w:rsidRPr="00742FB8" w:rsidRDefault="00A34FAC" w:rsidP="0083239F">
            <w:pPr>
              <w:rPr>
                <w:rFonts w:cs="Arial"/>
                <w:b/>
                <w:szCs w:val="22"/>
              </w:rPr>
            </w:pPr>
          </w:p>
        </w:tc>
        <w:tc>
          <w:tcPr>
            <w:tcW w:w="5750" w:type="dxa"/>
            <w:gridSpan w:val="2"/>
          </w:tcPr>
          <w:p w14:paraId="294624BF" w14:textId="30966128"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w:t>
            </w:r>
            <w:proofErr w:type="spellStart"/>
            <w:r w:rsidRPr="00742FB8">
              <w:rPr>
                <w:rFonts w:cs="Arial"/>
                <w:bCs/>
                <w:spacing w:val="0"/>
                <w:szCs w:val="22"/>
              </w:rPr>
              <w:t>podčlánku</w:t>
            </w:r>
            <w:proofErr w:type="spellEnd"/>
            <w:r w:rsidRPr="00742FB8">
              <w:rPr>
                <w:rFonts w:cs="Arial"/>
                <w:bCs/>
                <w:spacing w:val="0"/>
                <w:szCs w:val="22"/>
              </w:rPr>
              <w:t xml:space="preserve"> ,,Pokyny Stavebného </w:t>
            </w:r>
            <w:proofErr w:type="spellStart"/>
            <w:r w:rsidRPr="00742FB8">
              <w:rPr>
                <w:rFonts w:cs="Arial"/>
                <w:bCs/>
                <w:spacing w:val="0"/>
                <w:szCs w:val="22"/>
              </w:rPr>
              <w:t>dozora</w:t>
            </w:r>
            <w:proofErr w:type="spellEnd"/>
            <w:r w:rsidRPr="00742FB8">
              <w:rPr>
                <w:rFonts w:cs="Arial"/>
                <w:bCs/>
                <w:spacing w:val="0"/>
                <w:szCs w:val="22"/>
              </w:rPr>
              <w:t xml:space="preserve">“ </w:t>
            </w:r>
            <w:proofErr w:type="spellStart"/>
            <w:r w:rsidRPr="00742FB8">
              <w:rPr>
                <w:rFonts w:cs="Arial"/>
                <w:bCs/>
                <w:spacing w:val="0"/>
                <w:szCs w:val="22"/>
              </w:rPr>
              <w:t>nahradťe</w:t>
            </w:r>
            <w:proofErr w:type="spellEnd"/>
            <w:r w:rsidRPr="00742FB8">
              <w:rPr>
                <w:rFonts w:cs="Arial"/>
                <w:bCs/>
                <w:spacing w:val="0"/>
                <w:szCs w:val="22"/>
              </w:rPr>
              <w:t xml:space="preserve"> názvom: ,,Pokyny Stavebnotechnického dozoru“. V druhej vete prvého odseku vypustite slovné spojenie:</w:t>
            </w:r>
          </w:p>
          <w:p w14:paraId="02FC6AEA"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289E36FA"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58AFCF7E"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BB7E7DE"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09471A5A" w14:textId="77777777" w:rsidR="00F423CC" w:rsidRDefault="00F423CC" w:rsidP="0083239F">
            <w:pPr>
              <w:pStyle w:val="Zkladntext3"/>
              <w:tabs>
                <w:tab w:val="clear" w:pos="709"/>
                <w:tab w:val="clear" w:pos="1191"/>
                <w:tab w:val="clear" w:pos="1474"/>
              </w:tabs>
              <w:suppressAutoHyphens w:val="0"/>
              <w:rPr>
                <w:rFonts w:cs="Arial"/>
                <w:szCs w:val="22"/>
              </w:rPr>
            </w:pPr>
          </w:p>
          <w:p w14:paraId="07CA94FD" w14:textId="77777777"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musí plniť pokyny vydané Stavebnotechnickým dozorom v ktorejkoľvek záležitosti súvisiacej so Zmluvou. </w:t>
            </w:r>
            <w:r w:rsidR="00EC6518" w:rsidRPr="00742FB8">
              <w:rPr>
                <w:rFonts w:cs="Arial"/>
                <w:szCs w:val="22"/>
              </w:rPr>
              <w:t xml:space="preserve">Tieto pokyny budú vydané výlučne písomnou formou; tým nie je dotknutá možnosť vydať ústny pokyn Vedúcim tímu Stavebnotechnického dozoru v stave ohrozenia podľa </w:t>
            </w:r>
            <w:proofErr w:type="spellStart"/>
            <w:r w:rsidR="00EC6518" w:rsidRPr="00742FB8">
              <w:rPr>
                <w:rFonts w:cs="Arial"/>
                <w:szCs w:val="22"/>
              </w:rPr>
              <w:t>podčlánku</w:t>
            </w:r>
            <w:proofErr w:type="spellEnd"/>
            <w:r w:rsidR="00EC6518" w:rsidRPr="00742FB8">
              <w:rPr>
                <w:rFonts w:cs="Arial"/>
                <w:szCs w:val="22"/>
              </w:rPr>
              <w:t xml:space="preserve"> 3.1 (</w:t>
            </w:r>
            <w:r w:rsidR="00EC6518" w:rsidRPr="005B0752">
              <w:rPr>
                <w:rFonts w:cs="Arial"/>
                <w:i/>
                <w:szCs w:val="22"/>
              </w:rPr>
              <w:t>Povinnosti a právomoc Stavebnotechnického dozoru</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F423CC">
              <w:rPr>
                <w:rFonts w:cs="Arial"/>
                <w:szCs w:val="22"/>
              </w:rPr>
              <w:t>“</w:t>
            </w:r>
            <w:r w:rsidR="00EC6518" w:rsidRPr="005B0752">
              <w:rPr>
                <w:rFonts w:cs="Arial"/>
                <w:szCs w:val="22"/>
              </w:rPr>
              <w:t xml:space="preserve"> </w:t>
            </w:r>
          </w:p>
          <w:p w14:paraId="01C25A6C"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181390AB"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Na konci tohto </w:t>
            </w:r>
            <w:proofErr w:type="spellStart"/>
            <w:r w:rsidRPr="006C2974">
              <w:rPr>
                <w:rFonts w:cs="Arial"/>
                <w:bCs/>
                <w:spacing w:val="0"/>
                <w:szCs w:val="22"/>
              </w:rPr>
              <w:t>podčlánku</w:t>
            </w:r>
            <w:proofErr w:type="spellEnd"/>
            <w:r w:rsidRPr="006C2974">
              <w:rPr>
                <w:rFonts w:cs="Arial"/>
                <w:bCs/>
                <w:spacing w:val="0"/>
                <w:szCs w:val="22"/>
              </w:rPr>
              <w:t xml:space="preserve"> vložte:</w:t>
            </w:r>
          </w:p>
          <w:p w14:paraId="41A1A2C6"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70EE6EA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w:t>
            </w:r>
            <w:proofErr w:type="spellStart"/>
            <w:r w:rsidRPr="006C2974">
              <w:rPr>
                <w:rFonts w:cs="Arial"/>
                <w:bCs/>
                <w:spacing w:val="0"/>
                <w:szCs w:val="22"/>
              </w:rPr>
              <w:t>podčlánkom</w:t>
            </w:r>
            <w:proofErr w:type="spellEnd"/>
            <w:r w:rsidRPr="006C2974">
              <w:rPr>
                <w:rFonts w:cs="Arial"/>
                <w:bCs/>
                <w:spacing w:val="0"/>
                <w:szCs w:val="22"/>
              </w:rPr>
              <w:t xml:space="preserve">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0618E082"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57A2BA65" w14:textId="77777777" w:rsidTr="00350BC0">
        <w:trPr>
          <w:gridAfter w:val="1"/>
          <w:wAfter w:w="687" w:type="dxa"/>
          <w:trHeight w:val="1260"/>
        </w:trPr>
        <w:tc>
          <w:tcPr>
            <w:tcW w:w="1384" w:type="dxa"/>
            <w:gridSpan w:val="2"/>
          </w:tcPr>
          <w:p w14:paraId="015B3AAC" w14:textId="77777777" w:rsidR="002D3D82" w:rsidRPr="00FB322C" w:rsidRDefault="002D3D82" w:rsidP="0083239F">
            <w:pPr>
              <w:rPr>
                <w:rFonts w:cs="Arial"/>
                <w:b/>
                <w:szCs w:val="22"/>
              </w:rPr>
            </w:pPr>
            <w:r w:rsidRPr="00C65F56">
              <w:rPr>
                <w:rFonts w:cs="Arial"/>
                <w:b/>
                <w:szCs w:val="22"/>
              </w:rPr>
              <w:t xml:space="preserve">Podčlánok </w:t>
            </w:r>
            <w:r w:rsidRPr="00FE4170">
              <w:rPr>
                <w:rFonts w:cs="Arial"/>
                <w:b/>
                <w:szCs w:val="22"/>
              </w:rPr>
              <w:t>3.4</w:t>
            </w:r>
          </w:p>
        </w:tc>
        <w:tc>
          <w:tcPr>
            <w:tcW w:w="2472" w:type="dxa"/>
          </w:tcPr>
          <w:p w14:paraId="23E695DA" w14:textId="77777777" w:rsidR="002D3D82" w:rsidRPr="00A86531" w:rsidRDefault="002D3D82" w:rsidP="0083239F">
            <w:pPr>
              <w:rPr>
                <w:rFonts w:cs="Arial"/>
                <w:b/>
                <w:szCs w:val="22"/>
              </w:rPr>
            </w:pPr>
            <w:r w:rsidRPr="00FB322C">
              <w:rPr>
                <w:rFonts w:cs="Arial"/>
                <w:b/>
                <w:szCs w:val="22"/>
              </w:rPr>
              <w:t xml:space="preserve">Zmena v tíme </w:t>
            </w:r>
            <w:proofErr w:type="spellStart"/>
            <w:r w:rsidRPr="00FB322C">
              <w:rPr>
                <w:rFonts w:cs="Arial"/>
                <w:b/>
                <w:szCs w:val="22"/>
              </w:rPr>
              <w:t>Stavebotechnického</w:t>
            </w:r>
            <w:proofErr w:type="spellEnd"/>
            <w:r w:rsidRPr="00FB322C">
              <w:rPr>
                <w:rFonts w:cs="Arial"/>
                <w:b/>
                <w:szCs w:val="22"/>
              </w:rPr>
              <w:t xml:space="preserve"> dozoru</w:t>
            </w:r>
          </w:p>
        </w:tc>
        <w:tc>
          <w:tcPr>
            <w:tcW w:w="5750" w:type="dxa"/>
            <w:gridSpan w:val="2"/>
          </w:tcPr>
          <w:p w14:paraId="600F9CF8" w14:textId="77777777" w:rsidR="002D3D82" w:rsidRPr="00742FB8" w:rsidRDefault="00906F28" w:rsidP="0083239F">
            <w:pPr>
              <w:pStyle w:val="Default"/>
              <w:jc w:val="both"/>
              <w:rPr>
                <w:color w:val="auto"/>
                <w:sz w:val="22"/>
                <w:szCs w:val="22"/>
              </w:rPr>
            </w:pPr>
            <w:r w:rsidRPr="00F07B96">
              <w:rPr>
                <w:bCs/>
                <w:color w:val="auto"/>
                <w:sz w:val="22"/>
                <w:szCs w:val="22"/>
              </w:rPr>
              <w:t xml:space="preserve">Pôvodný názov </w:t>
            </w:r>
            <w:proofErr w:type="spellStart"/>
            <w:r w:rsidRPr="00F07B96">
              <w:rPr>
                <w:bCs/>
                <w:color w:val="auto"/>
                <w:sz w:val="22"/>
                <w:szCs w:val="22"/>
              </w:rPr>
              <w:t>podčlánku</w:t>
            </w:r>
            <w:proofErr w:type="spellEnd"/>
            <w:r w:rsidRPr="00F07B96">
              <w:rPr>
                <w:bCs/>
                <w:color w:val="auto"/>
                <w:sz w:val="22"/>
                <w:szCs w:val="22"/>
              </w:rPr>
              <w:t xml:space="preserve"> ,,Výmena Stavebného </w:t>
            </w:r>
            <w:proofErr w:type="spellStart"/>
            <w:r w:rsidRPr="00F07B96">
              <w:rPr>
                <w:bCs/>
                <w:color w:val="auto"/>
                <w:sz w:val="22"/>
                <w:szCs w:val="22"/>
              </w:rPr>
              <w:t>dozora</w:t>
            </w:r>
            <w:proofErr w:type="spellEnd"/>
            <w:r w:rsidRPr="00F07B96">
              <w:rPr>
                <w:bCs/>
                <w:color w:val="auto"/>
                <w:sz w:val="22"/>
                <w:szCs w:val="22"/>
              </w:rPr>
              <w:t xml:space="preserve">“ </w:t>
            </w:r>
            <w:proofErr w:type="spellStart"/>
            <w:r w:rsidRPr="00F07B96">
              <w:rPr>
                <w:bCs/>
                <w:color w:val="auto"/>
                <w:sz w:val="22"/>
                <w:szCs w:val="22"/>
              </w:rPr>
              <w:t>nahradťe</w:t>
            </w:r>
            <w:proofErr w:type="spellEnd"/>
            <w:r w:rsidRPr="00F07B96">
              <w:rPr>
                <w:bCs/>
                <w:color w:val="auto"/>
                <w:sz w:val="22"/>
                <w:szCs w:val="22"/>
              </w:rPr>
              <w:t xml:space="preserve"> názvom: ,,Zmena v tíme Stavebnotechnického dozoru“ a zár</w:t>
            </w:r>
            <w:r w:rsidRPr="00742FB8">
              <w:rPr>
                <w:bCs/>
                <w:color w:val="auto"/>
                <w:sz w:val="22"/>
                <w:szCs w:val="22"/>
              </w:rPr>
              <w:t xml:space="preserve">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2D3D82" w:rsidRPr="00742FB8">
              <w:rPr>
                <w:color w:val="auto"/>
                <w:sz w:val="22"/>
                <w:szCs w:val="22"/>
              </w:rPr>
              <w:t xml:space="preserve"> </w:t>
            </w:r>
          </w:p>
          <w:p w14:paraId="5205B417" w14:textId="77777777" w:rsidR="002D3D82" w:rsidRPr="00742FB8" w:rsidRDefault="002D3D82" w:rsidP="0083239F">
            <w:pPr>
              <w:pStyle w:val="Default"/>
              <w:jc w:val="both"/>
              <w:rPr>
                <w:color w:val="auto"/>
                <w:sz w:val="22"/>
                <w:szCs w:val="22"/>
              </w:rPr>
            </w:pPr>
          </w:p>
          <w:p w14:paraId="3FDABE5B" w14:textId="561B386E" w:rsidR="002D3D82" w:rsidRPr="00742FB8" w:rsidRDefault="002D3D82" w:rsidP="0083239F">
            <w:pPr>
              <w:pStyle w:val="Default"/>
              <w:jc w:val="both"/>
              <w:rPr>
                <w:color w:val="auto"/>
                <w:sz w:val="22"/>
                <w:szCs w:val="22"/>
              </w:rPr>
            </w:pPr>
            <w:r w:rsidRPr="00742FB8">
              <w:rPr>
                <w:color w:val="auto"/>
                <w:sz w:val="22"/>
                <w:szCs w:val="22"/>
              </w:rPr>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5C58765" w14:textId="77777777" w:rsidR="00E03521" w:rsidRPr="00742FB8" w:rsidRDefault="00E03521" w:rsidP="0083239F">
            <w:pPr>
              <w:pStyle w:val="Default"/>
              <w:jc w:val="both"/>
              <w:rPr>
                <w:color w:val="auto"/>
                <w:sz w:val="22"/>
                <w:szCs w:val="22"/>
              </w:rPr>
            </w:pPr>
          </w:p>
          <w:p w14:paraId="1E3C4C68" w14:textId="347900B9" w:rsidR="00335AB6" w:rsidRPr="00742FB8" w:rsidRDefault="002D3D82" w:rsidP="0083239F">
            <w:pPr>
              <w:pStyle w:val="Default"/>
              <w:jc w:val="both"/>
              <w:rPr>
                <w:color w:val="auto"/>
                <w:sz w:val="22"/>
                <w:szCs w:val="22"/>
              </w:rPr>
            </w:pPr>
            <w:r w:rsidRPr="00742FB8">
              <w:rPr>
                <w:color w:val="auto"/>
                <w:sz w:val="22"/>
                <w:szCs w:val="22"/>
              </w:rPr>
              <w:lastRenderedPageBreak/>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6FA6F2E6"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72C14641"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w:t>
            </w:r>
            <w:proofErr w:type="spellStart"/>
            <w:r w:rsidRPr="005B0752">
              <w:rPr>
                <w:color w:val="auto"/>
                <w:sz w:val="22"/>
                <w:szCs w:val="22"/>
              </w:rPr>
              <w:t>podčlánkom</w:t>
            </w:r>
            <w:proofErr w:type="spellEnd"/>
            <w:r w:rsidRPr="005B0752">
              <w:rPr>
                <w:color w:val="auto"/>
                <w:sz w:val="22"/>
                <w:szCs w:val="22"/>
              </w:rPr>
              <w:t xml:space="preserve"> budú Zhotoviteľovi oznamované po celú dobu účinnosti Zmluvy, pričom dôvody zmeny nie je potrebné uvádzať.“</w:t>
            </w:r>
          </w:p>
          <w:p w14:paraId="7BB1309C" w14:textId="77777777" w:rsidR="00F423CC" w:rsidRPr="005B0752" w:rsidRDefault="00F423CC" w:rsidP="0083239F">
            <w:pPr>
              <w:pStyle w:val="Default"/>
              <w:jc w:val="both"/>
              <w:rPr>
                <w:color w:val="auto"/>
                <w:sz w:val="22"/>
                <w:szCs w:val="22"/>
              </w:rPr>
            </w:pPr>
          </w:p>
        </w:tc>
      </w:tr>
      <w:tr w:rsidR="00951265" w:rsidRPr="006C2974" w14:paraId="00370D64" w14:textId="77777777" w:rsidTr="00F670F8">
        <w:trPr>
          <w:gridAfter w:val="1"/>
          <w:wAfter w:w="687" w:type="dxa"/>
          <w:trHeight w:val="879"/>
        </w:trPr>
        <w:tc>
          <w:tcPr>
            <w:tcW w:w="1384" w:type="dxa"/>
            <w:gridSpan w:val="2"/>
          </w:tcPr>
          <w:p w14:paraId="18D599EC" w14:textId="77777777" w:rsidR="00A34FAC" w:rsidRPr="00FE4170" w:rsidRDefault="00A34FAC" w:rsidP="0083239F">
            <w:pPr>
              <w:rPr>
                <w:rFonts w:cs="Arial"/>
                <w:b/>
                <w:szCs w:val="22"/>
              </w:rPr>
            </w:pPr>
            <w:r w:rsidRPr="00C65F56">
              <w:rPr>
                <w:rFonts w:cs="Arial"/>
                <w:b/>
                <w:szCs w:val="22"/>
              </w:rPr>
              <w:lastRenderedPageBreak/>
              <w:t xml:space="preserve">Podčlánok </w:t>
            </w:r>
          </w:p>
          <w:p w14:paraId="557EB56B" w14:textId="77777777" w:rsidR="00A34FAC" w:rsidRPr="00FB322C" w:rsidRDefault="00A34FAC" w:rsidP="0083239F">
            <w:pPr>
              <w:rPr>
                <w:rFonts w:cs="Arial"/>
                <w:b/>
                <w:szCs w:val="22"/>
              </w:rPr>
            </w:pPr>
            <w:r w:rsidRPr="00FB322C">
              <w:rPr>
                <w:rFonts w:cs="Arial"/>
                <w:b/>
                <w:szCs w:val="22"/>
              </w:rPr>
              <w:t>3.6</w:t>
            </w:r>
          </w:p>
        </w:tc>
        <w:tc>
          <w:tcPr>
            <w:tcW w:w="2472" w:type="dxa"/>
          </w:tcPr>
          <w:p w14:paraId="7902BD08"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91AE313" w14:textId="77777777" w:rsidR="00A34FAC" w:rsidRPr="00F07B96" w:rsidRDefault="00A34FAC" w:rsidP="0083239F">
            <w:pPr>
              <w:rPr>
                <w:rFonts w:cs="Arial"/>
                <w:bCs/>
                <w:szCs w:val="22"/>
              </w:rPr>
            </w:pPr>
            <w:r w:rsidRPr="00F07B96">
              <w:rPr>
                <w:rFonts w:cs="Arial"/>
                <w:bCs/>
                <w:szCs w:val="22"/>
              </w:rPr>
              <w:t>Vložte nový podčlánok 3.6:</w:t>
            </w:r>
          </w:p>
          <w:p w14:paraId="178643D2" w14:textId="77777777" w:rsidR="00A34FAC" w:rsidRPr="00742FB8" w:rsidRDefault="00A34FAC" w:rsidP="0083239F">
            <w:pPr>
              <w:rPr>
                <w:rFonts w:cs="Arial"/>
              </w:rPr>
            </w:pPr>
            <w:r w:rsidRPr="00742FB8">
              <w:rPr>
                <w:rFonts w:cs="Arial"/>
              </w:rPr>
              <w:t xml:space="preserve"> </w:t>
            </w:r>
          </w:p>
          <w:p w14:paraId="14E482C5" w14:textId="569CEFE2"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5B0752">
              <w:rPr>
                <w:rFonts w:cs="Arial"/>
                <w:u w:val="single"/>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 xml:space="preserve">projektových </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D796AE1"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5605ECC3" w14:textId="77777777" w:rsidR="00A34FAC" w:rsidRPr="006C2974" w:rsidRDefault="00A34FAC" w:rsidP="0083239F">
            <w:pPr>
              <w:ind w:right="141"/>
              <w:jc w:val="both"/>
              <w:rPr>
                <w:rFonts w:cs="Arial"/>
              </w:rPr>
            </w:pPr>
          </w:p>
          <w:p w14:paraId="3C58E96E" w14:textId="4AEB1ED0"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w:t>
            </w:r>
            <w:proofErr w:type="spellStart"/>
            <w:r w:rsidRPr="006C2974">
              <w:rPr>
                <w:rFonts w:cs="Arial"/>
              </w:rPr>
              <w:t>podčlánkom</w:t>
            </w:r>
            <w:proofErr w:type="spellEnd"/>
            <w:r w:rsidRPr="006C2974">
              <w:rPr>
                <w:rFonts w:cs="Arial"/>
              </w:rPr>
              <w:t xml:space="preserve"> 1.3 (</w:t>
            </w:r>
            <w:r w:rsidRPr="006C2974">
              <w:rPr>
                <w:rFonts w:cs="Arial"/>
                <w:i/>
              </w:rPr>
              <w:t xml:space="preserve">Komunikácia) </w:t>
            </w:r>
            <w:r w:rsidRPr="006C2974">
              <w:rPr>
                <w:rFonts w:cs="Arial"/>
              </w:rPr>
              <w:t>Zmluvných podmienok</w:t>
            </w:r>
            <w:r w:rsidR="00782BC0">
              <w:rPr>
                <w:rFonts w:cs="Arial"/>
              </w:rPr>
              <w:t xml:space="preserve"> a ani zmenu zmluvne dohodnutých podmienok realizácie Diela</w:t>
            </w:r>
            <w:r w:rsidRPr="006C2974">
              <w:rPr>
                <w:rFonts w:cs="Arial"/>
              </w:rPr>
              <w:t>.</w:t>
            </w:r>
          </w:p>
          <w:p w14:paraId="3909FCA3" w14:textId="77777777" w:rsidR="004B1BA5" w:rsidRPr="006C2974" w:rsidRDefault="004B1BA5" w:rsidP="0083239F">
            <w:pPr>
              <w:tabs>
                <w:tab w:val="left" w:pos="5560"/>
              </w:tabs>
              <w:ind w:right="41"/>
              <w:jc w:val="both"/>
              <w:rPr>
                <w:rFonts w:cs="Arial"/>
              </w:rPr>
            </w:pPr>
          </w:p>
          <w:p w14:paraId="39FFECB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pracovných rokovaní  nebudú zúčastňovať Predstaviteľ Zhotoviteľa spolu s ostatnými pracovníkmi, ktorých sa agenda rokovaní</w:t>
            </w:r>
            <w:r w:rsidR="00AA7FB9" w:rsidRPr="006C2974">
              <w:rPr>
                <w:rFonts w:cs="Arial"/>
              </w:rPr>
              <w:t xml:space="preserve"> </w:t>
            </w:r>
            <w:r w:rsidRPr="006C2974">
              <w:rPr>
                <w:rFonts w:cs="Arial"/>
              </w:rPr>
              <w:t>týka</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w:t>
            </w:r>
            <w:r w:rsidRPr="006C2974">
              <w:rPr>
                <w:rFonts w:cs="Arial"/>
              </w:rPr>
              <w:lastRenderedPageBreak/>
              <w:t xml:space="preserve">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t.j. za neúčasť každej jednotlivej osoby na Pravidelnom pracovnom rokovaní</w:t>
            </w:r>
            <w:r w:rsidRPr="006C2974">
              <w:rPr>
                <w:rFonts w:cs="Arial"/>
              </w:rPr>
              <w:t xml:space="preserve">. Zaplatenie zmluvnej pokuty nemá vplyv na plnenie povinnosti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Zhotoviteľa. Lehota splatnosti tejto faktúry je 30 dní odo dňa jej doporučeného doručenia do sídla Zhotoviteľa.“ </w:t>
            </w:r>
          </w:p>
          <w:p w14:paraId="2A28F476" w14:textId="77777777" w:rsidR="002D28AF" w:rsidRPr="006C2974" w:rsidRDefault="002D28AF" w:rsidP="0083239F">
            <w:pPr>
              <w:tabs>
                <w:tab w:val="left" w:pos="5560"/>
              </w:tabs>
              <w:ind w:right="41"/>
              <w:jc w:val="both"/>
              <w:rPr>
                <w:rFonts w:cs="Arial"/>
              </w:rPr>
            </w:pPr>
          </w:p>
        </w:tc>
      </w:tr>
      <w:tr w:rsidR="00951265" w:rsidRPr="006C2974" w14:paraId="123A61B2"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5B09637C" w14:textId="77777777" w:rsidR="00F670F8" w:rsidRPr="00C65F56" w:rsidRDefault="00F670F8" w:rsidP="0083239F">
            <w:pPr>
              <w:rPr>
                <w:rFonts w:cs="Arial"/>
                <w:b/>
                <w:szCs w:val="22"/>
              </w:rPr>
            </w:pPr>
          </w:p>
        </w:tc>
      </w:tr>
      <w:tr w:rsidR="00951265" w:rsidRPr="006C2974" w14:paraId="729ACF34" w14:textId="77777777" w:rsidTr="00F670F8">
        <w:trPr>
          <w:gridAfter w:val="1"/>
          <w:wAfter w:w="687" w:type="dxa"/>
          <w:trHeight w:val="397"/>
        </w:trPr>
        <w:tc>
          <w:tcPr>
            <w:tcW w:w="1384" w:type="dxa"/>
            <w:gridSpan w:val="2"/>
          </w:tcPr>
          <w:p w14:paraId="64C29CC3" w14:textId="77777777" w:rsidR="00A34FAC" w:rsidRPr="00FE4170" w:rsidRDefault="00A34FAC" w:rsidP="0083239F">
            <w:pPr>
              <w:rPr>
                <w:rFonts w:cs="Arial"/>
                <w:b/>
                <w:szCs w:val="22"/>
              </w:rPr>
            </w:pPr>
            <w:r w:rsidRPr="00C65F56">
              <w:rPr>
                <w:rFonts w:cs="Arial"/>
                <w:b/>
                <w:szCs w:val="22"/>
              </w:rPr>
              <w:t xml:space="preserve">Podčlánok </w:t>
            </w:r>
          </w:p>
          <w:p w14:paraId="1904E066" w14:textId="77777777" w:rsidR="00A34FAC" w:rsidRPr="00FB322C" w:rsidRDefault="00A34FAC" w:rsidP="0083239F">
            <w:pPr>
              <w:rPr>
                <w:rFonts w:cs="Arial"/>
                <w:b/>
                <w:szCs w:val="22"/>
              </w:rPr>
            </w:pPr>
            <w:r w:rsidRPr="00FB322C">
              <w:rPr>
                <w:rFonts w:cs="Arial"/>
                <w:b/>
                <w:szCs w:val="22"/>
              </w:rPr>
              <w:t>4.1</w:t>
            </w:r>
          </w:p>
        </w:tc>
        <w:tc>
          <w:tcPr>
            <w:tcW w:w="2472" w:type="dxa"/>
          </w:tcPr>
          <w:p w14:paraId="6B2170AF"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7CECDC49" w14:textId="77777777" w:rsidR="00A34FAC" w:rsidRPr="00FE4170" w:rsidRDefault="00A34FAC" w:rsidP="0083239F">
            <w:pPr>
              <w:ind w:right="141"/>
              <w:jc w:val="both"/>
              <w:rPr>
                <w:rFonts w:cs="Arial"/>
              </w:rPr>
            </w:pPr>
          </w:p>
          <w:p w14:paraId="25CBE052" w14:textId="77777777" w:rsidR="00A34FAC" w:rsidRPr="00FB322C" w:rsidRDefault="00A34FAC" w:rsidP="0083239F">
            <w:pPr>
              <w:ind w:right="141"/>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196970C0" w14:textId="77777777" w:rsidR="00A34FAC" w:rsidRPr="00A86531" w:rsidRDefault="00A34FAC" w:rsidP="0083239F">
            <w:pPr>
              <w:ind w:right="141"/>
              <w:jc w:val="both"/>
              <w:rPr>
                <w:rFonts w:cs="Arial"/>
              </w:rPr>
            </w:pPr>
          </w:p>
          <w:p w14:paraId="7D1729BF" w14:textId="29858E99"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7CA986D5" w14:textId="77777777" w:rsidR="001B1C27" w:rsidRDefault="001B1C27" w:rsidP="0083239F">
            <w:pPr>
              <w:jc w:val="both"/>
              <w:rPr>
                <w:rFonts w:cs="Arial"/>
              </w:rPr>
            </w:pPr>
          </w:p>
          <w:p w14:paraId="5BD040C9" w14:textId="77777777" w:rsidR="008129FD" w:rsidRDefault="008129FD" w:rsidP="008129FD">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5F524EBC" w14:textId="77777777" w:rsidR="008129FD" w:rsidRDefault="008129FD" w:rsidP="008129FD">
            <w:pPr>
              <w:jc w:val="both"/>
              <w:rPr>
                <w:rFonts w:cs="Arial"/>
              </w:rPr>
            </w:pPr>
            <w:r w:rsidRPr="00B73086">
              <w:rPr>
                <w:rFonts w:cs="Arial"/>
              </w:rPr>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73A37BD4" w14:textId="64B4A0DD" w:rsidR="008129FD" w:rsidRDefault="008129FD" w:rsidP="008129FD">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proofErr w:type="spellStart"/>
            <w:r w:rsidRPr="00B73086">
              <w:rPr>
                <w:rFonts w:cs="Arial"/>
              </w:rPr>
              <w:t>dozora</w:t>
            </w:r>
            <w:proofErr w:type="spellEnd"/>
            <w:r w:rsidRPr="00B73086">
              <w:rPr>
                <w:rFonts w:cs="Arial"/>
              </w:rPr>
              <w:t xml:space="preserve"> </w:t>
            </w:r>
            <w:r>
              <w:rPr>
                <w:rFonts w:cs="Arial"/>
              </w:rPr>
              <w:t>a predloženej podpísanej zmluvy Zhotoviteľa s treťou osobou o kúpe a predaji drevnej hmoty</w:t>
            </w:r>
            <w:r w:rsidR="00D12502">
              <w:rPr>
                <w:rFonts w:cs="Arial"/>
              </w:rPr>
              <w:t xml:space="preserve"> (sprostredkovanie predaja)</w:t>
            </w:r>
            <w:r>
              <w:rPr>
                <w:rFonts w:cs="Arial"/>
              </w:rPr>
              <w:t xml:space="preserve"> a vystavenej faktúry na túto tretiu osobu, </w:t>
            </w:r>
            <w:r w:rsidRPr="00B73086">
              <w:rPr>
                <w:rFonts w:cs="Arial"/>
              </w:rPr>
              <w:t xml:space="preserve">vystaví faktúru </w:t>
            </w:r>
            <w:r>
              <w:rPr>
                <w:rFonts w:cs="Arial"/>
              </w:rPr>
              <w:t>Zhotoviteľovi</w:t>
            </w:r>
            <w:r w:rsidR="003504ED">
              <w:rPr>
                <w:rFonts w:cs="Arial"/>
              </w:rPr>
              <w:t xml:space="preserve">. </w:t>
            </w:r>
            <w:r w:rsidR="003504ED"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proofErr w:type="spellStart"/>
            <w:r w:rsidRPr="00AA386F">
              <w:rPr>
                <w:rFonts w:cs="Arial"/>
              </w:rPr>
              <w:t>dozora</w:t>
            </w:r>
            <w:proofErr w:type="spellEnd"/>
            <w:r w:rsidRPr="00AA386F">
              <w:rPr>
                <w:rFonts w:cs="Arial"/>
              </w:rPr>
              <w:t xml:space="preserve"> 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w:t>
            </w:r>
            <w:r w:rsidRPr="00B73086">
              <w:rPr>
                <w:rFonts w:cs="Arial"/>
              </w:rPr>
              <w:lastRenderedPageBreak/>
              <w:t xml:space="preserve">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59DE4623" w14:textId="71AA3324"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uplatnenie zmluvnej pokuty vo výške 20 000,- EUR (dvadsaťtisíc eur) za každé jedno porušenie zo strany Zhotoviteľa pri odpredaji drevnej hmoty tretej osoby, súčasne tým </w:t>
            </w:r>
            <w:proofErr w:type="spellStart"/>
            <w:r>
              <w:rPr>
                <w:rFonts w:cs="Arial"/>
              </w:rPr>
              <w:t>nieje</w:t>
            </w:r>
            <w:proofErr w:type="spellEnd"/>
            <w:r>
              <w:rPr>
                <w:rFonts w:cs="Arial"/>
              </w:rPr>
              <w:t xml:space="preserve"> dotknuté právo Objednávateľa na náhradu škody. </w:t>
            </w:r>
          </w:p>
          <w:p w14:paraId="2978D401" w14:textId="549465B4" w:rsidR="00E97F98" w:rsidRDefault="00E97F98" w:rsidP="008129FD">
            <w:pPr>
              <w:jc w:val="both"/>
              <w:rPr>
                <w:rFonts w:cs="Arial"/>
              </w:rPr>
            </w:pPr>
          </w:p>
          <w:p w14:paraId="7A4FFCEA" w14:textId="788924ED" w:rsidR="00E97F98" w:rsidRDefault="00E97F98" w:rsidP="00E97F98">
            <w:pPr>
              <w:jc w:val="both"/>
              <w:rPr>
                <w:rFonts w:cs="Arial"/>
              </w:rPr>
            </w:pPr>
            <w:r w:rsidRPr="00E97F98">
              <w:rPr>
                <w:rFonts w:cs="Arial"/>
              </w:rPr>
              <w:t xml:space="preserve">Zhotoviteľ </w:t>
            </w:r>
            <w:r>
              <w:rPr>
                <w:rFonts w:cs="Arial"/>
              </w:rPr>
              <w:t>je povinný</w:t>
            </w:r>
            <w:r w:rsidR="00B32ECD">
              <w:rPr>
                <w:rFonts w:cs="Arial"/>
              </w:rPr>
              <w:t xml:space="preserve"> po získaní predchádzajúceho </w:t>
            </w:r>
            <w:r w:rsidR="003848B0">
              <w:rPr>
                <w:rFonts w:cs="Arial"/>
              </w:rPr>
              <w:t xml:space="preserve">písomného </w:t>
            </w:r>
            <w:r w:rsidR="00B32ECD">
              <w:rPr>
                <w:rFonts w:cs="Arial"/>
              </w:rPr>
              <w:t xml:space="preserve">súhlasu Stavebnotechnického </w:t>
            </w:r>
            <w:proofErr w:type="spellStart"/>
            <w:r w:rsidR="00B32ECD">
              <w:rPr>
                <w:rFonts w:cs="Arial"/>
              </w:rPr>
              <w:t>dozora</w:t>
            </w:r>
            <w:proofErr w:type="spellEnd"/>
            <w:r w:rsidR="00B32ECD">
              <w:rPr>
                <w:rFonts w:cs="Arial"/>
              </w:rPr>
              <w:t xml:space="preserve"> zeminu</w:t>
            </w:r>
            <w:r w:rsidR="00B32ECD" w:rsidRPr="00B32ECD">
              <w:rPr>
                <w:rFonts w:cs="Arial"/>
              </w:rPr>
              <w:t xml:space="preserve"> a iný prirodzene sa vyskytujúci materiál zo stavby</w:t>
            </w:r>
            <w:r w:rsidRPr="00E97F98">
              <w:rPr>
                <w:rFonts w:cs="Arial"/>
              </w:rPr>
              <w:t xml:space="preserve"> </w:t>
            </w:r>
            <w:r w:rsidR="00361286">
              <w:rPr>
                <w:rFonts w:cs="Arial"/>
              </w:rPr>
              <w:t xml:space="preserve"> vrátane</w:t>
            </w:r>
            <w:r w:rsidR="00B32ECD">
              <w:rPr>
                <w:rFonts w:cs="Arial"/>
              </w:rPr>
              <w:t> </w:t>
            </w:r>
            <w:r w:rsidRPr="00E97F98">
              <w:rPr>
                <w:rFonts w:cs="Arial"/>
              </w:rPr>
              <w:t>tunela</w:t>
            </w:r>
            <w:r w:rsidR="00B32ECD">
              <w:rPr>
                <w:rFonts w:cs="Arial"/>
              </w:rPr>
              <w:t xml:space="preserve"> (ďalej len „zemina a materiál </w:t>
            </w:r>
            <w:r w:rsidR="00361286">
              <w:rPr>
                <w:rFonts w:cs="Arial"/>
              </w:rPr>
              <w:t xml:space="preserve">zo stavby </w:t>
            </w:r>
            <w:r w:rsidR="00B32ECD">
              <w:rPr>
                <w:rFonts w:cs="Arial"/>
              </w:rPr>
              <w:t>“)</w:t>
            </w:r>
            <w:r w:rsidRPr="00E97F98">
              <w:rPr>
                <w:rFonts w:cs="Arial"/>
              </w:rPr>
              <w:t xml:space="preserve">, </w:t>
            </w:r>
            <w:r>
              <w:rPr>
                <w:rFonts w:cs="Arial"/>
              </w:rPr>
              <w:t xml:space="preserve">za splnenia podmienky, že túto </w:t>
            </w:r>
            <w:r w:rsidRPr="00E97F98">
              <w:rPr>
                <w:rFonts w:cs="Arial"/>
              </w:rPr>
              <w:t>nepouž</w:t>
            </w:r>
            <w:r>
              <w:rPr>
                <w:rFonts w:cs="Arial"/>
              </w:rPr>
              <w:t>ije v rámci stavebných prác na D</w:t>
            </w:r>
            <w:r w:rsidRPr="00E97F98">
              <w:rPr>
                <w:rFonts w:cs="Arial"/>
              </w:rPr>
              <w:t>iele a</w:t>
            </w:r>
            <w:r>
              <w:rPr>
                <w:rFonts w:cs="Arial"/>
              </w:rPr>
              <w:t xml:space="preserve"> súčasne za splnenia podmienky, že táto </w:t>
            </w:r>
            <w:r w:rsidR="00B32ECD" w:rsidRPr="00B32ECD">
              <w:rPr>
                <w:rFonts w:cs="Arial"/>
              </w:rPr>
              <w:t>zemina a materiál z</w:t>
            </w:r>
            <w:r w:rsidR="00361286">
              <w:rPr>
                <w:rFonts w:cs="Arial"/>
              </w:rPr>
              <w:t xml:space="preserve">o stavby </w:t>
            </w:r>
            <w:r>
              <w:rPr>
                <w:rFonts w:cs="Arial"/>
              </w:rPr>
              <w:t xml:space="preserve"> </w:t>
            </w:r>
            <w:r w:rsidRPr="00E97F98">
              <w:rPr>
                <w:rFonts w:cs="Arial"/>
              </w:rPr>
              <w:t>bude klasifikovaná ako vedľajší produkt</w:t>
            </w:r>
            <w:r w:rsidR="00B32ECD">
              <w:rPr>
                <w:rFonts w:cs="Arial"/>
              </w:rPr>
              <w:t xml:space="preserve"> a/ alebo inert</w:t>
            </w:r>
            <w:r w:rsidR="00900C74">
              <w:rPr>
                <w:rFonts w:cs="Arial"/>
              </w:rPr>
              <w:t>ný odpad</w:t>
            </w:r>
            <w:r w:rsidRPr="00E97F98">
              <w:rPr>
                <w:rFonts w:cs="Arial"/>
              </w:rPr>
              <w:t xml:space="preserve"> v zmysle zákona o odpadoch 79/2015 </w:t>
            </w:r>
            <w:proofErr w:type="spellStart"/>
            <w:r w:rsidRPr="00E97F98">
              <w:rPr>
                <w:rFonts w:cs="Arial"/>
              </w:rPr>
              <w:t>Z.z</w:t>
            </w:r>
            <w:proofErr w:type="spellEnd"/>
            <w:r w:rsidRPr="00E97F98">
              <w:rPr>
                <w:rFonts w:cs="Arial"/>
              </w:rPr>
              <w:t xml:space="preserve">. v spojení s vyhláškou č. 344/2022 </w:t>
            </w:r>
            <w:proofErr w:type="spellStart"/>
            <w:r w:rsidRPr="00E97F98">
              <w:rPr>
                <w:rFonts w:cs="Arial"/>
              </w:rPr>
              <w:t>Z.z</w:t>
            </w:r>
            <w:proofErr w:type="spellEnd"/>
            <w:r w:rsidRPr="00E97F98">
              <w:rPr>
                <w:rFonts w:cs="Arial"/>
              </w:rPr>
              <w:t xml:space="preserve">. o stavebných odpadoch, </w:t>
            </w:r>
            <w:r>
              <w:rPr>
                <w:rFonts w:cs="Arial"/>
              </w:rPr>
              <w:t>odpredať</w:t>
            </w:r>
            <w:r w:rsidRPr="00B73086">
              <w:rPr>
                <w:rFonts w:cs="Arial"/>
              </w:rPr>
              <w:t xml:space="preserve">. </w:t>
            </w:r>
            <w:r w:rsidR="00B32ECD">
              <w:rPr>
                <w:rFonts w:cs="Arial"/>
              </w:rPr>
              <w:t>Z</w:t>
            </w:r>
            <w:r w:rsidR="00B32ECD" w:rsidRPr="00B32ECD">
              <w:rPr>
                <w:rFonts w:cs="Arial"/>
              </w:rPr>
              <w:t>emina a materiál z</w:t>
            </w:r>
            <w:r w:rsidR="00361286">
              <w:rPr>
                <w:rFonts w:cs="Arial"/>
              </w:rPr>
              <w:t>o stavby</w:t>
            </w:r>
            <w:r w:rsidRPr="00B73086">
              <w:rPr>
                <w:rFonts w:cs="Arial"/>
              </w:rPr>
              <w:t xml:space="preserve"> je majetkom </w:t>
            </w:r>
            <w:r>
              <w:rPr>
                <w:rFonts w:cs="Arial"/>
              </w:rPr>
              <w:t>Objednávateľa</w:t>
            </w:r>
            <w:r w:rsidRPr="00B73086">
              <w:rPr>
                <w:rFonts w:cs="Arial"/>
              </w:rPr>
              <w:t>.  Zhotoviteľ si do svojej ceny zahrnie manipuláciu s</w:t>
            </w:r>
            <w:r w:rsidR="00B32ECD">
              <w:rPr>
                <w:rFonts w:cs="Arial"/>
              </w:rPr>
              <w:t>o</w:t>
            </w:r>
            <w:r w:rsidRPr="00B73086">
              <w:rPr>
                <w:rFonts w:cs="Arial"/>
              </w:rPr>
              <w:t xml:space="preserve"> </w:t>
            </w:r>
            <w:r w:rsidR="00B32ECD">
              <w:rPr>
                <w:rFonts w:cs="Arial"/>
              </w:rPr>
              <w:t>zeminou</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 xml:space="preserve">o stavby </w:t>
            </w:r>
            <w:r w:rsidRPr="00B73086">
              <w:rPr>
                <w:rFonts w:cs="Arial"/>
              </w:rPr>
              <w:t xml:space="preserve"> a</w:t>
            </w:r>
            <w:r>
              <w:rPr>
                <w:rFonts w:cs="Arial"/>
              </w:rPr>
              <w:t xml:space="preserve"> všetky náklady a poplatky s tým súvisiace a súvisiace s odpredajom </w:t>
            </w:r>
            <w:r w:rsidR="00B32ECD">
              <w:rPr>
                <w:rFonts w:cs="Arial"/>
              </w:rPr>
              <w:t>zeminy</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 xml:space="preserve">o stavby </w:t>
            </w:r>
            <w:r w:rsidR="00E77876">
              <w:rPr>
                <w:rFonts w:cs="Arial"/>
              </w:rPr>
              <w:t xml:space="preserve"> tretím osobám (</w:t>
            </w:r>
            <w:r>
              <w:rPr>
                <w:rFonts w:cs="Arial"/>
              </w:rPr>
              <w:t xml:space="preserve">napr. </w:t>
            </w:r>
            <w:r w:rsidRPr="00B73086">
              <w:rPr>
                <w:rFonts w:cs="Arial"/>
              </w:rPr>
              <w:t>stráženie, premiestnenie, skládkovanie a pod.)</w:t>
            </w:r>
            <w:r w:rsidR="00813829">
              <w:rPr>
                <w:rFonts w:cs="Arial"/>
              </w:rPr>
              <w:t>.</w:t>
            </w:r>
            <w:r w:rsidRPr="00B73086">
              <w:rPr>
                <w:rFonts w:cs="Arial"/>
              </w:rPr>
              <w:t xml:space="preserve"> </w:t>
            </w:r>
          </w:p>
          <w:p w14:paraId="69A6A261" w14:textId="36B50025" w:rsidR="00E97F98" w:rsidRDefault="00E97F98" w:rsidP="00E97F98">
            <w:pPr>
              <w:jc w:val="both"/>
              <w:rPr>
                <w:rFonts w:cs="Arial"/>
              </w:rPr>
            </w:pPr>
            <w:r w:rsidRPr="00B73086">
              <w:rPr>
                <w:rFonts w:cs="Arial"/>
              </w:rPr>
              <w:t xml:space="preserve">Zhotoviteľ je povinný zabezpečiť odpredaj </w:t>
            </w:r>
            <w:r w:rsidR="00B32ECD">
              <w:rPr>
                <w:rFonts w:cs="Arial"/>
              </w:rPr>
              <w:t>zeminy a materiálu z</w:t>
            </w:r>
            <w:r w:rsidR="00361286">
              <w:rPr>
                <w:rFonts w:cs="Arial"/>
              </w:rPr>
              <w:t>o stavby</w:t>
            </w:r>
            <w:r w:rsidR="00B32ECD">
              <w:rPr>
                <w:rFonts w:cs="Arial"/>
              </w:rPr>
              <w:t> </w:t>
            </w:r>
            <w:r w:rsidRPr="00B73086">
              <w:rPr>
                <w:rFonts w:cs="Arial"/>
              </w:rPr>
              <w:t xml:space="preserve">,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sidR="00B32ECD">
              <w:rPr>
                <w:rFonts w:cs="Arial"/>
              </w:rPr>
              <w:t xml:space="preserve">zeminy a materiálu </w:t>
            </w:r>
            <w:r w:rsidR="00B32ECD" w:rsidRPr="00B32ECD">
              <w:rPr>
                <w:rFonts w:cs="Arial"/>
              </w:rPr>
              <w:t>z</w:t>
            </w:r>
            <w:r w:rsidR="00361286">
              <w:rPr>
                <w:rFonts w:cs="Arial"/>
              </w:rPr>
              <w:t>o stavby</w:t>
            </w:r>
            <w:r w:rsidR="00B32ECD" w:rsidRPr="00B32ECD">
              <w:rPr>
                <w:rFonts w:cs="Arial"/>
              </w:rPr>
              <w:t xml:space="preserve"> </w:t>
            </w:r>
            <w:r>
              <w:rPr>
                <w:rFonts w:cs="Arial"/>
              </w:rPr>
              <w:t xml:space="preserve"> v predmetnom čase</w:t>
            </w:r>
            <w:r w:rsidRPr="00B73086">
              <w:rPr>
                <w:rFonts w:cs="Arial"/>
              </w:rPr>
              <w:t xml:space="preserve">. </w:t>
            </w:r>
          </w:p>
          <w:p w14:paraId="38B0495E" w14:textId="696BF558" w:rsidR="00E97F98" w:rsidRDefault="00E97F98" w:rsidP="00E97F9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proofErr w:type="spellStart"/>
            <w:r w:rsidRPr="00B73086">
              <w:rPr>
                <w:rFonts w:cs="Arial"/>
              </w:rPr>
              <w:t>dozora</w:t>
            </w:r>
            <w:proofErr w:type="spellEnd"/>
            <w:r w:rsidRPr="00B73086">
              <w:rPr>
                <w:rFonts w:cs="Arial"/>
              </w:rPr>
              <w:t xml:space="preserve"> </w:t>
            </w:r>
            <w:r>
              <w:rPr>
                <w:rFonts w:cs="Arial"/>
              </w:rPr>
              <w:t xml:space="preserve">a predloženej podpísanej zmluvy Zhotoviteľa s treťou osobou o kúpe a predaji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Pr>
                <w:rFonts w:cs="Arial"/>
              </w:rPr>
              <w:t xml:space="preserve"> </w:t>
            </w:r>
            <w:r w:rsidR="00D12502">
              <w:rPr>
                <w:rFonts w:cs="Arial"/>
              </w:rPr>
              <w:t xml:space="preserve">(sprostredkovanie predaja) </w:t>
            </w:r>
            <w:r>
              <w:rPr>
                <w:rFonts w:cs="Arial"/>
              </w:rPr>
              <w:t xml:space="preserve">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w:t>
            </w:r>
            <w:r w:rsidR="00B32ECD">
              <w:rPr>
                <w:rFonts w:cs="Arial"/>
              </w:rPr>
              <w:t>zeminy a materiálu</w:t>
            </w:r>
            <w:r w:rsidR="00B32ECD" w:rsidRPr="00B32ECD">
              <w:rPr>
                <w:rFonts w:cs="Arial"/>
              </w:rPr>
              <w:t xml:space="preserve"> z</w:t>
            </w:r>
            <w:r w:rsidR="00361286">
              <w:rPr>
                <w:rFonts w:cs="Arial"/>
              </w:rPr>
              <w:t>o stavby</w:t>
            </w:r>
            <w:r w:rsidRPr="003504ED">
              <w:rPr>
                <w:rFonts w:cs="Arial"/>
              </w:rPr>
              <w:t xml:space="preserve">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proofErr w:type="spellStart"/>
            <w:r w:rsidRPr="00AA386F">
              <w:rPr>
                <w:rFonts w:cs="Arial"/>
              </w:rPr>
              <w:t>dozora</w:t>
            </w:r>
            <w:proofErr w:type="spellEnd"/>
            <w:r w:rsidRPr="00AA386F">
              <w:rPr>
                <w:rFonts w:cs="Arial"/>
              </w:rPr>
              <w:t xml:space="preserve"> a Hlavného inžiniera stavby  </w:t>
            </w:r>
            <w:r w:rsidRPr="00AA386F">
              <w:rPr>
                <w:rFonts w:cs="Arial"/>
              </w:rPr>
              <w:lastRenderedPageBreak/>
              <w:t>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sidRPr="00B73086">
              <w:rPr>
                <w:rFonts w:cs="Arial"/>
              </w:rPr>
              <w:t xml:space="preserve"> kupujúcemu. Faktúra je splatná v lehote </w:t>
            </w:r>
            <w:r>
              <w:rPr>
                <w:rFonts w:cs="Arial"/>
              </w:rPr>
              <w:t>15 (pätnásť)</w:t>
            </w:r>
            <w:r w:rsidRPr="00B73086">
              <w:rPr>
                <w:rFonts w:cs="Arial"/>
              </w:rPr>
              <w:t xml:space="preserve"> dní odo dňa jej doručenia do sídla Zhotoviteľa.</w:t>
            </w:r>
          </w:p>
          <w:p w14:paraId="5C0E8547" w14:textId="5D65B173" w:rsidR="00E97F98" w:rsidRDefault="00E97F98" w:rsidP="008129FD">
            <w:pPr>
              <w:jc w:val="both"/>
              <w:rPr>
                <w:rFonts w:cs="Arial"/>
              </w:rPr>
            </w:pPr>
            <w:r>
              <w:rPr>
                <w:rFonts w:cs="Arial"/>
              </w:rPr>
              <w:t xml:space="preserve">V prípade, ak Objednávateľ zistí akékoľvek porušenie povinnosti Zhotoviteľa spojené s odpredajom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 xml:space="preserve">o stavby </w:t>
            </w:r>
            <w:r>
              <w:rPr>
                <w:rFonts w:cs="Arial"/>
              </w:rPr>
              <w:t xml:space="preserve">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uplatnenie zmluvnej pokuty vo výške 20 000,- EUR (dvadsaťtisíc eur) za každé jedno porušenie zo strany Zhotoviteľa pri odpredaji </w:t>
            </w:r>
            <w:r w:rsidR="00B32ECD" w:rsidRPr="00B32ECD">
              <w:rPr>
                <w:rFonts w:cs="Arial"/>
              </w:rPr>
              <w:t>zemin</w:t>
            </w:r>
            <w:r w:rsidR="00B32ECD">
              <w:rPr>
                <w:rFonts w:cs="Arial"/>
              </w:rPr>
              <w:t>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E77876">
              <w:rPr>
                <w:rFonts w:cs="Arial"/>
              </w:rPr>
              <w:t xml:space="preserve"> tretej osobe</w:t>
            </w:r>
            <w:r>
              <w:rPr>
                <w:rFonts w:cs="Arial"/>
              </w:rPr>
              <w:t xml:space="preserve">, súčasne tým </w:t>
            </w:r>
            <w:proofErr w:type="spellStart"/>
            <w:r>
              <w:rPr>
                <w:rFonts w:cs="Arial"/>
              </w:rPr>
              <w:t>nieje</w:t>
            </w:r>
            <w:proofErr w:type="spellEnd"/>
            <w:r>
              <w:rPr>
                <w:rFonts w:cs="Arial"/>
              </w:rPr>
              <w:t xml:space="preserve"> dotknuté právo Objednávateľa na náhradu škody. </w:t>
            </w:r>
          </w:p>
          <w:p w14:paraId="2D225C25" w14:textId="6F2B582D" w:rsidR="008D5A35" w:rsidRDefault="00352BDD" w:rsidP="008129FD">
            <w:pPr>
              <w:jc w:val="both"/>
              <w:rPr>
                <w:rFonts w:cs="Arial"/>
              </w:rPr>
            </w:pPr>
            <w:r>
              <w:rPr>
                <w:rFonts w:cs="Arial"/>
              </w:rPr>
              <w:t>Zhotoviteľ je povinný najneskôr do uplynutia Lehoty výstavby vypratať všetky pozemky na ktorých bude dočasne uskladnená a zložená zemina a </w:t>
            </w:r>
            <w:proofErr w:type="spellStart"/>
            <w:r>
              <w:rPr>
                <w:rFonts w:cs="Arial"/>
              </w:rPr>
              <w:t>materál</w:t>
            </w:r>
            <w:proofErr w:type="spellEnd"/>
            <w:r>
              <w:rPr>
                <w:rFonts w:cs="Arial"/>
              </w:rPr>
              <w:t xml:space="preserve"> z</w:t>
            </w:r>
            <w:r w:rsidR="00361286">
              <w:rPr>
                <w:rFonts w:cs="Arial"/>
              </w:rPr>
              <w:t>o stavby</w:t>
            </w:r>
            <w:r>
              <w:rPr>
                <w:rFonts w:cs="Arial"/>
              </w:rPr>
              <w:t xml:space="preserve"> a túto z týchto pozemkov odpratať, pričom v prípade ak si Zhotoviteľ nesplní túto povinnosť, vz</w:t>
            </w:r>
            <w:r w:rsidR="00361286">
              <w:rPr>
                <w:rFonts w:cs="Arial"/>
              </w:rPr>
              <w:t>n</w:t>
            </w:r>
            <w:r>
              <w:rPr>
                <w:rFonts w:cs="Arial"/>
              </w:rPr>
              <w:t>iká Objednávateľovi nárok na zmluvnú pokutu vo výške 100,- EUR (slovom: sto eur) za 1 t (slovom: jednu tonu) neo</w:t>
            </w:r>
            <w:r w:rsidR="00361286">
              <w:rPr>
                <w:rFonts w:cs="Arial"/>
              </w:rPr>
              <w:t>d</w:t>
            </w:r>
            <w:r>
              <w:rPr>
                <w:rFonts w:cs="Arial"/>
              </w:rPr>
              <w:t>pratan</w:t>
            </w:r>
            <w:r w:rsidR="00361286">
              <w:rPr>
                <w:rFonts w:cs="Arial"/>
              </w:rPr>
              <w:t xml:space="preserve">ej </w:t>
            </w:r>
            <w:r>
              <w:rPr>
                <w:rFonts w:cs="Arial"/>
              </w:rPr>
              <w:t xml:space="preserve"> zeminy a materiálu z</w:t>
            </w:r>
            <w:r w:rsidR="00361286">
              <w:rPr>
                <w:rFonts w:cs="Arial"/>
              </w:rPr>
              <w:t xml:space="preserve">o stavby </w:t>
            </w:r>
            <w:r>
              <w:rPr>
                <w:rFonts w:cs="Arial"/>
              </w:rPr>
              <w:t xml:space="preserve">, ktorá sa ku dňu uplynutia Lehoty výstavby bude nachádzať na pozemkoch na ktorých bola zložená a uskladnená do ukončenia Lehoty výstavby, pričom nárok na náhradu škody Objednávateľa prevyšujúci zmluvnú pokutu uvedenú v tejto vete nie je </w:t>
            </w:r>
            <w:r w:rsidR="008D5A35">
              <w:rPr>
                <w:rFonts w:cs="Arial"/>
              </w:rPr>
              <w:t>dotknutý.</w:t>
            </w:r>
          </w:p>
          <w:p w14:paraId="49631223" w14:textId="1B6173EF" w:rsidR="008D5A35" w:rsidRDefault="008D5A35" w:rsidP="008129FD">
            <w:pPr>
              <w:jc w:val="both"/>
              <w:rPr>
                <w:rFonts w:cs="Arial"/>
              </w:rPr>
            </w:pPr>
          </w:p>
          <w:p w14:paraId="3698F56D" w14:textId="67E666D1" w:rsidR="00BA7744" w:rsidRDefault="00BA7744" w:rsidP="00BA7744">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w:t>
            </w:r>
            <w:r>
              <w:rPr>
                <w:rFonts w:cs="Arial"/>
                <w:bCs/>
                <w:spacing w:val="0"/>
                <w:szCs w:val="22"/>
              </w:rPr>
              <w:t>k </w:t>
            </w:r>
            <w:r w:rsidR="0088777A">
              <w:rPr>
                <w:rFonts w:cs="Arial"/>
                <w:bCs/>
                <w:spacing w:val="0"/>
                <w:szCs w:val="22"/>
              </w:rPr>
              <w:t>drevnej</w:t>
            </w:r>
            <w:r>
              <w:rPr>
                <w:rFonts w:cs="Arial"/>
                <w:bCs/>
                <w:spacing w:val="0"/>
                <w:szCs w:val="22"/>
              </w:rPr>
              <w:t xml:space="preserve"> hmote a zemine a materiálu z</w:t>
            </w:r>
            <w:r w:rsidR="00361286">
              <w:rPr>
                <w:rFonts w:cs="Arial"/>
                <w:bCs/>
                <w:spacing w:val="0"/>
                <w:szCs w:val="22"/>
              </w:rPr>
              <w:t xml:space="preserve">o stavby </w:t>
            </w:r>
            <w:r>
              <w:rPr>
                <w:rFonts w:cs="Arial"/>
                <w:bCs/>
                <w:spacing w:val="0"/>
                <w:szCs w:val="22"/>
              </w:rPr>
              <w:t xml:space="preserve"> </w:t>
            </w:r>
            <w:r w:rsidRPr="00FB322C">
              <w:rPr>
                <w:rFonts w:cs="Arial"/>
                <w:bCs/>
                <w:spacing w:val="0"/>
                <w:szCs w:val="22"/>
              </w:rPr>
              <w:t>sú uvedené v Požiadavkách O</w:t>
            </w:r>
            <w:r>
              <w:rPr>
                <w:rFonts w:cs="Arial"/>
                <w:bCs/>
                <w:spacing w:val="0"/>
                <w:szCs w:val="22"/>
              </w:rPr>
              <w:t>bjednávateľa.</w:t>
            </w:r>
          </w:p>
          <w:p w14:paraId="0D894378" w14:textId="77777777" w:rsidR="00FD767E" w:rsidRPr="005B0752" w:rsidRDefault="00FD767E" w:rsidP="0083239F">
            <w:pPr>
              <w:jc w:val="both"/>
              <w:rPr>
                <w:rFonts w:cs="Arial"/>
              </w:rPr>
            </w:pPr>
          </w:p>
          <w:p w14:paraId="65EE0219" w14:textId="77777777" w:rsidR="00A34FAC" w:rsidRPr="006C2974"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 xml:space="preserve">č. 315/2016 </w:t>
            </w:r>
            <w:proofErr w:type="spellStart"/>
            <w:r w:rsidRPr="00723969">
              <w:rPr>
                <w:rFonts w:cs="Arial"/>
              </w:rPr>
              <w:t>Z.z</w:t>
            </w:r>
            <w:proofErr w:type="spellEnd"/>
            <w:r w:rsidRPr="00723969">
              <w:rPr>
                <w:rFonts w:cs="Arial"/>
              </w:rPr>
              <w:t>. o registri partnerov verejného sektora a o zmene a doplnení niektorých zákonov (ďalej len „zákon o registri partnerov verejného sektora“), Zhotoviteľ je povinný dodržať túto povinnosť po celú dobu trvania Zmluvy</w:t>
            </w:r>
            <w:r w:rsidR="00A873A3" w:rsidRPr="001A0DDF">
              <w:rPr>
                <w:rFonts w:cs="Arial"/>
              </w:rPr>
              <w:t xml:space="preserve">. </w:t>
            </w:r>
            <w:r w:rsidRPr="00C96E7C">
              <w:rPr>
                <w:rFonts w:cs="Arial"/>
              </w:rPr>
              <w:t>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xml:space="preserve">.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6D35910" w14:textId="77777777" w:rsidR="00F9566D" w:rsidRPr="006C2974" w:rsidRDefault="00F9566D" w:rsidP="0083239F">
            <w:pPr>
              <w:jc w:val="both"/>
              <w:rPr>
                <w:rFonts w:cs="Arial"/>
                <w:snapToGrid w:val="0"/>
              </w:rPr>
            </w:pPr>
            <w:r w:rsidRPr="006C2974">
              <w:rPr>
                <w:rFonts w:cs="Arial"/>
                <w:snapToGrid w:val="0"/>
              </w:rPr>
              <w:lastRenderedPageBreak/>
              <w:t xml:space="preserve">Zhotoviteľ sa zaväzuje riadne a včas plniť všetky svoje finančné záväzky za poskytnuté plnenia tretích osôb vo vzťahu k vyhotoveniu Diela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w:t>
            </w:r>
            <w:r w:rsidRPr="006C2974">
              <w:rPr>
                <w:rFonts w:cs="Arial"/>
                <w:snapToGrid w:val="0"/>
              </w:rPr>
              <w:t xml:space="preserve"> Zhotoviteľ sa zaväzuje najmä riadne a včas plniť všetky svoje finančné záväzky voči  </w:t>
            </w:r>
            <w:proofErr w:type="spellStart"/>
            <w:r w:rsidRPr="006C2974">
              <w:rPr>
                <w:rFonts w:cs="Arial"/>
                <w:snapToGrid w:val="0"/>
              </w:rPr>
              <w:t>Podzhotoviteľom</w:t>
            </w:r>
            <w:proofErr w:type="spellEnd"/>
            <w:r w:rsidRPr="006C2974">
              <w:rPr>
                <w:rFonts w:cs="Arial"/>
                <w:snapToGrid w:val="0"/>
              </w:rPr>
              <w:t xml:space="preserve">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w:t>
            </w:r>
            <w:proofErr w:type="spellStart"/>
            <w:r w:rsidRPr="006C2974">
              <w:rPr>
                <w:rFonts w:cs="Arial"/>
                <w:snapToGrid w:val="0"/>
              </w:rPr>
              <w:t>Podzhotoviteľom</w:t>
            </w:r>
            <w:proofErr w:type="spellEnd"/>
            <w:r w:rsidRPr="006C2974">
              <w:rPr>
                <w:rFonts w:cs="Arial"/>
                <w:snapToGrid w:val="0"/>
              </w:rPr>
              <w:t xml:space="preserve"> za riadne vykonané práce/dodaný tovar, ktoré sú ako súčasť riadne vykonaných prác na Diele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 xml:space="preserve">, </w:t>
            </w:r>
            <w:r w:rsidRPr="006C2974">
              <w:rPr>
                <w:rFonts w:cs="Arial"/>
                <w:snapToGrid w:val="0"/>
              </w:rPr>
              <w:t>schválené Stavebným dozorom a sú v plnom rozsahu zahrnuté v Priebežnom platobnom potvrdení, resp. v Záverečnom platobnom potvrdení.“</w:t>
            </w:r>
          </w:p>
          <w:p w14:paraId="250CAECE" w14:textId="77777777" w:rsidR="00F670F8" w:rsidRPr="00FE4170" w:rsidRDefault="00F670F8" w:rsidP="0074407A">
            <w:pPr>
              <w:jc w:val="both"/>
              <w:rPr>
                <w:rFonts w:cs="Arial"/>
              </w:rPr>
            </w:pPr>
          </w:p>
        </w:tc>
      </w:tr>
      <w:tr w:rsidR="00951265" w:rsidRPr="006C2974" w14:paraId="25C25473" w14:textId="77777777" w:rsidTr="00F670F8">
        <w:trPr>
          <w:gridAfter w:val="1"/>
          <w:wAfter w:w="687" w:type="dxa"/>
          <w:trHeight w:val="397"/>
        </w:trPr>
        <w:tc>
          <w:tcPr>
            <w:tcW w:w="1384" w:type="dxa"/>
            <w:gridSpan w:val="2"/>
          </w:tcPr>
          <w:p w14:paraId="380BEAD6" w14:textId="77777777" w:rsidR="00F670F8" w:rsidRPr="00FE4170" w:rsidRDefault="00F670F8" w:rsidP="0083239F">
            <w:pPr>
              <w:rPr>
                <w:rFonts w:cs="Arial"/>
                <w:b/>
                <w:szCs w:val="22"/>
              </w:rPr>
            </w:pPr>
            <w:r w:rsidRPr="00C65F56">
              <w:rPr>
                <w:rFonts w:cs="Arial"/>
                <w:b/>
                <w:szCs w:val="22"/>
              </w:rPr>
              <w:lastRenderedPageBreak/>
              <w:t>Podčlánok</w:t>
            </w:r>
          </w:p>
          <w:p w14:paraId="3C3CF1C7" w14:textId="77777777" w:rsidR="00F670F8" w:rsidRPr="00FB322C" w:rsidRDefault="00F670F8" w:rsidP="0083239F">
            <w:pPr>
              <w:rPr>
                <w:rFonts w:cs="Arial"/>
                <w:b/>
                <w:szCs w:val="22"/>
              </w:rPr>
            </w:pPr>
            <w:r w:rsidRPr="00FB322C">
              <w:rPr>
                <w:rFonts w:cs="Arial"/>
                <w:b/>
                <w:szCs w:val="22"/>
              </w:rPr>
              <w:t>4.1.1</w:t>
            </w:r>
          </w:p>
        </w:tc>
        <w:tc>
          <w:tcPr>
            <w:tcW w:w="2472" w:type="dxa"/>
          </w:tcPr>
          <w:p w14:paraId="09143790" w14:textId="77777777" w:rsidR="00F670F8" w:rsidRPr="00A86531" w:rsidRDefault="00F670F8" w:rsidP="0083239F">
            <w:pPr>
              <w:rPr>
                <w:rFonts w:cs="Arial"/>
                <w:b/>
                <w:szCs w:val="22"/>
              </w:rPr>
            </w:pPr>
            <w:r w:rsidRPr="00A86531">
              <w:rPr>
                <w:rFonts w:cs="Arial"/>
                <w:b/>
                <w:szCs w:val="22"/>
              </w:rPr>
              <w:t>Povinnosti Zhotoviteľa pri plnení kritérií</w:t>
            </w:r>
          </w:p>
        </w:tc>
        <w:tc>
          <w:tcPr>
            <w:tcW w:w="5750" w:type="dxa"/>
            <w:gridSpan w:val="2"/>
          </w:tcPr>
          <w:p w14:paraId="67A441BD" w14:textId="77777777" w:rsidR="00F670F8" w:rsidRPr="00C65F56" w:rsidRDefault="00F670F8" w:rsidP="0083239F">
            <w:pPr>
              <w:ind w:right="141"/>
              <w:jc w:val="both"/>
              <w:rPr>
                <w:rFonts w:cs="Arial"/>
              </w:rPr>
            </w:pPr>
            <w:r w:rsidRPr="00F07B96">
              <w:rPr>
                <w:rFonts w:cs="Arial"/>
              </w:rPr>
              <w:t>Vložte nový podčlánok 4.1.1</w:t>
            </w:r>
          </w:p>
          <w:p w14:paraId="237AD2DE" w14:textId="77777777" w:rsidR="003C5204" w:rsidRPr="00FE4170" w:rsidRDefault="003C5204" w:rsidP="0083239F">
            <w:pPr>
              <w:ind w:right="141"/>
              <w:jc w:val="both"/>
              <w:rPr>
                <w:rFonts w:cs="Arial"/>
              </w:rPr>
            </w:pPr>
          </w:p>
          <w:p w14:paraId="39F85502" w14:textId="77777777" w:rsidR="00FC4472" w:rsidRPr="006C2974" w:rsidRDefault="003C5204" w:rsidP="0083239F">
            <w:pPr>
              <w:ind w:right="141"/>
              <w:jc w:val="both"/>
              <w:rPr>
                <w:rFonts w:cs="Arial"/>
              </w:rPr>
            </w:pPr>
            <w:r w:rsidRPr="00FB322C">
              <w:rPr>
                <w:rFonts w:cs="Arial"/>
              </w:rPr>
              <w:t>„Zhotoviteľ je povinný po celú dobu trvania Zmluvy dodržiavať Návrh na plnenie kritéria, ktorý bol stanovený v jeho Ponuke ako úspešného uchádzača v rámci procesu verejného obstarávania.“</w:t>
            </w:r>
            <w:r w:rsidR="00485A4F" w:rsidRPr="006C2974">
              <w:rPr>
                <w:rFonts w:cs="Arial"/>
              </w:rPr>
              <w:tab/>
            </w:r>
          </w:p>
          <w:p w14:paraId="06E1F6B6" w14:textId="77777777" w:rsidR="00103027" w:rsidRPr="006C2974" w:rsidRDefault="00103027" w:rsidP="0083239F">
            <w:pPr>
              <w:ind w:right="141"/>
              <w:jc w:val="both"/>
              <w:rPr>
                <w:rFonts w:cs="Arial"/>
              </w:rPr>
            </w:pPr>
          </w:p>
        </w:tc>
      </w:tr>
      <w:tr w:rsidR="00951265" w:rsidRPr="006C2974" w14:paraId="3AF4E7C3" w14:textId="77777777" w:rsidTr="00F670F8">
        <w:trPr>
          <w:gridAfter w:val="1"/>
          <w:wAfter w:w="687" w:type="dxa"/>
          <w:trHeight w:val="1304"/>
        </w:trPr>
        <w:tc>
          <w:tcPr>
            <w:tcW w:w="1384" w:type="dxa"/>
            <w:gridSpan w:val="2"/>
          </w:tcPr>
          <w:p w14:paraId="2B2E7953" w14:textId="77777777" w:rsidR="00FC47C3" w:rsidRPr="00FE4170" w:rsidRDefault="00FC47C3" w:rsidP="0083239F">
            <w:pPr>
              <w:rPr>
                <w:rFonts w:cs="Arial"/>
                <w:b/>
                <w:szCs w:val="22"/>
              </w:rPr>
            </w:pPr>
            <w:r w:rsidRPr="00C65F56">
              <w:rPr>
                <w:rFonts w:cs="Arial"/>
                <w:b/>
                <w:szCs w:val="22"/>
              </w:rPr>
              <w:t xml:space="preserve">Podčlánok </w:t>
            </w:r>
          </w:p>
          <w:p w14:paraId="30F12BD0" w14:textId="77777777" w:rsidR="00A34FAC" w:rsidRPr="00A86531" w:rsidRDefault="00FC47C3" w:rsidP="0083239F">
            <w:pPr>
              <w:rPr>
                <w:rFonts w:cs="Arial"/>
                <w:b/>
                <w:szCs w:val="22"/>
              </w:rPr>
            </w:pPr>
            <w:r w:rsidRPr="00FB322C">
              <w:rPr>
                <w:rFonts w:cs="Arial"/>
                <w:b/>
                <w:szCs w:val="22"/>
              </w:rPr>
              <w:t>4.2</w:t>
            </w:r>
            <w:r w:rsidR="00CB661A" w:rsidRPr="00FB322C">
              <w:rPr>
                <w:rFonts w:cs="Arial"/>
                <w:b/>
                <w:szCs w:val="22"/>
              </w:rPr>
              <w:t xml:space="preserve"> </w:t>
            </w:r>
          </w:p>
        </w:tc>
        <w:tc>
          <w:tcPr>
            <w:tcW w:w="2472" w:type="dxa"/>
          </w:tcPr>
          <w:p w14:paraId="2F2A890E" w14:textId="77777777" w:rsidR="00A34FAC" w:rsidRPr="00F07B96" w:rsidRDefault="00A34FAC" w:rsidP="0083239F">
            <w:pPr>
              <w:rPr>
                <w:rFonts w:cs="Arial"/>
                <w:b/>
                <w:szCs w:val="22"/>
              </w:rPr>
            </w:pPr>
            <w:r w:rsidRPr="00F07B96">
              <w:rPr>
                <w:rFonts w:cs="Arial"/>
                <w:b/>
                <w:szCs w:val="22"/>
              </w:rPr>
              <w:t xml:space="preserve">Zábezpeka na vykonanie prác </w:t>
            </w:r>
          </w:p>
        </w:tc>
        <w:tc>
          <w:tcPr>
            <w:tcW w:w="5750" w:type="dxa"/>
            <w:gridSpan w:val="2"/>
          </w:tcPr>
          <w:p w14:paraId="0DD8A44C" w14:textId="77777777" w:rsidR="00F67E6C" w:rsidRDefault="00F67E6C" w:rsidP="0083239F">
            <w:pPr>
              <w:keepNext/>
              <w:keepLines/>
              <w:tabs>
                <w:tab w:val="left" w:pos="0"/>
                <w:tab w:val="left" w:pos="1080"/>
                <w:tab w:val="left" w:pos="1440"/>
              </w:tabs>
              <w:jc w:val="both"/>
              <w:outlineLvl w:val="1"/>
              <w:rPr>
                <w:rFonts w:cs="Arial"/>
                <w:bCs/>
              </w:rPr>
            </w:pPr>
            <w:r w:rsidRPr="00742FB8">
              <w:rPr>
                <w:rFonts w:cs="Arial"/>
                <w:bCs/>
              </w:rPr>
              <w:t xml:space="preserve">Pôvodný text </w:t>
            </w:r>
            <w:proofErr w:type="spellStart"/>
            <w:r w:rsidRPr="00742FB8">
              <w:rPr>
                <w:rFonts w:cs="Arial"/>
                <w:bCs/>
              </w:rPr>
              <w:t>podčlánku</w:t>
            </w:r>
            <w:proofErr w:type="spellEnd"/>
            <w:r w:rsidRPr="00742FB8">
              <w:rPr>
                <w:rFonts w:cs="Arial"/>
                <w:bCs/>
              </w:rPr>
              <w:t xml:space="preserve"> odstráňte a nahraďte nasledovným textom:</w:t>
            </w:r>
          </w:p>
          <w:p w14:paraId="4B23B2A7" w14:textId="77777777" w:rsidR="00720ADC" w:rsidRPr="00742FB8" w:rsidRDefault="00720ADC" w:rsidP="0083239F">
            <w:pPr>
              <w:keepNext/>
              <w:keepLines/>
              <w:tabs>
                <w:tab w:val="left" w:pos="0"/>
                <w:tab w:val="left" w:pos="1080"/>
                <w:tab w:val="left" w:pos="1440"/>
              </w:tabs>
              <w:jc w:val="both"/>
              <w:outlineLvl w:val="1"/>
              <w:rPr>
                <w:rFonts w:cs="Arial"/>
                <w:bCs/>
              </w:rPr>
            </w:pPr>
          </w:p>
          <w:p w14:paraId="33898F9A" w14:textId="77777777" w:rsidR="00F67E6C" w:rsidRDefault="00F67E6C" w:rsidP="0083239F">
            <w:pPr>
              <w:tabs>
                <w:tab w:val="left" w:pos="-2"/>
              </w:tabs>
              <w:ind w:left="-2" w:right="141" w:firstLine="2"/>
              <w:jc w:val="both"/>
              <w:rPr>
                <w:rFonts w:cs="Arial"/>
              </w:rPr>
            </w:pPr>
            <w:r w:rsidRPr="00742FB8">
              <w:rPr>
                <w:rFonts w:cs="Arial"/>
              </w:rPr>
              <w:t>„Zhotoviteľ je po</w:t>
            </w:r>
            <w:r w:rsidR="00986EB9" w:rsidRPr="00742FB8">
              <w:rPr>
                <w:rFonts w:cs="Arial"/>
              </w:rPr>
              <w:t>vinný získať (na svoje</w:t>
            </w:r>
            <w:r w:rsidRPr="00742FB8">
              <w:rPr>
                <w:rFonts w:cs="Arial"/>
              </w:rPr>
              <w:t xml:space="preserve"> náklady) Zábezpeku na vykonanie prác v čiastke a v menách uvedených v Prílohe k ponuke. Ak v Prílohe k ponuke nie je uvedená žiadna čiastka alebo spôsob jej výpočtu, tento podčlánok nebude platiť.</w:t>
            </w:r>
          </w:p>
          <w:p w14:paraId="3F56E61B" w14:textId="77777777" w:rsidR="00720ADC" w:rsidRPr="00742FB8" w:rsidRDefault="00720ADC" w:rsidP="0083239F">
            <w:pPr>
              <w:tabs>
                <w:tab w:val="left" w:pos="-2"/>
              </w:tabs>
              <w:ind w:left="-2" w:right="141" w:firstLine="2"/>
              <w:jc w:val="both"/>
              <w:rPr>
                <w:rFonts w:cs="Arial"/>
              </w:rPr>
            </w:pPr>
          </w:p>
          <w:p w14:paraId="03C66783" w14:textId="17A16811" w:rsidR="00D93D26" w:rsidRDefault="00D93D26" w:rsidP="0083239F">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sidR="00C37D8A">
              <w:rPr>
                <w:rFonts w:cs="Arial"/>
                <w:bCs/>
                <w:szCs w:val="22"/>
              </w:rPr>
              <w:t xml:space="preserve"> kalendárnych</w:t>
            </w:r>
            <w:r w:rsidRPr="00742FB8">
              <w:rPr>
                <w:rFonts w:cs="Arial"/>
                <w:bCs/>
                <w:szCs w:val="22"/>
              </w:rPr>
              <w:t xml:space="preserve"> dní od </w:t>
            </w:r>
            <w:r w:rsidR="00C37D8A">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sidR="00C37D8A">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w:t>
            </w:r>
            <w:proofErr w:type="spellStart"/>
            <w:r w:rsidRPr="00742FB8">
              <w:rPr>
                <w:rFonts w:cs="Arial"/>
                <w:bCs/>
                <w:szCs w:val="22"/>
              </w:rPr>
              <w:t>predĺožiť</w:t>
            </w:r>
            <w:proofErr w:type="spellEnd"/>
            <w:r w:rsidRPr="00742FB8">
              <w:rPr>
                <w:rFonts w:cs="Arial"/>
                <w:bCs/>
                <w:szCs w:val="22"/>
              </w:rPr>
              <w:t xml:space="preserve"> Zábezpeku na vykonanie prác vo výške  uvedenej v Prílohe k ponuke najneskôr do 28 dní od účinnosti Zmluvy  sa </w:t>
            </w:r>
            <w:r w:rsidRPr="00742FB8">
              <w:rPr>
                <w:rFonts w:cs="Arial"/>
                <w:bCs/>
                <w:szCs w:val="22"/>
              </w:rPr>
              <w:lastRenderedPageBreak/>
              <w:t xml:space="preserve">považuje za podstatné porušenie </w:t>
            </w:r>
            <w:proofErr w:type="spellStart"/>
            <w:r w:rsidRPr="00742FB8">
              <w:rPr>
                <w:rFonts w:cs="Arial"/>
                <w:bCs/>
                <w:szCs w:val="22"/>
              </w:rPr>
              <w:t>Zmuvy</w:t>
            </w:r>
            <w:proofErr w:type="spellEnd"/>
            <w:r w:rsidRPr="00742FB8">
              <w:rPr>
                <w:rFonts w:cs="Arial"/>
                <w:bCs/>
                <w:szCs w:val="22"/>
              </w:rPr>
              <w:t xml:space="preserve"> a oprávňuje Objednávateľa na odstúpenie od Zmluvy.</w:t>
            </w:r>
          </w:p>
          <w:p w14:paraId="6D7DCDED" w14:textId="77777777" w:rsidR="00720ADC" w:rsidRPr="00742FB8" w:rsidRDefault="00720ADC" w:rsidP="0083239F">
            <w:pPr>
              <w:tabs>
                <w:tab w:val="left" w:pos="-2"/>
              </w:tabs>
              <w:ind w:left="-2" w:right="141" w:firstLine="2"/>
              <w:jc w:val="both"/>
              <w:rPr>
                <w:rFonts w:cs="Arial"/>
                <w:bCs/>
                <w:szCs w:val="22"/>
              </w:rPr>
            </w:pPr>
          </w:p>
          <w:p w14:paraId="0E51E5ED" w14:textId="77777777" w:rsidR="00A34FAC" w:rsidRDefault="00A34FAC" w:rsidP="0083239F">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w:t>
            </w:r>
            <w:proofErr w:type="spellStart"/>
            <w:r w:rsidRPr="005B0752">
              <w:rPr>
                <w:rFonts w:cs="Arial"/>
                <w:bCs/>
                <w:szCs w:val="22"/>
              </w:rPr>
              <w:t>nasl</w:t>
            </w:r>
            <w:proofErr w:type="spellEnd"/>
            <w:r w:rsidRPr="005B0752">
              <w:rPr>
                <w:rFonts w:cs="Arial"/>
                <w:bCs/>
                <w:szCs w:val="22"/>
              </w:rPr>
              <w:t>.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w:t>
            </w:r>
            <w:r w:rsidR="00D93D26" w:rsidRPr="005B0752">
              <w:rPr>
                <w:rFonts w:cs="Arial"/>
                <w:bCs/>
                <w:szCs w:val="22"/>
              </w:rPr>
              <w:t>lebo</w:t>
            </w:r>
            <w:r w:rsidRPr="005B0752">
              <w:rPr>
                <w:rFonts w:cs="Arial"/>
                <w:bCs/>
                <w:szCs w:val="22"/>
              </w:rPr>
              <w:t> všeobecne záväzných právnych predpisov.</w:t>
            </w:r>
          </w:p>
          <w:p w14:paraId="76EE6D11" w14:textId="77777777" w:rsidR="00720ADC" w:rsidRPr="005B0752" w:rsidRDefault="00720ADC" w:rsidP="0083239F">
            <w:pPr>
              <w:tabs>
                <w:tab w:val="left" w:pos="-2"/>
              </w:tabs>
              <w:ind w:left="-2" w:right="141" w:firstLine="2"/>
              <w:jc w:val="both"/>
              <w:rPr>
                <w:rFonts w:cs="Arial"/>
                <w:bCs/>
                <w:szCs w:val="22"/>
              </w:rPr>
            </w:pPr>
          </w:p>
          <w:p w14:paraId="33DB1951" w14:textId="77777777" w:rsidR="00A34FAC" w:rsidRPr="0074407A" w:rsidRDefault="00A34FAC" w:rsidP="0083239F">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776700E1" w14:textId="77777777" w:rsidR="00A34FAC" w:rsidRPr="000A1C4B" w:rsidRDefault="00A34FAC" w:rsidP="0083239F">
            <w:pPr>
              <w:tabs>
                <w:tab w:val="left" w:pos="114"/>
                <w:tab w:val="num" w:pos="523"/>
              </w:tabs>
              <w:ind w:right="141"/>
              <w:rPr>
                <w:rFonts w:cs="Arial"/>
                <w:szCs w:val="22"/>
              </w:rPr>
            </w:pPr>
          </w:p>
          <w:p w14:paraId="4599AA61" w14:textId="77777777" w:rsidR="00A34FAC" w:rsidRDefault="00A34FAC" w:rsidP="0083239F">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sidR="00F67E6C" w:rsidRPr="001A0DDF">
              <w:rPr>
                <w:rFonts w:cs="Arial"/>
                <w:szCs w:val="22"/>
              </w:rPr>
              <w:t xml:space="preserve"> Ak podmienky Zábezpeky na vykonanie prác </w:t>
            </w:r>
            <w:r w:rsidR="00F67E6C" w:rsidRPr="006C2974">
              <w:rPr>
                <w:rFonts w:cs="Arial"/>
                <w:szCs w:val="22"/>
              </w:rPr>
              <w:t>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332A21C8" w14:textId="77777777" w:rsidR="00720ADC" w:rsidRPr="006C2974" w:rsidRDefault="00720ADC" w:rsidP="0083239F">
            <w:pPr>
              <w:jc w:val="both"/>
              <w:rPr>
                <w:rFonts w:cs="Arial"/>
                <w:szCs w:val="22"/>
              </w:rPr>
            </w:pPr>
          </w:p>
          <w:p w14:paraId="725EC7A0" w14:textId="77777777" w:rsidR="00A34FAC" w:rsidRPr="006C2974" w:rsidRDefault="00A34FAC" w:rsidP="0083239F">
            <w:pPr>
              <w:jc w:val="both"/>
              <w:rPr>
                <w:rFonts w:cs="Arial"/>
                <w:bCs/>
                <w:szCs w:val="22"/>
              </w:rPr>
            </w:pPr>
            <w:r w:rsidRPr="006C2974">
              <w:rPr>
                <w:rFonts w:cs="Arial"/>
                <w:bCs/>
                <w:szCs w:val="22"/>
              </w:rPr>
              <w:t>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w:t>
            </w:r>
            <w:r w:rsidR="00410A9C" w:rsidRPr="006C2974">
              <w:rPr>
                <w:rFonts w:cs="Arial"/>
                <w:bCs/>
                <w:szCs w:val="22"/>
              </w:rPr>
              <w:t xml:space="preserve"> </w:t>
            </w:r>
            <w:r w:rsidRPr="006C2974">
              <w:rPr>
                <w:rFonts w:cs="Arial"/>
                <w:bCs/>
                <w:szCs w:val="22"/>
              </w:rPr>
              <w:t xml:space="preserve">000,- </w:t>
            </w:r>
            <w:r w:rsidR="007125F9" w:rsidRPr="006C2974">
              <w:rPr>
                <w:rFonts w:cs="Arial"/>
                <w:bCs/>
                <w:szCs w:val="22"/>
              </w:rPr>
              <w:t>EUR</w:t>
            </w:r>
            <w:r w:rsidRPr="006C2974">
              <w:rPr>
                <w:rFonts w:cs="Arial"/>
                <w:bCs/>
                <w:szCs w:val="22"/>
              </w:rPr>
              <w:t xml:space="preserve"> (slovom päťtisíc </w:t>
            </w:r>
            <w:r w:rsidR="00357E94" w:rsidRPr="006C2974">
              <w:rPr>
                <w:rFonts w:cs="Arial"/>
                <w:bCs/>
                <w:szCs w:val="22"/>
              </w:rPr>
              <w:t>eur</w:t>
            </w:r>
            <w:r w:rsidRPr="006C2974">
              <w:rPr>
                <w:rFonts w:cs="Arial"/>
                <w:bCs/>
                <w:szCs w:val="22"/>
              </w:rPr>
              <w:t xml:space="preserve">) za každý deň omeškania až do splnenia tejto povinnosti. 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155CC25" w14:textId="77777777" w:rsidR="00093BA1" w:rsidRPr="006C2974" w:rsidRDefault="00093BA1" w:rsidP="0083239F">
            <w:pPr>
              <w:jc w:val="both"/>
              <w:rPr>
                <w:rFonts w:cs="Arial"/>
                <w:bCs/>
                <w:szCs w:val="22"/>
              </w:rPr>
            </w:pPr>
          </w:p>
          <w:p w14:paraId="43857BA9" w14:textId="77777777" w:rsidR="00093BA1" w:rsidRPr="006C2974" w:rsidRDefault="00093BA1" w:rsidP="0083239F">
            <w:pPr>
              <w:jc w:val="both"/>
              <w:rPr>
                <w:rFonts w:cs="Arial"/>
                <w:bCs/>
                <w:szCs w:val="22"/>
              </w:rPr>
            </w:pPr>
            <w:r w:rsidRPr="006C2974">
              <w:rPr>
                <w:rFonts w:cs="Arial"/>
                <w:bCs/>
                <w:szCs w:val="22"/>
              </w:rPr>
              <w:t xml:space="preserve">Objednávateľ je oprávnený uplatniť si svoje práva </w:t>
            </w:r>
            <w:r w:rsidR="00410A9C" w:rsidRPr="006C2974">
              <w:rPr>
                <w:rFonts w:cs="Arial"/>
                <w:bCs/>
                <w:szCs w:val="22"/>
              </w:rPr>
              <w:t xml:space="preserve">                     </w:t>
            </w:r>
            <w:r w:rsidRPr="006C2974">
              <w:rPr>
                <w:rFonts w:cs="Arial"/>
                <w:bCs/>
                <w:szCs w:val="22"/>
              </w:rPr>
              <w:t xml:space="preserve">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r w:rsidR="00A95FD9" w:rsidRPr="006C2974">
              <w:rPr>
                <w:rFonts w:cs="Arial"/>
                <w:bCs/>
                <w:szCs w:val="22"/>
              </w:rPr>
              <w:t>.</w:t>
            </w:r>
          </w:p>
          <w:p w14:paraId="7830309A" w14:textId="77777777" w:rsidR="00711A63" w:rsidRPr="006C2974" w:rsidRDefault="00711A63" w:rsidP="0083239F">
            <w:pPr>
              <w:jc w:val="both"/>
              <w:rPr>
                <w:rFonts w:cs="Arial"/>
                <w:bCs/>
                <w:szCs w:val="22"/>
              </w:rPr>
            </w:pPr>
          </w:p>
          <w:p w14:paraId="6BC582F2" w14:textId="77777777" w:rsidR="00711A63" w:rsidRPr="006C2974" w:rsidRDefault="00711A63" w:rsidP="0083239F">
            <w:pPr>
              <w:jc w:val="both"/>
              <w:rPr>
                <w:rFonts w:cs="Arial"/>
                <w:bCs/>
                <w:i/>
                <w:szCs w:val="22"/>
              </w:rPr>
            </w:pPr>
            <w:r w:rsidRPr="006C2974">
              <w:rPr>
                <w:rFonts w:cs="Arial"/>
                <w:bCs/>
                <w:szCs w:val="22"/>
              </w:rPr>
              <w:lastRenderedPageBreak/>
              <w:t xml:space="preserve">Pre vylúčenie pochybností sa zmluvné Strany dohodli, </w:t>
            </w:r>
            <w:r w:rsidR="00410A9C" w:rsidRPr="006C2974">
              <w:rPr>
                <w:rFonts w:cs="Arial"/>
                <w:bCs/>
                <w:szCs w:val="22"/>
              </w:rPr>
              <w:t xml:space="preserve">            </w:t>
            </w:r>
            <w:r w:rsidRPr="006C2974">
              <w:rPr>
                <w:rFonts w:cs="Arial"/>
                <w:bCs/>
                <w:szCs w:val="22"/>
              </w:rPr>
              <w:t xml:space="preserve">že na uplatnenie práva Objednávateľa zo Zábezpeky na vykonanie prác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133D79A0" w14:textId="77777777" w:rsidR="008E23F8" w:rsidRPr="006C2974" w:rsidRDefault="008E23F8" w:rsidP="0083239F">
            <w:pPr>
              <w:jc w:val="both"/>
              <w:rPr>
                <w:rFonts w:cs="Arial"/>
                <w:bCs/>
                <w:i/>
                <w:szCs w:val="22"/>
              </w:rPr>
            </w:pPr>
          </w:p>
          <w:p w14:paraId="386F9E68" w14:textId="77777777" w:rsidR="008E23F8" w:rsidRPr="006C2974" w:rsidRDefault="008E23F8" w:rsidP="0083239F">
            <w:pPr>
              <w:jc w:val="both"/>
              <w:rPr>
                <w:rFonts w:cs="Arial"/>
                <w:bCs/>
                <w:szCs w:val="22"/>
              </w:rPr>
            </w:pPr>
            <w:r w:rsidRPr="006C2974">
              <w:rPr>
                <w:rFonts w:cs="Arial"/>
                <w:bCs/>
                <w:szCs w:val="22"/>
              </w:rPr>
              <w:t xml:space="preserve">Objednávateľ je povinný odškodniť Zhotoviteľa </w:t>
            </w:r>
            <w:r w:rsidR="00410A9C" w:rsidRPr="006C2974">
              <w:rPr>
                <w:rFonts w:cs="Arial"/>
                <w:bCs/>
                <w:szCs w:val="22"/>
              </w:rPr>
              <w:t xml:space="preserve">                             </w:t>
            </w:r>
            <w:r w:rsidRPr="006C2974">
              <w:rPr>
                <w:rFonts w:cs="Arial"/>
                <w:bCs/>
                <w:szCs w:val="22"/>
              </w:rPr>
              <w:t>a zabezpečiť, aby mu nevznikla žiadna škoda, strata alebo výdavky (vrátane právnych poplatkov a výdavkov) v dôsledku uplatnenia nároku na Zábezpeku na vykonanie prác v rozsahu, na ktorý Objednávateľ nemal nárok.</w:t>
            </w:r>
          </w:p>
          <w:p w14:paraId="2D1CC6DC" w14:textId="77777777" w:rsidR="008E23F8" w:rsidRPr="006C2974" w:rsidRDefault="008E23F8" w:rsidP="0083239F">
            <w:pPr>
              <w:jc w:val="both"/>
              <w:rPr>
                <w:rFonts w:cs="Arial"/>
                <w:bCs/>
                <w:szCs w:val="22"/>
              </w:rPr>
            </w:pPr>
          </w:p>
          <w:p w14:paraId="4405BFE9" w14:textId="77777777" w:rsidR="008E23F8" w:rsidRPr="006C2974" w:rsidRDefault="008E23F8" w:rsidP="0083239F">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2BA02D41" w14:textId="77777777" w:rsidR="00A34FAC" w:rsidRPr="006C2974" w:rsidRDefault="00A34FAC" w:rsidP="0083239F">
            <w:pPr>
              <w:jc w:val="both"/>
              <w:rPr>
                <w:rFonts w:cs="Arial"/>
                <w:bCs/>
                <w:szCs w:val="22"/>
              </w:rPr>
            </w:pPr>
          </w:p>
        </w:tc>
      </w:tr>
      <w:tr w:rsidR="00951265" w:rsidRPr="006C2974" w14:paraId="7D8DB2EC" w14:textId="77777777" w:rsidTr="00F670F8">
        <w:trPr>
          <w:gridAfter w:val="1"/>
          <w:wAfter w:w="687" w:type="dxa"/>
        </w:trPr>
        <w:tc>
          <w:tcPr>
            <w:tcW w:w="1384" w:type="dxa"/>
            <w:gridSpan w:val="2"/>
          </w:tcPr>
          <w:p w14:paraId="606BF2D0" w14:textId="77777777" w:rsidR="00A34FAC" w:rsidRPr="00FE4170" w:rsidRDefault="00A34FAC" w:rsidP="0083239F">
            <w:pPr>
              <w:pStyle w:val="NoIndent"/>
              <w:jc w:val="both"/>
              <w:rPr>
                <w:rFonts w:ascii="Arial" w:hAnsi="Arial" w:cs="Arial"/>
                <w:b/>
                <w:color w:val="auto"/>
                <w:szCs w:val="22"/>
              </w:rPr>
            </w:pPr>
            <w:r w:rsidRPr="00C65F56">
              <w:rPr>
                <w:rFonts w:ascii="Arial" w:hAnsi="Arial" w:cs="Arial"/>
                <w:b/>
                <w:color w:val="auto"/>
                <w:szCs w:val="22"/>
              </w:rPr>
              <w:lastRenderedPageBreak/>
              <w:t xml:space="preserve">Podčlánok </w:t>
            </w:r>
          </w:p>
          <w:p w14:paraId="284F00A3" w14:textId="77777777" w:rsidR="00A34FAC" w:rsidRPr="00FB322C" w:rsidRDefault="00A34FAC" w:rsidP="0083239F">
            <w:pPr>
              <w:pStyle w:val="NoIndent"/>
              <w:jc w:val="both"/>
              <w:rPr>
                <w:rFonts w:ascii="Arial" w:hAnsi="Arial" w:cs="Arial"/>
                <w:b/>
                <w:color w:val="auto"/>
              </w:rPr>
            </w:pPr>
            <w:r w:rsidRPr="00FB322C">
              <w:rPr>
                <w:rFonts w:ascii="Arial" w:hAnsi="Arial" w:cs="Arial"/>
                <w:b/>
                <w:color w:val="auto"/>
              </w:rPr>
              <w:t>4.3</w:t>
            </w:r>
          </w:p>
        </w:tc>
        <w:tc>
          <w:tcPr>
            <w:tcW w:w="2472" w:type="dxa"/>
          </w:tcPr>
          <w:p w14:paraId="79D83657" w14:textId="77777777" w:rsidR="00A34FAC" w:rsidRPr="00C65F56" w:rsidRDefault="00A34FAC" w:rsidP="0083239F">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6A9B298" w14:textId="77777777" w:rsidR="00A34FAC" w:rsidRPr="00FB322C" w:rsidRDefault="00A34FAC" w:rsidP="0083239F">
            <w:pPr>
              <w:pStyle w:val="NoIndent"/>
              <w:jc w:val="both"/>
              <w:rPr>
                <w:rFonts w:ascii="Arial" w:hAnsi="Arial" w:cs="Arial"/>
                <w:color w:val="auto"/>
              </w:rPr>
            </w:pPr>
            <w:r w:rsidRPr="00FE4170">
              <w:rPr>
                <w:rFonts w:ascii="Arial" w:hAnsi="Arial" w:cs="Arial"/>
                <w:color w:val="auto"/>
              </w:rPr>
              <w:t>Štvrtý odsek nahraďte textom:</w:t>
            </w:r>
          </w:p>
          <w:p w14:paraId="67356F52" w14:textId="77777777" w:rsidR="00A34FAC" w:rsidRPr="00FB322C" w:rsidRDefault="00A34FAC" w:rsidP="0083239F">
            <w:pPr>
              <w:rPr>
                <w:rFonts w:cs="Arial"/>
              </w:rPr>
            </w:pPr>
          </w:p>
          <w:p w14:paraId="07FC919B" w14:textId="77777777" w:rsidR="00A34FAC" w:rsidRPr="000A1C4B" w:rsidRDefault="00A34FAC" w:rsidP="0083239F">
            <w:pPr>
              <w:jc w:val="both"/>
              <w:rPr>
                <w:rFonts w:cs="Arial"/>
              </w:rPr>
            </w:pPr>
            <w:r w:rsidRPr="00A86531">
              <w:rPr>
                <w:rFonts w:cs="Arial"/>
              </w:rPr>
              <w:t>„Zhotoviteľ je povinný zabe</w:t>
            </w:r>
            <w:r w:rsidR="0038091F"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742FB8">
              <w:rPr>
                <w:rFonts w:cs="Arial"/>
                <w:szCs w:val="22"/>
              </w:rPr>
              <w:t>V prípade, že Predstaviteľ Zhotoviteľa dočasne nevykonáva svoju činnosť na Diele podľa Zmluvy</w:t>
            </w:r>
            <w:r w:rsidRPr="00742FB8">
              <w:rPr>
                <w:rFonts w:cs="Arial"/>
              </w:rPr>
              <w:t xml:space="preserve"> </w:t>
            </w:r>
            <w:r w:rsidR="00410A9C" w:rsidRPr="00742FB8">
              <w:rPr>
                <w:rFonts w:cs="Arial"/>
              </w:rPr>
              <w:t xml:space="preserve">                       </w:t>
            </w:r>
            <w:r w:rsidRPr="00742FB8">
              <w:rPr>
                <w:rFonts w:cs="Arial"/>
              </w:rPr>
              <w:t xml:space="preserve">(z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00B47AD0" w:rsidRPr="00F51A2F">
              <w:rPr>
                <w:rFonts w:cs="Arial"/>
              </w:rPr>
              <w:t>, ktorý zároveň vykonáva pozíciu Stavbyvedú</w:t>
            </w:r>
            <w:r w:rsidR="00F16D82" w:rsidRPr="00787AD8">
              <w:rPr>
                <w:rFonts w:cs="Arial"/>
              </w:rPr>
              <w:t>ci</w:t>
            </w:r>
            <w:r w:rsidR="00B47AD0" w:rsidRPr="00787AD8">
              <w:rPr>
                <w:rFonts w:cs="Arial"/>
              </w:rPr>
              <w:t xml:space="preserve"> na mosty</w:t>
            </w:r>
            <w:r w:rsidRPr="000A1C4B">
              <w:rPr>
                <w:rFonts w:cs="Arial"/>
              </w:rPr>
              <w:t xml:space="preserve">, pričom Stavebnotechnický dozor a Objednávateľ musia byť o tejto skutočnosti vopred písomne informovaní.“ </w:t>
            </w:r>
          </w:p>
          <w:p w14:paraId="7F6AA199" w14:textId="77777777" w:rsidR="00A34FAC" w:rsidRPr="00D91C1B" w:rsidRDefault="00A34FAC" w:rsidP="0083239F">
            <w:pPr>
              <w:jc w:val="both"/>
              <w:rPr>
                <w:rFonts w:cs="Arial"/>
              </w:rPr>
            </w:pPr>
          </w:p>
          <w:p w14:paraId="38C676EC" w14:textId="77777777" w:rsidR="00A34FAC" w:rsidRDefault="00A34FAC" w:rsidP="0083239F">
            <w:pPr>
              <w:jc w:val="both"/>
              <w:rPr>
                <w:rFonts w:cs="Arial"/>
              </w:rPr>
            </w:pPr>
            <w:r w:rsidRPr="00D91C1B">
              <w:rPr>
                <w:rFonts w:cs="Arial"/>
              </w:rPr>
              <w:t>Šiesty odsek nahraďte textom:</w:t>
            </w:r>
          </w:p>
          <w:p w14:paraId="30CD1DD1" w14:textId="77777777" w:rsidR="00F65B10" w:rsidRPr="00D91C1B" w:rsidRDefault="00F65B10" w:rsidP="0083239F">
            <w:pPr>
              <w:jc w:val="both"/>
              <w:rPr>
                <w:rFonts w:cs="Arial"/>
              </w:rPr>
            </w:pPr>
          </w:p>
          <w:p w14:paraId="47FDABD9" w14:textId="77777777" w:rsidR="00A34FAC" w:rsidRPr="00723969" w:rsidRDefault="00A34FAC" w:rsidP="0083239F">
            <w:pPr>
              <w:jc w:val="both"/>
              <w:rPr>
                <w:rFonts w:cs="Arial"/>
              </w:rPr>
            </w:pPr>
          </w:p>
          <w:p w14:paraId="69B68443" w14:textId="77777777" w:rsidR="00A34FAC" w:rsidRPr="006C2974" w:rsidRDefault="00A34FAC" w:rsidP="0083239F">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w:t>
            </w:r>
            <w:r w:rsidR="00B84BB2" w:rsidRPr="006C2974">
              <w:rPr>
                <w:rFonts w:cs="Arial"/>
              </w:rPr>
              <w:t xml:space="preserve">              </w:t>
            </w:r>
            <w:r w:rsidRPr="006C2974">
              <w:rPr>
                <w:rFonts w:cs="Arial"/>
              </w:rPr>
              <w:t xml:space="preserve">a právomoci, ktoré sa jej delegujú alebo rušia.“ </w:t>
            </w:r>
          </w:p>
          <w:p w14:paraId="19FCF5C7" w14:textId="77777777" w:rsidR="00A34FAC" w:rsidRPr="006C2974" w:rsidRDefault="00A34FAC" w:rsidP="0083239F">
            <w:pPr>
              <w:jc w:val="both"/>
              <w:rPr>
                <w:rFonts w:cs="Arial"/>
              </w:rPr>
            </w:pPr>
          </w:p>
          <w:p w14:paraId="186D9B4D" w14:textId="77777777" w:rsidR="00A34FAC" w:rsidRPr="006C2974" w:rsidRDefault="00A34FAC" w:rsidP="0083239F">
            <w:pPr>
              <w:jc w:val="both"/>
              <w:rPr>
                <w:rFonts w:cs="Arial"/>
              </w:rPr>
            </w:pPr>
            <w:r w:rsidRPr="006C2974">
              <w:rPr>
                <w:rFonts w:cs="Arial"/>
              </w:rPr>
              <w:t>Na konci siedmeho odseku vložte text:</w:t>
            </w:r>
          </w:p>
          <w:p w14:paraId="3FEBA1CE" w14:textId="77777777" w:rsidR="00A34FAC" w:rsidRPr="006C2974" w:rsidRDefault="00A34FAC" w:rsidP="0083239F">
            <w:pPr>
              <w:jc w:val="both"/>
              <w:rPr>
                <w:rFonts w:cs="Arial"/>
                <w:color w:val="FF0000"/>
                <w:highlight w:val="yellow"/>
              </w:rPr>
            </w:pPr>
          </w:p>
          <w:p w14:paraId="4DAB2497" w14:textId="274CA3D8" w:rsidR="00201EB8" w:rsidRPr="00F26547" w:rsidRDefault="00F65B10" w:rsidP="0083239F">
            <w:pPr>
              <w:jc w:val="both"/>
              <w:rPr>
                <w:rFonts w:cs="Arial"/>
              </w:rPr>
            </w:pPr>
            <w:r>
              <w:rPr>
                <w:rFonts w:cs="Arial"/>
              </w:rPr>
              <w:t>„</w:t>
            </w:r>
            <w:r w:rsidR="00201EB8" w:rsidRPr="006C2974">
              <w:rPr>
                <w:rFonts w:cs="Arial"/>
              </w:rPr>
              <w:t>Objednávateľ za účelom bezproblémovej komunikácie s kľúčovými odborníkmi: Riaditeľ stavby – Predstaviteľ Zhotoviteľa, hlavný stavbyvedúci/</w:t>
            </w:r>
            <w:r>
              <w:rPr>
                <w:rFonts w:cs="Arial"/>
              </w:rPr>
              <w:t>S</w:t>
            </w:r>
            <w:r w:rsidR="00201EB8" w:rsidRPr="006C2974">
              <w:rPr>
                <w:rFonts w:cs="Arial"/>
              </w:rPr>
              <w:t xml:space="preserve">tavbyvedúci na mosty, </w:t>
            </w:r>
            <w:r>
              <w:rPr>
                <w:rFonts w:cs="Arial"/>
              </w:rPr>
              <w:t>H</w:t>
            </w:r>
            <w:r w:rsidR="00201EB8" w:rsidRPr="006C2974">
              <w:rPr>
                <w:rFonts w:cs="Arial"/>
              </w:rPr>
              <w:t xml:space="preserve">lavný inžinier projektu, </w:t>
            </w:r>
            <w:r>
              <w:rPr>
                <w:rFonts w:cs="Arial"/>
              </w:rPr>
              <w:t>Z</w:t>
            </w:r>
            <w:r w:rsidR="00201EB8" w:rsidRPr="006C2974">
              <w:rPr>
                <w:rFonts w:cs="Arial"/>
              </w:rPr>
              <w:t xml:space="preserve">odpovedný projektant pre </w:t>
            </w:r>
            <w:r w:rsidR="00201EB8" w:rsidRPr="006C2974">
              <w:rPr>
                <w:rFonts w:cs="Arial"/>
              </w:rPr>
              <w:lastRenderedPageBreak/>
              <w:t xml:space="preserve">mostnú časť požaduje, aby ovládali slovenský jazyk alebo český jazyk minimálne na úrovni C1 - Riaditeľ stavby – Predstaviteľ Zhotoviteľa a hlavný inžinier projektu a B2  hlavný stavbyvedúci/stavbyvedúci na mosty a zodpovedný projektant pre mostnú časť.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w:t>
            </w:r>
            <w:proofErr w:type="spellStart"/>
            <w:r w:rsidR="00201EB8" w:rsidRPr="006C2974">
              <w:rPr>
                <w:rFonts w:cs="Arial"/>
              </w:rPr>
              <w:t>Z.z</w:t>
            </w:r>
            <w:proofErr w:type="spellEnd"/>
            <w:r w:rsidR="00201EB8" w:rsidRPr="006C2974">
              <w:rPr>
                <w:rFonts w:cs="Arial"/>
              </w:rPr>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39A79D02" w14:textId="77777777" w:rsidR="00A34FAC" w:rsidRPr="00FB322C" w:rsidRDefault="00201EB8" w:rsidP="0083239F">
            <w:pPr>
              <w:jc w:val="both"/>
              <w:rPr>
                <w:rFonts w:cs="Arial"/>
              </w:rPr>
            </w:pPr>
            <w:r w:rsidRPr="00FE4170">
              <w:rPr>
                <w:rFonts w:cs="Arial"/>
              </w:rPr>
              <w:t xml:space="preserve"> </w:t>
            </w:r>
          </w:p>
          <w:p w14:paraId="6E3F1BA2"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061401C1" w14:textId="77777777" w:rsidR="00A34FAC" w:rsidRPr="00F07B96" w:rsidRDefault="00A34FAC" w:rsidP="0083239F">
            <w:pPr>
              <w:jc w:val="both"/>
              <w:rPr>
                <w:rFonts w:cs="Arial"/>
              </w:rPr>
            </w:pPr>
          </w:p>
          <w:p w14:paraId="4893EBCE" w14:textId="77777777" w:rsidR="00A34FAC" w:rsidRPr="00742FB8" w:rsidRDefault="00A34FAC" w:rsidP="0083239F">
            <w:pPr>
              <w:jc w:val="both"/>
              <w:rPr>
                <w:rFonts w:cs="Arial"/>
              </w:rPr>
            </w:pPr>
            <w:r w:rsidRPr="00742FB8">
              <w:rPr>
                <w:rFonts w:cs="Arial"/>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vyššie uvedenej povinnosti Zhotoviteľa.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w:t>
            </w:r>
            <w:proofErr w:type="spellStart"/>
            <w:r w:rsidRPr="00742FB8">
              <w:rPr>
                <w:rFonts w:cs="Arial"/>
                <w:szCs w:val="22"/>
              </w:rPr>
              <w:t>Zmuvy</w:t>
            </w:r>
            <w:proofErr w:type="spellEnd"/>
            <w:r w:rsidRPr="00742FB8">
              <w:rPr>
                <w:rFonts w:cs="Arial"/>
                <w:szCs w:val="22"/>
              </w:rPr>
              <w:t xml:space="preserve"> a oprávňuje Objednávateľa na odstúpenie od Zmluvy.“</w:t>
            </w:r>
          </w:p>
          <w:p w14:paraId="6DCA1B7E" w14:textId="77777777" w:rsidR="00A34FAC" w:rsidRPr="00742FB8" w:rsidRDefault="00A34FAC" w:rsidP="0083239F">
            <w:pPr>
              <w:rPr>
                <w:rFonts w:cs="Arial"/>
              </w:rPr>
            </w:pPr>
          </w:p>
        </w:tc>
      </w:tr>
      <w:tr w:rsidR="00951265" w:rsidRPr="006C2974" w14:paraId="20B4F957" w14:textId="77777777" w:rsidTr="00F670F8">
        <w:trPr>
          <w:gridAfter w:val="1"/>
          <w:wAfter w:w="687" w:type="dxa"/>
        </w:trPr>
        <w:tc>
          <w:tcPr>
            <w:tcW w:w="1384" w:type="dxa"/>
            <w:gridSpan w:val="2"/>
          </w:tcPr>
          <w:p w14:paraId="4015F534" w14:textId="77777777" w:rsidR="00A34FAC" w:rsidRPr="00FE4170" w:rsidRDefault="00A34FAC"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256CB445" w14:textId="77777777" w:rsidR="00A34FAC" w:rsidRPr="00FB322C" w:rsidRDefault="00A34FAC" w:rsidP="0083239F">
            <w:pPr>
              <w:pStyle w:val="Styl1"/>
              <w:tabs>
                <w:tab w:val="clear" w:pos="540"/>
              </w:tabs>
              <w:rPr>
                <w:caps w:val="0"/>
                <w:szCs w:val="20"/>
              </w:rPr>
            </w:pPr>
            <w:r w:rsidRPr="00FB322C">
              <w:rPr>
                <w:caps w:val="0"/>
                <w:szCs w:val="20"/>
              </w:rPr>
              <w:t>4.4</w:t>
            </w:r>
          </w:p>
        </w:tc>
        <w:tc>
          <w:tcPr>
            <w:tcW w:w="2472" w:type="dxa"/>
          </w:tcPr>
          <w:p w14:paraId="564C6F84" w14:textId="77777777" w:rsidR="00A34FAC" w:rsidRPr="00742FB8" w:rsidRDefault="00A34FAC" w:rsidP="0083239F">
            <w:pPr>
              <w:pStyle w:val="NoIndent"/>
              <w:rPr>
                <w:rFonts w:ascii="Arial" w:hAnsi="Arial" w:cs="Arial"/>
                <w:b/>
                <w:color w:val="auto"/>
                <w:szCs w:val="22"/>
              </w:rPr>
            </w:pPr>
            <w:r w:rsidRPr="00A86531">
              <w:rPr>
                <w:rFonts w:ascii="Arial" w:hAnsi="Arial" w:cs="Arial"/>
                <w:b/>
                <w:color w:val="auto"/>
                <w:szCs w:val="22"/>
              </w:rPr>
              <w:t>Podzhotovitelia</w:t>
            </w:r>
            <w:r w:rsidR="008E23F8" w:rsidRPr="00F07B96">
              <w:rPr>
                <w:rFonts w:ascii="Arial" w:hAnsi="Arial" w:cs="Arial"/>
                <w:b/>
                <w:color w:val="auto"/>
                <w:szCs w:val="22"/>
              </w:rPr>
              <w:t>,</w:t>
            </w:r>
          </w:p>
          <w:p w14:paraId="4D5EFA7C" w14:textId="77777777" w:rsidR="00352572" w:rsidRPr="00742FB8" w:rsidRDefault="00352572" w:rsidP="0083239F">
            <w:pPr>
              <w:rPr>
                <w:rFonts w:cs="Arial"/>
                <w:b/>
              </w:rPr>
            </w:pPr>
            <w:r w:rsidRPr="00742FB8">
              <w:rPr>
                <w:rFonts w:cs="Arial"/>
                <w:b/>
              </w:rPr>
              <w:t>Priami Podzhotovitelia a Dodávatelia Zhotoviteľa</w:t>
            </w:r>
          </w:p>
        </w:tc>
        <w:tc>
          <w:tcPr>
            <w:tcW w:w="5750" w:type="dxa"/>
            <w:gridSpan w:val="2"/>
          </w:tcPr>
          <w:p w14:paraId="4FBC5797" w14:textId="77777777" w:rsidR="00AB5EC2" w:rsidRPr="00742FB8" w:rsidRDefault="00AB5EC2" w:rsidP="0083239F">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 xml:space="preserve">Pôvodný názov </w:t>
            </w:r>
            <w:proofErr w:type="spellStart"/>
            <w:r w:rsidRPr="00742FB8">
              <w:rPr>
                <w:rFonts w:ascii="Arial" w:hAnsi="Arial" w:cs="Arial"/>
                <w:color w:val="auto"/>
              </w:rPr>
              <w:t>podčlánku</w:t>
            </w:r>
            <w:proofErr w:type="spellEnd"/>
            <w:r w:rsidRPr="00742FB8">
              <w:rPr>
                <w:rFonts w:ascii="Arial" w:hAnsi="Arial" w:cs="Arial"/>
                <w:color w:val="auto"/>
              </w:rPr>
              <w:t xml:space="preserve"> „Podzhotovitelia“ nahraďte názvom: „Podzhotovitelia, Priami Podzhotovitelia </w:t>
            </w:r>
            <w:r w:rsidR="00E021A3" w:rsidRPr="00742FB8">
              <w:rPr>
                <w:rFonts w:ascii="Arial" w:hAnsi="Arial" w:cs="Arial"/>
                <w:color w:val="auto"/>
              </w:rPr>
              <w:t xml:space="preserve">                        </w:t>
            </w:r>
            <w:r w:rsidRPr="00742FB8">
              <w:rPr>
                <w:rFonts w:ascii="Arial" w:hAnsi="Arial" w:cs="Arial"/>
                <w:color w:val="auto"/>
              </w:rPr>
              <w:t xml:space="preserve">a Dodávatelia Zhotoviteľa“ a zároveň odstráňte celý text </w:t>
            </w:r>
            <w:proofErr w:type="spellStart"/>
            <w:r w:rsidRPr="00742FB8">
              <w:rPr>
                <w:rFonts w:ascii="Arial" w:hAnsi="Arial" w:cs="Arial"/>
                <w:color w:val="auto"/>
              </w:rPr>
              <w:t>podčlánku</w:t>
            </w:r>
            <w:proofErr w:type="spellEnd"/>
            <w:r w:rsidRPr="00742FB8">
              <w:rPr>
                <w:rFonts w:ascii="Arial" w:hAnsi="Arial" w:cs="Arial"/>
                <w:color w:val="auto"/>
              </w:rPr>
              <w:t xml:space="preserve"> a nahraďte ho textom:</w:t>
            </w:r>
          </w:p>
          <w:p w14:paraId="07790EF4" w14:textId="77777777" w:rsidR="008E23F8" w:rsidRPr="00742FB8" w:rsidRDefault="008E23F8" w:rsidP="0083239F">
            <w:pPr>
              <w:rPr>
                <w:rFonts w:cs="Arial"/>
              </w:rPr>
            </w:pPr>
          </w:p>
          <w:p w14:paraId="255F85D4" w14:textId="5068A11F" w:rsidR="00AB5EC2" w:rsidRPr="00742FB8" w:rsidRDefault="00F65B10" w:rsidP="0083239F">
            <w:pPr>
              <w:jc w:val="both"/>
              <w:rPr>
                <w:rFonts w:cs="Arial"/>
              </w:rPr>
            </w:pPr>
            <w:r>
              <w:rPr>
                <w:rFonts w:cs="Arial"/>
              </w:rPr>
              <w:t>„</w:t>
            </w:r>
            <w:r w:rsidR="008E23F8" w:rsidRPr="00FB322C">
              <w:rPr>
                <w:rFonts w:cs="Arial"/>
              </w:rPr>
              <w:t>Zhotoviteľ bude zodpovedný za konanie aleb</w:t>
            </w:r>
            <w:r w:rsidR="0080380A">
              <w:rPr>
                <w:rFonts w:cs="Arial"/>
              </w:rPr>
              <w:t xml:space="preserve">o chyby každého  </w:t>
            </w:r>
            <w:proofErr w:type="spellStart"/>
            <w:r w:rsidR="0080380A">
              <w:rPr>
                <w:rFonts w:cs="Arial"/>
              </w:rPr>
              <w:t>Podzhotoviteľa</w:t>
            </w:r>
            <w:proofErr w:type="spellEnd"/>
            <w:r w:rsidR="0080380A">
              <w:rPr>
                <w:rFonts w:cs="Arial"/>
              </w:rPr>
              <w:t xml:space="preserve">, </w:t>
            </w:r>
            <w:r w:rsidR="0000222A" w:rsidRPr="00A86531">
              <w:rPr>
                <w:rFonts w:cs="Arial"/>
              </w:rPr>
              <w:t xml:space="preserve">Priameho </w:t>
            </w:r>
            <w:proofErr w:type="spellStart"/>
            <w:r w:rsidR="0000222A" w:rsidRPr="00A86531">
              <w:rPr>
                <w:rFonts w:cs="Arial"/>
              </w:rPr>
              <w:t>podzhotoviteľa</w:t>
            </w:r>
            <w:proofErr w:type="spellEnd"/>
            <w:r w:rsidR="008E23F8" w:rsidRPr="00F07B96">
              <w:rPr>
                <w:rFonts w:cs="Arial"/>
              </w:rPr>
              <w:t xml:space="preserve"> </w:t>
            </w:r>
            <w:r w:rsidR="0080380A">
              <w:rPr>
                <w:rFonts w:cs="Arial"/>
              </w:rPr>
              <w:t xml:space="preserve">a </w:t>
            </w:r>
            <w:r w:rsidR="008E23F8" w:rsidRPr="00F07B96">
              <w:rPr>
                <w:rFonts w:cs="Arial"/>
              </w:rPr>
              <w:t>Dodávate</w:t>
            </w:r>
            <w:r w:rsidR="008E23F8" w:rsidRPr="00742FB8">
              <w:rPr>
                <w:rFonts w:cs="Arial"/>
              </w:rPr>
              <w:t>ľa Zhotoviteľa  vrátane akýchkoľvek osôb  v zmluvnom alebo obdobnom vzťahu s</w:t>
            </w:r>
            <w:r w:rsidR="0080380A">
              <w:rPr>
                <w:rFonts w:cs="Arial"/>
              </w:rPr>
              <w:t> </w:t>
            </w:r>
            <w:proofErr w:type="spellStart"/>
            <w:r w:rsidR="008E23F8" w:rsidRPr="00742FB8">
              <w:rPr>
                <w:rFonts w:cs="Arial"/>
              </w:rPr>
              <w:t>Podzhotoviteľom</w:t>
            </w:r>
            <w:proofErr w:type="spellEnd"/>
            <w:r w:rsidR="0080380A">
              <w:rPr>
                <w:rFonts w:cs="Arial"/>
              </w:rPr>
              <w:t xml:space="preserve">, Priamym </w:t>
            </w:r>
            <w:proofErr w:type="spellStart"/>
            <w:r w:rsidR="0080380A">
              <w:rPr>
                <w:rFonts w:cs="Arial"/>
              </w:rPr>
              <w:t>Podzhotoviteľom</w:t>
            </w:r>
            <w:proofErr w:type="spellEnd"/>
            <w:r w:rsidR="008E23F8" w:rsidRPr="00742FB8">
              <w:rPr>
                <w:rFonts w:cs="Arial"/>
              </w:rPr>
              <w:t xml:space="preserve"> alebo Dodávateľom Zhotoviteľa, tak ako keby išlo o konanie alebo chyby samotného Zhotoviteľa. </w:t>
            </w:r>
          </w:p>
          <w:p w14:paraId="5C9DEBF5" w14:textId="77777777" w:rsidR="00AB5EC2" w:rsidRPr="00742FB8" w:rsidRDefault="00AB5EC2" w:rsidP="0083239F">
            <w:pPr>
              <w:jc w:val="both"/>
              <w:rPr>
                <w:rFonts w:cs="Arial"/>
              </w:rPr>
            </w:pPr>
          </w:p>
          <w:p w14:paraId="3171FCF5" w14:textId="36FC1D53" w:rsidR="00AB5EC2" w:rsidRPr="0074407A" w:rsidRDefault="00AB5EC2" w:rsidP="0083239F">
            <w:pPr>
              <w:ind w:left="-28"/>
              <w:contextualSpacing/>
              <w:jc w:val="both"/>
              <w:rPr>
                <w:rFonts w:cs="Arial"/>
                <w:bCs/>
              </w:rPr>
            </w:pPr>
            <w:r w:rsidRPr="00742FB8">
              <w:rPr>
                <w:rFonts w:cs="Arial"/>
                <w:bCs/>
              </w:rPr>
              <w:t>Zhotoviteľ je povinný zabezpečiť, aby Podzhotovitelia</w:t>
            </w:r>
            <w:r w:rsidR="00A2096F">
              <w:rPr>
                <w:rFonts w:cs="Arial"/>
                <w:bCs/>
              </w:rPr>
              <w:t>, Priami Podzhotovitelia</w:t>
            </w:r>
            <w:r w:rsidRPr="00742FB8">
              <w:rPr>
                <w:rFonts w:cs="Arial"/>
                <w:bCs/>
              </w:rPr>
              <w:t xml:space="preserve"> a Dodávatelia Zhotoviteľa, ktorí sa majú </w:t>
            </w:r>
            <w:r w:rsidRPr="00742FB8">
              <w:rPr>
                <w:rFonts w:cs="Arial"/>
                <w:szCs w:val="22"/>
                <w:shd w:val="clear" w:color="auto" w:fill="FFFFFF"/>
              </w:rPr>
              <w:t>povinnosť zapisovať sa do registra partnerov verejného sektora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w:t>
            </w:r>
            <w:r w:rsidR="0045048D" w:rsidRPr="005B0752">
              <w:rPr>
                <w:rFonts w:cs="Arial"/>
              </w:rPr>
              <w:t xml:space="preserve"> (slovom päťsto eur)</w:t>
            </w:r>
            <w:r w:rsidRPr="004B30CB">
              <w:rPr>
                <w:rFonts w:cs="Arial"/>
              </w:rPr>
              <w:t xml:space="preserve"> za každý deň porušenia pričom porušenie uvedenej povinnosti, </w:t>
            </w:r>
            <w:r w:rsidR="00F16D82" w:rsidRPr="00566FC4">
              <w:rPr>
                <w:rFonts w:cs="Arial"/>
              </w:rPr>
              <w:t xml:space="preserve">                 </w:t>
            </w:r>
            <w:r w:rsidRPr="0074407A">
              <w:rPr>
                <w:rFonts w:cs="Arial"/>
              </w:rPr>
              <w:t>ktoré trvá dlhšie ako 30 dní sa považuje za podstatné porušenie Zmluvy.</w:t>
            </w:r>
          </w:p>
          <w:p w14:paraId="7D020C81" w14:textId="49879D85" w:rsidR="00AB5EC2" w:rsidRDefault="00AB5EC2" w:rsidP="0083239F">
            <w:pPr>
              <w:jc w:val="both"/>
              <w:rPr>
                <w:rFonts w:cs="Arial"/>
              </w:rPr>
            </w:pPr>
          </w:p>
          <w:p w14:paraId="1BD7D3DC" w14:textId="77777777" w:rsidR="0080380A" w:rsidRDefault="0080380A" w:rsidP="0080380A">
            <w:pPr>
              <w:jc w:val="both"/>
              <w:rPr>
                <w:rFonts w:cs="Arial"/>
              </w:rPr>
            </w:pPr>
            <w:r w:rsidRPr="00742FB8">
              <w:rPr>
                <w:rFonts w:cs="Arial"/>
                <w:bCs/>
              </w:rPr>
              <w:t>Zhotoviteľ je povinný zabezpečiť, aby Podzhotovitelia</w:t>
            </w:r>
            <w:r>
              <w:rPr>
                <w:rFonts w:cs="Arial"/>
                <w:bCs/>
              </w:rPr>
              <w:t xml:space="preserve">, Priami Podzhotovitelia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41E76BE0" w14:textId="77777777" w:rsidR="0080380A" w:rsidRDefault="0080380A" w:rsidP="0080380A">
            <w:pPr>
              <w:jc w:val="both"/>
              <w:rPr>
                <w:rFonts w:cs="Arial"/>
              </w:rPr>
            </w:pPr>
          </w:p>
          <w:p w14:paraId="662238C1" w14:textId="77777777" w:rsidR="0080380A" w:rsidRDefault="0080380A" w:rsidP="0080380A">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w:t>
            </w:r>
            <w:proofErr w:type="spellStart"/>
            <w:r>
              <w:t>Podzhotoviteľoch</w:t>
            </w:r>
            <w:proofErr w:type="spellEnd"/>
            <w:r>
              <w:t xml:space="preserve">/ </w:t>
            </w:r>
            <w:r w:rsidRPr="00015FC5">
              <w:t xml:space="preserve">Priamych </w:t>
            </w:r>
            <w:proofErr w:type="spellStart"/>
            <w:r w:rsidRPr="00015FC5">
              <w:t>Podzhotoviteľoch</w:t>
            </w:r>
            <w:proofErr w:type="spellEnd"/>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proofErr w:type="spellStart"/>
            <w:r>
              <w:t>Podzhotoviteľa</w:t>
            </w:r>
            <w:proofErr w:type="spellEnd"/>
            <w:r>
              <w:t xml:space="preserve">/ Priameho </w:t>
            </w:r>
            <w:proofErr w:type="spellStart"/>
            <w:r>
              <w:t>Podzhotoviteľa</w:t>
            </w:r>
            <w:proofErr w:type="spellEnd"/>
            <w:r>
              <w:t>/ Dodávateľa zhotoviteľa</w:t>
            </w:r>
            <w:r w:rsidRPr="00015FC5">
              <w:t xml:space="preserve"> v rozsahu meno a priezvisko, adresa pobytu, dátum narodenia (ďalej len „Údaje“).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daj, ako aj náhradu škody, ktorá Objednávateľovi v tejto súvislosti vznikne.</w:t>
            </w:r>
          </w:p>
          <w:p w14:paraId="72B2DF64" w14:textId="77777777" w:rsidR="0080380A" w:rsidRPr="000A1C4B" w:rsidRDefault="0080380A" w:rsidP="0083239F">
            <w:pPr>
              <w:jc w:val="both"/>
              <w:rPr>
                <w:rFonts w:cs="Arial"/>
              </w:rPr>
            </w:pPr>
          </w:p>
          <w:p w14:paraId="52A6B855" w14:textId="77777777" w:rsidR="008E23F8" w:rsidRPr="00D91C1B" w:rsidRDefault="008E23F8" w:rsidP="0083239F">
            <w:pPr>
              <w:jc w:val="both"/>
              <w:rPr>
                <w:rFonts w:cs="Arial"/>
              </w:rPr>
            </w:pPr>
            <w:r w:rsidRPr="00D91C1B">
              <w:rPr>
                <w:rFonts w:cs="Arial"/>
              </w:rPr>
              <w:t>Pokiaľ nie je v Zmluve uvedené inak:</w:t>
            </w:r>
          </w:p>
          <w:p w14:paraId="60FA7E4D" w14:textId="77777777" w:rsidR="008E23F8" w:rsidRPr="00D91C1B" w:rsidRDefault="008E23F8" w:rsidP="0083239F">
            <w:pPr>
              <w:jc w:val="both"/>
              <w:rPr>
                <w:rFonts w:cs="Arial"/>
              </w:rPr>
            </w:pPr>
          </w:p>
          <w:p w14:paraId="04CC3F9F" w14:textId="31DED23D" w:rsidR="008E23F8" w:rsidRPr="00723969" w:rsidRDefault="008E23F8" w:rsidP="0083239F">
            <w:pPr>
              <w:jc w:val="both"/>
              <w:rPr>
                <w:rFonts w:cs="Arial"/>
              </w:rPr>
            </w:pPr>
            <w:r w:rsidRPr="00723969">
              <w:rPr>
                <w:rFonts w:cs="Arial"/>
              </w:rPr>
              <w:t>(a) nepožaduje sa, aby</w:t>
            </w:r>
            <w:r w:rsidR="0080380A">
              <w:rPr>
                <w:rFonts w:cs="Arial"/>
              </w:rPr>
              <w:t xml:space="preserve"> Zhotoviteľ obdržal súhlas pre D</w:t>
            </w:r>
            <w:r w:rsidRPr="00723969">
              <w:rPr>
                <w:rFonts w:cs="Arial"/>
              </w:rPr>
              <w:t>odávateľov Zhotoviteľa;</w:t>
            </w:r>
          </w:p>
          <w:p w14:paraId="2AB15C9A" w14:textId="77777777" w:rsidR="008E23F8" w:rsidRPr="001A0DDF" w:rsidRDefault="008E23F8" w:rsidP="0083239F">
            <w:pPr>
              <w:jc w:val="both"/>
              <w:rPr>
                <w:rFonts w:cs="Arial"/>
              </w:rPr>
            </w:pPr>
          </w:p>
          <w:p w14:paraId="713A4F5E" w14:textId="77777777" w:rsidR="008E23F8" w:rsidRPr="00C96E7C" w:rsidRDefault="008E23F8" w:rsidP="0083239F">
            <w:pPr>
              <w:jc w:val="both"/>
              <w:rPr>
                <w:rFonts w:cs="Arial"/>
              </w:rPr>
            </w:pPr>
            <w:r w:rsidRPr="00C96E7C">
              <w:rPr>
                <w:rFonts w:cs="Arial"/>
              </w:rPr>
              <w:t xml:space="preserve">(b) každý Priamy </w:t>
            </w:r>
            <w:proofErr w:type="spellStart"/>
            <w:r w:rsidRPr="00C96E7C">
              <w:rPr>
                <w:rFonts w:cs="Arial"/>
              </w:rPr>
              <w:t>Podzhotoviteľ</w:t>
            </w:r>
            <w:proofErr w:type="spellEnd"/>
            <w:r w:rsidRPr="00C96E7C">
              <w:rPr>
                <w:rFonts w:cs="Arial"/>
              </w:rPr>
              <w:t xml:space="preserve">  neuvedený v Prílohe č. 1 Zmluvných dojednaní, musí byť vopred schválený Objednávateľom v súlade s týmto </w:t>
            </w:r>
            <w:proofErr w:type="spellStart"/>
            <w:r w:rsidRPr="00C96E7C">
              <w:rPr>
                <w:rFonts w:cs="Arial"/>
              </w:rPr>
              <w:t>podčlánkom</w:t>
            </w:r>
            <w:proofErr w:type="spellEnd"/>
            <w:r w:rsidRPr="00C96E7C">
              <w:rPr>
                <w:rFonts w:cs="Arial"/>
              </w:rPr>
              <w:t xml:space="preserve">, pre navrhovaných ostatných </w:t>
            </w:r>
            <w:proofErr w:type="spellStart"/>
            <w:r w:rsidRPr="00C96E7C">
              <w:rPr>
                <w:rFonts w:cs="Arial"/>
              </w:rPr>
              <w:t>Podzhotoviteľov</w:t>
            </w:r>
            <w:proofErr w:type="spellEnd"/>
            <w:r w:rsidRPr="00C96E7C">
              <w:rPr>
                <w:rFonts w:cs="Arial"/>
              </w:rPr>
              <w:t xml:space="preserve"> a dodávateľov vybraných Materiálov   je Zhotoviteľ povinný obdržať </w:t>
            </w:r>
            <w:r w:rsidRPr="00C96E7C">
              <w:rPr>
                <w:rFonts w:cs="Arial"/>
              </w:rPr>
              <w:lastRenderedPageBreak/>
              <w:t>predchádzajúci súhlas</w:t>
            </w:r>
            <w:r w:rsidR="003E271E">
              <w:rPr>
                <w:rFonts w:cs="Arial"/>
              </w:rPr>
              <w:t xml:space="preserve"> Objednávateľa a to na základe požiadavky</w:t>
            </w:r>
            <w:r w:rsidRPr="00C96E7C">
              <w:rPr>
                <w:rFonts w:cs="Arial"/>
              </w:rPr>
              <w:t xml:space="preserve"> Stavebnotechnického </w:t>
            </w:r>
            <w:proofErr w:type="spellStart"/>
            <w:r w:rsidRPr="00C96E7C">
              <w:rPr>
                <w:rFonts w:cs="Arial"/>
              </w:rPr>
              <w:t>dozora</w:t>
            </w:r>
            <w:proofErr w:type="spellEnd"/>
            <w:r w:rsidRPr="00C96E7C">
              <w:rPr>
                <w:rFonts w:cs="Arial"/>
              </w:rPr>
              <w:t>;</w:t>
            </w:r>
          </w:p>
          <w:p w14:paraId="6503B7AA" w14:textId="77777777" w:rsidR="008E23F8" w:rsidRPr="006C2974" w:rsidRDefault="008E23F8" w:rsidP="0083239F">
            <w:pPr>
              <w:jc w:val="both"/>
              <w:rPr>
                <w:rFonts w:cs="Arial"/>
              </w:rPr>
            </w:pPr>
          </w:p>
          <w:p w14:paraId="5AA9F1F6" w14:textId="77777777" w:rsidR="008E23F8" w:rsidRPr="006C2974" w:rsidRDefault="008E23F8" w:rsidP="0083239F">
            <w:pPr>
              <w:jc w:val="both"/>
              <w:rPr>
                <w:rFonts w:cs="Arial"/>
              </w:rPr>
            </w:pPr>
            <w:r w:rsidRPr="006C2974">
              <w:rPr>
                <w:rFonts w:cs="Arial"/>
              </w:rPr>
              <w:t xml:space="preserve">(c) Zhotoviteľ je povinný vydať najmenej 14 dní vopred Stavebnotechnickému dozoru oznámenie o plánovanom dátume začatia prác každého </w:t>
            </w:r>
            <w:proofErr w:type="spellStart"/>
            <w:r w:rsidRPr="006C2974">
              <w:rPr>
                <w:rFonts w:cs="Arial"/>
              </w:rPr>
              <w:t>Podzhotoviteľa</w:t>
            </w:r>
            <w:proofErr w:type="spellEnd"/>
            <w:r w:rsidRPr="006C2974">
              <w:rPr>
                <w:rFonts w:cs="Arial"/>
              </w:rPr>
              <w:t xml:space="preserve"> s výnimkou  Priameho </w:t>
            </w:r>
            <w:proofErr w:type="spellStart"/>
            <w:r w:rsidRPr="006C2974">
              <w:rPr>
                <w:rFonts w:cs="Arial"/>
              </w:rPr>
              <w:t>Podzhotoviteľa</w:t>
            </w:r>
            <w:proofErr w:type="spellEnd"/>
            <w:r w:rsidRPr="006C2974">
              <w:rPr>
                <w:rFonts w:cs="Arial"/>
              </w:rPr>
              <w:t xml:space="preserve">, v prípade Priamych </w:t>
            </w:r>
            <w:proofErr w:type="spellStart"/>
            <w:r w:rsidRPr="006C2974">
              <w:rPr>
                <w:rFonts w:cs="Arial"/>
              </w:rPr>
              <w:t>Podzhotoviteľov</w:t>
            </w:r>
            <w:proofErr w:type="spellEnd"/>
            <w:r w:rsidRPr="006C2974">
              <w:rPr>
                <w:rFonts w:cs="Arial"/>
              </w:rPr>
              <w:t xml:space="preserve">  sa uplatní postup uvedený nižšie </w:t>
            </w:r>
            <w:r w:rsidR="00E021A3" w:rsidRPr="006C2974">
              <w:rPr>
                <w:rFonts w:cs="Arial"/>
              </w:rPr>
              <w:t xml:space="preserve">                       </w:t>
            </w:r>
            <w:r w:rsidRPr="006C2974">
              <w:rPr>
                <w:rFonts w:cs="Arial"/>
              </w:rPr>
              <w:t xml:space="preserve">v tomto </w:t>
            </w:r>
            <w:proofErr w:type="spellStart"/>
            <w:r w:rsidRPr="006C2974">
              <w:rPr>
                <w:rFonts w:cs="Arial"/>
              </w:rPr>
              <w:t>podčlánku</w:t>
            </w:r>
            <w:proofErr w:type="spellEnd"/>
            <w:r w:rsidRPr="006C2974">
              <w:rPr>
                <w:rFonts w:cs="Arial"/>
              </w:rPr>
              <w:t>;</w:t>
            </w:r>
          </w:p>
          <w:p w14:paraId="44B45836" w14:textId="77777777" w:rsidR="008E23F8" w:rsidRPr="006C2974" w:rsidRDefault="008E23F8" w:rsidP="0083239F">
            <w:pPr>
              <w:jc w:val="both"/>
              <w:rPr>
                <w:rFonts w:cs="Arial"/>
              </w:rPr>
            </w:pPr>
          </w:p>
          <w:p w14:paraId="55A8F465" w14:textId="77777777" w:rsidR="00352572" w:rsidRDefault="008E23F8" w:rsidP="0083239F">
            <w:pPr>
              <w:jc w:val="both"/>
              <w:rPr>
                <w:rFonts w:cs="Arial"/>
              </w:rPr>
            </w:pPr>
            <w:r w:rsidRPr="006C2974">
              <w:rPr>
                <w:rFonts w:cs="Arial"/>
              </w:rPr>
              <w:t>(d) každá zmluva s </w:t>
            </w:r>
            <w:proofErr w:type="spellStart"/>
            <w:r w:rsidRPr="006C2974">
              <w:rPr>
                <w:rFonts w:cs="Arial"/>
              </w:rPr>
              <w:t>Podzhotoviteľom</w:t>
            </w:r>
            <w:proofErr w:type="spellEnd"/>
            <w:r w:rsidRPr="006C2974">
              <w:rPr>
                <w:rFonts w:cs="Arial"/>
              </w:rPr>
              <w:t xml:space="preserve">, Dodávateľom Zhotoviteľa musí obsahovať ustanovenie, ktoré ukladá </w:t>
            </w:r>
            <w:proofErr w:type="spellStart"/>
            <w:r w:rsidRPr="006C2974">
              <w:rPr>
                <w:rFonts w:cs="Arial"/>
              </w:rPr>
              <w:t>Podzhotoviteľovi</w:t>
            </w:r>
            <w:proofErr w:type="spellEnd"/>
            <w:r w:rsidRPr="006C2974">
              <w:rPr>
                <w:rFonts w:cs="Arial"/>
              </w:rPr>
              <w:t>, Dodávateľovi Zhotoviteľa povinnosť písomne upozorniť Objednávateľa o neplnení finančných záväzkov Zhotoviteľa;</w:t>
            </w:r>
          </w:p>
          <w:p w14:paraId="4DB4AC4B" w14:textId="77777777" w:rsidR="00F65B10" w:rsidRPr="006C2974" w:rsidRDefault="00F65B10" w:rsidP="0083239F">
            <w:pPr>
              <w:jc w:val="both"/>
              <w:rPr>
                <w:rFonts w:cs="Arial"/>
              </w:rPr>
            </w:pPr>
          </w:p>
          <w:p w14:paraId="27429EC7" w14:textId="77777777" w:rsidR="008E23F8" w:rsidRPr="006C2974" w:rsidRDefault="008E23F8" w:rsidP="0083239F">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ako aj zmluvy na všetkých stupňoch subdodávateľských vzťahov boli písomné a obsahovali ustanovenia, </w:t>
            </w:r>
            <w:r w:rsidR="00A52A90" w:rsidRPr="006C2974">
              <w:rPr>
                <w:rFonts w:ascii="Arial" w:hAnsi="Arial" w:cs="Arial"/>
                <w:color w:val="auto"/>
              </w:rPr>
              <w:t xml:space="preserve">                  </w:t>
            </w:r>
            <w:r w:rsidRPr="006C2974">
              <w:rPr>
                <w:rFonts w:ascii="Arial" w:hAnsi="Arial" w:cs="Arial"/>
                <w:color w:val="auto"/>
              </w:rPr>
              <w:t xml:space="preserve">ktoré ukladajú povinnej strane povinnosť plniť si riadne a včas svoje finančné záväzky voči oprávnenej strane; </w:t>
            </w:r>
          </w:p>
          <w:p w14:paraId="41D1F07D" w14:textId="77777777" w:rsidR="008E23F8" w:rsidRPr="006C2974" w:rsidRDefault="008E23F8" w:rsidP="0083239F">
            <w:pPr>
              <w:jc w:val="both"/>
              <w:rPr>
                <w:rFonts w:cs="Arial"/>
              </w:rPr>
            </w:pPr>
          </w:p>
          <w:p w14:paraId="2E03CE18" w14:textId="77777777" w:rsidR="008E23F8" w:rsidRPr="006C2974" w:rsidRDefault="008E23F8" w:rsidP="0083239F">
            <w:pPr>
              <w:jc w:val="both"/>
              <w:rPr>
                <w:rFonts w:cs="Arial"/>
              </w:rPr>
            </w:pPr>
            <w:r w:rsidRPr="006C2974">
              <w:rPr>
                <w:rFonts w:cs="Arial"/>
              </w:rPr>
              <w:t>(f) Zhotoviteľ je povinný zabezpečiť, aby každá zmluva s </w:t>
            </w:r>
            <w:proofErr w:type="spellStart"/>
            <w:r w:rsidRPr="006C2974">
              <w:rPr>
                <w:rFonts w:cs="Arial"/>
              </w:rPr>
              <w:t>Podzhotoviteľom</w:t>
            </w:r>
            <w:proofErr w:type="spellEnd"/>
            <w:r w:rsidRPr="006C2974">
              <w:rPr>
                <w:rFonts w:cs="Arial"/>
              </w:rPr>
              <w:t xml:space="preserve">, Dodávateľom Zhotoviteľa ako aj zmluvy na všetkých stupňoch subdodávateľských vzťahov boli v súlade s touto Zmluvou a neobsahovali ustanovenia, ktoré by boli v rozpore alebo by sa priečili tejto Zmluve;  </w:t>
            </w:r>
          </w:p>
          <w:p w14:paraId="63062AA9" w14:textId="77777777" w:rsidR="008E23F8" w:rsidRPr="006C2974" w:rsidRDefault="008E23F8" w:rsidP="0083239F">
            <w:pPr>
              <w:rPr>
                <w:rFonts w:cs="Arial"/>
              </w:rPr>
            </w:pPr>
          </w:p>
          <w:p w14:paraId="7E9F7B38" w14:textId="77777777" w:rsidR="008E23F8" w:rsidRPr="006C2974" w:rsidRDefault="008E23F8" w:rsidP="0083239F">
            <w:pPr>
              <w:jc w:val="both"/>
              <w:rPr>
                <w:rFonts w:cs="Arial"/>
              </w:rPr>
            </w:pPr>
            <w:r w:rsidRPr="006C2974">
              <w:rPr>
                <w:rFonts w:cs="Arial"/>
              </w:rPr>
              <w:t>(g) Zhotoviteľ je povinný zabezpečiť, aby každá zmluva s </w:t>
            </w:r>
            <w:proofErr w:type="spellStart"/>
            <w:r w:rsidRPr="006C2974">
              <w:rPr>
                <w:rFonts w:cs="Arial"/>
              </w:rPr>
              <w:t>Podzhotoviteľom</w:t>
            </w:r>
            <w:proofErr w:type="spellEnd"/>
            <w:r w:rsidRPr="006C2974">
              <w:rPr>
                <w:rFonts w:cs="Arial"/>
              </w:rPr>
              <w:t>, Dodávateľom Zhotoviteľa obsahovala  nasledovné ustanovenia:</w:t>
            </w:r>
          </w:p>
          <w:p w14:paraId="47470DC7" w14:textId="77777777" w:rsidR="008E23F8" w:rsidRPr="006C2974" w:rsidRDefault="008E23F8" w:rsidP="0083239F">
            <w:pPr>
              <w:jc w:val="both"/>
              <w:rPr>
                <w:rFonts w:cs="Arial"/>
                <w:bCs/>
              </w:rPr>
            </w:pPr>
            <w:r w:rsidRPr="006C2974">
              <w:rPr>
                <w:rFonts w:cs="Arial"/>
                <w:bCs/>
              </w:rPr>
              <w:t xml:space="preserve">i) predmet subdodávky, </w:t>
            </w:r>
          </w:p>
          <w:p w14:paraId="0BE85DA5" w14:textId="77777777" w:rsidR="008E23F8" w:rsidRPr="006C2974" w:rsidRDefault="008E23F8" w:rsidP="0083239F">
            <w:pPr>
              <w:jc w:val="both"/>
              <w:rPr>
                <w:rFonts w:cs="Arial"/>
                <w:bCs/>
              </w:rPr>
            </w:pPr>
            <w:r w:rsidRPr="006C2974">
              <w:rPr>
                <w:rFonts w:cs="Arial"/>
                <w:bCs/>
              </w:rPr>
              <w:t>ii) cenu subdodávky v členení na jednotkové ceny,</w:t>
            </w:r>
          </w:p>
          <w:p w14:paraId="6C5D27F4" w14:textId="42E48154" w:rsidR="008E23F8" w:rsidRPr="006C2974" w:rsidRDefault="008E23F8" w:rsidP="0083239F">
            <w:pPr>
              <w:jc w:val="both"/>
              <w:rPr>
                <w:rFonts w:cs="Arial"/>
                <w:bCs/>
              </w:rPr>
            </w:pPr>
            <w:r w:rsidRPr="006C2974">
              <w:rPr>
                <w:rFonts w:cs="Arial"/>
                <w:bCs/>
              </w:rPr>
              <w:t xml:space="preserve">iii) záväzok/garanciu Zhotoviteľa voči  </w:t>
            </w:r>
            <w:proofErr w:type="spellStart"/>
            <w:r w:rsidRPr="006C2974">
              <w:rPr>
                <w:rFonts w:cs="Arial"/>
                <w:bCs/>
              </w:rPr>
              <w:t>Podzhotoviteľovi</w:t>
            </w:r>
            <w:proofErr w:type="spellEnd"/>
            <w:r w:rsidRPr="006C2974">
              <w:rPr>
                <w:rFonts w:cs="Arial"/>
                <w:bCs/>
              </w:rPr>
              <w:t xml:space="preserve">, Dodávateľovi Zhotoviteľa, že v prípade nezaplatenia splatnej    odmeny Zhotoviteľom ani  v nasledujúcom fakturačnom období po období vzniknutého nároku, vzniká </w:t>
            </w:r>
            <w:proofErr w:type="spellStart"/>
            <w:r w:rsidRPr="006C2974">
              <w:rPr>
                <w:rFonts w:cs="Arial"/>
                <w:bCs/>
              </w:rPr>
              <w:t>Podzhotoviteľovi</w:t>
            </w:r>
            <w:proofErr w:type="spellEnd"/>
            <w:r w:rsidRPr="006C2974">
              <w:rPr>
                <w:rFonts w:cs="Arial"/>
                <w:bCs/>
              </w:rPr>
              <w:t xml:space="preserve">, Dodávateľovi Zhotoviteľa právo uplatniť si nárok na úhradu nezaplatenej odmeny </w:t>
            </w:r>
            <w:r w:rsidR="007B7934" w:rsidRPr="006C2974">
              <w:rPr>
                <w:rFonts w:cs="Arial"/>
                <w:bCs/>
              </w:rPr>
              <w:t xml:space="preserve">                         </w:t>
            </w:r>
            <w:r w:rsidRPr="006C2974">
              <w:rPr>
                <w:rFonts w:cs="Arial"/>
                <w:bCs/>
              </w:rPr>
              <w:t>v zmysle splatnej faktúry prostredníctvom Bankovej platobnej záruky (podčlánok 4.4a)</w:t>
            </w:r>
            <w:ins w:id="0" w:author="Autor">
              <w:r w:rsidR="00E32213">
                <w:rPr>
                  <w:rFonts w:cs="Arial"/>
                  <w:bCs/>
                </w:rPr>
                <w:t>;</w:t>
              </w:r>
            </w:ins>
            <w:del w:id="1" w:author="Autor">
              <w:r w:rsidR="00043375" w:rsidRPr="006C2974" w:rsidDel="00E32213">
                <w:rPr>
                  <w:rFonts w:cs="Arial"/>
                  <w:bCs/>
                </w:rPr>
                <w:delText>.</w:delText>
              </w:r>
            </w:del>
            <w:ins w:id="2" w:author="Autor">
              <w:r w:rsidR="00E32213" w:rsidRPr="004E13FE">
                <w:rPr>
                  <w:rFonts w:cstheme="minorHAnsi"/>
                  <w:i/>
                  <w:sz w:val="20"/>
                </w:rPr>
                <w:t xml:space="preserve"> </w:t>
              </w:r>
              <w:r w:rsidR="00E32213" w:rsidRPr="00E32213">
                <w:rPr>
                  <w:rFonts w:cstheme="minorHAnsi"/>
                  <w:szCs w:val="22"/>
                </w:rPr>
                <w:t xml:space="preserve">uvedené sa nevyžaduje v prípade, ak konkrétny </w:t>
              </w:r>
              <w:proofErr w:type="spellStart"/>
              <w:r w:rsidR="00E32213" w:rsidRPr="00E32213">
                <w:rPr>
                  <w:rFonts w:cstheme="minorHAnsi"/>
                  <w:szCs w:val="22"/>
                </w:rPr>
                <w:t>Podzhotoviteľ</w:t>
              </w:r>
              <w:proofErr w:type="spellEnd"/>
              <w:r w:rsidR="00E32213" w:rsidRPr="00E32213">
                <w:rPr>
                  <w:rFonts w:cstheme="minorHAnsi"/>
                  <w:szCs w:val="22"/>
                </w:rPr>
                <w:t>, Dodávateľ Zhotoviteľa písomne prehlási, že zabezpečenie svojich pohľadávok voči Zhotoviteľovi prostredníctvom Bankovej platobnej záruky (podčlánok 4.4a) nevyžaduje.</w:t>
              </w:r>
            </w:ins>
            <w:r w:rsidRPr="006C2974">
              <w:rPr>
                <w:rFonts w:cs="Arial"/>
                <w:bCs/>
              </w:rPr>
              <w:t xml:space="preserve">   </w:t>
            </w:r>
          </w:p>
          <w:p w14:paraId="4CD2B181" w14:textId="77777777" w:rsidR="008E23F8" w:rsidRPr="006C2974" w:rsidRDefault="008E23F8" w:rsidP="0083239F">
            <w:pPr>
              <w:jc w:val="both"/>
              <w:rPr>
                <w:rFonts w:cs="Arial"/>
              </w:rPr>
            </w:pPr>
          </w:p>
          <w:p w14:paraId="49F07110" w14:textId="77777777" w:rsidR="008E23F8" w:rsidRPr="006C2974" w:rsidRDefault="008E23F8" w:rsidP="0083239F">
            <w:pPr>
              <w:jc w:val="both"/>
              <w:rPr>
                <w:rFonts w:cs="Arial"/>
                <w:bCs/>
              </w:rPr>
            </w:pPr>
            <w:r w:rsidRPr="006C2974">
              <w:rPr>
                <w:rFonts w:cs="Arial"/>
                <w:bCs/>
              </w:rPr>
              <w:t xml:space="preserve">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je</w:t>
            </w:r>
            <w:r w:rsidRPr="006C2974">
              <w:rPr>
                <w:rFonts w:cs="Arial"/>
                <w:bCs/>
              </w:rPr>
              <w:t xml:space="preserve"> oprávnený začať vykonávať práce na Stavenisku až po </w:t>
            </w:r>
            <w:r w:rsidR="007B7934" w:rsidRPr="006C2974">
              <w:rPr>
                <w:rFonts w:cs="Arial"/>
                <w:bCs/>
              </w:rPr>
              <w:t>jeho písomnom</w:t>
            </w:r>
            <w:r w:rsidRPr="006C2974">
              <w:rPr>
                <w:rFonts w:cs="Arial"/>
                <w:bCs/>
              </w:rPr>
              <w:t xml:space="preserve"> schválení Objednávateľom. Zhotoviteľ je povinný spolu s návrhom Priameho </w:t>
            </w:r>
            <w:proofErr w:type="spellStart"/>
            <w:r w:rsidR="007B7934" w:rsidRPr="006C2974">
              <w:rPr>
                <w:rFonts w:cs="Arial"/>
                <w:bCs/>
              </w:rPr>
              <w:t>Podzhotoviteľa</w:t>
            </w:r>
            <w:proofErr w:type="spellEnd"/>
            <w:r w:rsidR="007B7934" w:rsidRPr="006C2974">
              <w:rPr>
                <w:rFonts w:cs="Arial"/>
                <w:bCs/>
              </w:rPr>
              <w:t xml:space="preserve"> </w:t>
            </w:r>
            <w:r w:rsidR="007B7934" w:rsidRPr="006C2974">
              <w:rPr>
                <w:rFonts w:cs="Arial"/>
              </w:rPr>
              <w:t>neuvedeného</w:t>
            </w:r>
            <w:r w:rsidRPr="006C2974">
              <w:rPr>
                <w:rFonts w:cs="Arial"/>
              </w:rPr>
              <w:t xml:space="preserve"> v Prílohe č. 1 Zmluvných dojednaní,</w:t>
            </w:r>
            <w:r w:rsidRPr="006C2974">
              <w:rPr>
                <w:rFonts w:cs="Arial"/>
                <w:bCs/>
              </w:rPr>
              <w:t xml:space="preserve"> predložiť Objednávateľovi doklady preukazujúce splnenie podmienok podľa </w:t>
            </w:r>
            <w:proofErr w:type="spellStart"/>
            <w:r w:rsidRPr="006C2974">
              <w:rPr>
                <w:rFonts w:cs="Arial"/>
                <w:bCs/>
              </w:rPr>
              <w:t>ust</w:t>
            </w:r>
            <w:proofErr w:type="spellEnd"/>
            <w:r w:rsidRPr="006C2974">
              <w:rPr>
                <w:rFonts w:cs="Arial"/>
                <w:bCs/>
              </w:rPr>
              <w:t xml:space="preserve">. § </w:t>
            </w:r>
            <w:r w:rsidR="00E93A3F" w:rsidRPr="006C2974">
              <w:rPr>
                <w:rFonts w:cs="Arial"/>
                <w:bCs/>
              </w:rPr>
              <w:t xml:space="preserve">32 </w:t>
            </w:r>
            <w:r w:rsidRPr="006C2974">
              <w:rPr>
                <w:rFonts w:cs="Arial"/>
                <w:bCs/>
              </w:rPr>
              <w:lastRenderedPageBreak/>
              <w:t xml:space="preserve">Zákona o verejnom obstarávaní. V prípade, </w:t>
            </w:r>
            <w:r w:rsidR="005C72F4" w:rsidRPr="006C2974">
              <w:rPr>
                <w:rFonts w:cs="Arial"/>
                <w:bCs/>
              </w:rPr>
              <w:t xml:space="preserve">                                  </w:t>
            </w:r>
            <w:r w:rsidRPr="006C2974">
              <w:rPr>
                <w:rFonts w:cs="Arial"/>
                <w:bCs/>
              </w:rPr>
              <w:t xml:space="preserve">že navrhovaný 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spĺňa</w:t>
            </w:r>
            <w:r w:rsidRPr="006C2974">
              <w:rPr>
                <w:rFonts w:cs="Arial"/>
                <w:bCs/>
              </w:rPr>
              <w:t xml:space="preserve"> uvedené podmienky, Objednávateľ </w:t>
            </w:r>
            <w:r w:rsidR="005C72F4" w:rsidRPr="006C2974">
              <w:rPr>
                <w:rFonts w:cs="Arial"/>
                <w:bCs/>
              </w:rPr>
              <w:t>ho schváli</w:t>
            </w:r>
            <w:r w:rsidRPr="006C2974">
              <w:rPr>
                <w:rFonts w:cs="Arial"/>
                <w:bCs/>
              </w:rPr>
              <w:t xml:space="preserve">, v opačnom prípade ho zamietne. Po obdržaní písomného schválenia Priameho </w:t>
            </w:r>
            <w:proofErr w:type="spellStart"/>
            <w:r w:rsidR="007B7934" w:rsidRPr="006C2974">
              <w:rPr>
                <w:rFonts w:cs="Arial"/>
                <w:bCs/>
              </w:rPr>
              <w:t>Podzhotoviteľa</w:t>
            </w:r>
            <w:proofErr w:type="spellEnd"/>
            <w:r w:rsidR="007B7934" w:rsidRPr="006C2974">
              <w:rPr>
                <w:rFonts w:cs="Arial"/>
              </w:rPr>
              <w:t xml:space="preserve"> </w:t>
            </w:r>
            <w:r w:rsidR="007B7934" w:rsidRPr="006C2974">
              <w:rPr>
                <w:rFonts w:cs="Arial"/>
                <w:bCs/>
              </w:rPr>
              <w:t>je</w:t>
            </w:r>
            <w:r w:rsidRPr="006C2974">
              <w:rPr>
                <w:rFonts w:cs="Arial"/>
                <w:bCs/>
              </w:rPr>
              <w:t xml:space="preserve"> Zhotoviteľ povinný predložiť Objednávateľovi </w:t>
            </w:r>
            <w:r w:rsidRPr="006C2974">
              <w:rPr>
                <w:rFonts w:cs="Arial"/>
                <w:bCs/>
                <w:szCs w:val="22"/>
              </w:rPr>
              <w:t xml:space="preserve">kópiu zmluvy s týmto Priamym </w:t>
            </w:r>
            <w:proofErr w:type="spellStart"/>
            <w:r w:rsidRPr="006C2974">
              <w:rPr>
                <w:rFonts w:cs="Arial"/>
                <w:bCs/>
                <w:szCs w:val="22"/>
              </w:rPr>
              <w:t>Podzhotoviteľom</w:t>
            </w:r>
            <w:proofErr w:type="spellEnd"/>
            <w:r w:rsidRPr="006C2974">
              <w:rPr>
                <w:rFonts w:cs="Arial"/>
                <w:szCs w:val="22"/>
              </w:rPr>
              <w:t xml:space="preserve"> </w:t>
            </w:r>
            <w:r w:rsidRPr="006C2974">
              <w:rPr>
                <w:rFonts w:cs="Arial"/>
                <w:bCs/>
                <w:szCs w:val="22"/>
              </w:rPr>
              <w:t xml:space="preserve">uzavretú v súlade s podmienkami uvedenými v tomto </w:t>
            </w:r>
            <w:proofErr w:type="spellStart"/>
            <w:r w:rsidRPr="006C2974">
              <w:rPr>
                <w:rFonts w:cs="Arial"/>
                <w:bCs/>
                <w:szCs w:val="22"/>
              </w:rPr>
              <w:t>podčlánku</w:t>
            </w:r>
            <w:proofErr w:type="spellEnd"/>
            <w:r w:rsidRPr="006C2974">
              <w:rPr>
                <w:rFonts w:cs="Arial"/>
                <w:bCs/>
                <w:szCs w:val="22"/>
              </w:rPr>
              <w:t xml:space="preserve">. </w:t>
            </w:r>
            <w:r w:rsidRPr="006C2974">
              <w:rPr>
                <w:rFonts w:cs="Arial"/>
                <w:bCs/>
              </w:rPr>
              <w:t xml:space="preserve">Pre vylúčenie pochybností platí, že písomné schválenie Priameho </w:t>
            </w:r>
            <w:proofErr w:type="spellStart"/>
            <w:r w:rsidRPr="006C2974">
              <w:rPr>
                <w:rFonts w:cs="Arial"/>
                <w:bCs/>
              </w:rPr>
              <w:t>Podzhotoviteľa</w:t>
            </w:r>
            <w:proofErr w:type="spellEnd"/>
            <w:r w:rsidRPr="006C2974">
              <w:rPr>
                <w:rFonts w:cs="Arial"/>
                <w:bCs/>
              </w:rPr>
              <w:t xml:space="preserve"> nadobúda účinnosť doručením kópie zmluvy podľa predchádzajúcej vety Objednávateľovi.</w:t>
            </w:r>
          </w:p>
          <w:p w14:paraId="282E4C6E" w14:textId="77777777" w:rsidR="008E23F8" w:rsidRPr="006C2974" w:rsidRDefault="008E23F8" w:rsidP="0083239F">
            <w:pPr>
              <w:rPr>
                <w:rFonts w:cs="Arial"/>
              </w:rPr>
            </w:pPr>
          </w:p>
          <w:p w14:paraId="1336D4BB" w14:textId="77777777" w:rsidR="008E23F8" w:rsidRPr="006C2974" w:rsidRDefault="008E23F8" w:rsidP="0083239F">
            <w:pPr>
              <w:jc w:val="both"/>
              <w:rPr>
                <w:rFonts w:cs="Arial"/>
              </w:rPr>
            </w:pPr>
            <w:r w:rsidRPr="006C2974">
              <w:rPr>
                <w:rFonts w:cs="Arial"/>
              </w:rPr>
              <w:t xml:space="preserve">Stavebnotechnický dozor a v prípade Priameho </w:t>
            </w:r>
            <w:proofErr w:type="spellStart"/>
            <w:r w:rsidRPr="006C2974">
              <w:rPr>
                <w:rFonts w:cs="Arial"/>
              </w:rPr>
              <w:t>Podzhotoviteľa</w:t>
            </w:r>
            <w:proofErr w:type="spellEnd"/>
            <w:r w:rsidRPr="006C2974">
              <w:rPr>
                <w:rFonts w:cs="Arial"/>
              </w:rPr>
              <w:t xml:space="preserve">  Objednávateľ, má právo kedykoľvek odvolať schválenie </w:t>
            </w:r>
            <w:proofErr w:type="spellStart"/>
            <w:r w:rsidRPr="006C2974">
              <w:rPr>
                <w:rFonts w:cs="Arial"/>
              </w:rPr>
              <w:t>Podzhotoviteľa</w:t>
            </w:r>
            <w:proofErr w:type="spellEnd"/>
            <w:r w:rsidRPr="006C2974">
              <w:rPr>
                <w:rFonts w:cs="Arial"/>
              </w:rPr>
              <w:t xml:space="preserve">, dodávateľa vybraných Materiálov v prípade, že vykonané práce/dodaný tovar </w:t>
            </w:r>
            <w:proofErr w:type="spellStart"/>
            <w:r w:rsidRPr="006C2974">
              <w:rPr>
                <w:rFonts w:cs="Arial"/>
              </w:rPr>
              <w:t>Podzhotoviteľa</w:t>
            </w:r>
            <w:proofErr w:type="spellEnd"/>
            <w:r w:rsidRPr="006C2974">
              <w:rPr>
                <w:rFonts w:cs="Arial"/>
              </w:rPr>
              <w:t>, dodávateľa vybraných Materiálov  nie sú vykonávané/dodávané v súlade so Zmluvou a k spokojnosti Stavebnotechnického dozoru alebo Objednávateľa.</w:t>
            </w:r>
          </w:p>
          <w:p w14:paraId="398BC953" w14:textId="77777777" w:rsidR="008E23F8" w:rsidRPr="006C2974" w:rsidRDefault="008E23F8" w:rsidP="0083239F">
            <w:pPr>
              <w:rPr>
                <w:rFonts w:cs="Arial"/>
              </w:rPr>
            </w:pPr>
            <w:r w:rsidRPr="006C2974">
              <w:rPr>
                <w:rFonts w:cs="Arial"/>
              </w:rPr>
              <w:t xml:space="preserve"> </w:t>
            </w:r>
          </w:p>
          <w:p w14:paraId="42B74241" w14:textId="77777777" w:rsidR="008E23F8" w:rsidRPr="006C2974" w:rsidRDefault="008E23F8" w:rsidP="0083239F">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w:t>
            </w:r>
            <w:proofErr w:type="spellStart"/>
            <w:r w:rsidRPr="006C2974">
              <w:rPr>
                <w:rFonts w:cs="Arial"/>
              </w:rPr>
              <w:t>Podzhotoviteľom</w:t>
            </w:r>
            <w:proofErr w:type="spellEnd"/>
            <w:r w:rsidR="0062212F" w:rsidRPr="006C2974">
              <w:rPr>
                <w:rFonts w:cs="Arial"/>
              </w:rPr>
              <w:t xml:space="preserve"> ako aj Priamym </w:t>
            </w:r>
            <w:proofErr w:type="spellStart"/>
            <w:r w:rsidR="0062212F" w:rsidRPr="006C2974">
              <w:rPr>
                <w:rFonts w:cs="Arial"/>
              </w:rPr>
              <w:t>Podzhotoviteľom</w:t>
            </w:r>
            <w:proofErr w:type="spellEnd"/>
            <w:r w:rsidRPr="006C2974">
              <w:rPr>
                <w:rFonts w:cs="Arial"/>
              </w:rPr>
              <w:t xml:space="preserve">,  Dodávateľom Zhotoviteľa. Zhotoviteľ je povinný každý  kalendárny štvrťrok (vždy do 10. kalendárneho dňa nasledujúceho kalendárneho štvrťroka) </w:t>
            </w:r>
            <w:r w:rsidR="00F51A2F">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w:t>
            </w:r>
            <w:proofErr w:type="spellStart"/>
            <w:r w:rsidRPr="006C2974">
              <w:rPr>
                <w:rFonts w:cs="Arial"/>
              </w:rPr>
              <w:t>Podzhotoviteľom</w:t>
            </w:r>
            <w:proofErr w:type="spellEnd"/>
            <w:r w:rsidRPr="006C2974">
              <w:rPr>
                <w:rFonts w:cs="Arial"/>
              </w:rPr>
              <w:t xml:space="preserve">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w:t>
            </w:r>
            <w:proofErr w:type="spellStart"/>
            <w:r w:rsidRPr="006C2974">
              <w:rPr>
                <w:rFonts w:cs="Arial"/>
              </w:rPr>
              <w:t>podčlánku</w:t>
            </w:r>
            <w:proofErr w:type="spellEnd"/>
            <w:r w:rsidRPr="006C2974">
              <w:rPr>
                <w:rFonts w:cs="Arial"/>
              </w:rPr>
              <w:t xml:space="preserve">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0B758DEF" w14:textId="77777777" w:rsidR="008E23F8" w:rsidRPr="006C2974" w:rsidRDefault="008E23F8" w:rsidP="0083239F">
            <w:pPr>
              <w:tabs>
                <w:tab w:val="left" w:pos="-2"/>
              </w:tabs>
              <w:ind w:left="-2" w:right="141" w:firstLine="2"/>
              <w:contextualSpacing/>
              <w:jc w:val="both"/>
              <w:rPr>
                <w:rFonts w:cs="Arial"/>
                <w:szCs w:val="22"/>
              </w:rPr>
            </w:pPr>
          </w:p>
          <w:p w14:paraId="37D2C6E4" w14:textId="77777777" w:rsidR="00352572" w:rsidRPr="006C2974" w:rsidRDefault="008E23F8" w:rsidP="0083239F">
            <w:pPr>
              <w:jc w:val="both"/>
              <w:rPr>
                <w:rFonts w:cs="Arial"/>
              </w:rPr>
            </w:pPr>
            <w:r w:rsidRPr="006C2974">
              <w:rPr>
                <w:rFonts w:cs="Arial"/>
              </w:rPr>
              <w:t>V prípade, ak Zhotoviteľ nepredloží čestné prehlásenie podľa tohto odseku alebo sa preukáže nepravdivosť údajov v ňom uvedených, vzniká Objednávateľovi nárok na zaplatenie zmluvnej pokuty vo výške 10</w:t>
            </w:r>
            <w:r w:rsidR="005C72F4" w:rsidRPr="006C2974">
              <w:rPr>
                <w:rFonts w:cs="Arial"/>
              </w:rPr>
              <w:t xml:space="preserve"> </w:t>
            </w:r>
            <w:r w:rsidRPr="006C2974">
              <w:rPr>
                <w:rFonts w:cs="Arial"/>
              </w:rPr>
              <w:t xml:space="preserve">000,- EUR (slovom desaťtisíc </w:t>
            </w:r>
            <w:r w:rsidR="002E0B03" w:rsidRPr="006C2974">
              <w:rPr>
                <w:rFonts w:cs="Arial"/>
              </w:rPr>
              <w:t>eur</w:t>
            </w:r>
            <w:r w:rsidRPr="006C2974">
              <w:rPr>
                <w:rFonts w:cs="Arial"/>
              </w:rPr>
              <w:t xml:space="preserve">) za každé porušenie </w:t>
            </w:r>
            <w:r w:rsidR="00F51A2F">
              <w:rPr>
                <w:rFonts w:cs="Arial"/>
              </w:rPr>
              <w:t xml:space="preserve">akejkoľvek </w:t>
            </w:r>
            <w:r w:rsidRPr="006C2974">
              <w:rPr>
                <w:rFonts w:cs="Arial"/>
              </w:rPr>
              <w:t xml:space="preserve">povinnosti </w:t>
            </w:r>
            <w:r w:rsidR="00F51A2F">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 xml:space="preserve">Zmluvná pokuta sa bude uhrádzať na základe </w:t>
            </w:r>
            <w:r w:rsidRPr="006C2974">
              <w:rPr>
                <w:rFonts w:cs="Arial"/>
                <w:szCs w:val="22"/>
              </w:rPr>
              <w:lastRenderedPageBreak/>
              <w:t>penalizačnej faktúry vyhotovenej Objednávateľom a doporučene doručenej do sídla Zhotoviteľa. Lehota splatnosti tejto faktúry je 30 dní odo dňa jej doporučeného doručenia do sídla Zhotoviteľa.</w:t>
            </w:r>
            <w:r w:rsidR="00F65B10">
              <w:rPr>
                <w:rFonts w:cs="Arial"/>
                <w:szCs w:val="22"/>
              </w:rPr>
              <w:t>“</w:t>
            </w:r>
          </w:p>
          <w:p w14:paraId="2C24F418" w14:textId="77777777" w:rsidR="00632010" w:rsidRPr="006C2974" w:rsidRDefault="00632010" w:rsidP="0083239F">
            <w:pPr>
              <w:jc w:val="both"/>
              <w:rPr>
                <w:rFonts w:cs="Arial"/>
              </w:rPr>
            </w:pPr>
          </w:p>
        </w:tc>
      </w:tr>
      <w:tr w:rsidR="00951265" w:rsidRPr="006C2974" w14:paraId="7A0B39DE" w14:textId="77777777" w:rsidTr="00F670F8">
        <w:trPr>
          <w:gridAfter w:val="1"/>
          <w:wAfter w:w="687" w:type="dxa"/>
        </w:trPr>
        <w:tc>
          <w:tcPr>
            <w:tcW w:w="1384" w:type="dxa"/>
            <w:gridSpan w:val="2"/>
          </w:tcPr>
          <w:p w14:paraId="59CE300F" w14:textId="77777777" w:rsidR="00043375" w:rsidRPr="00FE4170" w:rsidRDefault="00043375"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561684CB" w14:textId="77777777" w:rsidR="00352572" w:rsidRPr="00FB322C" w:rsidRDefault="00352572" w:rsidP="0083239F">
            <w:pPr>
              <w:rPr>
                <w:rFonts w:cs="Arial"/>
                <w:b/>
              </w:rPr>
            </w:pPr>
            <w:r w:rsidRPr="00FB322C">
              <w:rPr>
                <w:rFonts w:cs="Arial"/>
                <w:b/>
              </w:rPr>
              <w:t>4.4a</w:t>
            </w:r>
          </w:p>
        </w:tc>
        <w:tc>
          <w:tcPr>
            <w:tcW w:w="2472" w:type="dxa"/>
          </w:tcPr>
          <w:p w14:paraId="38F13551" w14:textId="77777777" w:rsidR="00043375" w:rsidRPr="00A86531" w:rsidRDefault="00043375" w:rsidP="0083239F">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1897288A" w14:textId="77777777" w:rsidR="0048564A" w:rsidRPr="00F07B96" w:rsidRDefault="0048564A" w:rsidP="0083239F">
            <w:pPr>
              <w:pStyle w:val="Nzov"/>
              <w:jc w:val="both"/>
              <w:rPr>
                <w:rFonts w:ascii="Arial" w:hAnsi="Arial" w:cs="Arial"/>
                <w:b w:val="0"/>
                <w:szCs w:val="22"/>
                <w:lang w:val="sk-SK"/>
              </w:rPr>
            </w:pPr>
            <w:r w:rsidRPr="00F07B96">
              <w:rPr>
                <w:rFonts w:ascii="Arial" w:hAnsi="Arial" w:cs="Arial"/>
                <w:b w:val="0"/>
                <w:szCs w:val="22"/>
                <w:lang w:val="sk-SK"/>
              </w:rPr>
              <w:t>Vložte nový podčlánok 4.4a:</w:t>
            </w:r>
          </w:p>
          <w:p w14:paraId="79FAEDE0" w14:textId="77777777" w:rsidR="0048564A" w:rsidRPr="00742FB8" w:rsidRDefault="0048564A"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A84AFF9" w14:textId="77777777" w:rsidR="00043375"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„Zhotoviteľ je povinný získať (na svojej náklady) Bankovú platobnú záruku v čiastke a v menách uvedených v Prílohe k ponuke. Ak v Prílohe k ponuke nie je uvedená žiadna čiastka alebo spôsob jej výpočtu, tento podčlánok nebude platiť.</w:t>
            </w:r>
          </w:p>
          <w:p w14:paraId="56D8B4E5" w14:textId="52A0A5F5" w:rsidR="008B4F27" w:rsidRDefault="008B4F27"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ins w:id="3" w:author="Autor"/>
                <w:rFonts w:cs="Arial"/>
              </w:rPr>
            </w:pPr>
            <w:bookmarkStart w:id="4" w:name="_GoBack"/>
            <w:bookmarkEnd w:id="4"/>
          </w:p>
          <w:p w14:paraId="5E5440E3" w14:textId="5CC3C702" w:rsidR="008B4F27" w:rsidRPr="008B4F27" w:rsidDel="00374EE4" w:rsidRDefault="008B4F27"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ins w:id="5" w:author="Autor"/>
                <w:del w:id="6" w:author="Autor"/>
                <w:rFonts w:cs="Arial"/>
                <w:b/>
              </w:rPr>
            </w:pPr>
            <w:ins w:id="7" w:author="Autor">
              <w:del w:id="8" w:author="Autor">
                <w:r w:rsidRPr="008B4F27" w:rsidDel="00374EE4">
                  <w:rPr>
                    <w:rFonts w:cs="Arial"/>
                    <w:b/>
                  </w:rPr>
                  <w:delText>„</w:delText>
                </w:r>
                <w:r w:rsidRPr="008B4F27" w:rsidDel="00374EE4">
                  <w:rPr>
                    <w:rFonts w:cs="Arial"/>
                    <w:i/>
                  </w:rPr>
                  <w:delText>Zhotoviteľ je povinný zabezpečiť prostredníctvom Bankovej platobnej záruky plnenie svojich finančných záväzkov voči všetkým Podzhotoviteľom, Dodávateľom Zhotoviteľa s výnimkou Podzhotoviteľov, Dodávateľov  Zhotoviteľa, ktorí písomne prehlásili, že zabezpečenie svojich pohľadávok voči Zhotoviteľovi prostredníctvom Bankovej platobnej záruky nevyžadujú a zároveň ktorých plnenie je v sume rovnej alebo nižšej ako 0,5% z Akceptovanej zmluvnej hodnoty bez DPH. Na každého Podzhotoviteľa, resp. Dodávateľa Zhotoviteľa musí byť vystavená samostatná Banková platobná záruka.“</w:delText>
                </w:r>
              </w:del>
            </w:ins>
          </w:p>
          <w:p w14:paraId="0DE86D04" w14:textId="77777777" w:rsidR="008900C1" w:rsidRDefault="008900C1"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ins w:id="9" w:author="Autor"/>
                <w:rFonts w:cs="Arial"/>
                <w:szCs w:val="22"/>
              </w:rPr>
            </w:pPr>
          </w:p>
          <w:p w14:paraId="614A3920" w14:textId="01434CDD" w:rsidR="008B4F27" w:rsidRPr="00374EE4" w:rsidRDefault="00374EE4"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ins w:id="10" w:author="Autor"/>
                <w:rFonts w:cs="Arial"/>
                <w:szCs w:val="22"/>
              </w:rPr>
            </w:pPr>
            <w:ins w:id="11" w:author="Autor">
              <w:r w:rsidRPr="00374EE4">
                <w:rPr>
                  <w:rFonts w:cs="Arial"/>
                  <w:szCs w:val="22"/>
                </w:rPr>
                <w:t xml:space="preserve">Zhotoviteľ je povinný zabezpečiť prostredníctvom Bankovej platobnej záruky plnenie svojich finančných záväzkov voči všetkým </w:t>
              </w:r>
              <w:proofErr w:type="spellStart"/>
              <w:r w:rsidRPr="00374EE4">
                <w:rPr>
                  <w:rFonts w:cs="Arial"/>
                  <w:szCs w:val="22"/>
                </w:rPr>
                <w:t>Podzhotoviteľom</w:t>
              </w:r>
              <w:proofErr w:type="spellEnd"/>
              <w:r w:rsidRPr="00374EE4">
                <w:rPr>
                  <w:rFonts w:cs="Arial"/>
                  <w:szCs w:val="22"/>
                </w:rPr>
                <w:t xml:space="preserve">, Dodávateľom Zhotoviteľa s výnimkou </w:t>
              </w:r>
              <w:proofErr w:type="spellStart"/>
              <w:r w:rsidRPr="00374EE4">
                <w:rPr>
                  <w:rFonts w:cs="Arial"/>
                  <w:szCs w:val="22"/>
                </w:rPr>
                <w:t>Podzhotoviteľov</w:t>
              </w:r>
              <w:proofErr w:type="spellEnd"/>
              <w:r w:rsidRPr="00374EE4">
                <w:rPr>
                  <w:rFonts w:cs="Arial"/>
                  <w:szCs w:val="22"/>
                </w:rPr>
                <w:t xml:space="preserve">, Dodávateľov Zhotoviteľa, ktorí </w:t>
              </w:r>
              <w:r w:rsidRPr="00374EE4">
                <w:rPr>
                  <w:rFonts w:cs="Arial"/>
                  <w:bCs/>
                  <w:szCs w:val="22"/>
                </w:rPr>
                <w:t>písomne prehlásili, že zabezpečenie svojich pohľadávok voči Zhotoviteľovi prostredníctvom Bankovej platobnej záruky  nevyžadujú</w:t>
              </w:r>
              <w:r w:rsidRPr="00374EE4">
                <w:rPr>
                  <w:rFonts w:cs="Arial"/>
                  <w:szCs w:val="22"/>
                </w:rPr>
                <w:t xml:space="preserve">. Na každého  </w:t>
              </w:r>
              <w:proofErr w:type="spellStart"/>
              <w:r w:rsidRPr="00374EE4">
                <w:rPr>
                  <w:rFonts w:cs="Arial"/>
                  <w:szCs w:val="22"/>
                </w:rPr>
                <w:t>Podzhotoviteľa</w:t>
              </w:r>
              <w:proofErr w:type="spellEnd"/>
              <w:r w:rsidRPr="00374EE4">
                <w:rPr>
                  <w:rFonts w:cs="Arial"/>
                  <w:szCs w:val="22"/>
                </w:rPr>
                <w:t>, resp. Dodávateľa Zhotoviteľa musí byť vystavená samostatná Banková platobná záruka.</w:t>
              </w:r>
            </w:ins>
          </w:p>
          <w:p w14:paraId="2C1BA330" w14:textId="77777777" w:rsidR="00374EE4" w:rsidRPr="008B4F27" w:rsidRDefault="00374EE4"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ins w:id="12" w:author="Autor"/>
                <w:rFonts w:cs="Arial"/>
              </w:rPr>
            </w:pPr>
          </w:p>
          <w:p w14:paraId="144E004D" w14:textId="77777777" w:rsidR="00352572" w:rsidRPr="006C2974"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566FC4">
              <w:rPr>
                <w:rFonts w:cs="Arial"/>
                <w:bCs/>
                <w:szCs w:val="22"/>
              </w:rPr>
              <w:t>Poskytnutie Bankovej platobnej záruky sa musí riadiť ustanoveniami § 313 a </w:t>
            </w:r>
            <w:proofErr w:type="spellStart"/>
            <w:r w:rsidRPr="00566FC4">
              <w:rPr>
                <w:rFonts w:cs="Arial"/>
                <w:bCs/>
                <w:szCs w:val="22"/>
              </w:rPr>
              <w:t>nasl</w:t>
            </w:r>
            <w:proofErr w:type="spellEnd"/>
            <w:r w:rsidRPr="00566FC4">
              <w:rPr>
                <w:rFonts w:cs="Arial"/>
                <w:bCs/>
                <w:szCs w:val="22"/>
              </w:rPr>
              <w:t>. Obchodného zákonníka. Bankov</w:t>
            </w:r>
            <w:r w:rsidRPr="0074407A">
              <w:rPr>
                <w:rFonts w:cs="Arial"/>
                <w:bCs/>
                <w:szCs w:val="22"/>
              </w:rPr>
              <w:t xml:space="preserve">á platobná záruka (ďalej aj len „BPZ“) musí byť poskytnutá bankou so sídlom v Slovenskej republike alebo pobočkou zahraničnej banky v Slovenskej republike. V BPZ musí banka písomne vyhlásiť, </w:t>
            </w:r>
            <w:r w:rsidR="003F26EF" w:rsidRPr="0074407A">
              <w:rPr>
                <w:rFonts w:cs="Arial"/>
                <w:bCs/>
                <w:szCs w:val="22"/>
              </w:rPr>
              <w:t xml:space="preserve">                     </w:t>
            </w:r>
            <w:r w:rsidRPr="000A1C4B">
              <w:rPr>
                <w:rFonts w:cs="Arial"/>
                <w:bCs/>
                <w:szCs w:val="22"/>
              </w:rPr>
              <w:t xml:space="preserve">že neodvolateľne a bez akýchkoľvek námietok na prvú výzvu uspokojí  </w:t>
            </w:r>
            <w:proofErr w:type="spellStart"/>
            <w:r w:rsidRPr="000A1C4B">
              <w:rPr>
                <w:rFonts w:cs="Arial"/>
                <w:bCs/>
                <w:szCs w:val="22"/>
              </w:rPr>
              <w:t>Podzhotoviteľa</w:t>
            </w:r>
            <w:proofErr w:type="spellEnd"/>
            <w:r w:rsidRPr="000A1C4B">
              <w:rPr>
                <w:rFonts w:cs="Arial"/>
                <w:bCs/>
                <w:szCs w:val="22"/>
              </w:rPr>
              <w:t>,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006C1D8F" w:rsidRPr="00D91C1B">
              <w:rPr>
                <w:rFonts w:cs="Arial"/>
                <w:bCs/>
                <w:szCs w:val="22"/>
              </w:rPr>
              <w:t xml:space="preserve">                            </w:t>
            </w:r>
            <w:r w:rsidRPr="00723969">
              <w:rPr>
                <w:rFonts w:cs="Arial"/>
                <w:bCs/>
                <w:szCs w:val="22"/>
              </w:rPr>
              <w:t xml:space="preserve">ak Zhotoviteľ poruší svoje splatné finančné záväzky zo zmluvy s  </w:t>
            </w:r>
            <w:proofErr w:type="spellStart"/>
            <w:r w:rsidRPr="00723969">
              <w:rPr>
                <w:rFonts w:cs="Arial"/>
                <w:bCs/>
                <w:szCs w:val="22"/>
              </w:rPr>
              <w:t>Podzhotoviteľom</w:t>
            </w:r>
            <w:proofErr w:type="spellEnd"/>
            <w:r w:rsidRPr="00723969">
              <w:rPr>
                <w:rFonts w:cs="Arial"/>
                <w:bCs/>
                <w:szCs w:val="22"/>
              </w:rPr>
              <w:t>, Dodávateľom Zhotoviteľa.</w:t>
            </w:r>
            <w:r w:rsidR="0048564A" w:rsidRPr="001A0DDF">
              <w:rPr>
                <w:rFonts w:cs="Arial"/>
                <w:bCs/>
                <w:szCs w:val="22"/>
              </w:rPr>
              <w:t xml:space="preserve"> </w:t>
            </w:r>
            <w:r w:rsidRPr="00C96E7C">
              <w:rPr>
                <w:rFonts w:cs="Arial"/>
                <w:szCs w:val="22"/>
              </w:rPr>
              <w:t xml:space="preserve">V prípade, ak je Zhotoviteľom  viac  právnych subjektov, ktorí za účelom plnenia predmetu Zmluvy o Dielo vytvorili zoskupenie bez právnej subjektivity, záväzok Zhotoviteľa získať Bankovú platobnú záruku podľa ustanovení tohto </w:t>
            </w:r>
            <w:proofErr w:type="spellStart"/>
            <w:r w:rsidRPr="00C96E7C">
              <w:rPr>
                <w:rFonts w:cs="Arial"/>
                <w:szCs w:val="22"/>
              </w:rPr>
              <w:t>podčlánku</w:t>
            </w:r>
            <w:proofErr w:type="spellEnd"/>
            <w:r w:rsidRPr="00C96E7C">
              <w:rPr>
                <w:rFonts w:cs="Arial"/>
                <w:szCs w:val="22"/>
              </w:rPr>
              <w:t xml:space="preserve"> sa vzťahuje na každého jednotlivého účastníka Zmluvy na strane Zhotoviteľa vo vzťahu k </w:t>
            </w:r>
            <w:proofErr w:type="spellStart"/>
            <w:r w:rsidRPr="00C96E7C">
              <w:rPr>
                <w:rFonts w:cs="Arial"/>
                <w:szCs w:val="22"/>
              </w:rPr>
              <w:t>Podzhotoviteľom</w:t>
            </w:r>
            <w:proofErr w:type="spellEnd"/>
            <w:r w:rsidRPr="00C96E7C">
              <w:rPr>
                <w:rFonts w:cs="Arial"/>
                <w:szCs w:val="22"/>
              </w:rPr>
              <w:t xml:space="preserve">, Dodávateľom Zhotoviteľa v priamom </w:t>
            </w:r>
            <w:r w:rsidRPr="00C96E7C">
              <w:rPr>
                <w:rFonts w:cs="Arial"/>
                <w:szCs w:val="22"/>
              </w:rPr>
              <w:lastRenderedPageBreak/>
              <w:t>zmluvnom vzťahu k účastníkovi Zmluvy na strane Zhotovit</w:t>
            </w:r>
            <w:r w:rsidRPr="006C2974">
              <w:rPr>
                <w:rFonts w:cs="Arial"/>
                <w:szCs w:val="22"/>
              </w:rPr>
              <w:t>eľa.</w:t>
            </w:r>
          </w:p>
          <w:p w14:paraId="0F6E38A8" w14:textId="77777777" w:rsidR="00043375" w:rsidRPr="006C2974" w:rsidRDefault="00043375" w:rsidP="0083239F">
            <w:pPr>
              <w:tabs>
                <w:tab w:val="left" w:pos="-2"/>
              </w:tabs>
              <w:ind w:left="-2" w:right="141" w:firstLine="2"/>
              <w:contextualSpacing/>
              <w:jc w:val="both"/>
              <w:rPr>
                <w:rFonts w:cs="Arial"/>
                <w:szCs w:val="22"/>
              </w:rPr>
            </w:pPr>
          </w:p>
          <w:p w14:paraId="12803EBB" w14:textId="77777777" w:rsidR="00043375" w:rsidRPr="006C2974" w:rsidRDefault="00352572" w:rsidP="0083239F">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prostredníctvom BPZ v súlade s týmto </w:t>
            </w:r>
            <w:proofErr w:type="spellStart"/>
            <w:r w:rsidRPr="006C2974">
              <w:rPr>
                <w:rFonts w:ascii="Arial" w:hAnsi="Arial" w:cs="Arial"/>
                <w:color w:val="auto"/>
              </w:rPr>
              <w:t>podčlánkom</w:t>
            </w:r>
            <w:proofErr w:type="spellEnd"/>
            <w:r w:rsidRPr="006C2974">
              <w:rPr>
                <w:rFonts w:ascii="Arial" w:hAnsi="Arial" w:cs="Arial"/>
                <w:color w:val="auto"/>
              </w:rPr>
              <w:t>, Objednávateľ má nárok na zaplatenie zmluvnej pokuty vo výške</w:t>
            </w:r>
            <w:r w:rsidR="0048564A" w:rsidRPr="006C2974">
              <w:rPr>
                <w:rFonts w:ascii="Arial" w:hAnsi="Arial" w:cs="Arial"/>
                <w:color w:val="auto"/>
              </w:rPr>
              <w:t xml:space="preserve"> 10</w:t>
            </w:r>
            <w:r w:rsidR="00F13A33" w:rsidRPr="006C2974">
              <w:rPr>
                <w:rFonts w:ascii="Arial" w:hAnsi="Arial" w:cs="Arial"/>
                <w:color w:val="auto"/>
              </w:rPr>
              <w:t xml:space="preserve"> </w:t>
            </w:r>
            <w:r w:rsidR="0048564A" w:rsidRPr="006C2974">
              <w:rPr>
                <w:rFonts w:ascii="Arial" w:hAnsi="Arial" w:cs="Arial"/>
                <w:color w:val="auto"/>
              </w:rPr>
              <w:t>000,- EUR (slovom desaťtisíc eur)</w:t>
            </w:r>
            <w:r w:rsidRPr="006C2974">
              <w:rPr>
                <w:rFonts w:ascii="Arial" w:hAnsi="Arial" w:cs="Arial"/>
                <w:color w:val="auto"/>
              </w:rPr>
              <w:t xml:space="preserve"> za každé porušenie tejto povinnosti Zhotoviteľa. </w:t>
            </w:r>
            <w:r w:rsidRPr="006C2974">
              <w:rPr>
                <w:rFonts w:ascii="Arial" w:hAnsi="Arial" w:cs="Arial"/>
                <w:bCs/>
                <w:color w:val="auto"/>
                <w:szCs w:val="22"/>
              </w:rPr>
              <w:t xml:space="preserve">Zaplatenie zmluvnej pokuty nemá vplyv na splnenie povinnosti Zhotoviteľa v súlade s týmto </w:t>
            </w:r>
            <w:proofErr w:type="spellStart"/>
            <w:r w:rsidRPr="006C2974">
              <w:rPr>
                <w:rFonts w:ascii="Arial" w:hAnsi="Arial" w:cs="Arial"/>
                <w:bCs/>
                <w:color w:val="auto"/>
                <w:szCs w:val="22"/>
              </w:rPr>
              <w:t>podčlánkom</w:t>
            </w:r>
            <w:proofErr w:type="spellEnd"/>
            <w:r w:rsidRPr="006C2974">
              <w:rPr>
                <w:rFonts w:ascii="Arial" w:hAnsi="Arial" w:cs="Arial"/>
                <w:bCs/>
                <w:color w:val="auto"/>
                <w:szCs w:val="22"/>
              </w:rPr>
              <w:t xml:space="preserve">. </w:t>
            </w:r>
            <w:r w:rsidRPr="006C2974">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r w:rsidR="00C745D2" w:rsidRPr="006C2974">
              <w:rPr>
                <w:rFonts w:ascii="Arial" w:hAnsi="Arial" w:cs="Arial"/>
                <w:color w:val="auto"/>
                <w:szCs w:val="22"/>
              </w:rPr>
              <w:t>“</w:t>
            </w:r>
          </w:p>
          <w:p w14:paraId="5CF33A2A" w14:textId="77777777" w:rsidR="00C745D2" w:rsidRPr="006C2974" w:rsidDel="008E23F8" w:rsidRDefault="00C745D2" w:rsidP="0083239F">
            <w:pPr>
              <w:rPr>
                <w:rFonts w:cs="Arial"/>
              </w:rPr>
            </w:pPr>
          </w:p>
        </w:tc>
      </w:tr>
      <w:tr w:rsidR="00951265" w:rsidRPr="006C2974" w14:paraId="2FD0C58F" w14:textId="77777777" w:rsidTr="00F670F8">
        <w:trPr>
          <w:gridAfter w:val="1"/>
          <w:wAfter w:w="687" w:type="dxa"/>
        </w:trPr>
        <w:tc>
          <w:tcPr>
            <w:tcW w:w="1384" w:type="dxa"/>
            <w:gridSpan w:val="2"/>
          </w:tcPr>
          <w:p w14:paraId="1BB7E6F9" w14:textId="77777777" w:rsidR="00C745D2" w:rsidRPr="00FE4170" w:rsidRDefault="00C745D2"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 4.4b</w:t>
            </w:r>
          </w:p>
        </w:tc>
        <w:tc>
          <w:tcPr>
            <w:tcW w:w="2472" w:type="dxa"/>
          </w:tcPr>
          <w:p w14:paraId="79249287" w14:textId="5D328DFC"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Pravidlá zmeny </w:t>
            </w:r>
            <w:proofErr w:type="spellStart"/>
            <w:r w:rsidRPr="00FB322C">
              <w:rPr>
                <w:rFonts w:ascii="Arial" w:hAnsi="Arial" w:cs="Arial"/>
                <w:b/>
                <w:color w:val="auto"/>
                <w:szCs w:val="22"/>
              </w:rPr>
              <w:t>Podzhotoviteľov</w:t>
            </w:r>
            <w:proofErr w:type="spellEnd"/>
            <w:r w:rsidR="0080380A">
              <w:rPr>
                <w:rFonts w:ascii="Arial" w:hAnsi="Arial" w:cs="Arial"/>
                <w:b/>
                <w:color w:val="auto"/>
                <w:szCs w:val="22"/>
              </w:rPr>
              <w:t xml:space="preserve">, Priamych </w:t>
            </w:r>
            <w:proofErr w:type="spellStart"/>
            <w:r w:rsidR="0080380A">
              <w:rPr>
                <w:rFonts w:ascii="Arial" w:hAnsi="Arial" w:cs="Arial"/>
                <w:b/>
                <w:color w:val="auto"/>
                <w:szCs w:val="22"/>
              </w:rPr>
              <w:t>Podzhotoivteľov</w:t>
            </w:r>
            <w:proofErr w:type="spellEnd"/>
            <w:r w:rsidR="0080380A">
              <w:rPr>
                <w:rFonts w:ascii="Arial" w:hAnsi="Arial" w:cs="Arial"/>
                <w:b/>
                <w:color w:val="auto"/>
                <w:szCs w:val="22"/>
              </w:rPr>
              <w:t xml:space="preserve">  a D</w:t>
            </w:r>
            <w:r w:rsidRPr="00FB322C">
              <w:rPr>
                <w:rFonts w:ascii="Arial" w:hAnsi="Arial" w:cs="Arial"/>
                <w:b/>
                <w:color w:val="auto"/>
                <w:szCs w:val="22"/>
              </w:rPr>
              <w:t>odávateľov Zhotoviteľa</w:t>
            </w:r>
          </w:p>
        </w:tc>
        <w:tc>
          <w:tcPr>
            <w:tcW w:w="5750" w:type="dxa"/>
            <w:gridSpan w:val="2"/>
          </w:tcPr>
          <w:p w14:paraId="0B164E77" w14:textId="77777777" w:rsidR="00C745D2" w:rsidRPr="00A86531" w:rsidRDefault="00C745D2" w:rsidP="0083239F">
            <w:pPr>
              <w:contextualSpacing/>
              <w:jc w:val="both"/>
              <w:rPr>
                <w:rFonts w:cs="Arial"/>
              </w:rPr>
            </w:pPr>
            <w:r w:rsidRPr="00A86531">
              <w:rPr>
                <w:rFonts w:cs="Arial"/>
              </w:rPr>
              <w:t>Vložte nový podčlánok 4.4b:</w:t>
            </w:r>
          </w:p>
          <w:p w14:paraId="71CCE3CC" w14:textId="77777777" w:rsidR="00C745D2" w:rsidRPr="00F07B96" w:rsidRDefault="00C745D2" w:rsidP="0083239F">
            <w:pPr>
              <w:contextualSpacing/>
              <w:jc w:val="both"/>
              <w:rPr>
                <w:rFonts w:cs="Arial"/>
              </w:rPr>
            </w:pPr>
          </w:p>
          <w:p w14:paraId="5C4C0EA1" w14:textId="2CDCD694" w:rsidR="00C745D2" w:rsidRDefault="00C745D2" w:rsidP="0083239F">
            <w:pPr>
              <w:contextualSpacing/>
              <w:jc w:val="both"/>
              <w:rPr>
                <w:rFonts w:cs="Arial"/>
              </w:rPr>
            </w:pPr>
            <w:r w:rsidRPr="00742FB8">
              <w:rPr>
                <w:rFonts w:cs="Arial"/>
              </w:rPr>
              <w:t xml:space="preserve">„Každý navrhovaný Priamy </w:t>
            </w:r>
            <w:proofErr w:type="spellStart"/>
            <w:r w:rsidRPr="00742FB8">
              <w:rPr>
                <w:rFonts w:cs="Arial"/>
              </w:rPr>
              <w:t>Podzhotoviteľ</w:t>
            </w:r>
            <w:proofErr w:type="spellEnd"/>
            <w:r w:rsidRPr="00742FB8">
              <w:rPr>
                <w:rFonts w:cs="Arial"/>
              </w:rPr>
              <w:t xml:space="preserve">, musí byť vopred </w:t>
            </w:r>
            <w:r w:rsidR="00F51A2F">
              <w:rPr>
                <w:rFonts w:cs="Arial"/>
              </w:rPr>
              <w:t xml:space="preserve">písomne </w:t>
            </w:r>
            <w:r w:rsidRPr="00742FB8">
              <w:rPr>
                <w:rFonts w:cs="Arial"/>
              </w:rPr>
              <w:t xml:space="preserve">schválený Objednávateľom v súlade s týmto </w:t>
            </w:r>
            <w:proofErr w:type="spellStart"/>
            <w:r w:rsidRPr="00742FB8">
              <w:rPr>
                <w:rFonts w:cs="Arial"/>
              </w:rPr>
              <w:t>podčlánkom</w:t>
            </w:r>
            <w:proofErr w:type="spellEnd"/>
            <w:r w:rsidRPr="00742FB8">
              <w:rPr>
                <w:rFonts w:cs="Arial"/>
              </w:rPr>
              <w:t xml:space="preserve">, pre navrhovaných ostatných </w:t>
            </w:r>
            <w:proofErr w:type="spellStart"/>
            <w:r w:rsidRPr="00742FB8">
              <w:rPr>
                <w:rFonts w:cs="Arial"/>
              </w:rPr>
              <w:t>Podzhotoviteľov</w:t>
            </w:r>
            <w:proofErr w:type="spellEnd"/>
            <w:r w:rsidRPr="00742FB8">
              <w:rPr>
                <w:rFonts w:cs="Arial"/>
              </w:rPr>
              <w:t xml:space="preserve"> a Dodávateľov vybraných Materiálov je Zhotoviteľ povinný obdržať predchádzajúci súhlas Stavebnotechnického </w:t>
            </w:r>
            <w:proofErr w:type="spellStart"/>
            <w:r w:rsidRPr="00742FB8">
              <w:rPr>
                <w:rFonts w:cs="Arial"/>
              </w:rPr>
              <w:t>dozora</w:t>
            </w:r>
            <w:proofErr w:type="spellEnd"/>
            <w:r w:rsidRPr="00742FB8">
              <w:rPr>
                <w:rFonts w:cs="Arial"/>
              </w:rPr>
              <w:t>. Pre navrhovaných Dodávateľov Zhotoviteľa, ktorí nie sú Dodávateľmi vybraných Materiálov, sa  súhlas podľa predchádzajúcej vety nevyžaduje.</w:t>
            </w:r>
          </w:p>
          <w:p w14:paraId="2F20B798" w14:textId="54109143" w:rsidR="0080380A" w:rsidRDefault="0080380A" w:rsidP="0083239F">
            <w:pPr>
              <w:contextualSpacing/>
              <w:jc w:val="both"/>
              <w:rPr>
                <w:rFonts w:cs="Arial"/>
              </w:rPr>
            </w:pPr>
          </w:p>
          <w:p w14:paraId="1AA189EA" w14:textId="4311A4EE" w:rsidR="0080380A" w:rsidRDefault="0080380A" w:rsidP="0083239F">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6CDA2AB3" w14:textId="77777777" w:rsidR="00F65B10" w:rsidRPr="00742FB8" w:rsidRDefault="00F65B10" w:rsidP="0083239F">
            <w:pPr>
              <w:contextualSpacing/>
              <w:jc w:val="both"/>
              <w:rPr>
                <w:rFonts w:cs="Arial"/>
              </w:rPr>
            </w:pPr>
          </w:p>
          <w:p w14:paraId="08A50AAB" w14:textId="5940C2B2" w:rsidR="00C745D2" w:rsidRDefault="00C745D2" w:rsidP="0083239F">
            <w:pPr>
              <w:contextualSpacing/>
              <w:jc w:val="both"/>
              <w:rPr>
                <w:rFonts w:cs="Arial"/>
                <w:bCs/>
              </w:rPr>
            </w:pPr>
            <w:r w:rsidRPr="00742FB8">
              <w:rPr>
                <w:rFonts w:cs="Arial"/>
                <w:bCs/>
              </w:rPr>
              <w:t xml:space="preserve">Priamy </w:t>
            </w:r>
            <w:proofErr w:type="spellStart"/>
            <w:r w:rsidRPr="00742FB8">
              <w:rPr>
                <w:rFonts w:cs="Arial"/>
                <w:bCs/>
              </w:rPr>
              <w:t>Podzhotoviteľ</w:t>
            </w:r>
            <w:proofErr w:type="spellEnd"/>
            <w:r w:rsidRPr="00742FB8">
              <w:rPr>
                <w:rFonts w:cs="Arial"/>
                <w:bCs/>
              </w:rPr>
              <w:t xml:space="preserve"> </w:t>
            </w:r>
            <w:r w:rsidRPr="00742FB8">
              <w:rPr>
                <w:rFonts w:cs="Arial"/>
              </w:rPr>
              <w:t xml:space="preserve"> </w:t>
            </w:r>
            <w:r w:rsidRPr="00742FB8">
              <w:rPr>
                <w:rFonts w:cs="Arial"/>
                <w:bCs/>
              </w:rPr>
              <w:t xml:space="preserve">je oprávnený začať vykonávať práce na Stavenisku až po jeho  písomnom schválení Objednávateľom. Zhotoviteľ je povinný spolu s návrhom Priameho </w:t>
            </w:r>
            <w:proofErr w:type="spellStart"/>
            <w:r w:rsidRPr="00742FB8">
              <w:rPr>
                <w:rFonts w:cs="Arial"/>
                <w:bCs/>
              </w:rPr>
              <w:t>Podzhotoviteľa</w:t>
            </w:r>
            <w:proofErr w:type="spellEnd"/>
            <w:r w:rsidRPr="00742FB8">
              <w:rPr>
                <w:rFonts w:cs="Arial"/>
              </w:rPr>
              <w:t>,</w:t>
            </w:r>
            <w:r w:rsidRPr="005B0752">
              <w:rPr>
                <w:rFonts w:cs="Arial"/>
                <w:bCs/>
              </w:rPr>
              <w:t xml:space="preserve"> predložiť Objednávateľovi doklady preukazujúce splnenie podmieno</w:t>
            </w:r>
            <w:r w:rsidR="0080380A">
              <w:rPr>
                <w:rFonts w:cs="Arial"/>
                <w:bCs/>
              </w:rPr>
              <w:t xml:space="preserve">k podľa </w:t>
            </w:r>
            <w:proofErr w:type="spellStart"/>
            <w:r w:rsidR="0080380A">
              <w:rPr>
                <w:rFonts w:cs="Arial"/>
                <w:bCs/>
              </w:rPr>
              <w:t>ust</w:t>
            </w:r>
            <w:proofErr w:type="spellEnd"/>
            <w:r w:rsidR="0080380A">
              <w:rPr>
                <w:rFonts w:cs="Arial"/>
                <w:bCs/>
              </w:rPr>
              <w:t xml:space="preserve">. § 41 ods. 1 </w:t>
            </w:r>
            <w:proofErr w:type="spellStart"/>
            <w:r w:rsidR="0080380A">
              <w:rPr>
                <w:rFonts w:cs="Arial"/>
                <w:bCs/>
              </w:rPr>
              <w:t>písm.b</w:t>
            </w:r>
            <w:proofErr w:type="spellEnd"/>
            <w:r w:rsidR="0080380A">
              <w:rPr>
                <w:rFonts w:cs="Arial"/>
                <w:bCs/>
              </w:rPr>
              <w:t>)</w:t>
            </w:r>
            <w:r w:rsidRPr="005B0752">
              <w:rPr>
                <w:rFonts w:cs="Arial"/>
                <w:bCs/>
              </w:rPr>
              <w:t xml:space="preserve"> Zákona o verejnom obstarávaní, ako aj povinnosť </w:t>
            </w:r>
            <w:r w:rsidR="0038091F" w:rsidRPr="004B30CB">
              <w:rPr>
                <w:rFonts w:cs="Arial"/>
                <w:bCs/>
              </w:rPr>
              <w:t>byť zapísaný v registri</w:t>
            </w:r>
            <w:r w:rsidR="00C72767" w:rsidRPr="004B30CB">
              <w:rPr>
                <w:rFonts w:cs="Arial"/>
                <w:bCs/>
              </w:rPr>
              <w:t xml:space="preserve"> partnerov verejného sektora,</w:t>
            </w:r>
            <w:r w:rsidR="0038091F" w:rsidRPr="00566FC4">
              <w:rPr>
                <w:rFonts w:cs="Arial"/>
              </w:rPr>
              <w:t xml:space="preserve"> </w:t>
            </w:r>
            <w:r w:rsidR="0038091F" w:rsidRPr="00D977C9">
              <w:rPr>
                <w:rFonts w:cs="Arial"/>
                <w:bCs/>
              </w:rPr>
              <w:t>ak sa na neho takáto povinnosť vzťahuje, po celú dobu trvania Zmluvy</w:t>
            </w:r>
            <w:r w:rsidRPr="00FE4170">
              <w:rPr>
                <w:rFonts w:cs="Arial"/>
                <w:bCs/>
              </w:rPr>
              <w:t xml:space="preserve">. V prípade, že navrhovaný Priamy </w:t>
            </w:r>
            <w:proofErr w:type="spellStart"/>
            <w:r w:rsidRPr="00FE4170">
              <w:rPr>
                <w:rFonts w:cs="Arial"/>
                <w:bCs/>
              </w:rPr>
              <w:t>Podzhotoviteľ</w:t>
            </w:r>
            <w:proofErr w:type="spellEnd"/>
            <w:r w:rsidRPr="00FE4170">
              <w:rPr>
                <w:rFonts w:cs="Arial"/>
                <w:bCs/>
              </w:rPr>
              <w:t xml:space="preserve"> </w:t>
            </w:r>
            <w:r w:rsidRPr="00FB322C">
              <w:rPr>
                <w:rFonts w:cs="Arial"/>
              </w:rPr>
              <w:t xml:space="preserve"> </w:t>
            </w:r>
            <w:r w:rsidRPr="00FB322C">
              <w:rPr>
                <w:rFonts w:cs="Arial"/>
                <w:bCs/>
              </w:rPr>
              <w:t>sp</w:t>
            </w:r>
            <w:r w:rsidRPr="00A86531">
              <w:rPr>
                <w:rFonts w:cs="Arial"/>
                <w:bCs/>
              </w:rPr>
              <w:t>ĺňa uvedené podmienky, Objednávateľ ho  schváli,</w:t>
            </w:r>
            <w:r w:rsidR="006C1D8F" w:rsidRPr="00F07B96">
              <w:rPr>
                <w:rFonts w:cs="Arial"/>
                <w:bCs/>
              </w:rPr>
              <w:t xml:space="preserve"> </w:t>
            </w:r>
            <w:r w:rsidRPr="00742FB8">
              <w:rPr>
                <w:rFonts w:cs="Arial"/>
                <w:bCs/>
              </w:rPr>
              <w:t xml:space="preserve">v opačnom prípade ho zamietne. Po obdržaní písomného schválenia Priameho </w:t>
            </w:r>
            <w:proofErr w:type="spellStart"/>
            <w:r w:rsidRPr="00742FB8">
              <w:rPr>
                <w:rFonts w:cs="Arial"/>
                <w:bCs/>
              </w:rPr>
              <w:t>Podzhotoviteľa</w:t>
            </w:r>
            <w:proofErr w:type="spellEnd"/>
            <w:r w:rsidRPr="00742FB8">
              <w:rPr>
                <w:rFonts w:cs="Arial"/>
              </w:rPr>
              <w:t xml:space="preserve"> </w:t>
            </w:r>
            <w:r w:rsidRPr="00742FB8">
              <w:rPr>
                <w:rFonts w:cs="Arial"/>
                <w:bCs/>
              </w:rPr>
              <w:t xml:space="preserve"> je Zhotoviteľ povinný predložiť Objednávateľovi </w:t>
            </w:r>
            <w:r w:rsidRPr="00742FB8">
              <w:rPr>
                <w:rFonts w:cs="Arial"/>
                <w:bCs/>
                <w:szCs w:val="22"/>
              </w:rPr>
              <w:t xml:space="preserve">kópiu zmluvy s týmto Priamym </w:t>
            </w:r>
            <w:proofErr w:type="spellStart"/>
            <w:r w:rsidRPr="00742FB8">
              <w:rPr>
                <w:rFonts w:cs="Arial"/>
                <w:bCs/>
                <w:szCs w:val="22"/>
              </w:rPr>
              <w:t>Podzhotoviteľom</w:t>
            </w:r>
            <w:proofErr w:type="spellEnd"/>
            <w:r w:rsidRPr="00742FB8">
              <w:rPr>
                <w:rFonts w:cs="Arial"/>
                <w:szCs w:val="22"/>
              </w:rPr>
              <w:t xml:space="preserve"> </w:t>
            </w:r>
            <w:r w:rsidRPr="00742FB8">
              <w:rPr>
                <w:rFonts w:cs="Arial"/>
                <w:bCs/>
                <w:szCs w:val="22"/>
              </w:rPr>
              <w:t xml:space="preserve">uzavretú v súlade </w:t>
            </w:r>
            <w:r w:rsidR="006C1D8F" w:rsidRPr="00742FB8">
              <w:rPr>
                <w:rFonts w:cs="Arial"/>
                <w:bCs/>
                <w:szCs w:val="22"/>
              </w:rPr>
              <w:t xml:space="preserve">                                 </w:t>
            </w:r>
            <w:r w:rsidRPr="00742FB8">
              <w:rPr>
                <w:rFonts w:cs="Arial"/>
                <w:bCs/>
                <w:szCs w:val="22"/>
              </w:rPr>
              <w:t>s podmienkami uvedenými v </w:t>
            </w:r>
            <w:proofErr w:type="spellStart"/>
            <w:r w:rsidRPr="00742FB8">
              <w:rPr>
                <w:rFonts w:cs="Arial"/>
                <w:bCs/>
                <w:szCs w:val="22"/>
              </w:rPr>
              <w:t>podčlánku</w:t>
            </w:r>
            <w:proofErr w:type="spellEnd"/>
            <w:r w:rsidRPr="00742FB8">
              <w:rPr>
                <w:rFonts w:cs="Arial"/>
                <w:bCs/>
                <w:szCs w:val="22"/>
              </w:rPr>
              <w:t xml:space="preserve"> 4.4 (</w:t>
            </w:r>
            <w:r w:rsidRPr="005B0752">
              <w:rPr>
                <w:rFonts w:cs="Arial"/>
                <w:i/>
                <w:szCs w:val="22"/>
              </w:rPr>
              <w:t xml:space="preserve">Podzhotovitelia, Priami Podzhotovitelia </w:t>
            </w:r>
            <w:r w:rsidRPr="005B0752">
              <w:rPr>
                <w:rFonts w:cs="Arial"/>
                <w:i/>
              </w:rPr>
              <w:lastRenderedPageBreak/>
              <w:t>a Dodávatelia Zhotoviteľa</w:t>
            </w:r>
            <w:r w:rsidRPr="004B30CB">
              <w:rPr>
                <w:rFonts w:cs="Arial"/>
              </w:rPr>
              <w:t>)</w:t>
            </w:r>
            <w:r w:rsidRPr="004B30CB">
              <w:rPr>
                <w:rFonts w:cs="Arial"/>
                <w:bCs/>
                <w:szCs w:val="22"/>
              </w:rPr>
              <w:t xml:space="preserve">. </w:t>
            </w:r>
            <w:r w:rsidRPr="00E64C36">
              <w:rPr>
                <w:rFonts w:cs="Arial"/>
                <w:bCs/>
              </w:rPr>
              <w:t xml:space="preserve">Pre vylúčenie pochybností platí, že písomné schválenie Priameho </w:t>
            </w:r>
            <w:proofErr w:type="spellStart"/>
            <w:r w:rsidRPr="00E64C36">
              <w:rPr>
                <w:rFonts w:cs="Arial"/>
                <w:bCs/>
              </w:rPr>
              <w:t>Podzhotoviteľa</w:t>
            </w:r>
            <w:proofErr w:type="spellEnd"/>
            <w:r w:rsidRPr="00E64C36">
              <w:rPr>
                <w:rFonts w:cs="Arial"/>
                <w:bCs/>
              </w:rPr>
              <w:t xml:space="preserve"> nado</w:t>
            </w:r>
            <w:r w:rsidRPr="00566FC4">
              <w:rPr>
                <w:rFonts w:cs="Arial"/>
                <w:bCs/>
              </w:rPr>
              <w:t>búda účinnosť doručením kópie zmluvy podľa predchádzajúcej vety Objednávateľovi.</w:t>
            </w:r>
          </w:p>
          <w:p w14:paraId="247A1E67" w14:textId="3B7EE11E" w:rsidR="0080380A" w:rsidRDefault="0080380A" w:rsidP="0083239F">
            <w:pPr>
              <w:contextualSpacing/>
              <w:jc w:val="both"/>
              <w:rPr>
                <w:rFonts w:cs="Arial"/>
                <w:bCs/>
              </w:rPr>
            </w:pPr>
          </w:p>
          <w:p w14:paraId="0D8F07F4" w14:textId="2F8CBA17" w:rsidR="0080380A" w:rsidRPr="0080380A" w:rsidRDefault="0080380A" w:rsidP="0083239F">
            <w:pPr>
              <w:contextualSpacing/>
              <w:jc w:val="both"/>
              <w:rPr>
                <w:rFonts w:cs="Arial"/>
              </w:rPr>
            </w:pPr>
            <w:r>
              <w:rPr>
                <w:rFonts w:cs="Arial"/>
              </w:rPr>
              <w:t>P</w:t>
            </w:r>
            <w:r w:rsidRPr="000A7A64">
              <w:rPr>
                <w:rFonts w:cs="Arial"/>
              </w:rPr>
              <w:t xml:space="preserve">re navrhovaných ostatných </w:t>
            </w:r>
            <w:proofErr w:type="spellStart"/>
            <w:r w:rsidRPr="000A7A64">
              <w:rPr>
                <w:rFonts w:cs="Arial"/>
              </w:rPr>
              <w:t>Podzhotoviteľov</w:t>
            </w:r>
            <w:proofErr w:type="spellEnd"/>
            <w:r w:rsidRPr="000A7A64">
              <w:rPr>
                <w:rFonts w:cs="Arial"/>
              </w:rPr>
              <w:t xml:space="preserve"> a</w:t>
            </w:r>
            <w:r>
              <w:rPr>
                <w:rFonts w:cs="Arial"/>
              </w:rPr>
              <w:t> Dodávateľov Zhotoviteľa</w:t>
            </w:r>
            <w:r w:rsidRPr="000A7A64">
              <w:rPr>
                <w:rFonts w:cs="Arial"/>
              </w:rPr>
              <w:t xml:space="preserve">   je Zhotoviteľ povinný obdržať predchádzajúci súhlas Objednávateľa a to na základe požiadavky Stavebnotechnického </w:t>
            </w:r>
            <w:proofErr w:type="spellStart"/>
            <w:r w:rsidRPr="000A7A64">
              <w:rPr>
                <w:rFonts w:cs="Arial"/>
              </w:rPr>
              <w:t>dozora</w:t>
            </w:r>
            <w:proofErr w:type="spellEnd"/>
            <w:r>
              <w:rPr>
                <w:rFonts w:cs="Arial"/>
              </w:rPr>
              <w:t xml:space="preserve">. </w:t>
            </w:r>
            <w:r w:rsidRPr="00742FB8">
              <w:rPr>
                <w:rFonts w:cs="Arial"/>
                <w:bCs/>
              </w:rPr>
              <w:t xml:space="preserve">Zhotoviteľ je povinný spolu s návrhom </w:t>
            </w:r>
            <w:proofErr w:type="spellStart"/>
            <w:r>
              <w:rPr>
                <w:rFonts w:cs="Arial"/>
                <w:bCs/>
              </w:rPr>
              <w:t>P</w:t>
            </w:r>
            <w:r w:rsidRPr="00742FB8">
              <w:rPr>
                <w:rFonts w:cs="Arial"/>
                <w:bCs/>
              </w:rPr>
              <w:t>odzhotoviteľa</w:t>
            </w:r>
            <w:proofErr w:type="spellEnd"/>
            <w:r>
              <w:rPr>
                <w:rFonts w:cs="Arial"/>
                <w:bCs/>
              </w:rPr>
              <w:t xml:space="preserve"> a Dodávateľa Zhotoviteľa</w:t>
            </w:r>
            <w:r>
              <w:rPr>
                <w:rFonts w:cs="Arial"/>
              </w:rPr>
              <w:t xml:space="preserve"> preukázať</w:t>
            </w:r>
            <w:r w:rsidRPr="00E82AD7">
              <w:rPr>
                <w:rFonts w:cs="Arial"/>
                <w:szCs w:val="22"/>
              </w:rPr>
              <w:t xml:space="preserve">, že </w:t>
            </w:r>
            <w:proofErr w:type="spellStart"/>
            <w:r w:rsidRPr="00E82AD7">
              <w:rPr>
                <w:rFonts w:cs="Arial"/>
                <w:szCs w:val="22"/>
              </w:rPr>
              <w:t>Podzhotoviteľ</w:t>
            </w:r>
            <w:proofErr w:type="spellEnd"/>
            <w:r w:rsidRPr="00E82AD7">
              <w:rPr>
                <w:rFonts w:cs="Arial"/>
                <w:szCs w:val="22"/>
              </w:rPr>
              <w:t xml:space="preserve">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3E96FC7E" w14:textId="77777777" w:rsidR="00F65B10" w:rsidRPr="0074407A" w:rsidRDefault="00F65B10" w:rsidP="0083239F">
            <w:pPr>
              <w:contextualSpacing/>
              <w:jc w:val="both"/>
              <w:rPr>
                <w:rFonts w:cs="Arial"/>
              </w:rPr>
            </w:pPr>
          </w:p>
          <w:p w14:paraId="4161345B" w14:textId="77777777" w:rsidR="00C745D2" w:rsidRPr="0074407A" w:rsidRDefault="00C745D2" w:rsidP="0083239F">
            <w:pPr>
              <w:contextualSpacing/>
              <w:jc w:val="both"/>
              <w:rPr>
                <w:rFonts w:cs="Arial"/>
              </w:rPr>
            </w:pPr>
            <w:r w:rsidRPr="0074407A">
              <w:rPr>
                <w:rFonts w:cs="Arial"/>
              </w:rPr>
              <w:t xml:space="preserve">Stavebnotechnický dozor a v prípade Priameho </w:t>
            </w:r>
            <w:proofErr w:type="spellStart"/>
            <w:r w:rsidRPr="0074407A">
              <w:rPr>
                <w:rFonts w:cs="Arial"/>
              </w:rPr>
              <w:t>Podzhotoviteľa</w:t>
            </w:r>
            <w:proofErr w:type="spellEnd"/>
            <w:r w:rsidRPr="0074407A">
              <w:rPr>
                <w:rFonts w:cs="Arial"/>
              </w:rPr>
              <w:t xml:space="preserve">  Objednávateľ, má právo kedykoľvek odvolať schválenie </w:t>
            </w:r>
            <w:proofErr w:type="spellStart"/>
            <w:r w:rsidRPr="0074407A">
              <w:rPr>
                <w:rFonts w:cs="Arial"/>
              </w:rPr>
              <w:t>Podzhotoviteľa</w:t>
            </w:r>
            <w:proofErr w:type="spellEnd"/>
            <w:r w:rsidRPr="0074407A">
              <w:rPr>
                <w:rFonts w:cs="Arial"/>
              </w:rPr>
              <w:t xml:space="preserve">, Dodávateľa vybraných Materiálov v prípade, že vykonané práce/dodaný tovar </w:t>
            </w:r>
            <w:proofErr w:type="spellStart"/>
            <w:r w:rsidRPr="0074407A">
              <w:rPr>
                <w:rFonts w:cs="Arial"/>
              </w:rPr>
              <w:t>Podzhotoviteľa</w:t>
            </w:r>
            <w:proofErr w:type="spellEnd"/>
            <w:r w:rsidRPr="0074407A">
              <w:rPr>
                <w:rFonts w:cs="Arial"/>
              </w:rPr>
              <w:t>, Dodávateľa vybraných Materiálov  nie sú vykonávané/dodávané v súlade so Zmluvou a k spokojnosti Stavebnotechnického dozoru alebo Objednávateľa.“</w:t>
            </w:r>
          </w:p>
          <w:p w14:paraId="4787623E" w14:textId="77777777" w:rsidR="00C745D2" w:rsidRPr="00D91C1B" w:rsidRDefault="00C745D2" w:rsidP="0083239F">
            <w:pPr>
              <w:pStyle w:val="Nzov"/>
              <w:jc w:val="both"/>
              <w:rPr>
                <w:rFonts w:ascii="Arial" w:hAnsi="Arial" w:cs="Arial"/>
                <w:b w:val="0"/>
                <w:szCs w:val="22"/>
                <w:lang w:val="sk-SK"/>
              </w:rPr>
            </w:pPr>
          </w:p>
        </w:tc>
      </w:tr>
      <w:tr w:rsidR="00951265" w:rsidRPr="006C2974" w14:paraId="11C56641" w14:textId="77777777" w:rsidTr="00F670F8">
        <w:trPr>
          <w:gridAfter w:val="1"/>
          <w:wAfter w:w="687" w:type="dxa"/>
        </w:trPr>
        <w:tc>
          <w:tcPr>
            <w:tcW w:w="1384" w:type="dxa"/>
            <w:gridSpan w:val="2"/>
          </w:tcPr>
          <w:p w14:paraId="7737BB0A"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Podčlánok</w:t>
            </w:r>
          </w:p>
          <w:p w14:paraId="300F6266" w14:textId="77777777" w:rsidR="00C745D2" w:rsidRPr="00FB322C" w:rsidRDefault="00C745D2" w:rsidP="0083239F">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593EAEF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54CAC6EB"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konci </w:t>
            </w:r>
            <w:proofErr w:type="spellStart"/>
            <w:r w:rsidRPr="00F07B96">
              <w:rPr>
                <w:rFonts w:cs="Arial"/>
                <w:bCs/>
                <w:spacing w:val="0"/>
                <w:szCs w:val="22"/>
              </w:rPr>
              <w:t>podčlánku</w:t>
            </w:r>
            <w:proofErr w:type="spellEnd"/>
            <w:r w:rsidRPr="00F07B96">
              <w:rPr>
                <w:rFonts w:cs="Arial"/>
                <w:bCs/>
                <w:spacing w:val="0"/>
                <w:szCs w:val="22"/>
              </w:rPr>
              <w:t xml:space="preserve"> v</w:t>
            </w:r>
            <w:r w:rsidRPr="00742FB8">
              <w:rPr>
                <w:rFonts w:cs="Arial"/>
                <w:bCs/>
                <w:spacing w:val="0"/>
                <w:szCs w:val="22"/>
              </w:rPr>
              <w:t>ložte text:</w:t>
            </w:r>
          </w:p>
          <w:p w14:paraId="023DFE04"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p>
          <w:p w14:paraId="1F468E5C" w14:textId="77777777" w:rsidR="00C745D2" w:rsidRPr="00742FB8" w:rsidRDefault="00C745D2" w:rsidP="0083239F">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70D02E05" w14:textId="77777777" w:rsidR="00C745D2" w:rsidRPr="00742FB8" w:rsidRDefault="00C745D2" w:rsidP="0083239F">
            <w:pPr>
              <w:rPr>
                <w:rFonts w:cs="Arial"/>
              </w:rPr>
            </w:pPr>
          </w:p>
          <w:p w14:paraId="7D827B69" w14:textId="77777777" w:rsidR="00C745D2" w:rsidRPr="00742FB8" w:rsidRDefault="00C745D2" w:rsidP="0083239F">
            <w:pPr>
              <w:jc w:val="both"/>
              <w:rPr>
                <w:rFonts w:cs="Arial"/>
              </w:rPr>
            </w:pPr>
            <w:r w:rsidRPr="00742FB8">
              <w:rPr>
                <w:rFonts w:cs="Arial"/>
                <w:bCs/>
                <w:szCs w:val="22"/>
              </w:rPr>
              <w:t>Ďalšie podrobnosti, ako aj požiadavky na spoluprácu, vrátane koordinácie prác sú uvedené  v Požiadavkách Objednávateľa a v Dokumentácii poskytnutej Objednávateľom.“</w:t>
            </w:r>
          </w:p>
        </w:tc>
      </w:tr>
      <w:tr w:rsidR="00951265" w:rsidRPr="006C2974" w14:paraId="368670FE" w14:textId="77777777" w:rsidTr="00F670F8">
        <w:trPr>
          <w:gridAfter w:val="1"/>
          <w:wAfter w:w="687" w:type="dxa"/>
          <w:trHeight w:val="1715"/>
        </w:trPr>
        <w:tc>
          <w:tcPr>
            <w:tcW w:w="1384" w:type="dxa"/>
            <w:gridSpan w:val="2"/>
          </w:tcPr>
          <w:p w14:paraId="5CF08FDF" w14:textId="77777777" w:rsidR="00C745D2" w:rsidRPr="00FE4170" w:rsidRDefault="00C745D2" w:rsidP="0083239F">
            <w:pPr>
              <w:pStyle w:val="NoIndent"/>
              <w:ind w:left="-70"/>
              <w:jc w:val="both"/>
              <w:rPr>
                <w:rFonts w:ascii="Arial" w:hAnsi="Arial" w:cs="Arial"/>
                <w:b/>
                <w:color w:val="auto"/>
              </w:rPr>
            </w:pPr>
            <w:r w:rsidRPr="00D977C9">
              <w:rPr>
                <w:rFonts w:ascii="Arial" w:hAnsi="Arial" w:cs="Arial"/>
                <w:b/>
                <w:color w:val="auto"/>
              </w:rPr>
              <w:t xml:space="preserve">Podčlánok </w:t>
            </w:r>
          </w:p>
          <w:p w14:paraId="13CC4A10" w14:textId="77777777" w:rsidR="00C745D2" w:rsidRPr="00FB322C" w:rsidRDefault="00C745D2" w:rsidP="0083239F">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1F41F871"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40E4DC78" w14:textId="77777777" w:rsidR="00C745D2" w:rsidRPr="00F07B96"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začiatku druhého odseku </w:t>
            </w:r>
            <w:proofErr w:type="spellStart"/>
            <w:r w:rsidRPr="00F07B96">
              <w:rPr>
                <w:rFonts w:cs="Arial"/>
                <w:bCs/>
                <w:spacing w:val="0"/>
                <w:szCs w:val="22"/>
              </w:rPr>
              <w:t>podčlánku</w:t>
            </w:r>
            <w:proofErr w:type="spellEnd"/>
            <w:r w:rsidRPr="00F07B96">
              <w:rPr>
                <w:rFonts w:cs="Arial"/>
                <w:bCs/>
                <w:spacing w:val="0"/>
                <w:szCs w:val="22"/>
              </w:rPr>
              <w:t xml:space="preserve"> vložte text:</w:t>
            </w:r>
          </w:p>
          <w:p w14:paraId="26EAC42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smerové a výškové trasy;</w:t>
            </w:r>
          </w:p>
          <w:p w14:paraId="17730C58"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body vytyčovacej siete</w:t>
            </w:r>
            <w:r w:rsidR="00A87950" w:rsidRPr="00742FB8">
              <w:rPr>
                <w:rFonts w:cs="Arial"/>
              </w:rPr>
              <w:t>;</w:t>
            </w:r>
          </w:p>
          <w:p w14:paraId="33AD4417"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zabezpečí vytýčenie priestorovej polohy (osi) hlavnej trasy, objektov a obvod Staveniska;</w:t>
            </w:r>
          </w:p>
          <w:p w14:paraId="191A021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15CE2C9B" w14:textId="77777777" w:rsidR="00C745D2" w:rsidRPr="005B0752" w:rsidRDefault="00C745D2" w:rsidP="0083239F">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2191F567" w14:textId="77777777" w:rsidR="00C745D2" w:rsidRPr="0074407A" w:rsidRDefault="00C745D2" w:rsidP="0083239F">
            <w:pPr>
              <w:numPr>
                <w:ilvl w:val="0"/>
                <w:numId w:val="15"/>
              </w:numPr>
              <w:tabs>
                <w:tab w:val="clear" w:pos="720"/>
                <w:tab w:val="num" w:pos="360"/>
                <w:tab w:val="num" w:pos="782"/>
              </w:tabs>
              <w:ind w:left="782" w:hanging="425"/>
              <w:jc w:val="both"/>
              <w:rPr>
                <w:rFonts w:cs="Arial"/>
              </w:rPr>
            </w:pPr>
            <w:r w:rsidRPr="00566FC4">
              <w:rPr>
                <w:rFonts w:cs="Arial"/>
              </w:rPr>
              <w:lastRenderedPageBreak/>
              <w:t>Zhotoviteľ je povinný na začiatku a na konci trasy stavby prispôsobiť</w:t>
            </w:r>
            <w:r w:rsidR="00E91928" w:rsidRPr="0074407A">
              <w:rPr>
                <w:rFonts w:cs="Arial"/>
              </w:rPr>
              <w:t xml:space="preserve"> výškové a</w:t>
            </w:r>
            <w:r w:rsidRPr="0074407A">
              <w:rPr>
                <w:rFonts w:cs="Arial"/>
              </w:rPr>
              <w:t xml:space="preserve"> smerové vedenie trasy Diela smerovému </w:t>
            </w:r>
            <w:r w:rsidR="003A3634" w:rsidRPr="0074407A">
              <w:rPr>
                <w:rFonts w:cs="Arial"/>
              </w:rPr>
              <w:t xml:space="preserve">a výškovému </w:t>
            </w:r>
            <w:r w:rsidRPr="0074407A">
              <w:rPr>
                <w:rFonts w:cs="Arial"/>
              </w:rPr>
              <w:t xml:space="preserve">vedeniu s ním súvisiacich diel. </w:t>
            </w:r>
          </w:p>
          <w:p w14:paraId="778021A5" w14:textId="77777777" w:rsidR="00C745D2" w:rsidRPr="000A1C4B" w:rsidRDefault="00C745D2" w:rsidP="0083239F">
            <w:pPr>
              <w:ind w:left="782"/>
              <w:jc w:val="both"/>
              <w:rPr>
                <w:rFonts w:cs="Arial"/>
              </w:rPr>
            </w:pPr>
          </w:p>
          <w:p w14:paraId="09979DBF" w14:textId="77777777" w:rsidR="00C745D2" w:rsidRDefault="00C745D2" w:rsidP="0083239F">
            <w:pPr>
              <w:jc w:val="both"/>
              <w:rPr>
                <w:rFonts w:cs="Arial"/>
                <w:bCs/>
                <w:szCs w:val="22"/>
              </w:rPr>
            </w:pPr>
            <w:r w:rsidRPr="00D91C1B">
              <w:rPr>
                <w:rFonts w:cs="Arial"/>
                <w:bCs/>
                <w:szCs w:val="22"/>
              </w:rPr>
              <w:t>Ďalšie podrobnosti sú uvedené v Požiadavkách Objednávateľa a v Dokumentácii poskytnutej Objednávateľom.“</w:t>
            </w:r>
          </w:p>
          <w:p w14:paraId="188B63F5" w14:textId="77777777" w:rsidR="007D13AB" w:rsidRPr="00D91C1B" w:rsidRDefault="007D13AB" w:rsidP="0083239F">
            <w:pPr>
              <w:jc w:val="both"/>
              <w:rPr>
                <w:rFonts w:cs="Arial"/>
                <w:bCs/>
                <w:szCs w:val="22"/>
              </w:rPr>
            </w:pPr>
          </w:p>
        </w:tc>
      </w:tr>
      <w:tr w:rsidR="00951265" w:rsidRPr="006C2974" w14:paraId="7BD6C68B" w14:textId="77777777" w:rsidTr="00F670F8">
        <w:trPr>
          <w:gridAfter w:val="1"/>
          <w:wAfter w:w="687" w:type="dxa"/>
          <w:trHeight w:val="595"/>
        </w:trPr>
        <w:tc>
          <w:tcPr>
            <w:tcW w:w="1384" w:type="dxa"/>
            <w:gridSpan w:val="2"/>
          </w:tcPr>
          <w:p w14:paraId="5EA98295"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 xml:space="preserve">Podčlánok </w:t>
            </w:r>
          </w:p>
          <w:p w14:paraId="280384D1"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4.9</w:t>
            </w:r>
          </w:p>
          <w:p w14:paraId="2A0B14FA" w14:textId="77777777" w:rsidR="00C745D2" w:rsidRPr="00A86531" w:rsidRDefault="00C745D2" w:rsidP="0083239F">
            <w:pPr>
              <w:pStyle w:val="NoIndent"/>
              <w:jc w:val="both"/>
              <w:rPr>
                <w:rFonts w:ascii="Arial" w:hAnsi="Arial" w:cs="Arial"/>
                <w:b/>
                <w:color w:val="auto"/>
                <w:szCs w:val="22"/>
              </w:rPr>
            </w:pPr>
          </w:p>
          <w:p w14:paraId="06308680" w14:textId="77777777" w:rsidR="00C745D2" w:rsidRPr="00F07B96" w:rsidRDefault="00C745D2" w:rsidP="0083239F">
            <w:pPr>
              <w:pStyle w:val="NoIndent"/>
              <w:jc w:val="both"/>
              <w:rPr>
                <w:rFonts w:ascii="Arial" w:hAnsi="Arial" w:cs="Arial"/>
                <w:b/>
                <w:color w:val="auto"/>
                <w:szCs w:val="22"/>
              </w:rPr>
            </w:pPr>
          </w:p>
          <w:p w14:paraId="0EA4A183" w14:textId="77777777" w:rsidR="00C745D2" w:rsidRPr="00742FB8" w:rsidRDefault="00C745D2" w:rsidP="0083239F">
            <w:pPr>
              <w:pStyle w:val="NoIndent"/>
              <w:jc w:val="both"/>
              <w:rPr>
                <w:rFonts w:ascii="Arial" w:hAnsi="Arial" w:cs="Arial"/>
                <w:b/>
                <w:color w:val="auto"/>
                <w:szCs w:val="22"/>
              </w:rPr>
            </w:pPr>
          </w:p>
          <w:p w14:paraId="5CD4DD3A" w14:textId="77777777" w:rsidR="00C745D2" w:rsidRPr="00742FB8" w:rsidRDefault="00C745D2" w:rsidP="0083239F">
            <w:pPr>
              <w:pStyle w:val="NoIndent"/>
              <w:jc w:val="both"/>
              <w:rPr>
                <w:rFonts w:ascii="Arial" w:hAnsi="Arial" w:cs="Arial"/>
                <w:b/>
                <w:color w:val="auto"/>
                <w:szCs w:val="22"/>
              </w:rPr>
            </w:pPr>
          </w:p>
          <w:p w14:paraId="6D37F493" w14:textId="77777777" w:rsidR="00C745D2" w:rsidRPr="00742FB8" w:rsidRDefault="00C745D2" w:rsidP="0083239F">
            <w:pPr>
              <w:pStyle w:val="NoIndent"/>
              <w:ind w:left="-70"/>
              <w:jc w:val="both"/>
              <w:rPr>
                <w:rFonts w:ascii="Arial" w:hAnsi="Arial" w:cs="Arial"/>
                <w:b/>
                <w:color w:val="auto"/>
              </w:rPr>
            </w:pPr>
          </w:p>
        </w:tc>
        <w:tc>
          <w:tcPr>
            <w:tcW w:w="2472" w:type="dxa"/>
          </w:tcPr>
          <w:p w14:paraId="16AEAAEF" w14:textId="77777777" w:rsidR="00C745D2" w:rsidRPr="00742FB8" w:rsidRDefault="00C745D2" w:rsidP="0083239F">
            <w:pPr>
              <w:pStyle w:val="NoIndent"/>
              <w:ind w:left="34"/>
              <w:rPr>
                <w:rFonts w:ascii="Arial" w:hAnsi="Arial" w:cs="Arial"/>
                <w:b/>
                <w:color w:val="auto"/>
                <w:szCs w:val="22"/>
              </w:rPr>
            </w:pPr>
            <w:r w:rsidRPr="00742FB8">
              <w:rPr>
                <w:rFonts w:ascii="Arial" w:hAnsi="Arial" w:cs="Arial"/>
                <w:b/>
                <w:color w:val="auto"/>
                <w:szCs w:val="22"/>
              </w:rPr>
              <w:t>Zabezpečenie kvality</w:t>
            </w:r>
          </w:p>
          <w:p w14:paraId="45E04C4B" w14:textId="77777777" w:rsidR="00C745D2" w:rsidRPr="00742FB8" w:rsidRDefault="00C745D2" w:rsidP="0083239F">
            <w:pPr>
              <w:pStyle w:val="NoIndent"/>
              <w:ind w:left="34"/>
              <w:rPr>
                <w:rFonts w:ascii="Arial" w:hAnsi="Arial" w:cs="Arial"/>
                <w:b/>
                <w:color w:val="auto"/>
                <w:szCs w:val="22"/>
              </w:rPr>
            </w:pPr>
          </w:p>
          <w:p w14:paraId="48DBBF4C" w14:textId="77777777" w:rsidR="00C745D2" w:rsidRPr="00742FB8" w:rsidRDefault="00C745D2" w:rsidP="0083239F">
            <w:pPr>
              <w:pStyle w:val="NoIndent"/>
              <w:ind w:left="34"/>
              <w:rPr>
                <w:rFonts w:ascii="Arial" w:hAnsi="Arial" w:cs="Arial"/>
                <w:b/>
                <w:color w:val="auto"/>
                <w:szCs w:val="22"/>
              </w:rPr>
            </w:pPr>
          </w:p>
          <w:p w14:paraId="3146AF96" w14:textId="77777777" w:rsidR="00C745D2" w:rsidRPr="00742FB8" w:rsidRDefault="00C745D2" w:rsidP="0083239F">
            <w:pPr>
              <w:pStyle w:val="NoIndent"/>
              <w:ind w:left="34"/>
              <w:rPr>
                <w:rFonts w:ascii="Arial" w:hAnsi="Arial" w:cs="Arial"/>
                <w:b/>
                <w:color w:val="auto"/>
                <w:szCs w:val="22"/>
              </w:rPr>
            </w:pPr>
          </w:p>
          <w:p w14:paraId="7FCAD352" w14:textId="77777777" w:rsidR="00C745D2" w:rsidRPr="005B0752" w:rsidRDefault="00C745D2" w:rsidP="0083239F">
            <w:pPr>
              <w:pStyle w:val="NoIndent"/>
              <w:ind w:left="34"/>
              <w:rPr>
                <w:rFonts w:ascii="Arial" w:hAnsi="Arial" w:cs="Arial"/>
                <w:b/>
                <w:color w:val="auto"/>
                <w:szCs w:val="22"/>
              </w:rPr>
            </w:pPr>
          </w:p>
          <w:p w14:paraId="2319FC15" w14:textId="77777777" w:rsidR="00C745D2" w:rsidRPr="005B0752" w:rsidRDefault="00C745D2" w:rsidP="0083239F">
            <w:pPr>
              <w:pStyle w:val="NoIndent"/>
              <w:ind w:left="34"/>
              <w:rPr>
                <w:rFonts w:ascii="Arial" w:hAnsi="Arial" w:cs="Arial"/>
                <w:b/>
                <w:color w:val="auto"/>
                <w:szCs w:val="22"/>
              </w:rPr>
            </w:pPr>
          </w:p>
          <w:p w14:paraId="36E87EE1" w14:textId="77777777" w:rsidR="00C745D2" w:rsidRPr="00E64C36" w:rsidRDefault="00C745D2" w:rsidP="0083239F">
            <w:pPr>
              <w:pStyle w:val="NoIndent"/>
              <w:rPr>
                <w:rFonts w:ascii="Arial" w:hAnsi="Arial" w:cs="Arial"/>
                <w:b/>
                <w:color w:val="auto"/>
              </w:rPr>
            </w:pPr>
          </w:p>
        </w:tc>
        <w:tc>
          <w:tcPr>
            <w:tcW w:w="5750" w:type="dxa"/>
            <w:gridSpan w:val="2"/>
          </w:tcPr>
          <w:p w14:paraId="105861FF" w14:textId="77777777" w:rsidR="00485C05" w:rsidRDefault="00C745D2" w:rsidP="0083239F">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29B42876" w14:textId="77777777" w:rsidR="00C745D2" w:rsidRPr="00D977C9" w:rsidRDefault="00C745D2" w:rsidP="0083239F">
            <w:pPr>
              <w:pStyle w:val="NoIndent"/>
              <w:jc w:val="both"/>
              <w:rPr>
                <w:rFonts w:ascii="Arial" w:hAnsi="Arial" w:cs="Arial"/>
                <w:bCs/>
                <w:color w:val="auto"/>
                <w:szCs w:val="22"/>
              </w:rPr>
            </w:pPr>
          </w:p>
          <w:p w14:paraId="7F8112E0" w14:textId="77777777" w:rsidR="00C745D2" w:rsidRPr="00A86531" w:rsidRDefault="00C745D2" w:rsidP="0083239F">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15BE1DAE" w14:textId="77777777" w:rsidR="00C745D2" w:rsidRPr="00F07B96" w:rsidRDefault="00C745D2" w:rsidP="0083239F">
            <w:pPr>
              <w:rPr>
                <w:rFonts w:cs="Arial"/>
              </w:rPr>
            </w:pPr>
          </w:p>
          <w:p w14:paraId="39854AE4" w14:textId="77777777" w:rsidR="00C745D2" w:rsidRPr="00742FB8" w:rsidRDefault="00C745D2" w:rsidP="0083239F">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 vzniká Objednávateľovi nárok na zaplatenie zmluvnej pokuty vo výške 30 000,- EUR (slovom tridsaťtisíc </w:t>
            </w:r>
            <w:r w:rsidR="00786553" w:rsidRPr="00742FB8">
              <w:rPr>
                <w:rFonts w:cs="Arial"/>
                <w:bCs/>
                <w:szCs w:val="22"/>
              </w:rPr>
              <w:t>eur</w:t>
            </w:r>
            <w:r w:rsidRPr="00742FB8">
              <w:rPr>
                <w:rFonts w:cs="Arial"/>
                <w:bCs/>
                <w:szCs w:val="22"/>
              </w:rPr>
              <w:t xml:space="preserve">). 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p>
          <w:p w14:paraId="4996ECE3" w14:textId="77777777" w:rsidR="00C745D2" w:rsidRPr="00742FB8" w:rsidRDefault="00C745D2" w:rsidP="0083239F">
            <w:pPr>
              <w:jc w:val="both"/>
              <w:rPr>
                <w:rFonts w:cs="Arial"/>
                <w:bCs/>
                <w:szCs w:val="22"/>
              </w:rPr>
            </w:pPr>
          </w:p>
          <w:p w14:paraId="3E0A950F" w14:textId="77777777" w:rsidR="00C745D2" w:rsidRPr="005B0752" w:rsidRDefault="00C745D2" w:rsidP="0083239F">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37053D10" w14:textId="77777777" w:rsidR="007D13AB" w:rsidRDefault="007D13AB" w:rsidP="0083239F">
            <w:pPr>
              <w:pStyle w:val="NoIndent"/>
              <w:jc w:val="both"/>
              <w:rPr>
                <w:rFonts w:ascii="Arial" w:hAnsi="Arial" w:cs="Arial"/>
                <w:color w:val="auto"/>
              </w:rPr>
            </w:pPr>
          </w:p>
          <w:p w14:paraId="5F0455C5" w14:textId="77777777" w:rsidR="00C745D2" w:rsidRPr="00566FC4" w:rsidRDefault="00C745D2" w:rsidP="0083239F">
            <w:pPr>
              <w:pStyle w:val="NoIndent"/>
              <w:jc w:val="both"/>
              <w:rPr>
                <w:rFonts w:ascii="Arial" w:hAnsi="Arial" w:cs="Arial"/>
                <w:color w:val="auto"/>
              </w:rPr>
            </w:pPr>
            <w:r w:rsidRPr="00566FC4">
              <w:rPr>
                <w:rFonts w:ascii="Arial" w:hAnsi="Arial" w:cs="Arial"/>
                <w:color w:val="auto"/>
              </w:rPr>
              <w:t>Druhú vetu prvého odseku vymažte.</w:t>
            </w:r>
          </w:p>
          <w:p w14:paraId="445B40EE" w14:textId="77777777" w:rsidR="00C745D2" w:rsidRPr="0074407A" w:rsidRDefault="00C745D2" w:rsidP="0083239F">
            <w:pPr>
              <w:rPr>
                <w:rFonts w:cs="Arial"/>
              </w:rPr>
            </w:pPr>
          </w:p>
        </w:tc>
      </w:tr>
      <w:tr w:rsidR="00951265" w:rsidRPr="006C2974" w14:paraId="72CDEB7A" w14:textId="77777777" w:rsidTr="00F670F8">
        <w:trPr>
          <w:gridAfter w:val="1"/>
          <w:wAfter w:w="687" w:type="dxa"/>
        </w:trPr>
        <w:tc>
          <w:tcPr>
            <w:tcW w:w="1384" w:type="dxa"/>
            <w:gridSpan w:val="2"/>
          </w:tcPr>
          <w:p w14:paraId="798BCBC3"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0314EF0E"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4.10</w:t>
            </w:r>
          </w:p>
        </w:tc>
        <w:tc>
          <w:tcPr>
            <w:tcW w:w="2472" w:type="dxa"/>
          </w:tcPr>
          <w:p w14:paraId="55239F43"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52A1A981"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w:t>
            </w:r>
            <w:r w:rsidRPr="00742FB8">
              <w:rPr>
                <w:rFonts w:ascii="Arial" w:hAnsi="Arial" w:cs="Arial"/>
                <w:bCs/>
                <w:color w:val="auto"/>
              </w:rPr>
              <w:t>ku</w:t>
            </w:r>
            <w:proofErr w:type="spellEnd"/>
            <w:r w:rsidRPr="00742FB8">
              <w:rPr>
                <w:rFonts w:ascii="Arial" w:hAnsi="Arial" w:cs="Arial"/>
                <w:bCs/>
                <w:color w:val="auto"/>
              </w:rPr>
              <w:t xml:space="preserve"> vložte:</w:t>
            </w:r>
          </w:p>
          <w:p w14:paraId="1EF09461" w14:textId="77777777" w:rsidR="007D13AB" w:rsidRPr="007D13AB" w:rsidRDefault="007D13AB" w:rsidP="00AB1B23"/>
          <w:p w14:paraId="0E7910E7" w14:textId="77777777" w:rsidR="00C745D2" w:rsidRPr="00742FB8" w:rsidRDefault="00C745D2" w:rsidP="0083239F">
            <w:pPr>
              <w:jc w:val="both"/>
              <w:rPr>
                <w:rFonts w:cs="Arial"/>
                <w:bCs/>
                <w:szCs w:val="22"/>
              </w:rPr>
            </w:pPr>
            <w:r w:rsidRPr="00742FB8">
              <w:rPr>
                <w:rFonts w:cs="Arial"/>
              </w:rPr>
              <w:t>„</w:t>
            </w:r>
            <w:r w:rsidRPr="00742FB8">
              <w:rPr>
                <w:rFonts w:cs="Arial"/>
                <w:bCs/>
                <w:szCs w:val="22"/>
              </w:rPr>
              <w:t xml:space="preserve">Má sa za to, že údaje o Stavenisku podľa tohto </w:t>
            </w:r>
            <w:proofErr w:type="spellStart"/>
            <w:r w:rsidRPr="00742FB8">
              <w:rPr>
                <w:rFonts w:cs="Arial"/>
                <w:bCs/>
                <w:szCs w:val="22"/>
              </w:rPr>
              <w:t>podčlánku</w:t>
            </w:r>
            <w:proofErr w:type="spellEnd"/>
            <w:r w:rsidRPr="00742FB8">
              <w:rPr>
                <w:rFonts w:cs="Arial"/>
                <w:bCs/>
                <w:szCs w:val="22"/>
              </w:rPr>
              <w:t xml:space="preserve"> sú akékoľvek údaje uvedené v Zmluve a ostatné verejne dostupné údaje.</w:t>
            </w:r>
          </w:p>
          <w:p w14:paraId="558A2238" w14:textId="77777777" w:rsidR="00C745D2" w:rsidRPr="00742FB8" w:rsidRDefault="00C745D2" w:rsidP="0083239F">
            <w:pPr>
              <w:jc w:val="both"/>
              <w:rPr>
                <w:rFonts w:cs="Arial"/>
                <w:bCs/>
                <w:szCs w:val="22"/>
              </w:rPr>
            </w:pPr>
          </w:p>
          <w:p w14:paraId="2F4F8FF1" w14:textId="77777777" w:rsidR="00C745D2" w:rsidRPr="005B0752" w:rsidRDefault="00C745D2" w:rsidP="0083239F">
            <w:pPr>
              <w:jc w:val="both"/>
              <w:rPr>
                <w:rFonts w:cs="Arial"/>
                <w:bCs/>
                <w:szCs w:val="22"/>
              </w:rPr>
            </w:pPr>
            <w:r w:rsidRPr="00742FB8">
              <w:rPr>
                <w:rFonts w:cs="Arial"/>
                <w:bCs/>
                <w:szCs w:val="22"/>
              </w:rPr>
              <w:t xml:space="preserve">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742FB8">
              <w:rPr>
                <w:rFonts w:cs="Arial"/>
                <w:bCs/>
                <w:szCs w:val="22"/>
              </w:rPr>
              <w:t>podčlánkom</w:t>
            </w:r>
            <w:proofErr w:type="spellEnd"/>
            <w:r w:rsidRPr="00742FB8">
              <w:rPr>
                <w:rFonts w:cs="Arial"/>
                <w:bCs/>
                <w:szCs w:val="22"/>
              </w:rPr>
              <w:t xml:space="preserve"> 4.12 (</w:t>
            </w:r>
            <w:r w:rsidRPr="00742FB8">
              <w:rPr>
                <w:rFonts w:cs="Arial"/>
                <w:bCs/>
                <w:i/>
                <w:szCs w:val="22"/>
              </w:rPr>
              <w:t>Nepredvídateľné fyzické podmienky</w:t>
            </w:r>
            <w:r w:rsidRPr="005B0752">
              <w:rPr>
                <w:rFonts w:cs="Arial"/>
                <w:bCs/>
                <w:szCs w:val="22"/>
              </w:rPr>
              <w:t>).</w:t>
            </w:r>
          </w:p>
          <w:p w14:paraId="1A51E2F9" w14:textId="77777777" w:rsidR="00C745D2" w:rsidRPr="005B0752" w:rsidRDefault="00C745D2" w:rsidP="0083239F">
            <w:pPr>
              <w:jc w:val="both"/>
              <w:rPr>
                <w:rFonts w:cs="Arial"/>
                <w:bCs/>
                <w:szCs w:val="22"/>
              </w:rPr>
            </w:pPr>
          </w:p>
          <w:p w14:paraId="527D3CCD" w14:textId="77777777" w:rsidR="00C745D2" w:rsidRPr="0074407A" w:rsidRDefault="00C745D2" w:rsidP="0083239F">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29927637" w14:textId="77777777" w:rsidR="00C745D2" w:rsidRPr="000A1C4B" w:rsidRDefault="00C745D2" w:rsidP="0083239F">
            <w:pPr>
              <w:jc w:val="both"/>
              <w:rPr>
                <w:rFonts w:cs="Arial"/>
                <w:bCs/>
              </w:rPr>
            </w:pPr>
          </w:p>
        </w:tc>
      </w:tr>
      <w:tr w:rsidR="00951265" w:rsidRPr="006C2974" w14:paraId="2AE9AD8C" w14:textId="77777777" w:rsidTr="00F670F8">
        <w:trPr>
          <w:gridAfter w:val="1"/>
          <w:wAfter w:w="687" w:type="dxa"/>
        </w:trPr>
        <w:tc>
          <w:tcPr>
            <w:tcW w:w="1384" w:type="dxa"/>
            <w:gridSpan w:val="2"/>
          </w:tcPr>
          <w:p w14:paraId="60CF9CCE"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17BF83D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2931DCB9"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78ED6438" w14:textId="77777777" w:rsidR="00C745D2" w:rsidRPr="00F07B96"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w:t>
            </w:r>
          </w:p>
          <w:p w14:paraId="462AAF54" w14:textId="77777777" w:rsidR="00C745D2" w:rsidRPr="00742FB8" w:rsidRDefault="00C745D2" w:rsidP="0083239F">
            <w:pPr>
              <w:rPr>
                <w:rFonts w:cs="Arial"/>
              </w:rPr>
            </w:pPr>
          </w:p>
          <w:p w14:paraId="6E951470" w14:textId="77777777" w:rsidR="00F9566D" w:rsidRPr="00742FB8" w:rsidRDefault="00C745D2" w:rsidP="0083239F">
            <w:pPr>
              <w:jc w:val="both"/>
              <w:rPr>
                <w:rFonts w:cs="Arial"/>
              </w:rPr>
            </w:pPr>
            <w:r w:rsidRPr="00742FB8">
              <w:rPr>
                <w:rFonts w:cs="Arial"/>
              </w:rPr>
              <w:t>„</w:t>
            </w:r>
            <w:r w:rsidRPr="00742FB8">
              <w:rPr>
                <w:rFonts w:cs="Arial"/>
                <w:bCs/>
                <w:szCs w:val="22"/>
              </w:rPr>
              <w:t xml:space="preserve">Zhotoviteľ je povinný dodržiavať všetky jeho a jemu známe dohody Objednávateľa s majiteľmi používaných pozemkov pri realizácii Diela a zároveň je povinný konať </w:t>
            </w:r>
            <w:r w:rsidRPr="00742FB8">
              <w:rPr>
                <w:rFonts w:cs="Arial"/>
                <w:bCs/>
                <w:szCs w:val="22"/>
              </w:rPr>
              <w:lastRenderedPageBreak/>
              <w:t xml:space="preserve">v súlade s týmto </w:t>
            </w:r>
            <w:proofErr w:type="spellStart"/>
            <w:r w:rsidRPr="00742FB8">
              <w:rPr>
                <w:rFonts w:cs="Arial"/>
                <w:bCs/>
                <w:szCs w:val="22"/>
              </w:rPr>
              <w:t>podčlánkom</w:t>
            </w:r>
            <w:proofErr w:type="spellEnd"/>
            <w:r w:rsidRPr="00742FB8">
              <w:rPr>
                <w:rFonts w:cs="Arial"/>
                <w:bCs/>
                <w:szCs w:val="22"/>
              </w:rPr>
              <w:t>. Zhotoviteľovi budú, na požiadanie, p</w:t>
            </w:r>
            <w:r w:rsidR="00F9566D" w:rsidRPr="00742FB8">
              <w:rPr>
                <w:rFonts w:cs="Arial"/>
                <w:bCs/>
                <w:szCs w:val="22"/>
              </w:rPr>
              <w:t>oskytnuté kópie takýchto dohôd.“</w:t>
            </w:r>
          </w:p>
          <w:p w14:paraId="683DEE3E" w14:textId="77777777" w:rsidR="00C745D2" w:rsidRPr="00742FB8" w:rsidRDefault="00C745D2" w:rsidP="0083239F">
            <w:pPr>
              <w:jc w:val="both"/>
              <w:rPr>
                <w:rFonts w:cs="Arial"/>
              </w:rPr>
            </w:pPr>
          </w:p>
        </w:tc>
      </w:tr>
      <w:tr w:rsidR="00951265" w:rsidRPr="006C2974" w14:paraId="567D07AC" w14:textId="77777777" w:rsidTr="00F670F8">
        <w:trPr>
          <w:gridAfter w:val="1"/>
          <w:wAfter w:w="687" w:type="dxa"/>
          <w:trHeight w:val="6580"/>
        </w:trPr>
        <w:tc>
          <w:tcPr>
            <w:tcW w:w="1384" w:type="dxa"/>
            <w:gridSpan w:val="2"/>
          </w:tcPr>
          <w:p w14:paraId="61B39259" w14:textId="77777777" w:rsidR="00C745D2" w:rsidRPr="00FB322C"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Podčlán</w:t>
            </w:r>
            <w:r w:rsidRPr="00FE4170">
              <w:rPr>
                <w:rFonts w:ascii="Arial" w:hAnsi="Arial" w:cs="Arial"/>
                <w:b/>
                <w:color w:val="auto"/>
                <w:szCs w:val="22"/>
              </w:rPr>
              <w:t xml:space="preserve">ok </w:t>
            </w:r>
          </w:p>
          <w:p w14:paraId="41024CE7" w14:textId="77777777" w:rsidR="00C745D2" w:rsidRPr="00A86531" w:rsidRDefault="00C745D2" w:rsidP="0083239F">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04D1B54" w14:textId="77777777" w:rsidR="00C745D2" w:rsidRPr="00F07B96" w:rsidRDefault="00C745D2" w:rsidP="0083239F">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791E1E15"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13751127" w14:textId="77777777" w:rsidR="007D13AB" w:rsidRPr="007D13AB" w:rsidRDefault="007D13AB" w:rsidP="00AB1B23"/>
          <w:p w14:paraId="0D1FD306"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00D76BC8" w:rsidRPr="00742FB8">
              <w:rPr>
                <w:rFonts w:ascii="Arial" w:hAnsi="Arial" w:cs="Arial"/>
              </w:rPr>
              <w:t>/</w:t>
            </w:r>
            <w:r w:rsidR="00D76BC8" w:rsidRPr="00D977C9">
              <w:rPr>
                <w:rFonts w:ascii="Arial" w:hAnsi="Arial" w:cs="Arial"/>
                <w:bCs/>
                <w:color w:val="auto"/>
              </w:rPr>
              <w:t>majiteľmi/správcami priľahlých komunikácií.</w:t>
            </w:r>
            <w:r w:rsidRPr="00FE4170">
              <w:rPr>
                <w:rFonts w:ascii="Arial" w:hAnsi="Arial" w:cs="Arial"/>
                <w:bCs/>
                <w:color w:val="auto"/>
              </w:rPr>
              <w:t>“</w:t>
            </w:r>
          </w:p>
          <w:p w14:paraId="18EF3618" w14:textId="77777777" w:rsidR="007D13AB" w:rsidRPr="007D13AB" w:rsidRDefault="007D13AB" w:rsidP="00AB1B23"/>
          <w:p w14:paraId="2BFAF0F1" w14:textId="77777777" w:rsidR="00C745D2" w:rsidRDefault="00C745D2" w:rsidP="0083239F">
            <w:pPr>
              <w:pStyle w:val="NoIndent"/>
              <w:jc w:val="both"/>
              <w:rPr>
                <w:rFonts w:ascii="Arial" w:hAnsi="Arial" w:cs="Arial"/>
                <w:bCs/>
                <w:color w:val="auto"/>
              </w:rPr>
            </w:pPr>
            <w:r w:rsidRPr="00FB322C">
              <w:rPr>
                <w:rFonts w:ascii="Arial" w:hAnsi="Arial" w:cs="Arial"/>
                <w:bCs/>
                <w:color w:val="auto"/>
              </w:rPr>
              <w:t xml:space="preserve">Na konci tohto </w:t>
            </w:r>
            <w:proofErr w:type="spellStart"/>
            <w:r w:rsidRPr="00FB322C">
              <w:rPr>
                <w:rFonts w:ascii="Arial" w:hAnsi="Arial" w:cs="Arial"/>
                <w:bCs/>
                <w:color w:val="auto"/>
              </w:rPr>
              <w:t>podčlánku</w:t>
            </w:r>
            <w:proofErr w:type="spellEnd"/>
            <w:r w:rsidRPr="00FB322C">
              <w:rPr>
                <w:rFonts w:ascii="Arial" w:hAnsi="Arial" w:cs="Arial"/>
                <w:bCs/>
                <w:color w:val="auto"/>
              </w:rPr>
              <w:t xml:space="preserve"> vložte:</w:t>
            </w:r>
          </w:p>
          <w:p w14:paraId="54FA0632" w14:textId="77777777" w:rsidR="007D13AB" w:rsidRPr="007D13AB" w:rsidRDefault="007D13AB" w:rsidP="00AB1B23"/>
          <w:p w14:paraId="16CC924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411510D3"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Pred začatím prác je Zhotoviteľ povinný pripraviť a predložiť Stavebnotechnickému dozoru dokumentáciu skutočného stavu (</w:t>
            </w:r>
            <w:proofErr w:type="spellStart"/>
            <w:r w:rsidRPr="00742FB8">
              <w:rPr>
                <w:rFonts w:ascii="Arial" w:hAnsi="Arial" w:cs="Arial"/>
                <w:bCs/>
                <w:color w:val="auto"/>
                <w:szCs w:val="24"/>
              </w:rPr>
              <w:t>pasport</w:t>
            </w:r>
            <w:proofErr w:type="spellEnd"/>
            <w:r w:rsidRPr="00742FB8">
              <w:rPr>
                <w:rFonts w:ascii="Arial" w:hAnsi="Arial" w:cs="Arial"/>
                <w:bCs/>
                <w:color w:val="auto"/>
                <w:szCs w:val="24"/>
              </w:rPr>
              <w:t xml:space="preserve">) ním používaných prístupových ciest a priľahlých nehnuteľností. </w:t>
            </w:r>
          </w:p>
          <w:p w14:paraId="603356BA"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2C9302E0" w14:textId="77777777" w:rsidR="00C745D2" w:rsidRPr="00742FB8" w:rsidRDefault="00C745D2" w:rsidP="0083239F">
            <w:pPr>
              <w:rPr>
                <w:rFonts w:cs="Arial"/>
              </w:rPr>
            </w:pPr>
          </w:p>
          <w:p w14:paraId="1EE21508" w14:textId="77777777" w:rsidR="00C745D2" w:rsidRDefault="00C745D2" w:rsidP="0083239F">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624D9C96" w14:textId="77777777" w:rsidR="007D13AB" w:rsidRPr="005B0752" w:rsidRDefault="007D13AB" w:rsidP="0083239F">
            <w:pPr>
              <w:jc w:val="both"/>
              <w:rPr>
                <w:rFonts w:cs="Arial"/>
              </w:rPr>
            </w:pPr>
          </w:p>
        </w:tc>
      </w:tr>
      <w:tr w:rsidR="00951265" w:rsidRPr="006C2974" w14:paraId="18125EEB" w14:textId="77777777" w:rsidTr="00F670F8">
        <w:trPr>
          <w:gridAfter w:val="1"/>
          <w:wAfter w:w="687" w:type="dxa"/>
          <w:trHeight w:val="1304"/>
        </w:trPr>
        <w:tc>
          <w:tcPr>
            <w:tcW w:w="1384" w:type="dxa"/>
            <w:gridSpan w:val="2"/>
          </w:tcPr>
          <w:p w14:paraId="159C41E1"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Podčlánok 4.18</w:t>
            </w:r>
          </w:p>
        </w:tc>
        <w:tc>
          <w:tcPr>
            <w:tcW w:w="2472" w:type="dxa"/>
          </w:tcPr>
          <w:p w14:paraId="269819E6" w14:textId="77777777" w:rsidR="00C745D2" w:rsidRPr="00FB322C" w:rsidRDefault="00C745D2" w:rsidP="0083239F">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34265922" w14:textId="77777777" w:rsidR="00C745D2" w:rsidRPr="00D977C9" w:rsidRDefault="00C745D2" w:rsidP="0083239F">
            <w:pPr>
              <w:jc w:val="both"/>
              <w:rPr>
                <w:rFonts w:cs="Arial"/>
              </w:rPr>
            </w:pPr>
            <w:r w:rsidRPr="00A86531">
              <w:rPr>
                <w:rFonts w:cs="Arial"/>
              </w:rPr>
              <w:t>Na konc</w:t>
            </w:r>
            <w:r w:rsidRPr="00F07B96">
              <w:rPr>
                <w:rFonts w:cs="Arial"/>
              </w:rPr>
              <w:t xml:space="preserve">i </w:t>
            </w:r>
            <w:proofErr w:type="spellStart"/>
            <w:r w:rsidRPr="00F07B96">
              <w:rPr>
                <w:rFonts w:cs="Arial"/>
              </w:rPr>
              <w:t>podčlánku</w:t>
            </w:r>
            <w:proofErr w:type="spellEnd"/>
            <w:r w:rsidRPr="00F07B96">
              <w:rPr>
                <w:rFonts w:cs="Arial"/>
              </w:rPr>
              <w:t xml:space="preserve"> vložte nasledovný text:</w:t>
            </w:r>
          </w:p>
          <w:p w14:paraId="3E363941" w14:textId="77777777" w:rsidR="00C745D2" w:rsidRPr="00FE4170" w:rsidRDefault="00C745D2" w:rsidP="0083239F">
            <w:pPr>
              <w:jc w:val="both"/>
              <w:rPr>
                <w:rFonts w:cs="Arial"/>
              </w:rPr>
            </w:pPr>
          </w:p>
          <w:p w14:paraId="413F4C87" w14:textId="77777777" w:rsidR="00C745D2" w:rsidRPr="00FB322C" w:rsidRDefault="00C745D2" w:rsidP="0083239F">
            <w:pPr>
              <w:jc w:val="both"/>
              <w:rPr>
                <w:rFonts w:cs="Arial"/>
              </w:rPr>
            </w:pPr>
            <w:r w:rsidRPr="00FB322C">
              <w:rPr>
                <w:rFonts w:cs="Arial"/>
              </w:rPr>
              <w:t>“Objednávateľ má nárok na zaplatenie zmluvnej pokuty v nasledovných prípadoch porušenia povinností Zhotoviteľa:</w:t>
            </w:r>
          </w:p>
          <w:p w14:paraId="3467AFAF" w14:textId="77777777" w:rsidR="00C745D2" w:rsidRPr="00A86531" w:rsidRDefault="00C745D2" w:rsidP="0083239F">
            <w:pPr>
              <w:ind w:left="851"/>
              <w:jc w:val="both"/>
              <w:rPr>
                <w:rFonts w:cs="Arial"/>
              </w:rPr>
            </w:pPr>
          </w:p>
          <w:p w14:paraId="08CBA1D9"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zistenie porušenie zdokumentované v Stavebnom denníku vo výške 100,- EUR (slovom sto </w:t>
            </w:r>
            <w:r w:rsidR="00DA73F9" w:rsidRPr="00742FB8">
              <w:rPr>
                <w:rFonts w:ascii="Arial" w:hAnsi="Arial" w:cs="Arial"/>
              </w:rPr>
              <w:t>eur</w:t>
            </w:r>
            <w:r w:rsidRPr="00742FB8">
              <w:rPr>
                <w:rFonts w:ascii="Arial" w:hAnsi="Arial" w:cs="Arial"/>
              </w:rPr>
              <w:t xml:space="preserve">), </w:t>
            </w:r>
          </w:p>
          <w:p w14:paraId="070CAA13"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742FB8">
              <w:rPr>
                <w:rFonts w:ascii="Arial" w:hAnsi="Arial" w:cs="Arial"/>
              </w:rPr>
              <w:t xml:space="preserve">povinnosť kropiť spevnené komunikácie, ktoré sú využívané vozidlami stavby na prevoz násypového/vyťaženého materiálu a nachádzajú sa do 200 m od obydlí, v intervale najmenej  1x za hodinu, a to za každé zistené porušenie vo výške 100,- EUR (slovom sto </w:t>
            </w:r>
            <w:r w:rsidR="00DA73F9" w:rsidRPr="00742FB8">
              <w:rPr>
                <w:rFonts w:ascii="Arial" w:hAnsi="Arial" w:cs="Arial"/>
              </w:rPr>
              <w:t>eur</w:t>
            </w:r>
            <w:r w:rsidRPr="00742FB8">
              <w:rPr>
                <w:rFonts w:ascii="Arial" w:hAnsi="Arial" w:cs="Arial"/>
              </w:rPr>
              <w:t>). Uvedená povinnosť sa vzťahuje na dni, keď sa za predchádzajúcich 24h nevyskytli v danom území zrážky,</w:t>
            </w:r>
          </w:p>
          <w:p w14:paraId="0BE53CC6" w14:textId="697C2AB9" w:rsidR="007D13AB" w:rsidRDefault="00C745D2" w:rsidP="0083239F">
            <w:pPr>
              <w:pStyle w:val="Odsekzoznamu"/>
              <w:numPr>
                <w:ilvl w:val="0"/>
                <w:numId w:val="32"/>
              </w:numPr>
              <w:spacing w:after="0" w:line="240" w:lineRule="auto"/>
              <w:ind w:left="680" w:hanging="680"/>
              <w:jc w:val="both"/>
              <w:rPr>
                <w:rFonts w:ascii="Arial" w:hAnsi="Arial" w:cs="Arial"/>
              </w:rPr>
            </w:pPr>
            <w:r w:rsidRPr="005B0752">
              <w:rPr>
                <w:rFonts w:ascii="Arial" w:hAnsi="Arial" w:cs="Arial"/>
              </w:rPr>
              <w:t xml:space="preserve">porušenie predpisov v oblasti ochrany životného prostredia zdokumentované v Stavebnom denníku, a to za každé porušenie vo výške 200,- EUR (slovom dvesto </w:t>
            </w:r>
            <w:r w:rsidR="00DA73F9" w:rsidRPr="00E64C36">
              <w:rPr>
                <w:rFonts w:ascii="Arial" w:hAnsi="Arial" w:cs="Arial"/>
              </w:rPr>
              <w:t>eur</w:t>
            </w:r>
            <w:r w:rsidRPr="00E64C36">
              <w:rPr>
                <w:rFonts w:ascii="Arial" w:hAnsi="Arial" w:cs="Arial"/>
              </w:rPr>
              <w:t>)</w:t>
            </w:r>
            <w:r w:rsidR="008809B1">
              <w:rPr>
                <w:rFonts w:ascii="Arial" w:hAnsi="Arial" w:cs="Arial"/>
              </w:rPr>
              <w:t>,</w:t>
            </w:r>
          </w:p>
          <w:p w14:paraId="53928D17" w14:textId="19586BF6" w:rsidR="008809B1" w:rsidRDefault="008809B1" w:rsidP="008809B1">
            <w:pPr>
              <w:pStyle w:val="Odsekzoznamu"/>
              <w:numPr>
                <w:ilvl w:val="0"/>
                <w:numId w:val="32"/>
              </w:numPr>
              <w:spacing w:after="0" w:line="240" w:lineRule="auto"/>
              <w:ind w:left="680" w:hanging="680"/>
              <w:jc w:val="both"/>
              <w:rPr>
                <w:rFonts w:ascii="Arial" w:hAnsi="Arial" w:cs="Arial"/>
              </w:rPr>
            </w:pPr>
            <w:r>
              <w:rPr>
                <w:rFonts w:ascii="Arial" w:hAnsi="Arial" w:cs="Arial"/>
              </w:rPr>
              <w:lastRenderedPageBreak/>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pracovníkov, miestnych obyvateľov, a pod.</w:t>
            </w:r>
            <w:r>
              <w:rPr>
                <w:rFonts w:ascii="Arial" w:hAnsi="Arial" w:cs="Arial"/>
              </w:rPr>
              <w:t xml:space="preserve">, </w:t>
            </w:r>
            <w:r w:rsidR="00DF23AC">
              <w:rPr>
                <w:rFonts w:ascii="Arial" w:hAnsi="Arial" w:cs="Arial"/>
              </w:rPr>
              <w:t>(</w:t>
            </w:r>
            <w:r>
              <w:rPr>
                <w:rFonts w:ascii="Arial" w:hAnsi="Arial" w:cs="Arial"/>
              </w:rPr>
              <w:t>pričom uvedené p</w:t>
            </w:r>
            <w:r w:rsidRPr="00E23F44">
              <w:rPr>
                <w:rFonts w:ascii="Arial" w:hAnsi="Arial" w:cs="Arial"/>
              </w:rPr>
              <w:t>reventívne opatrenia budú realizované aj pozdĺž prepravných trás</w:t>
            </w:r>
            <w:r w:rsidR="00DF23AC">
              <w:rPr>
                <w:rFonts w:ascii="Arial" w:hAnsi="Arial" w:cs="Arial"/>
              </w:rPr>
              <w:t xml:space="preserve">), </w:t>
            </w:r>
            <w:r w:rsidRPr="000C5E73">
              <w:rPr>
                <w:rFonts w:ascii="Arial" w:hAnsi="Arial" w:cs="Arial"/>
              </w:rPr>
              <w:t>a to za každé porušenie vo výške 200,- EUR (slovom dvesto eur)</w:t>
            </w:r>
          </w:p>
          <w:p w14:paraId="5B7FE90D" w14:textId="0C495084" w:rsidR="008809B1" w:rsidRPr="008809B1" w:rsidRDefault="008809B1" w:rsidP="008809B1">
            <w:pPr>
              <w:pStyle w:val="Odsekzoznamu"/>
              <w:numPr>
                <w:ilvl w:val="0"/>
                <w:numId w:val="32"/>
              </w:numPr>
              <w:spacing w:after="0" w:line="240" w:lineRule="auto"/>
              <w:ind w:left="712" w:hanging="709"/>
              <w:jc w:val="both"/>
              <w:rPr>
                <w:rFonts w:ascii="Arial" w:hAnsi="Arial" w:cs="Arial"/>
              </w:rPr>
            </w:pPr>
            <w:r>
              <w:rPr>
                <w:rFonts w:ascii="Arial" w:hAnsi="Arial" w:cs="Arial"/>
              </w:rPr>
              <w:t xml:space="preserve">porušenie povinnosti vyplývajúcich Zhotoviteľovi z bodu </w:t>
            </w:r>
            <w:r w:rsidR="00DF23AC">
              <w:rPr>
                <w:rFonts w:ascii="Arial" w:hAnsi="Arial" w:cs="Arial"/>
              </w:rPr>
              <w:t>3.7.2 časti 1 Z</w:t>
            </w:r>
            <w:r>
              <w:rPr>
                <w:rFonts w:ascii="Arial" w:hAnsi="Arial" w:cs="Arial"/>
              </w:rPr>
              <w:t xml:space="preserve">väzku 3 Zmluvy, </w:t>
            </w:r>
            <w:r w:rsidRPr="000C5E73">
              <w:rPr>
                <w:rFonts w:ascii="Arial" w:hAnsi="Arial" w:cs="Arial"/>
              </w:rPr>
              <w:t>a to za každé porušenie vo výške 200,- EUR (slovom dvesto eur)</w:t>
            </w:r>
            <w:r>
              <w:rPr>
                <w:rFonts w:ascii="Arial" w:hAnsi="Arial" w:cs="Arial"/>
              </w:rPr>
              <w:t>.</w:t>
            </w:r>
          </w:p>
          <w:p w14:paraId="74592F4D" w14:textId="58FA606B" w:rsidR="00C745D2" w:rsidRPr="00E64C36" w:rsidRDefault="00C745D2" w:rsidP="00AB1B23">
            <w:pPr>
              <w:pStyle w:val="Odsekzoznamu"/>
              <w:spacing w:after="0" w:line="240" w:lineRule="auto"/>
              <w:ind w:left="680"/>
              <w:jc w:val="both"/>
              <w:rPr>
                <w:rFonts w:ascii="Arial" w:hAnsi="Arial" w:cs="Arial"/>
              </w:rPr>
            </w:pPr>
          </w:p>
          <w:p w14:paraId="1C787FBB" w14:textId="77777777" w:rsidR="00C745D2" w:rsidRDefault="00C745D2" w:rsidP="0083239F">
            <w:pPr>
              <w:jc w:val="both"/>
              <w:rPr>
                <w:rFonts w:cs="Arial"/>
                <w:szCs w:val="22"/>
              </w:rPr>
            </w:pPr>
            <w:r w:rsidRPr="00566FC4">
              <w:rPr>
                <w:rFonts w:cs="Arial"/>
                <w:bCs/>
                <w:szCs w:val="22"/>
              </w:rPr>
              <w:t xml:space="preserve">Zaplatenie zmluvnej pokuty nemá vplyv na splnenie povinnosti Zhotoviteľa v súlade s týmto </w:t>
            </w:r>
            <w:proofErr w:type="spellStart"/>
            <w:r w:rsidRPr="00566FC4">
              <w:rPr>
                <w:rFonts w:cs="Arial"/>
                <w:bCs/>
                <w:szCs w:val="22"/>
              </w:rPr>
              <w:t>podčlánkom</w:t>
            </w:r>
            <w:proofErr w:type="spellEnd"/>
            <w:r w:rsidRPr="00566FC4">
              <w:rPr>
                <w:rFonts w:cs="Arial"/>
                <w:bCs/>
                <w:szCs w:val="22"/>
              </w:rPr>
              <w:t xml:space="preserve">.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55C8EBFE" w14:textId="77777777" w:rsidR="007D13AB" w:rsidRPr="00D91C1B" w:rsidRDefault="007D13AB" w:rsidP="0083239F">
            <w:pPr>
              <w:jc w:val="both"/>
              <w:rPr>
                <w:rFonts w:cs="Arial"/>
              </w:rPr>
            </w:pPr>
          </w:p>
        </w:tc>
      </w:tr>
      <w:tr w:rsidR="00951265" w:rsidRPr="006C2974" w14:paraId="661C30B3" w14:textId="77777777" w:rsidTr="00F670F8">
        <w:trPr>
          <w:gridAfter w:val="1"/>
          <w:wAfter w:w="687" w:type="dxa"/>
        </w:trPr>
        <w:tc>
          <w:tcPr>
            <w:tcW w:w="1384" w:type="dxa"/>
            <w:gridSpan w:val="2"/>
          </w:tcPr>
          <w:p w14:paraId="13D02994" w14:textId="77777777" w:rsidR="00C745D2" w:rsidRPr="00FE4170" w:rsidRDefault="00C745D2" w:rsidP="0083239F">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33D7BBD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64D7C2B"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15A17AC1" w14:textId="77777777" w:rsidR="00C745D2" w:rsidRPr="00742FB8" w:rsidRDefault="00C745D2" w:rsidP="0083239F">
            <w:pPr>
              <w:rPr>
                <w:rFonts w:cs="Arial"/>
              </w:rPr>
            </w:pPr>
            <w:r w:rsidRPr="00F07B96">
              <w:rPr>
                <w:rFonts w:cs="Arial"/>
              </w:rPr>
              <w:t>Na konc</w:t>
            </w:r>
            <w:r w:rsidRPr="00742FB8">
              <w:rPr>
                <w:rFonts w:cs="Arial"/>
              </w:rPr>
              <w:t xml:space="preserve">i tohto </w:t>
            </w:r>
            <w:proofErr w:type="spellStart"/>
            <w:r w:rsidRPr="00742FB8">
              <w:rPr>
                <w:rFonts w:cs="Arial"/>
              </w:rPr>
              <w:t>podčlánku</w:t>
            </w:r>
            <w:proofErr w:type="spellEnd"/>
            <w:r w:rsidRPr="00742FB8">
              <w:rPr>
                <w:rFonts w:cs="Arial"/>
              </w:rPr>
              <w:t xml:space="preserve"> vložte: </w:t>
            </w:r>
          </w:p>
          <w:p w14:paraId="6EEEFEC6" w14:textId="77777777" w:rsidR="00C745D2" w:rsidRPr="00742FB8" w:rsidRDefault="00C745D2" w:rsidP="0083239F">
            <w:pPr>
              <w:rPr>
                <w:rFonts w:cs="Arial"/>
              </w:rPr>
            </w:pPr>
          </w:p>
          <w:p w14:paraId="5ADE8456" w14:textId="03EB88A0" w:rsidR="00E639D0" w:rsidRPr="00742FB8" w:rsidRDefault="00C745D2" w:rsidP="0083239F">
            <w:pPr>
              <w:jc w:val="both"/>
              <w:rPr>
                <w:rFonts w:cs="Arial"/>
              </w:rPr>
            </w:pPr>
            <w:r w:rsidRPr="00742FB8">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2587CEFB" w14:textId="77777777" w:rsidR="00C745D2" w:rsidRPr="00742FB8" w:rsidRDefault="00C745D2" w:rsidP="0083239F">
            <w:pPr>
              <w:jc w:val="both"/>
              <w:rPr>
                <w:rFonts w:cs="Arial"/>
              </w:rPr>
            </w:pPr>
          </w:p>
        </w:tc>
      </w:tr>
      <w:tr w:rsidR="00951265" w:rsidRPr="006C2974" w14:paraId="20180325" w14:textId="77777777" w:rsidTr="00A73C11">
        <w:trPr>
          <w:gridAfter w:val="1"/>
          <w:wAfter w:w="687" w:type="dxa"/>
          <w:trHeight w:val="8206"/>
        </w:trPr>
        <w:tc>
          <w:tcPr>
            <w:tcW w:w="1384" w:type="dxa"/>
            <w:gridSpan w:val="2"/>
          </w:tcPr>
          <w:p w14:paraId="628521BC" w14:textId="77777777" w:rsidR="00C745D2" w:rsidRPr="00FE4170" w:rsidRDefault="00C745D2" w:rsidP="0083239F">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286C19EA"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4.21</w:t>
            </w:r>
          </w:p>
        </w:tc>
        <w:tc>
          <w:tcPr>
            <w:tcW w:w="2472" w:type="dxa"/>
          </w:tcPr>
          <w:p w14:paraId="562B0012"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AAE991E" w14:textId="77777777" w:rsidR="00C745D2" w:rsidRDefault="00C745D2" w:rsidP="0083239F">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2734E0ED" w14:textId="77777777" w:rsidR="00E85E94" w:rsidRPr="00742FB8" w:rsidRDefault="00E85E94" w:rsidP="0083239F">
            <w:pPr>
              <w:autoSpaceDE w:val="0"/>
              <w:autoSpaceDN w:val="0"/>
              <w:adjustRightInd w:val="0"/>
              <w:ind w:right="142"/>
              <w:jc w:val="both"/>
              <w:rPr>
                <w:rFonts w:cs="Arial"/>
                <w:b/>
                <w:bCs/>
                <w:lang w:eastAsia="sk-SK"/>
              </w:rPr>
            </w:pPr>
          </w:p>
          <w:p w14:paraId="32A5B373" w14:textId="77777777" w:rsidR="00C745D2" w:rsidRDefault="00C745D2" w:rsidP="0083239F">
            <w:pPr>
              <w:pStyle w:val="NoIndent"/>
              <w:jc w:val="both"/>
              <w:rPr>
                <w:rFonts w:ascii="Arial" w:hAnsi="Arial" w:cs="Arial"/>
                <w:color w:val="auto"/>
                <w:lang w:eastAsia="sk-SK"/>
              </w:rPr>
            </w:pPr>
            <w:r w:rsidRPr="00742FB8">
              <w:rPr>
                <w:rFonts w:ascii="Arial" w:hAnsi="Arial" w:cs="Arial"/>
                <w:color w:val="auto"/>
              </w:rPr>
              <w:t>„</w:t>
            </w:r>
            <w:r w:rsidRPr="00742FB8">
              <w:rPr>
                <w:rFonts w:ascii="Arial" w:hAnsi="Arial" w:cs="Arial"/>
                <w:color w:val="auto"/>
                <w:lang w:eastAsia="sk-SK"/>
              </w:rPr>
              <w:t xml:space="preserve">Zhotoviteľ je povinný každý mesiac pripraviť Správu o postupe prác, o plnení Harmonogramu prác vrátane plnenia </w:t>
            </w:r>
            <w:r w:rsidR="00137B17" w:rsidRPr="00742FB8">
              <w:rPr>
                <w:rFonts w:ascii="Arial" w:hAnsi="Arial" w:cs="Arial"/>
                <w:color w:val="auto"/>
                <w:lang w:eastAsia="sk-SK"/>
              </w:rPr>
              <w:t>M</w:t>
            </w:r>
            <w:r w:rsidR="00354090" w:rsidRPr="00742FB8">
              <w:rPr>
                <w:rFonts w:ascii="Arial" w:hAnsi="Arial" w:cs="Arial"/>
                <w:color w:val="auto"/>
                <w:lang w:eastAsia="sk-SK"/>
              </w:rPr>
              <w:t>íľnikov</w:t>
            </w:r>
            <w:r w:rsidRPr="00742FB8">
              <w:rPr>
                <w:rFonts w:ascii="Arial" w:hAnsi="Arial" w:cs="Arial"/>
                <w:color w:val="auto"/>
                <w:lang w:eastAsia="sk-SK"/>
              </w:rPr>
              <w:t xml:space="preserve"> a predložiť ju Stavebnotechnickému dozoru v dvoch kópiách v písomnej forme a v jednej kópii v elektronickej forme na CD/DVD nosiči a Objednávateľovi v štyroch kópiách v písomnej forme a v jednej kópii v elektronickej forme na CD/ DVD nosiči vo formáte*.doc alebo</w:t>
            </w:r>
            <w:r w:rsidRPr="005B0752">
              <w:rPr>
                <w:rFonts w:ascii="Arial" w:hAnsi="Arial" w:cs="Arial"/>
                <w:color w:val="auto"/>
                <w:lang w:eastAsia="sk-SK"/>
              </w:rPr>
              <w:t xml:space="preserve"> *.</w:t>
            </w:r>
            <w:proofErr w:type="spellStart"/>
            <w:r w:rsidRPr="005B0752">
              <w:rPr>
                <w:rFonts w:ascii="Arial" w:hAnsi="Arial" w:cs="Arial"/>
                <w:color w:val="auto"/>
                <w:lang w:eastAsia="sk-SK"/>
              </w:rPr>
              <w:t>docx</w:t>
            </w:r>
            <w:proofErr w:type="spellEnd"/>
            <w:r w:rsidRPr="005B0752">
              <w:rPr>
                <w:rFonts w:ascii="Arial" w:hAnsi="Arial" w:cs="Arial"/>
                <w:color w:val="auto"/>
                <w:lang w:eastAsia="sk-SK"/>
              </w:rPr>
              <w:t>.“</w:t>
            </w:r>
          </w:p>
          <w:p w14:paraId="19E203F8" w14:textId="77777777" w:rsidR="000D5262" w:rsidRPr="000D5262" w:rsidRDefault="000D5262" w:rsidP="00804715">
            <w:pPr>
              <w:rPr>
                <w:lang w:eastAsia="sk-SK"/>
              </w:rPr>
            </w:pPr>
          </w:p>
          <w:p w14:paraId="0EBEF59F" w14:textId="77777777" w:rsidR="00C745D2" w:rsidRDefault="00C745D2" w:rsidP="0083239F">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 xml:space="preserve">dseku (a) tohto </w:t>
            </w:r>
            <w:proofErr w:type="spellStart"/>
            <w:r w:rsidRPr="00E64C36">
              <w:rPr>
                <w:rFonts w:ascii="Arial" w:hAnsi="Arial" w:cs="Arial"/>
                <w:color w:val="auto"/>
                <w:szCs w:val="22"/>
              </w:rPr>
              <w:t>podčlánku</w:t>
            </w:r>
            <w:proofErr w:type="spellEnd"/>
            <w:r w:rsidRPr="00E64C36">
              <w:rPr>
                <w:rFonts w:ascii="Arial" w:hAnsi="Arial" w:cs="Arial"/>
                <w:color w:val="auto"/>
                <w:szCs w:val="22"/>
              </w:rPr>
              <w:t xml:space="preserve"> nasledovným textom:</w:t>
            </w:r>
          </w:p>
          <w:p w14:paraId="4EE194E6" w14:textId="77777777" w:rsidR="000D5262" w:rsidRPr="000D5262" w:rsidRDefault="000D5262" w:rsidP="00804715"/>
          <w:p w14:paraId="3F1A27FA" w14:textId="78B96546" w:rsidR="00C745D2" w:rsidRPr="0074407A"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566FC4">
              <w:rPr>
                <w:rFonts w:ascii="Arial" w:hAnsi="Arial" w:cs="Arial"/>
                <w:color w:val="auto"/>
                <w:szCs w:val="22"/>
              </w:rPr>
              <w:t xml:space="preserve">a) </w:t>
            </w:r>
            <w:r w:rsidR="00C745D2"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00C745D2"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697C754A" w14:textId="77777777" w:rsidR="000D5262" w:rsidRDefault="000D5262" w:rsidP="0083239F">
            <w:pPr>
              <w:pStyle w:val="NoIndent"/>
              <w:jc w:val="both"/>
              <w:rPr>
                <w:rFonts w:ascii="Arial" w:hAnsi="Arial" w:cs="Arial"/>
                <w:color w:val="auto"/>
                <w:lang w:eastAsia="sk-SK"/>
              </w:rPr>
            </w:pPr>
          </w:p>
          <w:p w14:paraId="66AC7F0F" w14:textId="77777777" w:rsidR="00C745D2" w:rsidRPr="0074407A" w:rsidRDefault="00C745D2" w:rsidP="0083239F">
            <w:pPr>
              <w:pStyle w:val="NoIndent"/>
              <w:jc w:val="both"/>
              <w:rPr>
                <w:rFonts w:ascii="Arial" w:hAnsi="Arial" w:cs="Arial"/>
                <w:color w:val="auto"/>
                <w:lang w:eastAsia="sk-SK"/>
              </w:rPr>
            </w:pPr>
            <w:r w:rsidRPr="0074407A">
              <w:rPr>
                <w:rFonts w:ascii="Arial" w:hAnsi="Arial" w:cs="Arial"/>
                <w:color w:val="auto"/>
                <w:lang w:eastAsia="sk-SK"/>
              </w:rPr>
              <w:t>Za bod (h) vložte:</w:t>
            </w:r>
          </w:p>
          <w:p w14:paraId="029340DD" w14:textId="77777777" w:rsidR="00C745D2" w:rsidRPr="00D91C1B"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0A1C4B">
              <w:rPr>
                <w:rFonts w:ascii="Arial" w:hAnsi="Arial" w:cs="Arial"/>
                <w:color w:val="auto"/>
                <w:szCs w:val="22"/>
              </w:rPr>
              <w:t>(i)</w:t>
            </w:r>
            <w:r w:rsidR="00C745D2" w:rsidRPr="000A1C4B">
              <w:rPr>
                <w:rFonts w:ascii="Arial" w:hAnsi="Arial" w:cs="Arial"/>
                <w:color w:val="auto"/>
                <w:szCs w:val="22"/>
              </w:rPr>
              <w:tab/>
              <w:t>výsledky geodetického zamerania všetkých podzemných vedení, vrát</w:t>
            </w:r>
            <w:r w:rsidR="00C745D2" w:rsidRPr="00D91C1B">
              <w:rPr>
                <w:rFonts w:ascii="Arial" w:hAnsi="Arial" w:cs="Arial"/>
                <w:color w:val="auto"/>
                <w:szCs w:val="22"/>
              </w:rPr>
              <w:t>ane všetkých ich súčastí;</w:t>
            </w:r>
          </w:p>
          <w:p w14:paraId="662C0CAA" w14:textId="77777777" w:rsidR="00C745D2" w:rsidRPr="00D91C1B" w:rsidRDefault="00C745D2" w:rsidP="0083239F">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2EEC04F" w14:textId="77777777" w:rsidR="00C745D2" w:rsidRPr="00C96E7C" w:rsidRDefault="00C745D2" w:rsidP="0083239F">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5C546C6A" w14:textId="77777777" w:rsidR="00C745D2" w:rsidRPr="00C96E7C" w:rsidRDefault="00C745D2" w:rsidP="0083239F">
            <w:pPr>
              <w:tabs>
                <w:tab w:val="left" w:pos="782"/>
              </w:tabs>
              <w:ind w:left="782" w:hanging="425"/>
              <w:rPr>
                <w:rFonts w:cs="Arial"/>
                <w:szCs w:val="22"/>
              </w:rPr>
            </w:pPr>
          </w:p>
          <w:p w14:paraId="2DD016EB" w14:textId="77777777" w:rsidR="00C745D2" w:rsidRDefault="00C745D2" w:rsidP="0083239F">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230C0B3E" w14:textId="77777777" w:rsidR="000D5262" w:rsidRPr="00485C05" w:rsidRDefault="000D5262" w:rsidP="0083239F">
            <w:pPr>
              <w:tabs>
                <w:tab w:val="left" w:pos="782"/>
              </w:tabs>
              <w:jc w:val="both"/>
              <w:rPr>
                <w:rFonts w:cs="Arial"/>
                <w:szCs w:val="22"/>
              </w:rPr>
            </w:pPr>
          </w:p>
        </w:tc>
      </w:tr>
      <w:tr w:rsidR="00110A12" w:rsidRPr="006C2974" w14:paraId="59B0909C" w14:textId="77777777" w:rsidTr="00AB1B23">
        <w:trPr>
          <w:gridAfter w:val="1"/>
          <w:wAfter w:w="687" w:type="dxa"/>
          <w:trHeight w:val="4101"/>
        </w:trPr>
        <w:tc>
          <w:tcPr>
            <w:tcW w:w="1384" w:type="dxa"/>
            <w:gridSpan w:val="2"/>
          </w:tcPr>
          <w:p w14:paraId="1B24DA8B" w14:textId="77777777" w:rsidR="00110A12" w:rsidRPr="00110A12" w:rsidRDefault="00110A12" w:rsidP="0083239F">
            <w:pPr>
              <w:pStyle w:val="NoIndent"/>
              <w:jc w:val="both"/>
              <w:rPr>
                <w:rFonts w:ascii="Arial" w:hAnsi="Arial" w:cs="Arial"/>
                <w:b/>
                <w:color w:val="auto"/>
                <w:szCs w:val="22"/>
              </w:rPr>
            </w:pPr>
            <w:r w:rsidRPr="00110A12">
              <w:rPr>
                <w:rFonts w:ascii="Arial" w:hAnsi="Arial" w:cs="Arial"/>
                <w:b/>
                <w:color w:val="auto"/>
                <w:szCs w:val="22"/>
              </w:rPr>
              <w:t>Podčlánok</w:t>
            </w:r>
          </w:p>
          <w:p w14:paraId="3A6F2020" w14:textId="55CE6D7A" w:rsidR="00110A12" w:rsidRPr="00AB1B23" w:rsidRDefault="00110A12" w:rsidP="00AB1B23">
            <w:r w:rsidRPr="00AB1B23">
              <w:rPr>
                <w:b/>
              </w:rPr>
              <w:t>4.22</w:t>
            </w:r>
          </w:p>
        </w:tc>
        <w:tc>
          <w:tcPr>
            <w:tcW w:w="2472" w:type="dxa"/>
          </w:tcPr>
          <w:p w14:paraId="5430362E" w14:textId="787086A0" w:rsidR="00110A12" w:rsidRPr="00A86531" w:rsidRDefault="00110A12" w:rsidP="0083239F">
            <w:pPr>
              <w:pStyle w:val="NoIndent"/>
              <w:rPr>
                <w:rFonts w:ascii="Arial" w:hAnsi="Arial" w:cs="Arial"/>
                <w:b/>
                <w:color w:val="auto"/>
              </w:rPr>
            </w:pPr>
            <w:r>
              <w:rPr>
                <w:rFonts w:ascii="Arial" w:hAnsi="Arial" w:cs="Arial"/>
                <w:b/>
                <w:color w:val="auto"/>
              </w:rPr>
              <w:t>Zabezpečenie Staveniska</w:t>
            </w:r>
          </w:p>
        </w:tc>
        <w:tc>
          <w:tcPr>
            <w:tcW w:w="5750" w:type="dxa"/>
            <w:gridSpan w:val="2"/>
          </w:tcPr>
          <w:p w14:paraId="19E39D9E" w14:textId="77777777" w:rsidR="00110A12" w:rsidRDefault="00110A12" w:rsidP="0083239F">
            <w:pPr>
              <w:autoSpaceDE w:val="0"/>
              <w:autoSpaceDN w:val="0"/>
              <w:adjustRightInd w:val="0"/>
              <w:ind w:right="142"/>
              <w:jc w:val="both"/>
              <w:rPr>
                <w:rFonts w:cs="Arial"/>
                <w:bCs/>
                <w:lang w:eastAsia="sk-SK"/>
              </w:rPr>
            </w:pPr>
            <w:r>
              <w:rPr>
                <w:rFonts w:cs="Arial"/>
                <w:bCs/>
                <w:lang w:eastAsia="sk-SK"/>
              </w:rPr>
              <w:t xml:space="preserve">Na konci tohto </w:t>
            </w:r>
            <w:proofErr w:type="spellStart"/>
            <w:r>
              <w:rPr>
                <w:rFonts w:cs="Arial"/>
                <w:bCs/>
                <w:lang w:eastAsia="sk-SK"/>
              </w:rPr>
              <w:t>podčlánku</w:t>
            </w:r>
            <w:proofErr w:type="spellEnd"/>
            <w:r>
              <w:rPr>
                <w:rFonts w:cs="Arial"/>
                <w:bCs/>
                <w:lang w:eastAsia="sk-SK"/>
              </w:rPr>
              <w:t xml:space="preserve"> vložke druhý </w:t>
            </w:r>
            <w:proofErr w:type="spellStart"/>
            <w:r>
              <w:rPr>
                <w:rFonts w:cs="Arial"/>
                <w:bCs/>
                <w:lang w:eastAsia="sk-SK"/>
              </w:rPr>
              <w:t>odesek</w:t>
            </w:r>
            <w:proofErr w:type="spellEnd"/>
            <w:r>
              <w:rPr>
                <w:rFonts w:cs="Arial"/>
                <w:bCs/>
                <w:lang w:eastAsia="sk-SK"/>
              </w:rPr>
              <w:t xml:space="preserve"> v znení:</w:t>
            </w:r>
          </w:p>
          <w:p w14:paraId="731C77F2" w14:textId="77777777" w:rsidR="00110A12" w:rsidRDefault="00110A12" w:rsidP="0083239F">
            <w:pPr>
              <w:autoSpaceDE w:val="0"/>
              <w:autoSpaceDN w:val="0"/>
              <w:adjustRightInd w:val="0"/>
              <w:ind w:right="142"/>
              <w:jc w:val="both"/>
              <w:rPr>
                <w:rFonts w:cs="Arial"/>
                <w:bCs/>
                <w:lang w:eastAsia="sk-SK"/>
              </w:rPr>
            </w:pPr>
          </w:p>
          <w:p w14:paraId="589B5249" w14:textId="5CE89029" w:rsidR="00110A12" w:rsidRDefault="00110A12" w:rsidP="00110A1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w:t>
            </w:r>
            <w:proofErr w:type="spellStart"/>
            <w:r>
              <w:rPr>
                <w:rFonts w:cs="Arial"/>
                <w:bCs/>
                <w:lang w:eastAsia="sk-SK"/>
              </w:rPr>
              <w:t>zmluvú</w:t>
            </w:r>
            <w:proofErr w:type="spellEnd"/>
            <w:r>
              <w:rPr>
                <w:rFonts w:cs="Arial"/>
                <w:bCs/>
                <w:lang w:eastAsia="sk-SK"/>
              </w:rPr>
              <w:t xml:space="preserve"> pokutu vo výške 1000,- EUR (slovom: tisíc eur) za každú jednu nepovolenú osobu, ktorá vstúpila na Stavenisko a to za každý vstup tejto nepovolenej osoby. </w:t>
            </w:r>
          </w:p>
          <w:p w14:paraId="6D2A95E9" w14:textId="1EDFC187" w:rsidR="00110A12" w:rsidRPr="00110A12" w:rsidRDefault="00110A12" w:rsidP="00AB1B23">
            <w:pPr>
              <w:rPr>
                <w:rFonts w:cs="Arial"/>
                <w:lang w:eastAsia="sk-SK"/>
              </w:rPr>
            </w:pPr>
          </w:p>
        </w:tc>
      </w:tr>
      <w:tr w:rsidR="00951265" w:rsidRPr="006C2974" w14:paraId="12167237" w14:textId="77777777" w:rsidTr="00AB1B23">
        <w:trPr>
          <w:gridAfter w:val="1"/>
          <w:wAfter w:w="687" w:type="dxa"/>
          <w:trHeight w:val="693"/>
        </w:trPr>
        <w:tc>
          <w:tcPr>
            <w:tcW w:w="1384" w:type="dxa"/>
            <w:gridSpan w:val="2"/>
          </w:tcPr>
          <w:p w14:paraId="543D7011"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54011CE8"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4.23</w:t>
            </w:r>
          </w:p>
        </w:tc>
        <w:tc>
          <w:tcPr>
            <w:tcW w:w="2472" w:type="dxa"/>
          </w:tcPr>
          <w:p w14:paraId="49BEDD3A"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3A39D7F5"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konci tohto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vložte:</w:t>
            </w:r>
          </w:p>
          <w:p w14:paraId="581E9C55" w14:textId="77777777" w:rsidR="00C745D2" w:rsidRPr="00742FB8" w:rsidRDefault="00C745D2" w:rsidP="0083239F">
            <w:pPr>
              <w:rPr>
                <w:rFonts w:cs="Arial"/>
              </w:rPr>
            </w:pPr>
          </w:p>
          <w:p w14:paraId="296049EA"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lastRenderedPageBreak/>
              <w:t>„Žiadne dôležité činnosti, najmä narušenie alebo uzatvorenie existujúcich ciest, práce v blízkosti systémov zásobovania vodou alebo iných verejných inžinierskych sietí, vytváranie dočasných skládok/</w:t>
            </w:r>
            <w:proofErr w:type="spellStart"/>
            <w:r w:rsidRPr="00742FB8">
              <w:rPr>
                <w:rFonts w:ascii="Arial" w:hAnsi="Arial" w:cs="Arial"/>
                <w:color w:val="auto"/>
                <w:szCs w:val="22"/>
              </w:rPr>
              <w:t>depónií</w:t>
            </w:r>
            <w:proofErr w:type="spellEnd"/>
            <w:r w:rsidRPr="00742FB8">
              <w:rPr>
                <w:rFonts w:ascii="Arial" w:hAnsi="Arial" w:cs="Arial"/>
                <w:color w:val="auto"/>
                <w:szCs w:val="22"/>
              </w:rPr>
              <w:t xml:space="preserve">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742FB8">
              <w:rPr>
                <w:rFonts w:ascii="Arial" w:hAnsi="Arial" w:cs="Arial"/>
                <w:color w:val="auto"/>
                <w:szCs w:val="22"/>
              </w:rPr>
              <w:t>podčlánkom</w:t>
            </w:r>
            <w:proofErr w:type="spellEnd"/>
            <w:r w:rsidRPr="00742FB8">
              <w:rPr>
                <w:rFonts w:ascii="Arial" w:hAnsi="Arial" w:cs="Arial"/>
                <w:color w:val="auto"/>
                <w:szCs w:val="22"/>
              </w:rPr>
              <w:t xml:space="preserve"> 1.13 (</w:t>
            </w:r>
            <w:r w:rsidRPr="00742FB8">
              <w:rPr>
                <w:rFonts w:ascii="Arial" w:hAnsi="Arial" w:cs="Arial"/>
                <w:i/>
                <w:color w:val="auto"/>
                <w:szCs w:val="22"/>
              </w:rPr>
              <w:t>Súlad s Právnymi predpismi)</w:t>
            </w:r>
            <w:r w:rsidRPr="00742FB8">
              <w:rPr>
                <w:rFonts w:ascii="Arial" w:hAnsi="Arial" w:cs="Arial"/>
                <w:color w:val="auto"/>
                <w:szCs w:val="22"/>
              </w:rPr>
              <w:t>.</w:t>
            </w:r>
          </w:p>
          <w:p w14:paraId="6E005219" w14:textId="77777777" w:rsidR="00C745D2" w:rsidRPr="00742FB8" w:rsidRDefault="00C745D2" w:rsidP="0083239F">
            <w:pPr>
              <w:jc w:val="both"/>
              <w:rPr>
                <w:rFonts w:cs="Arial"/>
              </w:rPr>
            </w:pPr>
          </w:p>
          <w:p w14:paraId="1D5A7CD9" w14:textId="77777777" w:rsidR="00552B42" w:rsidRDefault="00C745D2" w:rsidP="0083239F">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33745CBC" w14:textId="77777777" w:rsidR="00C745D2" w:rsidRPr="00552B42" w:rsidRDefault="00C745D2" w:rsidP="00804715">
            <w:pPr>
              <w:tabs>
                <w:tab w:val="left" w:pos="1323"/>
              </w:tabs>
              <w:rPr>
                <w:rFonts w:cs="Arial"/>
              </w:rPr>
            </w:pPr>
          </w:p>
        </w:tc>
      </w:tr>
      <w:tr w:rsidR="00951265" w:rsidRPr="006C2974" w14:paraId="325A960B" w14:textId="77777777" w:rsidTr="00E5435B">
        <w:trPr>
          <w:gridAfter w:val="1"/>
          <w:wAfter w:w="687" w:type="dxa"/>
          <w:trHeight w:val="5087"/>
        </w:trPr>
        <w:tc>
          <w:tcPr>
            <w:tcW w:w="1384" w:type="dxa"/>
            <w:gridSpan w:val="2"/>
          </w:tcPr>
          <w:p w14:paraId="02285A43" w14:textId="77777777" w:rsidR="00C745D2" w:rsidRPr="00FE4170" w:rsidRDefault="00C745D2" w:rsidP="0083239F">
            <w:pPr>
              <w:pStyle w:val="noindent0"/>
              <w:rPr>
                <w:rFonts w:ascii="Arial" w:hAnsi="Arial" w:cs="Arial"/>
                <w:b/>
                <w:bCs/>
                <w:color w:val="auto"/>
              </w:rPr>
            </w:pPr>
            <w:r w:rsidRPr="00250728">
              <w:rPr>
                <w:rFonts w:ascii="Arial" w:hAnsi="Arial" w:cs="Arial"/>
                <w:b/>
                <w:bCs/>
                <w:color w:val="auto"/>
              </w:rPr>
              <w:lastRenderedPageBreak/>
              <w:t xml:space="preserve">Podčlánok </w:t>
            </w:r>
          </w:p>
          <w:p w14:paraId="611B6B3E" w14:textId="77777777" w:rsidR="00C745D2" w:rsidRPr="00FB322C" w:rsidRDefault="00C745D2" w:rsidP="0083239F">
            <w:pPr>
              <w:pStyle w:val="noindent0"/>
              <w:rPr>
                <w:rFonts w:ascii="Arial" w:hAnsi="Arial" w:cs="Arial"/>
                <w:color w:val="auto"/>
              </w:rPr>
            </w:pPr>
            <w:r w:rsidRPr="00FB322C">
              <w:rPr>
                <w:rFonts w:ascii="Arial" w:hAnsi="Arial" w:cs="Arial"/>
                <w:b/>
                <w:bCs/>
                <w:color w:val="auto"/>
              </w:rPr>
              <w:t>4.24</w:t>
            </w:r>
          </w:p>
        </w:tc>
        <w:tc>
          <w:tcPr>
            <w:tcW w:w="2472" w:type="dxa"/>
          </w:tcPr>
          <w:p w14:paraId="73EE1E7C" w14:textId="77777777" w:rsidR="00C745D2" w:rsidRPr="00A86531" w:rsidRDefault="00C745D2" w:rsidP="0083239F">
            <w:pPr>
              <w:pStyle w:val="Styl1"/>
              <w:tabs>
                <w:tab w:val="clear" w:pos="540"/>
              </w:tabs>
              <w:rPr>
                <w:bCs/>
                <w:caps w:val="0"/>
                <w:szCs w:val="20"/>
              </w:rPr>
            </w:pPr>
            <w:r w:rsidRPr="00A86531">
              <w:rPr>
                <w:bCs/>
                <w:caps w:val="0"/>
                <w:szCs w:val="20"/>
              </w:rPr>
              <w:t>Nálezy na Stavenisku</w:t>
            </w:r>
          </w:p>
        </w:tc>
        <w:tc>
          <w:tcPr>
            <w:tcW w:w="5750" w:type="dxa"/>
            <w:gridSpan w:val="2"/>
          </w:tcPr>
          <w:p w14:paraId="111480A6"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 xml:space="preserve">Na konci tohto </w:t>
            </w:r>
            <w:proofErr w:type="spellStart"/>
            <w:r w:rsidRPr="00F07B96">
              <w:rPr>
                <w:rFonts w:ascii="Arial" w:hAnsi="Arial" w:cs="Arial"/>
                <w:color w:val="auto"/>
                <w:szCs w:val="22"/>
              </w:rPr>
              <w:t>podčlánku</w:t>
            </w:r>
            <w:proofErr w:type="spellEnd"/>
            <w:r w:rsidRPr="00F07B96">
              <w:rPr>
                <w:rFonts w:ascii="Arial" w:hAnsi="Arial" w:cs="Arial"/>
                <w:color w:val="auto"/>
                <w:szCs w:val="22"/>
              </w:rPr>
              <w:t xml:space="preserve"> vložte:</w:t>
            </w:r>
          </w:p>
          <w:p w14:paraId="5A980EAF" w14:textId="77777777" w:rsidR="00552B42" w:rsidRPr="00552B42" w:rsidRDefault="00552B42" w:rsidP="00804715"/>
          <w:p w14:paraId="16783A20" w14:textId="77777777" w:rsidR="00C745D2" w:rsidRPr="00742FB8" w:rsidRDefault="00C745D2" w:rsidP="0083239F">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1D5A9C58" w14:textId="77777777" w:rsidR="00C745D2" w:rsidRPr="00742FB8" w:rsidRDefault="00C745D2" w:rsidP="0083239F">
            <w:pPr>
              <w:ind w:right="141"/>
              <w:jc w:val="both"/>
              <w:rPr>
                <w:rFonts w:cs="Arial"/>
              </w:rPr>
            </w:pPr>
          </w:p>
          <w:p w14:paraId="382C90B8" w14:textId="77777777" w:rsidR="00C745D2" w:rsidRDefault="00C745D2" w:rsidP="0083239F">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20B8B7E4" w14:textId="77777777" w:rsidR="00552B42" w:rsidRPr="00742FB8" w:rsidRDefault="00552B42" w:rsidP="0083239F">
            <w:pPr>
              <w:ind w:right="141"/>
              <w:jc w:val="both"/>
              <w:rPr>
                <w:rFonts w:cs="Arial"/>
              </w:rPr>
            </w:pPr>
          </w:p>
          <w:p w14:paraId="69735F85" w14:textId="77777777" w:rsidR="00C745D2" w:rsidRPr="00742FB8" w:rsidRDefault="00C745D2" w:rsidP="0083239F">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0A246C47" w14:textId="77777777" w:rsidR="00C745D2" w:rsidRPr="005B0752" w:rsidRDefault="00C745D2" w:rsidP="0083239F">
            <w:pPr>
              <w:jc w:val="both"/>
              <w:rPr>
                <w:rFonts w:cs="Arial"/>
              </w:rPr>
            </w:pPr>
          </w:p>
        </w:tc>
      </w:tr>
      <w:tr w:rsidR="00951265" w:rsidRPr="006C2974" w14:paraId="48BB2AC9" w14:textId="77777777" w:rsidTr="00E5435B">
        <w:trPr>
          <w:gridAfter w:val="1"/>
          <w:wAfter w:w="687" w:type="dxa"/>
          <w:trHeight w:val="3387"/>
        </w:trPr>
        <w:tc>
          <w:tcPr>
            <w:tcW w:w="1384" w:type="dxa"/>
            <w:gridSpan w:val="2"/>
          </w:tcPr>
          <w:p w14:paraId="583AEAF4" w14:textId="77777777" w:rsidR="00C745D2" w:rsidRPr="00FE4170" w:rsidRDefault="00C745D2" w:rsidP="0083239F">
            <w:pPr>
              <w:pStyle w:val="noindent0"/>
              <w:rPr>
                <w:rFonts w:ascii="Arial" w:hAnsi="Arial" w:cs="Arial"/>
                <w:b/>
                <w:color w:val="auto"/>
                <w:lang w:eastAsia="en-US"/>
              </w:rPr>
            </w:pPr>
            <w:r w:rsidRPr="00250728">
              <w:rPr>
                <w:rFonts w:ascii="Arial" w:hAnsi="Arial" w:cs="Arial"/>
                <w:b/>
                <w:color w:val="auto"/>
                <w:lang w:eastAsia="en-US"/>
              </w:rPr>
              <w:lastRenderedPageBreak/>
              <w:t>Podčlánok</w:t>
            </w:r>
          </w:p>
          <w:p w14:paraId="67546D01" w14:textId="77777777" w:rsidR="00C745D2" w:rsidRPr="00FB322C" w:rsidRDefault="00C745D2" w:rsidP="0083239F">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2CE69B74" w14:textId="77777777" w:rsidR="00C745D2" w:rsidRPr="00F07B96" w:rsidRDefault="00C745D2" w:rsidP="0083239F">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25E66DAF" w14:textId="77777777" w:rsidR="00C745D2" w:rsidRDefault="00C745D2" w:rsidP="0083239F">
            <w:pPr>
              <w:pStyle w:val="Nzov"/>
              <w:jc w:val="both"/>
              <w:rPr>
                <w:rFonts w:ascii="Arial" w:hAnsi="Arial" w:cs="Arial"/>
                <w:b w:val="0"/>
                <w:szCs w:val="22"/>
                <w:lang w:val="sk-SK"/>
              </w:rPr>
            </w:pPr>
            <w:r w:rsidRPr="00742FB8">
              <w:rPr>
                <w:rFonts w:ascii="Arial" w:hAnsi="Arial" w:cs="Arial"/>
                <w:b w:val="0"/>
                <w:szCs w:val="22"/>
                <w:lang w:val="sk-SK"/>
              </w:rPr>
              <w:t>Vložte nový podčlánok 4.25:</w:t>
            </w:r>
          </w:p>
          <w:p w14:paraId="140AA36D" w14:textId="77777777" w:rsidR="00552B42" w:rsidRPr="00742FB8" w:rsidRDefault="00552B42" w:rsidP="0083239F">
            <w:pPr>
              <w:pStyle w:val="Nzov"/>
              <w:jc w:val="both"/>
              <w:rPr>
                <w:rFonts w:ascii="Arial" w:hAnsi="Arial" w:cs="Arial"/>
                <w:b w:val="0"/>
                <w:szCs w:val="22"/>
                <w:lang w:val="sk-SK"/>
              </w:rPr>
            </w:pPr>
          </w:p>
          <w:p w14:paraId="772C3FB2"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77948B38"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18ADD16B" w14:textId="77777777" w:rsidR="00C745D2" w:rsidRPr="00742FB8" w:rsidRDefault="00C745D2" w:rsidP="0083239F">
            <w:pPr>
              <w:rPr>
                <w:rFonts w:cs="Arial"/>
              </w:rPr>
            </w:pPr>
          </w:p>
          <w:p w14:paraId="5F47A2E7" w14:textId="77777777" w:rsidR="00C745D2" w:rsidRPr="0074407A" w:rsidRDefault="00C745D2" w:rsidP="0083239F">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w:t>
            </w:r>
            <w:proofErr w:type="spellStart"/>
            <w:r w:rsidRPr="005B0752">
              <w:rPr>
                <w:rFonts w:ascii="Arial" w:hAnsi="Arial" w:cs="Arial"/>
                <w:b w:val="0"/>
                <w:bCs/>
                <w:szCs w:val="22"/>
                <w:lang w:val="sk-SK"/>
              </w:rPr>
              <w:t>Podzhotoviteľmi</w:t>
            </w:r>
            <w:proofErr w:type="spellEnd"/>
            <w:r w:rsidRPr="005B0752">
              <w:rPr>
                <w:rFonts w:ascii="Arial" w:hAnsi="Arial" w:cs="Arial"/>
                <w:b w:val="0"/>
                <w:bCs/>
                <w:szCs w:val="22"/>
                <w:lang w:val="sk-SK"/>
              </w:rPr>
              <w:t xml:space="preserve">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5A415820" w14:textId="77777777" w:rsidR="00C745D2" w:rsidRPr="0074407A" w:rsidRDefault="00C745D2" w:rsidP="0083239F">
            <w:pPr>
              <w:pStyle w:val="NoIndent"/>
              <w:jc w:val="both"/>
              <w:rPr>
                <w:rFonts w:ascii="Arial" w:hAnsi="Arial" w:cs="Arial"/>
                <w:color w:val="auto"/>
                <w:szCs w:val="22"/>
              </w:rPr>
            </w:pPr>
          </w:p>
          <w:p w14:paraId="17DEA629" w14:textId="77777777" w:rsidR="00C745D2" w:rsidRPr="00723969" w:rsidRDefault="00C745D2" w:rsidP="0083239F">
            <w:pPr>
              <w:jc w:val="both"/>
              <w:rPr>
                <w:rFonts w:cs="Arial"/>
                <w:szCs w:val="22"/>
              </w:rPr>
            </w:pPr>
            <w:r w:rsidRPr="000A1C4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539920E6" w14:textId="77777777" w:rsidR="00C745D2" w:rsidRPr="001A0DDF" w:rsidRDefault="00C745D2" w:rsidP="0083239F">
            <w:pPr>
              <w:rPr>
                <w:rFonts w:cs="Arial"/>
              </w:rPr>
            </w:pPr>
          </w:p>
          <w:p w14:paraId="349005A0" w14:textId="77777777" w:rsidR="00C745D2" w:rsidRDefault="00C745D2" w:rsidP="0083239F">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w:t>
            </w:r>
            <w:proofErr w:type="spellStart"/>
            <w:r w:rsidRPr="00C96E7C">
              <w:rPr>
                <w:rFonts w:ascii="Arial" w:hAnsi="Arial" w:cs="Arial"/>
                <w:b w:val="0"/>
                <w:bCs/>
                <w:szCs w:val="22"/>
                <w:lang w:val="sk-SK"/>
              </w:rPr>
              <w:t>podčlánkom</w:t>
            </w:r>
            <w:proofErr w:type="spellEnd"/>
            <w:r w:rsidRPr="00C96E7C">
              <w:rPr>
                <w:rFonts w:ascii="Arial" w:hAnsi="Arial" w:cs="Arial"/>
                <w:b w:val="0"/>
                <w:bCs/>
                <w:szCs w:val="22"/>
                <w:lang w:val="sk-SK"/>
              </w:rPr>
              <w:t xml:space="preserve">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14349E73" w14:textId="77777777" w:rsidR="00552B42" w:rsidRPr="00DF409D" w:rsidRDefault="00552B42" w:rsidP="0083239F">
            <w:pPr>
              <w:pStyle w:val="Nzov"/>
              <w:jc w:val="both"/>
              <w:rPr>
                <w:rFonts w:ascii="Arial" w:hAnsi="Arial" w:cs="Arial"/>
                <w:b w:val="0"/>
                <w:bCs/>
                <w:szCs w:val="22"/>
                <w:lang w:val="sk-SK"/>
              </w:rPr>
            </w:pPr>
          </w:p>
          <w:p w14:paraId="41AF54A7" w14:textId="77777777" w:rsidR="00C745D2" w:rsidRDefault="00C745D2" w:rsidP="0083239F">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7E4F7151" w14:textId="77777777" w:rsidR="00552B42" w:rsidRPr="006C2974" w:rsidRDefault="00552B42" w:rsidP="0083239F">
            <w:pPr>
              <w:jc w:val="both"/>
              <w:rPr>
                <w:rFonts w:cs="Arial"/>
              </w:rPr>
            </w:pPr>
          </w:p>
        </w:tc>
      </w:tr>
      <w:tr w:rsidR="00951265" w:rsidRPr="006C2974" w14:paraId="7639AF64" w14:textId="77777777" w:rsidTr="00F670F8">
        <w:trPr>
          <w:gridAfter w:val="1"/>
          <w:wAfter w:w="687" w:type="dxa"/>
        </w:trPr>
        <w:tc>
          <w:tcPr>
            <w:tcW w:w="1384" w:type="dxa"/>
            <w:gridSpan w:val="2"/>
          </w:tcPr>
          <w:p w14:paraId="4F652C52" w14:textId="77777777" w:rsidR="00C745D2" w:rsidRPr="00FE4170" w:rsidRDefault="00C745D2" w:rsidP="0083239F">
            <w:pPr>
              <w:jc w:val="both"/>
              <w:rPr>
                <w:rFonts w:cs="Arial"/>
                <w:b/>
                <w:szCs w:val="22"/>
              </w:rPr>
            </w:pPr>
            <w:r w:rsidRPr="00250728">
              <w:rPr>
                <w:rFonts w:cs="Arial"/>
                <w:b/>
                <w:szCs w:val="22"/>
              </w:rPr>
              <w:t xml:space="preserve">Podčlánok </w:t>
            </w:r>
          </w:p>
          <w:p w14:paraId="776234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0D8BF0D3" w14:textId="77777777" w:rsidR="00C745D2" w:rsidRPr="00A86531"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4CA27AA3" w14:textId="77777777" w:rsidR="00C745D2" w:rsidRDefault="00C745D2" w:rsidP="0083239F">
            <w:pPr>
              <w:pStyle w:val="Nzov"/>
              <w:jc w:val="both"/>
              <w:rPr>
                <w:rFonts w:ascii="Arial" w:hAnsi="Arial" w:cs="Arial"/>
                <w:b w:val="0"/>
                <w:szCs w:val="22"/>
                <w:lang w:val="sk-SK"/>
              </w:rPr>
            </w:pPr>
            <w:r w:rsidRPr="00F07B96">
              <w:rPr>
                <w:rFonts w:ascii="Arial" w:hAnsi="Arial" w:cs="Arial"/>
                <w:b w:val="0"/>
                <w:szCs w:val="22"/>
                <w:lang w:val="sk-SK"/>
              </w:rPr>
              <w:t>Vložte nový podčlánok 4.26:</w:t>
            </w:r>
          </w:p>
          <w:p w14:paraId="10478A99" w14:textId="77777777" w:rsidR="00552B42" w:rsidRPr="00F07B96" w:rsidRDefault="00552B42" w:rsidP="0083239F">
            <w:pPr>
              <w:pStyle w:val="Nzov"/>
              <w:jc w:val="both"/>
              <w:rPr>
                <w:rFonts w:ascii="Arial" w:hAnsi="Arial" w:cs="Arial"/>
                <w:b w:val="0"/>
                <w:szCs w:val="22"/>
                <w:lang w:val="sk-SK"/>
              </w:rPr>
            </w:pPr>
          </w:p>
          <w:p w14:paraId="44EF4781" w14:textId="41A2A71C" w:rsidR="00F14579" w:rsidRDefault="00C745D2" w:rsidP="00F14579">
            <w:pPr>
              <w:jc w:val="both"/>
              <w:rPr>
                <w:rFonts w:cs="Arial"/>
              </w:rPr>
            </w:pPr>
            <w:r w:rsidRPr="00742FB8">
              <w:rPr>
                <w:rFonts w:cs="Arial"/>
              </w:rPr>
              <w:t>„</w:t>
            </w:r>
            <w:r w:rsidR="00F14579" w:rsidRPr="00F14579">
              <w:rPr>
                <w:rFonts w:cs="Arial"/>
              </w:rPr>
              <w:t>Zhotoviteľ je povinný v súlade so Stavebným zákonom viesť Stavebný denník</w:t>
            </w:r>
            <w:r w:rsidR="00DA1073">
              <w:rPr>
                <w:rFonts w:cs="Arial"/>
              </w:rPr>
              <w:t>.</w:t>
            </w:r>
            <w:r w:rsidR="00F14579" w:rsidRPr="00F14579">
              <w:rPr>
                <w:rFonts w:cs="Arial"/>
              </w:rPr>
              <w:t xml:space="preserve">. Stavebný denník sa vedie pre celé Dielo, alebo pre jeho jednotlivé časti, podľa pokynov </w:t>
            </w:r>
            <w:r w:rsidR="00F14579" w:rsidRPr="00F14579">
              <w:rPr>
                <w:rFonts w:cs="Arial"/>
              </w:rPr>
              <w:lastRenderedPageBreak/>
              <w:t>Stavebnotechnického dozoru a zaznamenáva všetky dôležité okolnosti týkajúce sa prípravy, výstavby a ukončenia Diela.</w:t>
            </w:r>
          </w:p>
          <w:p w14:paraId="731A4A67" w14:textId="77777777" w:rsidR="00F14579" w:rsidRPr="00F14579" w:rsidRDefault="00F14579" w:rsidP="00F14579">
            <w:pPr>
              <w:jc w:val="both"/>
              <w:rPr>
                <w:rFonts w:cs="Arial"/>
              </w:rPr>
            </w:pPr>
          </w:p>
          <w:p w14:paraId="2A96EC11" w14:textId="4B55D515" w:rsidR="00F14579" w:rsidRDefault="00F14579" w:rsidP="00F14579">
            <w:pPr>
              <w:jc w:val="both"/>
              <w:rPr>
                <w:rFonts w:cs="Arial"/>
              </w:rPr>
            </w:pPr>
            <w:r w:rsidRPr="00F14579">
              <w:rPr>
                <w:rFonts w:cs="Arial"/>
              </w:rPr>
              <w:t xml:space="preserve">Záznamy v Stavebnom denníku však nepredstavujú súhlas, potvrdenie, schválenie, rozhodnutie, oznámenie alebo požiadanie, nakoľko takáto komunikácia musí byť realizovaná v zmysle ustanovení </w:t>
            </w:r>
            <w:proofErr w:type="spellStart"/>
            <w:r w:rsidRPr="00F14579">
              <w:rPr>
                <w:rFonts w:cs="Arial"/>
              </w:rPr>
              <w:t>podčlánku</w:t>
            </w:r>
            <w:proofErr w:type="spellEnd"/>
            <w:r w:rsidRPr="00F14579">
              <w:rPr>
                <w:rFonts w:cs="Arial"/>
              </w:rPr>
              <w:t xml:space="preserve"> 1.3 (Komunikácia) a teda nezakladajú právo Zhotoviteľa na realizáciu platieb, výkon Zmien alebo uplatňovanie si nárokov.</w:t>
            </w:r>
          </w:p>
          <w:p w14:paraId="36DC590E" w14:textId="77777777" w:rsidR="00F14579" w:rsidRPr="00F14579" w:rsidRDefault="00F14579" w:rsidP="00F14579">
            <w:pPr>
              <w:jc w:val="both"/>
              <w:rPr>
                <w:rFonts w:cs="Arial"/>
              </w:rPr>
            </w:pPr>
          </w:p>
          <w:p w14:paraId="7AEB1799" w14:textId="17F1C16E" w:rsidR="00F14579" w:rsidRDefault="00F14579" w:rsidP="00F14579">
            <w:pPr>
              <w:jc w:val="both"/>
              <w:rPr>
                <w:rFonts w:cs="Arial"/>
              </w:rPr>
            </w:pPr>
            <w:r w:rsidRPr="00F14579">
              <w:rPr>
                <w:rFonts w:cs="Arial"/>
              </w:rPr>
              <w:t>Stavebný denník sa bude viesť v elektronickej podobe prostredníctvom na to určenej a vhodnej aplikácie (SW).</w:t>
            </w:r>
          </w:p>
          <w:p w14:paraId="55EC6475" w14:textId="77777777" w:rsidR="00F14579" w:rsidRPr="00F14579" w:rsidRDefault="00F14579" w:rsidP="00F14579">
            <w:pPr>
              <w:jc w:val="both"/>
              <w:rPr>
                <w:rFonts w:cs="Arial"/>
              </w:rPr>
            </w:pPr>
          </w:p>
          <w:p w14:paraId="04767E07" w14:textId="45062C25" w:rsidR="00C745D2" w:rsidRDefault="00F14579" w:rsidP="0083239F">
            <w:pPr>
              <w:jc w:val="both"/>
              <w:rPr>
                <w:rFonts w:cs="Arial"/>
              </w:rPr>
            </w:pPr>
            <w:r w:rsidRPr="00F14579">
              <w:rPr>
                <w:rFonts w:cs="Arial"/>
              </w:rPr>
              <w:t>Ďalšie podrobnosti sú uvedené v Technických špecifikáciách a v Dokumentácii poskytnutej Objednávateľom.</w:t>
            </w:r>
            <w:r w:rsidR="00C745D2" w:rsidRPr="005B0752">
              <w:rPr>
                <w:rFonts w:cs="Arial"/>
              </w:rPr>
              <w:t>“</w:t>
            </w:r>
          </w:p>
          <w:p w14:paraId="50CD7CCD" w14:textId="77777777" w:rsidR="00552B42" w:rsidRPr="00566FC4" w:rsidRDefault="00552B42" w:rsidP="0083239F">
            <w:pPr>
              <w:jc w:val="both"/>
              <w:rPr>
                <w:rFonts w:cs="Arial"/>
                <w:szCs w:val="22"/>
              </w:rPr>
            </w:pPr>
          </w:p>
        </w:tc>
      </w:tr>
      <w:tr w:rsidR="00951265" w:rsidRPr="006C2974" w14:paraId="55803AA5" w14:textId="77777777" w:rsidTr="00F670F8">
        <w:trPr>
          <w:gridAfter w:val="1"/>
          <w:wAfter w:w="687" w:type="dxa"/>
        </w:trPr>
        <w:tc>
          <w:tcPr>
            <w:tcW w:w="1384" w:type="dxa"/>
            <w:gridSpan w:val="2"/>
          </w:tcPr>
          <w:p w14:paraId="1E0A9740" w14:textId="77777777" w:rsidR="00C745D2" w:rsidRPr="00FE4170" w:rsidRDefault="00C745D2" w:rsidP="0083239F">
            <w:pPr>
              <w:jc w:val="both"/>
              <w:rPr>
                <w:rFonts w:cs="Arial"/>
                <w:b/>
                <w:szCs w:val="22"/>
              </w:rPr>
            </w:pPr>
            <w:r w:rsidRPr="00250728">
              <w:rPr>
                <w:rFonts w:cs="Arial"/>
                <w:b/>
                <w:szCs w:val="22"/>
              </w:rPr>
              <w:lastRenderedPageBreak/>
              <w:t>Podčlánok</w:t>
            </w:r>
          </w:p>
          <w:p w14:paraId="175938E9" w14:textId="77777777" w:rsidR="00C745D2" w:rsidRPr="00FB322C" w:rsidRDefault="00C745D2" w:rsidP="0083239F">
            <w:pPr>
              <w:jc w:val="both"/>
              <w:rPr>
                <w:rFonts w:cs="Arial"/>
                <w:b/>
                <w:szCs w:val="22"/>
              </w:rPr>
            </w:pPr>
            <w:r w:rsidRPr="00FB322C">
              <w:rPr>
                <w:rFonts w:cs="Arial"/>
                <w:b/>
                <w:szCs w:val="22"/>
              </w:rPr>
              <w:t>4.27</w:t>
            </w:r>
          </w:p>
        </w:tc>
        <w:tc>
          <w:tcPr>
            <w:tcW w:w="2472" w:type="dxa"/>
          </w:tcPr>
          <w:p w14:paraId="54E90122" w14:textId="77777777" w:rsidR="00C745D2" w:rsidRPr="00250728"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09DD61ED" w14:textId="77777777" w:rsidR="00C745D2" w:rsidRDefault="00C745D2" w:rsidP="0083239F">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nový podčlánok 4.27:</w:t>
            </w:r>
          </w:p>
          <w:p w14:paraId="0D027C25" w14:textId="77777777" w:rsidR="00DF409D" w:rsidRPr="00FB322C" w:rsidRDefault="00DF409D" w:rsidP="0083239F">
            <w:pPr>
              <w:pStyle w:val="Nzov"/>
              <w:jc w:val="both"/>
              <w:rPr>
                <w:rFonts w:ascii="Arial" w:hAnsi="Arial" w:cs="Arial"/>
                <w:b w:val="0"/>
                <w:szCs w:val="22"/>
                <w:lang w:val="sk-SK"/>
              </w:rPr>
            </w:pPr>
          </w:p>
          <w:p w14:paraId="33615003" w14:textId="77777777" w:rsidR="00C745D2" w:rsidRPr="00742FB8" w:rsidRDefault="00C745D2" w:rsidP="0083239F">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006F6AC0" w:rsidRPr="00742FB8">
              <w:rPr>
                <w:rFonts w:ascii="Arial" w:hAnsi="Arial" w:cs="Arial"/>
                <w:b w:val="0"/>
                <w:lang w:val="sk-SK"/>
              </w:rPr>
              <w:t xml:space="preserve"> , ktorý zároveň vykonáva pozíciu Stavbyvedúci na mosty,</w:t>
            </w:r>
            <w:r w:rsidRPr="00742FB8">
              <w:rPr>
                <w:rFonts w:ascii="Arial" w:hAnsi="Arial" w:cs="Arial"/>
                <w:b w:val="0"/>
                <w:lang w:val="sk-SK"/>
              </w:rPr>
              <w:t xml:space="preserve"> nevykonával na inom diele ako je Dielo definované v Zmluve funkciu rovnakú alebo obdobnú ako je funkcia akéhokoľvek kľúčového odborníka podľa Zmluvy.</w:t>
            </w:r>
          </w:p>
          <w:p w14:paraId="37476240" w14:textId="77777777" w:rsidR="00C745D2" w:rsidRPr="00742FB8" w:rsidRDefault="00C745D2" w:rsidP="0083239F">
            <w:pPr>
              <w:pStyle w:val="Nzov"/>
              <w:jc w:val="both"/>
              <w:rPr>
                <w:rFonts w:ascii="Arial" w:hAnsi="Arial" w:cs="Arial"/>
                <w:b w:val="0"/>
                <w:lang w:val="sk-SK"/>
              </w:rPr>
            </w:pPr>
          </w:p>
          <w:p w14:paraId="4890FEF3" w14:textId="77777777" w:rsidR="00C745D2" w:rsidRPr="005B0752" w:rsidRDefault="00C745D2" w:rsidP="0083239F">
            <w:pPr>
              <w:jc w:val="both"/>
              <w:rPr>
                <w:rFonts w:cs="Arial"/>
              </w:rPr>
            </w:pPr>
            <w:r w:rsidRPr="00742FB8">
              <w:rPr>
                <w:rFonts w:cs="Arial"/>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r w:rsidRPr="00742FB8">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7D9197FA" w14:textId="77777777" w:rsidR="00C745D2" w:rsidRPr="005B0752" w:rsidRDefault="00C745D2" w:rsidP="0083239F">
            <w:pPr>
              <w:jc w:val="both"/>
              <w:rPr>
                <w:rFonts w:cs="Arial"/>
              </w:rPr>
            </w:pPr>
          </w:p>
        </w:tc>
      </w:tr>
      <w:tr w:rsidR="00951265" w:rsidRPr="006C2974" w14:paraId="63BA8305" w14:textId="77777777" w:rsidTr="00F670F8">
        <w:trPr>
          <w:gridAfter w:val="1"/>
          <w:wAfter w:w="687" w:type="dxa"/>
        </w:trPr>
        <w:tc>
          <w:tcPr>
            <w:tcW w:w="1384" w:type="dxa"/>
            <w:gridSpan w:val="2"/>
          </w:tcPr>
          <w:p w14:paraId="3356AA47" w14:textId="77777777" w:rsidR="00C745D2" w:rsidRPr="00FB322C" w:rsidRDefault="00C745D2" w:rsidP="0083239F">
            <w:pPr>
              <w:jc w:val="both"/>
              <w:rPr>
                <w:rFonts w:cs="Arial"/>
                <w:b/>
                <w:szCs w:val="22"/>
              </w:rPr>
            </w:pPr>
            <w:r w:rsidRPr="00250728">
              <w:rPr>
                <w:rFonts w:cs="Arial"/>
                <w:b/>
                <w:szCs w:val="22"/>
              </w:rPr>
              <w:t>Podčlánok 4.2</w:t>
            </w:r>
            <w:r w:rsidR="00137B17" w:rsidRPr="00FE4170">
              <w:rPr>
                <w:rFonts w:cs="Arial"/>
                <w:b/>
                <w:szCs w:val="22"/>
              </w:rPr>
              <w:t>8</w:t>
            </w:r>
          </w:p>
        </w:tc>
        <w:tc>
          <w:tcPr>
            <w:tcW w:w="2472" w:type="dxa"/>
          </w:tcPr>
          <w:p w14:paraId="1ECF3392" w14:textId="77777777" w:rsidR="00C745D2" w:rsidRPr="00FB322C" w:rsidRDefault="00C745D2" w:rsidP="0083239F">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0DFA3059" w14:textId="77777777" w:rsidR="00C745D2" w:rsidRDefault="00137B17" w:rsidP="0083239F">
            <w:pPr>
              <w:pStyle w:val="Nzov"/>
              <w:jc w:val="both"/>
              <w:rPr>
                <w:rFonts w:ascii="Arial" w:hAnsi="Arial" w:cs="Arial"/>
                <w:b w:val="0"/>
                <w:szCs w:val="22"/>
                <w:lang w:val="sk-SK"/>
              </w:rPr>
            </w:pPr>
            <w:r w:rsidRPr="00A86531">
              <w:rPr>
                <w:rFonts w:ascii="Arial" w:hAnsi="Arial" w:cs="Arial"/>
                <w:b w:val="0"/>
                <w:szCs w:val="22"/>
                <w:lang w:val="sk-SK"/>
              </w:rPr>
              <w:t>Vložte nový podčlánok 4.28</w:t>
            </w:r>
            <w:r w:rsidR="00C745D2" w:rsidRPr="00F07B96">
              <w:rPr>
                <w:rFonts w:ascii="Arial" w:hAnsi="Arial" w:cs="Arial"/>
                <w:b w:val="0"/>
                <w:szCs w:val="22"/>
                <w:lang w:val="sk-SK"/>
              </w:rPr>
              <w:t>:</w:t>
            </w:r>
          </w:p>
          <w:p w14:paraId="521D84AC" w14:textId="77777777" w:rsidR="00552B42" w:rsidRPr="00F07B96" w:rsidRDefault="00552B42" w:rsidP="0083239F">
            <w:pPr>
              <w:pStyle w:val="Nzov"/>
              <w:jc w:val="both"/>
              <w:rPr>
                <w:rFonts w:ascii="Arial" w:hAnsi="Arial" w:cs="Arial"/>
                <w:b w:val="0"/>
                <w:szCs w:val="22"/>
                <w:lang w:val="sk-SK"/>
              </w:rPr>
            </w:pPr>
          </w:p>
          <w:p w14:paraId="5177991E"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7439FD8B"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w:t>
            </w:r>
            <w:r w:rsidR="00884343" w:rsidRPr="00742FB8">
              <w:rPr>
                <w:rFonts w:ascii="Arial" w:hAnsi="Arial" w:cs="Arial"/>
                <w:b w:val="0"/>
                <w:szCs w:val="22"/>
                <w:lang w:val="sk-SK"/>
              </w:rPr>
              <w:t xml:space="preserve">                         </w:t>
            </w:r>
            <w:r w:rsidRPr="00742FB8">
              <w:rPr>
                <w:rFonts w:ascii="Arial" w:hAnsi="Arial" w:cs="Arial"/>
                <w:b w:val="0"/>
                <w:szCs w:val="22"/>
                <w:lang w:val="sk-SK"/>
              </w:rPr>
              <w:t xml:space="preserve">s odpadmi, ako pôvodcovi odpadu. Objednávateľ na tieto účely Zhotoviteľovi vystaví osobitné splnomocnenie. </w:t>
            </w:r>
          </w:p>
          <w:p w14:paraId="6FC0C20B" w14:textId="77777777" w:rsidR="00C745D2" w:rsidRPr="00E64C36" w:rsidRDefault="00C745D2" w:rsidP="0083239F">
            <w:pPr>
              <w:pStyle w:val="Nzov"/>
              <w:jc w:val="both"/>
              <w:rPr>
                <w:rFonts w:ascii="Arial" w:hAnsi="Arial" w:cs="Arial"/>
                <w:b w:val="0"/>
                <w:szCs w:val="22"/>
                <w:lang w:val="sk-SK"/>
              </w:rPr>
            </w:pPr>
            <w:r w:rsidRPr="00742FB8">
              <w:rPr>
                <w:rFonts w:ascii="Arial" w:hAnsi="Arial" w:cs="Arial"/>
                <w:b w:val="0"/>
                <w:szCs w:val="22"/>
                <w:lang w:val="sk-SK"/>
              </w:rPr>
              <w:lastRenderedPageBreak/>
              <w:t>V prípade, ak Objedn</w:t>
            </w:r>
            <w:r w:rsidRPr="005B0752">
              <w:rPr>
                <w:rFonts w:ascii="Arial" w:hAnsi="Arial" w:cs="Arial"/>
                <w:b w:val="0"/>
                <w:szCs w:val="22"/>
                <w:lang w:val="sk-SK"/>
              </w:rPr>
              <w:t xml:space="preserve">ávateľovi vznikne akákoľvek škoda v súvislosti s porušením jeho povinností v oblasti nakladania s odpadmi, ktorých plnenie preniesol na Zhotoviteľa, tak Zhotoviteľ odškodní Objednávateľa podľa </w:t>
            </w:r>
            <w:proofErr w:type="spellStart"/>
            <w:r w:rsidRPr="005B0752">
              <w:rPr>
                <w:rFonts w:ascii="Arial" w:hAnsi="Arial" w:cs="Arial"/>
                <w:b w:val="0"/>
                <w:szCs w:val="22"/>
                <w:lang w:val="sk-SK"/>
              </w:rPr>
              <w:t>podčlánku</w:t>
            </w:r>
            <w:proofErr w:type="spellEnd"/>
            <w:r w:rsidRPr="005B0752">
              <w:rPr>
                <w:rFonts w:ascii="Arial" w:hAnsi="Arial" w:cs="Arial"/>
                <w:b w:val="0"/>
                <w:szCs w:val="22"/>
                <w:lang w:val="sk-SK"/>
              </w:rPr>
              <w:t xml:space="preserve"> 17.1</w:t>
            </w:r>
            <w:r w:rsidRPr="00E64C36">
              <w:rPr>
                <w:rFonts w:ascii="Arial" w:hAnsi="Arial" w:cs="Arial"/>
                <w:b w:val="0"/>
                <w:i/>
                <w:szCs w:val="22"/>
                <w:lang w:val="sk-SK"/>
              </w:rPr>
              <w:t>(Náhrada škody).“</w:t>
            </w:r>
          </w:p>
          <w:p w14:paraId="50E10646" w14:textId="77777777" w:rsidR="00C745D2" w:rsidRPr="00566FC4" w:rsidRDefault="00C745D2" w:rsidP="0083239F">
            <w:pPr>
              <w:pStyle w:val="Nzov"/>
              <w:jc w:val="both"/>
              <w:rPr>
                <w:rFonts w:ascii="Arial" w:hAnsi="Arial" w:cs="Arial"/>
                <w:b w:val="0"/>
                <w:szCs w:val="22"/>
                <w:lang w:val="sk-SK"/>
              </w:rPr>
            </w:pPr>
          </w:p>
        </w:tc>
      </w:tr>
      <w:tr w:rsidR="003E441E" w:rsidRPr="006C2974" w14:paraId="534BE3FE" w14:textId="77777777" w:rsidTr="00F670F8">
        <w:trPr>
          <w:gridAfter w:val="1"/>
          <w:wAfter w:w="687" w:type="dxa"/>
        </w:trPr>
        <w:tc>
          <w:tcPr>
            <w:tcW w:w="1384" w:type="dxa"/>
            <w:gridSpan w:val="2"/>
          </w:tcPr>
          <w:p w14:paraId="05413D9F" w14:textId="77777777" w:rsidR="003E441E" w:rsidRPr="00FB322C" w:rsidRDefault="003E441E" w:rsidP="0083239F">
            <w:pPr>
              <w:jc w:val="both"/>
              <w:rPr>
                <w:rFonts w:cs="Arial"/>
                <w:b/>
                <w:szCs w:val="22"/>
              </w:rPr>
            </w:pPr>
            <w:bookmarkStart w:id="13" w:name="_Hlk165980692"/>
            <w:r w:rsidRPr="00250728">
              <w:rPr>
                <w:rFonts w:cs="Arial"/>
                <w:b/>
                <w:szCs w:val="22"/>
              </w:rPr>
              <w:lastRenderedPageBreak/>
              <w:t>Po</w:t>
            </w:r>
            <w:r w:rsidRPr="00FE4170">
              <w:rPr>
                <w:rFonts w:cs="Arial"/>
                <w:b/>
                <w:szCs w:val="22"/>
              </w:rPr>
              <w:t>dčlánok</w:t>
            </w:r>
          </w:p>
          <w:p w14:paraId="32E5B855" w14:textId="77777777" w:rsidR="003E441E" w:rsidRPr="00FB322C" w:rsidRDefault="003E441E" w:rsidP="0083239F">
            <w:pPr>
              <w:jc w:val="both"/>
              <w:rPr>
                <w:rFonts w:cs="Arial"/>
                <w:b/>
                <w:szCs w:val="22"/>
              </w:rPr>
            </w:pPr>
            <w:r w:rsidRPr="00FB322C">
              <w:rPr>
                <w:rFonts w:cs="Arial"/>
                <w:b/>
                <w:szCs w:val="22"/>
              </w:rPr>
              <w:t>4.29</w:t>
            </w:r>
          </w:p>
        </w:tc>
        <w:tc>
          <w:tcPr>
            <w:tcW w:w="2472" w:type="dxa"/>
          </w:tcPr>
          <w:p w14:paraId="31DD57DE" w14:textId="77777777" w:rsidR="003E441E" w:rsidRPr="00F07B96" w:rsidRDefault="003E441E"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Kybernetická b</w:t>
            </w:r>
            <w:r w:rsidRPr="00F07B96">
              <w:rPr>
                <w:rFonts w:ascii="Arial" w:hAnsi="Arial" w:cs="Arial"/>
                <w:b/>
                <w:bCs/>
                <w:sz w:val="22"/>
                <w:szCs w:val="22"/>
              </w:rPr>
              <w:t>ezpečnosť</w:t>
            </w:r>
          </w:p>
        </w:tc>
        <w:tc>
          <w:tcPr>
            <w:tcW w:w="5750" w:type="dxa"/>
            <w:gridSpan w:val="2"/>
          </w:tcPr>
          <w:p w14:paraId="1380A1F7" w14:textId="77777777" w:rsidR="003E441E" w:rsidRPr="00250728" w:rsidRDefault="003E441E" w:rsidP="0083239F">
            <w:pPr>
              <w:pStyle w:val="Nzov"/>
              <w:jc w:val="both"/>
              <w:rPr>
                <w:rFonts w:ascii="Arial" w:hAnsi="Arial" w:cs="Arial"/>
                <w:b w:val="0"/>
                <w:szCs w:val="22"/>
                <w:lang w:val="sk-SK"/>
              </w:rPr>
            </w:pPr>
            <w:r w:rsidRPr="00742FB8">
              <w:rPr>
                <w:rFonts w:ascii="Arial" w:hAnsi="Arial" w:cs="Arial"/>
                <w:b w:val="0"/>
                <w:szCs w:val="22"/>
                <w:lang w:val="sk-SK"/>
              </w:rPr>
              <w:t>Vložte nový podčlánok 4.29:</w:t>
            </w:r>
          </w:p>
          <w:p w14:paraId="48D22AB1" w14:textId="77777777" w:rsidR="003E441E" w:rsidRPr="00FE4170" w:rsidRDefault="003E441E" w:rsidP="0083239F">
            <w:pPr>
              <w:pStyle w:val="Nzov"/>
              <w:jc w:val="both"/>
              <w:rPr>
                <w:rFonts w:ascii="Arial" w:hAnsi="Arial" w:cs="Arial"/>
                <w:b w:val="0"/>
                <w:szCs w:val="22"/>
                <w:lang w:val="sk-SK"/>
              </w:rPr>
            </w:pPr>
          </w:p>
          <w:p w14:paraId="41BC975A" w14:textId="13965291" w:rsidR="003E441E" w:rsidRPr="00742FB8" w:rsidRDefault="003E441E" w:rsidP="003E441E">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sidR="007279DB">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pri</w:t>
            </w:r>
            <w:r w:rsidR="00570514" w:rsidRPr="00742FB8">
              <w:rPr>
                <w:rFonts w:ascii="Arial" w:hAnsi="Arial" w:cs="Arial"/>
                <w:b w:val="0"/>
                <w:szCs w:val="22"/>
                <w:lang w:val="sk-SK"/>
              </w:rPr>
              <w:t>čom plnenie predmetu Zmluvy o Di</w:t>
            </w:r>
            <w:r w:rsidRPr="00742FB8">
              <w:rPr>
                <w:rFonts w:ascii="Arial" w:hAnsi="Arial" w:cs="Arial"/>
                <w:b w:val="0"/>
                <w:szCs w:val="22"/>
                <w:lang w:val="sk-SK"/>
              </w:rPr>
              <w:t xml:space="preserve">elo má vplyv na prevádzku, alebo priamo súvisí s prevádzkou sietí a informačných systémov, ako sú definované v zákone o kybernetickej bezpečnosti pre prevádzkovateľa základnej služby.  </w:t>
            </w:r>
          </w:p>
          <w:p w14:paraId="7B07235F" w14:textId="77777777" w:rsidR="003E441E" w:rsidRPr="00742FB8" w:rsidRDefault="003E441E" w:rsidP="003E441E">
            <w:pPr>
              <w:pStyle w:val="Nzov"/>
              <w:jc w:val="both"/>
              <w:rPr>
                <w:rFonts w:ascii="Arial" w:hAnsi="Arial" w:cs="Arial"/>
                <w:b w:val="0"/>
                <w:szCs w:val="22"/>
                <w:lang w:val="sk-SK"/>
              </w:rPr>
            </w:pPr>
          </w:p>
          <w:p w14:paraId="5BE4DEE2" w14:textId="77777777" w:rsidR="003E441E" w:rsidRPr="005B0752" w:rsidRDefault="003E441E" w:rsidP="003E441E">
            <w:pPr>
              <w:pStyle w:val="Nzov"/>
              <w:jc w:val="both"/>
              <w:rPr>
                <w:rFonts w:ascii="Arial" w:hAnsi="Arial" w:cs="Arial"/>
                <w:b w:val="0"/>
                <w:szCs w:val="22"/>
                <w:lang w:val="sk-SK"/>
              </w:rPr>
            </w:pPr>
            <w:r w:rsidRPr="00742FB8">
              <w:rPr>
                <w:rFonts w:ascii="Arial" w:hAnsi="Arial" w:cs="Arial"/>
                <w:b w:val="0"/>
                <w:szCs w:val="22"/>
                <w:lang w:val="sk-SK"/>
              </w:rPr>
              <w:t xml:space="preserve">Identifikovanými základnými službami Objednávateľa </w:t>
            </w:r>
            <w:r w:rsidR="007279DB">
              <w:rPr>
                <w:rFonts w:ascii="Arial" w:hAnsi="Arial" w:cs="Arial"/>
                <w:b w:val="0"/>
                <w:szCs w:val="22"/>
                <w:lang w:val="sk-SK"/>
              </w:rPr>
              <w:t>súvisiacimi</w:t>
            </w:r>
            <w:r w:rsidR="007279DB" w:rsidRPr="007279DB">
              <w:rPr>
                <w:rFonts w:ascii="Arial" w:hAnsi="Arial" w:cs="Arial"/>
                <w:b w:val="0"/>
                <w:szCs w:val="22"/>
                <w:lang w:val="sk-SK"/>
              </w:rPr>
              <w:t xml:space="preserve"> s predmetom Zmluvy o Dielo </w:t>
            </w:r>
            <w:r w:rsidR="00570514" w:rsidRPr="005B0752">
              <w:rPr>
                <w:rFonts w:ascii="Arial" w:hAnsi="Arial" w:cs="Arial"/>
                <w:b w:val="0"/>
                <w:szCs w:val="22"/>
                <w:lang w:val="sk-SK"/>
              </w:rPr>
              <w:t>sú</w:t>
            </w:r>
            <w:r w:rsidRPr="005B0752">
              <w:rPr>
                <w:rFonts w:ascii="Arial" w:hAnsi="Arial" w:cs="Arial"/>
                <w:b w:val="0"/>
                <w:szCs w:val="22"/>
                <w:lang w:val="sk-SK"/>
              </w:rPr>
              <w:t>:</w:t>
            </w:r>
          </w:p>
          <w:p w14:paraId="7647692D" w14:textId="77777777" w:rsidR="003E441E" w:rsidRPr="00566FC4" w:rsidRDefault="003E441E" w:rsidP="003E441E">
            <w:pPr>
              <w:pStyle w:val="Nzov"/>
              <w:jc w:val="both"/>
              <w:rPr>
                <w:rFonts w:ascii="Arial" w:hAnsi="Arial" w:cs="Arial"/>
                <w:b w:val="0"/>
                <w:szCs w:val="22"/>
                <w:lang w:val="sk-SK"/>
              </w:rPr>
            </w:pPr>
          </w:p>
          <w:p w14:paraId="2C9AE4D3" w14:textId="77777777" w:rsidR="003E441E" w:rsidRPr="0074407A" w:rsidRDefault="003E441E" w:rsidP="00570514">
            <w:pPr>
              <w:pStyle w:val="Nzov"/>
              <w:numPr>
                <w:ilvl w:val="0"/>
                <w:numId w:val="48"/>
              </w:numPr>
              <w:jc w:val="both"/>
              <w:rPr>
                <w:rFonts w:ascii="Arial" w:hAnsi="Arial" w:cs="Arial"/>
                <w:b w:val="0"/>
                <w:szCs w:val="22"/>
                <w:lang w:val="sk-SK"/>
              </w:rPr>
            </w:pPr>
            <w:r w:rsidRPr="0074407A">
              <w:rPr>
                <w:rFonts w:ascii="Arial" w:hAnsi="Arial" w:cs="Arial"/>
                <w:b w:val="0"/>
                <w:szCs w:val="22"/>
                <w:lang w:val="sk-SK"/>
              </w:rPr>
              <w:t>centrálny riadiaci systém tunelov,</w:t>
            </w:r>
          </w:p>
          <w:p w14:paraId="4D4947B2" w14:textId="77777777" w:rsidR="003E441E" w:rsidRPr="00250728" w:rsidRDefault="003E441E" w:rsidP="00570514">
            <w:pPr>
              <w:pStyle w:val="Nzov"/>
              <w:numPr>
                <w:ilvl w:val="0"/>
                <w:numId w:val="48"/>
              </w:numPr>
              <w:jc w:val="both"/>
              <w:rPr>
                <w:rFonts w:ascii="Arial" w:hAnsi="Arial" w:cs="Arial"/>
                <w:b w:val="0"/>
                <w:szCs w:val="22"/>
                <w:lang w:val="sk-SK"/>
              </w:rPr>
            </w:pPr>
            <w:r w:rsidRPr="000A1C4B">
              <w:rPr>
                <w:rFonts w:ascii="Arial" w:hAnsi="Arial" w:cs="Arial"/>
                <w:b w:val="0"/>
                <w:szCs w:val="22"/>
                <w:lang w:val="sk-SK"/>
              </w:rPr>
              <w:t>informačný systém diaľnic a rýchlostných ciest.</w:t>
            </w:r>
          </w:p>
          <w:p w14:paraId="0F5057BA" w14:textId="77777777" w:rsidR="00570514" w:rsidRPr="00FE4170" w:rsidRDefault="00570514" w:rsidP="00570514">
            <w:pPr>
              <w:pStyle w:val="Nzov"/>
              <w:jc w:val="both"/>
              <w:rPr>
                <w:rFonts w:ascii="Arial" w:hAnsi="Arial" w:cs="Arial"/>
                <w:b w:val="0"/>
                <w:szCs w:val="22"/>
                <w:lang w:val="sk-SK"/>
              </w:rPr>
            </w:pPr>
          </w:p>
          <w:p w14:paraId="184228CE" w14:textId="77777777" w:rsidR="00570514" w:rsidRPr="00F07B96" w:rsidRDefault="00570514" w:rsidP="00570514">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3D241D16" w14:textId="77777777" w:rsidR="00570514" w:rsidRPr="00742FB8" w:rsidRDefault="00570514" w:rsidP="00570514">
            <w:pPr>
              <w:pStyle w:val="Nzov"/>
              <w:jc w:val="both"/>
              <w:rPr>
                <w:rFonts w:ascii="Arial" w:hAnsi="Arial" w:cs="Arial"/>
                <w:b w:val="0"/>
                <w:szCs w:val="22"/>
                <w:lang w:val="sk-SK"/>
              </w:rPr>
            </w:pPr>
          </w:p>
          <w:p w14:paraId="2D7C9BF3" w14:textId="77777777" w:rsidR="00570514" w:rsidRPr="00742FB8" w:rsidRDefault="00570514" w:rsidP="00570514">
            <w:pPr>
              <w:pStyle w:val="Nzov"/>
              <w:jc w:val="both"/>
              <w:rPr>
                <w:rFonts w:ascii="Arial" w:hAnsi="Arial" w:cs="Arial"/>
                <w:b w:val="0"/>
                <w:szCs w:val="22"/>
                <w:lang w:val="sk-SK"/>
              </w:rPr>
            </w:pPr>
            <w:proofErr w:type="spellStart"/>
            <w:r w:rsidRPr="00742FB8">
              <w:rPr>
                <w:rFonts w:ascii="Arial" w:hAnsi="Arial" w:cs="Arial"/>
                <w:b w:val="0"/>
                <w:szCs w:val="22"/>
                <w:lang w:val="sk-SK"/>
              </w:rPr>
              <w:t>Zhotoivteľ</w:t>
            </w:r>
            <w:proofErr w:type="spellEnd"/>
            <w:r w:rsidRPr="00742FB8">
              <w:rPr>
                <w:rFonts w:ascii="Arial" w:hAnsi="Arial" w:cs="Arial"/>
                <w:b w:val="0"/>
                <w:szCs w:val="22"/>
                <w:lang w:val="sk-SK"/>
              </w:rPr>
              <w:t xml:space="preserve"> je povinný zaistiť splnenie povinnosti Objednávateľa, ako prevádzkovateľa základnej služby plnenie bezpečnostných opatrení a notifikačných povinností a to v súlade s ustanovením § 19 ods. 2 zákona o kybernetickej bezpečnosti, ustanovením § 9 ods. 2 Vyhlášky č. 362/2018 </w:t>
            </w:r>
            <w:proofErr w:type="spellStart"/>
            <w:r w:rsidRPr="00742FB8">
              <w:rPr>
                <w:rFonts w:ascii="Arial" w:hAnsi="Arial" w:cs="Arial"/>
                <w:b w:val="0"/>
                <w:szCs w:val="22"/>
                <w:lang w:val="sk-SK"/>
              </w:rPr>
              <w:t>Z.z</w:t>
            </w:r>
            <w:proofErr w:type="spellEnd"/>
            <w:r w:rsidRPr="00742FB8">
              <w:rPr>
                <w:rFonts w:ascii="Arial" w:hAnsi="Arial" w:cs="Arial"/>
                <w:b w:val="0"/>
                <w:szCs w:val="22"/>
                <w:lang w:val="sk-SK"/>
              </w:rPr>
              <w:t>. Národného bezpečnostného úradu, ktorou sa ustanovuje obsah bezpečnostných opatrení, obsah a štruktúra bezpečnostnej dokumentácie a rozsah všeobecných bezpečnostných opatrení (ďalej aj „</w:t>
            </w:r>
            <w:r w:rsidRPr="00742FB8">
              <w:rPr>
                <w:rFonts w:ascii="Arial" w:hAnsi="Arial" w:cs="Arial"/>
                <w:szCs w:val="22"/>
                <w:lang w:val="sk-SK"/>
              </w:rPr>
              <w:t>Vyhláška NBÚ</w:t>
            </w:r>
            <w:r w:rsidRPr="00742FB8">
              <w:rPr>
                <w:rFonts w:ascii="Arial" w:hAnsi="Arial" w:cs="Arial"/>
                <w:b w:val="0"/>
                <w:szCs w:val="22"/>
                <w:lang w:val="sk-SK"/>
              </w:rPr>
              <w:t>“) a počas celej doby výkonu činnosti priamo súvisiacej s prevádzkou sietí a informačných systémov pre Objednávateľa.</w:t>
            </w:r>
          </w:p>
          <w:p w14:paraId="207793A5" w14:textId="77777777" w:rsidR="00C8649D" w:rsidRPr="00742FB8" w:rsidRDefault="00C8649D" w:rsidP="00570514">
            <w:pPr>
              <w:pStyle w:val="Nzov"/>
              <w:jc w:val="both"/>
              <w:rPr>
                <w:rFonts w:ascii="Arial" w:hAnsi="Arial" w:cs="Arial"/>
                <w:b w:val="0"/>
                <w:szCs w:val="22"/>
                <w:lang w:val="sk-SK"/>
              </w:rPr>
            </w:pPr>
          </w:p>
          <w:p w14:paraId="2667D6AB" w14:textId="77777777" w:rsidR="00C8649D" w:rsidRPr="0074407A" w:rsidRDefault="007C493D" w:rsidP="00570514">
            <w:pPr>
              <w:pStyle w:val="Nzov"/>
              <w:jc w:val="both"/>
              <w:rPr>
                <w:rFonts w:ascii="Arial" w:hAnsi="Arial" w:cs="Arial"/>
                <w:b w:val="0"/>
                <w:szCs w:val="22"/>
                <w:lang w:val="sk-SK"/>
              </w:rPr>
            </w:pPr>
            <w:r w:rsidRPr="00742FB8">
              <w:rPr>
                <w:rFonts w:ascii="Arial" w:hAnsi="Arial" w:cs="Arial"/>
                <w:b w:val="0"/>
                <w:szCs w:val="22"/>
                <w:lang w:val="sk-SK"/>
              </w:rPr>
              <w:t xml:space="preserve">Zhotoviteľ je pre objednávateľa povinný </w:t>
            </w:r>
            <w:r w:rsidR="00C8649D" w:rsidRPr="00742FB8">
              <w:rPr>
                <w:rFonts w:ascii="Arial" w:hAnsi="Arial" w:cs="Arial"/>
                <w:b w:val="0"/>
                <w:szCs w:val="22"/>
                <w:lang w:val="sk-SK"/>
              </w:rPr>
              <w:t>zabezpečiť kybernetickú bezpečnosť sietí a informačných systémov Objednávateľa</w:t>
            </w:r>
            <w:r w:rsidR="007279DB">
              <w:rPr>
                <w:rFonts w:ascii="Arial" w:hAnsi="Arial" w:cs="Arial"/>
                <w:b w:val="0"/>
                <w:szCs w:val="22"/>
                <w:lang w:val="sk-SK"/>
              </w:rPr>
              <w:t xml:space="preserve"> </w:t>
            </w:r>
            <w:r w:rsidR="007279DB" w:rsidRPr="007279DB">
              <w:rPr>
                <w:rFonts w:ascii="Arial" w:hAnsi="Arial" w:cs="Arial"/>
                <w:b w:val="0"/>
                <w:szCs w:val="22"/>
                <w:lang w:val="sk-SK"/>
              </w:rPr>
              <w:t>(súvisiacich s predmetom Zmluvy o Diel</w:t>
            </w:r>
            <w:r w:rsidR="007279DB">
              <w:rPr>
                <w:rFonts w:ascii="Arial" w:hAnsi="Arial" w:cs="Arial"/>
                <w:b w:val="0"/>
                <w:szCs w:val="22"/>
                <w:lang w:val="sk-SK"/>
              </w:rPr>
              <w:t>o</w:t>
            </w:r>
            <w:r w:rsidR="007279DB" w:rsidRPr="007279DB">
              <w:rPr>
                <w:rFonts w:ascii="Arial" w:hAnsi="Arial" w:cs="Arial"/>
                <w:b w:val="0"/>
                <w:szCs w:val="22"/>
                <w:lang w:val="sk-SK"/>
              </w:rPr>
              <w:t>)</w:t>
            </w:r>
            <w:r w:rsidR="00C8649D" w:rsidRPr="00742FB8">
              <w:rPr>
                <w:rFonts w:ascii="Arial" w:hAnsi="Arial" w:cs="Arial"/>
                <w:b w:val="0"/>
                <w:szCs w:val="22"/>
                <w:lang w:val="sk-SK"/>
              </w:rPr>
              <w:t>, ako prevádzkovateľa zákl</w:t>
            </w:r>
            <w:r w:rsidR="00C8649D"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w:t>
            </w:r>
            <w:r w:rsidR="00C8649D" w:rsidRPr="005B0752">
              <w:rPr>
                <w:rFonts w:ascii="Arial" w:hAnsi="Arial" w:cs="Arial"/>
                <w:b w:val="0"/>
                <w:szCs w:val="22"/>
                <w:lang w:val="sk-SK"/>
              </w:rPr>
              <w:lastRenderedPageBreak/>
              <w:t xml:space="preserve">incidentov na kontinuitu prevádzkovania základnej služby zo </w:t>
            </w:r>
            <w:r w:rsidR="00C8649D" w:rsidRPr="00566FC4">
              <w:rPr>
                <w:rFonts w:ascii="Arial" w:hAnsi="Arial" w:cs="Arial"/>
                <w:b w:val="0"/>
                <w:szCs w:val="22"/>
                <w:lang w:val="sk-SK"/>
              </w:rPr>
              <w:t>strany Objednávateľa</w:t>
            </w:r>
            <w:r w:rsidR="007279DB">
              <w:rPr>
                <w:rFonts w:ascii="Arial" w:hAnsi="Arial" w:cs="Arial"/>
                <w:b w:val="0"/>
                <w:szCs w:val="22"/>
                <w:lang w:val="sk-SK"/>
              </w:rPr>
              <w:t xml:space="preserve"> a Zhotoviteľa</w:t>
            </w:r>
            <w:r w:rsidRPr="0074407A">
              <w:rPr>
                <w:rFonts w:ascii="Arial" w:hAnsi="Arial" w:cs="Arial"/>
                <w:b w:val="0"/>
                <w:szCs w:val="22"/>
                <w:lang w:val="sk-SK"/>
              </w:rPr>
              <w:t>.</w:t>
            </w:r>
            <w:r w:rsidR="00C8649D" w:rsidRPr="0074407A">
              <w:rPr>
                <w:rFonts w:ascii="Arial" w:hAnsi="Arial" w:cs="Arial"/>
                <w:b w:val="0"/>
                <w:szCs w:val="22"/>
                <w:lang w:val="sk-SK"/>
              </w:rPr>
              <w:t>“</w:t>
            </w:r>
          </w:p>
          <w:p w14:paraId="78A31AA9" w14:textId="77777777" w:rsidR="007C493D" w:rsidRPr="0074407A" w:rsidRDefault="007C493D" w:rsidP="00570514">
            <w:pPr>
              <w:pStyle w:val="Nzov"/>
              <w:jc w:val="both"/>
              <w:rPr>
                <w:rFonts w:ascii="Arial" w:hAnsi="Arial" w:cs="Arial"/>
                <w:b w:val="0"/>
                <w:szCs w:val="22"/>
                <w:lang w:val="sk-SK"/>
              </w:rPr>
            </w:pPr>
          </w:p>
          <w:p w14:paraId="2442BC9C" w14:textId="08EA506F" w:rsidR="007C493D" w:rsidRPr="00D91C1B" w:rsidRDefault="007D7295" w:rsidP="00570514">
            <w:pPr>
              <w:pStyle w:val="Nzov"/>
              <w:jc w:val="both"/>
              <w:rPr>
                <w:rFonts w:ascii="Arial" w:hAnsi="Arial" w:cs="Arial"/>
                <w:b w:val="0"/>
                <w:szCs w:val="22"/>
                <w:lang w:val="sk-SK"/>
              </w:rPr>
            </w:pPr>
            <w:r w:rsidRPr="000A1C4B">
              <w:rPr>
                <w:rFonts w:ascii="Arial" w:hAnsi="Arial" w:cs="Arial"/>
                <w:b w:val="0"/>
                <w:szCs w:val="22"/>
                <w:lang w:val="sk-SK"/>
              </w:rPr>
              <w:t xml:space="preserve">Ďalšie podrobnosti sú uvedené v Požiadavkách </w:t>
            </w:r>
            <w:r w:rsidR="007279DB">
              <w:rPr>
                <w:rFonts w:ascii="Arial" w:hAnsi="Arial" w:cs="Arial"/>
                <w:b w:val="0"/>
                <w:szCs w:val="22"/>
                <w:lang w:val="sk-SK"/>
              </w:rPr>
              <w:t>O</w:t>
            </w:r>
            <w:r w:rsidRPr="000A1C4B">
              <w:rPr>
                <w:rFonts w:ascii="Arial" w:hAnsi="Arial" w:cs="Arial"/>
                <w:b w:val="0"/>
                <w:szCs w:val="22"/>
                <w:lang w:val="sk-SK"/>
              </w:rPr>
              <w:t>bjednávateľa.“</w:t>
            </w:r>
          </w:p>
          <w:p w14:paraId="2F4A5FD9" w14:textId="77777777" w:rsidR="00C8649D" w:rsidRPr="00D91C1B" w:rsidRDefault="00C8649D" w:rsidP="00570514">
            <w:pPr>
              <w:pStyle w:val="Nzov"/>
              <w:jc w:val="both"/>
              <w:rPr>
                <w:rFonts w:ascii="Arial" w:hAnsi="Arial" w:cs="Arial"/>
                <w:b w:val="0"/>
                <w:szCs w:val="22"/>
                <w:lang w:val="sk-SK"/>
              </w:rPr>
            </w:pPr>
          </w:p>
        </w:tc>
      </w:tr>
      <w:bookmarkEnd w:id="13"/>
      <w:tr w:rsidR="00951265" w:rsidRPr="006C2974" w14:paraId="7F2B6865" w14:textId="77777777" w:rsidTr="00F670F8">
        <w:trPr>
          <w:gridAfter w:val="1"/>
          <w:wAfter w:w="687" w:type="dxa"/>
          <w:trHeight w:val="951"/>
        </w:trPr>
        <w:tc>
          <w:tcPr>
            <w:tcW w:w="1384" w:type="dxa"/>
            <w:gridSpan w:val="2"/>
          </w:tcPr>
          <w:p w14:paraId="21767126" w14:textId="77777777" w:rsidR="00C745D2" w:rsidRPr="00FB322C" w:rsidRDefault="00C745D2" w:rsidP="0083239F">
            <w:pPr>
              <w:pStyle w:val="NoIndent"/>
              <w:jc w:val="both"/>
              <w:rPr>
                <w:rFonts w:ascii="Arial" w:hAnsi="Arial" w:cs="Arial"/>
                <w:b/>
                <w:color w:val="auto"/>
              </w:rPr>
            </w:pPr>
            <w:r w:rsidRPr="00250728">
              <w:rPr>
                <w:rFonts w:ascii="Arial" w:hAnsi="Arial" w:cs="Arial"/>
                <w:b/>
                <w:color w:val="auto"/>
              </w:rPr>
              <w:lastRenderedPageBreak/>
              <w:t>Podčlánok</w:t>
            </w:r>
            <w:r w:rsidRPr="00FE4170">
              <w:rPr>
                <w:rFonts w:ascii="Arial" w:hAnsi="Arial" w:cs="Arial"/>
                <w:b/>
                <w:color w:val="auto"/>
                <w:szCs w:val="22"/>
              </w:rPr>
              <w:t xml:space="preserve"> </w:t>
            </w:r>
          </w:p>
          <w:p w14:paraId="57DF8B88" w14:textId="77777777" w:rsidR="00C745D2" w:rsidRPr="00A86531"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35F8BA3F" w14:textId="77777777" w:rsidR="00C745D2" w:rsidRPr="00F07B96" w:rsidRDefault="00C745D2" w:rsidP="0083239F">
            <w:pPr>
              <w:pStyle w:val="NoIndent"/>
              <w:rPr>
                <w:rFonts w:ascii="Arial" w:hAnsi="Arial" w:cs="Arial"/>
                <w:b/>
                <w:color w:val="auto"/>
              </w:rPr>
            </w:pPr>
            <w:r w:rsidRPr="00F07B96">
              <w:rPr>
                <w:rFonts w:ascii="Arial" w:hAnsi="Arial" w:cs="Arial"/>
                <w:b/>
                <w:color w:val="auto"/>
              </w:rPr>
              <w:t>Všeobecné povinnosti súvisiace s projektovaním</w:t>
            </w:r>
          </w:p>
          <w:p w14:paraId="220DD490" w14:textId="77777777" w:rsidR="00C745D2" w:rsidRPr="00742FB8" w:rsidRDefault="00C745D2" w:rsidP="0083239F">
            <w:pPr>
              <w:pStyle w:val="NoIndent"/>
              <w:rPr>
                <w:rFonts w:ascii="Arial" w:hAnsi="Arial" w:cs="Arial"/>
                <w:b/>
                <w:color w:val="auto"/>
              </w:rPr>
            </w:pPr>
          </w:p>
        </w:tc>
        <w:tc>
          <w:tcPr>
            <w:tcW w:w="5750" w:type="dxa"/>
            <w:gridSpan w:val="2"/>
          </w:tcPr>
          <w:p w14:paraId="07A04B58" w14:textId="77777777" w:rsidR="00C745D2" w:rsidRPr="00742FB8" w:rsidRDefault="00C745D2" w:rsidP="0083239F">
            <w:pPr>
              <w:jc w:val="both"/>
              <w:rPr>
                <w:rFonts w:cs="Arial"/>
                <w:bCs/>
                <w:i/>
              </w:rPr>
            </w:pPr>
            <w:r w:rsidRPr="00742FB8">
              <w:rPr>
                <w:rFonts w:cs="Arial"/>
                <w:bCs/>
              </w:rPr>
              <w:t>V prvej vete tretieho odstavca za výraz „Požiadavky Objednávateľa (vrátane návrhových parametrov, výpočtov, ak sú)“ vložte:</w:t>
            </w:r>
          </w:p>
          <w:p w14:paraId="2B7716D5" w14:textId="77777777" w:rsidR="00C745D2" w:rsidRPr="00742FB8" w:rsidRDefault="00C745D2" w:rsidP="0083239F">
            <w:pPr>
              <w:jc w:val="both"/>
              <w:rPr>
                <w:rFonts w:cs="Arial"/>
                <w:bCs/>
              </w:rPr>
            </w:pPr>
          </w:p>
          <w:p w14:paraId="12B3B522" w14:textId="77777777" w:rsidR="00C745D2" w:rsidRPr="00742FB8" w:rsidRDefault="00C745D2" w:rsidP="0083239F">
            <w:pPr>
              <w:jc w:val="both"/>
              <w:rPr>
                <w:rFonts w:cs="Arial"/>
                <w:bCs/>
              </w:rPr>
            </w:pPr>
            <w:r w:rsidRPr="00742FB8">
              <w:rPr>
                <w:rFonts w:cs="Arial"/>
                <w:bCs/>
              </w:rPr>
              <w:t xml:space="preserve">„a Dokumentáciu poskytnutú Objednávateľom“ </w:t>
            </w:r>
          </w:p>
          <w:p w14:paraId="1338A555" w14:textId="77777777" w:rsidR="00C745D2" w:rsidRPr="00742FB8" w:rsidRDefault="00C745D2" w:rsidP="0083239F">
            <w:pPr>
              <w:pStyle w:val="NoIndent"/>
              <w:jc w:val="both"/>
              <w:rPr>
                <w:rFonts w:ascii="Arial" w:hAnsi="Arial" w:cs="Arial"/>
                <w:color w:val="auto"/>
              </w:rPr>
            </w:pPr>
          </w:p>
        </w:tc>
      </w:tr>
      <w:tr w:rsidR="00951265" w:rsidRPr="006C2974" w14:paraId="579B72D8" w14:textId="77777777" w:rsidTr="00F670F8">
        <w:trPr>
          <w:gridAfter w:val="1"/>
          <w:wAfter w:w="687" w:type="dxa"/>
          <w:trHeight w:val="951"/>
        </w:trPr>
        <w:tc>
          <w:tcPr>
            <w:tcW w:w="1384" w:type="dxa"/>
            <w:gridSpan w:val="2"/>
          </w:tcPr>
          <w:p w14:paraId="3F50E593"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rPr>
              <w:t xml:space="preserve">Podčlánok </w:t>
            </w:r>
          </w:p>
          <w:p w14:paraId="1D840E0C" w14:textId="77777777" w:rsidR="00C745D2" w:rsidRPr="00FB322C" w:rsidRDefault="00C745D2" w:rsidP="0083239F">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6E1BAD6F" w14:textId="77777777" w:rsidR="00C745D2" w:rsidRPr="00250728" w:rsidRDefault="00C745D2" w:rsidP="0083239F">
            <w:pPr>
              <w:pStyle w:val="NoIndent"/>
              <w:rPr>
                <w:rFonts w:ascii="Arial" w:hAnsi="Arial" w:cs="Arial"/>
                <w:b/>
                <w:color w:val="auto"/>
              </w:rPr>
            </w:pPr>
            <w:r w:rsidRPr="00A86531">
              <w:rPr>
                <w:rFonts w:ascii="Arial" w:hAnsi="Arial" w:cs="Arial"/>
                <w:b/>
                <w:color w:val="auto"/>
              </w:rPr>
              <w:t>Dokumentácia Zhotoviteľa</w:t>
            </w:r>
          </w:p>
          <w:p w14:paraId="36D97BAD" w14:textId="77777777" w:rsidR="00C745D2" w:rsidRPr="00FE4170" w:rsidRDefault="00C745D2" w:rsidP="0083239F">
            <w:pPr>
              <w:pStyle w:val="NoIndent"/>
              <w:rPr>
                <w:rFonts w:ascii="Arial" w:hAnsi="Arial" w:cs="Arial"/>
                <w:b/>
                <w:color w:val="auto"/>
              </w:rPr>
            </w:pPr>
          </w:p>
        </w:tc>
        <w:tc>
          <w:tcPr>
            <w:tcW w:w="5750" w:type="dxa"/>
            <w:gridSpan w:val="2"/>
          </w:tcPr>
          <w:p w14:paraId="506A7B88" w14:textId="77777777" w:rsidR="00C745D2" w:rsidRPr="00EB7ECD" w:rsidRDefault="00C745D2" w:rsidP="0083239F">
            <w:pPr>
              <w:jc w:val="both"/>
              <w:rPr>
                <w:rFonts w:cs="Arial"/>
                <w:bCs/>
              </w:rPr>
            </w:pPr>
            <w:r w:rsidRPr="00EB7ECD">
              <w:rPr>
                <w:rFonts w:cs="Arial"/>
                <w:bCs/>
              </w:rPr>
              <w:t>Na konci prvého odseku vložte:</w:t>
            </w:r>
          </w:p>
          <w:p w14:paraId="2011E886" w14:textId="77777777" w:rsidR="00C745D2" w:rsidRPr="00EB7ECD" w:rsidRDefault="00C745D2" w:rsidP="0083239F">
            <w:pPr>
              <w:jc w:val="both"/>
              <w:rPr>
                <w:rFonts w:cs="Arial"/>
                <w:bCs/>
              </w:rPr>
            </w:pPr>
          </w:p>
          <w:p w14:paraId="6A122788" w14:textId="21B1D770" w:rsidR="00C745D2" w:rsidRDefault="00C745D2" w:rsidP="0083239F">
            <w:pPr>
              <w:jc w:val="both"/>
              <w:rPr>
                <w:rFonts w:cs="Arial"/>
                <w:bCs/>
              </w:rPr>
            </w:pPr>
            <w:r w:rsidRPr="00EB7ECD">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w:t>
            </w:r>
            <w:r w:rsidR="007C632B">
              <w:rPr>
                <w:rFonts w:cs="Arial"/>
                <w:bCs/>
              </w:rPr>
              <w:t>iach a stavebných povoleniach).</w:t>
            </w:r>
          </w:p>
          <w:p w14:paraId="3EA2AC38" w14:textId="63EDE412" w:rsidR="007C632B" w:rsidRPr="00EB7ECD" w:rsidRDefault="007C632B" w:rsidP="0083239F">
            <w:pPr>
              <w:jc w:val="both"/>
              <w:rPr>
                <w:rFonts w:cs="Arial"/>
                <w:bCs/>
              </w:rPr>
            </w:pPr>
            <w:r>
              <w:rPr>
                <w:rFonts w:cs="Arial"/>
                <w:bCs/>
              </w:rPr>
              <w:t xml:space="preserve">Zhotoviteľ je povinný pred začatím prác zabezpečiť Plány v zmysle zväzku 3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aj opakované porušenie tejto povinnosti. Zaplatenie zmluvnej pokuty nemá vplyv na splnenie povinnosti Zhotoviteľa v súlade s týmto </w:t>
            </w:r>
            <w:proofErr w:type="spellStart"/>
            <w:r w:rsidRPr="00695F89">
              <w:rPr>
                <w:rFonts w:cs="Arial"/>
                <w:bCs/>
              </w:rPr>
              <w:t>podčlánkom</w:t>
            </w:r>
            <w:proofErr w:type="spellEnd"/>
            <w:r w:rsidRPr="00695F89">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558377DA" w14:textId="77777777" w:rsidR="00C745D2" w:rsidRDefault="00C745D2" w:rsidP="0083239F">
            <w:pPr>
              <w:jc w:val="both"/>
              <w:rPr>
                <w:rFonts w:cs="Arial"/>
                <w:bCs/>
              </w:rPr>
            </w:pPr>
          </w:p>
          <w:p w14:paraId="2F99D22B" w14:textId="77777777" w:rsidR="00C052FB" w:rsidRDefault="00C052FB" w:rsidP="0083239F">
            <w:pPr>
              <w:jc w:val="both"/>
              <w:rPr>
                <w:rFonts w:cs="Arial"/>
                <w:bCs/>
              </w:rPr>
            </w:pPr>
            <w:r>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3B208BA5" w14:textId="77777777" w:rsidR="00C052FB" w:rsidRPr="00EB7ECD" w:rsidRDefault="00C052FB" w:rsidP="0083239F">
            <w:pPr>
              <w:jc w:val="both"/>
              <w:rPr>
                <w:rFonts w:cs="Arial"/>
                <w:bCs/>
              </w:rPr>
            </w:pPr>
          </w:p>
          <w:p w14:paraId="6A9A127A" w14:textId="77777777" w:rsidR="00C745D2" w:rsidRDefault="00C745D2" w:rsidP="0083239F">
            <w:pPr>
              <w:jc w:val="both"/>
              <w:rPr>
                <w:rFonts w:cs="Arial"/>
                <w:bCs/>
              </w:rPr>
            </w:pPr>
            <w:r w:rsidRPr="00EB7ECD">
              <w:rPr>
                <w:rFonts w:cs="Arial"/>
                <w:bCs/>
              </w:rPr>
              <w:t xml:space="preserve">Na koniec </w:t>
            </w:r>
            <w:proofErr w:type="spellStart"/>
            <w:r w:rsidRPr="00EB7ECD">
              <w:rPr>
                <w:rFonts w:cs="Arial"/>
                <w:bCs/>
              </w:rPr>
              <w:t>podčlánku</w:t>
            </w:r>
            <w:proofErr w:type="spellEnd"/>
            <w:r w:rsidRPr="00EB7ECD">
              <w:rPr>
                <w:rFonts w:cs="Arial"/>
                <w:bCs/>
              </w:rPr>
              <w:t xml:space="preserve"> vložte:</w:t>
            </w:r>
          </w:p>
          <w:p w14:paraId="33C3D4D9" w14:textId="77777777" w:rsidR="00552B42" w:rsidRPr="00EB7ECD" w:rsidRDefault="00552B42" w:rsidP="0083239F">
            <w:pPr>
              <w:jc w:val="both"/>
              <w:rPr>
                <w:rFonts w:cs="Arial"/>
                <w:bCs/>
              </w:rPr>
            </w:pPr>
          </w:p>
          <w:p w14:paraId="7AC94C57" w14:textId="431EFF18" w:rsidR="00C745D2" w:rsidRPr="00EB7ECD" w:rsidRDefault="00C745D2" w:rsidP="0083239F">
            <w:pPr>
              <w:jc w:val="both"/>
              <w:rPr>
                <w:rFonts w:cs="Arial"/>
                <w:bCs/>
              </w:rPr>
            </w:pPr>
            <w:r w:rsidRPr="00EB7ECD">
              <w:rPr>
                <w:rFonts w:cs="Arial"/>
                <w:bCs/>
              </w:rPr>
              <w:t>„Predbežné technické riešenie (časť (</w:t>
            </w:r>
            <w:r w:rsidR="00616CDE">
              <w:rPr>
                <w:rFonts w:cs="Arial"/>
                <w:bCs/>
              </w:rPr>
              <w:t>h</w:t>
            </w:r>
            <w:r w:rsidRPr="00EB7ECD">
              <w:rPr>
                <w:rFonts w:cs="Arial"/>
                <w:bCs/>
              </w:rPr>
              <w:t xml:space="preserve">) Zmluvy o Dielo) je záväzné. Zmeny a úpravy tohto technického riešenia sú možné len na základe pokynu Stavebnotechnického dozoru a s písomným súhlasom Objednávateľa, v </w:t>
            </w:r>
            <w:r w:rsidR="00E54D50" w:rsidRPr="00EB7ECD">
              <w:rPr>
                <w:rFonts w:cs="Arial"/>
                <w:bCs/>
              </w:rPr>
              <w:t>súlade s</w:t>
            </w:r>
            <w:r w:rsidRPr="00EB7ECD">
              <w:rPr>
                <w:rFonts w:cs="Arial"/>
                <w:bCs/>
              </w:rPr>
              <w:t> článkom 13 (</w:t>
            </w:r>
            <w:r w:rsidRPr="00EB7ECD">
              <w:rPr>
                <w:rFonts w:cs="Arial"/>
                <w:bCs/>
                <w:i/>
              </w:rPr>
              <w:t xml:space="preserve">Zmeny a úpravy). </w:t>
            </w:r>
          </w:p>
          <w:p w14:paraId="178298B3" w14:textId="77777777" w:rsidR="00C745D2" w:rsidRPr="00EB7ECD" w:rsidRDefault="00C745D2" w:rsidP="0083239F">
            <w:pPr>
              <w:jc w:val="both"/>
              <w:rPr>
                <w:rFonts w:cs="Arial"/>
              </w:rPr>
            </w:pPr>
          </w:p>
          <w:p w14:paraId="0828BE82" w14:textId="01AD70E4" w:rsidR="00C745D2" w:rsidRPr="00EB7ECD" w:rsidRDefault="00C745D2" w:rsidP="0083239F">
            <w:pPr>
              <w:jc w:val="both"/>
              <w:rPr>
                <w:rFonts w:cs="Arial"/>
                <w:bCs/>
              </w:rPr>
            </w:pPr>
            <w:r w:rsidRPr="00EB7ECD">
              <w:rPr>
                <w:rFonts w:cs="Arial"/>
              </w:rPr>
              <w:t>Ak Predbežné technické riešenie ( časť (</w:t>
            </w:r>
            <w:r w:rsidR="00616CDE">
              <w:rPr>
                <w:rFonts w:cs="Arial"/>
              </w:rPr>
              <w:t>h</w:t>
            </w:r>
            <w:r w:rsidRPr="00EB7ECD">
              <w:rPr>
                <w:rFonts w:cs="Arial"/>
              </w:rPr>
              <w:t xml:space="preserve">) Zmluvy o Dielo) a/alebo následné projektové riešenie Zhotoviteľa bude odlišné od projektového riešenia Objednávateľa predloženého vo Zväzku 5 súťažných podkladov - </w:t>
            </w:r>
            <w:r w:rsidRPr="00EB7ECD">
              <w:rPr>
                <w:rFonts w:cs="Arial"/>
              </w:rPr>
              <w:lastRenderedPageBreak/>
              <w:t>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EB7ECD">
              <w:rPr>
                <w:rFonts w:cs="Arial"/>
                <w:bCs/>
              </w:rPr>
              <w:t xml:space="preserve"> </w:t>
            </w:r>
          </w:p>
          <w:p w14:paraId="1E212C8A" w14:textId="77777777" w:rsidR="00C745D2" w:rsidRPr="00EB7ECD" w:rsidRDefault="00C745D2" w:rsidP="0083239F">
            <w:pPr>
              <w:jc w:val="both"/>
              <w:rPr>
                <w:rFonts w:cs="Arial"/>
                <w:bCs/>
              </w:rPr>
            </w:pPr>
          </w:p>
          <w:p w14:paraId="79B65D28" w14:textId="3A62AE90" w:rsidR="00C745D2" w:rsidRPr="00EB7ECD" w:rsidRDefault="00C745D2" w:rsidP="0083239F">
            <w:pPr>
              <w:jc w:val="both"/>
              <w:rPr>
                <w:rFonts w:cs="Arial"/>
                <w:bCs/>
              </w:rPr>
            </w:pPr>
            <w:r w:rsidRPr="00EB7ECD">
              <w:rPr>
                <w:rFonts w:cs="Arial"/>
                <w:bCs/>
              </w:rPr>
              <w:t>Ak</w:t>
            </w:r>
            <w:r w:rsidRPr="00EB7ECD">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w:t>
            </w:r>
            <w:r w:rsidR="00616CDE">
              <w:rPr>
                <w:rFonts w:cs="Arial"/>
              </w:rPr>
              <w:t>h</w:t>
            </w:r>
            <w:r w:rsidRPr="00EB7ECD">
              <w:rPr>
                <w:rFonts w:cs="Arial"/>
              </w:rPr>
              <w:t xml:space="preserve">) Zmluvy o Dielo)), </w:t>
            </w:r>
            <w:r w:rsidRPr="00EB7ECD">
              <w:rPr>
                <w:rFonts w:cs="Arial"/>
                <w:bCs/>
              </w:rPr>
              <w:t>nebude odsúhlasené a schválené príslušnými orgánmi a organizáciami, Zhotoviteľovi nevzniká nárok na navýšenie Zmluvnej ceny.</w:t>
            </w:r>
          </w:p>
          <w:p w14:paraId="6420BC1E" w14:textId="77777777" w:rsidR="00C745D2" w:rsidRPr="00EB7ECD" w:rsidRDefault="00C745D2" w:rsidP="0083239F">
            <w:pPr>
              <w:jc w:val="both"/>
              <w:rPr>
                <w:rFonts w:cs="Arial"/>
                <w:bCs/>
              </w:rPr>
            </w:pPr>
          </w:p>
          <w:p w14:paraId="56DDBD03" w14:textId="77777777" w:rsidR="00C745D2" w:rsidRDefault="00C745D2" w:rsidP="00EB7ECD">
            <w:pPr>
              <w:jc w:val="both"/>
              <w:rPr>
                <w:rFonts w:cs="Arial"/>
                <w:bCs/>
                <w:szCs w:val="24"/>
              </w:rPr>
            </w:pPr>
            <w:r w:rsidRPr="00EB7ECD">
              <w:rPr>
                <w:rFonts w:cs="Arial"/>
                <w:bCs/>
              </w:rPr>
              <w:t>Ďalšie podrobnosti sú uvedené v</w:t>
            </w:r>
            <w:r w:rsidR="00EB7ECD">
              <w:rPr>
                <w:rFonts w:cs="Arial"/>
                <w:bCs/>
              </w:rPr>
              <w:t> prílohe B2C Zväzku č. 1 - Pokyny pre uchádzačov</w:t>
            </w:r>
            <w:r w:rsidRPr="00EB7ECD">
              <w:rPr>
                <w:rFonts w:cs="Arial"/>
                <w:bCs/>
                <w:szCs w:val="24"/>
              </w:rPr>
              <w:t>.“</w:t>
            </w:r>
          </w:p>
          <w:p w14:paraId="13A90E6F" w14:textId="77777777" w:rsidR="00552B42" w:rsidRPr="00EB7ECD" w:rsidRDefault="00552B42" w:rsidP="00EB7ECD">
            <w:pPr>
              <w:jc w:val="both"/>
              <w:rPr>
                <w:rFonts w:cs="Arial"/>
                <w:bCs/>
                <w:szCs w:val="24"/>
              </w:rPr>
            </w:pPr>
          </w:p>
        </w:tc>
      </w:tr>
      <w:tr w:rsidR="00951265" w:rsidRPr="006C2974" w14:paraId="180F16AF" w14:textId="77777777" w:rsidTr="00F670F8">
        <w:trPr>
          <w:gridAfter w:val="1"/>
          <w:wAfter w:w="687" w:type="dxa"/>
          <w:trHeight w:val="951"/>
        </w:trPr>
        <w:tc>
          <w:tcPr>
            <w:tcW w:w="1384" w:type="dxa"/>
            <w:gridSpan w:val="2"/>
          </w:tcPr>
          <w:p w14:paraId="01919CFE"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4A406B8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46AF1AB"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5C5EC36" w14:textId="77777777" w:rsidR="00C745D2" w:rsidRPr="00F07B96" w:rsidRDefault="00C745D2" w:rsidP="0083239F">
            <w:pPr>
              <w:ind w:right="141"/>
              <w:jc w:val="both"/>
              <w:rPr>
                <w:rFonts w:cs="Arial"/>
              </w:rPr>
            </w:pPr>
            <w:r w:rsidRPr="00F07B96">
              <w:rPr>
                <w:rFonts w:cs="Arial"/>
              </w:rPr>
              <w:t xml:space="preserve">V poslednej vete odseku tohto </w:t>
            </w:r>
            <w:proofErr w:type="spellStart"/>
            <w:r w:rsidRPr="00F07B96">
              <w:rPr>
                <w:rFonts w:cs="Arial"/>
              </w:rPr>
              <w:t>podčlánku</w:t>
            </w:r>
            <w:proofErr w:type="spellEnd"/>
            <w:r w:rsidRPr="00F07B96">
              <w:rPr>
                <w:rFonts w:cs="Arial"/>
              </w:rPr>
              <w:t xml:space="preserve"> odstráňte text:</w:t>
            </w:r>
          </w:p>
          <w:p w14:paraId="0503AB36" w14:textId="77777777" w:rsidR="00C745D2" w:rsidRPr="00742FB8" w:rsidRDefault="00C745D2" w:rsidP="0083239F">
            <w:pPr>
              <w:ind w:right="141"/>
              <w:jc w:val="both"/>
              <w:rPr>
                <w:rFonts w:cs="Arial"/>
              </w:rPr>
            </w:pPr>
          </w:p>
          <w:p w14:paraId="78CBF70D"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43D1B604" w14:textId="77777777" w:rsidR="00C745D2" w:rsidRPr="00742FB8" w:rsidRDefault="00C745D2" w:rsidP="0083239F">
            <w:pPr>
              <w:ind w:right="141"/>
              <w:jc w:val="both"/>
              <w:rPr>
                <w:rFonts w:cs="Arial"/>
              </w:rPr>
            </w:pPr>
          </w:p>
          <w:p w14:paraId="5F40A0E0" w14:textId="77777777" w:rsidR="00C745D2" w:rsidRPr="00742FB8" w:rsidRDefault="00C745D2" w:rsidP="0083239F">
            <w:pPr>
              <w:ind w:right="141"/>
              <w:jc w:val="both"/>
              <w:rPr>
                <w:rFonts w:cs="Arial"/>
              </w:rPr>
            </w:pPr>
            <w:r w:rsidRPr="00742FB8">
              <w:rPr>
                <w:rFonts w:cs="Arial"/>
              </w:rPr>
              <w:t>a  nahraďte textom:</w:t>
            </w:r>
          </w:p>
          <w:p w14:paraId="4D68A105" w14:textId="77777777" w:rsidR="00C745D2" w:rsidRPr="00742FB8" w:rsidRDefault="00C745D2" w:rsidP="0083239F">
            <w:pPr>
              <w:ind w:right="141"/>
              <w:jc w:val="both"/>
              <w:rPr>
                <w:rFonts w:cs="Arial"/>
              </w:rPr>
            </w:pPr>
          </w:p>
          <w:p w14:paraId="41F60905" w14:textId="77777777" w:rsidR="00C745D2" w:rsidRDefault="00C745D2" w:rsidP="0083239F">
            <w:pPr>
              <w:pStyle w:val="NoIndent"/>
              <w:jc w:val="both"/>
              <w:rPr>
                <w:rFonts w:ascii="Arial" w:hAnsi="Arial" w:cs="Arial"/>
                <w:color w:val="auto"/>
              </w:rPr>
            </w:pPr>
            <w:r w:rsidRPr="00742FB8">
              <w:rPr>
                <w:rFonts w:ascii="Arial" w:hAnsi="Arial" w:cs="Arial"/>
                <w:color w:val="auto"/>
              </w:rPr>
              <w:t xml:space="preserve">„podľa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(Preberanie častí Diela)“</w:t>
            </w:r>
          </w:p>
          <w:p w14:paraId="16C4D43E" w14:textId="77777777" w:rsidR="00ED4913" w:rsidRPr="00ED4913" w:rsidRDefault="00ED4913" w:rsidP="00804715"/>
        </w:tc>
      </w:tr>
      <w:tr w:rsidR="00951265" w:rsidRPr="006C2974" w14:paraId="1904AD39" w14:textId="77777777" w:rsidTr="00F670F8">
        <w:trPr>
          <w:gridAfter w:val="1"/>
          <w:wAfter w:w="687" w:type="dxa"/>
          <w:trHeight w:val="951"/>
        </w:trPr>
        <w:tc>
          <w:tcPr>
            <w:tcW w:w="1384" w:type="dxa"/>
            <w:gridSpan w:val="2"/>
          </w:tcPr>
          <w:p w14:paraId="15E5E7FB"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00148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3C4EBD90"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33CB228B" w14:textId="77777777" w:rsidR="00C745D2" w:rsidRPr="00F07B96" w:rsidRDefault="00C745D2" w:rsidP="0083239F">
            <w:pPr>
              <w:ind w:right="141"/>
              <w:jc w:val="both"/>
              <w:rPr>
                <w:rFonts w:cs="Arial"/>
              </w:rPr>
            </w:pPr>
            <w:r w:rsidRPr="00F07B96">
              <w:rPr>
                <w:rFonts w:cs="Arial"/>
              </w:rPr>
              <w:t xml:space="preserve">V poslednom odseku tohto </w:t>
            </w:r>
            <w:proofErr w:type="spellStart"/>
            <w:r w:rsidRPr="00F07B96">
              <w:rPr>
                <w:rFonts w:cs="Arial"/>
              </w:rPr>
              <w:t>podčlánku</w:t>
            </w:r>
            <w:proofErr w:type="spellEnd"/>
            <w:r w:rsidRPr="00F07B96">
              <w:rPr>
                <w:rFonts w:cs="Arial"/>
              </w:rPr>
              <w:t xml:space="preserve"> v poslednej vete odstráňte text:</w:t>
            </w:r>
          </w:p>
          <w:p w14:paraId="12F8F12F" w14:textId="77777777" w:rsidR="00C745D2" w:rsidRPr="00742FB8" w:rsidRDefault="00C745D2" w:rsidP="0083239F">
            <w:pPr>
              <w:ind w:right="141"/>
              <w:jc w:val="both"/>
              <w:rPr>
                <w:rFonts w:cs="Arial"/>
              </w:rPr>
            </w:pPr>
          </w:p>
          <w:p w14:paraId="734964DF"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61AFC62E" w14:textId="77777777" w:rsidR="00C745D2" w:rsidRPr="00742FB8" w:rsidRDefault="00C745D2" w:rsidP="0083239F">
            <w:pPr>
              <w:ind w:right="141"/>
              <w:jc w:val="both"/>
              <w:rPr>
                <w:rFonts w:cs="Arial"/>
              </w:rPr>
            </w:pPr>
          </w:p>
          <w:p w14:paraId="2F52C6A0" w14:textId="77777777" w:rsidR="00C745D2" w:rsidRPr="00742FB8" w:rsidRDefault="00C745D2" w:rsidP="0083239F">
            <w:pPr>
              <w:ind w:right="141"/>
              <w:jc w:val="both"/>
              <w:rPr>
                <w:rFonts w:cs="Arial"/>
              </w:rPr>
            </w:pPr>
            <w:r w:rsidRPr="00742FB8">
              <w:rPr>
                <w:rFonts w:cs="Arial"/>
              </w:rPr>
              <w:t>a  nahraďte textom:</w:t>
            </w:r>
          </w:p>
          <w:p w14:paraId="159AC1E4" w14:textId="77777777" w:rsidR="00C745D2" w:rsidRPr="00742FB8" w:rsidRDefault="00C745D2" w:rsidP="0083239F">
            <w:pPr>
              <w:ind w:right="141"/>
              <w:jc w:val="both"/>
              <w:rPr>
                <w:rFonts w:cs="Arial"/>
              </w:rPr>
            </w:pPr>
          </w:p>
          <w:p w14:paraId="6D0D1287"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298CC8EB" w14:textId="77777777" w:rsidR="00C745D2" w:rsidRPr="005B0752" w:rsidRDefault="00C745D2" w:rsidP="0083239F">
            <w:pPr>
              <w:pStyle w:val="NoIndent"/>
              <w:jc w:val="both"/>
              <w:rPr>
                <w:rFonts w:ascii="Arial" w:hAnsi="Arial" w:cs="Arial"/>
                <w:bCs/>
                <w:color w:val="auto"/>
              </w:rPr>
            </w:pPr>
          </w:p>
        </w:tc>
      </w:tr>
      <w:tr w:rsidR="00951265" w:rsidRPr="006C2974" w14:paraId="2F9952DA" w14:textId="77777777" w:rsidTr="00F670F8">
        <w:trPr>
          <w:gridAfter w:val="1"/>
          <w:wAfter w:w="687" w:type="dxa"/>
          <w:trHeight w:val="951"/>
        </w:trPr>
        <w:tc>
          <w:tcPr>
            <w:tcW w:w="1384" w:type="dxa"/>
            <w:gridSpan w:val="2"/>
          </w:tcPr>
          <w:p w14:paraId="637632FB"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488EA7C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23C6E937"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20EDA2BF" w14:textId="77777777" w:rsidR="00C745D2" w:rsidRPr="00F07B96" w:rsidRDefault="00C745D2" w:rsidP="0083239F">
            <w:pPr>
              <w:ind w:right="141"/>
              <w:jc w:val="both"/>
              <w:rPr>
                <w:rFonts w:cs="Arial"/>
              </w:rPr>
            </w:pPr>
            <w:r w:rsidRPr="00F07B96">
              <w:rPr>
                <w:rFonts w:cs="Arial"/>
              </w:rPr>
              <w:t xml:space="preserve">V druhom odseku tohto </w:t>
            </w:r>
            <w:proofErr w:type="spellStart"/>
            <w:r w:rsidRPr="00F07B96">
              <w:rPr>
                <w:rFonts w:cs="Arial"/>
              </w:rPr>
              <w:t>podčlánku</w:t>
            </w:r>
            <w:proofErr w:type="spellEnd"/>
            <w:r w:rsidRPr="00F07B96">
              <w:rPr>
                <w:rFonts w:cs="Arial"/>
              </w:rPr>
              <w:t xml:space="preserve"> v prvej vete  odstráňte text:</w:t>
            </w:r>
          </w:p>
          <w:p w14:paraId="578942F7" w14:textId="77777777" w:rsidR="00C745D2" w:rsidRPr="00742FB8" w:rsidRDefault="00C745D2" w:rsidP="0083239F">
            <w:pPr>
              <w:ind w:right="141"/>
              <w:jc w:val="both"/>
              <w:rPr>
                <w:rFonts w:cs="Arial"/>
              </w:rPr>
            </w:pPr>
          </w:p>
          <w:p w14:paraId="47DAE5CE"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w:t>
            </w:r>
          </w:p>
          <w:p w14:paraId="33AEF524" w14:textId="77777777" w:rsidR="00C745D2" w:rsidRPr="00742FB8" w:rsidRDefault="00C745D2" w:rsidP="0083239F">
            <w:pPr>
              <w:ind w:right="141"/>
              <w:jc w:val="both"/>
              <w:rPr>
                <w:rFonts w:cs="Arial"/>
              </w:rPr>
            </w:pPr>
          </w:p>
          <w:p w14:paraId="59FF2FBB" w14:textId="77777777" w:rsidR="00C745D2" w:rsidRPr="00742FB8" w:rsidRDefault="00C745D2" w:rsidP="0083239F">
            <w:pPr>
              <w:ind w:right="141"/>
              <w:jc w:val="both"/>
              <w:rPr>
                <w:rFonts w:cs="Arial"/>
              </w:rPr>
            </w:pPr>
            <w:r w:rsidRPr="00742FB8">
              <w:rPr>
                <w:rFonts w:cs="Arial"/>
              </w:rPr>
              <w:t>a  nahraďte textom:</w:t>
            </w:r>
          </w:p>
          <w:p w14:paraId="2DD707FB" w14:textId="77777777" w:rsidR="00C745D2" w:rsidRPr="00742FB8" w:rsidRDefault="00C745D2" w:rsidP="0083239F">
            <w:pPr>
              <w:ind w:right="141"/>
              <w:jc w:val="both"/>
              <w:rPr>
                <w:rFonts w:cs="Arial"/>
              </w:rPr>
            </w:pPr>
          </w:p>
          <w:p w14:paraId="2D59E301"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6C666764" w14:textId="77777777" w:rsidR="00C745D2" w:rsidRPr="005B0752" w:rsidRDefault="00C745D2" w:rsidP="0083239F">
            <w:pPr>
              <w:pStyle w:val="NoIndent"/>
              <w:jc w:val="both"/>
              <w:rPr>
                <w:rFonts w:ascii="Arial" w:hAnsi="Arial" w:cs="Arial"/>
                <w:bCs/>
                <w:color w:val="auto"/>
              </w:rPr>
            </w:pPr>
          </w:p>
        </w:tc>
      </w:tr>
      <w:tr w:rsidR="00951265" w:rsidRPr="006C2974" w14:paraId="50B344EB" w14:textId="77777777" w:rsidTr="00F670F8">
        <w:trPr>
          <w:gridAfter w:val="1"/>
          <w:wAfter w:w="687" w:type="dxa"/>
          <w:trHeight w:val="951"/>
        </w:trPr>
        <w:tc>
          <w:tcPr>
            <w:tcW w:w="1384" w:type="dxa"/>
            <w:gridSpan w:val="2"/>
          </w:tcPr>
          <w:p w14:paraId="280C41D9"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7946F4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3226732F"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081DAB2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Na konci vety vložte:</w:t>
            </w:r>
          </w:p>
          <w:p w14:paraId="753C42F8" w14:textId="77777777" w:rsidR="00ED4913" w:rsidRPr="00ED4913" w:rsidRDefault="00ED4913" w:rsidP="00804715"/>
          <w:p w14:paraId="23E226B2" w14:textId="77777777" w:rsidR="00C745D2" w:rsidRPr="00742FB8" w:rsidRDefault="00C745D2" w:rsidP="0083239F">
            <w:pPr>
              <w:rPr>
                <w:rFonts w:cs="Arial"/>
              </w:rPr>
            </w:pPr>
            <w:r w:rsidRPr="00742FB8">
              <w:rPr>
                <w:rFonts w:cs="Arial"/>
              </w:rPr>
              <w:t>„ … a Stavebnotechnického dozoru“.</w:t>
            </w:r>
          </w:p>
          <w:p w14:paraId="35F34538" w14:textId="77777777" w:rsidR="00C745D2" w:rsidRPr="00742FB8" w:rsidRDefault="00C745D2" w:rsidP="0083239F">
            <w:pPr>
              <w:rPr>
                <w:rFonts w:cs="Arial"/>
              </w:rPr>
            </w:pPr>
          </w:p>
        </w:tc>
      </w:tr>
      <w:tr w:rsidR="00951265" w:rsidRPr="006C2974" w14:paraId="4561AF4C" w14:textId="77777777" w:rsidTr="00F670F8">
        <w:trPr>
          <w:gridAfter w:val="1"/>
          <w:wAfter w:w="687" w:type="dxa"/>
          <w:trHeight w:val="951"/>
        </w:trPr>
        <w:tc>
          <w:tcPr>
            <w:tcW w:w="1384" w:type="dxa"/>
            <w:gridSpan w:val="2"/>
          </w:tcPr>
          <w:p w14:paraId="0867C17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Podčlánok 6.4</w:t>
            </w:r>
          </w:p>
        </w:tc>
        <w:tc>
          <w:tcPr>
            <w:tcW w:w="2472" w:type="dxa"/>
          </w:tcPr>
          <w:p w14:paraId="0F75C0C2"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00E09B85" w14:textId="77777777" w:rsidR="00C745D2" w:rsidRPr="00F07B96" w:rsidRDefault="00C745D2" w:rsidP="0083239F">
            <w:pPr>
              <w:pStyle w:val="Zkladntext"/>
              <w:jc w:val="both"/>
              <w:rPr>
                <w:rFonts w:cs="Arial"/>
                <w:szCs w:val="22"/>
                <w:lang w:val="sk-SK"/>
              </w:rPr>
            </w:pPr>
            <w:r w:rsidRPr="00F07B96">
              <w:rPr>
                <w:rFonts w:cs="Arial"/>
                <w:szCs w:val="22"/>
                <w:lang w:val="sk-SK"/>
              </w:rPr>
              <w:t xml:space="preserve">Na konci tohto </w:t>
            </w:r>
            <w:proofErr w:type="spellStart"/>
            <w:r w:rsidRPr="00F07B96">
              <w:rPr>
                <w:rFonts w:cs="Arial"/>
                <w:szCs w:val="22"/>
                <w:lang w:val="sk-SK"/>
              </w:rPr>
              <w:t>podčlánku</w:t>
            </w:r>
            <w:proofErr w:type="spellEnd"/>
            <w:r w:rsidRPr="00F07B96">
              <w:rPr>
                <w:rFonts w:cs="Arial"/>
                <w:szCs w:val="22"/>
                <w:lang w:val="sk-SK"/>
              </w:rPr>
              <w:t xml:space="preserve"> vložte:</w:t>
            </w:r>
          </w:p>
          <w:p w14:paraId="43BAF956" w14:textId="77777777" w:rsidR="00C745D2" w:rsidRPr="00742FB8" w:rsidRDefault="00C745D2" w:rsidP="0083239F">
            <w:pPr>
              <w:pStyle w:val="Zkladntext"/>
              <w:jc w:val="both"/>
              <w:rPr>
                <w:rFonts w:cs="Arial"/>
                <w:szCs w:val="22"/>
                <w:lang w:val="sk-SK"/>
              </w:rPr>
            </w:pPr>
          </w:p>
          <w:p w14:paraId="76FC1EAC" w14:textId="77777777" w:rsidR="00C745D2" w:rsidRDefault="00ED4913" w:rsidP="0083239F">
            <w:pPr>
              <w:pStyle w:val="Zkladntext"/>
              <w:jc w:val="both"/>
              <w:rPr>
                <w:rFonts w:cs="Arial"/>
                <w:szCs w:val="22"/>
                <w:lang w:val="sk-SK"/>
              </w:rPr>
            </w:pPr>
            <w:r>
              <w:rPr>
                <w:rFonts w:cs="Arial"/>
                <w:szCs w:val="22"/>
                <w:lang w:val="sk-SK"/>
              </w:rPr>
              <w:t>„</w:t>
            </w:r>
            <w:r w:rsidR="00C745D2" w:rsidRPr="00742FB8">
              <w:rPr>
                <w:rFonts w:cs="Arial"/>
                <w:szCs w:val="22"/>
                <w:lang w:val="sk-SK"/>
              </w:rPr>
              <w:t xml:space="preserve">Zhotoviteľ sa zaväzuje, že nebude v súvislosti </w:t>
            </w:r>
            <w:r w:rsidR="004A64C4" w:rsidRPr="00742FB8">
              <w:rPr>
                <w:rFonts w:cs="Arial"/>
                <w:szCs w:val="22"/>
                <w:lang w:val="sk-SK"/>
              </w:rPr>
              <w:t xml:space="preserve">                                </w:t>
            </w:r>
            <w:r w:rsidR="00C745D2" w:rsidRPr="00742FB8">
              <w:rPr>
                <w:rFonts w:cs="Arial"/>
                <w:szCs w:val="22"/>
                <w:lang w:val="sk-SK"/>
              </w:rPr>
              <w:t xml:space="preserve">s realizovaním Diela zamestnávať zamestnancov </w:t>
            </w:r>
            <w:r w:rsidR="004A64C4" w:rsidRPr="00742FB8">
              <w:rPr>
                <w:rFonts w:cs="Arial"/>
                <w:szCs w:val="22"/>
                <w:lang w:val="sk-SK"/>
              </w:rPr>
              <w:t xml:space="preserve">                          </w:t>
            </w:r>
            <w:r w:rsidR="00C745D2" w:rsidRPr="00742FB8">
              <w:rPr>
                <w:rFonts w:cs="Arial"/>
                <w:szCs w:val="22"/>
                <w:lang w:val="sk-SK"/>
              </w:rPr>
              <w:t xml:space="preserve">v rozpore s právnymi predpismi Slovenskej republiky upravujúcimi nelegálnu prácu a nelegálne zamestnávanie, ako aj právnymi predpismi Európskej únie, a to najmä v rozpore so zákonom č. 82/2005 </w:t>
            </w:r>
            <w:proofErr w:type="spellStart"/>
            <w:r w:rsidR="00C745D2" w:rsidRPr="00742FB8">
              <w:rPr>
                <w:rFonts w:cs="Arial"/>
                <w:szCs w:val="22"/>
                <w:lang w:val="sk-SK"/>
              </w:rPr>
              <w:t>Z.z</w:t>
            </w:r>
            <w:proofErr w:type="spellEnd"/>
            <w:r w:rsidR="00C745D2" w:rsidRPr="00742FB8">
              <w:rPr>
                <w:rFonts w:cs="Arial"/>
                <w:szCs w:val="22"/>
                <w:lang w:val="sk-SK"/>
              </w:rPr>
              <w:t xml:space="preserve">. </w:t>
            </w:r>
            <w:r w:rsidR="004A64C4" w:rsidRPr="005B0752">
              <w:rPr>
                <w:rFonts w:cs="Arial"/>
                <w:szCs w:val="22"/>
                <w:lang w:val="sk-SK"/>
              </w:rPr>
              <w:t xml:space="preserve">               </w:t>
            </w:r>
            <w:r w:rsidR="00C745D2" w:rsidRPr="005B0752">
              <w:rPr>
                <w:rFonts w:cs="Arial"/>
                <w:szCs w:val="22"/>
                <w:lang w:val="sk-SK"/>
              </w:rPr>
              <w:t xml:space="preserve">o nelegálnej práci a nelegálnom zamestnávaní a o zmene a doplnení niektorých zákonov (ďalej len „zákon </w:t>
            </w:r>
            <w:r w:rsidR="004A64C4" w:rsidRPr="00E64C36">
              <w:rPr>
                <w:rFonts w:cs="Arial"/>
                <w:szCs w:val="22"/>
                <w:lang w:val="sk-SK"/>
              </w:rPr>
              <w:t xml:space="preserve">                            </w:t>
            </w:r>
            <w:r w:rsidR="00C745D2" w:rsidRPr="00566FC4">
              <w:rPr>
                <w:rFonts w:cs="Arial"/>
                <w:szCs w:val="22"/>
                <w:lang w:val="sk-SK"/>
              </w:rPr>
              <w:t xml:space="preserve">o nelegálnej práci“), v spojení so zákonom č. 311/2001 </w:t>
            </w:r>
            <w:proofErr w:type="spellStart"/>
            <w:r w:rsidR="00C745D2" w:rsidRPr="0074407A">
              <w:rPr>
                <w:rFonts w:cs="Arial"/>
                <w:szCs w:val="22"/>
                <w:lang w:val="sk-SK"/>
              </w:rPr>
              <w:t>Z.z</w:t>
            </w:r>
            <w:proofErr w:type="spellEnd"/>
            <w:r w:rsidR="00C745D2" w:rsidRPr="0074407A">
              <w:rPr>
                <w:rFonts w:cs="Arial"/>
                <w:szCs w:val="22"/>
                <w:lang w:val="sk-SK"/>
              </w:rPr>
              <w:t xml:space="preserve">. Zákonník práce, zákonom č. 513/1991 Zb. Obchodný zákonník, zákonom č. 5/2004 Z. z. o službách zamestnanosti a o zmene a doplnení niektorých zákonov, zákonom č. 461/2003 </w:t>
            </w:r>
            <w:proofErr w:type="spellStart"/>
            <w:r w:rsidR="00C745D2" w:rsidRPr="0074407A">
              <w:rPr>
                <w:rFonts w:cs="Arial"/>
                <w:szCs w:val="22"/>
                <w:lang w:val="sk-SK"/>
              </w:rPr>
              <w:t>Z.z</w:t>
            </w:r>
            <w:proofErr w:type="spellEnd"/>
            <w:r w:rsidR="00C745D2" w:rsidRPr="0074407A">
              <w:rPr>
                <w:rFonts w:cs="Arial"/>
                <w:szCs w:val="22"/>
                <w:lang w:val="sk-SK"/>
              </w:rPr>
              <w:t xml:space="preserve">. o sociálnom poistení, zákonom č. 404/2011 </w:t>
            </w:r>
            <w:proofErr w:type="spellStart"/>
            <w:r w:rsidR="00C745D2" w:rsidRPr="0074407A">
              <w:rPr>
                <w:rFonts w:cs="Arial"/>
                <w:szCs w:val="22"/>
                <w:lang w:val="sk-SK"/>
              </w:rPr>
              <w:t>Z.z</w:t>
            </w:r>
            <w:proofErr w:type="spellEnd"/>
            <w:r w:rsidR="00C745D2" w:rsidRPr="0074407A">
              <w:rPr>
                <w:rFonts w:cs="Arial"/>
                <w:szCs w:val="22"/>
                <w:lang w:val="sk-SK"/>
              </w:rPr>
              <w:t xml:space="preserve">. o pobyte cudzincov a o zmene </w:t>
            </w:r>
            <w:r w:rsidR="004A64C4" w:rsidRPr="000A1C4B">
              <w:rPr>
                <w:rFonts w:cs="Arial"/>
                <w:szCs w:val="22"/>
                <w:lang w:val="sk-SK"/>
              </w:rPr>
              <w:t xml:space="preserve"> </w:t>
            </w:r>
            <w:r w:rsidR="004A64C4" w:rsidRPr="00D91C1B">
              <w:rPr>
                <w:rFonts w:cs="Arial"/>
                <w:szCs w:val="22"/>
                <w:lang w:val="sk-SK"/>
              </w:rPr>
              <w:t xml:space="preserve">                             </w:t>
            </w:r>
            <w:r w:rsidR="00C745D2" w:rsidRPr="00D91C1B">
              <w:rPr>
                <w:rFonts w:cs="Arial"/>
                <w:szCs w:val="22"/>
                <w:lang w:val="sk-SK"/>
              </w:rPr>
              <w:t xml:space="preserve">a doplnení niektorých zákonov, zákona č. 480/2002 </w:t>
            </w:r>
            <w:proofErr w:type="spellStart"/>
            <w:r w:rsidR="00C745D2" w:rsidRPr="00D91C1B">
              <w:rPr>
                <w:rFonts w:cs="Arial"/>
                <w:szCs w:val="22"/>
                <w:lang w:val="sk-SK"/>
              </w:rPr>
              <w:t>Z.z</w:t>
            </w:r>
            <w:proofErr w:type="spellEnd"/>
            <w:r w:rsidR="00C745D2" w:rsidRPr="00D91C1B">
              <w:rPr>
                <w:rFonts w:cs="Arial"/>
                <w:szCs w:val="22"/>
                <w:lang w:val="sk-SK"/>
              </w:rPr>
              <w:t>. o azyle a o zmene a doplnení niektorých zákonov v znení neskorších predpisov, Smernicou Európskeho parlamentu a Rady 2009/52/ES z 18. júna 2009, ktorou sa stanovujú minimál</w:t>
            </w:r>
            <w:r w:rsidR="00C745D2"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131AE43" w14:textId="77777777" w:rsidR="00ED4913" w:rsidRPr="00723969" w:rsidRDefault="00ED4913" w:rsidP="0083239F">
            <w:pPr>
              <w:pStyle w:val="Zkladntext"/>
              <w:jc w:val="both"/>
              <w:rPr>
                <w:rFonts w:cs="Arial"/>
                <w:szCs w:val="22"/>
                <w:lang w:val="sk-SK"/>
              </w:rPr>
            </w:pPr>
          </w:p>
          <w:p w14:paraId="29F70AE5" w14:textId="77777777" w:rsidR="00C745D2" w:rsidRPr="00485C05" w:rsidRDefault="00C745D2" w:rsidP="0083239F">
            <w:pPr>
              <w:pStyle w:val="Zkladntext"/>
              <w:jc w:val="both"/>
              <w:rPr>
                <w:rFonts w:cs="Arial"/>
                <w:szCs w:val="22"/>
                <w:lang w:val="sk-SK"/>
              </w:rPr>
            </w:pPr>
            <w:r w:rsidRPr="001A0DDF">
              <w:rPr>
                <w:rFonts w:cs="Arial"/>
                <w:szCs w:val="22"/>
                <w:lang w:val="sk-SK"/>
              </w:rPr>
              <w:t>V prípade, že orgán vykonávajúci kontrolu nelegálnej práce a nelegálneho zamestnávania zistí porušenie §</w:t>
            </w:r>
            <w:r w:rsidRPr="00C96E7C">
              <w:rPr>
                <w:rFonts w:cs="Arial"/>
                <w:szCs w:val="22"/>
                <w:lang w:val="sk-SK"/>
              </w:rPr>
              <w:t xml:space="preserve"> 7b ods. 5 zákona o nelegálnej práci, t.j. porušenie zákazu prijať prácu, ktorú Objednávateľovi na základe Zmluvy dodáva alebo poskytuje Zhotoviteľ ako poskytovateľ stavebných prác prostredníctvom fyzickej osoby, </w:t>
            </w:r>
            <w:r w:rsidR="004A64C4" w:rsidRPr="00485C05">
              <w:rPr>
                <w:rFonts w:cs="Arial"/>
                <w:szCs w:val="22"/>
                <w:lang w:val="sk-SK"/>
              </w:rPr>
              <w:t xml:space="preserve">                     </w:t>
            </w:r>
            <w:r w:rsidRPr="00485C05">
              <w:rPr>
                <w:rFonts w:cs="Arial"/>
                <w:szCs w:val="22"/>
                <w:lang w:val="sk-SK"/>
              </w:rPr>
              <w:t>ktorú nelegálne zamestnáva, v nadväznosti na čo bude  Objednávateľovi uložená pokuta, ktorú  Objednávateľ uhradí, Objednávateľ si uplatní jej náhradu u  Zhotoviteľa a  Zhotoviteľ sa zaväzuje túto pokutu Objednávateľovi nahradiť.</w:t>
            </w:r>
            <w:r w:rsidR="00ED4913">
              <w:rPr>
                <w:rFonts w:cs="Arial"/>
                <w:szCs w:val="22"/>
                <w:lang w:val="sk-SK"/>
              </w:rPr>
              <w:t>“</w:t>
            </w:r>
          </w:p>
          <w:p w14:paraId="0569C2C5" w14:textId="77777777" w:rsidR="00C745D2" w:rsidRPr="00DF409D" w:rsidRDefault="00C745D2" w:rsidP="0083239F">
            <w:pPr>
              <w:pStyle w:val="NoIndent"/>
              <w:jc w:val="both"/>
              <w:rPr>
                <w:rFonts w:ascii="Arial" w:hAnsi="Arial" w:cs="Arial"/>
                <w:bCs/>
                <w:color w:val="auto"/>
              </w:rPr>
            </w:pPr>
          </w:p>
        </w:tc>
      </w:tr>
      <w:tr w:rsidR="00951265" w:rsidRPr="006C2974" w14:paraId="0347B49D" w14:textId="77777777" w:rsidTr="00F670F8">
        <w:trPr>
          <w:gridAfter w:val="1"/>
          <w:wAfter w:w="687" w:type="dxa"/>
          <w:trHeight w:val="435"/>
        </w:trPr>
        <w:tc>
          <w:tcPr>
            <w:tcW w:w="1384" w:type="dxa"/>
            <w:gridSpan w:val="2"/>
          </w:tcPr>
          <w:p w14:paraId="4F8EC522"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Podčlánok</w:t>
            </w:r>
          </w:p>
          <w:p w14:paraId="332D90F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761FA8AC" w14:textId="77777777" w:rsidR="00C745D2" w:rsidRPr="00A86531" w:rsidRDefault="00C745D2" w:rsidP="0083239F">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96D73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30CBB8F1" w14:textId="77777777" w:rsidR="00C745D2" w:rsidRPr="00742FB8" w:rsidRDefault="00C745D2" w:rsidP="0083239F">
            <w:pPr>
              <w:jc w:val="both"/>
              <w:rPr>
                <w:rFonts w:cs="Arial"/>
                <w:bCs/>
              </w:rPr>
            </w:pPr>
            <w:r w:rsidRPr="00742FB8">
              <w:rPr>
                <w:rFonts w:cs="Arial"/>
                <w:bCs/>
              </w:rPr>
              <w:t>„pracovného kľudu“  výrazom  „pracovného pokoja“.</w:t>
            </w:r>
          </w:p>
          <w:p w14:paraId="1282CC78" w14:textId="77777777" w:rsidR="00DB07C1" w:rsidRDefault="00DB07C1" w:rsidP="0083239F">
            <w:pPr>
              <w:jc w:val="both"/>
              <w:rPr>
                <w:rFonts w:cs="Arial"/>
                <w:bCs/>
              </w:rPr>
            </w:pPr>
          </w:p>
          <w:p w14:paraId="3EEAE60B" w14:textId="77777777" w:rsidR="00FE7312" w:rsidRDefault="00FE7312" w:rsidP="0083239F">
            <w:pPr>
              <w:jc w:val="both"/>
              <w:rPr>
                <w:rFonts w:cs="Arial"/>
                <w:bCs/>
              </w:rPr>
            </w:pPr>
            <w:r w:rsidRPr="00742FB8">
              <w:rPr>
                <w:rFonts w:cs="Arial"/>
                <w:bCs/>
              </w:rPr>
              <w:t xml:space="preserve">Na konci </w:t>
            </w:r>
            <w:proofErr w:type="spellStart"/>
            <w:r w:rsidRPr="00742FB8">
              <w:rPr>
                <w:rFonts w:cs="Arial"/>
                <w:bCs/>
              </w:rPr>
              <w:t>počlánku</w:t>
            </w:r>
            <w:proofErr w:type="spellEnd"/>
            <w:r w:rsidRPr="00742FB8">
              <w:rPr>
                <w:rFonts w:cs="Arial"/>
                <w:bCs/>
              </w:rPr>
              <w:t xml:space="preserve"> vložte text:</w:t>
            </w:r>
          </w:p>
          <w:p w14:paraId="548814A7" w14:textId="77777777" w:rsidR="00DB07C1" w:rsidRPr="00742FB8" w:rsidRDefault="00DB07C1" w:rsidP="0083239F">
            <w:pPr>
              <w:jc w:val="both"/>
              <w:rPr>
                <w:rFonts w:cs="Arial"/>
                <w:bCs/>
              </w:rPr>
            </w:pPr>
          </w:p>
          <w:p w14:paraId="038D30A6" w14:textId="77777777" w:rsidR="00ED4913" w:rsidRDefault="00FE7312" w:rsidP="0083239F">
            <w:pPr>
              <w:jc w:val="both"/>
              <w:rPr>
                <w:rFonts w:cs="Arial"/>
                <w:szCs w:val="22"/>
              </w:rPr>
            </w:pPr>
            <w:r w:rsidRPr="00742FB8">
              <w:rPr>
                <w:rFonts w:cs="Arial"/>
                <w:bCs/>
              </w:rPr>
              <w:t>„</w:t>
            </w:r>
            <w:r w:rsidR="009A0EF4"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sidR="009A0EF4" w:rsidRPr="00742FB8">
              <w:rPr>
                <w:rFonts w:cs="Arial"/>
                <w:szCs w:val="22"/>
              </w:rPr>
              <w:t>.</w:t>
            </w:r>
          </w:p>
          <w:p w14:paraId="5A900BF2" w14:textId="19C54796" w:rsidR="009A0EF4" w:rsidRPr="00742FB8" w:rsidRDefault="009A0EF4" w:rsidP="0083239F">
            <w:pPr>
              <w:jc w:val="both"/>
              <w:rPr>
                <w:rFonts w:cs="Arial"/>
                <w:bCs/>
                <w:szCs w:val="22"/>
              </w:rPr>
            </w:pPr>
          </w:p>
          <w:p w14:paraId="6327333B" w14:textId="77777777" w:rsidR="00FE7312" w:rsidRDefault="00FE7312" w:rsidP="0083239F">
            <w:pPr>
              <w:jc w:val="both"/>
              <w:rPr>
                <w:rFonts w:cs="Arial"/>
                <w:bCs/>
              </w:rPr>
            </w:pPr>
            <w:r w:rsidRPr="00250728">
              <w:rPr>
                <w:rFonts w:cs="Arial"/>
                <w:bCs/>
              </w:rPr>
              <w:t>V prípade prác vykonávaných v noci je zhotoviteľ povinný zabezpečiť dodržiavanie všeobecne záväzných právnych predpisov priamo alebo nepriamo súvisiacich s vykonávaním nočných prác, a to najmä, ale nie len, predpisy v oblasti</w:t>
            </w:r>
            <w:r w:rsidRPr="00FE4170">
              <w:rPr>
                <w:rFonts w:cs="Arial"/>
                <w:bCs/>
              </w:rPr>
              <w:t xml:space="preserve"> bezpečnosti a ochrany zdravia pri práci, dodržiavania nočného kľudu a pod. V prípade, ak </w:t>
            </w:r>
            <w:r w:rsidRPr="00FE4170">
              <w:rPr>
                <w:rFonts w:cs="Arial"/>
                <w:bCs/>
              </w:rPr>
              <w:lastRenderedPageBreak/>
              <w:t>objednávateľovi bude z dôvodu vykonávania nočných prác uložená akákoľvek pokuta, zhotoviteľ je povinný túto pokutu (bez finančného stropu pokuty) vrátane jej prísluše</w:t>
            </w:r>
            <w:r w:rsidRPr="00FB322C">
              <w:rPr>
                <w:rFonts w:cs="Arial"/>
                <w:bCs/>
              </w:rPr>
              <w:t>nstva bezodkladne v celom rozsahu uhradiť. Zhotoviteľ je taktiež povinný zadovážiť si technické vybavenie potrebné na výkon nočných prác (najmä osvetlenie) a uhradiť všetky náklady s tým spojené.“</w:t>
            </w:r>
          </w:p>
          <w:p w14:paraId="71E542FC" w14:textId="77777777" w:rsidR="00ED4913" w:rsidRPr="00250728" w:rsidRDefault="00ED4913" w:rsidP="0083239F">
            <w:pPr>
              <w:jc w:val="both"/>
              <w:rPr>
                <w:rFonts w:cs="Arial"/>
                <w:bCs/>
              </w:rPr>
            </w:pPr>
          </w:p>
        </w:tc>
      </w:tr>
      <w:tr w:rsidR="00951265" w:rsidRPr="006C2974" w14:paraId="5A2B1E72" w14:textId="77777777" w:rsidTr="00F670F8">
        <w:trPr>
          <w:gridAfter w:val="1"/>
          <w:wAfter w:w="687" w:type="dxa"/>
          <w:trHeight w:val="879"/>
        </w:trPr>
        <w:tc>
          <w:tcPr>
            <w:tcW w:w="1384" w:type="dxa"/>
            <w:gridSpan w:val="2"/>
          </w:tcPr>
          <w:p w14:paraId="70E89046"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24F3B1D7"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33FA3895"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21597DCE"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w:t>
            </w:r>
            <w:proofErr w:type="spellStart"/>
            <w:r w:rsidRPr="00F07B96">
              <w:rPr>
                <w:rFonts w:cs="Arial"/>
                <w:lang w:eastAsia="sk-SK"/>
              </w:rPr>
              <w:t>podčlánku</w:t>
            </w:r>
            <w:proofErr w:type="spellEnd"/>
            <w:r w:rsidRPr="00F07B96">
              <w:rPr>
                <w:rFonts w:cs="Arial"/>
                <w:lang w:eastAsia="sk-SK"/>
              </w:rPr>
              <w:t xml:space="preserve"> vložte text:</w:t>
            </w:r>
          </w:p>
          <w:p w14:paraId="013BFADE" w14:textId="77777777" w:rsidR="00ED4913" w:rsidRPr="00F07B96" w:rsidRDefault="00ED4913" w:rsidP="0083239F">
            <w:pPr>
              <w:autoSpaceDE w:val="0"/>
              <w:autoSpaceDN w:val="0"/>
              <w:adjustRightInd w:val="0"/>
              <w:ind w:right="142"/>
              <w:jc w:val="both"/>
              <w:rPr>
                <w:rFonts w:cs="Arial"/>
                <w:lang w:eastAsia="sk-SK"/>
              </w:rPr>
            </w:pPr>
          </w:p>
          <w:p w14:paraId="7513BE82" w14:textId="77777777" w:rsidR="00C745D2" w:rsidRPr="00742FB8" w:rsidRDefault="00C745D2" w:rsidP="0083239F">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11807359" w14:textId="77777777" w:rsidR="00C745D2" w:rsidRPr="00D91C1B" w:rsidRDefault="00C745D2" w:rsidP="0083239F">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w:t>
            </w:r>
            <w:r w:rsidR="00A53390" w:rsidRPr="00742FB8">
              <w:rPr>
                <w:rFonts w:ascii="Arial" w:hAnsi="Arial" w:cs="Arial"/>
                <w:color w:val="auto"/>
                <w:szCs w:val="22"/>
                <w:lang w:eastAsia="sk-SK"/>
              </w:rPr>
              <w:t>od</w:t>
            </w:r>
            <w:r w:rsidR="00AD65AA" w:rsidRPr="00742FB8">
              <w:rPr>
                <w:rFonts w:ascii="Arial" w:hAnsi="Arial" w:cs="Arial"/>
                <w:color w:val="auto"/>
                <w:szCs w:val="22"/>
                <w:lang w:eastAsia="sk-SK"/>
              </w:rPr>
              <w:t xml:space="preserve"> Dátumu</w:t>
            </w:r>
            <w:r w:rsidRPr="00742FB8">
              <w:rPr>
                <w:rFonts w:ascii="Arial" w:hAnsi="Arial" w:cs="Arial"/>
                <w:color w:val="auto"/>
                <w:szCs w:val="22"/>
                <w:lang w:eastAsia="sk-SK"/>
              </w:rPr>
              <w:t xml:space="preserve"> začatia prác a počas celej realizácie </w:t>
            </w:r>
            <w:r w:rsidR="00A53390" w:rsidRPr="005B0752">
              <w:rPr>
                <w:rFonts w:ascii="Arial" w:hAnsi="Arial" w:cs="Arial"/>
                <w:color w:val="auto"/>
                <w:szCs w:val="22"/>
                <w:lang w:eastAsia="sk-SK"/>
              </w:rPr>
              <w:t>výstavby dodržiavať</w:t>
            </w:r>
            <w:r w:rsidRPr="005B0752">
              <w:rPr>
                <w:rFonts w:ascii="Arial" w:hAnsi="Arial" w:cs="Arial"/>
                <w:color w:val="auto"/>
                <w:szCs w:val="22"/>
                <w:lang w:eastAsia="sk-SK"/>
              </w:rPr>
              <w:t xml:space="preserve"> aktualizovaný Plán BOZP ako aj ďalšie povinnosti Zhotoviteľovi ustanovené v </w:t>
            </w:r>
            <w:r w:rsidRPr="00566FC4">
              <w:rPr>
                <w:rFonts w:ascii="Arial" w:hAnsi="Arial" w:cs="Arial"/>
                <w:color w:val="auto"/>
              </w:rPr>
              <w:t xml:space="preserve">nariadení vlády SR č. 396/2006 </w:t>
            </w:r>
            <w:proofErr w:type="spellStart"/>
            <w:r w:rsidRPr="00566FC4">
              <w:rPr>
                <w:rFonts w:ascii="Arial" w:hAnsi="Arial" w:cs="Arial"/>
                <w:color w:val="auto"/>
              </w:rPr>
              <w:t>Z.z</w:t>
            </w:r>
            <w:proofErr w:type="spellEnd"/>
            <w:r w:rsidRPr="00566FC4">
              <w:rPr>
                <w:rFonts w:ascii="Arial" w:hAnsi="Arial" w:cs="Arial"/>
                <w:color w:val="auto"/>
              </w:rPr>
              <w:t>. o minimál</w:t>
            </w:r>
            <w:r w:rsidRPr="0074407A">
              <w:rPr>
                <w:rFonts w:ascii="Arial" w:hAnsi="Arial" w:cs="Arial"/>
                <w:color w:val="auto"/>
              </w:rPr>
              <w:t xml:space="preserve">nych bezpečnostných a zdravotných požiadavkách na </w:t>
            </w:r>
            <w:r w:rsidR="00A53390" w:rsidRPr="0074407A">
              <w:rPr>
                <w:rFonts w:ascii="Arial" w:hAnsi="Arial" w:cs="Arial"/>
                <w:color w:val="auto"/>
              </w:rPr>
              <w:t>Stavenisko (</w:t>
            </w:r>
            <w:r w:rsidRPr="000A1C4B">
              <w:rPr>
                <w:rFonts w:ascii="Arial" w:hAnsi="Arial" w:cs="Arial"/>
                <w:color w:val="auto"/>
              </w:rPr>
              <w:t>ďalej len “NV”).</w:t>
            </w:r>
            <w:r w:rsidRPr="00D91C1B">
              <w:rPr>
                <w:rFonts w:ascii="Arial" w:hAnsi="Arial" w:cs="Arial"/>
                <w:color w:val="auto"/>
                <w:lang w:eastAsia="sk-SK"/>
              </w:rPr>
              <w:t xml:space="preserve"> </w:t>
            </w:r>
          </w:p>
          <w:p w14:paraId="07D5CE90" w14:textId="77777777" w:rsidR="00C745D2" w:rsidRPr="00723969" w:rsidRDefault="00C745D2" w:rsidP="0083239F">
            <w:pPr>
              <w:jc w:val="both"/>
              <w:rPr>
                <w:rFonts w:cs="Arial"/>
                <w:szCs w:val="22"/>
                <w:lang w:eastAsia="sk-SK"/>
              </w:rPr>
            </w:pPr>
          </w:p>
          <w:p w14:paraId="30622AC1" w14:textId="77777777" w:rsidR="00C745D2" w:rsidRPr="00C96E7C" w:rsidRDefault="00C745D2" w:rsidP="0083239F">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špecifikovaný v tomto </w:t>
            </w:r>
            <w:proofErr w:type="spellStart"/>
            <w:r w:rsidRPr="00C96E7C">
              <w:rPr>
                <w:rFonts w:ascii="Arial" w:hAnsi="Arial" w:cs="Arial"/>
                <w:color w:val="auto"/>
                <w:lang w:eastAsia="sk-SK"/>
              </w:rPr>
              <w:t>podčlánku</w:t>
            </w:r>
            <w:proofErr w:type="spellEnd"/>
            <w:r w:rsidRPr="00C96E7C">
              <w:rPr>
                <w:rFonts w:ascii="Arial" w:hAnsi="Arial" w:cs="Arial"/>
                <w:color w:val="auto"/>
                <w:lang w:eastAsia="sk-SK"/>
              </w:rPr>
              <w:t xml:space="preserve">  a v Požiadavkách Objednávateľa  (Zväzok 3 Čast1 Všeobecné informácie a požiadavky Objednávateľa). </w:t>
            </w:r>
          </w:p>
          <w:p w14:paraId="410EE9AE" w14:textId="77777777" w:rsidR="00C745D2" w:rsidRPr="00485C05" w:rsidRDefault="00C745D2" w:rsidP="0083239F">
            <w:pPr>
              <w:rPr>
                <w:rFonts w:cs="Arial"/>
                <w:lang w:eastAsia="sk-SK"/>
              </w:rPr>
            </w:pPr>
          </w:p>
          <w:p w14:paraId="7427A18F" w14:textId="77777777" w:rsidR="00C745D2" w:rsidRPr="00DF409D" w:rsidRDefault="00C745D2" w:rsidP="0083239F">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§3 ods.1 NV nie je dotknutá zodpovednosť Zhotoviteľa za výkon činnosti koordinátora dokumentácie podľa Zmluvy.</w:t>
            </w:r>
          </w:p>
          <w:p w14:paraId="2F6DD3A0" w14:textId="77777777" w:rsidR="00C745D2" w:rsidRPr="00DF409D" w:rsidRDefault="00C745D2" w:rsidP="0083239F">
            <w:pPr>
              <w:rPr>
                <w:rFonts w:cs="Arial"/>
                <w:lang w:eastAsia="sk-SK"/>
              </w:rPr>
            </w:pPr>
          </w:p>
          <w:p w14:paraId="235C7186" w14:textId="77777777" w:rsidR="00C745D2" w:rsidRDefault="00C745D2" w:rsidP="0083239F">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w:t>
            </w:r>
            <w:proofErr w:type="spellStart"/>
            <w:r w:rsidRPr="00DF409D">
              <w:rPr>
                <w:rFonts w:ascii="Arial" w:hAnsi="Arial" w:cs="Arial"/>
                <w:color w:val="auto"/>
                <w:lang w:eastAsia="sk-SK"/>
              </w:rPr>
              <w:t>dopĺnať</w:t>
            </w:r>
            <w:proofErr w:type="spellEnd"/>
            <w:r w:rsidRPr="00DF409D">
              <w:rPr>
                <w:rFonts w:ascii="Arial" w:hAnsi="Arial" w:cs="Arial"/>
                <w:color w:val="auto"/>
                <w:lang w:eastAsia="sk-SK"/>
              </w:rPr>
              <w:t xml:space="preserve"> do podrobností  Plán BOZP,  ktorý je súčasťou Dokumentácie poskytnutej Objednávateľom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C7BF7B3" w14:textId="77777777" w:rsidR="00ED4913" w:rsidRPr="00ED4913" w:rsidRDefault="00ED4913" w:rsidP="00804715">
            <w:pPr>
              <w:rPr>
                <w:lang w:eastAsia="sk-SK"/>
              </w:rPr>
            </w:pPr>
          </w:p>
          <w:p w14:paraId="2ADA5596" w14:textId="77777777" w:rsidR="00C745D2" w:rsidRPr="006C2974" w:rsidRDefault="00C745D2" w:rsidP="0083239F">
            <w:pPr>
              <w:pStyle w:val="NoIndent"/>
              <w:jc w:val="both"/>
              <w:rPr>
                <w:rFonts w:ascii="Arial" w:hAnsi="Arial" w:cs="Arial"/>
                <w:color w:val="auto"/>
                <w:lang w:eastAsia="sk-SK"/>
              </w:rPr>
            </w:pPr>
            <w:r w:rsidRPr="00896806">
              <w:rPr>
                <w:rFonts w:ascii="Arial" w:hAnsi="Arial" w:cs="Arial"/>
                <w:color w:val="auto"/>
                <w:lang w:eastAsia="sk-SK"/>
              </w:rPr>
              <w:t xml:space="preserve">Zhotoviteľ je povinný zmenený a doplnený  Plán BOZP (ďalej len „ aktualizovaný Plán BOZP“) predložiť Stavebnotechnickému </w:t>
            </w:r>
            <w:proofErr w:type="spellStart"/>
            <w:r w:rsidRPr="00896806">
              <w:rPr>
                <w:rFonts w:ascii="Arial" w:hAnsi="Arial" w:cs="Arial"/>
                <w:color w:val="auto"/>
                <w:lang w:eastAsia="sk-SK"/>
              </w:rPr>
              <w:t>dozorovi</w:t>
            </w:r>
            <w:proofErr w:type="spellEnd"/>
            <w:r w:rsidRPr="00896806">
              <w:rPr>
                <w:rFonts w:ascii="Arial" w:hAnsi="Arial" w:cs="Arial"/>
                <w:color w:val="auto"/>
                <w:lang w:eastAsia="sk-SK"/>
              </w:rPr>
              <w:t xml:space="preserve"> a Objednávateľovi na odsúhlasenie, a to v dostatočnom časovom predstihu tak, aby bol </w:t>
            </w:r>
            <w:proofErr w:type="spellStart"/>
            <w:r w:rsidRPr="00896806">
              <w:rPr>
                <w:rFonts w:ascii="Arial" w:hAnsi="Arial" w:cs="Arial"/>
                <w:color w:val="auto"/>
                <w:lang w:eastAsia="sk-SK"/>
              </w:rPr>
              <w:t>aktualizovný</w:t>
            </w:r>
            <w:proofErr w:type="spellEnd"/>
            <w:r w:rsidRPr="00896806">
              <w:rPr>
                <w:rFonts w:ascii="Arial" w:hAnsi="Arial" w:cs="Arial"/>
                <w:color w:val="auto"/>
                <w:lang w:eastAsia="sk-SK"/>
              </w:rPr>
              <w:t xml:space="preserve"> Plán BOZP odsúhlasený najneskôr pred  začatím dotknutých stavebných al</w:t>
            </w:r>
            <w:r w:rsidRPr="00DB07C1">
              <w:rPr>
                <w:rFonts w:ascii="Arial" w:hAnsi="Arial" w:cs="Arial"/>
                <w:color w:val="auto"/>
                <w:lang w:eastAsia="sk-SK"/>
              </w:rPr>
              <w:t xml:space="preserve">ebo iných prác. Plán BOZP a aktualizovaný Plán BOZP je Zhotoviteľ povinný dodať v jednom vyhotovení Stavebnotechnickému </w:t>
            </w:r>
            <w:proofErr w:type="spellStart"/>
            <w:r w:rsidRPr="00DB07C1">
              <w:rPr>
                <w:rFonts w:ascii="Arial" w:hAnsi="Arial" w:cs="Arial"/>
                <w:color w:val="auto"/>
                <w:lang w:eastAsia="sk-SK"/>
              </w:rPr>
              <w:t>dozorovi</w:t>
            </w:r>
            <w:proofErr w:type="spellEnd"/>
            <w:r w:rsidRPr="00DB07C1">
              <w:rPr>
                <w:rFonts w:ascii="Arial" w:hAnsi="Arial" w:cs="Arial"/>
                <w:color w:val="auto"/>
                <w:lang w:eastAsia="sk-SK"/>
              </w:rPr>
              <w:t xml:space="preserve">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151220E1"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lastRenderedPageBreak/>
              <w:t xml:space="preserve">Operatívne úpravy Plánu BOZP zabezpečí Objednávateľ prostredníctvom koordinátora bezpečnosti z tímu Stavebnotechnického </w:t>
            </w:r>
            <w:proofErr w:type="spellStart"/>
            <w:r w:rsidRPr="006C2974">
              <w:rPr>
                <w:rFonts w:ascii="Arial" w:hAnsi="Arial" w:cs="Arial"/>
                <w:color w:val="auto"/>
                <w:szCs w:val="22"/>
                <w:lang w:eastAsia="sk-SK"/>
              </w:rPr>
              <w:t>dozora</w:t>
            </w:r>
            <w:proofErr w:type="spellEnd"/>
            <w:r w:rsidRPr="006C2974">
              <w:rPr>
                <w:rFonts w:ascii="Arial" w:hAnsi="Arial" w:cs="Arial"/>
                <w:color w:val="auto"/>
                <w:szCs w:val="22"/>
                <w:lang w:eastAsia="sk-SK"/>
              </w:rPr>
              <w:t>, s ktorým je koordinátor dokumentácie povinný spolupracovať.</w:t>
            </w:r>
          </w:p>
          <w:p w14:paraId="738412DB" w14:textId="77777777" w:rsidR="00C745D2" w:rsidRPr="006C2974" w:rsidRDefault="00C745D2" w:rsidP="0083239F">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2CD44176" w14:textId="77777777" w:rsidR="00C745D2" w:rsidRPr="006C2974" w:rsidRDefault="00C745D2" w:rsidP="0083239F">
            <w:pPr>
              <w:jc w:val="both"/>
              <w:rPr>
                <w:rFonts w:cs="Arial"/>
                <w:szCs w:val="22"/>
                <w:lang w:eastAsia="sk-SK"/>
              </w:rPr>
            </w:pPr>
          </w:p>
          <w:p w14:paraId="65E026E7" w14:textId="77777777" w:rsidR="00C745D2" w:rsidRPr="006C2974" w:rsidRDefault="00C745D2" w:rsidP="0083239F">
            <w:pPr>
              <w:jc w:val="both"/>
              <w:rPr>
                <w:rFonts w:cs="Arial"/>
                <w:bCs/>
                <w:szCs w:val="22"/>
              </w:rPr>
            </w:pPr>
            <w:r w:rsidRPr="006C2974">
              <w:rPr>
                <w:rFonts w:cs="Arial"/>
                <w:bCs/>
                <w:szCs w:val="22"/>
              </w:rPr>
              <w:t xml:space="preserve">V prípade, ak Zhotoviteľ bezodkladne nedoručí Objednávateľovi aktualizovaný Plán BOZP </w:t>
            </w:r>
            <w:r w:rsidRPr="006C2974">
              <w:rPr>
                <w:rFonts w:cs="Arial"/>
                <w:szCs w:val="22"/>
                <w:lang w:eastAsia="sk-SK"/>
              </w:rPr>
              <w:t xml:space="preserve"> ani do 3 dní odo dňa doručenia písomnej výzvy Objednávateľa alebo Stavebnotechnického </w:t>
            </w:r>
            <w:proofErr w:type="spellStart"/>
            <w:r w:rsidRPr="006C2974">
              <w:rPr>
                <w:rFonts w:cs="Arial"/>
                <w:szCs w:val="22"/>
                <w:lang w:eastAsia="sk-SK"/>
              </w:rPr>
              <w:t>dozora</w:t>
            </w:r>
            <w:proofErr w:type="spellEnd"/>
            <w:r w:rsidRPr="006C2974">
              <w:rPr>
                <w:rFonts w:cs="Arial"/>
                <w:szCs w:val="22"/>
                <w:lang w:eastAsia="sk-SK"/>
              </w:rPr>
              <w:t xml:space="preserve"> na splnenie predmetnej povinnosti, </w:t>
            </w:r>
            <w:r w:rsidRPr="006C2974">
              <w:rPr>
                <w:rFonts w:cs="Arial"/>
                <w:bCs/>
                <w:szCs w:val="22"/>
              </w:rPr>
              <w:t xml:space="preserve">vzniká Objednávateľovi nárok na zaplatenie zmluvnej pokuty vo výške 500,- EUR (slovom päťsto </w:t>
            </w:r>
            <w:r w:rsidR="005638ED" w:rsidRPr="006C2974">
              <w:rPr>
                <w:rFonts w:cs="Arial"/>
                <w:bCs/>
                <w:szCs w:val="22"/>
              </w:rPr>
              <w:t>eur</w:t>
            </w:r>
            <w:r w:rsidRPr="006C2974">
              <w:rPr>
                <w:rFonts w:cs="Arial"/>
                <w:bCs/>
                <w:szCs w:val="22"/>
              </w:rPr>
              <w:t xml:space="preserve">) za každý deň omeškania až do splnenia uvedenej povinnosti. </w:t>
            </w:r>
          </w:p>
          <w:p w14:paraId="6341605B" w14:textId="77777777" w:rsidR="00C745D2" w:rsidRPr="006C2974" w:rsidRDefault="00C745D2" w:rsidP="0083239F">
            <w:pPr>
              <w:tabs>
                <w:tab w:val="left" w:pos="1800"/>
              </w:tabs>
              <w:jc w:val="both"/>
              <w:rPr>
                <w:rFonts w:cs="Arial"/>
                <w:szCs w:val="22"/>
                <w:lang w:eastAsia="sk-SK"/>
              </w:rPr>
            </w:pPr>
          </w:p>
          <w:p w14:paraId="5E1A673C" w14:textId="77777777" w:rsidR="00C745D2" w:rsidRPr="006C2974" w:rsidRDefault="00C745D2" w:rsidP="0083239F">
            <w:pPr>
              <w:pStyle w:val="NoIndent"/>
              <w:jc w:val="both"/>
              <w:rPr>
                <w:rFonts w:ascii="Arial" w:hAnsi="Arial" w:cs="Arial"/>
                <w:bCs/>
                <w:color w:val="auto"/>
                <w:szCs w:val="22"/>
              </w:rPr>
            </w:pPr>
            <w:r w:rsidRPr="006C2974">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w:t>
            </w:r>
            <w:r w:rsidR="00C11FA7" w:rsidRPr="006C2974">
              <w:rPr>
                <w:rFonts w:ascii="Arial" w:hAnsi="Arial" w:cs="Arial"/>
                <w:bCs/>
                <w:color w:val="auto"/>
                <w:szCs w:val="22"/>
              </w:rPr>
              <w:t>eur</w:t>
            </w:r>
            <w:r w:rsidRPr="006C2974">
              <w:rPr>
                <w:rFonts w:ascii="Arial" w:hAnsi="Arial" w:cs="Arial"/>
                <w:bCs/>
                <w:color w:val="auto"/>
                <w:szCs w:val="22"/>
              </w:rPr>
              <w:t>), a to za každé porušenie  povinnosti.</w:t>
            </w:r>
            <w:r w:rsidR="001600D6" w:rsidRPr="006C2974" w:rsidDel="001600D6">
              <w:rPr>
                <w:rFonts w:ascii="Arial" w:hAnsi="Arial" w:cs="Arial"/>
                <w:bCs/>
                <w:color w:val="auto"/>
                <w:szCs w:val="22"/>
              </w:rPr>
              <w:t xml:space="preserve"> </w:t>
            </w:r>
          </w:p>
          <w:p w14:paraId="35F76361" w14:textId="77777777" w:rsidR="00C745D2" w:rsidRPr="006C2974" w:rsidRDefault="00C745D2" w:rsidP="0083239F">
            <w:pPr>
              <w:pStyle w:val="NoIndent"/>
              <w:jc w:val="both"/>
              <w:rPr>
                <w:rFonts w:ascii="Arial" w:hAnsi="Arial" w:cs="Arial"/>
                <w:color w:val="auto"/>
                <w:lang w:eastAsia="sk-SK"/>
              </w:rPr>
            </w:pPr>
          </w:p>
          <w:p w14:paraId="6EAC605E" w14:textId="77777777" w:rsidR="00C745D2" w:rsidRPr="006C2974" w:rsidRDefault="00C745D2" w:rsidP="0083239F">
            <w:pPr>
              <w:tabs>
                <w:tab w:val="left" w:pos="1800"/>
              </w:tabs>
              <w:jc w:val="both"/>
              <w:rPr>
                <w:rFonts w:eastAsia="Arial Unicode MS" w:cs="Arial"/>
                <w:szCs w:val="22"/>
              </w:rPr>
            </w:pPr>
            <w:r w:rsidRPr="006C2974">
              <w:rPr>
                <w:rFonts w:eastAsia="Arial Unicode MS" w:cs="Arial"/>
                <w:szCs w:val="22"/>
              </w:rPr>
              <w:t xml:space="preserve">Zhotoviteľ je povinný vypracovať návrh </w:t>
            </w:r>
            <w:r w:rsidRPr="006C2974">
              <w:rPr>
                <w:rFonts w:eastAsia="Arial Unicode MS" w:cs="Arial"/>
                <w:bCs/>
                <w:szCs w:val="22"/>
              </w:rPr>
              <w:t xml:space="preserve">Dohody </w:t>
            </w:r>
            <w:r w:rsidR="00131740" w:rsidRPr="006C2974">
              <w:rPr>
                <w:rFonts w:eastAsia="Arial Unicode MS" w:cs="Arial"/>
                <w:bCs/>
                <w:szCs w:val="22"/>
              </w:rPr>
              <w:t xml:space="preserve">                            </w:t>
            </w:r>
            <w:r w:rsidRPr="006C2974">
              <w:rPr>
                <w:rFonts w:eastAsia="Arial Unicode MS" w:cs="Arial"/>
                <w:bCs/>
                <w:szCs w:val="22"/>
              </w:rPr>
              <w:t>o vytvorení podmienok bezpečnosti a ochrany zdravia pri práci (BOZP) na spoločnom pracovisku s ďalšími zhotoviteľmi Objednávateľa</w:t>
            </w:r>
            <w:r w:rsidR="00336A5F" w:rsidRPr="006C2974">
              <w:rPr>
                <w:rFonts w:eastAsia="Arial Unicode MS" w:cs="Arial"/>
                <w:bCs/>
                <w:szCs w:val="22"/>
              </w:rPr>
              <w:t>, resp. ďalšími zhotoviteľmi na stavenisku</w:t>
            </w:r>
            <w:r w:rsidRPr="006C2974">
              <w:rPr>
                <w:rFonts w:eastAsia="Arial Unicode MS" w:cs="Arial"/>
                <w:szCs w:val="22"/>
              </w:rPr>
              <w:t xml:space="preserve"> podľa § 18 zákona </w:t>
            </w:r>
            <w:r w:rsidR="00131740" w:rsidRPr="006C2974">
              <w:rPr>
                <w:rFonts w:eastAsia="Arial Unicode MS" w:cs="Arial"/>
                <w:szCs w:val="22"/>
              </w:rPr>
              <w:t xml:space="preserve">                            </w:t>
            </w:r>
            <w:r w:rsidRPr="006C2974">
              <w:rPr>
                <w:rFonts w:eastAsia="Arial Unicode MS" w:cs="Arial"/>
                <w:szCs w:val="22"/>
              </w:rPr>
              <w:t xml:space="preserve">č. 124/2006 </w:t>
            </w:r>
            <w:proofErr w:type="spellStart"/>
            <w:r w:rsidRPr="006C2974">
              <w:rPr>
                <w:rFonts w:eastAsia="Arial Unicode MS" w:cs="Arial"/>
                <w:szCs w:val="22"/>
              </w:rPr>
              <w:t>Z.z</w:t>
            </w:r>
            <w:proofErr w:type="spellEnd"/>
            <w:r w:rsidRPr="006C2974">
              <w:rPr>
                <w:rFonts w:eastAsia="Arial Unicode MS" w:cs="Arial"/>
                <w:szCs w:val="22"/>
              </w:rPr>
              <w:t>.</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65F9F812" w14:textId="77777777" w:rsidR="00C745D2" w:rsidRPr="006C2974" w:rsidRDefault="00C745D2" w:rsidP="0083239F">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w:t>
            </w:r>
            <w:r w:rsidR="00AD403E" w:rsidRPr="006C2974">
              <w:rPr>
                <w:rFonts w:cs="Arial"/>
                <w:bCs/>
                <w:szCs w:val="22"/>
              </w:rPr>
              <w:t>eur</w:t>
            </w:r>
            <w:r w:rsidRPr="006C2974">
              <w:rPr>
                <w:rFonts w:cs="Arial"/>
                <w:bCs/>
                <w:szCs w:val="22"/>
              </w:rPr>
              <w:t xml:space="preserve">) za každý deň, pokiaľ porušenie povinnosti trvá. </w:t>
            </w:r>
          </w:p>
          <w:p w14:paraId="41AEC98B" w14:textId="77777777" w:rsidR="00C745D2" w:rsidRPr="006C2974" w:rsidRDefault="00C745D2" w:rsidP="0083239F">
            <w:pPr>
              <w:jc w:val="both"/>
              <w:rPr>
                <w:rFonts w:cs="Arial"/>
                <w:lang w:eastAsia="sk-SK"/>
              </w:rPr>
            </w:pPr>
          </w:p>
          <w:p w14:paraId="6976AEC3" w14:textId="77777777" w:rsidR="00C745D2" w:rsidRPr="006C2974" w:rsidRDefault="00C745D2" w:rsidP="0083239F">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 xml:space="preserve"> za nasledujúce porušenia povinností v oblasti BOZP, OPP:</w:t>
            </w:r>
          </w:p>
          <w:p w14:paraId="091B63CE" w14:textId="77777777" w:rsidR="00C745D2" w:rsidRPr="006C2974" w:rsidRDefault="00C745D2" w:rsidP="0083239F">
            <w:pPr>
              <w:jc w:val="both"/>
              <w:rPr>
                <w:rFonts w:cs="Arial"/>
                <w:szCs w:val="22"/>
              </w:rPr>
            </w:pPr>
          </w:p>
          <w:p w14:paraId="7AD09E10" w14:textId="77777777" w:rsidR="00C745D2" w:rsidRPr="006C2974" w:rsidRDefault="00C745D2" w:rsidP="0083239F">
            <w:pPr>
              <w:pStyle w:val="Odsekzoznamu"/>
              <w:numPr>
                <w:ilvl w:val="2"/>
                <w:numId w:val="27"/>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výške 100,- EUR (slovom sto </w:t>
            </w:r>
            <w:r w:rsidR="00923010" w:rsidRPr="006C2974">
              <w:rPr>
                <w:rFonts w:ascii="Arial" w:hAnsi="Arial" w:cs="Arial"/>
              </w:rPr>
              <w:t>eur</w:t>
            </w:r>
            <w:r w:rsidRPr="006C2974">
              <w:rPr>
                <w:rFonts w:ascii="Arial" w:hAnsi="Arial" w:cs="Arial"/>
              </w:rPr>
              <w:t>) za každého zamestnanca a pracovníka Personálu Zhotoviteľa,</w:t>
            </w:r>
          </w:p>
          <w:p w14:paraId="304CCFEA"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w:t>
            </w:r>
            <w:r w:rsidRPr="006C2974">
              <w:rPr>
                <w:rFonts w:cs="Arial"/>
                <w:szCs w:val="22"/>
              </w:rPr>
              <w:lastRenderedPageBreak/>
              <w:t xml:space="preserve">vo výške 300,- EUR (slovom tristo </w:t>
            </w:r>
            <w:r w:rsidR="00736E1F" w:rsidRPr="006C2974">
              <w:rPr>
                <w:rFonts w:cs="Arial"/>
                <w:szCs w:val="22"/>
              </w:rPr>
              <w:t>eur</w:t>
            </w:r>
            <w:r w:rsidRPr="006C2974">
              <w:rPr>
                <w:rFonts w:cs="Arial"/>
                <w:szCs w:val="22"/>
              </w:rPr>
              <w:t>) za každého zamestnanca a pracovníka Personálu Zhotoviteľa,</w:t>
            </w:r>
          </w:p>
          <w:p w14:paraId="0DD1007A" w14:textId="77777777" w:rsidR="00C745D2" w:rsidRPr="006C2974" w:rsidRDefault="00C745D2" w:rsidP="0083239F">
            <w:pPr>
              <w:numPr>
                <w:ilvl w:val="0"/>
                <w:numId w:val="33"/>
              </w:numPr>
              <w:ind w:left="680" w:hanging="708"/>
              <w:jc w:val="both"/>
              <w:rPr>
                <w:rFonts w:cs="Arial"/>
                <w:szCs w:val="22"/>
              </w:rPr>
            </w:pPr>
            <w:r w:rsidRPr="006C2974">
              <w:rPr>
                <w:rFonts w:cs="Arial"/>
                <w:szCs w:val="22"/>
              </w:rPr>
              <w:t>za opätovné zaradenie zamestnanca na práce po písomnom vykázaní zo stavby vo výške 1</w:t>
            </w:r>
            <w:r w:rsidR="00736E1F" w:rsidRPr="006C2974">
              <w:rPr>
                <w:rFonts w:cs="Arial"/>
                <w:szCs w:val="22"/>
              </w:rPr>
              <w:t xml:space="preserve"> </w:t>
            </w:r>
            <w:r w:rsidRPr="006C2974">
              <w:rPr>
                <w:rFonts w:cs="Arial"/>
                <w:szCs w:val="22"/>
              </w:rPr>
              <w:t xml:space="preserve">000,- EUR (slovom tisíc </w:t>
            </w:r>
            <w:r w:rsidR="00736E1F" w:rsidRPr="006C2974">
              <w:rPr>
                <w:rFonts w:cs="Arial"/>
                <w:szCs w:val="22"/>
              </w:rPr>
              <w:t>eur</w:t>
            </w:r>
            <w:r w:rsidRPr="006C2974">
              <w:rPr>
                <w:rFonts w:cs="Arial"/>
                <w:szCs w:val="22"/>
              </w:rPr>
              <w:t>) za každého zamestnanca a pracovníka Personálu Zhotoviteľa,</w:t>
            </w:r>
          </w:p>
          <w:p w14:paraId="260C1234" w14:textId="77777777" w:rsidR="00C745D2" w:rsidRPr="006C2974" w:rsidRDefault="00C745D2" w:rsidP="0083239F">
            <w:pPr>
              <w:numPr>
                <w:ilvl w:val="0"/>
                <w:numId w:val="33"/>
              </w:numPr>
              <w:ind w:left="680" w:hanging="708"/>
              <w:jc w:val="both"/>
              <w:rPr>
                <w:rFonts w:cs="Arial"/>
                <w:szCs w:val="22"/>
              </w:rPr>
            </w:pPr>
            <w:r w:rsidRPr="006C2974">
              <w:rPr>
                <w:rFonts w:cs="Arial"/>
                <w:szCs w:val="22"/>
              </w:rPr>
              <w:t xml:space="preserve">za nedodržanie čistoty a poriadku na Stavenisku vo výške 100,- EUR (slovom sto </w:t>
            </w:r>
            <w:r w:rsidR="00674A02" w:rsidRPr="006C2974">
              <w:rPr>
                <w:rFonts w:cs="Arial"/>
                <w:szCs w:val="22"/>
              </w:rPr>
              <w:t>eur</w:t>
            </w:r>
            <w:r w:rsidRPr="006C2974">
              <w:rPr>
                <w:rFonts w:cs="Arial"/>
                <w:szCs w:val="22"/>
              </w:rPr>
              <w:t>) za každé porušenie,</w:t>
            </w:r>
          </w:p>
          <w:p w14:paraId="38230C1D"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nedodržanie plánu odpadového hospodárstva a havarijných plánov vo výške 100,- EUR (slovom sto </w:t>
            </w:r>
            <w:r w:rsidR="00674A02" w:rsidRPr="006C2974">
              <w:rPr>
                <w:rFonts w:cs="Arial"/>
                <w:szCs w:val="22"/>
              </w:rPr>
              <w:t>eur</w:t>
            </w:r>
            <w:r w:rsidRPr="006C2974">
              <w:rPr>
                <w:rFonts w:cs="Arial"/>
                <w:szCs w:val="22"/>
              </w:rPr>
              <w:t>) za každé porušenie,</w:t>
            </w:r>
          </w:p>
          <w:p w14:paraId="3394895B" w14:textId="0CDBBF0D" w:rsidR="00C745D2" w:rsidRPr="006C2974" w:rsidRDefault="00C745D2" w:rsidP="0083239F">
            <w:pPr>
              <w:numPr>
                <w:ilvl w:val="0"/>
                <w:numId w:val="33"/>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sidR="00811BD6">
              <w:rPr>
                <w:rFonts w:cs="Arial"/>
                <w:szCs w:val="22"/>
              </w:rPr>
              <w:t xml:space="preserve"> a/ alebo </w:t>
            </w:r>
            <w:r w:rsidR="00811BD6">
              <w:t>poškodených a/alebo nevyhovujúcich technických zariadení a vyhradených technických zariadení</w:t>
            </w:r>
            <w:r w:rsidR="00811BD6">
              <w:rPr>
                <w:rFonts w:cs="Arial"/>
                <w:szCs w:val="22"/>
              </w:rPr>
              <w:t xml:space="preserve"> </w:t>
            </w:r>
            <w:r w:rsidRPr="006C2974">
              <w:rPr>
                <w:rFonts w:cs="Arial"/>
                <w:szCs w:val="22"/>
              </w:rPr>
              <w:t xml:space="preserve">vo výške 100,- EUR (slovom sto </w:t>
            </w:r>
            <w:r w:rsidR="00674A02" w:rsidRPr="006C2974">
              <w:rPr>
                <w:rFonts w:cs="Arial"/>
                <w:szCs w:val="22"/>
              </w:rPr>
              <w:t>eur</w:t>
            </w:r>
            <w:r w:rsidRPr="006C2974">
              <w:rPr>
                <w:rFonts w:cs="Arial"/>
                <w:szCs w:val="22"/>
              </w:rPr>
              <w:t>) za každé porušenie,</w:t>
            </w:r>
          </w:p>
          <w:p w14:paraId="64663336"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chýbajúce doklady a oprávnenia zamestnanca a pracovníka Personálu Zhotoviteľa vo výške 100,- EUR (slovom sto </w:t>
            </w:r>
            <w:r w:rsidR="00674A02" w:rsidRPr="006C2974">
              <w:rPr>
                <w:rFonts w:cs="Arial"/>
                <w:szCs w:val="22"/>
              </w:rPr>
              <w:t>eur</w:t>
            </w:r>
            <w:r w:rsidRPr="006C2974">
              <w:rPr>
                <w:rFonts w:cs="Arial"/>
                <w:szCs w:val="22"/>
              </w:rPr>
              <w:t>) za každého zamestnanca a pracovníka Personálu Zhotoviteľa,</w:t>
            </w:r>
          </w:p>
          <w:p w14:paraId="3FC77F93" w14:textId="77777777" w:rsidR="00C745D2" w:rsidRPr="006C2974" w:rsidRDefault="00C745D2" w:rsidP="0083239F">
            <w:pPr>
              <w:numPr>
                <w:ilvl w:val="0"/>
                <w:numId w:val="33"/>
              </w:numPr>
              <w:ind w:left="680" w:hanging="680"/>
              <w:jc w:val="both"/>
              <w:rPr>
                <w:rFonts w:cs="Arial"/>
                <w:szCs w:val="22"/>
              </w:rPr>
            </w:pPr>
            <w:r w:rsidRPr="006C2974">
              <w:rPr>
                <w:rFonts w:cs="Arial"/>
                <w:szCs w:val="22"/>
              </w:rPr>
              <w:t>za nedodržanie technologického postupu schváleného Stavebnotechnickým dozorom</w:t>
            </w:r>
            <w:r w:rsidR="00811BD6">
              <w:rPr>
                <w:rFonts w:cs="Arial"/>
                <w:szCs w:val="22"/>
              </w:rPr>
              <w:t xml:space="preserve"> a/ alebo za práce bez technologického postupu</w:t>
            </w:r>
            <w:r w:rsidRPr="006C2974">
              <w:rPr>
                <w:rFonts w:cs="Arial"/>
                <w:szCs w:val="22"/>
              </w:rPr>
              <w:t xml:space="preserve"> vo výške 2</w:t>
            </w:r>
            <w:r w:rsidR="002679F8" w:rsidRPr="006C2974">
              <w:rPr>
                <w:rFonts w:cs="Arial"/>
                <w:szCs w:val="22"/>
              </w:rPr>
              <w:t xml:space="preserve"> </w:t>
            </w:r>
            <w:r w:rsidRPr="006C2974">
              <w:rPr>
                <w:rFonts w:cs="Arial"/>
                <w:szCs w:val="22"/>
              </w:rPr>
              <w:t>000,- € (slovom dvetisíc eur) za každé porušenie</w:t>
            </w:r>
            <w:r w:rsidR="0049488C" w:rsidRPr="006C2974">
              <w:rPr>
                <w:rFonts w:cs="Arial"/>
                <w:szCs w:val="22"/>
              </w:rPr>
              <w:t>.</w:t>
            </w:r>
          </w:p>
          <w:p w14:paraId="637605E3" w14:textId="77777777" w:rsidR="00C745D2" w:rsidRPr="006C2974" w:rsidRDefault="00C745D2" w:rsidP="0083239F">
            <w:pPr>
              <w:ind w:left="851"/>
              <w:jc w:val="both"/>
              <w:rPr>
                <w:rFonts w:cs="Arial"/>
                <w:szCs w:val="22"/>
              </w:rPr>
            </w:pPr>
          </w:p>
          <w:p w14:paraId="41CCCD5A" w14:textId="77777777" w:rsidR="00C745D2" w:rsidRPr="006C2974" w:rsidRDefault="00C745D2" w:rsidP="0083239F">
            <w:pPr>
              <w:jc w:val="both"/>
              <w:rPr>
                <w:rFonts w:cs="Arial"/>
                <w:szCs w:val="22"/>
              </w:rPr>
            </w:pPr>
            <w:r w:rsidRPr="006C2974">
              <w:rPr>
                <w:rFonts w:cs="Arial"/>
                <w:szCs w:val="22"/>
              </w:rPr>
              <w:t xml:space="preserve">V prípade, ak Zhotoviteľ neplní alebo porušuje povinnosti v zmysle platného (aktualizovaného) Plánu BOZP ako </w:t>
            </w:r>
            <w:r w:rsidR="0049488C" w:rsidRPr="006C2974">
              <w:rPr>
                <w:rFonts w:cs="Arial"/>
                <w:szCs w:val="22"/>
              </w:rPr>
              <w:t>aj platných predpisov</w:t>
            </w:r>
            <w:r w:rsidRPr="006C2974">
              <w:rPr>
                <w:rFonts w:cs="Arial"/>
                <w:szCs w:val="22"/>
              </w:rPr>
              <w:t xml:space="preserve"> BOZP iné ako povinnosti uvedené v predchádzajúcom odseku,</w:t>
            </w:r>
            <w:r w:rsidR="0049488C" w:rsidRPr="006C2974">
              <w:rPr>
                <w:rFonts w:cs="Arial"/>
                <w:szCs w:val="22"/>
              </w:rPr>
              <w:t> vzniká</w:t>
            </w:r>
            <w:r w:rsidRPr="006C2974">
              <w:rPr>
                <w:rFonts w:cs="Arial"/>
                <w:szCs w:val="22"/>
              </w:rPr>
              <w:t xml:space="preserve"> Objednávateľovi nárok na zaplatenie zmluvnej pokuty vo výške 500,- </w:t>
            </w:r>
            <w:r w:rsidR="00131740" w:rsidRPr="006C2974">
              <w:rPr>
                <w:rFonts w:cs="Arial"/>
                <w:szCs w:val="22"/>
              </w:rPr>
              <w:t>EUR</w:t>
            </w:r>
            <w:r w:rsidRPr="006C2974">
              <w:rPr>
                <w:rFonts w:cs="Arial"/>
                <w:szCs w:val="22"/>
              </w:rPr>
              <w:t xml:space="preserve"> (slovom päťsto eur) za každé porušenie povinnosti.</w:t>
            </w:r>
          </w:p>
          <w:p w14:paraId="68EEC125" w14:textId="77777777" w:rsidR="00C745D2" w:rsidRPr="006C2974" w:rsidRDefault="00C745D2" w:rsidP="0083239F">
            <w:pPr>
              <w:jc w:val="both"/>
              <w:rPr>
                <w:rFonts w:cs="Arial"/>
                <w:szCs w:val="22"/>
              </w:rPr>
            </w:pPr>
          </w:p>
          <w:p w14:paraId="2A74A546" w14:textId="77777777" w:rsidR="00C745D2" w:rsidRPr="006C2974" w:rsidRDefault="00C745D2" w:rsidP="0083239F">
            <w:pPr>
              <w:jc w:val="both"/>
              <w:rPr>
                <w:rFonts w:cs="Arial"/>
                <w:szCs w:val="22"/>
              </w:rPr>
            </w:pPr>
            <w:r w:rsidRPr="006C2974">
              <w:rPr>
                <w:rFonts w:cs="Arial"/>
                <w:bCs/>
              </w:rPr>
              <w:t xml:space="preserve">Zaplatenie ktorejkoľvek zmluvnej pokuty nemá vplyv na splnenie povinnosti Zhotoviteľa v súlade s týmto </w:t>
            </w:r>
            <w:proofErr w:type="spellStart"/>
            <w:r w:rsidRPr="006C2974">
              <w:rPr>
                <w:rFonts w:cs="Arial"/>
                <w:bCs/>
              </w:rPr>
              <w:t>podčlánkom</w:t>
            </w:r>
            <w:proofErr w:type="spellEnd"/>
            <w:r w:rsidRPr="006C2974">
              <w:rPr>
                <w:rFonts w:cs="Arial"/>
                <w:bCs/>
              </w:rPr>
              <w:t>.</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7F5396F" w14:textId="77777777" w:rsidR="00C745D2" w:rsidRPr="006C2974" w:rsidRDefault="00C745D2" w:rsidP="0083239F">
            <w:pPr>
              <w:jc w:val="both"/>
              <w:rPr>
                <w:rFonts w:cs="Arial"/>
                <w:szCs w:val="22"/>
              </w:rPr>
            </w:pPr>
          </w:p>
          <w:p w14:paraId="75A92A58" w14:textId="77777777" w:rsidR="00C745D2" w:rsidRPr="006C2974" w:rsidRDefault="00C745D2" w:rsidP="0083239F">
            <w:pPr>
              <w:jc w:val="both"/>
              <w:rPr>
                <w:rFonts w:cs="Arial"/>
                <w:szCs w:val="22"/>
              </w:rPr>
            </w:pPr>
            <w:r w:rsidRPr="006C2974">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75CA55B2" w14:textId="77777777" w:rsidR="00C745D2" w:rsidRPr="006C2974" w:rsidRDefault="00C745D2" w:rsidP="0083239F">
            <w:pPr>
              <w:jc w:val="both"/>
              <w:rPr>
                <w:rFonts w:cs="Arial"/>
              </w:rPr>
            </w:pPr>
          </w:p>
          <w:p w14:paraId="6E4684DF" w14:textId="77777777" w:rsidR="00C745D2" w:rsidRPr="006C2974" w:rsidRDefault="00C745D2" w:rsidP="0083239F">
            <w:pPr>
              <w:jc w:val="both"/>
              <w:rPr>
                <w:rFonts w:cs="Arial"/>
              </w:rPr>
            </w:pPr>
            <w:r w:rsidRPr="006C2974">
              <w:rPr>
                <w:rFonts w:cs="Arial"/>
              </w:rPr>
              <w:t xml:space="preserve">Objednávateľ je oprávnený za opakované porušenie povinností Zhotoviteľa (t.j. za každé ďalšie porušenie) podľa tohto </w:t>
            </w:r>
            <w:proofErr w:type="spellStart"/>
            <w:r w:rsidRPr="006C2974">
              <w:rPr>
                <w:rFonts w:cs="Arial"/>
              </w:rPr>
              <w:t>podčlánku</w:t>
            </w:r>
            <w:proofErr w:type="spellEnd"/>
            <w:r w:rsidRPr="006C2974">
              <w:rPr>
                <w:rFonts w:cs="Arial"/>
              </w:rPr>
              <w:t xml:space="preserve"> uložiť zmluvnú pokutu v dvojnásobnej výške sadzby uvedenej vyššie pod písm. a/ až h/.</w:t>
            </w:r>
          </w:p>
          <w:p w14:paraId="22645EEB" w14:textId="77777777" w:rsidR="00C745D2" w:rsidRPr="006C2974" w:rsidRDefault="00C745D2" w:rsidP="0083239F">
            <w:pPr>
              <w:jc w:val="both"/>
              <w:rPr>
                <w:rFonts w:cs="Arial"/>
              </w:rPr>
            </w:pPr>
          </w:p>
          <w:p w14:paraId="7F9A133E" w14:textId="77777777" w:rsidR="00C745D2" w:rsidRPr="006C2974" w:rsidRDefault="00C745D2" w:rsidP="0083239F">
            <w:pPr>
              <w:tabs>
                <w:tab w:val="left" w:pos="1800"/>
              </w:tabs>
              <w:jc w:val="both"/>
              <w:rPr>
                <w:rFonts w:cs="Arial"/>
                <w:szCs w:val="24"/>
              </w:rPr>
            </w:pPr>
            <w:r w:rsidRPr="006C2974">
              <w:rPr>
                <w:rFonts w:cs="Arial"/>
                <w:szCs w:val="22"/>
              </w:rPr>
              <w:lastRenderedPageBreak/>
              <w:t xml:space="preserve">Strany sa dohodli, že štvornásobné porušenie tej ktorej povinnosti Zhotoviteľa podľa </w:t>
            </w:r>
            <w:proofErr w:type="spellStart"/>
            <w:r w:rsidRPr="006C2974">
              <w:rPr>
                <w:rFonts w:cs="Arial"/>
                <w:szCs w:val="22"/>
              </w:rPr>
              <w:t>písm</w:t>
            </w:r>
            <w:proofErr w:type="spellEnd"/>
            <w:r w:rsidRPr="006C2974">
              <w:rPr>
                <w:rFonts w:cs="Arial"/>
                <w:szCs w:val="22"/>
              </w:rPr>
              <w:t xml:space="preserve"> a/ až h/ podľa tohto </w:t>
            </w:r>
            <w:proofErr w:type="spellStart"/>
            <w:r w:rsidRPr="006C2974">
              <w:rPr>
                <w:rFonts w:cs="Arial"/>
                <w:szCs w:val="22"/>
              </w:rPr>
              <w:t>podčlánku</w:t>
            </w:r>
            <w:proofErr w:type="spellEnd"/>
            <w:r w:rsidRPr="006C2974">
              <w:rPr>
                <w:rFonts w:cs="Arial"/>
                <w:szCs w:val="22"/>
              </w:rPr>
              <w:t xml:space="preserve"> sa považuje za podstatné porušenie Zmluvy, pre ktoré má Objednávateľ právo od Zmluvy odstúpiť.</w:t>
            </w:r>
          </w:p>
          <w:p w14:paraId="54E1225D" w14:textId="77777777" w:rsidR="00C745D2" w:rsidRPr="006C2974" w:rsidRDefault="00C745D2" w:rsidP="0083239F">
            <w:pPr>
              <w:rPr>
                <w:rFonts w:cs="Arial"/>
              </w:rPr>
            </w:pPr>
          </w:p>
          <w:p w14:paraId="5BF038E7" w14:textId="77777777" w:rsidR="00C745D2" w:rsidRDefault="00C745D2" w:rsidP="0083239F">
            <w:pPr>
              <w:jc w:val="both"/>
              <w:rPr>
                <w:rFonts w:cs="Arial"/>
              </w:rPr>
            </w:pPr>
            <w:r w:rsidRPr="006C2974">
              <w:rPr>
                <w:rFonts w:cs="Arial"/>
              </w:rPr>
              <w:t xml:space="preserve">Ďalšie podrobnosti sú uvedené v Požiadavkách Objednávateľa a v Dokumentácii poskytnutej Objednávateľom.“ </w:t>
            </w:r>
          </w:p>
          <w:p w14:paraId="29C3DE12" w14:textId="77777777" w:rsidR="00F74D38" w:rsidRPr="006C2974" w:rsidRDefault="00F74D38" w:rsidP="0083239F">
            <w:pPr>
              <w:jc w:val="both"/>
              <w:rPr>
                <w:rFonts w:cs="Arial"/>
                <w:lang w:eastAsia="sk-SK"/>
              </w:rPr>
            </w:pPr>
          </w:p>
        </w:tc>
      </w:tr>
      <w:tr w:rsidR="00951265" w:rsidRPr="006C2974" w14:paraId="18778426" w14:textId="77777777" w:rsidTr="00F670F8">
        <w:trPr>
          <w:gridAfter w:val="1"/>
          <w:wAfter w:w="687" w:type="dxa"/>
          <w:trHeight w:val="2536"/>
        </w:trPr>
        <w:tc>
          <w:tcPr>
            <w:tcW w:w="1384" w:type="dxa"/>
            <w:gridSpan w:val="2"/>
          </w:tcPr>
          <w:p w14:paraId="433BE750"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C25B11D"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6.8</w:t>
            </w:r>
          </w:p>
        </w:tc>
        <w:tc>
          <w:tcPr>
            <w:tcW w:w="2472" w:type="dxa"/>
          </w:tcPr>
          <w:p w14:paraId="7D08A98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505DAEE3"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nasledujúci odsek:</w:t>
            </w:r>
          </w:p>
          <w:p w14:paraId="350B0F82" w14:textId="77777777" w:rsidR="00F74D38" w:rsidRPr="00F74D38" w:rsidRDefault="00F74D38" w:rsidP="00804715"/>
          <w:p w14:paraId="045ECE4A" w14:textId="77777777" w:rsidR="00C745D2" w:rsidRPr="00742FB8" w:rsidRDefault="00C745D2" w:rsidP="0083239F">
            <w:pPr>
              <w:pStyle w:val="NoIndent"/>
              <w:jc w:val="both"/>
              <w:rPr>
                <w:rFonts w:ascii="Arial" w:hAnsi="Arial" w:cs="Arial"/>
                <w:bCs/>
                <w:color w:val="auto"/>
              </w:rPr>
            </w:pPr>
            <w:r w:rsidRPr="00742FB8">
              <w:rPr>
                <w:rFonts w:ascii="Arial" w:hAnsi="Arial" w:cs="Arial"/>
                <w:color w:val="auto"/>
              </w:rPr>
              <w:t>„</w:t>
            </w:r>
            <w:r w:rsidRPr="00742FB8">
              <w:rPr>
                <w:rFonts w:ascii="Arial" w:hAnsi="Arial" w:cs="Arial"/>
                <w:bCs/>
                <w:color w:val="auto"/>
              </w:rPr>
              <w:t xml:space="preserve">Primeraná časť dozoru Zhotoviteľa musí mať pracovnú znalosť (ústnu i písomnú) slovenského jazyka,  v opačnom prípade Zhotoviteľ je povinný zabezpečiť na Stavenisku dostatočný počet spôsobilých tlmočníkov v zmysle zákona č. 382/2004 </w:t>
            </w:r>
            <w:proofErr w:type="spellStart"/>
            <w:r w:rsidRPr="00742FB8">
              <w:rPr>
                <w:rFonts w:ascii="Arial" w:hAnsi="Arial" w:cs="Arial"/>
                <w:bCs/>
                <w:color w:val="auto"/>
              </w:rPr>
              <w:t>Z.z</w:t>
            </w:r>
            <w:proofErr w:type="spellEnd"/>
            <w:r w:rsidRPr="00742FB8">
              <w:rPr>
                <w:rFonts w:ascii="Arial" w:hAnsi="Arial" w:cs="Arial"/>
                <w:bCs/>
                <w:color w:val="auto"/>
              </w:rPr>
              <w:t>. o znalcoch, tlmočníkoch a prekladateľoch v znení neskorších predpisov počas celej pracovnej doby.“</w:t>
            </w:r>
          </w:p>
          <w:p w14:paraId="441C9B1D" w14:textId="77777777" w:rsidR="00C745D2" w:rsidRPr="00742FB8" w:rsidRDefault="00C745D2" w:rsidP="0083239F">
            <w:pPr>
              <w:pStyle w:val="NoIndent"/>
              <w:jc w:val="both"/>
              <w:rPr>
                <w:rFonts w:ascii="Arial" w:hAnsi="Arial" w:cs="Arial"/>
                <w:color w:val="auto"/>
              </w:rPr>
            </w:pPr>
          </w:p>
        </w:tc>
      </w:tr>
      <w:tr w:rsidR="00951265" w:rsidRPr="006C2974" w14:paraId="624EA1D9" w14:textId="77777777" w:rsidTr="00F670F8">
        <w:trPr>
          <w:gridAfter w:val="1"/>
          <w:wAfter w:w="687" w:type="dxa"/>
          <w:trHeight w:val="747"/>
        </w:trPr>
        <w:tc>
          <w:tcPr>
            <w:tcW w:w="1384" w:type="dxa"/>
            <w:gridSpan w:val="2"/>
          </w:tcPr>
          <w:p w14:paraId="3C156CC3"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1CFA4F35"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9BD59F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0031AEB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 </w:t>
            </w:r>
          </w:p>
          <w:p w14:paraId="0D08E66C" w14:textId="77777777" w:rsidR="00F74D38" w:rsidRPr="00F74D38" w:rsidRDefault="00F74D38" w:rsidP="00804715"/>
          <w:p w14:paraId="63CF40FF"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„Zhotoviteľ sa zaväzuje vyhotoviť a dokončiť Dielo prostredníctvom tých osôb, kľúčových odborníkov, ktorými podľa Zákona o verejnom obstarávaní preukazoval splnenie podmienok účasti. Zhotoviteľ je oprávnený zmeniť kľúčových odborníkov na stavbe len postupom v súlade so Zmluvou, t.j. písomným dodatkom k tejto Zmluve.</w:t>
            </w:r>
          </w:p>
          <w:p w14:paraId="20FD732B" w14:textId="77777777" w:rsidR="005665F5" w:rsidRPr="005665F5" w:rsidRDefault="005665F5" w:rsidP="005665F5">
            <w:pPr>
              <w:pStyle w:val="NoIndent"/>
              <w:jc w:val="both"/>
              <w:rPr>
                <w:rFonts w:ascii="Arial" w:hAnsi="Arial" w:cs="Arial"/>
                <w:bCs/>
                <w:color w:val="auto"/>
              </w:rPr>
            </w:pPr>
          </w:p>
          <w:p w14:paraId="36380E1D"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 xml:space="preserve">Každý navrhovaný kľúčový odborník, musí byť vopred písomne schválený Objednávateľom v súlade s týmto </w:t>
            </w:r>
            <w:proofErr w:type="spellStart"/>
            <w:r w:rsidRPr="005665F5">
              <w:rPr>
                <w:rFonts w:ascii="Arial" w:hAnsi="Arial" w:cs="Arial"/>
                <w:bCs/>
                <w:color w:val="auto"/>
              </w:rPr>
              <w:t>podčlánkom</w:t>
            </w:r>
            <w:proofErr w:type="spellEnd"/>
            <w:r w:rsidRPr="005665F5">
              <w:rPr>
                <w:rFonts w:ascii="Arial" w:hAnsi="Arial" w:cs="Arial"/>
                <w:bCs/>
                <w:color w:val="auto"/>
              </w:rPr>
              <w:t xml:space="preserve">.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w:t>
            </w:r>
            <w:proofErr w:type="spellStart"/>
            <w:r w:rsidRPr="005665F5">
              <w:rPr>
                <w:rFonts w:ascii="Arial" w:hAnsi="Arial" w:cs="Arial"/>
                <w:bCs/>
                <w:color w:val="auto"/>
              </w:rPr>
              <w:t>ust</w:t>
            </w:r>
            <w:proofErr w:type="spellEnd"/>
            <w:r w:rsidRPr="005665F5">
              <w:rPr>
                <w:rFonts w:ascii="Arial" w:hAnsi="Arial" w:cs="Arial"/>
                <w:bCs/>
                <w:color w:val="auto"/>
              </w:rPr>
              <w: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w:t>
            </w:r>
          </w:p>
          <w:p w14:paraId="1F82520B" w14:textId="77777777" w:rsidR="005665F5" w:rsidRPr="005665F5" w:rsidRDefault="005665F5" w:rsidP="005665F5">
            <w:pPr>
              <w:pStyle w:val="NoIndent"/>
              <w:jc w:val="both"/>
              <w:rPr>
                <w:rFonts w:ascii="Arial" w:hAnsi="Arial" w:cs="Arial"/>
                <w:bCs/>
                <w:color w:val="auto"/>
              </w:rPr>
            </w:pPr>
          </w:p>
          <w:p w14:paraId="4614ACC5" w14:textId="77777777" w:rsidR="00C745D2" w:rsidRDefault="005665F5" w:rsidP="005665F5">
            <w:pPr>
              <w:pStyle w:val="NoIndent"/>
              <w:jc w:val="both"/>
              <w:rPr>
                <w:rFonts w:ascii="Arial" w:hAnsi="Arial" w:cs="Arial"/>
                <w:bCs/>
                <w:color w:val="auto"/>
              </w:rPr>
            </w:pPr>
            <w:r w:rsidRPr="005665F5">
              <w:rPr>
                <w:rFonts w:ascii="Arial" w:hAnsi="Arial" w:cs="Arial"/>
                <w:bCs/>
                <w:color w:val="auto"/>
              </w:rPr>
              <w:t>V prípade ak Zhotoviteľ zmení kľúčového odborníka na stavbe v rozpore s touto Zmluvou, Objednávateľovi vzniká nárok na zaplatenie zmluvnej pokuty vo výške 5  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p>
          <w:p w14:paraId="3A3576C3" w14:textId="77777777" w:rsidR="005665F5" w:rsidRDefault="005665F5" w:rsidP="005665F5">
            <w:pPr>
              <w:jc w:val="both"/>
            </w:pPr>
          </w:p>
          <w:p w14:paraId="5A6373FE" w14:textId="77777777" w:rsidR="005665F5" w:rsidRDefault="005665F5" w:rsidP="005665F5">
            <w:pPr>
              <w:jc w:val="both"/>
            </w:pPr>
            <w:r>
              <w:lastRenderedPageBreak/>
              <w:t xml:space="preserve">Zaplatením zmluvnej pokuty sa nezbavuje Zhotoviteľ povinnosti postupovať pri výmene kľúčových odborníkov na stavbe v súlade s týmto </w:t>
            </w:r>
            <w:proofErr w:type="spellStart"/>
            <w:r>
              <w:t>podčlánkom</w:t>
            </w:r>
            <w:proofErr w:type="spellEnd"/>
            <w:r>
              <w:t xml:space="preserve">. </w:t>
            </w:r>
          </w:p>
          <w:p w14:paraId="3465C93E" w14:textId="77777777" w:rsidR="005665F5" w:rsidRDefault="005665F5" w:rsidP="005665F5">
            <w:pPr>
              <w:jc w:val="both"/>
            </w:pPr>
          </w:p>
          <w:p w14:paraId="3FE60D90" w14:textId="77777777" w:rsidR="005665F5" w:rsidRDefault="005665F5" w:rsidP="005665F5">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77A3366F" w14:textId="77777777" w:rsidR="005665F5" w:rsidRDefault="005665F5" w:rsidP="005665F5">
            <w:pPr>
              <w:jc w:val="both"/>
            </w:pPr>
          </w:p>
          <w:p w14:paraId="2C3C09C6" w14:textId="77777777" w:rsidR="005665F5" w:rsidRDefault="005665F5" w:rsidP="005665F5">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19335B9F" w14:textId="00432DAE" w:rsidR="005665F5" w:rsidRPr="005665F5" w:rsidRDefault="005665F5" w:rsidP="005665F5">
            <w:pPr>
              <w:jc w:val="both"/>
            </w:pPr>
          </w:p>
        </w:tc>
      </w:tr>
      <w:tr w:rsidR="00951265" w:rsidRPr="006C2974" w14:paraId="3038C575" w14:textId="77777777" w:rsidTr="00F670F8">
        <w:trPr>
          <w:gridAfter w:val="1"/>
          <w:wAfter w:w="687" w:type="dxa"/>
        </w:trPr>
        <w:tc>
          <w:tcPr>
            <w:tcW w:w="1384" w:type="dxa"/>
            <w:gridSpan w:val="2"/>
          </w:tcPr>
          <w:p w14:paraId="7DA3FFC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1798A8D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56916238"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2271E7B2" w14:textId="77777777" w:rsidR="00C745D2" w:rsidRPr="00742FB8"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 xml:space="preserve">ňte celý text </w:t>
            </w:r>
            <w:proofErr w:type="spellStart"/>
            <w:r w:rsidRPr="00742FB8">
              <w:rPr>
                <w:rFonts w:ascii="Arial" w:hAnsi="Arial" w:cs="Arial"/>
                <w:color w:val="auto"/>
                <w:szCs w:val="22"/>
                <w:lang w:eastAsia="sk-SK"/>
              </w:rPr>
              <w:t>podčlánku</w:t>
            </w:r>
            <w:proofErr w:type="spellEnd"/>
            <w:r w:rsidRPr="00742FB8">
              <w:rPr>
                <w:rFonts w:ascii="Arial" w:hAnsi="Arial" w:cs="Arial"/>
                <w:color w:val="auto"/>
                <w:szCs w:val="22"/>
                <w:lang w:eastAsia="sk-SK"/>
              </w:rPr>
              <w:t xml:space="preserve"> a </w:t>
            </w:r>
            <w:proofErr w:type="spellStart"/>
            <w:r w:rsidRPr="00742FB8">
              <w:rPr>
                <w:rFonts w:ascii="Arial" w:hAnsi="Arial" w:cs="Arial"/>
                <w:color w:val="auto"/>
                <w:szCs w:val="22"/>
                <w:lang w:eastAsia="sk-SK"/>
              </w:rPr>
              <w:t>nahraďťe</w:t>
            </w:r>
            <w:proofErr w:type="spellEnd"/>
            <w:r w:rsidRPr="00742FB8">
              <w:rPr>
                <w:rFonts w:ascii="Arial" w:hAnsi="Arial" w:cs="Arial"/>
                <w:color w:val="auto"/>
                <w:szCs w:val="22"/>
                <w:lang w:eastAsia="sk-SK"/>
              </w:rPr>
              <w:t xml:space="preserve"> ho nasledovným textom: </w:t>
            </w:r>
          </w:p>
          <w:p w14:paraId="06D259FB" w14:textId="77777777" w:rsidR="00C745D2" w:rsidRPr="00742FB8" w:rsidRDefault="00C745D2" w:rsidP="0083239F">
            <w:pPr>
              <w:rPr>
                <w:rFonts w:cs="Arial"/>
                <w:lang w:eastAsia="sk-SK"/>
              </w:rPr>
            </w:pPr>
          </w:p>
          <w:p w14:paraId="4ED29C25" w14:textId="77777777" w:rsidR="00C745D2" w:rsidRPr="00742FB8" w:rsidRDefault="00C745D2" w:rsidP="0083239F">
            <w:pPr>
              <w:jc w:val="both"/>
              <w:rPr>
                <w:rFonts w:cs="Arial"/>
                <w:szCs w:val="22"/>
              </w:rPr>
            </w:pPr>
            <w:r w:rsidRPr="00742FB8">
              <w:rPr>
                <w:rFonts w:cs="Arial"/>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742FB8">
              <w:rPr>
                <w:rFonts w:cs="Arial"/>
                <w:szCs w:val="22"/>
              </w:rPr>
              <w:t xml:space="preserve">vrátane rámcového popisu rozsahu ich činností. </w:t>
            </w:r>
          </w:p>
          <w:p w14:paraId="00BD067F" w14:textId="77777777" w:rsidR="00C745D2" w:rsidRPr="00742FB8" w:rsidRDefault="00C745D2" w:rsidP="0083239F">
            <w:pPr>
              <w:jc w:val="both"/>
              <w:rPr>
                <w:rFonts w:cs="Arial"/>
                <w:szCs w:val="22"/>
              </w:rPr>
            </w:pPr>
          </w:p>
          <w:p w14:paraId="6EAEDB73" w14:textId="77777777" w:rsidR="00C745D2" w:rsidRPr="0074407A" w:rsidRDefault="00C745D2" w:rsidP="0083239F">
            <w:pPr>
              <w:jc w:val="both"/>
              <w:rPr>
                <w:rFonts w:cs="Arial"/>
              </w:rPr>
            </w:pPr>
            <w:r w:rsidRPr="00742FB8">
              <w:rPr>
                <w:rFonts w:cs="Arial"/>
                <w:szCs w:val="22"/>
              </w:rPr>
              <w:t xml:space="preserve">Následne každý mesiac v rámci </w:t>
            </w:r>
            <w:r w:rsidRPr="00742FB8">
              <w:rPr>
                <w:rFonts w:cs="Arial"/>
              </w:rPr>
              <w:t xml:space="preserve">Správy o postupe prác podľa </w:t>
            </w:r>
            <w:proofErr w:type="spellStart"/>
            <w:r w:rsidRPr="00742FB8">
              <w:rPr>
                <w:rFonts w:cs="Arial"/>
              </w:rPr>
              <w:t>podčlánku</w:t>
            </w:r>
            <w:proofErr w:type="spellEnd"/>
            <w:r w:rsidRPr="00742FB8">
              <w:rPr>
                <w:rFonts w:cs="Arial"/>
              </w:rPr>
              <w:t xml:space="preserve">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4525B627" w14:textId="77777777" w:rsidR="00C745D2" w:rsidRPr="000A1C4B" w:rsidRDefault="00C745D2" w:rsidP="0083239F">
            <w:pPr>
              <w:jc w:val="both"/>
              <w:rPr>
                <w:rFonts w:cs="Arial"/>
              </w:rPr>
            </w:pPr>
          </w:p>
          <w:p w14:paraId="52C9C06C" w14:textId="77777777" w:rsidR="00C745D2" w:rsidRPr="00723969" w:rsidRDefault="00C745D2" w:rsidP="0083239F">
            <w:pPr>
              <w:pStyle w:val="Odsekzoznamu"/>
              <w:numPr>
                <w:ilvl w:val="0"/>
                <w:numId w:val="44"/>
              </w:numPr>
              <w:spacing w:after="0" w:line="240" w:lineRule="auto"/>
              <w:jc w:val="both"/>
              <w:rPr>
                <w:rFonts w:ascii="Arial" w:hAnsi="Arial" w:cs="Arial"/>
              </w:rPr>
            </w:pPr>
            <w:r w:rsidRPr="00D91C1B">
              <w:rPr>
                <w:rFonts w:ascii="Arial" w:hAnsi="Arial" w:cs="Arial"/>
              </w:rPr>
              <w:t xml:space="preserve">zoznam </w:t>
            </w:r>
            <w:proofErr w:type="spellStart"/>
            <w:r w:rsidRPr="00D91C1B">
              <w:rPr>
                <w:rFonts w:ascii="Arial" w:hAnsi="Arial" w:cs="Arial"/>
              </w:rPr>
              <w:t>všetký</w:t>
            </w:r>
            <w:proofErr w:type="spellEnd"/>
            <w:r w:rsidRPr="00D91C1B">
              <w:rPr>
                <w:rFonts w:ascii="Arial" w:hAnsi="Arial" w:cs="Arial"/>
              </w:rPr>
              <w:t xml:space="preserve"> fyzických osôb</w:t>
            </w:r>
            <w:r w:rsidR="00453B6A" w:rsidRPr="00D91C1B">
              <w:rPr>
                <w:rFonts w:ascii="Arial" w:hAnsi="Arial" w:cs="Arial"/>
              </w:rPr>
              <w:t xml:space="preserve"> </w:t>
            </w:r>
            <w:r w:rsidRPr="00723969">
              <w:rPr>
                <w:rFonts w:ascii="Arial" w:hAnsi="Arial" w:cs="Arial"/>
              </w:rPr>
              <w:t>- podnikateľov a právnických osôb, ktorí vykonávali práce na príslušnom objekte v štruktúre podľa jednotlivých objektov vrátane rámcového popisu rozsahu ich činností,</w:t>
            </w:r>
          </w:p>
          <w:p w14:paraId="20E7C94D" w14:textId="77777777" w:rsidR="00C745D2" w:rsidRDefault="00C745D2" w:rsidP="0083239F">
            <w:pPr>
              <w:pStyle w:val="Odsekzoznamu"/>
              <w:numPr>
                <w:ilvl w:val="0"/>
                <w:numId w:val="44"/>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00453B6A" w:rsidRPr="00C96E7C">
              <w:rPr>
                <w:rFonts w:ascii="Arial" w:hAnsi="Arial" w:cs="Arial"/>
              </w:rPr>
              <w:t>.</w:t>
            </w:r>
          </w:p>
          <w:p w14:paraId="77224F2F" w14:textId="77777777" w:rsidR="002F23C1" w:rsidRPr="00485C05" w:rsidRDefault="002F23C1" w:rsidP="00804715">
            <w:pPr>
              <w:pStyle w:val="Odsekzoznamu"/>
              <w:spacing w:after="0" w:line="240" w:lineRule="auto"/>
              <w:jc w:val="both"/>
              <w:rPr>
                <w:rFonts w:ascii="Arial" w:hAnsi="Arial" w:cs="Arial"/>
              </w:rPr>
            </w:pPr>
          </w:p>
          <w:p w14:paraId="7A44B176" w14:textId="77777777" w:rsidR="00C745D2" w:rsidRPr="00DB07C1" w:rsidRDefault="00C745D2" w:rsidP="0083239F">
            <w:pPr>
              <w:pStyle w:val="NoIndent"/>
              <w:jc w:val="both"/>
              <w:rPr>
                <w:rFonts w:ascii="Arial" w:hAnsi="Arial" w:cs="Arial"/>
                <w:color w:val="auto"/>
              </w:rPr>
            </w:pPr>
            <w:r w:rsidRPr="00DF409D">
              <w:rPr>
                <w:rFonts w:ascii="Arial" w:hAnsi="Arial" w:cs="Arial"/>
                <w:color w:val="auto"/>
              </w:rPr>
              <w:t xml:space="preserve">V prípade, ak Zhotoviteľ nepredloží zoznam alebo údaje podľa tohto </w:t>
            </w:r>
            <w:proofErr w:type="spellStart"/>
            <w:r w:rsidRPr="00DF409D">
              <w:rPr>
                <w:rFonts w:ascii="Arial" w:hAnsi="Arial" w:cs="Arial"/>
                <w:color w:val="auto"/>
              </w:rPr>
              <w:t>podčlánku</w:t>
            </w:r>
            <w:proofErr w:type="spellEnd"/>
            <w:r w:rsidRPr="00DF409D">
              <w:rPr>
                <w:rFonts w:ascii="Arial" w:hAnsi="Arial" w:cs="Arial"/>
                <w:color w:val="auto"/>
              </w:rPr>
              <w:t>, vzniká Objednávateľovi nárok na zaplatenie zmluvnej pokuty vo výške 1</w:t>
            </w:r>
            <w:r w:rsidR="00BB6D0B" w:rsidRPr="00DF409D">
              <w:rPr>
                <w:rFonts w:ascii="Arial" w:hAnsi="Arial" w:cs="Arial"/>
                <w:color w:val="auto"/>
              </w:rPr>
              <w:t xml:space="preserve"> </w:t>
            </w:r>
            <w:r w:rsidRPr="00DF409D">
              <w:rPr>
                <w:rFonts w:ascii="Arial" w:hAnsi="Arial" w:cs="Arial"/>
                <w:color w:val="auto"/>
              </w:rPr>
              <w:t xml:space="preserve">500,- EUR (slovom tisícpäťsto </w:t>
            </w:r>
            <w:r w:rsidR="00BB6D0B" w:rsidRPr="00DF409D">
              <w:rPr>
                <w:rFonts w:ascii="Arial" w:hAnsi="Arial" w:cs="Arial"/>
                <w:color w:val="auto"/>
              </w:rPr>
              <w:t>eur</w:t>
            </w:r>
            <w:r w:rsidRPr="00DF409D">
              <w:rPr>
                <w:rFonts w:ascii="Arial" w:hAnsi="Arial" w:cs="Arial"/>
                <w:color w:val="auto"/>
              </w:rPr>
              <w:t xml:space="preserve">) za každé porušenie tejto povinnosti. </w:t>
            </w:r>
            <w:r w:rsidRPr="00DF409D">
              <w:rPr>
                <w:rFonts w:ascii="Arial" w:hAnsi="Arial" w:cs="Arial"/>
                <w:bCs/>
                <w:color w:val="auto"/>
                <w:szCs w:val="22"/>
              </w:rPr>
              <w:t xml:space="preserve">Zaplatenie zmluvnej pokuty nemá vplyv na splnenie povinnosti Zhotoviteľa v súlade s týmto </w:t>
            </w:r>
            <w:proofErr w:type="spellStart"/>
            <w:r w:rsidRPr="00DF409D">
              <w:rPr>
                <w:rFonts w:ascii="Arial" w:hAnsi="Arial" w:cs="Arial"/>
                <w:bCs/>
                <w:color w:val="auto"/>
                <w:szCs w:val="22"/>
              </w:rPr>
              <w:t>podčlánkom</w:t>
            </w:r>
            <w:proofErr w:type="spellEnd"/>
            <w:r w:rsidRPr="00DF409D">
              <w:rPr>
                <w:rFonts w:ascii="Arial" w:hAnsi="Arial" w:cs="Arial"/>
                <w:bCs/>
                <w:color w:val="auto"/>
                <w:szCs w:val="22"/>
              </w:rPr>
              <w:t xml:space="preserve">. </w:t>
            </w:r>
            <w:r w:rsidRPr="00896806">
              <w:rPr>
                <w:rFonts w:ascii="Arial" w:hAnsi="Arial" w:cs="Arial"/>
                <w:color w:val="auto"/>
                <w:szCs w:val="22"/>
              </w:rPr>
              <w:t xml:space="preserve">Zmluvná pokuta sa bude uhrádzať na základe penalizačnej faktúry vyhotovenej Objednávateľom a doporučene doručenej do sídla </w:t>
            </w:r>
            <w:r w:rsidRPr="00896806">
              <w:rPr>
                <w:rFonts w:ascii="Arial" w:hAnsi="Arial" w:cs="Arial"/>
                <w:color w:val="auto"/>
                <w:szCs w:val="22"/>
              </w:rPr>
              <w:lastRenderedPageBreak/>
              <w:t>Zhotoviteľa. Lehota splatnosti tejto faktúry je 30 dní odo dňa jej doporučeného doručenia do sídla Zhotoviteľa.</w:t>
            </w:r>
            <w:r w:rsidRPr="00DB07C1">
              <w:rPr>
                <w:rFonts w:ascii="Arial" w:hAnsi="Arial" w:cs="Arial"/>
                <w:color w:val="auto"/>
              </w:rPr>
              <w:t xml:space="preserve"> </w:t>
            </w:r>
          </w:p>
          <w:p w14:paraId="3858F195" w14:textId="77777777" w:rsidR="00C745D2" w:rsidRPr="006C2974" w:rsidRDefault="00C745D2" w:rsidP="0083239F">
            <w:pPr>
              <w:rPr>
                <w:rFonts w:cs="Arial"/>
              </w:rPr>
            </w:pPr>
          </w:p>
          <w:p w14:paraId="4738A264"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t>V prípade potreby Stavebnotechnický dozor môže požadovať predkladanie podrobných údajov o počte a zložení Zhotoviteľovho personálu a Zariadení, a to denne alebo týždenne v Stavebnom denníku.</w:t>
            </w:r>
            <w:r w:rsidR="00453B6A" w:rsidRPr="006C2974">
              <w:rPr>
                <w:rFonts w:ascii="Arial" w:hAnsi="Arial" w:cs="Arial"/>
                <w:color w:val="auto"/>
                <w:szCs w:val="22"/>
                <w:lang w:eastAsia="sk-SK"/>
              </w:rPr>
              <w:t xml:space="preserve"> </w:t>
            </w:r>
            <w:r w:rsidRPr="006C2974">
              <w:rPr>
                <w:rFonts w:ascii="Arial" w:hAnsi="Arial" w:cs="Arial"/>
                <w:color w:val="auto"/>
                <w:szCs w:val="22"/>
                <w:lang w:eastAsia="sk-SK"/>
              </w:rPr>
              <w:t xml:space="preserve">Tým nie je dotknutá povinnosť Zhotoviteľa podľa </w:t>
            </w:r>
            <w:proofErr w:type="spellStart"/>
            <w:r w:rsidRPr="006C2974">
              <w:rPr>
                <w:rFonts w:ascii="Arial" w:hAnsi="Arial" w:cs="Arial"/>
                <w:color w:val="auto"/>
                <w:szCs w:val="22"/>
                <w:lang w:eastAsia="sk-SK"/>
              </w:rPr>
              <w:t>podčlánku</w:t>
            </w:r>
            <w:proofErr w:type="spellEnd"/>
            <w:r w:rsidRPr="006C2974">
              <w:rPr>
                <w:rFonts w:ascii="Arial" w:hAnsi="Arial" w:cs="Arial"/>
                <w:color w:val="auto"/>
                <w:szCs w:val="22"/>
                <w:lang w:eastAsia="sk-SK"/>
              </w:rPr>
              <w:t xml:space="preserve"> 4.21 </w:t>
            </w:r>
            <w:r w:rsidRPr="006C2974">
              <w:rPr>
                <w:rFonts w:ascii="Arial" w:hAnsi="Arial" w:cs="Arial"/>
                <w:color w:val="auto"/>
              </w:rPr>
              <w:t>(</w:t>
            </w:r>
            <w:r w:rsidRPr="006C2974">
              <w:rPr>
                <w:rFonts w:ascii="Arial" w:hAnsi="Arial" w:cs="Arial"/>
                <w:i/>
                <w:color w:val="auto"/>
              </w:rPr>
              <w:t>Správy o postupe prác)</w:t>
            </w:r>
            <w:r w:rsidR="00453B6A" w:rsidRPr="006C2974">
              <w:rPr>
                <w:rFonts w:ascii="Arial" w:hAnsi="Arial" w:cs="Arial"/>
                <w:i/>
                <w:color w:val="auto"/>
              </w:rPr>
              <w:t>.</w:t>
            </w:r>
            <w:r w:rsidRPr="006C2974">
              <w:rPr>
                <w:rFonts w:ascii="Arial" w:hAnsi="Arial" w:cs="Arial"/>
                <w:color w:val="auto"/>
                <w:szCs w:val="22"/>
                <w:lang w:eastAsia="sk-SK"/>
              </w:rPr>
              <w:t>“</w:t>
            </w:r>
          </w:p>
          <w:p w14:paraId="62BAB82F" w14:textId="77777777" w:rsidR="000834AA" w:rsidRPr="006C2974" w:rsidRDefault="000834AA" w:rsidP="0083239F">
            <w:pPr>
              <w:rPr>
                <w:rFonts w:cs="Arial"/>
                <w:lang w:eastAsia="sk-SK"/>
              </w:rPr>
            </w:pPr>
          </w:p>
        </w:tc>
      </w:tr>
      <w:tr w:rsidR="00951265" w:rsidRPr="006C2974" w14:paraId="65088783" w14:textId="77777777" w:rsidTr="00F670F8">
        <w:trPr>
          <w:gridAfter w:val="1"/>
          <w:wAfter w:w="687" w:type="dxa"/>
        </w:trPr>
        <w:tc>
          <w:tcPr>
            <w:tcW w:w="1384" w:type="dxa"/>
            <w:gridSpan w:val="2"/>
          </w:tcPr>
          <w:p w14:paraId="0CFBDFF1"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35CACA2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FB97349"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488897CD" w14:textId="77777777" w:rsidR="00C745D2" w:rsidRDefault="00C745D2" w:rsidP="0083239F">
            <w:pPr>
              <w:autoSpaceDE w:val="0"/>
              <w:autoSpaceDN w:val="0"/>
              <w:adjustRightInd w:val="0"/>
              <w:ind w:right="142"/>
              <w:jc w:val="both"/>
              <w:rPr>
                <w:rFonts w:cs="Arial"/>
                <w:bCs/>
                <w:szCs w:val="22"/>
              </w:rPr>
            </w:pPr>
            <w:r w:rsidRPr="00F07B96">
              <w:rPr>
                <w:rFonts w:cs="Arial"/>
                <w:bCs/>
                <w:szCs w:val="22"/>
              </w:rPr>
              <w:t xml:space="preserve">Na koniec </w:t>
            </w:r>
            <w:proofErr w:type="spellStart"/>
            <w:r w:rsidRPr="00F07B96">
              <w:rPr>
                <w:rFonts w:cs="Arial"/>
                <w:bCs/>
                <w:szCs w:val="22"/>
              </w:rPr>
              <w:t>podčlánku</w:t>
            </w:r>
            <w:proofErr w:type="spellEnd"/>
            <w:r w:rsidRPr="00F07B96">
              <w:rPr>
                <w:rFonts w:cs="Arial"/>
                <w:bCs/>
                <w:szCs w:val="22"/>
              </w:rPr>
              <w:t xml:space="preserve"> vložte:</w:t>
            </w:r>
          </w:p>
          <w:p w14:paraId="3B347CF9" w14:textId="77777777" w:rsidR="002F23C1" w:rsidRPr="00742FB8" w:rsidRDefault="002F23C1" w:rsidP="0083239F">
            <w:pPr>
              <w:autoSpaceDE w:val="0"/>
              <w:autoSpaceDN w:val="0"/>
              <w:adjustRightInd w:val="0"/>
              <w:ind w:right="142"/>
              <w:jc w:val="both"/>
              <w:rPr>
                <w:rFonts w:cs="Arial"/>
                <w:lang w:eastAsia="sk-SK"/>
              </w:rPr>
            </w:pPr>
          </w:p>
          <w:p w14:paraId="67AB2CB4" w14:textId="77777777" w:rsidR="00C745D2" w:rsidRPr="00742FB8" w:rsidRDefault="00C745D2" w:rsidP="0083239F">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2CDEE3D6" w14:textId="77777777" w:rsidR="00C745D2" w:rsidRPr="00742FB8" w:rsidRDefault="00C745D2" w:rsidP="0083239F">
            <w:pPr>
              <w:jc w:val="both"/>
              <w:rPr>
                <w:rFonts w:cs="Arial"/>
                <w:szCs w:val="22"/>
                <w:lang w:eastAsia="sk-SK"/>
              </w:rPr>
            </w:pPr>
          </w:p>
          <w:p w14:paraId="7DD7588A" w14:textId="77777777" w:rsidR="00C745D2" w:rsidRPr="000A1C4B" w:rsidRDefault="00C745D2" w:rsidP="0083239F">
            <w:pPr>
              <w:jc w:val="both"/>
              <w:rPr>
                <w:rFonts w:cs="Arial"/>
                <w:bCs/>
              </w:rPr>
            </w:pPr>
            <w:r w:rsidRPr="00742FB8">
              <w:rPr>
                <w:rFonts w:cs="Arial"/>
                <w:szCs w:val="22"/>
                <w:lang w:eastAsia="sk-SK"/>
              </w:rPr>
              <w:t xml:space="preserve">Zhotoviteľ je povinný dodržať </w:t>
            </w:r>
            <w:r w:rsidRPr="005B0752">
              <w:rPr>
                <w:rFonts w:cs="Arial"/>
              </w:rPr>
              <w:t>technologické postupy schválené Stavebnotechnickým dozorom. Za porušenie uvedenej povinnosti Zhotoviteľa má Objednávateľ nárok na zaplatenie zmluvnej pokuty vo výške 2</w:t>
            </w:r>
            <w:r w:rsidR="00FB14B1" w:rsidRPr="005B0752">
              <w:rPr>
                <w:rFonts w:cs="Arial"/>
              </w:rPr>
              <w:t xml:space="preserve"> </w:t>
            </w:r>
            <w:r w:rsidRPr="00E64C36">
              <w:rPr>
                <w:rFonts w:cs="Arial"/>
              </w:rPr>
              <w:t xml:space="preserve">000,- EUR (slovom dvetisíc </w:t>
            </w:r>
            <w:r w:rsidR="00FB14B1" w:rsidRPr="00566FC4">
              <w:rPr>
                <w:rFonts w:cs="Arial"/>
              </w:rPr>
              <w:t>eur</w:t>
            </w:r>
            <w:r w:rsidRPr="0074407A">
              <w:rPr>
                <w:rFonts w:cs="Arial"/>
              </w:rPr>
              <w:t>), a to za každé porušenie povinnosti.</w:t>
            </w:r>
            <w:r w:rsidRPr="0074407A">
              <w:rPr>
                <w:rFonts w:cs="Arial"/>
                <w:bCs/>
              </w:rPr>
              <w:t xml:space="preserve"> Zaplatenie zmluvnej pokuty nemá vplyv na splnenie povinnosti v súlade s týmto </w:t>
            </w:r>
            <w:proofErr w:type="spellStart"/>
            <w:r w:rsidRPr="0074407A">
              <w:rPr>
                <w:rFonts w:cs="Arial"/>
                <w:bCs/>
              </w:rPr>
              <w:t>podčlánkom</w:t>
            </w:r>
            <w:proofErr w:type="spellEnd"/>
            <w:r w:rsidRPr="0074407A">
              <w:rPr>
                <w:rFonts w:cs="Arial"/>
                <w:bCs/>
              </w:rPr>
              <w:t>. Zmluvná pokuta sa bude uhrádzať na základe penalizačnej faktúry vyhotovenej Objednávateľom a doporučene doručenej do sídla Zhotoviteľ</w:t>
            </w:r>
            <w:r w:rsidRPr="000A1C4B">
              <w:rPr>
                <w:rFonts w:cs="Arial"/>
                <w:bCs/>
              </w:rPr>
              <w:t>a. Lehota splatnosti tejto faktúry je 30 dní odo dňa jej doporučeného doručenia do sídla Zhotoviteľa.“</w:t>
            </w:r>
          </w:p>
          <w:p w14:paraId="496C9121" w14:textId="77777777" w:rsidR="00C745D2" w:rsidRPr="00D91C1B" w:rsidRDefault="00C745D2" w:rsidP="0083239F">
            <w:pPr>
              <w:pStyle w:val="NoIndent"/>
              <w:jc w:val="both"/>
              <w:rPr>
                <w:rFonts w:ascii="Arial" w:hAnsi="Arial" w:cs="Arial"/>
                <w:color w:val="auto"/>
                <w:lang w:eastAsia="sk-SK"/>
              </w:rPr>
            </w:pPr>
          </w:p>
        </w:tc>
      </w:tr>
      <w:tr w:rsidR="00951265" w:rsidRPr="006C2974" w14:paraId="127ACAB8" w14:textId="77777777" w:rsidTr="00F670F8">
        <w:trPr>
          <w:gridAfter w:val="1"/>
          <w:wAfter w:w="687" w:type="dxa"/>
          <w:trHeight w:val="1290"/>
        </w:trPr>
        <w:tc>
          <w:tcPr>
            <w:tcW w:w="1384" w:type="dxa"/>
            <w:gridSpan w:val="2"/>
          </w:tcPr>
          <w:p w14:paraId="1343955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22C501E6"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7AE69F7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Vzorky</w:t>
            </w:r>
          </w:p>
          <w:p w14:paraId="7C812419" w14:textId="77777777" w:rsidR="00C745D2" w:rsidRPr="00F07B96" w:rsidRDefault="00C745D2" w:rsidP="0083239F">
            <w:pPr>
              <w:pStyle w:val="NoIndent"/>
              <w:rPr>
                <w:rFonts w:ascii="Arial" w:hAnsi="Arial" w:cs="Arial"/>
                <w:b/>
                <w:color w:val="auto"/>
                <w:szCs w:val="22"/>
              </w:rPr>
            </w:pPr>
          </w:p>
        </w:tc>
        <w:tc>
          <w:tcPr>
            <w:tcW w:w="5750" w:type="dxa"/>
            <w:gridSpan w:val="2"/>
          </w:tcPr>
          <w:p w14:paraId="0152BB03"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5DDD132B" w14:textId="77777777" w:rsidR="002F23C1" w:rsidRPr="002F23C1" w:rsidRDefault="002F23C1" w:rsidP="00804715"/>
          <w:p w14:paraId="0535317E"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64B857AF" w14:textId="77777777" w:rsidR="00C745D2" w:rsidRPr="005B075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nie je oprávnený predkladať vzorky, ktoré nie sú v súlade s požiadavkami uvedenými v Zmluve.  V prípade, že Zhotoviteľ predloží vzorky, </w:t>
            </w:r>
            <w:r w:rsidR="0013056F" w:rsidRPr="00742FB8">
              <w:rPr>
                <w:rFonts w:ascii="Arial" w:hAnsi="Arial" w:cs="Arial"/>
                <w:bCs/>
                <w:color w:val="auto"/>
                <w:szCs w:val="22"/>
              </w:rPr>
              <w:t xml:space="preserve">              </w:t>
            </w:r>
            <w:r w:rsidRPr="00742FB8">
              <w:rPr>
                <w:rFonts w:ascii="Arial" w:hAnsi="Arial" w:cs="Arial"/>
                <w:bCs/>
                <w:color w:val="auto"/>
                <w:szCs w:val="22"/>
              </w:rPr>
              <w:t>ktoré nevyhovujú požiadavkám Zmluvy, Stavebnotechnický dozor má právo odmietnuť akúkoľvek takúto vzorku.  V tom prípade je Zhotoviteľ povinný do dvoch týždňov predložiť Stavebnotechnickému dozoru n</w:t>
            </w:r>
            <w:r w:rsidRPr="005B0752">
              <w:rPr>
                <w:rFonts w:ascii="Arial" w:hAnsi="Arial" w:cs="Arial"/>
                <w:bCs/>
                <w:color w:val="auto"/>
                <w:szCs w:val="22"/>
              </w:rPr>
              <w:t xml:space="preserve">ovú vzorku. Riziko, výdavky a zodpovednosť za prípadné zamietnutia vzoriek Stavebnotechnickým dozorom znáša Zhotoviteľ. </w:t>
            </w:r>
          </w:p>
          <w:p w14:paraId="0F08B529" w14:textId="77777777" w:rsidR="00C745D2" w:rsidRPr="00566FC4" w:rsidRDefault="00C745D2" w:rsidP="0083239F">
            <w:pPr>
              <w:rPr>
                <w:rFonts w:cs="Arial"/>
                <w:b/>
                <w:szCs w:val="22"/>
              </w:rPr>
            </w:pPr>
          </w:p>
          <w:p w14:paraId="5C1A9E8A" w14:textId="77777777" w:rsidR="00C745D2" w:rsidRPr="000A1C4B" w:rsidRDefault="00C745D2" w:rsidP="0083239F">
            <w:pPr>
              <w:jc w:val="both"/>
              <w:rPr>
                <w:rFonts w:cs="Arial"/>
                <w:bCs/>
                <w:szCs w:val="22"/>
              </w:rPr>
            </w:pPr>
            <w:r w:rsidRPr="0074407A">
              <w:rPr>
                <w:rFonts w:cs="Arial"/>
                <w:bCs/>
                <w:szCs w:val="22"/>
              </w:rPr>
              <w:t xml:space="preserve">Pred zabudovaním Vybavenia a Materiálov do Diela je Zhotoviteľ povinný predložiť Stavebnotechnickému dozoru príslušné dokumenty, vydané oprávnenými </w:t>
            </w:r>
            <w:r w:rsidRPr="0074407A">
              <w:rPr>
                <w:rFonts w:cs="Arial"/>
                <w:bCs/>
                <w:szCs w:val="22"/>
              </w:rPr>
              <w:lastRenderedPageBreak/>
              <w:t>inštitúciami alebo o</w:t>
            </w:r>
            <w:r w:rsidRPr="000A1C4B">
              <w:rPr>
                <w:rFonts w:cs="Arial"/>
                <w:bCs/>
                <w:szCs w:val="22"/>
              </w:rPr>
              <w:t>právnenými osobami  o potvrdení súladu tohto Vybavenia a Materiálov s  ostatnými požiadavkami podľa Zmluvy.</w:t>
            </w:r>
          </w:p>
          <w:p w14:paraId="0440FA44" w14:textId="77777777" w:rsidR="00C745D2" w:rsidRPr="00D91C1B" w:rsidRDefault="00C745D2" w:rsidP="0083239F">
            <w:pPr>
              <w:jc w:val="both"/>
              <w:rPr>
                <w:rFonts w:cs="Arial"/>
                <w:bCs/>
                <w:szCs w:val="22"/>
              </w:rPr>
            </w:pPr>
          </w:p>
          <w:p w14:paraId="4BCDA5EB" w14:textId="77777777" w:rsidR="00C745D2" w:rsidRDefault="00C745D2" w:rsidP="0083239F">
            <w:pPr>
              <w:jc w:val="both"/>
              <w:rPr>
                <w:rFonts w:cs="Arial"/>
              </w:rPr>
            </w:pPr>
            <w:r w:rsidRPr="00D91C1B">
              <w:rPr>
                <w:rFonts w:cs="Arial"/>
              </w:rPr>
              <w:t xml:space="preserve">Ďalšie podrobnosti sú uvedené v Požiadavkách Objednávateľa a v Dokumentácii poskytnutej Objednávateľom.“ </w:t>
            </w:r>
          </w:p>
          <w:p w14:paraId="2B631073" w14:textId="77777777" w:rsidR="002F23C1" w:rsidRPr="00723969" w:rsidRDefault="002F23C1" w:rsidP="0083239F">
            <w:pPr>
              <w:jc w:val="both"/>
              <w:rPr>
                <w:rFonts w:cs="Arial"/>
                <w:bCs/>
                <w:szCs w:val="22"/>
              </w:rPr>
            </w:pPr>
          </w:p>
        </w:tc>
      </w:tr>
      <w:tr w:rsidR="00951265" w:rsidRPr="006C2974" w14:paraId="36B636EF" w14:textId="77777777" w:rsidTr="00F670F8">
        <w:trPr>
          <w:gridAfter w:val="1"/>
          <w:wAfter w:w="687" w:type="dxa"/>
          <w:trHeight w:val="454"/>
        </w:trPr>
        <w:tc>
          <w:tcPr>
            <w:tcW w:w="1384" w:type="dxa"/>
            <w:gridSpan w:val="2"/>
          </w:tcPr>
          <w:p w14:paraId="0BBFBE80" w14:textId="77777777" w:rsidR="00C745D2" w:rsidRPr="00FE4170" w:rsidRDefault="00C745D2" w:rsidP="0083239F">
            <w:pPr>
              <w:pStyle w:val="NoIndent"/>
              <w:jc w:val="both"/>
              <w:rPr>
                <w:rFonts w:ascii="Arial" w:hAnsi="Arial" w:cs="Arial"/>
                <w:b/>
                <w:color w:val="auto"/>
                <w:szCs w:val="22"/>
              </w:rPr>
            </w:pPr>
            <w:bookmarkStart w:id="14" w:name="_Hlk165981194"/>
            <w:r w:rsidRPr="00250728">
              <w:rPr>
                <w:rFonts w:ascii="Arial" w:hAnsi="Arial" w:cs="Arial"/>
                <w:b/>
                <w:color w:val="auto"/>
                <w:szCs w:val="22"/>
              </w:rPr>
              <w:lastRenderedPageBreak/>
              <w:t xml:space="preserve">Podčlánok </w:t>
            </w:r>
          </w:p>
          <w:p w14:paraId="55FBFD2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3F2CAEE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303E5139"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61BEBCDD" w14:textId="77777777" w:rsidR="002F23C1" w:rsidRPr="00F07B96" w:rsidRDefault="002F23C1" w:rsidP="0083239F">
            <w:pPr>
              <w:autoSpaceDE w:val="0"/>
              <w:autoSpaceDN w:val="0"/>
              <w:adjustRightInd w:val="0"/>
              <w:ind w:right="142"/>
              <w:jc w:val="both"/>
              <w:rPr>
                <w:rFonts w:cs="Arial"/>
                <w:lang w:eastAsia="sk-SK"/>
              </w:rPr>
            </w:pPr>
          </w:p>
          <w:p w14:paraId="6D605D39" w14:textId="5C00D89A" w:rsidR="00C745D2" w:rsidRDefault="00C745D2" w:rsidP="0083239F">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w:t>
            </w:r>
            <w:r w:rsidR="00366050" w:rsidRPr="00742FB8">
              <w:rPr>
                <w:rFonts w:cs="Arial"/>
                <w:lang w:eastAsia="sk-SK"/>
              </w:rPr>
              <w:t xml:space="preserve"> na odsúhlasenie Stavebnotechnic</w:t>
            </w:r>
            <w:r w:rsidRPr="00742FB8">
              <w:rPr>
                <w:rFonts w:cs="Arial"/>
                <w:lang w:eastAsia="sk-SK"/>
              </w:rPr>
              <w:t>kému dozoru a</w:t>
            </w:r>
            <w:r w:rsidR="00861845">
              <w:rPr>
                <w:rFonts w:cs="Arial"/>
                <w:lang w:eastAsia="sk-SK"/>
              </w:rPr>
              <w:t> </w:t>
            </w:r>
            <w:r w:rsidRPr="00742FB8">
              <w:rPr>
                <w:rFonts w:cs="Arial"/>
                <w:lang w:eastAsia="sk-SK"/>
              </w:rPr>
              <w:t>Objednávateľovi</w:t>
            </w:r>
            <w:r w:rsidR="00861845">
              <w:rPr>
                <w:rFonts w:cs="Arial"/>
                <w:lang w:eastAsia="sk-SK"/>
              </w:rPr>
              <w:t xml:space="preserve"> a súčasne je Zhotoviteľ povinný najneskôr do 28 dní pred zahájením prác na príslušnom stavebnom objekte tento pre stavebný objekt aktualizovať a predložiť </w:t>
            </w:r>
            <w:r w:rsidR="00861845" w:rsidRPr="00742FB8">
              <w:rPr>
                <w:rFonts w:cs="Arial"/>
                <w:lang w:eastAsia="sk-SK"/>
              </w:rPr>
              <w:t>na odsúhlasenie Stavebnotechnickému dozoru a</w:t>
            </w:r>
            <w:r w:rsidR="00861845">
              <w:rPr>
                <w:rFonts w:cs="Arial"/>
                <w:lang w:eastAsia="sk-SK"/>
              </w:rPr>
              <w:t> </w:t>
            </w:r>
            <w:r w:rsidR="00861845" w:rsidRPr="00742FB8">
              <w:rPr>
                <w:rFonts w:cs="Arial"/>
                <w:lang w:eastAsia="sk-SK"/>
              </w:rPr>
              <w:t>Objednávateľovi</w:t>
            </w:r>
            <w:r w:rsidRPr="00742FB8">
              <w:rPr>
                <w:rFonts w:cs="Arial"/>
                <w:lang w:eastAsia="sk-SK"/>
              </w:rPr>
              <w:t xml:space="preserve">.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24E545FA" w14:textId="77777777" w:rsidR="002F23C1" w:rsidRPr="00742FB8" w:rsidRDefault="002F23C1" w:rsidP="0083239F">
            <w:pPr>
              <w:autoSpaceDE w:val="0"/>
              <w:autoSpaceDN w:val="0"/>
              <w:adjustRightInd w:val="0"/>
              <w:ind w:right="141"/>
              <w:jc w:val="both"/>
              <w:rPr>
                <w:rFonts w:cs="Arial"/>
                <w:lang w:eastAsia="sk-SK"/>
              </w:rPr>
            </w:pPr>
          </w:p>
          <w:p w14:paraId="0ABA3B73" w14:textId="77777777" w:rsidR="00C745D2" w:rsidRPr="00723969" w:rsidRDefault="00C745D2" w:rsidP="0083239F">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xml:space="preserve">, vzniká Objednávateľovi nárok na zaplatenie zmluvnej pokuty vo výške 500,- EUR (slovom päťsto </w:t>
            </w:r>
            <w:r w:rsidR="00994E1F" w:rsidRPr="0074407A">
              <w:rPr>
                <w:rFonts w:cs="Arial"/>
                <w:bCs/>
              </w:rPr>
              <w:t>eur</w:t>
            </w:r>
            <w:r w:rsidRPr="000A1C4B">
              <w:rPr>
                <w:rFonts w:cs="Arial"/>
                <w:bCs/>
              </w:rPr>
              <w:t>) za každý deň omeškania až do splnenia tejto povinnosti. Zaplatenie zmluvnej pokuty nemá vp</w:t>
            </w:r>
            <w:r w:rsidRPr="00D91C1B">
              <w:rPr>
                <w:rFonts w:cs="Arial"/>
                <w:bCs/>
              </w:rPr>
              <w:t xml:space="preserve">lyv na splnenie povinnosti v súlade s týmto </w:t>
            </w:r>
            <w:proofErr w:type="spellStart"/>
            <w:r w:rsidRPr="00D91C1B">
              <w:rPr>
                <w:rFonts w:cs="Arial"/>
                <w:bCs/>
              </w:rPr>
              <w:t>podčlánkom</w:t>
            </w:r>
            <w:proofErr w:type="spellEnd"/>
            <w:r w:rsidRPr="00D91C1B">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25876406" w14:textId="77777777" w:rsidR="002F23C1" w:rsidRDefault="002F23C1" w:rsidP="0083239F">
            <w:pPr>
              <w:autoSpaceDE w:val="0"/>
              <w:autoSpaceDN w:val="0"/>
              <w:adjustRightInd w:val="0"/>
              <w:ind w:right="141"/>
              <w:jc w:val="both"/>
              <w:rPr>
                <w:rFonts w:cs="Arial"/>
                <w:lang w:eastAsia="sk-SK"/>
              </w:rPr>
            </w:pPr>
          </w:p>
          <w:p w14:paraId="56150B53" w14:textId="77777777" w:rsidR="00C745D2" w:rsidRDefault="00C745D2" w:rsidP="0083239F">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0060647F" w14:textId="77777777" w:rsidR="002F23C1" w:rsidRPr="001A0DDF" w:rsidRDefault="002F23C1" w:rsidP="0083239F">
            <w:pPr>
              <w:autoSpaceDE w:val="0"/>
              <w:autoSpaceDN w:val="0"/>
              <w:adjustRightInd w:val="0"/>
              <w:ind w:right="141"/>
              <w:jc w:val="both"/>
              <w:rPr>
                <w:rFonts w:cs="Arial"/>
                <w:lang w:eastAsia="sk-SK"/>
              </w:rPr>
            </w:pPr>
          </w:p>
          <w:p w14:paraId="0CFBFA7C" w14:textId="77777777" w:rsidR="002F23C1" w:rsidRPr="006C2974" w:rsidRDefault="00C745D2" w:rsidP="0083239F">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00875EF0" w:rsidRPr="00DF409D">
              <w:rPr>
                <w:rFonts w:cs="Arial"/>
                <w:lang w:eastAsia="sk-SK"/>
              </w:rPr>
              <w:t xml:space="preserve">  </w:t>
            </w:r>
            <w:r w:rsidRPr="00DF409D">
              <w:rPr>
                <w:rFonts w:cs="Arial"/>
                <w:lang w:eastAsia="sk-SK"/>
              </w:rPr>
              <w:t xml:space="preserve">č. 133/2013 </w:t>
            </w:r>
            <w:proofErr w:type="spellStart"/>
            <w:r w:rsidRPr="00DF409D">
              <w:rPr>
                <w:rFonts w:cs="Arial"/>
                <w:lang w:eastAsia="sk-SK"/>
              </w:rPr>
              <w:t>Z.z</w:t>
            </w:r>
            <w:proofErr w:type="spellEnd"/>
            <w:r w:rsidRPr="00DF409D">
              <w:rPr>
                <w:rFonts w:cs="Arial"/>
                <w:lang w:eastAsia="sk-SK"/>
              </w:rPr>
              <w:t xml:space="preserve">. o stavebných výrobkoch a o zmene a doplnení niektorých zákonov, spolu s vykonávacím predpisom vyhláškou č. 162/2013 </w:t>
            </w:r>
            <w:proofErr w:type="spellStart"/>
            <w:r w:rsidRPr="00DF409D">
              <w:rPr>
                <w:rFonts w:cs="Arial"/>
                <w:lang w:eastAsia="sk-SK"/>
              </w:rPr>
              <w:t>Z.z</w:t>
            </w:r>
            <w:proofErr w:type="spellEnd"/>
            <w:r w:rsidRPr="00DF409D">
              <w:rPr>
                <w:rFonts w:cs="Arial"/>
                <w:lang w:eastAsia="sk-SK"/>
              </w:rPr>
              <w:t xml:space="preserve">., Ministerstva dopravy výstavby a regionálneho rozvoja Slovenskej republiky, ktorou sa ustanovuje zoznam skupín stavebných výrobkov a systémy posudzovania parametrov, ako aj zákonu č. </w:t>
            </w:r>
            <w:r w:rsidR="00336A5F" w:rsidRPr="00DF409D">
              <w:rPr>
                <w:rFonts w:cs="Arial"/>
                <w:lang w:eastAsia="sk-SK"/>
              </w:rPr>
              <w:t xml:space="preserve">56/2018 </w:t>
            </w:r>
            <w:proofErr w:type="spellStart"/>
            <w:r w:rsidRPr="00896806">
              <w:rPr>
                <w:rFonts w:cs="Arial"/>
                <w:lang w:eastAsia="sk-SK"/>
              </w:rPr>
              <w:t>Z.z</w:t>
            </w:r>
            <w:proofErr w:type="spellEnd"/>
            <w:r w:rsidRPr="00896806">
              <w:rPr>
                <w:rFonts w:cs="Arial"/>
                <w:lang w:eastAsia="sk-SK"/>
              </w:rPr>
              <w:t xml:space="preserve">. </w:t>
            </w:r>
            <w:r w:rsidR="00875EF0" w:rsidRPr="00896806">
              <w:rPr>
                <w:rFonts w:cs="Arial"/>
                <w:lang w:eastAsia="sk-SK"/>
              </w:rPr>
              <w:t xml:space="preserve">                                  </w:t>
            </w:r>
            <w:r w:rsidR="00E13B3E" w:rsidRPr="00DB07C1">
              <w:rPr>
                <w:rFonts w:cs="Arial"/>
                <w:lang w:eastAsia="sk-SK"/>
              </w:rPr>
              <w:t>o posudzovaní zhody výrobku, sprístupňovaní určeného výrobku na trhu</w:t>
            </w:r>
            <w:r w:rsidRPr="00DB07C1">
              <w:rPr>
                <w:rFonts w:cs="Arial"/>
                <w:lang w:eastAsia="sk-SK"/>
              </w:rPr>
              <w:t xml:space="preserve"> a o zmene a doplnení niektorých zákonov v znení </w:t>
            </w:r>
            <w:r w:rsidRPr="006C2974">
              <w:rPr>
                <w:rFonts w:cs="Arial"/>
                <w:lang w:eastAsia="sk-SK"/>
              </w:rPr>
              <w:t xml:space="preserve">neskorších predpisov, vrátane </w:t>
            </w:r>
            <w:r w:rsidRPr="006C2974">
              <w:rPr>
                <w:rFonts w:cs="Arial"/>
                <w:lang w:eastAsia="sk-SK"/>
              </w:rPr>
              <w:lastRenderedPageBreak/>
              <w:t xml:space="preserve">príslušných súvisiacich nariadení Vlády SR. Objednávateľ je oprávnený výsledky skúšok zverejniť. </w:t>
            </w:r>
          </w:p>
          <w:p w14:paraId="39C5302E" w14:textId="77777777" w:rsidR="00C745D2" w:rsidRPr="00FB322C" w:rsidRDefault="00C745D2" w:rsidP="0083239F">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w:t>
            </w:r>
            <w:r w:rsidR="00875EF0" w:rsidRPr="006C2974">
              <w:rPr>
                <w:rFonts w:cs="Arial"/>
                <w:lang w:eastAsia="sk-SK"/>
              </w:rPr>
              <w:t xml:space="preserve">                      </w:t>
            </w:r>
            <w:r w:rsidRPr="006C2974">
              <w:rPr>
                <w:rFonts w:cs="Arial"/>
                <w:lang w:eastAsia="sk-SK"/>
              </w:rPr>
              <w:t xml:space="preserve">č. </w:t>
            </w:r>
            <w:r w:rsidR="007C2D4B">
              <w:rPr>
                <w:rFonts w:cs="Arial"/>
                <w:lang w:eastAsia="sk-SK"/>
              </w:rPr>
              <w:t>56</w:t>
            </w:r>
            <w:r w:rsidRPr="006C2974">
              <w:rPr>
                <w:rFonts w:cs="Arial"/>
                <w:lang w:eastAsia="sk-SK"/>
              </w:rPr>
              <w:t>/</w:t>
            </w:r>
            <w:r w:rsidR="007C2D4B">
              <w:rPr>
                <w:rFonts w:cs="Arial"/>
                <w:lang w:eastAsia="sk-SK"/>
              </w:rPr>
              <w:t>2018</w:t>
            </w:r>
            <w:r w:rsidRPr="006C2974">
              <w:rPr>
                <w:rFonts w:cs="Arial"/>
                <w:lang w:eastAsia="sk-SK"/>
              </w:rPr>
              <w:t xml:space="preserve"> </w:t>
            </w:r>
            <w:proofErr w:type="spellStart"/>
            <w:r w:rsidRPr="006C2974">
              <w:rPr>
                <w:rFonts w:cs="Arial"/>
                <w:lang w:eastAsia="sk-SK"/>
              </w:rPr>
              <w:t>Z.z</w:t>
            </w:r>
            <w:proofErr w:type="spellEnd"/>
            <w:r w:rsidRPr="006C2974">
              <w:rPr>
                <w:rFonts w:cs="Arial"/>
                <w:lang w:eastAsia="sk-SK"/>
              </w:rPr>
              <w:t xml:space="preserve">.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5CD6215A" w14:textId="77777777" w:rsidR="002F23C1" w:rsidRDefault="002F23C1" w:rsidP="0083239F">
            <w:pPr>
              <w:jc w:val="both"/>
              <w:rPr>
                <w:rFonts w:cs="Arial"/>
                <w:lang w:eastAsia="sk-SK"/>
              </w:rPr>
            </w:pPr>
          </w:p>
          <w:p w14:paraId="1DCA63A5" w14:textId="77777777" w:rsidR="00C745D2" w:rsidRDefault="00C745D2" w:rsidP="0083239F">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785D84A2" w14:textId="77777777" w:rsidR="002F23C1" w:rsidRPr="00A86531" w:rsidRDefault="002F23C1" w:rsidP="0083239F">
            <w:pPr>
              <w:jc w:val="both"/>
              <w:rPr>
                <w:rFonts w:cs="Arial"/>
              </w:rPr>
            </w:pPr>
          </w:p>
        </w:tc>
      </w:tr>
      <w:bookmarkEnd w:id="14"/>
      <w:tr w:rsidR="00951265" w:rsidRPr="006C2974" w14:paraId="3B0A8110" w14:textId="77777777" w:rsidTr="00F670F8">
        <w:trPr>
          <w:gridAfter w:val="1"/>
          <w:wAfter w:w="687" w:type="dxa"/>
          <w:trHeight w:val="1575"/>
        </w:trPr>
        <w:tc>
          <w:tcPr>
            <w:tcW w:w="1384" w:type="dxa"/>
            <w:gridSpan w:val="2"/>
          </w:tcPr>
          <w:p w14:paraId="076640E0" w14:textId="77777777" w:rsidR="00C745D2" w:rsidRPr="00FE4170" w:rsidRDefault="00C745D2" w:rsidP="0083239F">
            <w:pPr>
              <w:pStyle w:val="NoIndent"/>
              <w:jc w:val="both"/>
              <w:rPr>
                <w:rFonts w:ascii="Arial" w:hAnsi="Arial" w:cs="Arial"/>
                <w:b/>
                <w:color w:val="auto"/>
              </w:rPr>
            </w:pPr>
            <w:r w:rsidRPr="00105022">
              <w:rPr>
                <w:rFonts w:ascii="Arial" w:hAnsi="Arial" w:cs="Arial"/>
                <w:b/>
                <w:color w:val="auto"/>
              </w:rPr>
              <w:lastRenderedPageBreak/>
              <w:t xml:space="preserve">Podčlánok </w:t>
            </w:r>
          </w:p>
          <w:p w14:paraId="78D380E0" w14:textId="77777777" w:rsidR="00C745D2" w:rsidRPr="00FB322C" w:rsidRDefault="00C745D2" w:rsidP="0083239F">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650417B8" w14:textId="77777777" w:rsidR="00C745D2" w:rsidRPr="00F07B96" w:rsidRDefault="00C745D2" w:rsidP="0083239F">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690EE1E8" w14:textId="77777777" w:rsidR="002F23C1" w:rsidRDefault="00C745D2" w:rsidP="0083239F">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7AFD68FB" w14:textId="77777777" w:rsidR="00C745D2" w:rsidRPr="00742FB8" w:rsidRDefault="00C745D2" w:rsidP="0083239F">
            <w:pPr>
              <w:autoSpaceDE w:val="0"/>
              <w:autoSpaceDN w:val="0"/>
              <w:adjustRightInd w:val="0"/>
              <w:ind w:right="142"/>
              <w:jc w:val="both"/>
              <w:rPr>
                <w:rFonts w:cs="Arial"/>
                <w:bCs/>
                <w:szCs w:val="24"/>
              </w:rPr>
            </w:pPr>
            <w:r w:rsidRPr="00742FB8">
              <w:rPr>
                <w:rFonts w:cs="Arial"/>
                <w:bCs/>
                <w:szCs w:val="24"/>
              </w:rPr>
              <w:t xml:space="preserve"> </w:t>
            </w:r>
          </w:p>
          <w:p w14:paraId="66B14E02" w14:textId="77777777" w:rsidR="00C745D2" w:rsidRPr="00742FB8" w:rsidRDefault="00C745D2" w:rsidP="0083239F">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951265" w:rsidRPr="006C2974" w14:paraId="7F389FAF" w14:textId="77777777" w:rsidTr="00F670F8">
        <w:trPr>
          <w:gridAfter w:val="1"/>
          <w:wAfter w:w="687" w:type="dxa"/>
        </w:trPr>
        <w:tc>
          <w:tcPr>
            <w:tcW w:w="1384" w:type="dxa"/>
            <w:gridSpan w:val="2"/>
          </w:tcPr>
          <w:p w14:paraId="1D061097"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0CB7392A"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7.7</w:t>
            </w:r>
          </w:p>
        </w:tc>
        <w:tc>
          <w:tcPr>
            <w:tcW w:w="2472" w:type="dxa"/>
          </w:tcPr>
          <w:p w14:paraId="6C18BE99"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0C54D238"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zrušte a nahraďte ho nasledujúcim textom: </w:t>
            </w:r>
          </w:p>
          <w:p w14:paraId="2D1171B5" w14:textId="77777777" w:rsidR="002F23C1" w:rsidRPr="002F23C1" w:rsidRDefault="002F23C1" w:rsidP="00804715"/>
          <w:p w14:paraId="1143EB8C" w14:textId="77777777" w:rsidR="00C745D2" w:rsidRDefault="00C745D2" w:rsidP="0083239F">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742FB8">
              <w:rPr>
                <w:rFonts w:cs="Arial"/>
                <w:i/>
                <w:iCs/>
                <w:szCs w:val="22"/>
              </w:rPr>
              <w:t>Preberanie Diela Objednávateľom)</w:t>
            </w:r>
            <w:r w:rsidRPr="00742FB8">
              <w:rPr>
                <w:rFonts w:cs="Arial"/>
                <w:szCs w:val="22"/>
              </w:rPr>
              <w:t>.“</w:t>
            </w:r>
          </w:p>
          <w:p w14:paraId="75B01593" w14:textId="77777777" w:rsidR="002F23C1" w:rsidRPr="00742FB8" w:rsidRDefault="002F23C1" w:rsidP="0083239F">
            <w:pPr>
              <w:autoSpaceDE w:val="0"/>
              <w:autoSpaceDN w:val="0"/>
              <w:adjustRightInd w:val="0"/>
              <w:ind w:right="141"/>
              <w:jc w:val="both"/>
              <w:rPr>
                <w:rFonts w:cs="Arial"/>
                <w:szCs w:val="22"/>
              </w:rPr>
            </w:pPr>
          </w:p>
        </w:tc>
      </w:tr>
      <w:tr w:rsidR="00951265" w:rsidRPr="006C2974" w14:paraId="49B8841E" w14:textId="77777777" w:rsidTr="00F670F8">
        <w:trPr>
          <w:gridAfter w:val="1"/>
          <w:wAfter w:w="687" w:type="dxa"/>
          <w:trHeight w:val="811"/>
        </w:trPr>
        <w:tc>
          <w:tcPr>
            <w:tcW w:w="1384" w:type="dxa"/>
            <w:gridSpan w:val="2"/>
          </w:tcPr>
          <w:p w14:paraId="3A53035F"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1DB524A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494C365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0BCE9F39" w14:textId="77777777" w:rsidR="00C745D2" w:rsidRPr="00F07B96" w:rsidRDefault="00C745D2" w:rsidP="0083239F">
            <w:pPr>
              <w:jc w:val="both"/>
              <w:rPr>
                <w:rFonts w:cs="Arial"/>
              </w:rPr>
            </w:pPr>
            <w:r w:rsidRPr="00F07B96">
              <w:rPr>
                <w:rFonts w:cs="Arial"/>
              </w:rPr>
              <w:t xml:space="preserve">Prvú vetu </w:t>
            </w:r>
            <w:proofErr w:type="spellStart"/>
            <w:r w:rsidRPr="00F07B96">
              <w:rPr>
                <w:rFonts w:cs="Arial"/>
              </w:rPr>
              <w:t>podčlánku</w:t>
            </w:r>
            <w:proofErr w:type="spellEnd"/>
            <w:r w:rsidRPr="00F07B96">
              <w:rPr>
                <w:rFonts w:cs="Arial"/>
              </w:rPr>
              <w:t xml:space="preserve"> zrušte a nahraďte nasledovným textom:</w:t>
            </w:r>
          </w:p>
          <w:p w14:paraId="10BF16D7" w14:textId="77777777" w:rsidR="00C745D2" w:rsidRPr="00742FB8" w:rsidRDefault="00C745D2" w:rsidP="0083239F">
            <w:pPr>
              <w:jc w:val="both"/>
              <w:rPr>
                <w:rFonts w:cs="Arial"/>
              </w:rPr>
            </w:pPr>
          </w:p>
          <w:p w14:paraId="0DDBF460" w14:textId="77777777" w:rsidR="00C745D2" w:rsidRDefault="00C745D2" w:rsidP="00EB7ECD">
            <w:pPr>
              <w:jc w:val="both"/>
              <w:rPr>
                <w:rFonts w:cs="Arial"/>
              </w:rPr>
            </w:pPr>
            <w:r w:rsidRPr="00742FB8">
              <w:rPr>
                <w:rFonts w:cs="Arial"/>
              </w:rPr>
              <w:t>„</w:t>
            </w:r>
            <w:r w:rsidR="00E13B3E" w:rsidRPr="00742FB8">
              <w:rPr>
                <w:rFonts w:cs="Arial"/>
                <w:szCs w:val="22"/>
              </w:rPr>
              <w:t>Dátum začatia prác je dátum oznámený Objednávateľom písomne Zhotoviteľovi podľa bodu 14 Zmluvných dojednaní.</w:t>
            </w:r>
            <w:r w:rsidRPr="00742FB8">
              <w:rPr>
                <w:rFonts w:cs="Arial"/>
              </w:rPr>
              <w:t>“</w:t>
            </w:r>
          </w:p>
          <w:p w14:paraId="4A3AB82D" w14:textId="77777777" w:rsidR="002F23C1" w:rsidRPr="00742FB8" w:rsidRDefault="002F23C1" w:rsidP="00EB7ECD">
            <w:pPr>
              <w:jc w:val="both"/>
              <w:rPr>
                <w:rFonts w:cs="Arial"/>
                <w:szCs w:val="22"/>
              </w:rPr>
            </w:pPr>
          </w:p>
        </w:tc>
      </w:tr>
      <w:tr w:rsidR="00951265" w:rsidRPr="006C2974" w14:paraId="10AF87B0" w14:textId="77777777" w:rsidTr="00F670F8">
        <w:trPr>
          <w:gridAfter w:val="1"/>
          <w:wAfter w:w="687" w:type="dxa"/>
          <w:trHeight w:val="811"/>
        </w:trPr>
        <w:tc>
          <w:tcPr>
            <w:tcW w:w="1384" w:type="dxa"/>
            <w:gridSpan w:val="2"/>
          </w:tcPr>
          <w:p w14:paraId="46B150B5"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1B72197B"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8.3</w:t>
            </w:r>
          </w:p>
        </w:tc>
        <w:tc>
          <w:tcPr>
            <w:tcW w:w="2472" w:type="dxa"/>
          </w:tcPr>
          <w:p w14:paraId="0348427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062AFE0B" w14:textId="77777777" w:rsidR="00C745D2" w:rsidRDefault="00C745D2"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zrušte a nahraďte ho nasledujúcim textom:</w:t>
            </w:r>
          </w:p>
          <w:p w14:paraId="3A60968F" w14:textId="77777777" w:rsidR="002F23C1" w:rsidRPr="00F07B96" w:rsidRDefault="002F23C1" w:rsidP="0083239F">
            <w:pPr>
              <w:jc w:val="both"/>
              <w:rPr>
                <w:rFonts w:cs="Arial"/>
                <w:szCs w:val="22"/>
              </w:rPr>
            </w:pPr>
          </w:p>
          <w:p w14:paraId="267CBD04" w14:textId="3F796CE4" w:rsidR="00C745D2" w:rsidRDefault="002F23C1" w:rsidP="0083239F">
            <w:pPr>
              <w:pStyle w:val="Zarkazkladnhotextu2"/>
              <w:tabs>
                <w:tab w:val="clear" w:pos="3960"/>
                <w:tab w:val="clear" w:pos="9072"/>
              </w:tabs>
              <w:autoSpaceDE w:val="0"/>
              <w:autoSpaceDN w:val="0"/>
              <w:adjustRightInd w:val="0"/>
              <w:ind w:left="0" w:firstLine="0"/>
              <w:rPr>
                <w:rFonts w:cs="Arial"/>
                <w:szCs w:val="22"/>
              </w:rPr>
            </w:pPr>
            <w:r>
              <w:rPr>
                <w:rFonts w:cs="Arial"/>
                <w:szCs w:val="22"/>
              </w:rPr>
              <w:t>„</w:t>
            </w:r>
            <w:r w:rsidR="000A319B">
              <w:rPr>
                <w:rFonts w:cs="Arial"/>
                <w:szCs w:val="22"/>
              </w:rPr>
              <w:t>Zhotoviteľ je povinný aktualizovať a predložiť Objednávateľovi Harmonogram prác v</w:t>
            </w:r>
            <w:r w:rsidR="003F69A3">
              <w:rPr>
                <w:rFonts w:cs="Arial"/>
                <w:szCs w:val="22"/>
              </w:rPr>
              <w:t> </w:t>
            </w:r>
            <w:r w:rsidR="00767310">
              <w:rPr>
                <w:rFonts w:cs="Arial"/>
                <w:szCs w:val="22"/>
              </w:rPr>
              <w:t>lehote</w:t>
            </w:r>
            <w:r w:rsidR="003F69A3">
              <w:rPr>
                <w:rFonts w:cs="Arial"/>
                <w:szCs w:val="22"/>
              </w:rPr>
              <w:t xml:space="preserve"> a podľa požiadaviek </w:t>
            </w:r>
            <w:r w:rsidR="00767310">
              <w:rPr>
                <w:rFonts w:cs="Arial"/>
                <w:szCs w:val="22"/>
              </w:rPr>
              <w:t xml:space="preserve"> uveden</w:t>
            </w:r>
            <w:r w:rsidR="003F69A3">
              <w:rPr>
                <w:rFonts w:cs="Arial"/>
                <w:szCs w:val="22"/>
              </w:rPr>
              <w:t>ých</w:t>
            </w:r>
            <w:r w:rsidR="00767310">
              <w:rPr>
                <w:rFonts w:cs="Arial"/>
                <w:szCs w:val="22"/>
              </w:rPr>
              <w:t xml:space="preserve"> v </w:t>
            </w:r>
            <w:proofErr w:type="spellStart"/>
            <w:r>
              <w:rPr>
                <w:rFonts w:cs="Arial"/>
                <w:szCs w:val="22"/>
              </w:rPr>
              <w:t>pod</w:t>
            </w:r>
            <w:r w:rsidR="000A319B">
              <w:rPr>
                <w:rFonts w:cs="Arial"/>
                <w:szCs w:val="22"/>
              </w:rPr>
              <w:t>čl</w:t>
            </w:r>
            <w:proofErr w:type="spellEnd"/>
            <w:r w:rsidR="000A319B">
              <w:rPr>
                <w:rFonts w:cs="Arial"/>
                <w:szCs w:val="22"/>
              </w:rPr>
              <w:t xml:space="preserve">. 2.3.2, </w:t>
            </w:r>
            <w:r>
              <w:rPr>
                <w:rFonts w:cs="Arial"/>
                <w:szCs w:val="22"/>
              </w:rPr>
              <w:t>Z</w:t>
            </w:r>
            <w:r w:rsidR="000A319B">
              <w:rPr>
                <w:rFonts w:cs="Arial"/>
                <w:szCs w:val="22"/>
              </w:rPr>
              <w:t>väzku 3 Požiadavk</w:t>
            </w:r>
            <w:r>
              <w:rPr>
                <w:rFonts w:cs="Arial"/>
                <w:szCs w:val="22"/>
              </w:rPr>
              <w:t>y</w:t>
            </w:r>
            <w:r w:rsidR="000A319B">
              <w:rPr>
                <w:rFonts w:cs="Arial"/>
                <w:szCs w:val="22"/>
              </w:rPr>
              <w:t xml:space="preserve"> Objednávateľa.</w:t>
            </w:r>
          </w:p>
          <w:p w14:paraId="1A6BFB2D" w14:textId="77777777" w:rsidR="000A319B" w:rsidRPr="00742FB8" w:rsidRDefault="000A319B" w:rsidP="0083239F">
            <w:pPr>
              <w:pStyle w:val="Zarkazkladnhotextu2"/>
              <w:tabs>
                <w:tab w:val="clear" w:pos="3960"/>
                <w:tab w:val="clear" w:pos="9072"/>
              </w:tabs>
              <w:autoSpaceDE w:val="0"/>
              <w:autoSpaceDN w:val="0"/>
              <w:adjustRightInd w:val="0"/>
              <w:ind w:left="0" w:firstLine="0"/>
              <w:rPr>
                <w:rFonts w:cs="Arial"/>
                <w:szCs w:val="22"/>
              </w:rPr>
            </w:pPr>
          </w:p>
          <w:p w14:paraId="3B8FB415" w14:textId="3CC25173" w:rsidR="00C745D2" w:rsidRDefault="00C745D2" w:rsidP="0083239F">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7E8D28C3" w14:textId="77777777" w:rsidR="00C745D2" w:rsidRDefault="00C745D2" w:rsidP="00E511B2">
            <w:pPr>
              <w:pStyle w:val="Zarkazkladnhotextu2"/>
              <w:tabs>
                <w:tab w:val="clear" w:pos="3960"/>
                <w:tab w:val="clear" w:pos="9072"/>
                <w:tab w:val="left" w:pos="0"/>
              </w:tabs>
              <w:autoSpaceDE w:val="0"/>
              <w:autoSpaceDN w:val="0"/>
              <w:adjustRightInd w:val="0"/>
              <w:ind w:left="0" w:firstLine="0"/>
              <w:rPr>
                <w:rFonts w:cs="Arial"/>
              </w:rPr>
            </w:pPr>
          </w:p>
          <w:p w14:paraId="4162A58D"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vytvorený na základe uvedených požiadaviek:</w:t>
            </w:r>
          </w:p>
          <w:p w14:paraId="0075F8A7" w14:textId="7BB779EF" w:rsidR="00E511B2" w:rsidRPr="0022222A" w:rsidRDefault="00E511B2" w:rsidP="00E511B2">
            <w:pPr>
              <w:pStyle w:val="Zarkazkladnhotextu2"/>
              <w:tabs>
                <w:tab w:val="clear" w:pos="3960"/>
                <w:tab w:val="clear" w:pos="9072"/>
              </w:tabs>
              <w:autoSpaceDE w:val="0"/>
              <w:autoSpaceDN w:val="0"/>
              <w:adjustRightInd w:val="0"/>
              <w:ind w:left="431" w:hanging="426"/>
              <w:rPr>
                <w:rFonts w:cs="Arial"/>
              </w:rPr>
            </w:pPr>
            <w:r>
              <w:rPr>
                <w:rFonts w:cs="Arial"/>
                <w:szCs w:val="22"/>
              </w:rPr>
              <w:t xml:space="preserve">a) </w:t>
            </w:r>
            <w:r w:rsidRPr="0022222A">
              <w:rPr>
                <w:rFonts w:cs="Arial"/>
                <w:szCs w:val="22"/>
              </w:rPr>
              <w:t xml:space="preserve">Forma grafického znázornenia - tzv. </w:t>
            </w:r>
            <w:proofErr w:type="spellStart"/>
            <w:r w:rsidRPr="0022222A">
              <w:rPr>
                <w:rFonts w:cs="Arial"/>
                <w:szCs w:val="22"/>
              </w:rPr>
              <w:t>Ganttov</w:t>
            </w:r>
            <w:proofErr w:type="spellEnd"/>
            <w:r w:rsidRPr="0022222A">
              <w:rPr>
                <w:rFonts w:cs="Arial"/>
                <w:szCs w:val="22"/>
              </w:rPr>
              <w:t xml:space="preserve"> graf - grafická časť  vypracovaná</w:t>
            </w:r>
            <w:r w:rsidRPr="0022222A">
              <w:rPr>
                <w:rFonts w:cs="Arial"/>
              </w:rPr>
              <w:t xml:space="preserve"> vo formáte *.</w:t>
            </w:r>
            <w:proofErr w:type="spellStart"/>
            <w:r w:rsidRPr="0022222A">
              <w:rPr>
                <w:rFonts w:cs="Arial"/>
              </w:rPr>
              <w:t>mpp</w:t>
            </w:r>
            <w:proofErr w:type="spellEnd"/>
            <w:r w:rsidRPr="0022222A">
              <w:rPr>
                <w:rFonts w:cs="Arial"/>
              </w:rPr>
              <w:t xml:space="preserve"> s jasne vyznačenou kritickou cestou (prípadne viacerými), ktorú budú vytvárať príslušné časti Diela, t.j. časovou </w:t>
            </w:r>
            <w:r w:rsidRPr="0022222A">
              <w:rPr>
                <w:rFonts w:cs="Arial"/>
              </w:rPr>
              <w:lastRenderedPageBreak/>
              <w:t xml:space="preserve">postupnosťou zhotovenia jednotlivých stavebných objektov (SO), vyhotovenia požadovanej projektovej dokumentácie, vrátane doby trvania ich komplexného vyskúšania, skúšobnej prevádzky prevádzkových súborov a ich technologických častí (ak taká je) a pod (Príloha č. </w:t>
            </w:r>
            <w:r w:rsidR="00B95A31">
              <w:rPr>
                <w:rFonts w:cs="Arial"/>
              </w:rPr>
              <w:t>3</w:t>
            </w:r>
            <w:r w:rsidRPr="0022222A">
              <w:rPr>
                <w:rFonts w:cs="Arial"/>
              </w:rPr>
              <w:t>.1 Zmluvných dojednaní).</w:t>
            </w:r>
          </w:p>
          <w:p w14:paraId="48D0DDC2" w14:textId="77777777" w:rsidR="00E511B2" w:rsidRPr="0022222A" w:rsidRDefault="00E511B2" w:rsidP="00E511B2">
            <w:pPr>
              <w:pStyle w:val="Zarkazkladnhotextu2"/>
              <w:tabs>
                <w:tab w:val="clear" w:pos="3960"/>
                <w:tab w:val="clear" w:pos="9072"/>
              </w:tabs>
              <w:autoSpaceDE w:val="0"/>
              <w:autoSpaceDN w:val="0"/>
              <w:adjustRightInd w:val="0"/>
              <w:ind w:left="431" w:hanging="426"/>
              <w:rPr>
                <w:rFonts w:cs="Arial"/>
              </w:rPr>
            </w:pPr>
          </w:p>
          <w:p w14:paraId="0FD83312" w14:textId="079A0DE1" w:rsidR="00E511B2" w:rsidRDefault="00E511B2" w:rsidP="00E511B2">
            <w:pPr>
              <w:pStyle w:val="Zarkazkladnhotextu2"/>
              <w:tabs>
                <w:tab w:val="clear" w:pos="3960"/>
              </w:tabs>
              <w:autoSpaceDE w:val="0"/>
              <w:autoSpaceDN w:val="0"/>
              <w:adjustRightInd w:val="0"/>
              <w:ind w:left="431" w:hanging="426"/>
              <w:rPr>
                <w:rFonts w:cs="Arial"/>
              </w:rPr>
            </w:pPr>
            <w:r>
              <w:rPr>
                <w:rFonts w:cs="Arial"/>
              </w:rPr>
              <w:t xml:space="preserve">b) </w:t>
            </w:r>
            <w:r w:rsidRPr="0022222A">
              <w:rPr>
                <w:rFonts w:cs="Arial"/>
              </w:rPr>
              <w:t>Povinnosť členenia činností na minimálne 2, resp. minimálne 3 stupne podrobnosti (u nižšie stanovených radov stavebných objektov).</w:t>
            </w:r>
          </w:p>
          <w:p w14:paraId="3C131E25" w14:textId="77777777" w:rsidR="00E511B2" w:rsidRPr="0022222A" w:rsidRDefault="00E511B2" w:rsidP="00E511B2">
            <w:pPr>
              <w:pStyle w:val="Zarkazkladnhotextu2"/>
              <w:tabs>
                <w:tab w:val="clear" w:pos="3960"/>
              </w:tabs>
              <w:autoSpaceDE w:val="0"/>
              <w:autoSpaceDN w:val="0"/>
              <w:adjustRightInd w:val="0"/>
              <w:ind w:left="431" w:hanging="426"/>
              <w:rPr>
                <w:rFonts w:cs="Arial"/>
              </w:rPr>
            </w:pPr>
          </w:p>
          <w:p w14:paraId="742C0570"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1. stupeň: stavebný objekt (SO),</w:t>
            </w:r>
          </w:p>
          <w:p w14:paraId="57D999F7"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2. stupeň: stavebný prvok, </w:t>
            </w:r>
            <w:proofErr w:type="spellStart"/>
            <w:r w:rsidRPr="0022222A">
              <w:rPr>
                <w:rFonts w:cs="Arial"/>
              </w:rPr>
              <w:t>podobjekt</w:t>
            </w:r>
            <w:proofErr w:type="spellEnd"/>
            <w:r w:rsidRPr="0022222A">
              <w:rPr>
                <w:rFonts w:cs="Arial"/>
              </w:rPr>
              <w:t xml:space="preserve"> SO, úsek SO</w:t>
            </w:r>
          </w:p>
          <w:p w14:paraId="51F4715F"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(mostný pilier, úsek objektu cestného telesa, úseky </w:t>
            </w:r>
            <w:proofErr w:type="spellStart"/>
            <w:r w:rsidRPr="0022222A">
              <w:rPr>
                <w:rFonts w:cs="Arial"/>
              </w:rPr>
              <w:t>mostovky</w:t>
            </w:r>
            <w:proofErr w:type="spellEnd"/>
            <w:r w:rsidRPr="0022222A">
              <w:rPr>
                <w:rFonts w:cs="Arial"/>
              </w:rPr>
              <w:t xml:space="preserve">), Druhý stupeň je povinný pri </w:t>
            </w:r>
            <w:proofErr w:type="spellStart"/>
            <w:r w:rsidRPr="0022222A">
              <w:rPr>
                <w:rFonts w:cs="Arial"/>
              </w:rPr>
              <w:t>následovných</w:t>
            </w:r>
            <w:proofErr w:type="spellEnd"/>
            <w:r w:rsidRPr="0022222A">
              <w:rPr>
                <w:rFonts w:cs="Arial"/>
              </w:rPr>
              <w:t xml:space="preserve"> radoch SO:</w:t>
            </w:r>
          </w:p>
          <w:p w14:paraId="29AE1EC8"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 SO radu 300 a 500 (SO 501 pre obe časti stavby, SO 535, SO 536), ďalšie SO na vyžiadanie Stavebnotechnického </w:t>
            </w:r>
            <w:proofErr w:type="spellStart"/>
            <w:r w:rsidRPr="0022222A">
              <w:rPr>
                <w:rFonts w:cs="Arial"/>
              </w:rPr>
              <w:t>dozora</w:t>
            </w:r>
            <w:proofErr w:type="spellEnd"/>
            <w:r w:rsidRPr="0022222A">
              <w:rPr>
                <w:rFonts w:cs="Arial"/>
              </w:rPr>
              <w:t>.</w:t>
            </w:r>
          </w:p>
          <w:p w14:paraId="17DFAD42"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3. stupeň: stavebné činnosti, stavebné časti prvkov, diely (napr. zemné práce, základy mostného piliera, driek, …).</w:t>
            </w:r>
          </w:p>
          <w:p w14:paraId="7B068534"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Tretí stupeň podrobnosti je povinný pri týchto radoch SO:</w:t>
            </w:r>
          </w:p>
          <w:p w14:paraId="44311FFD"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SO radu 100 (SO 101, SO 103 pre obe časti stavby, SO 113)</w:t>
            </w:r>
          </w:p>
          <w:p w14:paraId="2BA50FBE"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 SO radu 200 (mosty, oporné múry, </w:t>
            </w:r>
            <w:proofErr w:type="spellStart"/>
            <w:r w:rsidRPr="0022222A">
              <w:rPr>
                <w:rFonts w:cs="Arial"/>
              </w:rPr>
              <w:t>zárubné</w:t>
            </w:r>
            <w:proofErr w:type="spellEnd"/>
            <w:r w:rsidRPr="0022222A">
              <w:rPr>
                <w:rFonts w:cs="Arial"/>
              </w:rPr>
              <w:t xml:space="preserve"> múry, PHS, SO 331-31,),</w:t>
            </w:r>
          </w:p>
          <w:p w14:paraId="7659B5E6"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 SO  RADU 400 na vyžiadanie Stavebnotechnického </w:t>
            </w:r>
            <w:proofErr w:type="spellStart"/>
            <w:r w:rsidRPr="0022222A">
              <w:rPr>
                <w:rFonts w:cs="Arial"/>
              </w:rPr>
              <w:t>dozora</w:t>
            </w:r>
            <w:proofErr w:type="spellEnd"/>
            <w:r w:rsidRPr="0022222A">
              <w:rPr>
                <w:rFonts w:cs="Arial"/>
              </w:rPr>
              <w:t>.</w:t>
            </w:r>
          </w:p>
          <w:p w14:paraId="6AA43C80"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rPr>
            </w:pPr>
            <w:r w:rsidRPr="0022222A">
              <w:rPr>
                <w:rFonts w:cs="Arial"/>
              </w:rPr>
              <w:t xml:space="preserve">• ďalšie SO na vyžiadanie Stavebnotechnického </w:t>
            </w:r>
            <w:proofErr w:type="spellStart"/>
            <w:r w:rsidRPr="0022222A">
              <w:rPr>
                <w:rFonts w:cs="Arial"/>
              </w:rPr>
              <w:t>dozora</w:t>
            </w:r>
            <w:proofErr w:type="spellEnd"/>
            <w:r w:rsidRPr="0022222A">
              <w:rPr>
                <w:rFonts w:cs="Arial"/>
              </w:rPr>
              <w:t>.</w:t>
            </w:r>
          </w:p>
          <w:p w14:paraId="39B1F5C2"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rPr>
            </w:pPr>
          </w:p>
          <w:p w14:paraId="7B2DE598" w14:textId="2F10919A" w:rsidR="00E511B2" w:rsidRDefault="00E511B2" w:rsidP="00E511B2">
            <w:pPr>
              <w:pStyle w:val="Zarkazkladnhotextu2"/>
              <w:numPr>
                <w:ilvl w:val="0"/>
                <w:numId w:val="44"/>
              </w:numPr>
              <w:tabs>
                <w:tab w:val="clear" w:pos="3960"/>
                <w:tab w:val="clear" w:pos="9072"/>
              </w:tabs>
              <w:autoSpaceDE w:val="0"/>
              <w:autoSpaceDN w:val="0"/>
              <w:adjustRightInd w:val="0"/>
              <w:ind w:left="431" w:hanging="431"/>
              <w:rPr>
                <w:rFonts w:cs="Arial"/>
              </w:rPr>
            </w:pPr>
            <w:r w:rsidRPr="0022222A">
              <w:rPr>
                <w:rFonts w:cs="Arial"/>
              </w:rPr>
              <w:t>Povinnosť definovania unikátnych WBS kódov („</w:t>
            </w:r>
            <w:proofErr w:type="spellStart"/>
            <w:r w:rsidRPr="0022222A">
              <w:rPr>
                <w:rFonts w:cs="Arial"/>
              </w:rPr>
              <w:t>Work</w:t>
            </w:r>
            <w:proofErr w:type="spellEnd"/>
            <w:r w:rsidRPr="0022222A">
              <w:rPr>
                <w:rFonts w:cs="Arial"/>
              </w:rPr>
              <w:t xml:space="preserve"> </w:t>
            </w:r>
            <w:proofErr w:type="spellStart"/>
            <w:r w:rsidRPr="0022222A">
              <w:rPr>
                <w:rFonts w:cs="Arial"/>
              </w:rPr>
              <w:t>Breakdown</w:t>
            </w:r>
            <w:proofErr w:type="spellEnd"/>
            <w:r w:rsidRPr="0022222A">
              <w:rPr>
                <w:rFonts w:cs="Arial"/>
              </w:rPr>
              <w:t xml:space="preserve"> </w:t>
            </w:r>
            <w:proofErr w:type="spellStart"/>
            <w:r w:rsidRPr="0022222A">
              <w:rPr>
                <w:rFonts w:cs="Arial"/>
              </w:rPr>
              <w:t>Structures</w:t>
            </w:r>
            <w:proofErr w:type="spellEnd"/>
            <w:r w:rsidRPr="0022222A">
              <w:rPr>
                <w:rFonts w:cs="Arial"/>
              </w:rPr>
              <w:t>“) pri každej činnosti v závislosti od jej stupňa podrobnosti.</w:t>
            </w:r>
          </w:p>
          <w:p w14:paraId="320950DD" w14:textId="6FDE105A"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časovej rezervy pri jednotlivých činnostiach, a to ako grafické, tak aj číselné (počet dní v samostatnom stĺpci).</w:t>
            </w:r>
          </w:p>
          <w:p w14:paraId="2A6FFD56"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255697EC"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prerušenia (rozdelenia) činnosti pomocou bodkovaného označenia v príslušnej farebnej schéme.</w:t>
            </w:r>
          </w:p>
          <w:p w14:paraId="060EFDBF"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V každom harmonograme musí byť vo forme činností znázornené spracovávanie realizačnej dokumentácie stavby (DSRS) na jednotlivé objekty, vrátane termínov (</w:t>
            </w:r>
            <w:proofErr w:type="spellStart"/>
            <w:r w:rsidRPr="00E511B2">
              <w:rPr>
                <w:rFonts w:cs="Arial"/>
              </w:rPr>
              <w:t>miľnikov</w:t>
            </w:r>
            <w:proofErr w:type="spellEnd"/>
            <w:r w:rsidRPr="00E511B2">
              <w:rPr>
                <w:rFonts w:cs="Arial"/>
              </w:rPr>
              <w:t xml:space="preserve">) ich plánovaného odovzdania Stavebnotechnickému dozoru, a ďalej míľniky (najskoršie termíny) na schválenie jednotlivých čistopisov DSV správcom stavby a preberacie konania a kolaudačné konanie. </w:t>
            </w:r>
          </w:p>
          <w:p w14:paraId="08294708"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predpokladané strojné a personálne zabezpečenie pre jednotlivé činnosti.</w:t>
            </w:r>
          </w:p>
          <w:p w14:paraId="29AE8E59" w14:textId="3CB47B68" w:rsidR="00E511B2" w:rsidRDefault="00E511B2" w:rsidP="00E511B2">
            <w:pPr>
              <w:pStyle w:val="Zarkazkladnhotextu2"/>
              <w:numPr>
                <w:ilvl w:val="0"/>
                <w:numId w:val="44"/>
              </w:numPr>
              <w:tabs>
                <w:tab w:val="clear" w:pos="3960"/>
                <w:tab w:val="clear" w:pos="9072"/>
              </w:tabs>
              <w:autoSpaceDE w:val="0"/>
              <w:autoSpaceDN w:val="0"/>
              <w:adjustRightInd w:val="0"/>
              <w:ind w:left="431" w:hanging="431"/>
              <w:rPr>
                <w:rFonts w:cs="Arial"/>
              </w:rPr>
            </w:pPr>
            <w:r w:rsidRPr="00E511B2">
              <w:rPr>
                <w:rFonts w:cs="Arial"/>
              </w:rPr>
              <w:lastRenderedPageBreak/>
              <w:t>Grafické znázornenie Zimnej technologickej prestávky / Zimného obdobia formou farebného zvislého pruhu na podklade (pozadí) harmonogramu.</w:t>
            </w:r>
          </w:p>
          <w:p w14:paraId="72EF14F4" w14:textId="428DF41E" w:rsidR="00197E3F" w:rsidRDefault="00197E3F" w:rsidP="00197E3F">
            <w:pPr>
              <w:pStyle w:val="Zarkazkladnhotextu2"/>
              <w:tabs>
                <w:tab w:val="clear" w:pos="3960"/>
                <w:tab w:val="clear" w:pos="9072"/>
              </w:tabs>
              <w:autoSpaceDE w:val="0"/>
              <w:autoSpaceDN w:val="0"/>
              <w:adjustRightInd w:val="0"/>
              <w:ind w:left="0" w:firstLine="0"/>
              <w:rPr>
                <w:rFonts w:cs="Arial"/>
              </w:rPr>
            </w:pPr>
          </w:p>
          <w:p w14:paraId="6682185D" w14:textId="7B3784E7" w:rsidR="00197E3F" w:rsidRPr="0022222A" w:rsidRDefault="00197E3F" w:rsidP="00197E3F">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ktoré sa Zhotoviteľ zaväzuje ukončiť v určených lehotách </w:t>
            </w:r>
            <w:r w:rsidRPr="0022222A">
              <w:rPr>
                <w:rFonts w:cs="Arial"/>
                <w:bCs/>
                <w:szCs w:val="22"/>
              </w:rPr>
              <w:t>(Príloha</w:t>
            </w:r>
            <w:r w:rsidRPr="0022222A">
              <w:rPr>
                <w:rFonts w:cs="Arial"/>
                <w:bCs/>
              </w:rPr>
              <w:t xml:space="preserve"> č. </w:t>
            </w:r>
            <w:r w:rsidR="00B95A31">
              <w:rPr>
                <w:rFonts w:cs="Arial"/>
                <w:bCs/>
              </w:rPr>
              <w:t>3</w:t>
            </w:r>
            <w:r w:rsidRPr="0022222A">
              <w:rPr>
                <w:rFonts w:cs="Arial"/>
                <w:bCs/>
              </w:rPr>
              <w:t xml:space="preserve">.2 Zmluvných dojednaní). </w:t>
            </w:r>
          </w:p>
          <w:p w14:paraId="27EDA657"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6313296D" w14:textId="25243F76"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  ako aj  v grafickom vyjadrení (tzv.                    S-krivka alebo Kumulatívna fakturačná krivka) (Príloha č. </w:t>
            </w:r>
            <w:r w:rsidR="00B95A31">
              <w:rPr>
                <w:rFonts w:cs="Arial"/>
                <w:bCs/>
              </w:rPr>
              <w:t>3</w:t>
            </w:r>
            <w:r w:rsidRPr="0022222A">
              <w:rPr>
                <w:rFonts w:cs="Arial"/>
                <w:bCs/>
              </w:rPr>
              <w:t>.3 Zmluvných dojednaní).</w:t>
            </w:r>
          </w:p>
          <w:p w14:paraId="712921EC"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52074714" w14:textId="47D48D1E" w:rsidR="00197E3F" w:rsidRDefault="00197E3F" w:rsidP="00197E3F">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w:t>
            </w:r>
            <w:proofErr w:type="spellStart"/>
            <w:r w:rsidRPr="00D25B38">
              <w:rPr>
                <w:rFonts w:cs="Arial"/>
                <w:bCs/>
              </w:rPr>
              <w:t>dozora</w:t>
            </w:r>
            <w:proofErr w:type="spellEnd"/>
            <w:r w:rsidRPr="00D25B38">
              <w:rPr>
                <w:rFonts w:cs="Arial"/>
                <w:bCs/>
              </w:rPr>
              <w:t xml:space="preserve"> zobraziť si doplňujúce údaje). </w:t>
            </w:r>
          </w:p>
          <w:p w14:paraId="4036946F" w14:textId="23258D21" w:rsidR="00197E3F" w:rsidRDefault="00197E3F" w:rsidP="00197E3F">
            <w:pPr>
              <w:pStyle w:val="Zarkazkladnhotextu2"/>
              <w:autoSpaceDE w:val="0"/>
              <w:autoSpaceDN w:val="0"/>
              <w:adjustRightInd w:val="0"/>
              <w:ind w:left="0" w:firstLine="0"/>
              <w:rPr>
                <w:rFonts w:cs="Arial"/>
                <w:bCs/>
              </w:rPr>
            </w:pPr>
          </w:p>
          <w:p w14:paraId="465A9290" w14:textId="77777777" w:rsidR="00197E3F" w:rsidRPr="0022222A" w:rsidRDefault="00197E3F" w:rsidP="00197E3F">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w:t>
            </w:r>
            <w:r w:rsidRPr="0022222A">
              <w:rPr>
                <w:rFonts w:cs="Arial"/>
                <w:szCs w:val="22"/>
              </w:rPr>
              <w:t xml:space="preserve">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1BB582F2" w14:textId="77777777" w:rsidR="00197E3F" w:rsidRPr="0022222A" w:rsidRDefault="00197E3F" w:rsidP="00197E3F">
            <w:pPr>
              <w:pStyle w:val="Zarkazkladnhotextu2"/>
              <w:ind w:left="44" w:firstLine="0"/>
              <w:rPr>
                <w:rFonts w:cs="Arial"/>
                <w:szCs w:val="22"/>
              </w:rPr>
            </w:pPr>
          </w:p>
          <w:p w14:paraId="1D6D2F38" w14:textId="0435F876"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258976AC" w14:textId="0F7DA3D4"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p>
          <w:p w14:paraId="3BBBDA6A" w14:textId="77777777" w:rsidR="00197E3F" w:rsidRPr="0022222A" w:rsidRDefault="00197E3F" w:rsidP="00197E3F">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30B6D95E" w14:textId="77777777" w:rsidR="00197E3F" w:rsidRPr="0022222A" w:rsidRDefault="00197E3F" w:rsidP="00197E3F">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71BDC236"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Na účely tohto </w:t>
            </w:r>
            <w:proofErr w:type="spellStart"/>
            <w:r w:rsidRPr="0022222A">
              <w:rPr>
                <w:rFonts w:cs="Arial"/>
                <w:szCs w:val="22"/>
              </w:rPr>
              <w:t>podčlánku</w:t>
            </w:r>
            <w:proofErr w:type="spellEnd"/>
            <w:r w:rsidRPr="0022222A">
              <w:rPr>
                <w:rFonts w:cs="Arial"/>
                <w:szCs w:val="22"/>
              </w:rPr>
              <w:t xml:space="preserve"> sa skutočným kumulatívnym fakturačným plnením Zhotoviteľa rozumie celková suma vyfakturovaná Zhotoviteľom v období od Dátumu začatia prác do posledného dňa mesiaca, ktorého sa platba týka.</w:t>
            </w:r>
          </w:p>
          <w:p w14:paraId="17D0945F"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37D8B2A4" w14:textId="0D5BE6FB" w:rsidR="00197E3F"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w:t>
            </w:r>
            <w:proofErr w:type="spellStart"/>
            <w:r w:rsidRPr="0022222A">
              <w:rPr>
                <w:rFonts w:cs="Arial"/>
                <w:szCs w:val="22"/>
              </w:rPr>
              <w:t>podčlánku</w:t>
            </w:r>
            <w:proofErr w:type="spellEnd"/>
            <w:r w:rsidRPr="0022222A">
              <w:rPr>
                <w:rFonts w:cs="Arial"/>
                <w:szCs w:val="22"/>
              </w:rPr>
              <w:t xml:space="preserve"> 13.3 </w:t>
            </w:r>
            <w:r w:rsidRPr="0022222A">
              <w:rPr>
                <w:rFonts w:cs="Arial"/>
                <w:i/>
                <w:szCs w:val="22"/>
              </w:rPr>
              <w:t>(Postup pri zmenách</w:t>
            </w:r>
            <w:r w:rsidRPr="0022222A">
              <w:rPr>
                <w:rFonts w:cs="Arial"/>
                <w:szCs w:val="22"/>
              </w:rPr>
              <w:t>).</w:t>
            </w:r>
          </w:p>
          <w:p w14:paraId="5F4B1EF1" w14:textId="498F8CB1"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44D0E193" w14:textId="77777777" w:rsidR="00197E3F" w:rsidRPr="0022222A" w:rsidRDefault="00197E3F" w:rsidP="00197E3F">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 xml:space="preserve">s týmto </w:t>
            </w:r>
            <w:proofErr w:type="spellStart"/>
            <w:r w:rsidRPr="0022222A">
              <w:rPr>
                <w:rFonts w:cs="Arial"/>
                <w:szCs w:val="22"/>
              </w:rPr>
              <w:t>podčlánkom</w:t>
            </w:r>
            <w:proofErr w:type="spellEnd"/>
            <w:r w:rsidRPr="0022222A">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D1E82CE" w14:textId="1C6AAA88"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C37B88B" w14:textId="1AAB8FD8" w:rsidR="00E511B2" w:rsidRPr="006C2974" w:rsidRDefault="00E511B2" w:rsidP="00E511B2">
            <w:pPr>
              <w:pStyle w:val="Zarkazkladnhotextu2"/>
              <w:tabs>
                <w:tab w:val="clear" w:pos="3960"/>
                <w:tab w:val="clear" w:pos="9072"/>
                <w:tab w:val="left" w:pos="0"/>
              </w:tabs>
              <w:autoSpaceDE w:val="0"/>
              <w:autoSpaceDN w:val="0"/>
              <w:adjustRightInd w:val="0"/>
              <w:ind w:left="0" w:firstLine="0"/>
              <w:rPr>
                <w:rFonts w:cs="Arial"/>
                <w:szCs w:val="22"/>
              </w:rPr>
            </w:pPr>
          </w:p>
        </w:tc>
      </w:tr>
      <w:tr w:rsidR="00951265" w:rsidRPr="006C2974" w14:paraId="1AE4E527" w14:textId="77777777" w:rsidTr="00F670F8">
        <w:trPr>
          <w:gridAfter w:val="1"/>
          <w:wAfter w:w="687" w:type="dxa"/>
          <w:trHeight w:val="811"/>
        </w:trPr>
        <w:tc>
          <w:tcPr>
            <w:tcW w:w="1384" w:type="dxa"/>
            <w:gridSpan w:val="2"/>
          </w:tcPr>
          <w:p w14:paraId="38F52096"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Podčlánok 8.4</w:t>
            </w:r>
          </w:p>
        </w:tc>
        <w:tc>
          <w:tcPr>
            <w:tcW w:w="2472" w:type="dxa"/>
          </w:tcPr>
          <w:p w14:paraId="2EEFF66E" w14:textId="77777777" w:rsidR="00C745D2" w:rsidRPr="00FB322C" w:rsidRDefault="00C745D2" w:rsidP="0083239F">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46CDAEEE" w14:textId="77777777" w:rsidR="00C745D2" w:rsidRPr="00F07B96" w:rsidRDefault="00C745D2" w:rsidP="0083239F">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 xml:space="preserve">konci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vložte:</w:t>
            </w:r>
          </w:p>
          <w:p w14:paraId="5BBCB98D" w14:textId="77777777" w:rsidR="00C745D2" w:rsidRPr="00742FB8" w:rsidRDefault="00C745D2" w:rsidP="0083239F">
            <w:pPr>
              <w:rPr>
                <w:rFonts w:cs="Arial"/>
              </w:rPr>
            </w:pPr>
          </w:p>
          <w:p w14:paraId="72272EEF" w14:textId="77777777" w:rsidR="00C745D2" w:rsidRPr="00742FB8" w:rsidRDefault="00C745D2" w:rsidP="0083239F">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w:t>
            </w:r>
            <w:r w:rsidR="00910A67" w:rsidRPr="00742FB8">
              <w:rPr>
                <w:rFonts w:cs="Arial"/>
                <w:szCs w:val="22"/>
              </w:rPr>
              <w:t>ov</w:t>
            </w:r>
            <w:r w:rsidRPr="00742FB8">
              <w:rPr>
                <w:rFonts w:cs="Arial"/>
                <w:szCs w:val="22"/>
              </w:rPr>
              <w:t xml:space="preserve"> bol dotknutý, v procese schvaľovania predĺženia Lehoty výstavby Stavebnotechnický dozor rozhodne o posune dotknutého Míľnika.“</w:t>
            </w:r>
          </w:p>
          <w:p w14:paraId="6440896C" w14:textId="77777777" w:rsidR="00C745D2" w:rsidRPr="00742FB8" w:rsidRDefault="00C745D2" w:rsidP="0083239F">
            <w:pPr>
              <w:jc w:val="both"/>
              <w:rPr>
                <w:rFonts w:cs="Arial"/>
                <w:szCs w:val="22"/>
              </w:rPr>
            </w:pPr>
          </w:p>
        </w:tc>
      </w:tr>
      <w:tr w:rsidR="00951265" w:rsidRPr="006C2974" w14:paraId="77438F79" w14:textId="77777777" w:rsidTr="00F670F8">
        <w:trPr>
          <w:gridAfter w:val="1"/>
          <w:wAfter w:w="687" w:type="dxa"/>
        </w:trPr>
        <w:tc>
          <w:tcPr>
            <w:tcW w:w="1384" w:type="dxa"/>
            <w:gridSpan w:val="2"/>
          </w:tcPr>
          <w:p w14:paraId="5A37D8BE"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2B82C71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531D986C"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316D4EDD" w14:textId="77777777" w:rsidR="00C745D2" w:rsidRPr="00742FB8" w:rsidRDefault="00C745D2" w:rsidP="0083239F">
            <w:pPr>
              <w:pStyle w:val="NoIndent"/>
              <w:jc w:val="both"/>
              <w:rPr>
                <w:rFonts w:ascii="Arial" w:hAnsi="Arial" w:cs="Arial"/>
                <w:color w:val="auto"/>
                <w:szCs w:val="22"/>
              </w:rPr>
            </w:pPr>
            <w:r w:rsidRPr="00742FB8">
              <w:rPr>
                <w:rFonts w:ascii="Arial" w:hAnsi="Arial" w:cs="Arial"/>
                <w:bCs/>
                <w:color w:val="auto"/>
                <w:szCs w:val="22"/>
              </w:rPr>
              <w:t xml:space="preserve">Pôvodný text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zrušte a nahraďte ho nasledovným textom: </w:t>
            </w:r>
          </w:p>
          <w:p w14:paraId="49772FC7" w14:textId="77777777" w:rsidR="00C745D2" w:rsidRPr="00742FB8" w:rsidRDefault="00C745D2" w:rsidP="0083239F">
            <w:pPr>
              <w:jc w:val="both"/>
              <w:rPr>
                <w:rFonts w:cs="Arial"/>
                <w:szCs w:val="22"/>
              </w:rPr>
            </w:pPr>
          </w:p>
          <w:p w14:paraId="7C70C7AC" w14:textId="77777777" w:rsidR="00C745D2" w:rsidRPr="00F07B96" w:rsidRDefault="00C745D2" w:rsidP="0083239F">
            <w:pPr>
              <w:jc w:val="both"/>
              <w:rPr>
                <w:rFonts w:cs="Arial"/>
                <w:szCs w:val="22"/>
              </w:rPr>
            </w:pPr>
            <w:r w:rsidRPr="00742FB8">
              <w:rPr>
                <w:rFonts w:cs="Arial"/>
                <w:szCs w:val="22"/>
              </w:rPr>
              <w:lastRenderedPageBreak/>
              <w:t xml:space="preserve">„Ak Zhotoviteľ nesplní ustanovenie </w:t>
            </w:r>
            <w:proofErr w:type="spellStart"/>
            <w:r w:rsidRPr="00742FB8">
              <w:rPr>
                <w:rFonts w:cs="Arial"/>
                <w:b/>
                <w:szCs w:val="22"/>
              </w:rPr>
              <w:t>podčlánku</w:t>
            </w:r>
            <w:proofErr w:type="spellEnd"/>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00BC251A" w:rsidRPr="00FE4170">
              <w:rPr>
                <w:rFonts w:cs="Arial"/>
                <w:szCs w:val="22"/>
              </w:rPr>
              <w:t xml:space="preserve">aj začatí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0DA8FE49" w14:textId="77777777" w:rsidR="00C745D2" w:rsidRPr="00742FB8" w:rsidRDefault="00C745D2" w:rsidP="0083239F">
            <w:pPr>
              <w:jc w:val="both"/>
              <w:rPr>
                <w:rFonts w:cs="Arial"/>
                <w:i/>
                <w:iCs/>
                <w:szCs w:val="22"/>
              </w:rPr>
            </w:pPr>
          </w:p>
          <w:p w14:paraId="272FE01B" w14:textId="77777777" w:rsidR="00C745D2" w:rsidRPr="00742FB8" w:rsidRDefault="00C745D2" w:rsidP="0083239F">
            <w:pPr>
              <w:jc w:val="both"/>
              <w:rPr>
                <w:rFonts w:cs="Arial"/>
                <w:szCs w:val="22"/>
              </w:rPr>
            </w:pPr>
            <w:r w:rsidRPr="00742FB8">
              <w:rPr>
                <w:rFonts w:cs="Arial"/>
                <w:szCs w:val="22"/>
              </w:rPr>
              <w:t xml:space="preserve">Ak Zhotoviteľ nesplní </w:t>
            </w:r>
            <w:r w:rsidRPr="00742FB8">
              <w:rPr>
                <w:rFonts w:cs="Arial"/>
                <w:b/>
                <w:szCs w:val="22"/>
              </w:rPr>
              <w:t>Fakturačný harmonogram</w:t>
            </w:r>
            <w:r w:rsidRPr="00742FB8">
              <w:rPr>
                <w:rFonts w:cs="Arial"/>
                <w:szCs w:val="22"/>
              </w:rPr>
              <w:t xml:space="preserve"> uvedený v </w:t>
            </w:r>
            <w:proofErr w:type="spellStart"/>
            <w:r w:rsidRPr="00742FB8">
              <w:rPr>
                <w:rFonts w:cs="Arial"/>
                <w:szCs w:val="22"/>
              </w:rPr>
              <w:t>podčlánku</w:t>
            </w:r>
            <w:proofErr w:type="spellEnd"/>
            <w:r w:rsidRPr="00742FB8">
              <w:rPr>
                <w:rFonts w:cs="Arial"/>
                <w:szCs w:val="22"/>
              </w:rPr>
              <w:t xml:space="preserve">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72B53E60" w14:textId="77777777" w:rsidR="00C745D2" w:rsidRPr="00742FB8" w:rsidRDefault="00C745D2" w:rsidP="0083239F">
            <w:pPr>
              <w:jc w:val="both"/>
              <w:rPr>
                <w:rFonts w:cs="Arial"/>
                <w:szCs w:val="22"/>
              </w:rPr>
            </w:pPr>
          </w:p>
          <w:p w14:paraId="2E26EF86" w14:textId="77777777" w:rsidR="00C745D2" w:rsidRPr="00723969" w:rsidRDefault="00C745D2" w:rsidP="0083239F">
            <w:pPr>
              <w:pStyle w:val="Odsekzoznamu"/>
              <w:numPr>
                <w:ilvl w:val="0"/>
                <w:numId w:val="29"/>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Zhotoviteľa uvedeným vo Fakturačnom harmonograme nižšie o viac ako 10%, Objednávateľ má nárok na zaplatenie odškodnenia za oneskorenie vo výške 20</w:t>
            </w:r>
            <w:r w:rsidR="00741744" w:rsidRPr="0074407A">
              <w:rPr>
                <w:rFonts w:ascii="Arial" w:hAnsi="Arial" w:cs="Arial"/>
              </w:rPr>
              <w:t xml:space="preserve"> </w:t>
            </w:r>
            <w:r w:rsidRPr="000A1C4B">
              <w:rPr>
                <w:rFonts w:ascii="Arial" w:hAnsi="Arial" w:cs="Arial"/>
              </w:rPr>
              <w:t>000,- EUR (slovom dv</w:t>
            </w:r>
            <w:r w:rsidRPr="00D91C1B">
              <w:rPr>
                <w:rFonts w:ascii="Arial" w:hAnsi="Arial" w:cs="Arial"/>
              </w:rPr>
              <w:t xml:space="preserve">adsaťtisíc </w:t>
            </w:r>
            <w:r w:rsidR="00741744" w:rsidRPr="00D91C1B">
              <w:rPr>
                <w:rFonts w:ascii="Arial" w:hAnsi="Arial" w:cs="Arial"/>
              </w:rPr>
              <w:t>eur</w:t>
            </w:r>
            <w:r w:rsidRPr="00723969">
              <w:rPr>
                <w:rFonts w:ascii="Arial" w:hAnsi="Arial" w:cs="Arial"/>
              </w:rPr>
              <w:t>).</w:t>
            </w:r>
          </w:p>
          <w:p w14:paraId="26BFAAE4" w14:textId="77777777" w:rsidR="00C745D2" w:rsidRPr="00896806" w:rsidRDefault="00C745D2" w:rsidP="0083239F">
            <w:pPr>
              <w:pStyle w:val="Odsekzoznamu"/>
              <w:numPr>
                <w:ilvl w:val="0"/>
                <w:numId w:val="29"/>
              </w:numPr>
              <w:spacing w:after="0" w:line="240" w:lineRule="auto"/>
              <w:ind w:hanging="720"/>
              <w:jc w:val="both"/>
              <w:rPr>
                <w:rFonts w:ascii="Arial" w:hAnsi="Arial" w:cs="Arial"/>
              </w:rPr>
            </w:pPr>
            <w:r w:rsidRPr="001A0DDF">
              <w:rPr>
                <w:rFonts w:ascii="Arial" w:hAnsi="Arial" w:cs="Arial"/>
              </w:rPr>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uvedeným vo Fakturačnom harmonograme nižšie o viac ako 10%</w:t>
            </w:r>
            <w:r w:rsidRPr="00DF409D">
              <w:rPr>
                <w:rFonts w:ascii="Arial" w:hAnsi="Arial" w:cs="Arial"/>
              </w:rPr>
              <w:t>, Objednávateľ má nárok na zaplatenie odškodnenia za oneskorenie vo výške 30</w:t>
            </w:r>
            <w:r w:rsidR="00741744" w:rsidRPr="00DF409D">
              <w:rPr>
                <w:rFonts w:ascii="Arial" w:hAnsi="Arial" w:cs="Arial"/>
              </w:rPr>
              <w:t xml:space="preserve"> </w:t>
            </w:r>
            <w:r w:rsidRPr="00DF409D">
              <w:rPr>
                <w:rFonts w:ascii="Arial" w:hAnsi="Arial" w:cs="Arial"/>
              </w:rPr>
              <w:t xml:space="preserve">000,- EUR ( slovom tridsaťtisíc </w:t>
            </w:r>
            <w:r w:rsidR="00741744" w:rsidRPr="00DF409D">
              <w:rPr>
                <w:rFonts w:ascii="Arial" w:hAnsi="Arial" w:cs="Arial"/>
              </w:rPr>
              <w:t>eur</w:t>
            </w:r>
            <w:r w:rsidRPr="00896806">
              <w:rPr>
                <w:rFonts w:ascii="Arial" w:hAnsi="Arial" w:cs="Arial"/>
              </w:rPr>
              <w:t>).</w:t>
            </w:r>
          </w:p>
          <w:p w14:paraId="220BC40C" w14:textId="77777777" w:rsidR="00C745D2" w:rsidRPr="00BB44F9" w:rsidRDefault="00C745D2" w:rsidP="0083239F">
            <w:pPr>
              <w:pStyle w:val="Odsekzoznamu"/>
              <w:numPr>
                <w:ilvl w:val="0"/>
                <w:numId w:val="29"/>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004B0B6C" w:rsidRPr="00DB07C1">
              <w:rPr>
                <w:rFonts w:ascii="Arial" w:hAnsi="Arial" w:cs="Arial"/>
              </w:rPr>
              <w:t xml:space="preserve">                 </w:t>
            </w:r>
            <w:r w:rsidR="004B0B6C" w:rsidRPr="00BB44F9">
              <w:rPr>
                <w:rFonts w:ascii="Arial" w:hAnsi="Arial" w:cs="Arial"/>
              </w:rPr>
              <w:t xml:space="preserve">  </w:t>
            </w:r>
            <w:r w:rsidRPr="00BB44F9">
              <w:rPr>
                <w:rFonts w:ascii="Arial" w:hAnsi="Arial" w:cs="Arial"/>
              </w:rPr>
              <w:t>s plánovaným kumulatívnym fakturačným plnením Zhotoviteľa uvedeným vo Fakturačnom harmonograme nižšie o viac ako 10%, Objednávateľ má nárok na zaplatenie odškodnenia za oneskorenie vo výške 40</w:t>
            </w:r>
            <w:r w:rsidR="00741744" w:rsidRPr="00BB44F9">
              <w:rPr>
                <w:rFonts w:ascii="Arial" w:hAnsi="Arial" w:cs="Arial"/>
              </w:rPr>
              <w:t xml:space="preserve"> </w:t>
            </w:r>
            <w:r w:rsidRPr="00BB44F9">
              <w:rPr>
                <w:rFonts w:ascii="Arial" w:hAnsi="Arial" w:cs="Arial"/>
              </w:rPr>
              <w:t xml:space="preserve">000,- EUR (slovom štyridsaťtisíc </w:t>
            </w:r>
            <w:r w:rsidR="00741744" w:rsidRPr="00BB44F9">
              <w:rPr>
                <w:rFonts w:ascii="Arial" w:hAnsi="Arial" w:cs="Arial"/>
              </w:rPr>
              <w:t>eur</w:t>
            </w:r>
            <w:r w:rsidRPr="00BB44F9">
              <w:rPr>
                <w:rFonts w:ascii="Arial" w:hAnsi="Arial" w:cs="Arial"/>
              </w:rPr>
              <w:t>).</w:t>
            </w:r>
          </w:p>
          <w:p w14:paraId="386CC452" w14:textId="77777777" w:rsidR="00BB44F9" w:rsidRDefault="00BB44F9" w:rsidP="0083239F">
            <w:pPr>
              <w:jc w:val="both"/>
              <w:rPr>
                <w:rFonts w:cs="Arial"/>
                <w:szCs w:val="22"/>
              </w:rPr>
            </w:pPr>
          </w:p>
          <w:p w14:paraId="3FB44DF6" w14:textId="77777777" w:rsidR="00C745D2" w:rsidRPr="006C2974" w:rsidRDefault="00C745D2" w:rsidP="0083239F">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w:t>
            </w:r>
            <w:proofErr w:type="spellStart"/>
            <w:r w:rsidRPr="00BB44F9">
              <w:rPr>
                <w:rFonts w:cs="Arial"/>
                <w:szCs w:val="22"/>
              </w:rPr>
              <w:t>podčlánku</w:t>
            </w:r>
            <w:proofErr w:type="spellEnd"/>
            <w:r w:rsidRPr="00BB44F9">
              <w:rPr>
                <w:rFonts w:cs="Arial"/>
                <w:szCs w:val="22"/>
              </w:rPr>
              <w:t xml:space="preserve"> 8.3 (</w:t>
            </w:r>
            <w:r w:rsidRPr="006C2974">
              <w:rPr>
                <w:rFonts w:cs="Arial"/>
                <w:i/>
                <w:iCs/>
                <w:szCs w:val="22"/>
              </w:rPr>
              <w:t>Harmonogram prác)</w:t>
            </w:r>
            <w:r w:rsidRPr="006C2974">
              <w:rPr>
                <w:rFonts w:cs="Arial"/>
                <w:szCs w:val="22"/>
              </w:rPr>
              <w:t xml:space="preserve">, potom  zaplatí za toto nesplnenie Objednávateľovi za každý Míľnik, </w:t>
            </w:r>
            <w:r w:rsidR="004B0B6C" w:rsidRPr="006C2974">
              <w:rPr>
                <w:rFonts w:cs="Arial"/>
                <w:szCs w:val="22"/>
              </w:rPr>
              <w:t xml:space="preserve">                         </w:t>
            </w:r>
            <w:r w:rsidRPr="006C2974">
              <w:rPr>
                <w:rFonts w:cs="Arial"/>
                <w:szCs w:val="22"/>
              </w:rPr>
              <w:t xml:space="preserve">s ktorým je v omeškaní odškodnenie za oneskorenie, ktorého suma je uvedená v Prílohe k ponuke. Omeškanie Zhotoviteľa s ukončením Míľnika podľa </w:t>
            </w:r>
            <w:proofErr w:type="spellStart"/>
            <w:r w:rsidRPr="006C2974">
              <w:rPr>
                <w:rFonts w:cs="Arial"/>
                <w:szCs w:val="22"/>
              </w:rPr>
              <w:t>počlánku</w:t>
            </w:r>
            <w:proofErr w:type="spellEnd"/>
            <w:r w:rsidRPr="006C2974">
              <w:rPr>
                <w:rFonts w:cs="Arial"/>
                <w:szCs w:val="22"/>
              </w:rPr>
              <w:t xml:space="preserve"> 8.3 (</w:t>
            </w:r>
            <w:r w:rsidRPr="006C2974">
              <w:rPr>
                <w:rFonts w:cs="Arial"/>
                <w:i/>
                <w:szCs w:val="22"/>
              </w:rPr>
              <w:t xml:space="preserve">Harmonogram prác), </w:t>
            </w:r>
            <w:r w:rsidRPr="006C2974">
              <w:rPr>
                <w:rFonts w:cs="Arial"/>
                <w:szCs w:val="22"/>
              </w:rPr>
              <w:t xml:space="preserve">ktoré trvá viac ako 45 kalendárnych dní sa považuje za podstatné porušenie Zmluvy, </w:t>
            </w:r>
            <w:r w:rsidR="004B0B6C" w:rsidRPr="006C2974">
              <w:rPr>
                <w:rFonts w:cs="Arial"/>
                <w:szCs w:val="22"/>
              </w:rPr>
              <w:t xml:space="preserve">                      </w:t>
            </w:r>
            <w:r w:rsidRPr="006C2974">
              <w:rPr>
                <w:rFonts w:cs="Arial"/>
                <w:szCs w:val="22"/>
              </w:rPr>
              <w:t>pre ktoré je Objednávateľ oprávnený od Zmluvy odstúpiť.</w:t>
            </w:r>
          </w:p>
          <w:p w14:paraId="031FBDD9" w14:textId="77777777" w:rsidR="00C745D2" w:rsidRPr="006C2974" w:rsidRDefault="00C745D2" w:rsidP="0083239F">
            <w:pPr>
              <w:jc w:val="both"/>
              <w:rPr>
                <w:rFonts w:cs="Arial"/>
                <w:szCs w:val="22"/>
              </w:rPr>
            </w:pPr>
          </w:p>
          <w:p w14:paraId="73C2DB63" w14:textId="77777777" w:rsidR="00C745D2" w:rsidRPr="006C2974" w:rsidRDefault="00C745D2" w:rsidP="0083239F">
            <w:pPr>
              <w:jc w:val="both"/>
              <w:rPr>
                <w:rFonts w:cs="Arial"/>
                <w:szCs w:val="22"/>
              </w:rPr>
            </w:pPr>
            <w:r w:rsidRPr="006C2974">
              <w:rPr>
                <w:rFonts w:cs="Arial"/>
                <w:szCs w:val="22"/>
              </w:rPr>
              <w:t xml:space="preserve">Odškodnenie za oneskorenie je možné uložiť opakovane. Zaplatenie odškodnenia za oneskorenie nemá vplyv na splnenie povinnosti Zhotoviteľa v súlade s týmto </w:t>
            </w:r>
            <w:proofErr w:type="spellStart"/>
            <w:r w:rsidRPr="006C2974">
              <w:rPr>
                <w:rFonts w:cs="Arial"/>
                <w:szCs w:val="22"/>
              </w:rPr>
              <w:t>podčlánkom</w:t>
            </w:r>
            <w:proofErr w:type="spellEnd"/>
            <w:r w:rsidRPr="006C2974">
              <w:rPr>
                <w:rFonts w:cs="Arial"/>
                <w:szCs w:val="22"/>
              </w:rPr>
              <w:t xml:space="preserve">. Pre vylúčenie pochybností sa zmluvné Strany dohodli, že pri uplatnení nároku Objednávateľa na zaplatenie odškodnenia za oneskorenie podľa tohto </w:t>
            </w:r>
            <w:proofErr w:type="spellStart"/>
            <w:r w:rsidRPr="006C2974">
              <w:rPr>
                <w:rFonts w:cs="Arial"/>
                <w:szCs w:val="22"/>
              </w:rPr>
              <w:t>podčlánku</w:t>
            </w:r>
            <w:proofErr w:type="spellEnd"/>
            <w:r w:rsidRPr="006C2974">
              <w:rPr>
                <w:rFonts w:cs="Arial"/>
                <w:szCs w:val="22"/>
              </w:rPr>
              <w:t xml:space="preserve"> sa nepoužije ustanovenie </w:t>
            </w:r>
            <w:proofErr w:type="spellStart"/>
            <w:r w:rsidRPr="006C2974">
              <w:rPr>
                <w:rFonts w:cs="Arial"/>
                <w:szCs w:val="22"/>
              </w:rPr>
              <w:t>podčlánku</w:t>
            </w:r>
            <w:proofErr w:type="spellEnd"/>
            <w:r w:rsidRPr="006C2974">
              <w:rPr>
                <w:rFonts w:cs="Arial"/>
                <w:szCs w:val="22"/>
              </w:rPr>
              <w:t xml:space="preserve"> 2.5 (</w:t>
            </w:r>
            <w:r w:rsidRPr="006C2974">
              <w:rPr>
                <w:rFonts w:cs="Arial"/>
                <w:i/>
                <w:szCs w:val="22"/>
              </w:rPr>
              <w:t>Nároky Objednávateľa</w:t>
            </w:r>
            <w:r w:rsidRPr="006C2974">
              <w:rPr>
                <w:rFonts w:cs="Arial"/>
                <w:szCs w:val="22"/>
              </w:rPr>
              <w:t>).</w:t>
            </w:r>
          </w:p>
          <w:p w14:paraId="15674F98" w14:textId="77777777" w:rsidR="00C745D2" w:rsidRPr="006C2974" w:rsidRDefault="00C745D2" w:rsidP="0083239F">
            <w:pPr>
              <w:jc w:val="both"/>
              <w:rPr>
                <w:rFonts w:cs="Arial"/>
                <w:szCs w:val="22"/>
              </w:rPr>
            </w:pPr>
          </w:p>
          <w:p w14:paraId="3765308B" w14:textId="77777777" w:rsidR="00C745D2" w:rsidRDefault="00C745D2" w:rsidP="0083239F">
            <w:pPr>
              <w:jc w:val="both"/>
              <w:rPr>
                <w:rFonts w:cs="Arial"/>
                <w:szCs w:val="22"/>
              </w:rPr>
            </w:pPr>
            <w:r w:rsidRPr="006C2974">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w:t>
            </w:r>
            <w:proofErr w:type="spellStart"/>
            <w:r w:rsidRPr="006C2974">
              <w:rPr>
                <w:rFonts w:cs="Arial"/>
                <w:szCs w:val="22"/>
              </w:rPr>
              <w:t>vzajomných</w:t>
            </w:r>
            <w:proofErr w:type="spellEnd"/>
            <w:r w:rsidRPr="006C2974">
              <w:rPr>
                <w:rFonts w:cs="Arial"/>
                <w:szCs w:val="22"/>
              </w:rPr>
              <w:t xml:space="preserve"> </w:t>
            </w:r>
            <w:proofErr w:type="spellStart"/>
            <w:r w:rsidRPr="006C2974">
              <w:rPr>
                <w:rFonts w:cs="Arial"/>
                <w:szCs w:val="22"/>
              </w:rPr>
              <w:t>pohladávok</w:t>
            </w:r>
            <w:proofErr w:type="spellEnd"/>
            <w:r w:rsidRPr="006C2974">
              <w:rPr>
                <w:rFonts w:cs="Arial"/>
                <w:szCs w:val="22"/>
              </w:rPr>
              <w:t>.“</w:t>
            </w:r>
          </w:p>
          <w:p w14:paraId="4004126C" w14:textId="77777777" w:rsidR="008232B3" w:rsidRPr="006C2974" w:rsidRDefault="008232B3" w:rsidP="0083239F">
            <w:pPr>
              <w:jc w:val="both"/>
              <w:rPr>
                <w:rFonts w:cs="Arial"/>
                <w:szCs w:val="22"/>
              </w:rPr>
            </w:pPr>
          </w:p>
        </w:tc>
      </w:tr>
      <w:tr w:rsidR="00951265" w:rsidRPr="006C2974" w14:paraId="69819D9C" w14:textId="77777777" w:rsidTr="00F670F8">
        <w:trPr>
          <w:gridAfter w:val="1"/>
          <w:wAfter w:w="687" w:type="dxa"/>
        </w:trPr>
        <w:tc>
          <w:tcPr>
            <w:tcW w:w="1384" w:type="dxa"/>
            <w:gridSpan w:val="2"/>
          </w:tcPr>
          <w:p w14:paraId="75E417C7"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4A71333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73C5A90D" w14:textId="77777777" w:rsidR="00C745D2" w:rsidRPr="00F07B96"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00F35827" w14:textId="77777777" w:rsidR="00C745D2" w:rsidRDefault="00C745D2" w:rsidP="0083239F">
            <w:pPr>
              <w:jc w:val="both"/>
              <w:rPr>
                <w:rFonts w:cs="Arial"/>
                <w:szCs w:val="22"/>
              </w:rPr>
            </w:pPr>
            <w:r w:rsidRPr="00742FB8">
              <w:rPr>
                <w:rFonts w:cs="Arial"/>
                <w:szCs w:val="22"/>
              </w:rPr>
              <w:t>Vložte nový podčlánok 8.13:</w:t>
            </w:r>
          </w:p>
          <w:p w14:paraId="12899089" w14:textId="77777777" w:rsidR="008232B3" w:rsidRPr="00742FB8" w:rsidRDefault="008232B3" w:rsidP="0083239F">
            <w:pPr>
              <w:jc w:val="both"/>
              <w:rPr>
                <w:rFonts w:cs="Arial"/>
                <w:szCs w:val="22"/>
              </w:rPr>
            </w:pPr>
          </w:p>
          <w:p w14:paraId="427A8C5F" w14:textId="77777777" w:rsidR="00C745D2" w:rsidRPr="00742FB8" w:rsidRDefault="00C745D2" w:rsidP="0083239F">
            <w:pPr>
              <w:jc w:val="both"/>
              <w:rPr>
                <w:rFonts w:cs="Arial"/>
                <w:szCs w:val="22"/>
              </w:rPr>
            </w:pPr>
            <w:r w:rsidRPr="00742FB8">
              <w:rPr>
                <w:rFonts w:cs="Arial"/>
              </w:rPr>
              <w:t>„Zhotoviteľ je povinný predložiť najneskôr 30 dní pred plánovaným začatím prác na existujúcom Diele alebo na prácach súvisiacich s existujúcim Dielom Objednávateľovi, správcom/vlastníkom</w:t>
            </w:r>
            <w:r w:rsidR="001A51CA" w:rsidRPr="00742FB8">
              <w:rPr>
                <w:rFonts w:cs="Arial"/>
              </w:rPr>
              <w:t xml:space="preserve"> komunikácii a priľahlých nehnuteľností</w:t>
            </w:r>
            <w:r w:rsidRPr="00742FB8">
              <w:rPr>
                <w:rFonts w:cs="Arial"/>
              </w:rPr>
              <w:t xml:space="preserve">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7267EB1E" w14:textId="77777777" w:rsidR="00C745D2" w:rsidRPr="005B0752" w:rsidRDefault="00C745D2" w:rsidP="0083239F">
            <w:pPr>
              <w:jc w:val="both"/>
              <w:rPr>
                <w:rFonts w:cs="Arial"/>
                <w:szCs w:val="22"/>
              </w:rPr>
            </w:pPr>
          </w:p>
          <w:p w14:paraId="17B3D4E3" w14:textId="77777777" w:rsidR="00C745D2" w:rsidRPr="00E64C36" w:rsidRDefault="00C745D2" w:rsidP="0083239F">
            <w:pPr>
              <w:ind w:left="34"/>
              <w:jc w:val="both"/>
              <w:rPr>
                <w:rFonts w:cs="Arial"/>
              </w:rPr>
            </w:pPr>
            <w:r w:rsidRPr="005B0752">
              <w:rPr>
                <w:rFonts w:cs="Arial"/>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E64C36">
              <w:rPr>
                <w:rFonts w:cs="Arial"/>
                <w:sz w:val="24"/>
              </w:rPr>
              <w:t>/</w:t>
            </w:r>
            <w:r w:rsidRPr="00E64C36">
              <w:rPr>
                <w:rFonts w:cs="Arial"/>
              </w:rPr>
              <w:t xml:space="preserve">správcom/vlastníkom. </w:t>
            </w:r>
          </w:p>
          <w:p w14:paraId="68FACD06" w14:textId="77777777" w:rsidR="00C745D2" w:rsidRPr="00566FC4" w:rsidRDefault="00C745D2" w:rsidP="0083239F">
            <w:pPr>
              <w:ind w:left="34"/>
              <w:jc w:val="both"/>
              <w:rPr>
                <w:rFonts w:cs="Arial"/>
                <w:szCs w:val="22"/>
              </w:rPr>
            </w:pPr>
          </w:p>
          <w:p w14:paraId="789840BC" w14:textId="77777777" w:rsidR="00C745D2" w:rsidRPr="000A1C4B" w:rsidRDefault="00C745D2" w:rsidP="0083239F">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03F8592C" w14:textId="77777777" w:rsidR="00C745D2" w:rsidRPr="00D91C1B" w:rsidRDefault="00C745D2" w:rsidP="0083239F">
            <w:pPr>
              <w:jc w:val="both"/>
              <w:rPr>
                <w:rFonts w:cs="Arial"/>
                <w:szCs w:val="22"/>
              </w:rPr>
            </w:pPr>
          </w:p>
        </w:tc>
      </w:tr>
      <w:tr w:rsidR="00951265" w:rsidRPr="006C2974" w14:paraId="6D097FE6" w14:textId="77777777" w:rsidTr="00804715">
        <w:trPr>
          <w:gridAfter w:val="1"/>
          <w:wAfter w:w="687" w:type="dxa"/>
          <w:trHeight w:val="760"/>
        </w:trPr>
        <w:tc>
          <w:tcPr>
            <w:tcW w:w="1384" w:type="dxa"/>
            <w:gridSpan w:val="2"/>
          </w:tcPr>
          <w:p w14:paraId="2C886574"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07A8EF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76FFA632" w14:textId="77777777" w:rsidR="00C745D2" w:rsidRPr="00F07B96" w:rsidRDefault="00C745D2" w:rsidP="0083239F">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033A3BE2" w14:textId="651C9608" w:rsidR="005B7B06" w:rsidRDefault="00C745D2" w:rsidP="008232B3">
            <w:pPr>
              <w:jc w:val="both"/>
              <w:rPr>
                <w:rFonts w:cs="Arial"/>
                <w:szCs w:val="22"/>
              </w:rPr>
            </w:pPr>
            <w:r w:rsidRPr="00742FB8">
              <w:rPr>
                <w:rFonts w:cs="Arial"/>
                <w:szCs w:val="22"/>
              </w:rPr>
              <w:t xml:space="preserve">Vymažte bod (c) a nasledujúce dva odseky tohto </w:t>
            </w:r>
            <w:proofErr w:type="spellStart"/>
            <w:r w:rsidRPr="00742FB8">
              <w:rPr>
                <w:rFonts w:cs="Arial"/>
                <w:szCs w:val="22"/>
              </w:rPr>
              <w:t>podčlá</w:t>
            </w:r>
            <w:r w:rsidR="008232B3">
              <w:rPr>
                <w:rFonts w:cs="Arial"/>
                <w:szCs w:val="22"/>
              </w:rPr>
              <w:t>n</w:t>
            </w:r>
            <w:r w:rsidRPr="00742FB8">
              <w:rPr>
                <w:rFonts w:cs="Arial"/>
                <w:szCs w:val="22"/>
              </w:rPr>
              <w:t>ku</w:t>
            </w:r>
            <w:proofErr w:type="spellEnd"/>
            <w:r w:rsidRPr="00742FB8">
              <w:rPr>
                <w:rFonts w:cs="Arial"/>
                <w:szCs w:val="22"/>
              </w:rPr>
              <w:t>.</w:t>
            </w:r>
          </w:p>
          <w:p w14:paraId="6C17EDC5" w14:textId="77777777" w:rsidR="00C745D2" w:rsidRPr="005B7B06" w:rsidRDefault="00C745D2" w:rsidP="00804715">
            <w:pPr>
              <w:tabs>
                <w:tab w:val="left" w:pos="1222"/>
              </w:tabs>
              <w:rPr>
                <w:rFonts w:cs="Arial"/>
                <w:szCs w:val="22"/>
              </w:rPr>
            </w:pPr>
          </w:p>
        </w:tc>
      </w:tr>
      <w:tr w:rsidR="00951265" w:rsidRPr="006C2974" w14:paraId="04F6B09D" w14:textId="77777777" w:rsidTr="00F670F8">
        <w:trPr>
          <w:gridAfter w:val="1"/>
          <w:wAfter w:w="687" w:type="dxa"/>
          <w:trHeight w:val="581"/>
        </w:trPr>
        <w:tc>
          <w:tcPr>
            <w:tcW w:w="1384" w:type="dxa"/>
            <w:gridSpan w:val="2"/>
          </w:tcPr>
          <w:p w14:paraId="207C8987"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64B4B3F7"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0369063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6F202CA4"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a nahraďte ho nasledovným textom: </w:t>
            </w:r>
          </w:p>
          <w:p w14:paraId="405D866A" w14:textId="77777777" w:rsidR="00B2232C" w:rsidRPr="00B2232C" w:rsidRDefault="00B2232C" w:rsidP="00804715"/>
          <w:p w14:paraId="5EFA6DA4" w14:textId="77777777" w:rsidR="00C745D2" w:rsidRDefault="00C745D2" w:rsidP="0083239F">
            <w:pPr>
              <w:pStyle w:val="NoIndent"/>
              <w:jc w:val="both"/>
              <w:rPr>
                <w:rFonts w:ascii="Arial" w:hAnsi="Arial" w:cs="Arial"/>
                <w:color w:val="auto"/>
              </w:rPr>
            </w:pPr>
            <w:r w:rsidRPr="00742FB8">
              <w:rPr>
                <w:rFonts w:ascii="Arial" w:hAnsi="Arial" w:cs="Arial"/>
                <w:color w:val="auto"/>
              </w:rPr>
              <w:lastRenderedPageBreak/>
              <w:t xml:space="preserve">„S výnimkou uvedenou v </w:t>
            </w:r>
            <w:proofErr w:type="spellStart"/>
            <w:r w:rsidRPr="00742FB8">
              <w:rPr>
                <w:rFonts w:ascii="Arial" w:hAnsi="Arial" w:cs="Arial"/>
                <w:color w:val="auto"/>
              </w:rPr>
              <w:t>podčlánku</w:t>
            </w:r>
            <w:proofErr w:type="spellEnd"/>
            <w:r w:rsidRPr="00742FB8">
              <w:rPr>
                <w:rFonts w:ascii="Arial" w:hAnsi="Arial" w:cs="Arial"/>
                <w:color w:val="auto"/>
              </w:rPr>
              <w:t xml:space="preserve">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w:t>
            </w:r>
            <w:proofErr w:type="spellStart"/>
            <w:r w:rsidRPr="00742FB8">
              <w:rPr>
                <w:rFonts w:ascii="Arial" w:hAnsi="Arial" w:cs="Arial"/>
                <w:color w:val="auto"/>
              </w:rPr>
              <w:t>podčlánku</w:t>
            </w:r>
            <w:proofErr w:type="spellEnd"/>
            <w:r w:rsidRPr="00742FB8">
              <w:rPr>
                <w:rFonts w:ascii="Arial" w:hAnsi="Arial" w:cs="Arial"/>
                <w:color w:val="auto"/>
              </w:rPr>
              <w:t xml:space="preserve">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484D2450" w14:textId="77777777" w:rsidR="00B2232C" w:rsidRPr="00B2232C" w:rsidRDefault="00B2232C" w:rsidP="00804715"/>
          <w:p w14:paraId="5276F4F1" w14:textId="77777777" w:rsidR="00C745D2" w:rsidRDefault="00C745D2" w:rsidP="0083239F">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389FA043" w14:textId="77777777" w:rsidR="00B2232C" w:rsidRPr="005B0752" w:rsidRDefault="00B2232C" w:rsidP="0083239F">
            <w:pPr>
              <w:jc w:val="both"/>
              <w:rPr>
                <w:rFonts w:cs="Arial"/>
              </w:rPr>
            </w:pPr>
          </w:p>
          <w:p w14:paraId="5ED3F498" w14:textId="77777777" w:rsidR="00C745D2" w:rsidRPr="00566FC4" w:rsidRDefault="00C745D2" w:rsidP="0083239F">
            <w:pPr>
              <w:jc w:val="both"/>
              <w:rPr>
                <w:rFonts w:cs="Arial"/>
              </w:rPr>
            </w:pPr>
            <w:r w:rsidRPr="00566FC4">
              <w:rPr>
                <w:rFonts w:cs="Arial"/>
              </w:rPr>
              <w:t>Stavebnotechnický dozor po obdržaní žiadosti môže:</w:t>
            </w:r>
          </w:p>
          <w:p w14:paraId="045B4549" w14:textId="77777777" w:rsidR="00C745D2" w:rsidRPr="00D91C1B" w:rsidRDefault="00C745D2" w:rsidP="0083239F">
            <w:pPr>
              <w:numPr>
                <w:ilvl w:val="0"/>
                <w:numId w:val="23"/>
              </w:numPr>
              <w:jc w:val="both"/>
              <w:rPr>
                <w:rFonts w:cs="Arial"/>
              </w:rPr>
            </w:pPr>
            <w:r w:rsidRPr="0074407A">
              <w:rPr>
                <w:rFonts w:cs="Arial"/>
              </w:rPr>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3C7DC1BC" w14:textId="77777777" w:rsidR="00C745D2" w:rsidRPr="00B2232C" w:rsidRDefault="00C745D2" w:rsidP="0083239F">
            <w:pPr>
              <w:numPr>
                <w:ilvl w:val="0"/>
                <w:numId w:val="23"/>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00282793" w:rsidRPr="001A0DDF">
              <w:rPr>
                <w:rFonts w:cs="Arial"/>
              </w:rPr>
              <w:t xml:space="preserve">               </w:t>
            </w:r>
            <w:r w:rsidRPr="00C96E7C">
              <w:rPr>
                <w:rFonts w:cs="Arial"/>
              </w:rPr>
              <w:t xml:space="preserve">aby bolo možné Preberací protokol vydať. Po dokončení uvedených prác Zhotoviteľ zašle ďalšie oznámenie podľa tohto </w:t>
            </w:r>
            <w:proofErr w:type="spellStart"/>
            <w:r w:rsidRPr="00C96E7C">
              <w:rPr>
                <w:rFonts w:cs="Arial"/>
              </w:rPr>
              <w:t>podčlánku</w:t>
            </w:r>
            <w:proofErr w:type="spellEnd"/>
            <w:r w:rsidRPr="00C96E7C">
              <w:rPr>
                <w:rFonts w:cs="Arial"/>
              </w:rPr>
              <w:t>.</w:t>
            </w:r>
          </w:p>
          <w:p w14:paraId="3F7E1653" w14:textId="77777777" w:rsidR="00B2232C" w:rsidRPr="00485C05" w:rsidRDefault="00B2232C" w:rsidP="0083239F">
            <w:pPr>
              <w:numPr>
                <w:ilvl w:val="0"/>
                <w:numId w:val="23"/>
              </w:numPr>
              <w:jc w:val="both"/>
              <w:rPr>
                <w:rFonts w:cs="Arial"/>
                <w:szCs w:val="22"/>
              </w:rPr>
            </w:pPr>
          </w:p>
          <w:p w14:paraId="632B3D80" w14:textId="77777777" w:rsidR="00C745D2" w:rsidRPr="00C4235D" w:rsidRDefault="00C745D2" w:rsidP="0083239F">
            <w:pPr>
              <w:ind w:left="60"/>
              <w:jc w:val="both"/>
              <w:rPr>
                <w:rFonts w:cs="Arial"/>
              </w:rPr>
            </w:pPr>
            <w:r w:rsidRPr="00DF409D">
              <w:rPr>
                <w:rFonts w:cs="Arial"/>
              </w:rPr>
              <w:t>Preberací protokol pre Dielo alebo Sekcie nebude vydaný pred tým ako pre všetky časti Diela alebo pre všetky časti príslušnej Sekcie budú vydané samostatné Preberacie protokoly dokončených častí Diela v súlade s </w:t>
            </w:r>
            <w:proofErr w:type="spellStart"/>
            <w:r w:rsidRPr="00DF409D">
              <w:rPr>
                <w:rFonts w:cs="Arial"/>
              </w:rPr>
              <w:t>podčlánkom</w:t>
            </w:r>
            <w:proofErr w:type="spellEnd"/>
            <w:r w:rsidRPr="00DF409D">
              <w:rPr>
                <w:rFonts w:cs="Arial"/>
              </w:rPr>
              <w:t xml:space="preserve"> 10.2 (</w:t>
            </w:r>
            <w:r w:rsidRPr="00DF409D">
              <w:rPr>
                <w:rFonts w:cs="Arial"/>
                <w:i/>
              </w:rPr>
              <w:t>Preberanie častí Diela)</w:t>
            </w:r>
            <w:r w:rsidR="00BE42AA" w:rsidRPr="00DF409D">
              <w:rPr>
                <w:rFonts w:cs="Arial"/>
              </w:rPr>
              <w:t>.</w:t>
            </w:r>
            <w:r w:rsidRPr="00896806">
              <w:rPr>
                <w:rFonts w:cs="Arial"/>
              </w:rPr>
              <w:t xml:space="preserve"> </w:t>
            </w:r>
            <w:r w:rsidR="00BE42AA" w:rsidRPr="00DB07C1">
              <w:rPr>
                <w:rFonts w:cs="Arial"/>
              </w:rPr>
              <w:t>V prípade ak je Dielo samostatne prevádzkyschopné a bezpečné môže Stavebnotechnický dozor po písomnom schválení Objednávateľa vydať Preberací protokol pre Dielo aj bez splnenia podmienky uvedenej v </w:t>
            </w:r>
            <w:proofErr w:type="spellStart"/>
            <w:r w:rsidR="00BE42AA" w:rsidRPr="00DB07C1">
              <w:rPr>
                <w:rFonts w:cs="Arial"/>
              </w:rPr>
              <w:t>predcházadjúcej</w:t>
            </w:r>
            <w:proofErr w:type="spellEnd"/>
            <w:r w:rsidR="00BE42AA" w:rsidRPr="00DB07C1">
              <w:rPr>
                <w:rFonts w:cs="Arial"/>
              </w:rPr>
              <w:t xml:space="preserve"> vete</w:t>
            </w:r>
            <w:r w:rsidR="00BE42AA" w:rsidRPr="00C4235D">
              <w:rPr>
                <w:rFonts w:cs="Arial"/>
              </w:rPr>
              <w:t>.“</w:t>
            </w:r>
          </w:p>
          <w:p w14:paraId="0CE33F0E" w14:textId="77777777" w:rsidR="00BE42AA" w:rsidRPr="00FE4170" w:rsidRDefault="00BE42AA" w:rsidP="0083239F">
            <w:pPr>
              <w:ind w:left="60"/>
              <w:jc w:val="both"/>
              <w:rPr>
                <w:rFonts w:cs="Arial"/>
                <w:szCs w:val="22"/>
              </w:rPr>
            </w:pPr>
          </w:p>
        </w:tc>
      </w:tr>
      <w:tr w:rsidR="00951265" w:rsidRPr="006C2974" w14:paraId="6AB21CB3" w14:textId="77777777" w:rsidTr="00F670F8">
        <w:trPr>
          <w:gridAfter w:val="1"/>
          <w:wAfter w:w="687" w:type="dxa"/>
          <w:trHeight w:val="510"/>
        </w:trPr>
        <w:tc>
          <w:tcPr>
            <w:tcW w:w="1384" w:type="dxa"/>
            <w:gridSpan w:val="2"/>
          </w:tcPr>
          <w:p w14:paraId="06E2372D"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2F6B7F6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4A038C40"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05285A6E" w14:textId="77777777" w:rsidR="00C745D2" w:rsidRDefault="00C745D2" w:rsidP="0083239F">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821E601" w14:textId="77777777" w:rsidR="00B2232C" w:rsidRPr="00B2232C" w:rsidRDefault="00B2232C" w:rsidP="00804715"/>
          <w:p w14:paraId="4781AF78" w14:textId="77777777" w:rsidR="00C745D2" w:rsidRDefault="00C745D2" w:rsidP="0083239F">
            <w:pPr>
              <w:jc w:val="both"/>
              <w:rPr>
                <w:rFonts w:cs="Arial"/>
                <w:szCs w:val="22"/>
              </w:rPr>
            </w:pPr>
            <w:r w:rsidRPr="00742FB8">
              <w:rPr>
                <w:rFonts w:cs="Arial"/>
              </w:rPr>
              <w:t>„Po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proofErr w:type="spellStart"/>
            <w:r w:rsidRPr="00742FB8">
              <w:rPr>
                <w:rFonts w:cs="Arial"/>
              </w:rPr>
              <w:t>podčlánku</w:t>
            </w:r>
            <w:proofErr w:type="spellEnd"/>
            <w:r w:rsidRPr="00742FB8">
              <w:rPr>
                <w:rFonts w:cs="Arial"/>
              </w:rPr>
              <w:t xml:space="preserve"> 9.4 </w:t>
            </w:r>
            <w:r w:rsidRPr="00742FB8">
              <w:rPr>
                <w:rFonts w:cs="Arial"/>
                <w:i/>
              </w:rPr>
              <w:t>Neúspešné Preberacie skúšky</w:t>
            </w:r>
            <w:r w:rsidRPr="00742FB8">
              <w:rPr>
                <w:rFonts w:cs="Arial"/>
              </w:rPr>
              <w:t>, p</w:t>
            </w:r>
            <w:r w:rsidRPr="00742FB8">
              <w:rPr>
                <w:rFonts w:cs="Arial"/>
                <w:szCs w:val="22"/>
              </w:rPr>
              <w:t xml:space="preserve">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w:t>
            </w:r>
            <w:r w:rsidRPr="00742FB8">
              <w:rPr>
                <w:rFonts w:cs="Arial"/>
                <w:szCs w:val="22"/>
              </w:rPr>
              <w:lastRenderedPageBreak/>
              <w:t>príslušných softwarových a digitálnych záznamov v</w:t>
            </w:r>
            <w:r w:rsidRPr="005B0752">
              <w:rPr>
                <w:rFonts w:cs="Arial"/>
                <w:szCs w:val="22"/>
              </w:rPr>
              <w:t> slovenskom jazyku, ako aj ďalšie dokumenty vyplývajúce z ostatných ustanovení Zmluvy. </w:t>
            </w:r>
          </w:p>
          <w:p w14:paraId="55357937" w14:textId="77777777" w:rsidR="00B2232C" w:rsidRPr="005B0752" w:rsidRDefault="00B2232C" w:rsidP="0083239F">
            <w:pPr>
              <w:jc w:val="both"/>
              <w:rPr>
                <w:rFonts w:cs="Arial"/>
                <w:szCs w:val="22"/>
              </w:rPr>
            </w:pPr>
          </w:p>
          <w:p w14:paraId="7F781F06" w14:textId="77777777" w:rsidR="00C745D2" w:rsidRDefault="00C745D2" w:rsidP="0083239F">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3E4B2689" w14:textId="77777777" w:rsidR="00B2232C" w:rsidRPr="0074407A" w:rsidRDefault="00B2232C" w:rsidP="0083239F">
            <w:pPr>
              <w:jc w:val="both"/>
              <w:rPr>
                <w:rFonts w:cs="Arial"/>
                <w:szCs w:val="22"/>
              </w:rPr>
            </w:pPr>
          </w:p>
          <w:p w14:paraId="64122B43" w14:textId="77777777" w:rsidR="00C745D2" w:rsidRDefault="00C745D2" w:rsidP="0083239F">
            <w:pPr>
              <w:jc w:val="both"/>
              <w:rPr>
                <w:rFonts w:cs="Arial"/>
                <w:szCs w:val="22"/>
              </w:rPr>
            </w:pPr>
            <w:r w:rsidRPr="0074407A">
              <w:rPr>
                <w:rFonts w:cs="Arial"/>
              </w:rPr>
              <w:t xml:space="preserve">Komplexné požiadavky na kompletnú Dokumentáciu </w:t>
            </w:r>
            <w:r w:rsidR="00282793" w:rsidRPr="000A1C4B">
              <w:rPr>
                <w:rFonts w:cs="Arial"/>
              </w:rPr>
              <w:t xml:space="preserve">            </w:t>
            </w:r>
            <w:r w:rsidRPr="00D91C1B">
              <w:rPr>
                <w:rFonts w:cs="Arial"/>
              </w:rPr>
              <w:t>k preberaniu Diela sú uvedené v </w:t>
            </w:r>
            <w:r w:rsidRPr="00D91C1B">
              <w:rPr>
                <w:rFonts w:cs="Arial"/>
                <w:szCs w:val="22"/>
              </w:rPr>
              <w:t>Požiadavkách Objednávateľa.</w:t>
            </w:r>
          </w:p>
          <w:p w14:paraId="28128CD9" w14:textId="77777777" w:rsidR="00B2232C" w:rsidRPr="00723969" w:rsidRDefault="00B2232C" w:rsidP="0083239F">
            <w:pPr>
              <w:jc w:val="both"/>
              <w:rPr>
                <w:rFonts w:cs="Arial"/>
                <w:i/>
                <w:iCs/>
                <w:sz w:val="18"/>
              </w:rPr>
            </w:pPr>
          </w:p>
        </w:tc>
      </w:tr>
      <w:tr w:rsidR="00951265" w:rsidRPr="006C2974" w14:paraId="6F2254C0" w14:textId="77777777" w:rsidTr="00804715">
        <w:trPr>
          <w:gridAfter w:val="1"/>
          <w:wAfter w:w="687" w:type="dxa"/>
          <w:trHeight w:val="1969"/>
        </w:trPr>
        <w:tc>
          <w:tcPr>
            <w:tcW w:w="1384" w:type="dxa"/>
            <w:gridSpan w:val="2"/>
          </w:tcPr>
          <w:p w14:paraId="4E03DDE3" w14:textId="77777777" w:rsidR="00C745D2" w:rsidRPr="00C4235D" w:rsidRDefault="00C745D2" w:rsidP="0083239F">
            <w:pPr>
              <w:pStyle w:val="NoIndent"/>
              <w:rPr>
                <w:rFonts w:ascii="Arial" w:hAnsi="Arial" w:cs="Arial"/>
                <w:b/>
                <w:color w:val="auto"/>
                <w:szCs w:val="22"/>
              </w:rPr>
            </w:pPr>
          </w:p>
        </w:tc>
        <w:tc>
          <w:tcPr>
            <w:tcW w:w="2472" w:type="dxa"/>
          </w:tcPr>
          <w:p w14:paraId="056425A9" w14:textId="77777777" w:rsidR="00C745D2" w:rsidRPr="00FE4170" w:rsidRDefault="00C745D2" w:rsidP="0083239F">
            <w:pPr>
              <w:pStyle w:val="NoIndent"/>
              <w:rPr>
                <w:rFonts w:ascii="Arial" w:hAnsi="Arial" w:cs="Arial"/>
                <w:b/>
                <w:color w:val="auto"/>
                <w:szCs w:val="22"/>
              </w:rPr>
            </w:pPr>
          </w:p>
        </w:tc>
        <w:tc>
          <w:tcPr>
            <w:tcW w:w="5750" w:type="dxa"/>
            <w:gridSpan w:val="2"/>
          </w:tcPr>
          <w:p w14:paraId="6E056FDA" w14:textId="77777777" w:rsidR="00C745D2" w:rsidRPr="00A86531" w:rsidRDefault="00C745D2" w:rsidP="0083239F">
            <w:pPr>
              <w:jc w:val="both"/>
              <w:rPr>
                <w:rFonts w:cs="Arial"/>
              </w:rPr>
            </w:pPr>
            <w:r w:rsidRPr="00FB322C">
              <w:rPr>
                <w:rFonts w:cs="Arial"/>
              </w:rPr>
              <w:t>Stavebnotechnický dozor po obdržaní žiadosti môže:</w:t>
            </w:r>
          </w:p>
          <w:p w14:paraId="61A0E585" w14:textId="77777777" w:rsidR="00C745D2" w:rsidRPr="00742FB8" w:rsidRDefault="00C745D2" w:rsidP="0083239F">
            <w:pPr>
              <w:numPr>
                <w:ilvl w:val="0"/>
                <w:numId w:val="26"/>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 dokedy jednotlivé drobné nedokončené práce a vady majú byť odstránené</w:t>
            </w:r>
            <w:r w:rsidRPr="00742FB8">
              <w:rPr>
                <w:rFonts w:cs="Arial"/>
              </w:rPr>
              <w:t>; alebo</w:t>
            </w:r>
          </w:p>
          <w:p w14:paraId="74920BBC" w14:textId="77777777" w:rsidR="00C745D2" w:rsidRPr="00B2232C" w:rsidRDefault="00C745D2" w:rsidP="0083239F">
            <w:pPr>
              <w:numPr>
                <w:ilvl w:val="0"/>
                <w:numId w:val="26"/>
              </w:numPr>
              <w:jc w:val="both"/>
              <w:rPr>
                <w:rFonts w:cs="Arial"/>
                <w:szCs w:val="22"/>
              </w:rPr>
            </w:pPr>
            <w:r w:rsidRPr="00742FB8">
              <w:rPr>
                <w:rFonts w:cs="Arial"/>
              </w:rPr>
              <w:t xml:space="preserve">zamietnuť žiadosť s udaním dôvodov a uvedením prác, ktoré má Zhotoviteľ vykonať v termínoch stanovených Stavebnotechnickým dozorom tak, </w:t>
            </w:r>
            <w:r w:rsidR="00FB2BE3" w:rsidRPr="00742FB8">
              <w:rPr>
                <w:rFonts w:cs="Arial"/>
              </w:rPr>
              <w:t xml:space="preserve">              </w:t>
            </w:r>
            <w:r w:rsidRPr="00742FB8">
              <w:rPr>
                <w:rFonts w:cs="Arial"/>
              </w:rPr>
              <w:t xml:space="preserve">aby bolo možné Preberací protokol dokončenej časti Diela vydať. Po dokončení uvedených prác Zhotoviteľ zašle ďalšie oznámenie podľa tohto </w:t>
            </w:r>
            <w:proofErr w:type="spellStart"/>
            <w:r w:rsidRPr="00742FB8">
              <w:rPr>
                <w:rFonts w:cs="Arial"/>
              </w:rPr>
              <w:t>podčlánku</w:t>
            </w:r>
            <w:proofErr w:type="spellEnd"/>
            <w:r w:rsidRPr="00742FB8">
              <w:rPr>
                <w:rFonts w:cs="Arial"/>
              </w:rPr>
              <w:t>.</w:t>
            </w:r>
          </w:p>
          <w:p w14:paraId="21D92522" w14:textId="77777777" w:rsidR="00B2232C" w:rsidRPr="005B0752" w:rsidRDefault="00B2232C" w:rsidP="00804715">
            <w:pPr>
              <w:ind w:left="420"/>
              <w:jc w:val="both"/>
              <w:rPr>
                <w:rFonts w:cs="Arial"/>
                <w:szCs w:val="22"/>
              </w:rPr>
            </w:pPr>
          </w:p>
          <w:p w14:paraId="22724A51" w14:textId="77777777" w:rsidR="00C745D2" w:rsidRPr="000A1C4B" w:rsidRDefault="00C745D2" w:rsidP="0083239F">
            <w:pPr>
              <w:jc w:val="both"/>
              <w:rPr>
                <w:rFonts w:cs="Arial"/>
                <w:vertAlign w:val="superscript"/>
              </w:rPr>
            </w:pPr>
            <w:r w:rsidRPr="005B0752">
              <w:rPr>
                <w:rFonts w:cs="Arial"/>
                <w:szCs w:val="22"/>
              </w:rPr>
              <w:t>Preberací</w:t>
            </w:r>
            <w:r w:rsidRPr="00E64C36">
              <w:rPr>
                <w:rFonts w:cs="Arial"/>
              </w:rPr>
              <w:t xml:space="preserve"> protokol dokončenej časti Diela musí byť v súlade so zákonom č. 254/1998 </w:t>
            </w:r>
            <w:proofErr w:type="spellStart"/>
            <w:r w:rsidRPr="00E64C36">
              <w:rPr>
                <w:rFonts w:cs="Arial"/>
              </w:rPr>
              <w:t>Z.z</w:t>
            </w:r>
            <w:proofErr w:type="spellEnd"/>
            <w:r w:rsidRPr="00E64C36">
              <w:rPr>
                <w:rFonts w:cs="Arial"/>
              </w:rPr>
              <w:t>  o verejných prácach v znení neskorších pr</w:t>
            </w:r>
            <w:r w:rsidRPr="00566FC4">
              <w:rPr>
                <w:rFonts w:cs="Arial"/>
              </w:rPr>
              <w:t xml:space="preserve">edpisov (ďalej len „zákon </w:t>
            </w:r>
            <w:r w:rsidR="00FB2BE3" w:rsidRPr="0074407A">
              <w:rPr>
                <w:rFonts w:cs="Arial"/>
              </w:rPr>
              <w:t xml:space="preserve">                            </w:t>
            </w:r>
            <w:r w:rsidRPr="0074407A">
              <w:rPr>
                <w:rFonts w:cs="Arial"/>
              </w:rPr>
              <w:t>o verejných prácach“) so všetkými náležitosťami podľa príslušných všeobecne záväzných právnych predpisov. </w:t>
            </w:r>
            <w:r w:rsidRPr="000A1C4B">
              <w:rPr>
                <w:rFonts w:cs="Arial"/>
                <w:vertAlign w:val="superscript"/>
              </w:rPr>
              <w:t xml:space="preserve">(1) </w:t>
            </w:r>
          </w:p>
          <w:p w14:paraId="1599CB69" w14:textId="77777777" w:rsidR="00790BDE" w:rsidRPr="00FE4170" w:rsidRDefault="00BE4505" w:rsidP="0083239F">
            <w:pPr>
              <w:pStyle w:val="Default"/>
              <w:numPr>
                <w:ilvl w:val="0"/>
                <w:numId w:val="47"/>
              </w:numPr>
              <w:ind w:right="8"/>
              <w:jc w:val="both"/>
              <w:rPr>
                <w:color w:val="auto"/>
                <w:sz w:val="22"/>
              </w:rPr>
            </w:pPr>
            <w:r w:rsidRPr="00D91C1B">
              <w:rPr>
                <w:i/>
                <w:iCs/>
                <w:sz w:val="18"/>
              </w:rPr>
              <w:t xml:space="preserve">V čase uzatvorenia tejto Zmluvy je týmto všeobecne záväzným právnym predpisom Vyhláška MVRR SR č. 83/2008 </w:t>
            </w:r>
            <w:proofErr w:type="spellStart"/>
            <w:r w:rsidRPr="00D91C1B">
              <w:rPr>
                <w:i/>
                <w:iCs/>
                <w:sz w:val="18"/>
              </w:rPr>
              <w:t>Z.z</w:t>
            </w:r>
            <w:proofErr w:type="spellEnd"/>
            <w:r w:rsidRPr="00D91C1B">
              <w:rPr>
                <w:i/>
                <w:iCs/>
                <w:sz w:val="18"/>
              </w:rPr>
              <w:t xml:space="preserve">., ktorou sa vykonáva zákon č. 254/1998 </w:t>
            </w:r>
            <w:proofErr w:type="spellStart"/>
            <w:r w:rsidRPr="00D91C1B">
              <w:rPr>
                <w:i/>
                <w:iCs/>
                <w:sz w:val="18"/>
              </w:rPr>
              <w:t>Z.z</w:t>
            </w:r>
            <w:proofErr w:type="spellEnd"/>
            <w:r w:rsidRPr="00D91C1B">
              <w:rPr>
                <w:i/>
                <w:iCs/>
                <w:sz w:val="18"/>
              </w:rPr>
              <w:t>. o verejných prácach v znení zákona č.260/2007 Z. z. v znení neskorších predpisov</w:t>
            </w:r>
            <w:r w:rsidR="00790BDE" w:rsidRPr="00C4235D">
              <w:rPr>
                <w:color w:val="auto"/>
                <w:sz w:val="22"/>
              </w:rPr>
              <w:t xml:space="preserve"> </w:t>
            </w:r>
          </w:p>
          <w:p w14:paraId="481D47A5" w14:textId="77777777" w:rsidR="00790BDE" w:rsidRPr="00FB322C" w:rsidRDefault="00790BDE" w:rsidP="0083239F">
            <w:pPr>
              <w:pStyle w:val="Default"/>
              <w:ind w:left="45" w:right="8"/>
              <w:jc w:val="both"/>
              <w:rPr>
                <w:color w:val="auto"/>
                <w:sz w:val="22"/>
              </w:rPr>
            </w:pPr>
          </w:p>
          <w:p w14:paraId="2652703E" w14:textId="77777777" w:rsidR="00790BDE" w:rsidRPr="00742FB8" w:rsidRDefault="00790BDE" w:rsidP="0083239F">
            <w:pPr>
              <w:pStyle w:val="Default"/>
              <w:ind w:left="45" w:right="8"/>
              <w:jc w:val="both"/>
              <w:rPr>
                <w:i/>
                <w:iCs/>
                <w:color w:val="auto"/>
                <w:sz w:val="18"/>
                <w:vertAlign w:val="superscript"/>
              </w:rPr>
            </w:pPr>
            <w:r w:rsidRPr="00FB322C">
              <w:rPr>
                <w:color w:val="auto"/>
                <w:sz w:val="22"/>
              </w:rPr>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43A8B232" w14:textId="77777777" w:rsidR="00B2232C" w:rsidRDefault="00790BDE" w:rsidP="0083239F">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39C9006E" w14:textId="77777777" w:rsidR="00C745D2" w:rsidRPr="00B2232C" w:rsidRDefault="00C745D2" w:rsidP="00804715">
            <w:pPr>
              <w:rPr>
                <w:rFonts w:cs="Arial"/>
              </w:rPr>
            </w:pPr>
          </w:p>
        </w:tc>
      </w:tr>
      <w:tr w:rsidR="00951265" w:rsidRPr="006C2974" w14:paraId="1B68BCBC" w14:textId="77777777" w:rsidTr="00F670F8">
        <w:trPr>
          <w:gridAfter w:val="1"/>
          <w:wAfter w:w="687" w:type="dxa"/>
          <w:trHeight w:val="1020"/>
        </w:trPr>
        <w:tc>
          <w:tcPr>
            <w:tcW w:w="1384" w:type="dxa"/>
            <w:gridSpan w:val="2"/>
          </w:tcPr>
          <w:p w14:paraId="131A2CF5"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6E3B795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AABADC3" w14:textId="77777777" w:rsidR="00C745D2" w:rsidRPr="00F07B96" w:rsidRDefault="00C745D2" w:rsidP="0083239F">
            <w:pPr>
              <w:pStyle w:val="NoIndent"/>
              <w:rPr>
                <w:rFonts w:ascii="Arial" w:hAnsi="Arial" w:cs="Arial"/>
                <w:b/>
                <w:color w:val="auto"/>
                <w:szCs w:val="22"/>
              </w:rPr>
            </w:pPr>
            <w:bookmarkStart w:id="15" w:name="_Toc45681160"/>
            <w:bookmarkStart w:id="16" w:name="_Toc189638774"/>
            <w:r w:rsidRPr="00A86531">
              <w:rPr>
                <w:rFonts w:ascii="Arial" w:hAnsi="Arial" w:cs="Arial"/>
                <w:b/>
                <w:color w:val="auto"/>
              </w:rPr>
              <w:t>Dohotovenie nedokončených prác a odstránenie vád</w:t>
            </w:r>
            <w:bookmarkEnd w:id="15"/>
            <w:bookmarkEnd w:id="16"/>
          </w:p>
        </w:tc>
        <w:tc>
          <w:tcPr>
            <w:tcW w:w="5750" w:type="dxa"/>
            <w:gridSpan w:val="2"/>
          </w:tcPr>
          <w:p w14:paraId="27360F0C" w14:textId="77777777" w:rsidR="00EE6118"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V druhom odseku tohto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 bode (a) nahraďte výraz „ako je určená pokynom Stavebnotechnického dozoru“ výrazom „ako je určené v Osobitných zmluvných podmienkach“....</w:t>
            </w:r>
          </w:p>
          <w:p w14:paraId="5FEC06EA" w14:textId="77777777" w:rsidR="00EE6118" w:rsidRDefault="00EE6118" w:rsidP="0083239F">
            <w:pPr>
              <w:pStyle w:val="NoIndent"/>
              <w:jc w:val="both"/>
              <w:rPr>
                <w:rFonts w:ascii="Arial" w:hAnsi="Arial" w:cs="Arial"/>
                <w:bCs/>
                <w:color w:val="auto"/>
                <w:szCs w:val="22"/>
              </w:rPr>
            </w:pPr>
          </w:p>
          <w:p w14:paraId="7CD22AC0"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25BF0F99" w14:textId="77777777" w:rsidR="00EE6118" w:rsidRPr="00EE6118" w:rsidRDefault="00EE6118" w:rsidP="00804715"/>
          <w:p w14:paraId="2DC62033"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24CE002C" w14:textId="77777777" w:rsidR="00EE6118" w:rsidRPr="00EE6118" w:rsidRDefault="00EE6118" w:rsidP="00804715"/>
          <w:p w14:paraId="0DE961F1"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D5F18BE" w14:textId="77777777" w:rsidR="00EE6118" w:rsidRPr="00EE6118" w:rsidRDefault="00EE6118" w:rsidP="00804715"/>
          <w:p w14:paraId="544501B8" w14:textId="77777777" w:rsidR="00C745D2" w:rsidRPr="005B0752" w:rsidRDefault="00C745D2" w:rsidP="0083239F">
            <w:pPr>
              <w:pStyle w:val="Zkladntext"/>
              <w:jc w:val="both"/>
              <w:rPr>
                <w:rFonts w:cs="Arial"/>
                <w:szCs w:val="22"/>
                <w:lang w:val="sk-SK"/>
              </w:rPr>
            </w:pPr>
            <w:r w:rsidRPr="00742FB8">
              <w:rPr>
                <w:rFonts w:cs="Arial"/>
                <w:szCs w:val="22"/>
                <w:lang w:val="sk-SK"/>
              </w:rPr>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 musí byť okrem iného uvedené:</w:t>
            </w:r>
          </w:p>
          <w:p w14:paraId="765FE1BB" w14:textId="77777777" w:rsidR="00C745D2" w:rsidRPr="000A1C4B" w:rsidRDefault="00C745D2" w:rsidP="0083239F">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00BE4505" w:rsidRPr="0074407A">
              <w:rPr>
                <w:rFonts w:cs="Arial"/>
                <w:szCs w:val="22"/>
                <w:lang w:val="sk-SK"/>
              </w:rPr>
              <w:t>u/</w:t>
            </w:r>
            <w:proofErr w:type="spellStart"/>
            <w:r w:rsidRPr="0074407A">
              <w:rPr>
                <w:rFonts w:cs="Arial"/>
                <w:szCs w:val="22"/>
                <w:lang w:val="sk-SK"/>
              </w:rPr>
              <w:t>ov</w:t>
            </w:r>
            <w:proofErr w:type="spellEnd"/>
            <w:r w:rsidRPr="0074407A">
              <w:rPr>
                <w:rFonts w:cs="Arial"/>
                <w:szCs w:val="22"/>
                <w:lang w:val="sk-SK"/>
              </w:rPr>
              <w:t xml:space="preserve"> Stavebnotechnického dozoru </w:t>
            </w:r>
            <w:r w:rsidR="000666D7" w:rsidRPr="0074407A">
              <w:rPr>
                <w:rFonts w:cs="Arial"/>
                <w:szCs w:val="22"/>
                <w:lang w:val="sk-SK"/>
              </w:rPr>
              <w:t xml:space="preserve">                     </w:t>
            </w:r>
            <w:r w:rsidRPr="000A1C4B">
              <w:rPr>
                <w:rFonts w:cs="Arial"/>
                <w:szCs w:val="22"/>
                <w:lang w:val="sk-SK"/>
              </w:rPr>
              <w:t>a oboch zmluvných Strán;</w:t>
            </w:r>
          </w:p>
          <w:p w14:paraId="5763C6BB" w14:textId="77777777" w:rsidR="00C745D2" w:rsidRPr="00D91C1B" w:rsidRDefault="00C745D2" w:rsidP="0083239F">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 Dielo</w:t>
            </w:r>
          </w:p>
          <w:p w14:paraId="29CBE141" w14:textId="77777777" w:rsidR="00C745D2" w:rsidRPr="00723969" w:rsidRDefault="00C745D2" w:rsidP="0083239F">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0D8D54FB" w14:textId="77777777" w:rsidR="00C745D2" w:rsidRPr="001A0DDF" w:rsidRDefault="00C745D2" w:rsidP="0083239F">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0201D6E9" w14:textId="77777777" w:rsidR="00C745D2" w:rsidRPr="00C96E7C" w:rsidRDefault="00C745D2" w:rsidP="0083239F">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1B9E6530" w14:textId="77777777" w:rsidR="00C745D2" w:rsidRPr="00485C05" w:rsidRDefault="00C745D2" w:rsidP="0083239F">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269CB34A" w14:textId="77777777" w:rsidR="00C745D2" w:rsidRPr="00DF409D" w:rsidRDefault="00C745D2" w:rsidP="0083239F">
            <w:pPr>
              <w:pStyle w:val="Zkladntext"/>
              <w:tabs>
                <w:tab w:val="left" w:pos="398"/>
              </w:tabs>
              <w:ind w:left="398" w:hanging="256"/>
              <w:jc w:val="both"/>
              <w:rPr>
                <w:rFonts w:cs="Arial"/>
                <w:szCs w:val="22"/>
                <w:lang w:val="sk-SK"/>
              </w:rPr>
            </w:pPr>
          </w:p>
          <w:p w14:paraId="6496E7FC" w14:textId="77777777" w:rsidR="00C745D2" w:rsidRPr="00DB07C1" w:rsidRDefault="00C745D2" w:rsidP="0083239F">
            <w:pPr>
              <w:jc w:val="both"/>
              <w:rPr>
                <w:rFonts w:cs="Arial"/>
                <w:szCs w:val="22"/>
              </w:rPr>
            </w:pPr>
            <w:r w:rsidRPr="00DF409D">
              <w:rPr>
                <w:rFonts w:cs="Arial"/>
                <w:szCs w:val="22"/>
              </w:rPr>
              <w:t xml:space="preserve">Zhotoviteľ je povinný spôsob odstránenia vady vopred odsúhlasiť so Stavebnotechnickým dozorom a Objednávateľom. Za týmto účelom je Zhotoviteľ povinný predložiť Stavebnotechnickému dozoru </w:t>
            </w:r>
            <w:r w:rsidR="000666D7" w:rsidRPr="00DF409D">
              <w:rPr>
                <w:rFonts w:cs="Arial"/>
                <w:szCs w:val="22"/>
              </w:rPr>
              <w:t xml:space="preserve">                           </w:t>
            </w:r>
            <w:r w:rsidRPr="00896806">
              <w:rPr>
                <w:rFonts w:cs="Arial"/>
                <w:szCs w:val="22"/>
              </w:rPr>
              <w:t>a Objednávateľovi všetku potrebnú dokumentáciu k navrhov</w:t>
            </w:r>
            <w:r w:rsidRPr="00DB07C1">
              <w:rPr>
                <w:rFonts w:cs="Arial"/>
                <w:szCs w:val="22"/>
              </w:rPr>
              <w:t>anému spôsobu odstránenia vady.</w:t>
            </w:r>
          </w:p>
          <w:p w14:paraId="0C4EA10A" w14:textId="77777777" w:rsidR="00C745D2" w:rsidRPr="00DB07C1" w:rsidRDefault="00C745D2" w:rsidP="0083239F">
            <w:pPr>
              <w:jc w:val="both"/>
              <w:rPr>
                <w:rFonts w:cs="Arial"/>
                <w:szCs w:val="22"/>
              </w:rPr>
            </w:pPr>
          </w:p>
          <w:p w14:paraId="3F84C517" w14:textId="77777777" w:rsidR="00C745D2" w:rsidRPr="00D611CD" w:rsidRDefault="00C745D2" w:rsidP="0083239F">
            <w:pPr>
              <w:jc w:val="both"/>
              <w:rPr>
                <w:rFonts w:cs="Arial"/>
              </w:rPr>
            </w:pPr>
            <w:r w:rsidRPr="00BB44F9">
              <w:rPr>
                <w:rFonts w:cs="Arial"/>
              </w:rPr>
              <w:t xml:space="preserve">V prípade, ak Zhotoviteľ neodstráni vadu v lehote stanovenej Objednávateľom alebo Stavebnotechnickým dozorom alebo v lehote podľa tohto </w:t>
            </w:r>
            <w:proofErr w:type="spellStart"/>
            <w:r w:rsidRPr="00BB44F9">
              <w:rPr>
                <w:rFonts w:cs="Arial"/>
              </w:rPr>
              <w:t>podčlánku</w:t>
            </w:r>
            <w:proofErr w:type="spellEnd"/>
            <w:r w:rsidRPr="00BB44F9">
              <w:rPr>
                <w:rFonts w:cs="Arial"/>
              </w:rPr>
              <w:t xml:space="preserve"> vzniká Objednávateľovi nárok na zaplatenie zmluvnej pokuty vo výške 500, - EUR (slovom päťsto </w:t>
            </w:r>
            <w:r w:rsidR="00822B5D" w:rsidRPr="00D611CD">
              <w:rPr>
                <w:rFonts w:cs="Arial"/>
              </w:rPr>
              <w:t>eur</w:t>
            </w:r>
            <w:r w:rsidRPr="00D611CD">
              <w:rPr>
                <w:rFonts w:cs="Arial"/>
              </w:rPr>
              <w:t>) za každý deň omeškania s odstránením vady až do splnenia tejto povinnosti.</w:t>
            </w:r>
          </w:p>
          <w:p w14:paraId="6389CFA1" w14:textId="77777777" w:rsidR="00C745D2" w:rsidRPr="006C2974" w:rsidRDefault="00C745D2" w:rsidP="0083239F">
            <w:pPr>
              <w:jc w:val="both"/>
              <w:rPr>
                <w:rFonts w:cs="Arial"/>
              </w:rPr>
            </w:pPr>
            <w:r w:rsidRPr="006C2974">
              <w:rPr>
                <w:rFonts w:cs="Arial"/>
              </w:rPr>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sidR="00703AFB" w:rsidRPr="006C2974">
              <w:rPr>
                <w:rFonts w:cs="Arial"/>
              </w:rPr>
              <w:t xml:space="preserve"> </w:t>
            </w:r>
            <w:r w:rsidRPr="006C2974">
              <w:rPr>
                <w:rFonts w:cs="Arial"/>
              </w:rPr>
              <w:t xml:space="preserve">000,- EUR (slovom tisíc </w:t>
            </w:r>
            <w:r w:rsidR="00703AFB" w:rsidRPr="006C2974">
              <w:rPr>
                <w:rFonts w:cs="Arial"/>
              </w:rPr>
              <w:t>eur</w:t>
            </w:r>
            <w:r w:rsidRPr="006C2974">
              <w:rPr>
                <w:rFonts w:cs="Arial"/>
              </w:rPr>
              <w:t xml:space="preserve">).  Zaplatenie zmluvnej pokuty nemá vplyv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8EF503F" w14:textId="77777777" w:rsidR="00C745D2" w:rsidRPr="006C2974" w:rsidRDefault="00C745D2" w:rsidP="0083239F">
            <w:pPr>
              <w:jc w:val="both"/>
              <w:rPr>
                <w:rFonts w:cs="Arial"/>
              </w:rPr>
            </w:pPr>
          </w:p>
          <w:p w14:paraId="4FE644EC"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Obchodného zákonníka</w:t>
            </w:r>
            <w:r w:rsidR="000666D7" w:rsidRPr="006C2974">
              <w:rPr>
                <w:rFonts w:cs="Arial"/>
              </w:rPr>
              <w:t>.</w:t>
            </w:r>
            <w:r w:rsidRPr="006C2974">
              <w:rPr>
                <w:rFonts w:cs="Arial"/>
              </w:rPr>
              <w:t xml:space="preserve">“ </w:t>
            </w:r>
          </w:p>
          <w:p w14:paraId="4FEEE8E0" w14:textId="77777777" w:rsidR="00EE6118" w:rsidRPr="006C2974" w:rsidRDefault="00EE6118" w:rsidP="0083239F">
            <w:pPr>
              <w:jc w:val="both"/>
              <w:rPr>
                <w:rFonts w:cs="Arial"/>
                <w:sz w:val="24"/>
                <w:szCs w:val="22"/>
              </w:rPr>
            </w:pPr>
          </w:p>
        </w:tc>
      </w:tr>
      <w:tr w:rsidR="00951265" w:rsidRPr="006C2974" w14:paraId="5203740A" w14:textId="77777777" w:rsidTr="00F670F8">
        <w:trPr>
          <w:gridAfter w:val="1"/>
          <w:wAfter w:w="687" w:type="dxa"/>
          <w:trHeight w:val="421"/>
        </w:trPr>
        <w:tc>
          <w:tcPr>
            <w:tcW w:w="1384" w:type="dxa"/>
            <w:gridSpan w:val="2"/>
          </w:tcPr>
          <w:p w14:paraId="1C1D263B"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2550662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186C7D6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15149777" w14:textId="77777777" w:rsidR="00C745D2" w:rsidRPr="00742FB8" w:rsidRDefault="00C745D2" w:rsidP="0083239F">
            <w:pPr>
              <w:pStyle w:val="NoIndent"/>
              <w:jc w:val="both"/>
              <w:rPr>
                <w:rFonts w:ascii="Arial" w:hAnsi="Arial" w:cs="Arial"/>
                <w:color w:val="auto"/>
                <w:szCs w:val="22"/>
              </w:rPr>
            </w:pPr>
            <w:r w:rsidRPr="00F07B96">
              <w:rPr>
                <w:rFonts w:ascii="Arial" w:hAnsi="Arial" w:cs="Arial"/>
                <w:bCs/>
                <w:color w:val="auto"/>
                <w:szCs w:val="22"/>
              </w:rPr>
              <w:t xml:space="preserve">V prvej vete tohto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nahraďte výraz „v primeranej lehote“ výrazom „v lehotách stanovených v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951265" w:rsidRPr="006C2974" w14:paraId="23AC9BB2" w14:textId="77777777" w:rsidTr="00F670F8">
        <w:trPr>
          <w:gridAfter w:val="1"/>
          <w:wAfter w:w="687" w:type="dxa"/>
          <w:trHeight w:val="1209"/>
        </w:trPr>
        <w:tc>
          <w:tcPr>
            <w:tcW w:w="1384" w:type="dxa"/>
            <w:gridSpan w:val="2"/>
          </w:tcPr>
          <w:p w14:paraId="69878C3B"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01BA32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0F4EE2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Protokol o</w:t>
            </w:r>
          </w:p>
          <w:p w14:paraId="604DEEE8" w14:textId="77777777" w:rsidR="00C745D2" w:rsidRPr="00F07B96" w:rsidRDefault="00C745D2" w:rsidP="0083239F">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28D3292D" w14:textId="77777777" w:rsidR="00C745D2" w:rsidRPr="00742FB8" w:rsidRDefault="00C745D2" w:rsidP="0083239F">
            <w:pPr>
              <w:jc w:val="both"/>
              <w:rPr>
                <w:rFonts w:cs="Arial"/>
                <w:szCs w:val="22"/>
              </w:rPr>
            </w:pPr>
            <w:r w:rsidRPr="00742FB8">
              <w:rPr>
                <w:rFonts w:cs="Arial"/>
                <w:szCs w:val="22"/>
              </w:rPr>
              <w:t xml:space="preserve">Na konci prvej vety druhého odseku doplňte: </w:t>
            </w:r>
          </w:p>
          <w:p w14:paraId="47DF7698" w14:textId="77777777" w:rsidR="00C745D2" w:rsidRPr="00742FB8" w:rsidRDefault="00C745D2" w:rsidP="0083239F">
            <w:pPr>
              <w:jc w:val="both"/>
              <w:rPr>
                <w:rFonts w:cs="Arial"/>
                <w:szCs w:val="22"/>
              </w:rPr>
            </w:pPr>
          </w:p>
          <w:p w14:paraId="62D5777D" w14:textId="77777777" w:rsidR="00C745D2" w:rsidRPr="00742FB8" w:rsidRDefault="00C745D2" w:rsidP="0083239F">
            <w:pPr>
              <w:jc w:val="both"/>
              <w:rPr>
                <w:rFonts w:cs="Arial"/>
                <w:szCs w:val="22"/>
              </w:rPr>
            </w:pPr>
            <w:r w:rsidRPr="00742FB8">
              <w:rPr>
                <w:rFonts w:cs="Arial"/>
                <w:szCs w:val="22"/>
              </w:rPr>
              <w:t xml:space="preserve">„... a predloží Zábezpeku na záručné opravy podľa </w:t>
            </w:r>
            <w:proofErr w:type="spellStart"/>
            <w:r w:rsidRPr="00742FB8">
              <w:rPr>
                <w:rFonts w:cs="Arial"/>
                <w:szCs w:val="22"/>
              </w:rPr>
              <w:t>podčlánku</w:t>
            </w:r>
            <w:proofErr w:type="spellEnd"/>
            <w:r w:rsidRPr="00742FB8">
              <w:rPr>
                <w:rFonts w:cs="Arial"/>
                <w:szCs w:val="22"/>
              </w:rPr>
              <w:t xml:space="preserve"> 11.13. (</w:t>
            </w:r>
            <w:r w:rsidRPr="00742FB8">
              <w:rPr>
                <w:rFonts w:cs="Arial"/>
                <w:i/>
                <w:szCs w:val="22"/>
              </w:rPr>
              <w:t>Zábezpeka na záručné opravy)</w:t>
            </w:r>
            <w:r w:rsidRPr="00742FB8">
              <w:rPr>
                <w:rFonts w:cs="Arial"/>
                <w:szCs w:val="22"/>
              </w:rPr>
              <w:t>.“</w:t>
            </w:r>
          </w:p>
          <w:p w14:paraId="3255E12F" w14:textId="77777777" w:rsidR="00C745D2" w:rsidRPr="00742FB8" w:rsidRDefault="00C745D2" w:rsidP="0083239F">
            <w:pPr>
              <w:rPr>
                <w:rFonts w:cs="Arial"/>
                <w:szCs w:val="22"/>
              </w:rPr>
            </w:pPr>
          </w:p>
        </w:tc>
      </w:tr>
      <w:tr w:rsidR="00951265" w:rsidRPr="006C2974" w14:paraId="6493F6C5" w14:textId="77777777" w:rsidTr="00F670F8">
        <w:trPr>
          <w:gridAfter w:val="1"/>
          <w:wAfter w:w="687" w:type="dxa"/>
          <w:trHeight w:val="439"/>
        </w:trPr>
        <w:tc>
          <w:tcPr>
            <w:tcW w:w="1384" w:type="dxa"/>
            <w:gridSpan w:val="2"/>
          </w:tcPr>
          <w:p w14:paraId="2FDDCA6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Podčlánok</w:t>
            </w:r>
          </w:p>
          <w:p w14:paraId="6AAB1AA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412B34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3183D11D" w14:textId="77777777" w:rsidR="00C745D2" w:rsidRDefault="00C745D2" w:rsidP="0083239F">
            <w:pPr>
              <w:jc w:val="both"/>
              <w:rPr>
                <w:rFonts w:cs="Arial"/>
                <w:szCs w:val="22"/>
              </w:rPr>
            </w:pPr>
            <w:r w:rsidRPr="00F07B96">
              <w:rPr>
                <w:rFonts w:cs="Arial"/>
                <w:szCs w:val="22"/>
              </w:rPr>
              <w:t>Vložte nový podčlánok 11.12 :</w:t>
            </w:r>
          </w:p>
          <w:p w14:paraId="28FA0168" w14:textId="77777777" w:rsidR="00EE6118" w:rsidRPr="00F07B96" w:rsidRDefault="00EE6118" w:rsidP="0083239F">
            <w:pPr>
              <w:jc w:val="both"/>
              <w:rPr>
                <w:rFonts w:cs="Arial"/>
                <w:szCs w:val="22"/>
              </w:rPr>
            </w:pPr>
          </w:p>
          <w:p w14:paraId="1A14AB4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bez zbytočného odkladu po jej zistení. </w:t>
            </w:r>
          </w:p>
          <w:p w14:paraId="25FB9AFC"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075875E" w14:textId="77777777" w:rsidR="00EE6118" w:rsidRPr="00EE6118" w:rsidRDefault="00EE6118" w:rsidP="00804715"/>
          <w:p w14:paraId="77D70879" w14:textId="77777777" w:rsidR="00EE6118" w:rsidRDefault="00C745D2" w:rsidP="0083239F">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0F6CF64F" w14:textId="77777777" w:rsidR="00EE6118" w:rsidRDefault="00EE6118" w:rsidP="0083239F">
            <w:pPr>
              <w:pStyle w:val="Zkladntext"/>
              <w:jc w:val="both"/>
              <w:rPr>
                <w:rFonts w:cs="Arial"/>
                <w:szCs w:val="22"/>
                <w:lang w:val="sk-SK"/>
              </w:rPr>
            </w:pPr>
          </w:p>
          <w:p w14:paraId="6231DAFC" w14:textId="77777777" w:rsidR="00C745D2" w:rsidRPr="00742FB8" w:rsidRDefault="00C745D2" w:rsidP="0083239F">
            <w:pPr>
              <w:pStyle w:val="Zkladntext"/>
              <w:jc w:val="both"/>
              <w:rPr>
                <w:rFonts w:cs="Arial"/>
                <w:szCs w:val="22"/>
                <w:lang w:val="sk-SK"/>
              </w:rPr>
            </w:pPr>
            <w:r w:rsidRPr="00742FB8">
              <w:rPr>
                <w:rFonts w:cs="Arial"/>
                <w:szCs w:val="22"/>
                <w:lang w:val="sk-SK"/>
              </w:rPr>
              <w:t>Zhotoviteľ musí byť okrem iného  uvedené:</w:t>
            </w:r>
          </w:p>
          <w:p w14:paraId="2DAAEEC8" w14:textId="77777777" w:rsidR="00C745D2" w:rsidRPr="00742FB8" w:rsidRDefault="00C745D2" w:rsidP="0083239F">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974474" w14:textId="77777777" w:rsidR="00C745D2" w:rsidRPr="005B0752" w:rsidRDefault="00C745D2" w:rsidP="0083239F">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329C8CA" w14:textId="77777777" w:rsidR="00C745D2" w:rsidRPr="005B0752" w:rsidRDefault="00C745D2" w:rsidP="0083239F">
            <w:pPr>
              <w:pStyle w:val="Zkladntext"/>
              <w:tabs>
                <w:tab w:val="left" w:pos="398"/>
              </w:tabs>
              <w:ind w:left="398" w:hanging="256"/>
              <w:rPr>
                <w:rFonts w:cs="Arial"/>
                <w:szCs w:val="22"/>
                <w:lang w:val="sk-SK"/>
              </w:rPr>
            </w:pPr>
            <w:r w:rsidRPr="005B0752">
              <w:rPr>
                <w:rFonts w:cs="Arial"/>
                <w:szCs w:val="22"/>
                <w:lang w:val="sk-SK"/>
              </w:rPr>
              <w:t xml:space="preserve">- </w:t>
            </w:r>
            <w:r w:rsidRPr="005B0752">
              <w:rPr>
                <w:rFonts w:cs="Arial"/>
                <w:szCs w:val="22"/>
                <w:lang w:val="sk-SK"/>
              </w:rPr>
              <w:tab/>
              <w:t>dátum uplatnenia a číslo oznámenia Objednávateľa,</w:t>
            </w:r>
          </w:p>
          <w:p w14:paraId="2508E57F" w14:textId="77777777" w:rsidR="00C745D2" w:rsidRPr="00566FC4" w:rsidRDefault="00C745D2" w:rsidP="0083239F">
            <w:pPr>
              <w:pStyle w:val="Zkladntext"/>
              <w:tabs>
                <w:tab w:val="left" w:pos="398"/>
              </w:tabs>
              <w:ind w:left="398" w:hanging="256"/>
              <w:jc w:val="both"/>
              <w:rPr>
                <w:rFonts w:cs="Arial"/>
                <w:szCs w:val="22"/>
                <w:lang w:val="sk-SK"/>
              </w:rPr>
            </w:pPr>
            <w:r w:rsidRPr="00566FC4">
              <w:rPr>
                <w:rFonts w:cs="Arial"/>
                <w:szCs w:val="22"/>
                <w:lang w:val="sk-SK"/>
              </w:rPr>
              <w:t xml:space="preserve">- </w:t>
            </w:r>
            <w:r w:rsidRPr="00566FC4">
              <w:rPr>
                <w:rFonts w:cs="Arial"/>
                <w:szCs w:val="22"/>
                <w:lang w:val="sk-SK"/>
              </w:rPr>
              <w:tab/>
              <w:t>popis a rozsah vady a spôsob jej odstránenia,</w:t>
            </w:r>
          </w:p>
          <w:p w14:paraId="6158F334" w14:textId="77777777" w:rsidR="00C745D2" w:rsidRPr="0074407A" w:rsidRDefault="00C745D2" w:rsidP="0083239F">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2C770954" w14:textId="77777777" w:rsidR="00C745D2" w:rsidRPr="00D91C1B" w:rsidRDefault="00C745D2" w:rsidP="0083239F">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6DADA385" w14:textId="77777777" w:rsidR="00C745D2" w:rsidRPr="00D91C1B" w:rsidRDefault="00C745D2" w:rsidP="0083239F">
            <w:pPr>
              <w:pStyle w:val="Zkladntext"/>
              <w:tabs>
                <w:tab w:val="left" w:pos="398"/>
              </w:tabs>
              <w:ind w:left="398" w:hanging="256"/>
              <w:jc w:val="both"/>
              <w:rPr>
                <w:rFonts w:cs="Arial"/>
                <w:szCs w:val="22"/>
                <w:lang w:val="sk-SK"/>
              </w:rPr>
            </w:pPr>
          </w:p>
          <w:p w14:paraId="39671483" w14:textId="77777777" w:rsidR="00C745D2" w:rsidRPr="001A0DDF" w:rsidRDefault="00C745D2" w:rsidP="0083239F">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428AAE58" w14:textId="77777777" w:rsidR="00C745D2" w:rsidRPr="00C96E7C" w:rsidRDefault="00C745D2" w:rsidP="0083239F">
            <w:pPr>
              <w:jc w:val="both"/>
              <w:rPr>
                <w:rFonts w:cs="Arial"/>
                <w:szCs w:val="22"/>
              </w:rPr>
            </w:pPr>
          </w:p>
          <w:p w14:paraId="5D4F4E1E" w14:textId="77777777" w:rsidR="00C745D2" w:rsidRPr="00896806" w:rsidRDefault="00C745D2" w:rsidP="0083239F">
            <w:pPr>
              <w:jc w:val="both"/>
              <w:rPr>
                <w:rFonts w:cs="Arial"/>
              </w:rPr>
            </w:pPr>
            <w:r w:rsidRPr="00485C05">
              <w:rPr>
                <w:rFonts w:cs="Arial"/>
              </w:rPr>
              <w:t xml:space="preserve">V prípade, ak Zhotoviteľ neodstráni vadu </w:t>
            </w:r>
            <w:r w:rsidRPr="00DF409D">
              <w:rPr>
                <w:rFonts w:cs="Arial"/>
                <w:bCs/>
              </w:rPr>
              <w:t xml:space="preserve">v lehote stanovenej Objednávateľom, alebo v lehote podľa tohto </w:t>
            </w:r>
            <w:proofErr w:type="spellStart"/>
            <w:r w:rsidRPr="00DF409D">
              <w:rPr>
                <w:rFonts w:cs="Arial"/>
                <w:bCs/>
              </w:rPr>
              <w:t>podčlánku</w:t>
            </w:r>
            <w:proofErr w:type="spellEnd"/>
            <w:r w:rsidRPr="00DF409D">
              <w:rPr>
                <w:rFonts w:cs="Arial"/>
                <w:bCs/>
              </w:rPr>
              <w:t xml:space="preserve"> </w:t>
            </w:r>
            <w:r w:rsidRPr="00DF409D">
              <w:rPr>
                <w:rFonts w:cs="Arial"/>
              </w:rPr>
              <w:t xml:space="preserve">vzniká Objednávateľovi nárok na zaplatenie zmluvnej pokuty vo výške 500,- EUR (slovom päťsto </w:t>
            </w:r>
            <w:r w:rsidR="004B319E" w:rsidRPr="00DF409D">
              <w:rPr>
                <w:rFonts w:cs="Arial"/>
              </w:rPr>
              <w:t>eur</w:t>
            </w:r>
            <w:r w:rsidRPr="00DF409D">
              <w:rPr>
                <w:rFonts w:cs="Arial"/>
              </w:rPr>
              <w:t>) za každý deň omeškania s odstránením vad</w:t>
            </w:r>
            <w:r w:rsidRPr="00896806">
              <w:rPr>
                <w:rFonts w:cs="Arial"/>
              </w:rPr>
              <w:t>y až do splnenia tejto povinnosti.</w:t>
            </w:r>
          </w:p>
          <w:p w14:paraId="4674C12B" w14:textId="77777777" w:rsidR="00C745D2" w:rsidRPr="00DB07C1" w:rsidRDefault="00C745D2" w:rsidP="0083239F">
            <w:pPr>
              <w:jc w:val="both"/>
              <w:rPr>
                <w:rFonts w:cs="Arial"/>
              </w:rPr>
            </w:pPr>
          </w:p>
          <w:p w14:paraId="08237A86" w14:textId="77777777" w:rsidR="00C745D2" w:rsidRPr="006C2974" w:rsidRDefault="00C745D2" w:rsidP="0083239F">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na zaplatenie zmluvnej pokuty vo výške 1</w:t>
            </w:r>
            <w:r w:rsidR="008E52B4" w:rsidRPr="00BB44F9">
              <w:rPr>
                <w:rFonts w:cs="Arial"/>
              </w:rPr>
              <w:t xml:space="preserve"> </w:t>
            </w:r>
            <w:r w:rsidRPr="00D611CD">
              <w:rPr>
                <w:rFonts w:cs="Arial"/>
              </w:rPr>
              <w:t xml:space="preserve">000,- EUR (slovom tisíc </w:t>
            </w:r>
            <w:r w:rsidR="008E52B4" w:rsidRPr="00D611CD">
              <w:rPr>
                <w:rFonts w:cs="Arial"/>
              </w:rPr>
              <w:t>eur</w:t>
            </w:r>
            <w:r w:rsidRPr="00D611CD">
              <w:rPr>
                <w:rFonts w:cs="Arial"/>
              </w:rPr>
              <w:t>).  Zaplatenie zmluvnej pokuty nemá v</w:t>
            </w:r>
            <w:r w:rsidRPr="006C2974">
              <w:rPr>
                <w:rFonts w:cs="Arial"/>
              </w:rPr>
              <w:t xml:space="preserve">plyv na splnenie povinnosti Zhotoviteľa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w:t>
            </w:r>
            <w:r w:rsidRPr="006C2974">
              <w:rPr>
                <w:rFonts w:cs="Arial"/>
              </w:rPr>
              <w:lastRenderedPageBreak/>
              <w:t>sídla Zhotoviteľa. Lehota splatnosti tejto faktúry je 30 dní odo dňa jej doporučeného doručenia do sídla Zhotoviteľa.</w:t>
            </w:r>
          </w:p>
          <w:p w14:paraId="5420095F"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xml:space="preserve">. Obchodného zákonníka.“ </w:t>
            </w:r>
          </w:p>
          <w:p w14:paraId="6C145F2B" w14:textId="77777777" w:rsidR="00EE6118" w:rsidRPr="006C2974" w:rsidRDefault="00EE6118" w:rsidP="0083239F">
            <w:pPr>
              <w:jc w:val="both"/>
              <w:rPr>
                <w:rFonts w:cs="Arial"/>
                <w:szCs w:val="22"/>
              </w:rPr>
            </w:pPr>
          </w:p>
        </w:tc>
      </w:tr>
      <w:tr w:rsidR="00951265" w:rsidRPr="006C2974" w14:paraId="4F157D05" w14:textId="77777777" w:rsidTr="00E5435B">
        <w:trPr>
          <w:gridAfter w:val="1"/>
          <w:wAfter w:w="687" w:type="dxa"/>
          <w:trHeight w:val="7781"/>
        </w:trPr>
        <w:tc>
          <w:tcPr>
            <w:tcW w:w="1384" w:type="dxa"/>
            <w:gridSpan w:val="2"/>
          </w:tcPr>
          <w:p w14:paraId="1B6ED10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05562E9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56456AE2"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402243C2"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Vložte nový podčlánok 11.13.:</w:t>
            </w:r>
          </w:p>
          <w:p w14:paraId="7D8E3347" w14:textId="77777777" w:rsidR="00EE6118" w:rsidRPr="00EE6118" w:rsidRDefault="00EE6118" w:rsidP="00804715"/>
          <w:p w14:paraId="535227C6" w14:textId="77777777" w:rsidR="00C745D2" w:rsidRDefault="00C745D2" w:rsidP="0083239F">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11CCAFDF" w14:textId="77777777" w:rsidR="00EE6118" w:rsidRPr="00742FB8" w:rsidRDefault="00EE6118" w:rsidP="0083239F">
            <w:pPr>
              <w:ind w:firstLine="2"/>
              <w:jc w:val="both"/>
              <w:rPr>
                <w:rFonts w:cs="Arial"/>
                <w:szCs w:val="22"/>
              </w:rPr>
            </w:pPr>
          </w:p>
          <w:p w14:paraId="7483C8CA" w14:textId="77777777" w:rsidR="00C745D2" w:rsidRDefault="00C745D2" w:rsidP="0083239F">
            <w:pPr>
              <w:ind w:firstLine="2"/>
              <w:jc w:val="both"/>
              <w:rPr>
                <w:rFonts w:cs="Arial"/>
                <w:szCs w:val="22"/>
              </w:rPr>
            </w:pPr>
            <w:r w:rsidRPr="00742FB8">
              <w:rPr>
                <w:rFonts w:cs="Arial"/>
                <w:szCs w:val="22"/>
              </w:rPr>
              <w:t>Poskytnutie Zábezpeky na záručné opravy sa musí riadiť ustanoveniami § 313 a </w:t>
            </w:r>
            <w:proofErr w:type="spellStart"/>
            <w:r w:rsidRPr="00742FB8">
              <w:rPr>
                <w:rFonts w:cs="Arial"/>
                <w:szCs w:val="22"/>
              </w:rPr>
              <w:t>nasl</w:t>
            </w:r>
            <w:proofErr w:type="spellEnd"/>
            <w:r w:rsidRPr="00742FB8">
              <w:rPr>
                <w:rFonts w:cs="Arial"/>
                <w:szCs w:val="22"/>
              </w:rPr>
              <w:t xml:space="preserve">. Obchodného zákonníka. Banková záruka musí byť poskytnutá bankou so sídlom v Slovenskej republike alebo pobočkou zahraničnej banky v Slovenskej republike. </w:t>
            </w:r>
          </w:p>
          <w:p w14:paraId="7EBAD1DC" w14:textId="77777777" w:rsidR="00EE6118" w:rsidRPr="00742FB8" w:rsidRDefault="00EE6118" w:rsidP="0083239F">
            <w:pPr>
              <w:ind w:firstLine="2"/>
              <w:jc w:val="both"/>
              <w:rPr>
                <w:rFonts w:cs="Arial"/>
                <w:szCs w:val="22"/>
              </w:rPr>
            </w:pPr>
          </w:p>
          <w:p w14:paraId="6011D517" w14:textId="77777777" w:rsidR="00C745D2" w:rsidRDefault="00C745D2" w:rsidP="0083239F">
            <w:pPr>
              <w:ind w:firstLine="2"/>
              <w:jc w:val="both"/>
              <w:rPr>
                <w:rFonts w:cs="Arial"/>
                <w:szCs w:val="22"/>
              </w:rPr>
            </w:pPr>
            <w:r w:rsidRPr="00742FB8">
              <w:rPr>
                <w:rFonts w:cs="Arial"/>
                <w:szCs w:val="22"/>
              </w:rPr>
              <w:t xml:space="preserve">V bankovej záruke musí banka písomne vyhlásiť, </w:t>
            </w:r>
            <w:r w:rsidR="00580655" w:rsidRPr="00742FB8">
              <w:rPr>
                <w:rFonts w:cs="Arial"/>
                <w:szCs w:val="22"/>
              </w:rPr>
              <w:t xml:space="preserve">                      </w:t>
            </w:r>
            <w:r w:rsidRPr="00742FB8">
              <w:rPr>
                <w:rFonts w:cs="Arial"/>
                <w:szCs w:val="22"/>
              </w:rPr>
              <w:t xml:space="preserve">že neodvolateľne a bez akýchkoľvek námietok na prvú výzvu uspokojí Objednávateľa uhradením peňažnej sumy alebo peňažných súm v akejkoľvek výške, </w:t>
            </w:r>
            <w:r w:rsidR="00580655" w:rsidRPr="005B0752">
              <w:rPr>
                <w:rFonts w:cs="Arial"/>
                <w:szCs w:val="22"/>
              </w:rPr>
              <w:t xml:space="preserve">                             </w:t>
            </w:r>
            <w:r w:rsidRPr="005B0752">
              <w:rPr>
                <w:rFonts w:cs="Arial"/>
                <w:szCs w:val="22"/>
              </w:rPr>
              <w:t xml:space="preserve">ktorých celková výška neprekročí peňažnú sumu, </w:t>
            </w:r>
            <w:r w:rsidR="00580655"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2728AA0D" w14:textId="77777777" w:rsidR="00EE6118" w:rsidRPr="0074407A" w:rsidRDefault="00EE6118" w:rsidP="0083239F">
            <w:pPr>
              <w:ind w:firstLine="2"/>
              <w:jc w:val="both"/>
              <w:rPr>
                <w:rFonts w:cs="Arial"/>
                <w:szCs w:val="22"/>
              </w:rPr>
            </w:pPr>
          </w:p>
          <w:p w14:paraId="5E106E44" w14:textId="5B54EA2E" w:rsidR="00C745D2" w:rsidRPr="0074407A" w:rsidRDefault="00C745D2" w:rsidP="0083239F">
            <w:pPr>
              <w:jc w:val="both"/>
              <w:rPr>
                <w:rFonts w:cs="Arial"/>
                <w:szCs w:val="22"/>
              </w:rPr>
            </w:pPr>
            <w:r w:rsidRPr="0074407A">
              <w:rPr>
                <w:rFonts w:cs="Arial"/>
                <w:szCs w:val="22"/>
              </w:rPr>
              <w:t>Zábezpeka zostane v plnej výške platná až do uplynutia poslednej Záručnej doby</w:t>
            </w:r>
            <w:r w:rsidR="003E5D85">
              <w:rPr>
                <w:rFonts w:cs="Arial"/>
                <w:szCs w:val="22"/>
              </w:rPr>
              <w:t xml:space="preserve"> alebo do odstránenia poslednej oznámenej vady zo strany Objednávateľa, a to podľa toho, ktorá skutočnosť nastane neskôr. </w:t>
            </w:r>
          </w:p>
          <w:p w14:paraId="376313BA" w14:textId="77777777" w:rsidR="00C745D2" w:rsidRPr="000A1C4B" w:rsidRDefault="00C745D2" w:rsidP="0083239F">
            <w:pPr>
              <w:jc w:val="both"/>
              <w:rPr>
                <w:rFonts w:cs="Arial"/>
                <w:szCs w:val="22"/>
              </w:rPr>
            </w:pPr>
          </w:p>
          <w:p w14:paraId="6EF8850F" w14:textId="77777777" w:rsidR="00C745D2" w:rsidRPr="00723969" w:rsidRDefault="00C745D2" w:rsidP="0083239F">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dôjde k výmene časti Diela, pre túto časť začne plynúť nová Záručná doba.“ </w:t>
            </w:r>
          </w:p>
        </w:tc>
      </w:tr>
      <w:tr w:rsidR="00951265" w:rsidRPr="006C2974" w14:paraId="4543805D" w14:textId="77777777" w:rsidTr="00F670F8">
        <w:trPr>
          <w:gridAfter w:val="1"/>
          <w:wAfter w:w="687" w:type="dxa"/>
          <w:trHeight w:val="954"/>
        </w:trPr>
        <w:tc>
          <w:tcPr>
            <w:tcW w:w="1384" w:type="dxa"/>
            <w:gridSpan w:val="2"/>
          </w:tcPr>
          <w:p w14:paraId="066A0A4D"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Podčlánok</w:t>
            </w:r>
          </w:p>
          <w:p w14:paraId="2D19EB8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566CDBA0" w14:textId="77777777" w:rsidR="00C745D2" w:rsidRPr="003C22E0" w:rsidRDefault="00C745D2" w:rsidP="0083239F">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29327D91" w14:textId="77777777" w:rsidR="00630947" w:rsidRDefault="00C745D2" w:rsidP="0083239F">
            <w:pPr>
              <w:jc w:val="both"/>
              <w:rPr>
                <w:rFonts w:cs="Arial"/>
                <w:szCs w:val="22"/>
              </w:rPr>
            </w:pPr>
            <w:r w:rsidRPr="00FE4170">
              <w:rPr>
                <w:rFonts w:cs="Arial"/>
                <w:szCs w:val="22"/>
              </w:rPr>
              <w:t xml:space="preserve">Vložte nový podčlánok </w:t>
            </w:r>
            <w:r w:rsidRPr="00FB322C">
              <w:rPr>
                <w:rFonts w:cs="Arial"/>
                <w:szCs w:val="22"/>
              </w:rPr>
              <w:t>11.14 :</w:t>
            </w:r>
          </w:p>
          <w:p w14:paraId="1107E17F" w14:textId="77777777" w:rsidR="00EE6118" w:rsidRDefault="00EE6118" w:rsidP="0083239F">
            <w:pPr>
              <w:jc w:val="both"/>
              <w:rPr>
                <w:rFonts w:cs="Arial"/>
                <w:szCs w:val="22"/>
              </w:rPr>
            </w:pPr>
          </w:p>
          <w:p w14:paraId="766272FD" w14:textId="78772E46" w:rsidR="00630947" w:rsidRPr="00FB322C" w:rsidRDefault="000A319B" w:rsidP="0083239F">
            <w:pPr>
              <w:jc w:val="both"/>
              <w:rPr>
                <w:rFonts w:cs="Arial"/>
                <w:szCs w:val="22"/>
              </w:rPr>
            </w:pPr>
            <w:r>
              <w:t>„</w:t>
            </w:r>
            <w:r w:rsidR="00630947" w:rsidRPr="00951265">
              <w:t xml:space="preserve">Zhotoviteľ je povinný vykonávať </w:t>
            </w:r>
            <w:r w:rsidR="00B90251">
              <w:t>60</w:t>
            </w:r>
            <w:r w:rsidR="00630947" w:rsidRPr="00951265">
              <w:t xml:space="preserve"> mesiacov po podpísaní Preberacieho protokolu podľa </w:t>
            </w:r>
            <w:proofErr w:type="spellStart"/>
            <w:r w:rsidR="00630947" w:rsidRPr="00951265">
              <w:t>podčlánku</w:t>
            </w:r>
            <w:proofErr w:type="spellEnd"/>
            <w:r w:rsidR="00630947" w:rsidRPr="00951265">
              <w:t xml:space="preserve"> 10.2 (</w:t>
            </w:r>
            <w:r w:rsidR="00630947" w:rsidRPr="00951265">
              <w:rPr>
                <w:i/>
              </w:rPr>
              <w:t>Preberanie častí Diela</w:t>
            </w:r>
            <w:r w:rsidR="00630947" w:rsidRPr="00951265">
              <w:t xml:space="preserve">) Ošetrovanie vegetácie na </w:t>
            </w:r>
            <w:r w:rsidR="00630947" w:rsidRPr="00BE66A2">
              <w:t xml:space="preserve">stavebnom objekte </w:t>
            </w:r>
            <w:r w:rsidR="00F8306C">
              <w:t>SO 040</w:t>
            </w:r>
            <w:r w:rsidR="00630947">
              <w:t>-00</w:t>
            </w:r>
            <w:r w:rsidR="00F8306C">
              <w:t>, 041-00</w:t>
            </w:r>
            <w:r w:rsidR="00630947">
              <w:t xml:space="preserve"> pre časť stavby A </w:t>
            </w:r>
            <w:proofErr w:type="spellStart"/>
            <w:r w:rsidR="00630947">
              <w:t>a</w:t>
            </w:r>
            <w:proofErr w:type="spellEnd"/>
            <w:r w:rsidR="00630947">
              <w:t xml:space="preserve"> na stavebnom objekte SO </w:t>
            </w:r>
            <w:r w:rsidR="00F8306C">
              <w:t>030-0</w:t>
            </w:r>
            <w:r w:rsidR="004F32F3">
              <w:t>0</w:t>
            </w:r>
            <w:r w:rsidR="00F8306C">
              <w:t>, 031-00</w:t>
            </w:r>
            <w:r w:rsidR="00630947">
              <w:t xml:space="preserve"> pre časť stavby B</w:t>
            </w:r>
            <w:r w:rsidR="00630947" w:rsidRPr="00951265">
              <w:t xml:space="preserve"> podľa schváleného harmonogramu a spôsobom uvedeným vo </w:t>
            </w:r>
            <w:r w:rsidR="00630947">
              <w:t>Zväzku 3, Príloha č.09</w:t>
            </w:r>
            <w:r w:rsidR="00630947" w:rsidRPr="00BE66A2">
              <w:t>.</w:t>
            </w:r>
            <w:r w:rsidR="00630947" w:rsidRPr="00951265">
              <w:t xml:space="preserve">  </w:t>
            </w:r>
          </w:p>
          <w:p w14:paraId="39E25A68" w14:textId="77777777" w:rsidR="00BE4505" w:rsidRPr="00A86531" w:rsidRDefault="00BE4505" w:rsidP="0083239F">
            <w:pPr>
              <w:jc w:val="both"/>
              <w:rPr>
                <w:rFonts w:cs="Arial"/>
                <w:szCs w:val="22"/>
              </w:rPr>
            </w:pPr>
          </w:p>
          <w:p w14:paraId="3BB3236B" w14:textId="77777777" w:rsidR="00C745D2" w:rsidRPr="00742FB8" w:rsidRDefault="00C745D2" w:rsidP="0083239F">
            <w:pPr>
              <w:jc w:val="both"/>
              <w:rPr>
                <w:rFonts w:cs="Arial"/>
              </w:rPr>
            </w:pPr>
            <w:r w:rsidRPr="00F07B96">
              <w:rPr>
                <w:rFonts w:cs="Arial"/>
              </w:rPr>
              <w:t>Po každom vykonaní Ošetrovania vegetácie na Diele Zhotoviteľ vyhotoví pís</w:t>
            </w:r>
            <w:r w:rsidRPr="00742FB8">
              <w:rPr>
                <w:rFonts w:cs="Arial"/>
              </w:rPr>
              <w:t xml:space="preserve">omný protokol v dvoch vyhotoveniach, jeden pre Objednávateľa a druhý pre </w:t>
            </w:r>
            <w:r w:rsidRPr="00742FB8">
              <w:rPr>
                <w:rFonts w:cs="Arial"/>
              </w:rPr>
              <w:lastRenderedPageBreak/>
              <w:t>Zhotoviteľa. Tento protokol musí byť odsúhlasený obidvoma zmluvnými stranami.</w:t>
            </w:r>
          </w:p>
          <w:p w14:paraId="62629F54" w14:textId="77777777" w:rsidR="00C745D2" w:rsidRPr="00742FB8" w:rsidRDefault="00C745D2" w:rsidP="0083239F">
            <w:pPr>
              <w:jc w:val="both"/>
              <w:rPr>
                <w:rFonts w:cs="Arial"/>
              </w:rPr>
            </w:pPr>
          </w:p>
          <w:p w14:paraId="7C874316" w14:textId="77777777" w:rsidR="00C745D2" w:rsidRPr="005B0752" w:rsidRDefault="00C745D2" w:rsidP="0083239F">
            <w:pPr>
              <w:jc w:val="both"/>
              <w:rPr>
                <w:rFonts w:cs="Arial"/>
              </w:rPr>
            </w:pPr>
            <w:r w:rsidRPr="00742FB8">
              <w:rPr>
                <w:rFonts w:cs="Arial"/>
              </w:rPr>
              <w:t xml:space="preserve">V prípade, ak si Zhotoviteľ nesplní povinnosť vykonávať Ošetrovanie vegetácie podľa Zmluvy, vzniká Objednávateľovi nárok na zaplatenie zmluvnej pokuty, </w:t>
            </w:r>
            <w:r w:rsidR="00DC71B6" w:rsidRPr="00742FB8">
              <w:rPr>
                <w:rFonts w:cs="Arial"/>
              </w:rPr>
              <w:t xml:space="preserve">                </w:t>
            </w:r>
            <w:r w:rsidRPr="00742FB8">
              <w:rPr>
                <w:rFonts w:cs="Arial"/>
              </w:rPr>
              <w:t xml:space="preserve">a to vo výške 500,- EUR (slovom päťsto </w:t>
            </w:r>
            <w:r w:rsidR="0066757D" w:rsidRPr="00742FB8">
              <w:rPr>
                <w:rFonts w:cs="Arial"/>
              </w:rPr>
              <w:t>eur</w:t>
            </w:r>
            <w:r w:rsidRPr="005B0752">
              <w:rPr>
                <w:rFonts w:cs="Arial"/>
              </w:rPr>
              <w:t>) za každé nesplnenie povinnosti.</w:t>
            </w:r>
          </w:p>
          <w:p w14:paraId="6C25A092" w14:textId="77777777" w:rsidR="00C745D2" w:rsidRPr="00566FC4" w:rsidRDefault="00C745D2" w:rsidP="0083239F">
            <w:pPr>
              <w:jc w:val="both"/>
              <w:rPr>
                <w:rFonts w:cs="Arial"/>
              </w:rPr>
            </w:pPr>
            <w:r w:rsidRPr="005B0752">
              <w:rPr>
                <w:rFonts w:cs="Arial"/>
              </w:rPr>
              <w:t>Zmluvná pokuta sa bude uhrádzať na základe penalizačnej faktúry vyhotovenej Objednávateľom a doporučene doručenej do sídla Zhotoviteľa. Lehota splatno</w:t>
            </w:r>
            <w:r w:rsidRPr="00566FC4">
              <w:rPr>
                <w:rFonts w:cs="Arial"/>
              </w:rPr>
              <w:t>sti tejto faktúry je 30 dní odo dňa jej doporučeného doručenia do sídla Zhotoviteľa.</w:t>
            </w:r>
          </w:p>
          <w:p w14:paraId="7A8DEB5C" w14:textId="77777777" w:rsidR="00C745D2" w:rsidRPr="0074407A" w:rsidRDefault="00C745D2" w:rsidP="0083239F">
            <w:pPr>
              <w:jc w:val="both"/>
              <w:rPr>
                <w:rFonts w:cs="Arial"/>
              </w:rPr>
            </w:pPr>
          </w:p>
          <w:p w14:paraId="318B1F09" w14:textId="77777777" w:rsidR="00C745D2" w:rsidRPr="00D91C1B" w:rsidRDefault="00C745D2" w:rsidP="0083239F">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4132646D" w14:textId="77777777" w:rsidR="00C745D2" w:rsidRPr="00723969" w:rsidRDefault="00C745D2" w:rsidP="0083239F">
            <w:pPr>
              <w:pStyle w:val="NoIndent"/>
              <w:jc w:val="both"/>
              <w:rPr>
                <w:rFonts w:ascii="Arial" w:hAnsi="Arial" w:cs="Arial"/>
                <w:bCs/>
                <w:color w:val="auto"/>
                <w:szCs w:val="22"/>
              </w:rPr>
            </w:pPr>
          </w:p>
        </w:tc>
      </w:tr>
      <w:tr w:rsidR="00951265" w:rsidRPr="006C2974" w14:paraId="02319851" w14:textId="77777777" w:rsidTr="00F670F8">
        <w:trPr>
          <w:gridAfter w:val="1"/>
          <w:wAfter w:w="687" w:type="dxa"/>
          <w:trHeight w:val="954"/>
        </w:trPr>
        <w:tc>
          <w:tcPr>
            <w:tcW w:w="1384" w:type="dxa"/>
            <w:gridSpan w:val="2"/>
          </w:tcPr>
          <w:p w14:paraId="49A056A9"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27297A4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7D457479"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C922F01"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3F222CAE" w14:textId="77777777" w:rsidR="00C745D2" w:rsidRPr="00742FB8" w:rsidRDefault="00C745D2" w:rsidP="0083239F">
            <w:pPr>
              <w:rPr>
                <w:rFonts w:cs="Arial"/>
              </w:rPr>
            </w:pPr>
          </w:p>
          <w:p w14:paraId="1D18D7AB" w14:textId="77777777" w:rsidR="00C745D2" w:rsidRPr="00742FB8" w:rsidRDefault="00C745D2" w:rsidP="0083239F">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5D168766" w14:textId="77777777" w:rsidR="00C745D2" w:rsidRPr="00742FB8" w:rsidRDefault="00C745D2" w:rsidP="0083239F">
            <w:pPr>
              <w:jc w:val="both"/>
              <w:rPr>
                <w:rFonts w:cs="Arial"/>
              </w:rPr>
            </w:pPr>
          </w:p>
          <w:p w14:paraId="44552A72" w14:textId="77777777" w:rsidR="004F744D" w:rsidRPr="00742FB8" w:rsidRDefault="004F744D" w:rsidP="0083239F">
            <w:pPr>
              <w:jc w:val="both"/>
              <w:rPr>
                <w:rFonts w:cs="Arial"/>
              </w:rPr>
            </w:pPr>
            <w:r w:rsidRPr="00742FB8">
              <w:rPr>
                <w:rFonts w:cs="Arial"/>
              </w:rPr>
              <w:t xml:space="preserve">Na koniec </w:t>
            </w:r>
            <w:proofErr w:type="spellStart"/>
            <w:r w:rsidRPr="00742FB8">
              <w:rPr>
                <w:rFonts w:cs="Arial"/>
              </w:rPr>
              <w:t>Podčlánku</w:t>
            </w:r>
            <w:proofErr w:type="spellEnd"/>
            <w:r w:rsidRPr="00742FB8">
              <w:rPr>
                <w:rFonts w:cs="Arial"/>
              </w:rPr>
              <w:t xml:space="preserve"> vložte:</w:t>
            </w:r>
          </w:p>
          <w:p w14:paraId="124A41D1" w14:textId="77777777" w:rsidR="004F744D" w:rsidRPr="00742FB8" w:rsidRDefault="004F744D" w:rsidP="0083239F">
            <w:pPr>
              <w:jc w:val="both"/>
              <w:rPr>
                <w:rFonts w:cs="Arial"/>
              </w:rPr>
            </w:pPr>
            <w:r w:rsidRPr="00742FB8">
              <w:rPr>
                <w:rFonts w:cs="Arial"/>
              </w:rPr>
              <w:t xml:space="preserve">„Zmluvné strany sú povinné postupovať v súlade s platným znením zákona o verejnom obstarávaní a postupovať v prípade Zmien v súlade s týmto zákonom. </w:t>
            </w:r>
          </w:p>
          <w:p w14:paraId="45CB9FB4" w14:textId="77777777" w:rsidR="004F744D" w:rsidRPr="005B0752" w:rsidRDefault="004F744D" w:rsidP="0083239F">
            <w:pPr>
              <w:jc w:val="both"/>
              <w:rPr>
                <w:rFonts w:cs="Arial"/>
              </w:rPr>
            </w:pPr>
          </w:p>
          <w:p w14:paraId="2FBA9FBF" w14:textId="77777777" w:rsidR="004F744D" w:rsidRPr="00E64C36" w:rsidRDefault="004F744D" w:rsidP="0083239F">
            <w:pPr>
              <w:jc w:val="both"/>
              <w:rPr>
                <w:rFonts w:cs="Arial"/>
              </w:rPr>
            </w:pPr>
            <w:r w:rsidRPr="005B0752">
              <w:rPr>
                <w:rFonts w:cs="Arial"/>
              </w:rPr>
              <w:t>Zhotoviteľ sa zaväzuje Objednávateľovi poskytnúť všetku nevyhnutnú súčinnosť za účelom naplnenia požiadaviek zákona o verejnom obstaráva</w:t>
            </w:r>
            <w:r w:rsidRPr="00E64C36">
              <w:rPr>
                <w:rFonts w:cs="Arial"/>
              </w:rPr>
              <w:t xml:space="preserve">ní.“ </w:t>
            </w:r>
          </w:p>
          <w:p w14:paraId="258F36AF" w14:textId="77777777" w:rsidR="00C745D2" w:rsidRPr="00566FC4" w:rsidRDefault="00C745D2" w:rsidP="0083239F">
            <w:pPr>
              <w:jc w:val="both"/>
              <w:rPr>
                <w:rFonts w:cs="Arial"/>
                <w:bCs/>
                <w:szCs w:val="22"/>
              </w:rPr>
            </w:pPr>
          </w:p>
        </w:tc>
      </w:tr>
      <w:tr w:rsidR="00951265" w:rsidRPr="006C2974" w14:paraId="64527AE9" w14:textId="77777777" w:rsidTr="00F670F8">
        <w:trPr>
          <w:gridAfter w:val="1"/>
          <w:wAfter w:w="687" w:type="dxa"/>
          <w:trHeight w:val="954"/>
        </w:trPr>
        <w:tc>
          <w:tcPr>
            <w:tcW w:w="1384" w:type="dxa"/>
            <w:gridSpan w:val="2"/>
          </w:tcPr>
          <w:p w14:paraId="43AD0C81"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60C589B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1541A5C0"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12806FEC"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Tento podčlánok sa neuplatňuje.</w:t>
            </w:r>
          </w:p>
        </w:tc>
      </w:tr>
      <w:tr w:rsidR="00951265" w:rsidRPr="006C2974" w14:paraId="4CB6AE5B" w14:textId="77777777" w:rsidTr="00F670F8">
        <w:trPr>
          <w:gridAfter w:val="1"/>
          <w:wAfter w:w="687" w:type="dxa"/>
          <w:trHeight w:val="670"/>
        </w:trPr>
        <w:tc>
          <w:tcPr>
            <w:tcW w:w="1384" w:type="dxa"/>
            <w:gridSpan w:val="2"/>
          </w:tcPr>
          <w:p w14:paraId="4B42361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46226E25" w14:textId="77777777" w:rsidR="00C745D2" w:rsidRPr="00FB322C" w:rsidRDefault="00C745D2" w:rsidP="0083239F">
            <w:pPr>
              <w:rPr>
                <w:rFonts w:cs="Arial"/>
                <w:b/>
                <w:szCs w:val="22"/>
              </w:rPr>
            </w:pPr>
            <w:r w:rsidRPr="00FB322C">
              <w:rPr>
                <w:rFonts w:cs="Arial"/>
                <w:b/>
                <w:szCs w:val="22"/>
              </w:rPr>
              <w:t>13.3</w:t>
            </w:r>
          </w:p>
        </w:tc>
        <w:tc>
          <w:tcPr>
            <w:tcW w:w="2472" w:type="dxa"/>
          </w:tcPr>
          <w:p w14:paraId="31E84E18" w14:textId="77777777" w:rsidR="00C745D2" w:rsidRPr="00A86531" w:rsidRDefault="00C745D2" w:rsidP="0083239F">
            <w:pPr>
              <w:rPr>
                <w:rFonts w:cs="Arial"/>
                <w:b/>
                <w:szCs w:val="22"/>
              </w:rPr>
            </w:pPr>
            <w:r w:rsidRPr="00A86531">
              <w:rPr>
                <w:rFonts w:cs="Arial"/>
                <w:b/>
                <w:szCs w:val="22"/>
              </w:rPr>
              <w:t>Postup pri Zmenách</w:t>
            </w:r>
          </w:p>
        </w:tc>
        <w:tc>
          <w:tcPr>
            <w:tcW w:w="5750" w:type="dxa"/>
            <w:gridSpan w:val="2"/>
          </w:tcPr>
          <w:p w14:paraId="3808C197" w14:textId="77777777" w:rsidR="00C745D2" w:rsidRPr="00FE4170" w:rsidRDefault="00C745D2" w:rsidP="0083239F">
            <w:pPr>
              <w:pStyle w:val="NoIndent"/>
              <w:jc w:val="both"/>
              <w:rPr>
                <w:rFonts w:ascii="Arial" w:hAnsi="Arial" w:cs="Arial"/>
                <w:color w:val="auto"/>
              </w:rPr>
            </w:pPr>
            <w:r w:rsidRPr="00F07B96">
              <w:rPr>
                <w:rFonts w:ascii="Arial" w:hAnsi="Arial" w:cs="Arial"/>
                <w:color w:val="auto"/>
              </w:rPr>
              <w:t xml:space="preserve">V prvej vete prvého odseku tohto </w:t>
            </w:r>
            <w:proofErr w:type="spellStart"/>
            <w:r w:rsidRPr="00F07B96">
              <w:rPr>
                <w:rFonts w:ascii="Arial" w:hAnsi="Arial" w:cs="Arial"/>
                <w:color w:val="auto"/>
              </w:rPr>
              <w:t>podčlánku</w:t>
            </w:r>
            <w:proofErr w:type="spellEnd"/>
            <w:r w:rsidRPr="00F07B96">
              <w:rPr>
                <w:rFonts w:ascii="Arial" w:hAnsi="Arial" w:cs="Arial"/>
                <w:color w:val="auto"/>
              </w:rPr>
              <w:t xml:space="preserve"> za slovom „v písomnej forme“ vložte text „a v elektronickej forme na C</w:t>
            </w:r>
            <w:r w:rsidRPr="00742FB8">
              <w:rPr>
                <w:rFonts w:ascii="Arial" w:hAnsi="Arial" w:cs="Arial"/>
                <w:color w:val="auto"/>
              </w:rPr>
              <w:t xml:space="preserve">D/DVD nosiči v zmysle dátového predpisu NDS uvedeného na stránke </w:t>
            </w:r>
            <w:hyperlink r:id="rId15"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42F793A6" w14:textId="77777777" w:rsidR="002E31A2" w:rsidRPr="00FB322C" w:rsidRDefault="002E31A2" w:rsidP="0083239F">
            <w:pPr>
              <w:rPr>
                <w:rFonts w:cs="Arial"/>
              </w:rPr>
            </w:pPr>
          </w:p>
          <w:p w14:paraId="2EE82052" w14:textId="77777777" w:rsidR="002E31A2" w:rsidRDefault="002E31A2" w:rsidP="0083239F">
            <w:pPr>
              <w:jc w:val="both"/>
              <w:rPr>
                <w:rFonts w:cs="Arial"/>
              </w:rPr>
            </w:pPr>
            <w:r w:rsidRPr="00FB322C">
              <w:rPr>
                <w:rFonts w:cs="Arial"/>
              </w:rPr>
              <w:t xml:space="preserve">V prvom odseku v písm. c) za slovným spojením „Zmluvnej ceny“ vložte text: „v súlade so zväzkom 4, Preambula, bod </w:t>
            </w:r>
            <w:r w:rsidR="00C32B3D" w:rsidRPr="00F07B96">
              <w:rPr>
                <w:rFonts w:cs="Arial"/>
              </w:rPr>
              <w:t xml:space="preserve">5 </w:t>
            </w:r>
            <w:r w:rsidRPr="00742FB8">
              <w:rPr>
                <w:rFonts w:cs="Arial"/>
              </w:rPr>
              <w:t>“</w:t>
            </w:r>
            <w:r w:rsidR="00C21353" w:rsidRPr="00742FB8">
              <w:rPr>
                <w:rFonts w:cs="Arial"/>
              </w:rPr>
              <w:t>Postup pr</w:t>
            </w:r>
            <w:r w:rsidRPr="00742FB8">
              <w:rPr>
                <w:rFonts w:cs="Arial"/>
              </w:rPr>
              <w:t>i naviac, nových a menej prácach.“</w:t>
            </w:r>
          </w:p>
          <w:p w14:paraId="1A2CBB8A" w14:textId="77777777" w:rsidR="00754547" w:rsidRPr="003C22E0" w:rsidRDefault="00754547" w:rsidP="0083239F">
            <w:pPr>
              <w:jc w:val="both"/>
              <w:rPr>
                <w:rFonts w:cs="Arial"/>
              </w:rPr>
            </w:pPr>
          </w:p>
          <w:p w14:paraId="41235721" w14:textId="77777777" w:rsidR="00C745D2" w:rsidRPr="00FB322C" w:rsidRDefault="00C745D2" w:rsidP="0083239F">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03D25719" w14:textId="77777777" w:rsidR="00C745D2" w:rsidRPr="00A86531" w:rsidRDefault="00C745D2" w:rsidP="0083239F">
            <w:pPr>
              <w:rPr>
                <w:rFonts w:cs="Arial"/>
              </w:rPr>
            </w:pPr>
          </w:p>
          <w:p w14:paraId="3763FFD9" w14:textId="6EE7A88B" w:rsidR="00C745D2" w:rsidRPr="00742FB8" w:rsidRDefault="00C745D2" w:rsidP="0083239F">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 xml:space="preserve">as Objednávateľa. Pokiaľ </w:t>
            </w:r>
            <w:r w:rsidRPr="00742FB8">
              <w:rPr>
                <w:rFonts w:cs="Arial"/>
              </w:rPr>
              <w:lastRenderedPageBreak/>
              <w:t>schválenie ponuky alebo pokynu ku Zmene nebolo písomne odsúhlasené Objednávateľom, Zhotoviteľ Zmenu nemôže vykonať.</w:t>
            </w:r>
          </w:p>
          <w:p w14:paraId="125AF04A" w14:textId="77777777" w:rsidR="00C745D2" w:rsidRDefault="00C745D2" w:rsidP="0083239F">
            <w:pPr>
              <w:jc w:val="both"/>
              <w:rPr>
                <w:rFonts w:cs="Arial"/>
                <w:szCs w:val="22"/>
              </w:rPr>
            </w:pPr>
          </w:p>
          <w:p w14:paraId="45C11329" w14:textId="51D34D77" w:rsidR="00754547" w:rsidRDefault="00754547" w:rsidP="0083239F">
            <w:pPr>
              <w:jc w:val="both"/>
              <w:rPr>
                <w:rFonts w:cs="Arial"/>
                <w:szCs w:val="22"/>
              </w:rPr>
            </w:pPr>
            <w:r w:rsidRPr="00754547">
              <w:rPr>
                <w:rFonts w:cs="Arial"/>
                <w:szCs w:val="22"/>
              </w:rPr>
              <w:t xml:space="preserve">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w:t>
            </w:r>
            <w:proofErr w:type="spellStart"/>
            <w:r w:rsidRPr="00754547">
              <w:rPr>
                <w:rFonts w:cs="Arial"/>
                <w:szCs w:val="22"/>
              </w:rPr>
              <w:t>podčlánkom</w:t>
            </w:r>
            <w:proofErr w:type="spellEnd"/>
            <w:r w:rsidRPr="00754547">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00A0D78" w14:textId="6238F86E" w:rsidR="00B97B5A" w:rsidRDefault="00B97B5A" w:rsidP="0083239F">
            <w:pPr>
              <w:jc w:val="both"/>
              <w:rPr>
                <w:rFonts w:cs="Arial"/>
                <w:szCs w:val="22"/>
              </w:rPr>
            </w:pPr>
            <w:r w:rsidRPr="00B97B5A">
              <w:rPr>
                <w:rFonts w:cs="Arial"/>
                <w:szCs w:val="22"/>
              </w:rPr>
              <w:t>Pre</w:t>
            </w:r>
            <w:r>
              <w:rPr>
                <w:rFonts w:cs="Arial"/>
                <w:szCs w:val="22"/>
              </w:rPr>
              <w:t xml:space="preserve"> vylúčenie akýchkoľ</w:t>
            </w:r>
            <w:r w:rsidRPr="00B97B5A">
              <w:rPr>
                <w:rFonts w:cs="Arial"/>
                <w:szCs w:val="22"/>
              </w:rPr>
              <w:t>vek pochyb</w:t>
            </w:r>
            <w:r>
              <w:rPr>
                <w:rFonts w:cs="Arial"/>
                <w:szCs w:val="22"/>
              </w:rPr>
              <w:t xml:space="preserve">ností platí, že </w:t>
            </w:r>
            <w:r w:rsidRPr="00B97B5A">
              <w:rPr>
                <w:rFonts w:cs="Arial"/>
                <w:szCs w:val="22"/>
              </w:rPr>
              <w:t xml:space="preserve">rozhodnutie </w:t>
            </w:r>
            <w:proofErr w:type="spellStart"/>
            <w:r>
              <w:rPr>
                <w:rFonts w:cs="Arial"/>
                <w:szCs w:val="22"/>
              </w:rPr>
              <w:t>Stavenotechnického</w:t>
            </w:r>
            <w:proofErr w:type="spellEnd"/>
            <w:r>
              <w:rPr>
                <w:rFonts w:cs="Arial"/>
                <w:szCs w:val="22"/>
              </w:rPr>
              <w:t xml:space="preserve"> </w:t>
            </w:r>
            <w:proofErr w:type="spellStart"/>
            <w:r>
              <w:rPr>
                <w:rFonts w:cs="Arial"/>
                <w:szCs w:val="22"/>
              </w:rPr>
              <w:t>dozora</w:t>
            </w:r>
            <w:proofErr w:type="spellEnd"/>
            <w:r w:rsidRPr="00B97B5A">
              <w:rPr>
                <w:rFonts w:cs="Arial"/>
                <w:szCs w:val="22"/>
              </w:rPr>
              <w:t xml:space="preserve"> o určení </w:t>
            </w:r>
            <w:r>
              <w:rPr>
                <w:rFonts w:cs="Arial"/>
                <w:szCs w:val="22"/>
              </w:rPr>
              <w:t xml:space="preserve">dočasných jednotkových cien nemá </w:t>
            </w:r>
            <w:proofErr w:type="spellStart"/>
            <w:r>
              <w:rPr>
                <w:rFonts w:cs="Arial"/>
                <w:szCs w:val="22"/>
              </w:rPr>
              <w:t>vyplyv</w:t>
            </w:r>
            <w:proofErr w:type="spellEnd"/>
            <w:r>
              <w:rPr>
                <w:rFonts w:cs="Arial"/>
                <w:szCs w:val="22"/>
              </w:rPr>
              <w:t xml:space="preserve"> na povinnosti </w:t>
            </w:r>
            <w:proofErr w:type="spellStart"/>
            <w:r>
              <w:rPr>
                <w:rFonts w:cs="Arial"/>
                <w:szCs w:val="22"/>
              </w:rPr>
              <w:t>Z</w:t>
            </w:r>
            <w:r w:rsidRPr="00B97B5A">
              <w:rPr>
                <w:rFonts w:cs="Arial"/>
                <w:szCs w:val="22"/>
              </w:rPr>
              <w:t>hovotiteľa</w:t>
            </w:r>
            <w:proofErr w:type="spellEnd"/>
            <w:r w:rsidRPr="00B97B5A">
              <w:rPr>
                <w:rFonts w:cs="Arial"/>
                <w:szCs w:val="22"/>
              </w:rPr>
              <w:t xml:space="preserve"> vykonávať práce podľa </w:t>
            </w:r>
            <w:proofErr w:type="spellStart"/>
            <w:r w:rsidRPr="00B97B5A">
              <w:rPr>
                <w:rFonts w:cs="Arial"/>
                <w:szCs w:val="22"/>
              </w:rPr>
              <w:t>podčl</w:t>
            </w:r>
            <w:proofErr w:type="spellEnd"/>
            <w:r w:rsidRPr="00B97B5A">
              <w:rPr>
                <w:rFonts w:cs="Arial"/>
                <w:szCs w:val="22"/>
              </w:rPr>
              <w:t>. 3.1.</w:t>
            </w:r>
            <w:r>
              <w:rPr>
                <w:rFonts w:cs="Arial"/>
                <w:szCs w:val="22"/>
              </w:rPr>
              <w:t xml:space="preserve"> </w:t>
            </w:r>
            <w:r>
              <w:rPr>
                <w:rFonts w:cs="Arial"/>
                <w:i/>
                <w:szCs w:val="22"/>
              </w:rPr>
              <w:t>(Povinnosti a právomoc Stavebnotechnického dozoru).</w:t>
            </w:r>
            <w:r w:rsidRPr="00B97B5A">
              <w:rPr>
                <w:rFonts w:cs="Arial"/>
                <w:szCs w:val="22"/>
              </w:rPr>
              <w:t xml:space="preserve"> </w:t>
            </w:r>
          </w:p>
          <w:p w14:paraId="1B08E24A" w14:textId="77777777" w:rsidR="00754547" w:rsidRPr="00742FB8" w:rsidRDefault="00754547" w:rsidP="0083239F">
            <w:pPr>
              <w:jc w:val="both"/>
              <w:rPr>
                <w:rFonts w:cs="Arial"/>
                <w:szCs w:val="22"/>
              </w:rPr>
            </w:pPr>
          </w:p>
          <w:p w14:paraId="3EDDF4EB" w14:textId="77777777" w:rsidR="00C745D2" w:rsidRPr="00742FB8" w:rsidRDefault="00C745D2" w:rsidP="0083239F">
            <w:pPr>
              <w:jc w:val="both"/>
              <w:rPr>
                <w:rFonts w:cs="Arial"/>
                <w:szCs w:val="22"/>
              </w:rPr>
            </w:pPr>
            <w:r w:rsidRPr="00742FB8">
              <w:rPr>
                <w:rFonts w:cs="Arial"/>
                <w:szCs w:val="22"/>
              </w:rPr>
              <w:t xml:space="preserve">Na konci </w:t>
            </w:r>
            <w:proofErr w:type="spellStart"/>
            <w:r w:rsidRPr="00742FB8">
              <w:rPr>
                <w:rFonts w:cs="Arial"/>
                <w:szCs w:val="22"/>
              </w:rPr>
              <w:t>podčlánku</w:t>
            </w:r>
            <w:proofErr w:type="spellEnd"/>
            <w:r w:rsidRPr="00742FB8">
              <w:rPr>
                <w:rFonts w:cs="Arial"/>
                <w:szCs w:val="22"/>
              </w:rPr>
              <w:t xml:space="preserve"> vložte nasledovný text:</w:t>
            </w:r>
          </w:p>
          <w:p w14:paraId="6409B283" w14:textId="77777777" w:rsidR="00C745D2" w:rsidRPr="00742FB8" w:rsidRDefault="00C745D2" w:rsidP="0083239F">
            <w:pPr>
              <w:jc w:val="both"/>
              <w:rPr>
                <w:rFonts w:cs="Arial"/>
                <w:szCs w:val="22"/>
              </w:rPr>
            </w:pPr>
          </w:p>
          <w:p w14:paraId="63122EF1" w14:textId="77777777" w:rsidR="00C745D2" w:rsidRPr="005B0752" w:rsidRDefault="00C745D2" w:rsidP="0083239F">
            <w:pPr>
              <w:jc w:val="both"/>
              <w:rPr>
                <w:rFonts w:cs="Arial"/>
                <w:szCs w:val="22"/>
              </w:rPr>
            </w:pPr>
            <w:r w:rsidRPr="00742FB8">
              <w:rPr>
                <w:rFonts w:cs="Arial"/>
                <w:szCs w:val="22"/>
              </w:rPr>
              <w:t xml:space="preserve">„V prípade pokynu na Zmenu vydaného v dôsledku odlišného projektového riešenia Zhotoviteľa od projektového riešenia Objednávateľa podľa </w:t>
            </w:r>
            <w:proofErr w:type="spellStart"/>
            <w:r w:rsidRPr="00742FB8">
              <w:rPr>
                <w:rFonts w:cs="Arial"/>
                <w:szCs w:val="22"/>
              </w:rPr>
              <w:t>podčlánku</w:t>
            </w:r>
            <w:proofErr w:type="spellEnd"/>
            <w:r w:rsidRPr="00742FB8">
              <w:rPr>
                <w:rFonts w:cs="Arial"/>
                <w:szCs w:val="22"/>
              </w:rPr>
              <w:t xml:space="preserve"> 5.2 (</w:t>
            </w:r>
            <w:r w:rsidRPr="00742FB8">
              <w:rPr>
                <w:rFonts w:cs="Arial"/>
                <w:i/>
                <w:szCs w:val="22"/>
              </w:rPr>
              <w:t>Dokumentácia Zhotoviteľa</w:t>
            </w:r>
            <w:r w:rsidRPr="005B0752">
              <w:rPr>
                <w:rFonts w:cs="Arial"/>
                <w:szCs w:val="22"/>
              </w:rPr>
              <w:t xml:space="preserve">), nevzniká Zhotoviteľovi nárok na Platby v súlade s ostatnými ustanoveniami Zmluvy a Stavebnotechnický dozor vydá pokyn na Zmenu bez úpravy Zmluvnej ceny a Formuláru platieb.“  </w:t>
            </w:r>
          </w:p>
          <w:p w14:paraId="4B9FCE35" w14:textId="77777777" w:rsidR="00C745D2" w:rsidRPr="005B0752" w:rsidRDefault="00C745D2" w:rsidP="0083239F">
            <w:pPr>
              <w:jc w:val="both"/>
              <w:rPr>
                <w:rFonts w:cs="Arial"/>
                <w:szCs w:val="22"/>
              </w:rPr>
            </w:pPr>
          </w:p>
        </w:tc>
      </w:tr>
      <w:tr w:rsidR="004709B1" w:rsidRPr="006C2974" w14:paraId="3ED298E8" w14:textId="77777777" w:rsidTr="00904C2F">
        <w:trPr>
          <w:gridAfter w:val="1"/>
          <w:wAfter w:w="687" w:type="dxa"/>
        </w:trPr>
        <w:tc>
          <w:tcPr>
            <w:tcW w:w="1384" w:type="dxa"/>
            <w:gridSpan w:val="2"/>
          </w:tcPr>
          <w:p w14:paraId="174BB081" w14:textId="77777777" w:rsidR="004709B1" w:rsidRPr="00FE4170" w:rsidRDefault="004709B1" w:rsidP="004709B1">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4DBEF75D" w14:textId="77777777" w:rsidR="004709B1" w:rsidRPr="00FB322C" w:rsidRDefault="004709B1" w:rsidP="004709B1">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322494F6" w14:textId="77777777" w:rsidR="004709B1" w:rsidRPr="00A86531" w:rsidRDefault="004709B1" w:rsidP="004709B1">
            <w:pPr>
              <w:rPr>
                <w:rFonts w:cs="Arial"/>
                <w:b/>
                <w:szCs w:val="22"/>
              </w:rPr>
            </w:pPr>
            <w:r w:rsidRPr="00A86531">
              <w:rPr>
                <w:rFonts w:cs="Arial"/>
                <w:b/>
                <w:szCs w:val="22"/>
              </w:rPr>
              <w:t>Úpravy v dôsledku zmien Nákladov</w:t>
            </w:r>
          </w:p>
          <w:p w14:paraId="4073639B" w14:textId="77777777" w:rsidR="004709B1" w:rsidRPr="00F07B96" w:rsidRDefault="004709B1" w:rsidP="004709B1">
            <w:pPr>
              <w:pStyle w:val="NoIndent"/>
              <w:rPr>
                <w:rFonts w:ascii="Arial" w:hAnsi="Arial" w:cs="Arial"/>
                <w:b/>
                <w:color w:val="auto"/>
                <w:szCs w:val="22"/>
              </w:rPr>
            </w:pPr>
          </w:p>
        </w:tc>
        <w:tc>
          <w:tcPr>
            <w:tcW w:w="5750" w:type="dxa"/>
            <w:gridSpan w:val="2"/>
          </w:tcPr>
          <w:p w14:paraId="25C0FAAA" w14:textId="77777777" w:rsidR="004709B1" w:rsidRPr="00742FB8" w:rsidRDefault="004709B1" w:rsidP="004709B1">
            <w:pPr>
              <w:shd w:val="clear" w:color="auto" w:fill="FFFFFF"/>
              <w:jc w:val="both"/>
              <w:rPr>
                <w:rFonts w:cs="Arial"/>
                <w:szCs w:val="22"/>
              </w:rPr>
            </w:pPr>
            <w:r w:rsidRPr="00742FB8">
              <w:rPr>
                <w:rFonts w:cs="Arial"/>
                <w:szCs w:val="22"/>
              </w:rPr>
              <w:t xml:space="preserve">Zrušte pôvodný text </w:t>
            </w:r>
            <w:proofErr w:type="spellStart"/>
            <w:r w:rsidRPr="00742FB8">
              <w:rPr>
                <w:rFonts w:cs="Arial"/>
                <w:szCs w:val="22"/>
              </w:rPr>
              <w:t>podčlánku</w:t>
            </w:r>
            <w:proofErr w:type="spellEnd"/>
            <w:r w:rsidRPr="00742FB8">
              <w:rPr>
                <w:rFonts w:cs="Arial"/>
                <w:szCs w:val="22"/>
              </w:rPr>
              <w:t xml:space="preserve"> a nahraďte ho nasledovným textom:</w:t>
            </w:r>
          </w:p>
          <w:p w14:paraId="775D1EED" w14:textId="77777777" w:rsidR="004709B1" w:rsidRPr="00742FB8" w:rsidRDefault="004709B1" w:rsidP="004709B1">
            <w:pPr>
              <w:shd w:val="clear" w:color="auto" w:fill="FFFFFF"/>
              <w:jc w:val="both"/>
              <w:rPr>
                <w:rFonts w:cs="Arial"/>
                <w:szCs w:val="22"/>
              </w:rPr>
            </w:pPr>
          </w:p>
          <w:p w14:paraId="4A785BC3" w14:textId="77777777" w:rsidR="004709B1" w:rsidRPr="00742FB8" w:rsidRDefault="00AF434E" w:rsidP="004709B1">
            <w:pPr>
              <w:shd w:val="clear" w:color="auto" w:fill="FFFFFF"/>
              <w:jc w:val="both"/>
              <w:rPr>
                <w:rFonts w:cs="Arial"/>
                <w:spacing w:val="-1"/>
                <w:szCs w:val="22"/>
              </w:rPr>
            </w:pPr>
            <w:r>
              <w:rPr>
                <w:rFonts w:cs="Arial"/>
                <w:szCs w:val="22"/>
              </w:rPr>
              <w:t>„</w:t>
            </w:r>
            <w:r w:rsidR="004709B1" w:rsidRPr="00742FB8">
              <w:rPr>
                <w:rFonts w:cs="Arial"/>
                <w:szCs w:val="22"/>
              </w:rPr>
              <w:t xml:space="preserve">V tomto </w:t>
            </w:r>
            <w:proofErr w:type="spellStart"/>
            <w:r w:rsidR="004709B1" w:rsidRPr="00742FB8">
              <w:rPr>
                <w:rFonts w:cs="Arial"/>
                <w:szCs w:val="22"/>
              </w:rPr>
              <w:t>podčlánku</w:t>
            </w:r>
            <w:proofErr w:type="spellEnd"/>
            <w:r w:rsidR="004709B1" w:rsidRPr="00742FB8">
              <w:rPr>
                <w:rFonts w:cs="Arial"/>
                <w:szCs w:val="22"/>
              </w:rPr>
              <w:t xml:space="preserve"> "Tabuľka údajov o úpravách" znamená doplnenú tabuľku </w:t>
            </w:r>
            <w:r w:rsidR="004709B1" w:rsidRPr="00742FB8">
              <w:rPr>
                <w:rFonts w:cs="Arial"/>
                <w:spacing w:val="-1"/>
                <w:szCs w:val="22"/>
              </w:rPr>
              <w:t xml:space="preserve">údajov o úpravách obsiahnutú v Prílohe k ponuke. </w:t>
            </w:r>
          </w:p>
          <w:p w14:paraId="066536D0" w14:textId="77777777" w:rsidR="004709B1" w:rsidRPr="00742FB8" w:rsidRDefault="004709B1" w:rsidP="004709B1">
            <w:pPr>
              <w:shd w:val="clear" w:color="auto" w:fill="FFFFFF"/>
              <w:jc w:val="both"/>
              <w:rPr>
                <w:rFonts w:cs="Arial"/>
                <w:szCs w:val="22"/>
              </w:rPr>
            </w:pPr>
          </w:p>
          <w:p w14:paraId="73F47D69" w14:textId="5EFEDEAB" w:rsidR="004709B1" w:rsidRPr="00742FB8" w:rsidRDefault="004709B1" w:rsidP="004709B1">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sidR="00502C3F">
              <w:rPr>
                <w:rFonts w:cs="Arial"/>
                <w:spacing w:val="-1"/>
                <w:szCs w:val="22"/>
              </w:rPr>
              <w:t xml:space="preserve"> stanoveného v tomto </w:t>
            </w:r>
            <w:proofErr w:type="spellStart"/>
            <w:r w:rsidR="00502C3F">
              <w:rPr>
                <w:rFonts w:cs="Arial"/>
                <w:spacing w:val="-1"/>
                <w:szCs w:val="22"/>
              </w:rPr>
              <w:t>podčlánku</w:t>
            </w:r>
            <w:proofErr w:type="spellEnd"/>
            <w:r w:rsidR="00502C3F">
              <w:rPr>
                <w:rFonts w:cs="Arial"/>
                <w:spacing w:val="-1"/>
                <w:szCs w:val="22"/>
              </w:rPr>
              <w:t xml:space="preserve"> (v zmysle Metodického pokynu Ministerstva dopravy a výstavby SR č. 19/2022). </w:t>
            </w:r>
          </w:p>
          <w:p w14:paraId="057C19A9" w14:textId="77777777" w:rsidR="004709B1" w:rsidRPr="005B0752" w:rsidRDefault="004709B1" w:rsidP="004709B1">
            <w:pPr>
              <w:jc w:val="both"/>
              <w:rPr>
                <w:rFonts w:cs="Arial"/>
                <w:szCs w:val="22"/>
              </w:rPr>
            </w:pPr>
          </w:p>
          <w:p w14:paraId="04F12D42" w14:textId="77777777" w:rsidR="004709B1" w:rsidRPr="00566FC4" w:rsidRDefault="004709B1" w:rsidP="004709B1">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 xml:space="preserve">astku inak splatnú Zhotoviteľovi, tak ako bola ocenená v súlade s príslušným Formulárom v cenovej úrovni dátumu  predloženia ponuky a potvrdená v Platobných potvrdeniach, bude určená podľa nižšie uvedeného vzorca. </w:t>
            </w:r>
            <w:r w:rsidRPr="00566FC4">
              <w:rPr>
                <w:rFonts w:cs="Arial"/>
                <w:spacing w:val="-1"/>
                <w:szCs w:val="22"/>
              </w:rPr>
              <w:t>Vzorec bude mať nasledujúcu podobu:</w:t>
            </w:r>
          </w:p>
          <w:p w14:paraId="3361EDAE" w14:textId="77777777" w:rsidR="004709B1" w:rsidRPr="0074407A" w:rsidRDefault="004709B1" w:rsidP="004709B1">
            <w:pPr>
              <w:shd w:val="clear" w:color="auto" w:fill="FFFFFF"/>
              <w:jc w:val="both"/>
              <w:rPr>
                <w:rFonts w:cs="Arial"/>
                <w:szCs w:val="22"/>
              </w:rPr>
            </w:pPr>
          </w:p>
          <w:p w14:paraId="4EE80899" w14:textId="77777777" w:rsidR="004709B1" w:rsidRPr="00BB44F9" w:rsidRDefault="004709B1" w:rsidP="004709B1">
            <w:pPr>
              <w:ind w:left="1418" w:hanging="1418"/>
              <w:jc w:val="center"/>
              <w:rPr>
                <w:rFonts w:cs="Arial"/>
                <w:b/>
                <w:szCs w:val="22"/>
                <w:lang w:eastAsia="sk-SK"/>
              </w:rPr>
            </w:pPr>
            <w:proofErr w:type="spellStart"/>
            <w:r w:rsidRPr="000A1C4B">
              <w:rPr>
                <w:rFonts w:cs="Arial"/>
                <w:b/>
                <w:szCs w:val="22"/>
                <w:lang w:eastAsia="sk-SK"/>
              </w:rPr>
              <w:t>P</w:t>
            </w:r>
            <w:r w:rsidRPr="00D91C1B">
              <w:rPr>
                <w:rFonts w:cs="Arial"/>
                <w:b/>
                <w:szCs w:val="22"/>
                <w:vertAlign w:val="subscript"/>
                <w:lang w:eastAsia="sk-SK"/>
              </w:rPr>
              <w:t>t</w:t>
            </w:r>
            <w:proofErr w:type="spellEnd"/>
            <w:r w:rsidRPr="00D91C1B">
              <w:rPr>
                <w:rFonts w:cs="Arial"/>
                <w:b/>
                <w:szCs w:val="22"/>
                <w:lang w:eastAsia="sk-SK"/>
              </w:rPr>
              <w:t xml:space="preserve"> = </w:t>
            </w:r>
            <w:r w:rsidRPr="00723969">
              <w:rPr>
                <w:rFonts w:cs="Arial"/>
                <w:b/>
                <w:szCs w:val="22"/>
                <w:lang w:eastAsia="sk-SK"/>
              </w:rPr>
              <w:t>0,1 + 0,2 (</w:t>
            </w:r>
            <w:proofErr w:type="spellStart"/>
            <w:r w:rsidRPr="00723969">
              <w:rPr>
                <w:rFonts w:cs="Arial"/>
                <w:b/>
                <w:szCs w:val="22"/>
                <w:lang w:eastAsia="sk-SK"/>
              </w:rPr>
              <w:t>HICP</w:t>
            </w:r>
            <w:r w:rsidRPr="001A0DDF">
              <w:rPr>
                <w:rFonts w:cs="Arial"/>
                <w:b/>
                <w:szCs w:val="22"/>
                <w:vertAlign w:val="subscript"/>
                <w:lang w:eastAsia="sk-SK"/>
              </w:rPr>
              <w:t>t</w:t>
            </w:r>
            <w:proofErr w:type="spellEnd"/>
            <w:r w:rsidRPr="00C96E7C">
              <w:rPr>
                <w:rFonts w:cs="Arial"/>
                <w:b/>
                <w:szCs w:val="22"/>
                <w:lang w:eastAsia="sk-SK"/>
              </w:rPr>
              <w:t>/</w:t>
            </w:r>
            <w:proofErr w:type="spellStart"/>
            <w:r w:rsidRPr="00C96E7C">
              <w:rPr>
                <w:rFonts w:cs="Arial"/>
                <w:b/>
                <w:szCs w:val="22"/>
                <w:lang w:eastAsia="sk-SK"/>
              </w:rPr>
              <w:t>HICP</w:t>
            </w:r>
            <w:r w:rsidRPr="00485C05">
              <w:rPr>
                <w:rFonts w:cs="Arial"/>
                <w:b/>
                <w:szCs w:val="22"/>
                <w:vertAlign w:val="subscript"/>
                <w:lang w:eastAsia="sk-SK"/>
              </w:rPr>
              <w:t>to</w:t>
            </w:r>
            <w:proofErr w:type="spellEnd"/>
            <w:r w:rsidRPr="00DF409D">
              <w:rPr>
                <w:rFonts w:cs="Arial"/>
                <w:b/>
                <w:szCs w:val="22"/>
                <w:lang w:eastAsia="sk-SK"/>
              </w:rPr>
              <w:t>) + 0,08 (</w:t>
            </w:r>
            <w:proofErr w:type="spellStart"/>
            <w:r w:rsidRPr="00DF409D">
              <w:rPr>
                <w:rFonts w:cs="Arial"/>
                <w:b/>
                <w:szCs w:val="22"/>
                <w:lang w:eastAsia="sk-SK"/>
              </w:rPr>
              <w:t>D</w:t>
            </w:r>
            <w:r w:rsidRPr="00DF409D">
              <w:rPr>
                <w:rFonts w:cs="Arial"/>
                <w:b/>
                <w:szCs w:val="22"/>
                <w:vertAlign w:val="subscript"/>
                <w:lang w:eastAsia="sk-SK"/>
              </w:rPr>
              <w:t>t</w:t>
            </w:r>
            <w:proofErr w:type="spellEnd"/>
            <w:r w:rsidRPr="00DF409D">
              <w:rPr>
                <w:rFonts w:cs="Arial"/>
                <w:b/>
                <w:szCs w:val="22"/>
                <w:lang w:eastAsia="sk-SK"/>
              </w:rPr>
              <w:t>/</w:t>
            </w:r>
            <w:proofErr w:type="spellStart"/>
            <w:r w:rsidRPr="00DF409D">
              <w:rPr>
                <w:rFonts w:cs="Arial"/>
                <w:b/>
                <w:szCs w:val="22"/>
                <w:lang w:eastAsia="sk-SK"/>
              </w:rPr>
              <w:t>D</w:t>
            </w:r>
            <w:r w:rsidRPr="00DF409D">
              <w:rPr>
                <w:rFonts w:cs="Arial"/>
                <w:b/>
                <w:szCs w:val="22"/>
                <w:vertAlign w:val="subscript"/>
                <w:lang w:eastAsia="sk-SK"/>
              </w:rPr>
              <w:t>to</w:t>
            </w:r>
            <w:proofErr w:type="spellEnd"/>
            <w:r w:rsidRPr="00896806">
              <w:rPr>
                <w:rFonts w:cs="Arial"/>
                <w:b/>
                <w:szCs w:val="22"/>
                <w:lang w:eastAsia="sk-SK"/>
              </w:rPr>
              <w:t>) + 0,62 (</w:t>
            </w:r>
            <w:proofErr w:type="spellStart"/>
            <w:r w:rsidRPr="00896806">
              <w:rPr>
                <w:rFonts w:cs="Arial"/>
                <w:b/>
                <w:szCs w:val="22"/>
                <w:lang w:eastAsia="sk-SK"/>
              </w:rPr>
              <w:t>CMI</w:t>
            </w:r>
            <w:r w:rsidRPr="00DB07C1">
              <w:rPr>
                <w:rFonts w:cs="Arial"/>
                <w:b/>
                <w:szCs w:val="22"/>
                <w:vertAlign w:val="subscript"/>
                <w:lang w:eastAsia="sk-SK"/>
              </w:rPr>
              <w:t>t</w:t>
            </w:r>
            <w:proofErr w:type="spellEnd"/>
            <w:r w:rsidRPr="00DB07C1">
              <w:rPr>
                <w:rFonts w:cs="Arial"/>
                <w:b/>
                <w:szCs w:val="22"/>
                <w:lang w:eastAsia="sk-SK"/>
              </w:rPr>
              <w:t>/</w:t>
            </w:r>
            <w:proofErr w:type="spellStart"/>
            <w:r w:rsidRPr="00DB07C1">
              <w:rPr>
                <w:rFonts w:cs="Arial"/>
                <w:b/>
                <w:szCs w:val="22"/>
                <w:lang w:eastAsia="sk-SK"/>
              </w:rPr>
              <w:t>CMI</w:t>
            </w:r>
            <w:r w:rsidRPr="00BB44F9">
              <w:rPr>
                <w:rFonts w:cs="Arial"/>
                <w:b/>
                <w:szCs w:val="22"/>
                <w:vertAlign w:val="subscript"/>
                <w:lang w:eastAsia="sk-SK"/>
              </w:rPr>
              <w:t>to</w:t>
            </w:r>
            <w:proofErr w:type="spellEnd"/>
            <w:r w:rsidRPr="00BB44F9">
              <w:rPr>
                <w:rFonts w:cs="Arial"/>
                <w:b/>
                <w:szCs w:val="22"/>
                <w:lang w:eastAsia="sk-SK"/>
              </w:rPr>
              <w:t>)</w:t>
            </w:r>
          </w:p>
          <w:p w14:paraId="369EAE00" w14:textId="77777777" w:rsidR="004709B1" w:rsidRPr="00D611CD" w:rsidRDefault="004709B1" w:rsidP="004709B1">
            <w:pPr>
              <w:ind w:left="1418" w:hanging="1418"/>
              <w:jc w:val="center"/>
              <w:rPr>
                <w:rFonts w:cs="Arial"/>
                <w:b/>
                <w:szCs w:val="22"/>
                <w:lang w:eastAsia="sk-SK"/>
              </w:rPr>
            </w:pPr>
          </w:p>
          <w:p w14:paraId="0085F65E" w14:textId="77777777" w:rsidR="004709B1" w:rsidRPr="00D611CD" w:rsidRDefault="004709B1" w:rsidP="004709B1">
            <w:pPr>
              <w:ind w:left="1418" w:hanging="1418"/>
              <w:jc w:val="both"/>
              <w:rPr>
                <w:rFonts w:cs="Arial"/>
                <w:szCs w:val="22"/>
                <w:lang w:eastAsia="sk-SK"/>
              </w:rPr>
            </w:pPr>
            <w:proofErr w:type="spellStart"/>
            <w:r w:rsidRPr="00D611CD">
              <w:rPr>
                <w:rFonts w:cs="Arial"/>
                <w:szCs w:val="22"/>
                <w:lang w:eastAsia="sk-SK"/>
              </w:rPr>
              <w:t>P</w:t>
            </w:r>
            <w:r w:rsidRPr="00D611CD">
              <w:rPr>
                <w:rFonts w:cs="Arial"/>
                <w:szCs w:val="22"/>
                <w:vertAlign w:val="subscript"/>
                <w:lang w:eastAsia="sk-SK"/>
              </w:rPr>
              <w:t>t</w:t>
            </w:r>
            <w:proofErr w:type="spellEnd"/>
            <w:r w:rsidRPr="00D611CD">
              <w:rPr>
                <w:rFonts w:cs="Arial"/>
                <w:szCs w:val="22"/>
                <w:vertAlign w:val="subscript"/>
                <w:lang w:eastAsia="sk-SK"/>
              </w:rPr>
              <w:t xml:space="preserve">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2E4928C0" w14:textId="77777777" w:rsidR="004709B1" w:rsidRPr="00D611CD" w:rsidRDefault="004709B1" w:rsidP="004709B1">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7AD14D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606095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40A1F0E1"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w:t>
            </w:r>
            <w:proofErr w:type="spellStart"/>
            <w:r w:rsidRPr="00D611CD">
              <w:rPr>
                <w:rFonts w:cs="Arial"/>
                <w:szCs w:val="22"/>
                <w:lang w:eastAsia="sk-SK"/>
              </w:rPr>
              <w:t>inedxácii</w:t>
            </w:r>
            <w:proofErr w:type="spellEnd"/>
            <w:r w:rsidRPr="00D611CD">
              <w:rPr>
                <w:rFonts w:cs="Arial"/>
                <w:szCs w:val="22"/>
                <w:lang w:eastAsia="sk-SK"/>
              </w:rPr>
              <w:t xml:space="preserve"> a reprezentuje zmenu osobných nákladov, resp. nákladov na pracovnú silu </w:t>
            </w:r>
          </w:p>
          <w:p w14:paraId="1FA2B524" w14:textId="77777777" w:rsidR="004709B1" w:rsidRPr="00FB322C" w:rsidRDefault="004709B1" w:rsidP="004709B1">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ukazovateľ Harmonizované indexy spotrebiteľských cien (priemer roka 2015=100) – mesačne – Spotrebiteľské ceny úhrnom – (</w:t>
            </w:r>
            <w:proofErr w:type="spellStart"/>
            <w:r w:rsidRPr="00D611CD">
              <w:rPr>
                <w:rFonts w:cs="Arial"/>
                <w:szCs w:val="22"/>
                <w:lang w:eastAsia="sk-SK"/>
              </w:rPr>
              <w:t>Harmonized</w:t>
            </w:r>
            <w:proofErr w:type="spellEnd"/>
            <w:r w:rsidRPr="00D611CD">
              <w:rPr>
                <w:rFonts w:cs="Arial"/>
                <w:szCs w:val="22"/>
                <w:lang w:eastAsia="sk-SK"/>
              </w:rPr>
              <w:t xml:space="preserve"> </w:t>
            </w:r>
            <w:proofErr w:type="spellStart"/>
            <w:r w:rsidRPr="00D611CD">
              <w:rPr>
                <w:rFonts w:cs="Arial"/>
                <w:szCs w:val="22"/>
                <w:lang w:eastAsia="sk-SK"/>
              </w:rPr>
              <w:t>indices</w:t>
            </w:r>
            <w:proofErr w:type="spellEnd"/>
            <w:r w:rsidRPr="00D611CD">
              <w:rPr>
                <w:rFonts w:cs="Arial"/>
                <w:szCs w:val="22"/>
                <w:lang w:eastAsia="sk-SK"/>
              </w:rPr>
              <w:t xml:space="preserve"> of </w:t>
            </w:r>
            <w:proofErr w:type="spellStart"/>
            <w:r w:rsidRPr="00D611CD">
              <w:rPr>
                <w:rFonts w:cs="Arial"/>
                <w:szCs w:val="22"/>
                <w:lang w:eastAsia="sk-SK"/>
              </w:rPr>
              <w:t>consumer</w:t>
            </w:r>
            <w:proofErr w:type="spellEnd"/>
            <w:r w:rsidRPr="00D611CD">
              <w:rPr>
                <w:rFonts w:cs="Arial"/>
                <w:szCs w:val="22"/>
                <w:lang w:eastAsia="sk-SK"/>
              </w:rPr>
              <w:t xml:space="preserve"> </w:t>
            </w:r>
            <w:proofErr w:type="spellStart"/>
            <w:r w:rsidRPr="00D611CD">
              <w:rPr>
                <w:rFonts w:cs="Arial"/>
                <w:szCs w:val="22"/>
                <w:lang w:eastAsia="sk-SK"/>
              </w:rPr>
              <w:t>prices</w:t>
            </w:r>
            <w:proofErr w:type="spellEnd"/>
            <w:r w:rsidRPr="00D611CD">
              <w:rPr>
                <w:rFonts w:cs="Arial"/>
                <w:szCs w:val="22"/>
                <w:lang w:eastAsia="sk-SK"/>
              </w:rPr>
              <w:t xml:space="preserve">) na Slovensku publikovaný Štatistickým úradom Slovenskej republiky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400BF1E8"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HICP</w:t>
            </w:r>
            <w:r w:rsidRPr="00A86531">
              <w:rPr>
                <w:rFonts w:cs="Arial"/>
                <w:szCs w:val="22"/>
                <w:vertAlign w:val="subscript"/>
                <w:lang w:eastAsia="sk-SK"/>
              </w:rPr>
              <w:t>t</w:t>
            </w:r>
            <w:proofErr w:type="spellEnd"/>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254C243B"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HICP</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 xml:space="preserve">hodnota ukazovateľa Harmonizované indexy spotrebiteľských cien (priemer roka 2015=100) – mesačne [sp0017ms] – </w:t>
            </w:r>
            <w:r w:rsidRPr="00742FB8">
              <w:rPr>
                <w:rFonts w:cs="Arial"/>
                <w:szCs w:val="22"/>
                <w:lang w:eastAsia="sk-SK"/>
              </w:rPr>
              <w:lastRenderedPageBreak/>
              <w:t>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7516A1D4"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004B3D47"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17A78A0" w14:textId="77777777" w:rsidR="004709B1" w:rsidRPr="00742FB8" w:rsidRDefault="004709B1" w:rsidP="004709B1">
            <w:pPr>
              <w:autoSpaceDE w:val="0"/>
              <w:autoSpaceDN w:val="0"/>
              <w:adjustRightInd w:val="0"/>
              <w:ind w:left="1418" w:hanging="1418"/>
              <w:jc w:val="both"/>
              <w:rPr>
                <w:rFonts w:cs="Arial"/>
                <w:szCs w:val="22"/>
                <w:highlight w:val="yellow"/>
                <w:lang w:eastAsia="sk-SK"/>
              </w:rPr>
            </w:pPr>
            <w:proofErr w:type="spellStart"/>
            <w:r w:rsidRPr="00A86531">
              <w:rPr>
                <w:rFonts w:cs="Arial"/>
                <w:szCs w:val="22"/>
                <w:lang w:eastAsia="sk-SK"/>
              </w:rPr>
              <w:t>D</w:t>
            </w:r>
            <w:r w:rsidRPr="00F07B96">
              <w:rPr>
                <w:rFonts w:cs="Arial"/>
                <w:szCs w:val="22"/>
                <w:vertAlign w:val="subscript"/>
                <w:lang w:eastAsia="sk-SK"/>
              </w:rPr>
              <w:t>t</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327275EF"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D</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6C231196"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8669770"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00D05C9C" w:rsidRPr="000A1C4B">
              <w:rPr>
                <w:rFonts w:cs="Arial"/>
                <w:szCs w:val="22"/>
                <w:lang w:eastAsia="sk-SK"/>
              </w:rPr>
              <w:t>avebných prác a materiálov (20</w:t>
            </w:r>
            <w:r w:rsidR="00D05C9C" w:rsidRPr="00D91C1B">
              <w:rPr>
                <w:rFonts w:cs="Arial"/>
                <w:szCs w:val="22"/>
                <w:lang w:eastAsia="sk-SK"/>
              </w:rPr>
              <w:t>21</w:t>
            </w:r>
            <w:r w:rsidRPr="00723969">
              <w:rPr>
                <w:rFonts w:cs="Arial"/>
                <w:szCs w:val="22"/>
                <w:lang w:eastAsia="sk-SK"/>
              </w:rPr>
              <w:t>=100) – štvrťročne [sp</w:t>
            </w:r>
            <w:r w:rsidR="00D05C9C" w:rsidRPr="001A0DDF">
              <w:rPr>
                <w:rFonts w:cs="Arial"/>
                <w:szCs w:val="22"/>
                <w:lang w:eastAsia="sk-SK"/>
              </w:rPr>
              <w:t>1010</w:t>
            </w:r>
            <w:r w:rsidRPr="00C96E7C">
              <w:rPr>
                <w:rFonts w:cs="Arial"/>
                <w:szCs w:val="22"/>
                <w:lang w:eastAsia="sk-SK"/>
              </w:rPr>
              <w:t>qs] – Indexy stavebných materiálov (výrobné ceny) (</w:t>
            </w:r>
            <w:proofErr w:type="spellStart"/>
            <w:r w:rsidRPr="00C96E7C">
              <w:rPr>
                <w:rFonts w:cs="Arial"/>
                <w:szCs w:val="22"/>
                <w:lang w:eastAsia="sk-SK"/>
              </w:rPr>
              <w:t>Price</w:t>
            </w:r>
            <w:proofErr w:type="spellEnd"/>
            <w:r w:rsidRPr="00C96E7C">
              <w:rPr>
                <w:rFonts w:cs="Arial"/>
                <w:szCs w:val="22"/>
                <w:lang w:eastAsia="sk-SK"/>
              </w:rPr>
              <w:t xml:space="preserve"> </w:t>
            </w:r>
            <w:proofErr w:type="spellStart"/>
            <w:r w:rsidRPr="00C96E7C">
              <w:rPr>
                <w:rFonts w:cs="Arial"/>
                <w:szCs w:val="22"/>
                <w:lang w:eastAsia="sk-SK"/>
              </w:rPr>
              <w:t>indices</w:t>
            </w:r>
            <w:proofErr w:type="spellEnd"/>
            <w:r w:rsidRPr="00C96E7C">
              <w:rPr>
                <w:rFonts w:cs="Arial"/>
                <w:szCs w:val="22"/>
                <w:lang w:eastAsia="sk-SK"/>
              </w:rPr>
              <w:t xml:space="preserve"> of </w:t>
            </w:r>
            <w:proofErr w:type="spellStart"/>
            <w:r w:rsidRPr="00C96E7C">
              <w:rPr>
                <w:rFonts w:cs="Arial"/>
                <w:szCs w:val="22"/>
                <w:lang w:eastAsia="sk-SK"/>
              </w:rPr>
              <w:t>cons</w:t>
            </w:r>
            <w:r w:rsidRPr="00485C05">
              <w:rPr>
                <w:rFonts w:cs="Arial"/>
                <w:szCs w:val="22"/>
                <w:lang w:eastAsia="sk-SK"/>
              </w:rPr>
              <w:t>tructions</w:t>
            </w:r>
            <w:proofErr w:type="spellEnd"/>
            <w:r w:rsidRPr="00485C05">
              <w:rPr>
                <w:rFonts w:cs="Arial"/>
                <w:szCs w:val="22"/>
                <w:lang w:eastAsia="sk-SK"/>
              </w:rPr>
              <w:t xml:space="preserve"> </w:t>
            </w:r>
            <w:proofErr w:type="spellStart"/>
            <w:r w:rsidRPr="00485C05">
              <w:rPr>
                <w:rFonts w:cs="Arial"/>
                <w:szCs w:val="22"/>
                <w:lang w:eastAsia="sk-SK"/>
              </w:rPr>
              <w:t>works</w:t>
            </w:r>
            <w:proofErr w:type="spellEnd"/>
            <w:r w:rsidRPr="00485C05">
              <w:rPr>
                <w:rFonts w:cs="Arial"/>
                <w:szCs w:val="22"/>
                <w:lang w:eastAsia="sk-SK"/>
              </w:rPr>
              <w:t xml:space="preserve"> and </w:t>
            </w:r>
            <w:proofErr w:type="spellStart"/>
            <w:r w:rsidRPr="00485C05">
              <w:rPr>
                <w:rFonts w:cs="Arial"/>
                <w:szCs w:val="22"/>
                <w:lang w:eastAsia="sk-SK"/>
              </w:rPr>
              <w:t>materials</w:t>
            </w:r>
            <w:proofErr w:type="spellEnd"/>
            <w:r w:rsidRPr="00485C05">
              <w:rPr>
                <w:rFonts w:cs="Arial"/>
                <w:szCs w:val="22"/>
                <w:lang w:eastAsia="sk-SK"/>
              </w:rPr>
              <w:t xml:space="preserve">) za štvrťrok, ktorý je publikovaný Štatistickým úradom Slovenskej republiky na jeho internetovej stránke </w:t>
            </w:r>
            <w:hyperlink r:id="rId18"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2CC658D"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CMI</w:t>
            </w:r>
            <w:r w:rsidRPr="00A86531">
              <w:rPr>
                <w:rFonts w:cs="Arial"/>
                <w:szCs w:val="22"/>
                <w:vertAlign w:val="subscript"/>
                <w:lang w:eastAsia="sk-SK"/>
              </w:rPr>
              <w:t>t</w:t>
            </w:r>
            <w:proofErr w:type="spellEnd"/>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 a materiálov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66609F19" w14:textId="77777777" w:rsidR="004709B1" w:rsidRPr="00D91C1B" w:rsidRDefault="004709B1" w:rsidP="004709B1">
            <w:pPr>
              <w:autoSpaceDE w:val="0"/>
              <w:autoSpaceDN w:val="0"/>
              <w:adjustRightInd w:val="0"/>
              <w:ind w:left="1418" w:hanging="1418"/>
              <w:jc w:val="both"/>
              <w:rPr>
                <w:rFonts w:cs="Arial"/>
                <w:szCs w:val="22"/>
                <w:lang w:eastAsia="sk-SK"/>
              </w:rPr>
            </w:pPr>
            <w:proofErr w:type="spellStart"/>
            <w:r w:rsidRPr="00742FB8">
              <w:rPr>
                <w:rFonts w:cs="Arial"/>
                <w:szCs w:val="22"/>
                <w:lang w:eastAsia="sk-SK"/>
              </w:rPr>
              <w:t>CMI</w:t>
            </w:r>
            <w:r w:rsidRPr="00742FB8">
              <w:rPr>
                <w:rFonts w:cs="Arial"/>
                <w:szCs w:val="22"/>
                <w:vertAlign w:val="subscript"/>
                <w:lang w:eastAsia="sk-SK"/>
              </w:rPr>
              <w:t>to</w:t>
            </w:r>
            <w:proofErr w:type="spellEnd"/>
            <w:r w:rsidRPr="005B0752">
              <w:rPr>
                <w:rFonts w:cs="Arial"/>
                <w:szCs w:val="22"/>
                <w:lang w:eastAsia="sk-SK"/>
              </w:rPr>
              <w:t xml:space="preserve">  –</w:t>
            </w:r>
            <w:r w:rsidRPr="005B0752">
              <w:rPr>
                <w:rFonts w:cs="Arial"/>
                <w:szCs w:val="22"/>
                <w:lang w:eastAsia="sk-SK"/>
              </w:rPr>
              <w:tab/>
              <w:t>hodnota ukazovateľa Indexy cien stavebných prác a materiálov (20</w:t>
            </w:r>
            <w:r w:rsidR="00D05C9C" w:rsidRPr="005B0752">
              <w:rPr>
                <w:rFonts w:cs="Arial"/>
                <w:szCs w:val="22"/>
                <w:lang w:eastAsia="sk-SK"/>
              </w:rPr>
              <w:t>2</w:t>
            </w:r>
            <w:r w:rsidRPr="00E64C36">
              <w:rPr>
                <w:rFonts w:cs="Arial"/>
                <w:szCs w:val="22"/>
                <w:lang w:eastAsia="sk-SK"/>
              </w:rPr>
              <w:t>1=100) – štvrťročne [sp</w:t>
            </w:r>
            <w:r w:rsidR="00D05C9C"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23C469DC" w14:textId="77777777" w:rsidR="004709B1" w:rsidRPr="00D91C1B" w:rsidRDefault="004709B1" w:rsidP="004709B1">
            <w:pPr>
              <w:autoSpaceDE w:val="0"/>
              <w:autoSpaceDN w:val="0"/>
              <w:adjustRightInd w:val="0"/>
              <w:jc w:val="both"/>
              <w:rPr>
                <w:rFonts w:cs="Arial"/>
                <w:szCs w:val="22"/>
                <w:lang w:eastAsia="sk-SK"/>
              </w:rPr>
            </w:pPr>
          </w:p>
          <w:p w14:paraId="411DE65A" w14:textId="77777777" w:rsidR="004709B1" w:rsidRPr="00723969" w:rsidRDefault="004709B1" w:rsidP="004709B1">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331AE4D6" w14:textId="77777777" w:rsidR="004709B1" w:rsidRPr="001A0DDF" w:rsidRDefault="004709B1" w:rsidP="004709B1">
            <w:pPr>
              <w:shd w:val="clear" w:color="auto" w:fill="FFFFFF"/>
              <w:ind w:right="38"/>
              <w:jc w:val="both"/>
              <w:rPr>
                <w:rFonts w:cs="Arial"/>
                <w:szCs w:val="22"/>
              </w:rPr>
            </w:pPr>
          </w:p>
          <w:p w14:paraId="29C9ACED" w14:textId="77777777" w:rsidR="004709B1" w:rsidRPr="00485C05" w:rsidRDefault="004709B1" w:rsidP="004709B1">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w:t>
            </w:r>
            <w:r w:rsidRPr="00C96E7C">
              <w:rPr>
                <w:rFonts w:cs="Arial"/>
                <w:szCs w:val="22"/>
              </w:rPr>
              <w:lastRenderedPageBreak/>
              <w:t>kvartáli, v ktorom uplynula lehota na predkladanie ponúk do sú</w:t>
            </w:r>
            <w:r w:rsidRPr="00485C05">
              <w:rPr>
                <w:rFonts w:cs="Arial"/>
                <w:szCs w:val="22"/>
              </w:rPr>
              <w:t>ťaže na zhotovenie stavby.</w:t>
            </w:r>
          </w:p>
          <w:p w14:paraId="38FBC901" w14:textId="77777777" w:rsidR="004709B1" w:rsidRPr="00DF409D" w:rsidRDefault="004709B1" w:rsidP="004709B1">
            <w:pPr>
              <w:shd w:val="clear" w:color="auto" w:fill="FFFFFF"/>
              <w:ind w:right="38"/>
              <w:jc w:val="both"/>
              <w:rPr>
                <w:rFonts w:cs="Arial"/>
                <w:szCs w:val="22"/>
              </w:rPr>
            </w:pPr>
          </w:p>
          <w:p w14:paraId="2E5AFB17" w14:textId="77777777" w:rsidR="004709B1" w:rsidRPr="00DF409D" w:rsidRDefault="004709B1" w:rsidP="004709B1">
            <w:pPr>
              <w:shd w:val="clear" w:color="auto" w:fill="FFFFFF"/>
              <w:ind w:right="38"/>
              <w:jc w:val="both"/>
              <w:rPr>
                <w:rFonts w:cs="Arial"/>
                <w:szCs w:val="22"/>
              </w:rPr>
            </w:pPr>
            <w:r w:rsidRPr="00DF409D">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35F5F05" w14:textId="77777777" w:rsidR="004709B1" w:rsidRPr="00DF409D" w:rsidRDefault="004709B1" w:rsidP="004709B1">
            <w:pPr>
              <w:shd w:val="clear" w:color="auto" w:fill="FFFFFF"/>
              <w:ind w:right="38"/>
              <w:jc w:val="both"/>
              <w:rPr>
                <w:rFonts w:cs="Arial"/>
                <w:szCs w:val="22"/>
              </w:rPr>
            </w:pPr>
          </w:p>
          <w:p w14:paraId="2CCD2F77" w14:textId="77777777" w:rsidR="004709B1" w:rsidRPr="00896806" w:rsidRDefault="004709B1" w:rsidP="004709B1">
            <w:pPr>
              <w:shd w:val="clear" w:color="auto" w:fill="FFFFFF"/>
              <w:ind w:right="38"/>
              <w:jc w:val="both"/>
              <w:rPr>
                <w:rFonts w:cs="Arial"/>
                <w:szCs w:val="22"/>
              </w:rPr>
            </w:pPr>
            <w:r w:rsidRPr="00896806">
              <w:rPr>
                <w:rFonts w:cs="Arial"/>
                <w:szCs w:val="22"/>
              </w:rPr>
              <w:t>a) referenčným obdobím (označené ako obdobie „to“) je kvartál, do ktorého spadá kalendárny deň, v ktorý uplynula lehota na predkladanie ponúk do súťaže na zhotovenie stavby;</w:t>
            </w:r>
          </w:p>
          <w:p w14:paraId="56A2AA64" w14:textId="77777777" w:rsidR="004709B1" w:rsidRPr="00DB07C1" w:rsidRDefault="004709B1" w:rsidP="004709B1">
            <w:pPr>
              <w:shd w:val="clear" w:color="auto" w:fill="FFFFFF"/>
              <w:ind w:right="38"/>
              <w:jc w:val="both"/>
              <w:rPr>
                <w:rFonts w:cs="Arial"/>
                <w:szCs w:val="22"/>
              </w:rPr>
            </w:pPr>
            <w:r w:rsidRPr="00DB07C1">
              <w:rPr>
                <w:rFonts w:cs="Arial"/>
                <w:szCs w:val="22"/>
              </w:rPr>
              <w:t>b) rozhodujúcim obdobím (označené ako obdobie „t“), je obdobie (kvartál), za ktoré si zhotoviteľ stavby uplatňuje indexáciu.</w:t>
            </w:r>
          </w:p>
          <w:p w14:paraId="396FA714" w14:textId="77777777" w:rsidR="004709B1" w:rsidRPr="00BB44F9" w:rsidRDefault="004709B1" w:rsidP="004709B1">
            <w:pPr>
              <w:shd w:val="clear" w:color="auto" w:fill="FFFFFF"/>
              <w:ind w:right="38"/>
              <w:jc w:val="both"/>
              <w:rPr>
                <w:rFonts w:cs="Arial"/>
                <w:szCs w:val="22"/>
              </w:rPr>
            </w:pPr>
          </w:p>
          <w:p w14:paraId="0B698190" w14:textId="77777777" w:rsidR="004709B1" w:rsidRPr="00D611CD" w:rsidRDefault="004709B1" w:rsidP="004709B1">
            <w:pPr>
              <w:shd w:val="clear" w:color="auto" w:fill="FFFFFF"/>
              <w:ind w:right="38"/>
              <w:jc w:val="both"/>
              <w:rPr>
                <w:rFonts w:cs="Arial"/>
                <w:szCs w:val="22"/>
              </w:rPr>
            </w:pPr>
            <w:r w:rsidRPr="00D611CD">
              <w:rPr>
                <w:rFonts w:cs="Arial"/>
                <w:szCs w:val="22"/>
              </w:rPr>
              <w:t>(6) V prípade, ak pri realizácii stavby nedôjde k predĺženiu Lehoty výstavby, pre mechanizmus indexácie sa použije referenčné obdobie a rozhodujúce obdobie podľa bodu (5) toho článku.</w:t>
            </w:r>
          </w:p>
          <w:p w14:paraId="699C15E0" w14:textId="77777777" w:rsidR="004709B1" w:rsidRPr="00D611CD" w:rsidRDefault="004709B1" w:rsidP="004709B1">
            <w:pPr>
              <w:shd w:val="clear" w:color="auto" w:fill="FFFFFF"/>
              <w:ind w:right="38"/>
              <w:jc w:val="both"/>
              <w:rPr>
                <w:rFonts w:cs="Arial"/>
                <w:szCs w:val="22"/>
              </w:rPr>
            </w:pPr>
          </w:p>
          <w:p w14:paraId="240024CB" w14:textId="77777777" w:rsidR="004709B1" w:rsidRPr="00D611CD" w:rsidRDefault="004709B1" w:rsidP="004709B1">
            <w:pPr>
              <w:shd w:val="clear" w:color="auto" w:fill="FFFFFF"/>
              <w:ind w:right="38"/>
              <w:jc w:val="both"/>
              <w:rPr>
                <w:rFonts w:cs="Arial"/>
                <w:szCs w:val="22"/>
              </w:rPr>
            </w:pPr>
            <w:r w:rsidRPr="00D611CD">
              <w:rPr>
                <w:rFonts w:cs="Arial"/>
                <w:szCs w:val="22"/>
              </w:rPr>
              <w:t>(7)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490413C" w14:textId="77777777" w:rsidR="004709B1" w:rsidRPr="00D611CD" w:rsidRDefault="004709B1" w:rsidP="004709B1">
            <w:pPr>
              <w:shd w:val="clear" w:color="auto" w:fill="FFFFFF"/>
              <w:ind w:right="38"/>
              <w:jc w:val="both"/>
              <w:rPr>
                <w:rFonts w:cs="Arial"/>
                <w:szCs w:val="22"/>
              </w:rPr>
            </w:pPr>
          </w:p>
          <w:p w14:paraId="1D236B33" w14:textId="77777777" w:rsidR="004709B1" w:rsidRPr="00D611CD" w:rsidRDefault="004709B1" w:rsidP="004709B1">
            <w:pPr>
              <w:shd w:val="clear" w:color="auto" w:fill="FFFFFF"/>
              <w:ind w:right="38"/>
              <w:jc w:val="both"/>
              <w:rPr>
                <w:rFonts w:cs="Arial"/>
                <w:szCs w:val="22"/>
              </w:rPr>
            </w:pPr>
            <w:r w:rsidRPr="00D611CD">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72D4332E" w14:textId="77777777" w:rsidR="004709B1" w:rsidRPr="00D611CD" w:rsidRDefault="004709B1" w:rsidP="004709B1">
            <w:pPr>
              <w:shd w:val="clear" w:color="auto" w:fill="FFFFFF"/>
              <w:ind w:right="38"/>
              <w:jc w:val="both"/>
              <w:rPr>
                <w:rFonts w:cs="Arial"/>
                <w:szCs w:val="22"/>
              </w:rPr>
            </w:pPr>
          </w:p>
          <w:p w14:paraId="51BC59A1" w14:textId="091DAB47" w:rsidR="004709B1" w:rsidRDefault="004709B1" w:rsidP="004709B1">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Vypočítané aritmetické priemery sa matematicky zaokrúhľujú na 3 desatinné miesta. Hodnota použitá z </w:t>
            </w:r>
            <w:r w:rsidRPr="00D611CD">
              <w:rPr>
                <w:rFonts w:cs="Arial"/>
                <w:szCs w:val="22"/>
              </w:rPr>
              <w:lastRenderedPageBreak/>
              <w:t>ukazovateľa Indexy cien stave</w:t>
            </w:r>
            <w:r w:rsidR="00940D89" w:rsidRPr="00D611CD">
              <w:rPr>
                <w:rFonts w:cs="Arial"/>
                <w:szCs w:val="22"/>
              </w:rPr>
              <w:t>bných prác a materiálov (2021</w:t>
            </w:r>
            <w:r w:rsidRPr="00D611CD">
              <w:rPr>
                <w:rFonts w:cs="Arial"/>
                <w:szCs w:val="22"/>
              </w:rPr>
              <w:t>=100) - štvrťročne [sp</w:t>
            </w:r>
            <w:r w:rsidR="00940D89" w:rsidRPr="00D611CD">
              <w:rPr>
                <w:rFonts w:cs="Arial"/>
                <w:szCs w:val="22"/>
              </w:rPr>
              <w:t>1010</w:t>
            </w:r>
            <w:r w:rsidRPr="00D611CD">
              <w:rPr>
                <w:rFonts w:cs="Arial"/>
                <w:szCs w:val="22"/>
              </w:rPr>
              <w:t>qs] – Indexy stavebných materiálov (výrobné ceny) je už uvádzaná za štvrťrok a má povahu indexu k báz</w:t>
            </w:r>
            <w:r w:rsidR="00940D89" w:rsidRPr="00D611CD">
              <w:rPr>
                <w:rFonts w:cs="Arial"/>
                <w:szCs w:val="22"/>
              </w:rPr>
              <w:t>ickému obdobiu priemer roka 2021</w:t>
            </w:r>
            <w:r w:rsidRPr="00D611CD">
              <w:rPr>
                <w:rFonts w:cs="Arial"/>
                <w:szCs w:val="22"/>
              </w:rPr>
              <w:t>, t.j. index priemer 20</w:t>
            </w:r>
            <w:r w:rsidR="00940D89" w:rsidRPr="00D611CD">
              <w:rPr>
                <w:rFonts w:cs="Arial"/>
                <w:szCs w:val="22"/>
              </w:rPr>
              <w:t>2</w:t>
            </w:r>
            <w:r w:rsidRPr="00D611CD">
              <w:rPr>
                <w:rFonts w:cs="Arial"/>
                <w:szCs w:val="22"/>
              </w:rPr>
              <w:t>1=100. Podiely každého z 3 (troch) ukazovateľov sa matematicky zaokrúhľujú na 3 desatinné miesta.</w:t>
            </w:r>
          </w:p>
          <w:p w14:paraId="41C7614F" w14:textId="77777777" w:rsidR="00AF434E" w:rsidRPr="00D611CD" w:rsidRDefault="00AF434E" w:rsidP="004709B1">
            <w:pPr>
              <w:shd w:val="clear" w:color="auto" w:fill="FFFFFF"/>
              <w:ind w:right="38"/>
              <w:jc w:val="both"/>
              <w:rPr>
                <w:rFonts w:cs="Arial"/>
                <w:szCs w:val="22"/>
              </w:rPr>
            </w:pPr>
          </w:p>
          <w:p w14:paraId="18ECFC27" w14:textId="77777777" w:rsidR="00852C78" w:rsidRPr="00FE4170" w:rsidRDefault="00852C78" w:rsidP="004709B1">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p>
          <w:p w14:paraId="56921F96" w14:textId="77777777" w:rsidR="004709B1" w:rsidRPr="00FE4170" w:rsidRDefault="004709B1" w:rsidP="004709B1">
            <w:pPr>
              <w:jc w:val="both"/>
              <w:rPr>
                <w:rFonts w:cs="Arial"/>
                <w:szCs w:val="22"/>
              </w:rPr>
            </w:pPr>
          </w:p>
        </w:tc>
      </w:tr>
      <w:tr w:rsidR="00951265" w:rsidRPr="006C2974" w14:paraId="075782A4" w14:textId="77777777" w:rsidTr="00F670F8">
        <w:trPr>
          <w:gridAfter w:val="1"/>
          <w:wAfter w:w="687" w:type="dxa"/>
        </w:trPr>
        <w:tc>
          <w:tcPr>
            <w:tcW w:w="1384" w:type="dxa"/>
            <w:gridSpan w:val="2"/>
          </w:tcPr>
          <w:p w14:paraId="3040C6D6"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lastRenderedPageBreak/>
              <w:t xml:space="preserve">Podčlánok </w:t>
            </w:r>
          </w:p>
          <w:p w14:paraId="4018CF5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12D62C85"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3D76B8D7" w14:textId="7A551B11" w:rsidR="00C745D2" w:rsidRDefault="00C745D2" w:rsidP="0083239F">
            <w:pPr>
              <w:jc w:val="both"/>
              <w:rPr>
                <w:rFonts w:cs="Arial"/>
                <w:bCs/>
                <w:szCs w:val="22"/>
              </w:rPr>
            </w:pPr>
            <w:r w:rsidRPr="00742FB8">
              <w:rPr>
                <w:rFonts w:cs="Arial"/>
                <w:bCs/>
                <w:szCs w:val="22"/>
              </w:rPr>
              <w:t xml:space="preserve">V prvej vete tohto </w:t>
            </w:r>
            <w:proofErr w:type="spellStart"/>
            <w:r w:rsidRPr="00742FB8">
              <w:rPr>
                <w:rFonts w:cs="Arial"/>
                <w:bCs/>
                <w:szCs w:val="22"/>
              </w:rPr>
              <w:t>podčlánku</w:t>
            </w:r>
            <w:proofErr w:type="spellEnd"/>
            <w:r w:rsidRPr="00742FB8">
              <w:rPr>
                <w:rFonts w:cs="Arial"/>
                <w:bCs/>
                <w:szCs w:val="22"/>
              </w:rPr>
              <w:t xml:space="preserve"> vymažte slovo „</w:t>
            </w:r>
            <w:r w:rsidR="00830285">
              <w:rPr>
                <w:rFonts w:cs="Arial"/>
                <w:bCs/>
                <w:szCs w:val="22"/>
              </w:rPr>
              <w:t>šiestich</w:t>
            </w:r>
            <w:r w:rsidRPr="00742FB8">
              <w:rPr>
                <w:rFonts w:cs="Arial"/>
                <w:bCs/>
                <w:szCs w:val="22"/>
              </w:rPr>
              <w:t>“ a nahraďte:</w:t>
            </w:r>
          </w:p>
          <w:p w14:paraId="0E9DF7BC" w14:textId="77777777" w:rsidR="00AF434E" w:rsidRPr="00742FB8" w:rsidRDefault="00AF434E" w:rsidP="0083239F">
            <w:pPr>
              <w:jc w:val="both"/>
              <w:rPr>
                <w:rFonts w:cs="Arial"/>
                <w:bCs/>
                <w:szCs w:val="22"/>
              </w:rPr>
            </w:pPr>
          </w:p>
          <w:p w14:paraId="5D35A2CA" w14:textId="25042935" w:rsidR="00C745D2" w:rsidRDefault="00C745D2" w:rsidP="0083239F">
            <w:pPr>
              <w:jc w:val="both"/>
              <w:rPr>
                <w:rFonts w:cs="Arial"/>
                <w:bCs/>
                <w:szCs w:val="22"/>
              </w:rPr>
            </w:pPr>
            <w:r w:rsidRPr="00742FB8">
              <w:rPr>
                <w:rFonts w:cs="Arial"/>
                <w:bCs/>
                <w:szCs w:val="22"/>
              </w:rPr>
              <w:t>„</w:t>
            </w:r>
            <w:r w:rsidR="00830285">
              <w:rPr>
                <w:rFonts w:cs="Arial"/>
                <w:bCs/>
                <w:szCs w:val="22"/>
              </w:rPr>
              <w:t>dvoch</w:t>
            </w:r>
            <w:r w:rsidRPr="00742FB8">
              <w:rPr>
                <w:rFonts w:cs="Arial"/>
                <w:bCs/>
                <w:szCs w:val="22"/>
              </w:rPr>
              <w:t>“</w:t>
            </w:r>
          </w:p>
          <w:p w14:paraId="6DB301C3" w14:textId="77777777" w:rsidR="00AF434E" w:rsidRPr="00742FB8" w:rsidRDefault="00AF434E" w:rsidP="0083239F">
            <w:pPr>
              <w:jc w:val="both"/>
              <w:rPr>
                <w:rFonts w:cs="Arial"/>
                <w:szCs w:val="22"/>
              </w:rPr>
            </w:pPr>
          </w:p>
        </w:tc>
      </w:tr>
      <w:tr w:rsidR="00951265" w:rsidRPr="006C2974" w14:paraId="3F023764" w14:textId="77777777" w:rsidTr="00F670F8">
        <w:trPr>
          <w:gridAfter w:val="1"/>
          <w:wAfter w:w="687" w:type="dxa"/>
        </w:trPr>
        <w:tc>
          <w:tcPr>
            <w:tcW w:w="1384" w:type="dxa"/>
            <w:gridSpan w:val="2"/>
          </w:tcPr>
          <w:p w14:paraId="433B772A"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5B5758D4"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 xml:space="preserve">14.5 </w:t>
            </w:r>
          </w:p>
        </w:tc>
        <w:tc>
          <w:tcPr>
            <w:tcW w:w="2472" w:type="dxa"/>
          </w:tcPr>
          <w:p w14:paraId="40F79D4C"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Technologické zariadenie a </w:t>
            </w:r>
          </w:p>
          <w:p w14:paraId="765A561B" w14:textId="77777777" w:rsidR="00C745D2" w:rsidRPr="00742FB8" w:rsidRDefault="00C745D2" w:rsidP="0083239F">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02A6406D"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Tento podčlánok sa neuplatňuje.</w:t>
            </w:r>
          </w:p>
        </w:tc>
      </w:tr>
      <w:tr w:rsidR="00951265" w:rsidRPr="006C2974" w14:paraId="7D1658EC" w14:textId="77777777" w:rsidTr="00F670F8">
        <w:trPr>
          <w:gridAfter w:val="1"/>
          <w:wAfter w:w="687" w:type="dxa"/>
        </w:trPr>
        <w:tc>
          <w:tcPr>
            <w:tcW w:w="1384" w:type="dxa"/>
            <w:gridSpan w:val="2"/>
          </w:tcPr>
          <w:p w14:paraId="5313CE19"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39D66C9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7211096A"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4F0DC845" w14:textId="77777777" w:rsidR="00A172E1" w:rsidRDefault="00A172E1" w:rsidP="0083239F">
            <w:pPr>
              <w:pStyle w:val="Zkladntext3"/>
              <w:rPr>
                <w:rFonts w:cs="Arial"/>
                <w:szCs w:val="22"/>
              </w:rPr>
            </w:pPr>
            <w:r>
              <w:rPr>
                <w:rFonts w:cs="Arial"/>
                <w:szCs w:val="22"/>
              </w:rPr>
              <w:t xml:space="preserve">Druhú vetu tohto </w:t>
            </w:r>
            <w:proofErr w:type="spellStart"/>
            <w:r>
              <w:rPr>
                <w:rFonts w:cs="Arial"/>
                <w:szCs w:val="22"/>
              </w:rPr>
              <w:t>podčlánku</w:t>
            </w:r>
            <w:proofErr w:type="spellEnd"/>
            <w:r>
              <w:rPr>
                <w:rFonts w:cs="Arial"/>
                <w:szCs w:val="22"/>
              </w:rPr>
              <w:t xml:space="preserve"> nahraďte nasledovným znením:</w:t>
            </w:r>
          </w:p>
          <w:p w14:paraId="12A30D90" w14:textId="663F7641" w:rsidR="00C745D2" w:rsidRDefault="00C745D2" w:rsidP="0083239F">
            <w:pPr>
              <w:pStyle w:val="Zkladntext3"/>
              <w:rPr>
                <w:rFonts w:cs="Arial"/>
                <w:szCs w:val="22"/>
              </w:rPr>
            </w:pPr>
          </w:p>
          <w:p w14:paraId="2BA87ED2" w14:textId="6DD7BD47" w:rsidR="00A172E1" w:rsidRDefault="00A172E1" w:rsidP="0083239F">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w:t>
            </w:r>
            <w:proofErr w:type="spellStart"/>
            <w:r w:rsidRPr="00A172E1">
              <w:rPr>
                <w:rFonts w:cs="Arial"/>
                <w:szCs w:val="22"/>
              </w:rPr>
              <w:t>Stavebnotecnickému</w:t>
            </w:r>
            <w:proofErr w:type="spellEnd"/>
            <w:r w:rsidRPr="00A172E1">
              <w:rPr>
                <w:rFonts w:cs="Arial"/>
                <w:szCs w:val="22"/>
              </w:rPr>
              <w:t xml:space="preserve"> dozoru.</w:t>
            </w:r>
            <w:r>
              <w:rPr>
                <w:rFonts w:cs="Arial"/>
                <w:szCs w:val="22"/>
              </w:rPr>
              <w:t>“</w:t>
            </w:r>
          </w:p>
          <w:p w14:paraId="144C1014" w14:textId="77777777" w:rsidR="00AF434E" w:rsidRPr="00742FB8" w:rsidRDefault="00AF434E" w:rsidP="0083239F">
            <w:pPr>
              <w:pStyle w:val="Zkladntext3"/>
              <w:rPr>
                <w:rFonts w:cs="Arial"/>
                <w:szCs w:val="22"/>
              </w:rPr>
            </w:pPr>
          </w:p>
          <w:p w14:paraId="45117CAC" w14:textId="77777777" w:rsidR="00C745D2" w:rsidRDefault="00C745D2" w:rsidP="0083239F">
            <w:pPr>
              <w:pStyle w:val="Zkladntext3"/>
              <w:rPr>
                <w:rFonts w:cs="Arial"/>
                <w:szCs w:val="22"/>
              </w:rPr>
            </w:pPr>
            <w:r w:rsidRPr="00742FB8">
              <w:rPr>
                <w:rFonts w:cs="Arial"/>
                <w:szCs w:val="22"/>
              </w:rPr>
              <w:t xml:space="preserve">Tretia veta tohto </w:t>
            </w:r>
            <w:proofErr w:type="spellStart"/>
            <w:r w:rsidRPr="00742FB8">
              <w:rPr>
                <w:rFonts w:cs="Arial"/>
                <w:szCs w:val="22"/>
              </w:rPr>
              <w:t>podčlánku</w:t>
            </w:r>
            <w:proofErr w:type="spellEnd"/>
            <w:r w:rsidRPr="00742FB8">
              <w:rPr>
                <w:rFonts w:cs="Arial"/>
                <w:szCs w:val="22"/>
              </w:rPr>
              <w:t xml:space="preserve"> znie:</w:t>
            </w:r>
          </w:p>
          <w:p w14:paraId="4AE8AF2C" w14:textId="77777777" w:rsidR="00AF434E" w:rsidRPr="00742FB8" w:rsidRDefault="00AF434E" w:rsidP="0083239F">
            <w:pPr>
              <w:pStyle w:val="Zkladntext3"/>
              <w:rPr>
                <w:rFonts w:cs="Arial"/>
                <w:szCs w:val="22"/>
              </w:rPr>
            </w:pPr>
          </w:p>
          <w:p w14:paraId="5B94F8E9" w14:textId="77777777" w:rsidR="00C745D2" w:rsidRPr="00742FB8" w:rsidRDefault="00C745D2" w:rsidP="0083239F">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7D1DD8E2" w14:textId="77777777" w:rsidR="00C745D2" w:rsidRPr="00742FB8" w:rsidRDefault="00C745D2" w:rsidP="0083239F">
            <w:pPr>
              <w:pStyle w:val="NoIndent"/>
              <w:jc w:val="both"/>
              <w:rPr>
                <w:rFonts w:ascii="Arial" w:hAnsi="Arial" w:cs="Arial"/>
                <w:color w:val="auto"/>
                <w:szCs w:val="22"/>
              </w:rPr>
            </w:pPr>
          </w:p>
        </w:tc>
      </w:tr>
      <w:tr w:rsidR="00951265" w:rsidRPr="006C2974" w14:paraId="3A223760" w14:textId="77777777" w:rsidTr="00F670F8">
        <w:trPr>
          <w:gridAfter w:val="1"/>
          <w:wAfter w:w="687" w:type="dxa"/>
          <w:trHeight w:val="7259"/>
        </w:trPr>
        <w:tc>
          <w:tcPr>
            <w:tcW w:w="1384" w:type="dxa"/>
            <w:gridSpan w:val="2"/>
          </w:tcPr>
          <w:p w14:paraId="5D5E5BA1" w14:textId="77777777" w:rsidR="00C745D2" w:rsidRPr="00FE4170" w:rsidRDefault="00C745D2" w:rsidP="0083239F">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07EE201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555285DF"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59E6A296"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sa ruší text bodu b) a nahrádza sa  nasledujúcim textom:</w:t>
            </w:r>
          </w:p>
          <w:p w14:paraId="7FF847E1" w14:textId="77777777" w:rsidR="00AC62AB" w:rsidRPr="00AC62AB" w:rsidRDefault="00AC62AB" w:rsidP="00804715"/>
          <w:p w14:paraId="72EA7873"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 xml:space="preserve">„čiastku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281BBB6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4AF14059" w14:textId="77777777" w:rsidR="00C745D2" w:rsidRPr="005B0752" w:rsidRDefault="00C745D2" w:rsidP="0083239F">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243E7FAF"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t xml:space="preserve"> </w:t>
            </w:r>
          </w:p>
          <w:p w14:paraId="0CB51EE4" w14:textId="77777777" w:rsidR="00C745D2" w:rsidRDefault="00C745D2" w:rsidP="0083239F">
            <w:pPr>
              <w:pStyle w:val="NoIndent"/>
              <w:jc w:val="both"/>
              <w:rPr>
                <w:rFonts w:ascii="Arial" w:hAnsi="Arial" w:cs="Arial"/>
                <w:color w:val="auto"/>
                <w:szCs w:val="22"/>
              </w:rPr>
            </w:pPr>
            <w:r w:rsidRPr="0074407A">
              <w:rPr>
                <w:rFonts w:ascii="Arial" w:hAnsi="Arial" w:cs="Arial"/>
                <w:color w:val="auto"/>
                <w:szCs w:val="22"/>
              </w:rPr>
              <w:t>V </w:t>
            </w:r>
            <w:proofErr w:type="spellStart"/>
            <w:r w:rsidRPr="0074407A">
              <w:rPr>
                <w:rFonts w:ascii="Arial" w:hAnsi="Arial" w:cs="Arial"/>
                <w:color w:val="auto"/>
                <w:szCs w:val="22"/>
              </w:rPr>
              <w:t>podčlánku</w:t>
            </w:r>
            <w:proofErr w:type="spellEnd"/>
            <w:r w:rsidRPr="0074407A">
              <w:rPr>
                <w:rFonts w:ascii="Arial" w:hAnsi="Arial" w:cs="Arial"/>
                <w:color w:val="auto"/>
                <w:szCs w:val="22"/>
              </w:rPr>
              <w:t xml:space="preserve"> sa na konci bodu c) dopĺňa za slová “toto Platobné potvrdenie“ nasledujúci text:</w:t>
            </w:r>
          </w:p>
          <w:p w14:paraId="1B6EBACA" w14:textId="77777777" w:rsidR="00AC62AB" w:rsidRPr="00AC62AB" w:rsidRDefault="00AC62AB" w:rsidP="00804715"/>
          <w:p w14:paraId="0200A670" w14:textId="77777777" w:rsidR="00C745D2" w:rsidRPr="00723969" w:rsidRDefault="00C745D2" w:rsidP="0083239F">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w:t>
            </w:r>
            <w:proofErr w:type="spellStart"/>
            <w:r w:rsidRPr="00D91C1B">
              <w:rPr>
                <w:rFonts w:ascii="Arial" w:hAnsi="Arial" w:cs="Arial"/>
                <w:color w:val="auto"/>
                <w:szCs w:val="22"/>
              </w:rPr>
              <w:t>podčlánku</w:t>
            </w:r>
            <w:proofErr w:type="spellEnd"/>
            <w:r w:rsidRPr="00D91C1B">
              <w:rPr>
                <w:rFonts w:ascii="Arial" w:hAnsi="Arial" w:cs="Arial"/>
                <w:color w:val="auto"/>
                <w:szCs w:val="22"/>
              </w:rPr>
              <w:t xml:space="preserve">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6DFDBC00" w14:textId="77777777" w:rsidR="00C745D2" w:rsidRPr="00485C05" w:rsidRDefault="00C745D2" w:rsidP="0083239F">
            <w:pPr>
              <w:pStyle w:val="NoIndent"/>
              <w:jc w:val="both"/>
              <w:rPr>
                <w:rFonts w:ascii="Arial" w:hAnsi="Arial" w:cs="Arial"/>
                <w:color w:val="auto"/>
              </w:rPr>
            </w:pPr>
            <w:r w:rsidRPr="001A0DDF">
              <w:rPr>
                <w:rFonts w:ascii="Arial" w:hAnsi="Arial" w:cs="Arial"/>
                <w:color w:val="auto"/>
                <w:szCs w:val="22"/>
              </w:rPr>
              <w:t xml:space="preserve"> 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951265" w:rsidRPr="006C2974" w14:paraId="7587A4CF" w14:textId="77777777" w:rsidTr="00F670F8">
        <w:trPr>
          <w:gridAfter w:val="1"/>
          <w:wAfter w:w="687" w:type="dxa"/>
          <w:trHeight w:val="1148"/>
        </w:trPr>
        <w:tc>
          <w:tcPr>
            <w:tcW w:w="1384" w:type="dxa"/>
            <w:gridSpan w:val="2"/>
          </w:tcPr>
          <w:p w14:paraId="4DB33384" w14:textId="77777777" w:rsidR="00C745D2" w:rsidRPr="00A972CF" w:rsidRDefault="00C745D2" w:rsidP="0083239F">
            <w:pPr>
              <w:pStyle w:val="NoIndent"/>
              <w:rPr>
                <w:rFonts w:ascii="Arial" w:hAnsi="Arial" w:cs="Arial"/>
                <w:b/>
                <w:color w:val="auto"/>
                <w:szCs w:val="22"/>
              </w:rPr>
            </w:pPr>
          </w:p>
        </w:tc>
        <w:tc>
          <w:tcPr>
            <w:tcW w:w="2472" w:type="dxa"/>
          </w:tcPr>
          <w:p w14:paraId="6ECC4064" w14:textId="77777777" w:rsidR="00C745D2" w:rsidRPr="00FE4170" w:rsidRDefault="00C745D2" w:rsidP="0083239F">
            <w:pPr>
              <w:pStyle w:val="NoIndent"/>
              <w:rPr>
                <w:rFonts w:ascii="Arial" w:hAnsi="Arial" w:cs="Arial"/>
                <w:b/>
                <w:color w:val="auto"/>
                <w:szCs w:val="22"/>
              </w:rPr>
            </w:pPr>
          </w:p>
        </w:tc>
        <w:tc>
          <w:tcPr>
            <w:tcW w:w="5750" w:type="dxa"/>
            <w:gridSpan w:val="2"/>
          </w:tcPr>
          <w:p w14:paraId="2CCF3CAF" w14:textId="77777777" w:rsidR="00C745D2" w:rsidRDefault="00C745D2" w:rsidP="0083239F">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2557BEE5" w14:textId="77777777" w:rsidR="00AC62AB" w:rsidRPr="00AC62AB" w:rsidRDefault="00AC62AB" w:rsidP="00804715"/>
          <w:p w14:paraId="32432F4F" w14:textId="77777777" w:rsidR="00C745D2" w:rsidRPr="00742FB8" w:rsidRDefault="00C745D2" w:rsidP="00AC62AB">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 xml:space="preserve">222/2004 </w:t>
            </w:r>
            <w:proofErr w:type="spellStart"/>
            <w:r w:rsidRPr="00F07B96">
              <w:rPr>
                <w:rFonts w:ascii="Arial" w:hAnsi="Arial" w:cs="Arial"/>
                <w:color w:val="auto"/>
                <w:szCs w:val="22"/>
              </w:rPr>
              <w:t>Z.z</w:t>
            </w:r>
            <w:proofErr w:type="spellEnd"/>
            <w:r w:rsidRPr="00F07B96">
              <w:rPr>
                <w:rFonts w:ascii="Arial" w:hAnsi="Arial" w:cs="Arial"/>
                <w:color w:val="auto"/>
                <w:szCs w:val="22"/>
              </w:rPr>
              <w:t xml:space="preserve"> o dani z pridanej hodnoty v znení neskorších predpisov.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xml:space="preserve">: </w:t>
            </w:r>
            <w:r w:rsidR="00702CE8" w:rsidRPr="00702CE8">
              <w:rPr>
                <w:rFonts w:ascii="Arial" w:hAnsi="Arial" w:cs="Arial"/>
                <w:color w:val="auto"/>
                <w:szCs w:val="22"/>
              </w:rPr>
              <w:t>1683</w:t>
            </w:r>
            <w:r w:rsidR="00702CE8">
              <w:rPr>
                <w:rFonts w:ascii="Arial" w:hAnsi="Arial" w:cs="Arial"/>
                <w:color w:val="auto"/>
                <w:szCs w:val="22"/>
              </w:rPr>
              <w:t xml:space="preserve"> -</w:t>
            </w:r>
            <w:r w:rsidR="00611901" w:rsidRPr="00702CE8">
              <w:rPr>
                <w:rFonts w:ascii="Arial" w:hAnsi="Arial" w:cs="Arial"/>
                <w:color w:val="auto"/>
                <w:szCs w:val="22"/>
              </w:rPr>
              <w:t xml:space="preserve"> </w:t>
            </w:r>
            <w:r w:rsidRPr="00702CE8">
              <w:rPr>
                <w:rFonts w:ascii="Arial" w:hAnsi="Arial" w:cs="Arial"/>
                <w:color w:val="auto"/>
                <w:szCs w:val="22"/>
              </w:rPr>
              <w:t>podľa</w:t>
            </w:r>
            <w:r w:rsidRPr="00742FB8">
              <w:rPr>
                <w:rFonts w:ascii="Arial" w:hAnsi="Arial" w:cs="Arial"/>
                <w:color w:val="auto"/>
                <w:szCs w:val="22"/>
              </w:rPr>
              <w:t xml:space="preserve"> číselníka stavieb u Objednávateľa, číslo objektu.</w:t>
            </w:r>
          </w:p>
          <w:p w14:paraId="567AB48D" w14:textId="77777777" w:rsidR="00C745D2" w:rsidRPr="00D611CD" w:rsidRDefault="00C745D2" w:rsidP="00AC62AB">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w:t>
            </w:r>
            <w:proofErr w:type="spellStart"/>
            <w:r w:rsidRPr="00742FB8">
              <w:rPr>
                <w:rFonts w:ascii="Arial" w:hAnsi="Arial" w:cs="Arial"/>
                <w:color w:val="auto"/>
                <w:szCs w:val="22"/>
              </w:rPr>
              <w:t>neaplikácie</w:t>
            </w:r>
            <w:proofErr w:type="spellEnd"/>
            <w:r w:rsidRPr="00742FB8">
              <w:rPr>
                <w:rFonts w:ascii="Arial" w:hAnsi="Arial" w:cs="Arial"/>
                <w:color w:val="auto"/>
                <w:szCs w:val="22"/>
              </w:rPr>
              <w:t xml:space="preserv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ť Zhotoviteľovi spolu s</w:t>
            </w:r>
            <w:r w:rsidRPr="0074407A">
              <w:rPr>
                <w:rFonts w:ascii="Arial" w:hAnsi="Arial" w:cs="Arial"/>
                <w:color w:val="auto"/>
                <w:szCs w:val="22"/>
              </w:rPr>
              <w:t xml:space="preserve"> </w:t>
            </w:r>
            <w:r w:rsidRPr="000A1C4B">
              <w:rPr>
                <w:rFonts w:ascii="Arial" w:hAnsi="Arial" w:cs="Arial"/>
                <w:color w:val="auto"/>
              </w:rPr>
              <w:t xml:space="preserve">označením nedostatkov, pre ktoré bola vrátená. </w:t>
            </w:r>
            <w:r w:rsidR="00A36977" w:rsidRPr="00D91C1B">
              <w:rPr>
                <w:rFonts w:ascii="Arial" w:hAnsi="Arial" w:cs="Arial"/>
                <w:color w:val="auto"/>
              </w:rPr>
              <w:t xml:space="preserve">               </w:t>
            </w:r>
            <w:r w:rsidRPr="00D91C1B">
              <w:rPr>
                <w:rFonts w:ascii="Arial" w:hAnsi="Arial" w:cs="Arial"/>
                <w:color w:val="auto"/>
              </w:rPr>
              <w:t>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plynutie lehoty 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xml:space="preserve">. Zmluvné Strany berú na vedomie, že za správnosť údajov na faktúre je zodpovedný výhradne </w:t>
            </w:r>
            <w:r w:rsidRPr="00DF409D">
              <w:rPr>
                <w:rFonts w:ascii="Arial" w:hAnsi="Arial" w:cs="Arial"/>
                <w:color w:val="auto"/>
                <w:szCs w:val="22"/>
              </w:rPr>
              <w:lastRenderedPageBreak/>
              <w:t>Zhotoviteľ a nevrátenie 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00A36977" w:rsidRPr="00DB07C1">
              <w:rPr>
                <w:rFonts w:ascii="Arial" w:hAnsi="Arial" w:cs="Arial"/>
                <w:color w:val="auto"/>
                <w:szCs w:val="22"/>
              </w:rPr>
              <w:t xml:space="preserv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3C6D70AC" w14:textId="77777777" w:rsidR="00C745D2" w:rsidRPr="00D611CD" w:rsidRDefault="00C745D2" w:rsidP="00AC62AB">
            <w:pPr>
              <w:ind w:left="2"/>
              <w:rPr>
                <w:rFonts w:cs="Arial"/>
              </w:rPr>
            </w:pPr>
          </w:p>
          <w:p w14:paraId="4D883C18" w14:textId="77777777" w:rsidR="00C745D2" w:rsidRPr="00D611CD" w:rsidRDefault="00C745D2" w:rsidP="00AC62AB">
            <w:pPr>
              <w:pStyle w:val="NoIndent"/>
              <w:ind w:left="2"/>
              <w:jc w:val="both"/>
              <w:rPr>
                <w:rFonts w:ascii="Arial" w:hAnsi="Arial" w:cs="Arial"/>
                <w:color w:val="auto"/>
                <w:szCs w:val="22"/>
              </w:rPr>
            </w:pPr>
            <w:r w:rsidRPr="00D611CD">
              <w:rPr>
                <w:rFonts w:ascii="Arial" w:hAnsi="Arial" w:cs="Arial"/>
                <w:color w:val="auto"/>
                <w:szCs w:val="22"/>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E7634BD" w14:textId="77777777" w:rsidR="00C745D2" w:rsidRPr="00D611CD" w:rsidRDefault="00C745D2" w:rsidP="0083239F">
            <w:pPr>
              <w:pStyle w:val="NoIndent"/>
              <w:ind w:left="420"/>
              <w:jc w:val="both"/>
              <w:rPr>
                <w:rFonts w:ascii="Arial" w:hAnsi="Arial" w:cs="Arial"/>
                <w:color w:val="auto"/>
              </w:rPr>
            </w:pPr>
          </w:p>
          <w:p w14:paraId="17D23691" w14:textId="77777777" w:rsidR="00C745D2" w:rsidRDefault="00C745D2" w:rsidP="0083239F">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00A36977" w:rsidRPr="00D611CD">
              <w:rPr>
                <w:rFonts w:ascii="Arial" w:hAnsi="Arial" w:cs="Arial"/>
                <w:color w:val="auto"/>
                <w:szCs w:val="22"/>
              </w:rPr>
              <w:t xml:space="preserve">                           </w:t>
            </w:r>
            <w:r w:rsidRPr="00F30C2A">
              <w:rPr>
                <w:rFonts w:ascii="Arial" w:hAnsi="Arial" w:cs="Arial"/>
                <w:color w:val="auto"/>
                <w:szCs w:val="22"/>
              </w:rPr>
              <w:t xml:space="preserve">a v elektronickej forme na CD/DVD nosiči v zmysle dátového predpisu NDS uvedeného na stránke </w:t>
            </w:r>
            <w:hyperlink r:id="rId19"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76840E8C" w14:textId="77777777" w:rsidR="00AC62AB" w:rsidRPr="00AC62AB" w:rsidRDefault="00AC62AB" w:rsidP="00804715"/>
          <w:p w14:paraId="432F01B4" w14:textId="77777777" w:rsidR="00C745D2" w:rsidRPr="00FB322C" w:rsidRDefault="00C745D2" w:rsidP="0083239F">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7D611F24" w14:textId="77777777" w:rsidR="00C745D2" w:rsidRDefault="00C745D2" w:rsidP="0083239F">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11F4B698" w14:textId="77777777" w:rsidR="00AC62AB" w:rsidRPr="00742FB8" w:rsidRDefault="00AC62AB" w:rsidP="0083239F">
            <w:pPr>
              <w:jc w:val="both"/>
              <w:rPr>
                <w:rFonts w:cs="Arial"/>
                <w:szCs w:val="22"/>
              </w:rPr>
            </w:pPr>
          </w:p>
          <w:p w14:paraId="740DAB46"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4B709643" w14:textId="77777777" w:rsidR="00AC62AB" w:rsidRDefault="00AC62AB" w:rsidP="0083239F">
            <w:pPr>
              <w:pStyle w:val="NoIndent"/>
              <w:jc w:val="both"/>
              <w:rPr>
                <w:rFonts w:ascii="Arial" w:hAnsi="Arial" w:cs="Arial"/>
                <w:color w:val="auto"/>
                <w:szCs w:val="22"/>
              </w:rPr>
            </w:pPr>
          </w:p>
          <w:p w14:paraId="39416FAB"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koniec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doplňte nasledujúci text:</w:t>
            </w:r>
          </w:p>
          <w:p w14:paraId="1E65B91B" w14:textId="77777777" w:rsidR="00AC62AB" w:rsidRPr="00AC62AB" w:rsidRDefault="00AC62AB" w:rsidP="00804715"/>
          <w:p w14:paraId="3F7B0D50"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w:t>
            </w:r>
            <w:r w:rsidRPr="005B0752">
              <w:rPr>
                <w:rFonts w:ascii="Arial" w:hAnsi="Arial" w:cs="Arial"/>
                <w:color w:val="auto"/>
                <w:szCs w:val="22"/>
              </w:rPr>
              <w:t>lení zmeny Objednávateľom a písomnom informovaní Stavebnotechnického dozoru je možné poukazovať platby na nový účet.</w:t>
            </w:r>
          </w:p>
          <w:p w14:paraId="6EBA7AFE" w14:textId="77777777" w:rsidR="00AC62AB" w:rsidRPr="00AC62AB" w:rsidRDefault="00AC62AB" w:rsidP="00804715"/>
          <w:p w14:paraId="030D66AD"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lastRenderedPageBreak/>
              <w:t>Na účely tejto Zmluvy sa za deň zaplatenia považuje deň odpísania dlžnej sumy z účtu Objednávateľa.“</w:t>
            </w:r>
          </w:p>
          <w:p w14:paraId="3428ACD3" w14:textId="77777777" w:rsidR="004B361C" w:rsidRPr="0074407A" w:rsidRDefault="004B361C" w:rsidP="0083239F">
            <w:pPr>
              <w:rPr>
                <w:rFonts w:cs="Arial"/>
                <w:i/>
                <w:iCs/>
              </w:rPr>
            </w:pPr>
          </w:p>
          <w:p w14:paraId="6FF3CCAB" w14:textId="77777777" w:rsidR="00683585" w:rsidRPr="0074407A" w:rsidRDefault="00683585" w:rsidP="00683585">
            <w:pPr>
              <w:rPr>
                <w:rFonts w:cs="Arial"/>
                <w:iCs/>
              </w:rPr>
            </w:pPr>
            <w:r w:rsidRPr="0074407A">
              <w:rPr>
                <w:rFonts w:cs="Arial"/>
                <w:iCs/>
              </w:rPr>
              <w:t xml:space="preserve">Dopĺňa sa bod „e) </w:t>
            </w:r>
          </w:p>
          <w:p w14:paraId="4B4AD5B5" w14:textId="77777777" w:rsidR="00683585" w:rsidRDefault="00683585" w:rsidP="00683585">
            <w:pPr>
              <w:jc w:val="both"/>
              <w:rPr>
                <w:rFonts w:cs="Arial"/>
                <w:iCs/>
              </w:rPr>
            </w:pPr>
          </w:p>
          <w:p w14:paraId="76FFB175" w14:textId="1525195E" w:rsidR="00683585" w:rsidRPr="00D91C1B" w:rsidRDefault="00683585" w:rsidP="00683585">
            <w:pPr>
              <w:jc w:val="both"/>
              <w:rPr>
                <w:rFonts w:cs="Arial"/>
                <w:iCs/>
              </w:rPr>
            </w:pPr>
            <w:r w:rsidRPr="000A1C4B">
              <w:rPr>
                <w:rFonts w:cs="Arial"/>
                <w:iCs/>
              </w:rPr>
              <w:t>V súlade s </w:t>
            </w:r>
            <w:proofErr w:type="spellStart"/>
            <w:r w:rsidRPr="000A1C4B">
              <w:rPr>
                <w:rFonts w:cs="Arial"/>
                <w:iCs/>
              </w:rPr>
              <w:t>podčlánkom</w:t>
            </w:r>
            <w:proofErr w:type="spellEnd"/>
            <w:r w:rsidRPr="000A1C4B">
              <w:rPr>
                <w:rFonts w:cs="Arial"/>
                <w:iCs/>
              </w:rPr>
              <w:t xml:space="preserve"> 13.8 (Úpravy v dôsledku zmien</w:t>
            </w:r>
            <w:r w:rsidRPr="00D91C1B">
              <w:rPr>
                <w:rFonts w:cs="Arial"/>
                <w:iCs/>
              </w:rPr>
              <w:t xml:space="preserve"> Nákladov) sa určuje spôsob fakturácie valorizácie </w:t>
            </w:r>
            <w:proofErr w:type="spellStart"/>
            <w:r w:rsidRPr="00D91C1B">
              <w:rPr>
                <w:rFonts w:cs="Arial"/>
                <w:iCs/>
              </w:rPr>
              <w:t>následovne</w:t>
            </w:r>
            <w:proofErr w:type="spellEnd"/>
            <w:r w:rsidRPr="00D91C1B">
              <w:rPr>
                <w:rFonts w:cs="Arial"/>
                <w:iCs/>
              </w:rPr>
              <w:t xml:space="preserve">: </w:t>
            </w:r>
          </w:p>
          <w:p w14:paraId="4A47C0BA" w14:textId="77777777" w:rsidR="00683585" w:rsidRPr="00D91C1B" w:rsidRDefault="00683585" w:rsidP="00683585">
            <w:pPr>
              <w:jc w:val="both"/>
              <w:rPr>
                <w:rFonts w:cs="Arial"/>
                <w:iCs/>
              </w:rPr>
            </w:pPr>
          </w:p>
          <w:p w14:paraId="3DB976B6" w14:textId="703D5C2E" w:rsidR="00683585" w:rsidRDefault="00683585" w:rsidP="00683585">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7D0643DF" w14:textId="77777777" w:rsidR="00683585" w:rsidRPr="001A0DDF" w:rsidRDefault="00683585" w:rsidP="00683585">
            <w:pPr>
              <w:jc w:val="both"/>
              <w:rPr>
                <w:rFonts w:cs="Arial"/>
                <w:iCs/>
                <w:sz w:val="24"/>
                <w:szCs w:val="24"/>
              </w:rPr>
            </w:pPr>
          </w:p>
          <w:p w14:paraId="0F0C077A" w14:textId="77777777" w:rsidR="00683585" w:rsidRPr="00A972CF" w:rsidRDefault="00683585" w:rsidP="00683585">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62FB401D" w14:textId="6F780A55" w:rsidR="005E7796" w:rsidRPr="00A972CF" w:rsidRDefault="00683585" w:rsidP="0083239F">
            <w:pPr>
              <w:jc w:val="both"/>
              <w:rPr>
                <w:rFonts w:cs="Arial"/>
                <w:iCs/>
              </w:rPr>
            </w:pPr>
            <w:r w:rsidRPr="0074407A" w:rsidDel="00683585">
              <w:rPr>
                <w:rFonts w:cs="Arial"/>
                <w:iCs/>
              </w:rPr>
              <w:t xml:space="preserve"> </w:t>
            </w:r>
          </w:p>
          <w:p w14:paraId="5BD78149" w14:textId="77777777" w:rsidR="00C745D2" w:rsidRPr="00FE4170" w:rsidRDefault="00C745D2" w:rsidP="0083239F">
            <w:pPr>
              <w:jc w:val="both"/>
              <w:rPr>
                <w:rFonts w:cs="Arial"/>
              </w:rPr>
            </w:pPr>
          </w:p>
        </w:tc>
      </w:tr>
      <w:tr w:rsidR="00951265" w:rsidRPr="006C2974" w14:paraId="0E2BF74E" w14:textId="77777777" w:rsidTr="00F670F8">
        <w:trPr>
          <w:gridAfter w:val="1"/>
          <w:wAfter w:w="687" w:type="dxa"/>
          <w:trHeight w:val="543"/>
        </w:trPr>
        <w:tc>
          <w:tcPr>
            <w:tcW w:w="1384" w:type="dxa"/>
            <w:gridSpan w:val="2"/>
          </w:tcPr>
          <w:p w14:paraId="6FCA8A7D" w14:textId="77777777" w:rsidR="00C745D2" w:rsidRPr="00FE4170" w:rsidRDefault="00C745D2" w:rsidP="0083239F">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482FCFD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6D44B993"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Platba zádržného</w:t>
            </w:r>
          </w:p>
        </w:tc>
        <w:tc>
          <w:tcPr>
            <w:tcW w:w="5750" w:type="dxa"/>
            <w:gridSpan w:val="2"/>
          </w:tcPr>
          <w:p w14:paraId="00903A23" w14:textId="77777777" w:rsidR="00BA310E" w:rsidRDefault="00BA310E" w:rsidP="0083239F">
            <w:pPr>
              <w:pStyle w:val="Zkladntext3"/>
              <w:rPr>
                <w:rFonts w:cs="Arial"/>
                <w:szCs w:val="22"/>
              </w:rPr>
            </w:pPr>
            <w:r w:rsidRPr="00F07B96">
              <w:rPr>
                <w:rFonts w:cs="Arial"/>
                <w:szCs w:val="22"/>
              </w:rPr>
              <w:t xml:space="preserve">Pôvodné znenie </w:t>
            </w:r>
            <w:proofErr w:type="spellStart"/>
            <w:r w:rsidRPr="00F07B96">
              <w:rPr>
                <w:rFonts w:cs="Arial"/>
                <w:szCs w:val="22"/>
              </w:rPr>
              <w:t>podčlánku</w:t>
            </w:r>
            <w:proofErr w:type="spellEnd"/>
            <w:r w:rsidRPr="00F07B96">
              <w:rPr>
                <w:rFonts w:cs="Arial"/>
                <w:szCs w:val="22"/>
              </w:rPr>
              <w:t xml:space="preserve"> sa neuplatňuje a nahrádza sa nasledovným znením:</w:t>
            </w:r>
          </w:p>
          <w:p w14:paraId="3812FC66" w14:textId="77777777" w:rsidR="00BA5CE6" w:rsidRPr="00F07B96" w:rsidRDefault="00BA5CE6" w:rsidP="0083239F">
            <w:pPr>
              <w:pStyle w:val="Zkladntext3"/>
              <w:rPr>
                <w:rFonts w:cs="Arial"/>
                <w:szCs w:val="22"/>
              </w:rPr>
            </w:pPr>
          </w:p>
          <w:p w14:paraId="4B69AAEC" w14:textId="77777777" w:rsidR="00BA310E" w:rsidRDefault="00C21353" w:rsidP="0083239F">
            <w:pPr>
              <w:pStyle w:val="Zkladntext3"/>
              <w:rPr>
                <w:rFonts w:cs="Arial"/>
                <w:szCs w:val="22"/>
              </w:rPr>
            </w:pPr>
            <w:r w:rsidRPr="00742FB8">
              <w:rPr>
                <w:rFonts w:cs="Arial"/>
                <w:szCs w:val="22"/>
              </w:rPr>
              <w:t>„</w:t>
            </w:r>
            <w:r w:rsidR="00BA310E" w:rsidRPr="00742FB8">
              <w:rPr>
                <w:rFonts w:cs="Arial"/>
                <w:szCs w:val="22"/>
              </w:rPr>
              <w:t xml:space="preserve">Po vydaní Preberacieho Protokolu pre Dielo a keď Dielo splnilo všetky špecifikované skúšky (vrátane Skúšok po prebratí, ak nejaké sú), </w:t>
            </w:r>
            <w:r w:rsidR="009A3EED" w:rsidRPr="00742FB8">
              <w:rPr>
                <w:rFonts w:cs="Arial"/>
                <w:szCs w:val="22"/>
              </w:rPr>
              <w:t xml:space="preserve">Vedúci tímu Stavebnotechnického </w:t>
            </w:r>
            <w:proofErr w:type="spellStart"/>
            <w:r w:rsidR="009A3EED" w:rsidRPr="00742FB8">
              <w:rPr>
                <w:rFonts w:cs="Arial"/>
                <w:szCs w:val="22"/>
              </w:rPr>
              <w:t>dozoru</w:t>
            </w:r>
            <w:r w:rsidR="00BA310E" w:rsidRPr="00742FB8">
              <w:rPr>
                <w:rFonts w:cs="Arial"/>
                <w:szCs w:val="22"/>
              </w:rPr>
              <w:t>potvrdí</w:t>
            </w:r>
            <w:proofErr w:type="spellEnd"/>
            <w:r w:rsidR="00BA310E" w:rsidRPr="00742FB8">
              <w:rPr>
                <w:rFonts w:cs="Arial"/>
                <w:szCs w:val="22"/>
              </w:rPr>
              <w:t xml:space="preserve"> k vyplateniu Zhotoviteľovi prvú polovicu Zádržného.</w:t>
            </w:r>
          </w:p>
          <w:p w14:paraId="2FCF0B2F" w14:textId="77777777" w:rsidR="00BA5CE6" w:rsidRPr="00742FB8" w:rsidRDefault="00BA5CE6" w:rsidP="0083239F">
            <w:pPr>
              <w:pStyle w:val="Zkladntext3"/>
              <w:rPr>
                <w:rFonts w:cs="Arial"/>
                <w:szCs w:val="22"/>
              </w:rPr>
            </w:pPr>
          </w:p>
          <w:p w14:paraId="34ECCFAF" w14:textId="77777777" w:rsidR="00C21353" w:rsidRPr="005B0752" w:rsidRDefault="00C21353"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00D02EC9" w:rsidRPr="00742FB8">
              <w:rPr>
                <w:rFonts w:ascii="Arial" w:hAnsi="Arial" w:cs="Arial"/>
                <w:bCs/>
                <w:color w:val="auto"/>
                <w:szCs w:val="22"/>
              </w:rPr>
              <w:t xml:space="preserve">                         </w:t>
            </w:r>
            <w:r w:rsidRPr="005B0752">
              <w:rPr>
                <w:rFonts w:ascii="Arial" w:hAnsi="Arial" w:cs="Arial"/>
                <w:bCs/>
                <w:color w:val="auto"/>
                <w:szCs w:val="22"/>
              </w:rPr>
              <w:t xml:space="preserve">ktorú predloží po odsúhlasení Objednávateľom. </w:t>
            </w:r>
          </w:p>
          <w:p w14:paraId="7BE83C98" w14:textId="77777777" w:rsidR="00C21353" w:rsidRPr="005B0752" w:rsidRDefault="00C21353" w:rsidP="0083239F">
            <w:pPr>
              <w:rPr>
                <w:rFonts w:cs="Arial"/>
              </w:rPr>
            </w:pPr>
          </w:p>
          <w:p w14:paraId="17699320" w14:textId="77777777" w:rsidR="00C21353" w:rsidRDefault="00C21353" w:rsidP="0083239F">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83DE880" w14:textId="77777777" w:rsidR="00BA5CE6" w:rsidRPr="0074407A" w:rsidRDefault="00BA5CE6" w:rsidP="0083239F">
            <w:pPr>
              <w:pStyle w:val="Odsekzoznamu"/>
              <w:spacing w:after="0" w:line="240" w:lineRule="auto"/>
              <w:ind w:left="0"/>
              <w:contextualSpacing w:val="0"/>
              <w:jc w:val="both"/>
              <w:rPr>
                <w:rFonts w:ascii="Arial" w:hAnsi="Arial" w:cs="Arial"/>
                <w:bCs/>
              </w:rPr>
            </w:pPr>
          </w:p>
          <w:p w14:paraId="0A0D40FB" w14:textId="77777777" w:rsidR="00C21353" w:rsidRDefault="00C21353" w:rsidP="0083239F">
            <w:pPr>
              <w:tabs>
                <w:tab w:val="left" w:pos="-2"/>
              </w:tabs>
              <w:ind w:left="-2" w:right="5" w:firstLine="2"/>
              <w:jc w:val="both"/>
              <w:rPr>
                <w:rFonts w:cs="Arial"/>
                <w:bCs/>
                <w:szCs w:val="22"/>
              </w:rPr>
            </w:pPr>
            <w:r w:rsidRPr="0074407A">
              <w:rPr>
                <w:rFonts w:cs="Arial"/>
                <w:szCs w:val="22"/>
              </w:rPr>
              <w:t>Poskytnut</w:t>
            </w:r>
            <w:r w:rsidRPr="000A1C4B">
              <w:rPr>
                <w:rFonts w:cs="Arial"/>
                <w:szCs w:val="22"/>
              </w:rPr>
              <w:t>ie Zábezpeky na zadržané platby sa musí riadiť ustanoveniami § 313 a </w:t>
            </w:r>
            <w:proofErr w:type="spellStart"/>
            <w:r w:rsidRPr="000A1C4B">
              <w:rPr>
                <w:rFonts w:cs="Arial"/>
                <w:szCs w:val="22"/>
              </w:rPr>
              <w:t>násl</w:t>
            </w:r>
            <w:proofErr w:type="spellEnd"/>
            <w:r w:rsidRPr="000A1C4B">
              <w:rPr>
                <w:rFonts w:cs="Arial"/>
                <w:szCs w:val="22"/>
              </w:rPr>
              <w:t xml:space="preserve">.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000F3FC5" w:rsidRPr="00723969">
              <w:rPr>
                <w:rFonts w:cs="Arial"/>
                <w:bCs/>
                <w:szCs w:val="22"/>
              </w:rPr>
              <w:t xml:space="preserve">                      </w:t>
            </w:r>
            <w:r w:rsidRPr="001A0DDF">
              <w:rPr>
                <w:rFonts w:cs="Arial"/>
                <w:bCs/>
                <w:szCs w:val="22"/>
              </w:rPr>
              <w:t xml:space="preserve">že neodvolateľne a bez akýchkoľvek námietok na prvú výzvu uspokojí Objednávateľa uhradením peňažnej sumy alebo peňažných súm v akejkoľvek výške, </w:t>
            </w:r>
            <w:r w:rsidR="000F3FC5"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w:t>
            </w:r>
            <w:r w:rsidR="000F3FC5" w:rsidRPr="00DF409D">
              <w:rPr>
                <w:rFonts w:cs="Arial"/>
                <w:bCs/>
                <w:szCs w:val="22"/>
              </w:rPr>
              <w:t xml:space="preserve">                 </w:t>
            </w:r>
            <w:r w:rsidRPr="00DF409D">
              <w:rPr>
                <w:rFonts w:cs="Arial"/>
                <w:bCs/>
                <w:szCs w:val="22"/>
              </w:rPr>
              <w:t>ktorú Objednávateľ požaduje ako Zábezpeku na zadržané platby v prípade, ak Zhotoviteľ nesplní svoj záväzok odstrániť vadu, za ktorú je podľa Zmluvy zodpovedný.</w:t>
            </w:r>
          </w:p>
          <w:p w14:paraId="3982A5CA" w14:textId="77777777" w:rsidR="00BA5CE6" w:rsidRPr="00DF409D" w:rsidRDefault="00BA5CE6" w:rsidP="0083239F">
            <w:pPr>
              <w:tabs>
                <w:tab w:val="left" w:pos="-2"/>
              </w:tabs>
              <w:ind w:left="-2" w:right="5" w:firstLine="2"/>
              <w:jc w:val="both"/>
              <w:rPr>
                <w:rFonts w:cs="Arial"/>
                <w:bCs/>
                <w:szCs w:val="22"/>
              </w:rPr>
            </w:pPr>
          </w:p>
          <w:p w14:paraId="641F1098" w14:textId="77777777" w:rsidR="00C21353" w:rsidRPr="00896806" w:rsidRDefault="00C21353" w:rsidP="0083239F">
            <w:pPr>
              <w:tabs>
                <w:tab w:val="left" w:pos="-2"/>
              </w:tabs>
              <w:ind w:left="-2" w:right="5" w:firstLine="2"/>
              <w:jc w:val="both"/>
              <w:rPr>
                <w:rFonts w:cs="Arial"/>
                <w:bCs/>
                <w:szCs w:val="22"/>
              </w:rPr>
            </w:pPr>
            <w:r w:rsidRPr="00DF409D">
              <w:rPr>
                <w:rFonts w:cs="Arial"/>
                <w:bCs/>
                <w:szCs w:val="22"/>
              </w:rPr>
              <w:lastRenderedPageBreak/>
              <w:t>Zhotoviteľ zabezpečí, aby Zábezpeka na zadržané</w:t>
            </w:r>
            <w:r w:rsidRPr="00896806">
              <w:rPr>
                <w:rFonts w:cs="Arial"/>
                <w:bCs/>
                <w:szCs w:val="22"/>
              </w:rPr>
              <w:t xml:space="preserve"> platby bola platná až do dátumu vydania Protokolu o vyhotovení Diela. </w:t>
            </w:r>
          </w:p>
          <w:p w14:paraId="16CC8BBC" w14:textId="77777777" w:rsidR="00C21353" w:rsidRPr="00DB07C1" w:rsidRDefault="00C21353" w:rsidP="0083239F">
            <w:pPr>
              <w:rPr>
                <w:rFonts w:cs="Arial"/>
              </w:rPr>
            </w:pPr>
          </w:p>
          <w:p w14:paraId="40197015" w14:textId="77777777" w:rsidR="00C21353" w:rsidRPr="00D611CD" w:rsidRDefault="00C21353" w:rsidP="0083239F">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AEDA5BB" w14:textId="77777777" w:rsidR="00C21353" w:rsidRPr="00D611CD" w:rsidRDefault="00C21353" w:rsidP="0083239F">
            <w:pPr>
              <w:jc w:val="both"/>
              <w:rPr>
                <w:rFonts w:cs="Arial"/>
                <w:bCs/>
                <w:szCs w:val="22"/>
              </w:rPr>
            </w:pPr>
          </w:p>
          <w:p w14:paraId="79FBB113" w14:textId="77777777" w:rsidR="00C21353" w:rsidRPr="006C2974" w:rsidRDefault="00C21353" w:rsidP="0083239F">
            <w:pPr>
              <w:jc w:val="both"/>
              <w:rPr>
                <w:rFonts w:cs="Arial"/>
                <w:bCs/>
                <w:i/>
                <w:szCs w:val="22"/>
              </w:rPr>
            </w:pPr>
            <w:r w:rsidRPr="00F30C2A">
              <w:rPr>
                <w:rFonts w:cs="Arial"/>
                <w:bCs/>
                <w:szCs w:val="22"/>
              </w:rPr>
              <w:t xml:space="preserve">Pre vylúčenie pochybností sa zmluvné Strany dohodli, </w:t>
            </w:r>
            <w:r w:rsidR="00676E6A" w:rsidRPr="00F30C2A">
              <w:rPr>
                <w:rFonts w:cs="Arial"/>
                <w:bCs/>
                <w:szCs w:val="22"/>
              </w:rPr>
              <w:t xml:space="preserve">              </w:t>
            </w:r>
            <w:r w:rsidRPr="006C2974">
              <w:rPr>
                <w:rFonts w:cs="Arial"/>
                <w:bCs/>
                <w:szCs w:val="22"/>
              </w:rPr>
              <w:t xml:space="preserve">že na uplatnenie práva Objednávateľa zo Zábezpeky na zadržané platby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47C5244E" w14:textId="77777777" w:rsidR="00C21353" w:rsidRPr="006C2974" w:rsidRDefault="00C21353" w:rsidP="0083239F">
            <w:pPr>
              <w:rPr>
                <w:rFonts w:cs="Arial"/>
              </w:rPr>
            </w:pPr>
          </w:p>
          <w:p w14:paraId="710EAEA8" w14:textId="77777777" w:rsidR="00C21353" w:rsidRPr="006C2974" w:rsidRDefault="00C21353" w:rsidP="0083239F">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w:t>
            </w:r>
            <w:r w:rsidR="00A03D87" w:rsidRPr="006C2974">
              <w:rPr>
                <w:rFonts w:ascii="Arial" w:hAnsi="Arial" w:cs="Arial"/>
                <w:bCs/>
                <w:color w:val="auto"/>
                <w:szCs w:val="22"/>
              </w:rPr>
              <w:t>Stavebnotechnického</w:t>
            </w:r>
            <w:r w:rsidRPr="006C2974">
              <w:rPr>
                <w:rFonts w:ascii="Arial" w:hAnsi="Arial" w:cs="Arial"/>
                <w:bCs/>
                <w:color w:val="auto"/>
                <w:szCs w:val="22"/>
              </w:rPr>
              <w:t xml:space="preserve"> dozoru.“ </w:t>
            </w:r>
          </w:p>
          <w:p w14:paraId="5B4F5991" w14:textId="77777777" w:rsidR="00C745D2" w:rsidRPr="006C2974" w:rsidRDefault="00C745D2" w:rsidP="0083239F">
            <w:pPr>
              <w:pStyle w:val="Zkladntext3"/>
              <w:rPr>
                <w:rFonts w:cs="Arial"/>
                <w:szCs w:val="22"/>
              </w:rPr>
            </w:pPr>
          </w:p>
        </w:tc>
      </w:tr>
      <w:tr w:rsidR="00951265" w:rsidRPr="006C2974" w14:paraId="03EBF0D7" w14:textId="77777777" w:rsidTr="00F670F8">
        <w:trPr>
          <w:gridAfter w:val="1"/>
          <w:wAfter w:w="687" w:type="dxa"/>
          <w:trHeight w:val="1038"/>
        </w:trPr>
        <w:tc>
          <w:tcPr>
            <w:tcW w:w="1384" w:type="dxa"/>
            <w:gridSpan w:val="2"/>
          </w:tcPr>
          <w:p w14:paraId="47BB26D4"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71CD7565" w14:textId="77777777" w:rsidR="00C745D2" w:rsidRPr="00FB322C" w:rsidRDefault="00C745D2" w:rsidP="0083239F">
            <w:pPr>
              <w:rPr>
                <w:rFonts w:cs="Arial"/>
                <w:b/>
                <w:szCs w:val="22"/>
              </w:rPr>
            </w:pPr>
            <w:r w:rsidRPr="00FB322C">
              <w:rPr>
                <w:rFonts w:cs="Arial"/>
                <w:b/>
                <w:szCs w:val="22"/>
              </w:rPr>
              <w:t xml:space="preserve">14.10 </w:t>
            </w:r>
          </w:p>
        </w:tc>
        <w:tc>
          <w:tcPr>
            <w:tcW w:w="2472" w:type="dxa"/>
          </w:tcPr>
          <w:p w14:paraId="721D907C" w14:textId="77777777" w:rsidR="00C745D2" w:rsidRPr="00A86531" w:rsidRDefault="00C745D2" w:rsidP="0083239F">
            <w:pPr>
              <w:rPr>
                <w:rFonts w:cs="Arial"/>
                <w:b/>
                <w:szCs w:val="22"/>
              </w:rPr>
            </w:pPr>
            <w:r w:rsidRPr="00A86531">
              <w:rPr>
                <w:rFonts w:cs="Arial"/>
                <w:b/>
                <w:szCs w:val="22"/>
              </w:rPr>
              <w:t>Prehlásenie o dokončení Diela</w:t>
            </w:r>
          </w:p>
        </w:tc>
        <w:tc>
          <w:tcPr>
            <w:tcW w:w="5750" w:type="dxa"/>
            <w:gridSpan w:val="2"/>
          </w:tcPr>
          <w:p w14:paraId="733CDB5B" w14:textId="77777777" w:rsidR="00C745D2" w:rsidRPr="00742FB8" w:rsidRDefault="00C745D2" w:rsidP="0083239F">
            <w:pPr>
              <w:pStyle w:val="Zkladntext3"/>
              <w:rPr>
                <w:rFonts w:cs="Arial"/>
                <w:szCs w:val="22"/>
              </w:rPr>
            </w:pPr>
            <w:r w:rsidRPr="00F07B96">
              <w:rPr>
                <w:rFonts w:cs="Arial"/>
                <w:szCs w:val="22"/>
              </w:rPr>
              <w:t>V prvej vete toht</w:t>
            </w:r>
            <w:r w:rsidRPr="00742FB8">
              <w:rPr>
                <w:rFonts w:cs="Arial"/>
                <w:szCs w:val="22"/>
              </w:rPr>
              <w:t xml:space="preserve">o </w:t>
            </w:r>
            <w:proofErr w:type="spellStart"/>
            <w:r w:rsidRPr="00742FB8">
              <w:rPr>
                <w:rFonts w:cs="Arial"/>
                <w:szCs w:val="22"/>
              </w:rPr>
              <w:t>podčlánku</w:t>
            </w:r>
            <w:proofErr w:type="spellEnd"/>
            <w:r w:rsidRPr="00742FB8">
              <w:rPr>
                <w:rFonts w:cs="Arial"/>
                <w:szCs w:val="22"/>
              </w:rPr>
              <w:t xml:space="preserve"> vymažte slová „6 kópií“ a nahraďte:</w:t>
            </w:r>
          </w:p>
          <w:p w14:paraId="00B82B12" w14:textId="77777777" w:rsidR="00C745D2" w:rsidRPr="00742FB8" w:rsidRDefault="00C745D2" w:rsidP="0083239F">
            <w:pPr>
              <w:pStyle w:val="Zkladntext3"/>
              <w:rPr>
                <w:rFonts w:cs="Arial"/>
                <w:szCs w:val="22"/>
              </w:rPr>
            </w:pPr>
          </w:p>
          <w:p w14:paraId="34591281" w14:textId="77777777" w:rsidR="00C745D2" w:rsidRDefault="00C745D2" w:rsidP="0083239F">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5827A4D9" w14:textId="77777777" w:rsidR="00BA5CE6" w:rsidRPr="00742FB8" w:rsidRDefault="00BA5CE6" w:rsidP="0083239F">
            <w:pPr>
              <w:jc w:val="both"/>
              <w:rPr>
                <w:rFonts w:cs="Arial"/>
                <w:szCs w:val="22"/>
              </w:rPr>
            </w:pPr>
          </w:p>
        </w:tc>
      </w:tr>
      <w:tr w:rsidR="00951265" w:rsidRPr="006C2974" w14:paraId="4D3319B1" w14:textId="77777777" w:rsidTr="00F670F8">
        <w:trPr>
          <w:gridAfter w:val="1"/>
          <w:wAfter w:w="687" w:type="dxa"/>
          <w:trHeight w:val="1372"/>
        </w:trPr>
        <w:tc>
          <w:tcPr>
            <w:tcW w:w="1384" w:type="dxa"/>
            <w:gridSpan w:val="2"/>
          </w:tcPr>
          <w:p w14:paraId="0D83155E"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78D75F88" w14:textId="77777777" w:rsidR="00C745D2" w:rsidRPr="00FB322C" w:rsidRDefault="00C745D2" w:rsidP="0083239F">
            <w:pPr>
              <w:rPr>
                <w:rFonts w:cs="Arial"/>
                <w:b/>
                <w:szCs w:val="22"/>
              </w:rPr>
            </w:pPr>
            <w:r w:rsidRPr="00FB322C">
              <w:rPr>
                <w:rFonts w:cs="Arial"/>
                <w:b/>
                <w:szCs w:val="22"/>
              </w:rPr>
              <w:t xml:space="preserve">14.11 </w:t>
            </w:r>
          </w:p>
        </w:tc>
        <w:tc>
          <w:tcPr>
            <w:tcW w:w="2472" w:type="dxa"/>
          </w:tcPr>
          <w:p w14:paraId="7978E0EF" w14:textId="77777777" w:rsidR="00C745D2" w:rsidRPr="00A86531" w:rsidRDefault="00C745D2" w:rsidP="0083239F">
            <w:pPr>
              <w:rPr>
                <w:rFonts w:cs="Arial"/>
                <w:b/>
                <w:szCs w:val="22"/>
              </w:rPr>
            </w:pPr>
            <w:r w:rsidRPr="00A86531">
              <w:rPr>
                <w:rFonts w:cs="Arial"/>
                <w:b/>
                <w:szCs w:val="22"/>
              </w:rPr>
              <w:t>Žiadosť o Záverečné platobné potvrdenie</w:t>
            </w:r>
          </w:p>
        </w:tc>
        <w:tc>
          <w:tcPr>
            <w:tcW w:w="5750" w:type="dxa"/>
            <w:gridSpan w:val="2"/>
          </w:tcPr>
          <w:p w14:paraId="2D5A2CD5" w14:textId="77777777" w:rsidR="00C745D2" w:rsidRPr="00F07B96" w:rsidRDefault="00C745D2" w:rsidP="0083239F">
            <w:pPr>
              <w:pStyle w:val="Zkladntext3"/>
              <w:rPr>
                <w:rFonts w:cs="Arial"/>
                <w:szCs w:val="22"/>
              </w:rPr>
            </w:pPr>
            <w:r w:rsidRPr="00F07B96">
              <w:rPr>
                <w:rFonts w:cs="Arial"/>
                <w:szCs w:val="22"/>
              </w:rPr>
              <w:t xml:space="preserve">V prvej vete tohto </w:t>
            </w:r>
            <w:proofErr w:type="spellStart"/>
            <w:r w:rsidRPr="00F07B96">
              <w:rPr>
                <w:rFonts w:cs="Arial"/>
                <w:szCs w:val="22"/>
              </w:rPr>
              <w:t>podčlánku</w:t>
            </w:r>
            <w:proofErr w:type="spellEnd"/>
            <w:r w:rsidRPr="00F07B96">
              <w:rPr>
                <w:rFonts w:cs="Arial"/>
                <w:szCs w:val="22"/>
              </w:rPr>
              <w:t xml:space="preserve"> vymažte slová „6 kópií “a nahraďte:</w:t>
            </w:r>
          </w:p>
          <w:p w14:paraId="7776B287" w14:textId="77777777" w:rsidR="00C745D2" w:rsidRPr="00742FB8" w:rsidRDefault="00C745D2" w:rsidP="0083239F">
            <w:pPr>
              <w:pStyle w:val="Zkladntext3"/>
              <w:rPr>
                <w:rFonts w:cs="Arial"/>
                <w:szCs w:val="22"/>
              </w:rPr>
            </w:pPr>
          </w:p>
          <w:p w14:paraId="1FABEC5E" w14:textId="77777777" w:rsidR="00C745D2" w:rsidRPr="00742FB8" w:rsidRDefault="00C745D2" w:rsidP="0083239F">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2197876D" w14:textId="77777777" w:rsidR="00C745D2" w:rsidRPr="00742FB8" w:rsidRDefault="00C745D2" w:rsidP="0083239F">
            <w:pPr>
              <w:jc w:val="both"/>
              <w:rPr>
                <w:rFonts w:cs="Arial"/>
                <w:szCs w:val="22"/>
              </w:rPr>
            </w:pPr>
          </w:p>
        </w:tc>
      </w:tr>
      <w:tr w:rsidR="00951265" w:rsidRPr="006C2974" w14:paraId="6D332919" w14:textId="77777777" w:rsidTr="00F670F8">
        <w:trPr>
          <w:gridAfter w:val="1"/>
          <w:wAfter w:w="687" w:type="dxa"/>
          <w:trHeight w:val="380"/>
        </w:trPr>
        <w:tc>
          <w:tcPr>
            <w:tcW w:w="1384" w:type="dxa"/>
            <w:gridSpan w:val="2"/>
          </w:tcPr>
          <w:p w14:paraId="3C6D84E0"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08F5C97" w14:textId="77777777" w:rsidR="00C745D2" w:rsidRPr="00FB322C" w:rsidRDefault="00C745D2" w:rsidP="0083239F">
            <w:pPr>
              <w:rPr>
                <w:rFonts w:cs="Arial"/>
                <w:b/>
                <w:szCs w:val="22"/>
              </w:rPr>
            </w:pPr>
            <w:r w:rsidRPr="00FB322C">
              <w:rPr>
                <w:rFonts w:cs="Arial"/>
                <w:b/>
                <w:szCs w:val="22"/>
              </w:rPr>
              <w:t>15.1</w:t>
            </w:r>
          </w:p>
        </w:tc>
        <w:tc>
          <w:tcPr>
            <w:tcW w:w="2472" w:type="dxa"/>
          </w:tcPr>
          <w:p w14:paraId="26DFF72E" w14:textId="77777777" w:rsidR="00C745D2" w:rsidRPr="00A86531" w:rsidRDefault="00C745D2" w:rsidP="0083239F">
            <w:pPr>
              <w:rPr>
                <w:rFonts w:cs="Arial"/>
                <w:b/>
                <w:szCs w:val="22"/>
              </w:rPr>
            </w:pPr>
            <w:r w:rsidRPr="00A86531">
              <w:rPr>
                <w:rFonts w:cs="Arial"/>
                <w:b/>
                <w:szCs w:val="22"/>
              </w:rPr>
              <w:t>Výzva k náprave</w:t>
            </w:r>
          </w:p>
        </w:tc>
        <w:tc>
          <w:tcPr>
            <w:tcW w:w="5750" w:type="dxa"/>
            <w:gridSpan w:val="2"/>
          </w:tcPr>
          <w:p w14:paraId="791A6FE2" w14:textId="77777777" w:rsidR="00C745D2" w:rsidRPr="00742FB8" w:rsidRDefault="00C745D2" w:rsidP="0083239F">
            <w:pPr>
              <w:jc w:val="both"/>
              <w:rPr>
                <w:rFonts w:cs="Arial"/>
                <w:szCs w:val="22"/>
              </w:rPr>
            </w:pPr>
            <w:r w:rsidRPr="00F07B96">
              <w:rPr>
                <w:rFonts w:cs="Arial"/>
                <w:szCs w:val="22"/>
              </w:rPr>
              <w:t xml:space="preserve">Na koniec </w:t>
            </w:r>
            <w:proofErr w:type="spellStart"/>
            <w:r w:rsidRPr="00F07B96">
              <w:rPr>
                <w:rFonts w:cs="Arial"/>
                <w:szCs w:val="22"/>
              </w:rPr>
              <w:t>podčlánk</w:t>
            </w:r>
            <w:r w:rsidRPr="00742FB8">
              <w:rPr>
                <w:rFonts w:cs="Arial"/>
                <w:szCs w:val="22"/>
              </w:rPr>
              <w:t>u</w:t>
            </w:r>
            <w:proofErr w:type="spellEnd"/>
            <w:r w:rsidRPr="00742FB8">
              <w:rPr>
                <w:rFonts w:cs="Arial"/>
                <w:szCs w:val="22"/>
              </w:rPr>
              <w:t xml:space="preserve"> vložte: </w:t>
            </w:r>
          </w:p>
          <w:p w14:paraId="06431895" w14:textId="77777777" w:rsidR="00BA5CE6" w:rsidRDefault="00BA5CE6" w:rsidP="0083239F">
            <w:pPr>
              <w:jc w:val="both"/>
              <w:rPr>
                <w:rFonts w:cs="Arial"/>
                <w:szCs w:val="22"/>
              </w:rPr>
            </w:pPr>
          </w:p>
          <w:p w14:paraId="5712B9C2" w14:textId="77777777" w:rsidR="00C745D2" w:rsidRDefault="00C745D2" w:rsidP="0083239F">
            <w:pPr>
              <w:jc w:val="both"/>
              <w:rPr>
                <w:rFonts w:cs="Arial"/>
                <w:szCs w:val="22"/>
              </w:rPr>
            </w:pPr>
            <w:r w:rsidRPr="00742FB8">
              <w:rPr>
                <w:rFonts w:cs="Arial"/>
                <w:szCs w:val="22"/>
              </w:rPr>
              <w:t>„Oznámenie bude podľa predchádzajúcej vety riadne odôvodnené.“</w:t>
            </w:r>
          </w:p>
          <w:p w14:paraId="046D3912" w14:textId="77777777" w:rsidR="00BA5CE6" w:rsidRPr="00742FB8" w:rsidRDefault="00BA5CE6" w:rsidP="0083239F">
            <w:pPr>
              <w:jc w:val="both"/>
              <w:rPr>
                <w:rFonts w:cs="Arial"/>
                <w:szCs w:val="22"/>
              </w:rPr>
            </w:pPr>
          </w:p>
        </w:tc>
      </w:tr>
      <w:tr w:rsidR="00951265" w:rsidRPr="006C2974" w14:paraId="14A12969" w14:textId="77777777" w:rsidTr="00F670F8">
        <w:trPr>
          <w:gridAfter w:val="1"/>
          <w:wAfter w:w="687" w:type="dxa"/>
          <w:trHeight w:val="595"/>
        </w:trPr>
        <w:tc>
          <w:tcPr>
            <w:tcW w:w="1384" w:type="dxa"/>
            <w:gridSpan w:val="2"/>
          </w:tcPr>
          <w:p w14:paraId="5EBCA1CF"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5987A9D"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45A4888A"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5416F61D" w14:textId="77777777" w:rsidR="00C745D2" w:rsidRDefault="00C745D2" w:rsidP="0083239F">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0FECAA87" w14:textId="77777777" w:rsidR="00BA5CE6" w:rsidRPr="00742FB8" w:rsidRDefault="00BA5CE6" w:rsidP="0083239F">
            <w:pPr>
              <w:jc w:val="both"/>
              <w:rPr>
                <w:rFonts w:cs="Arial"/>
                <w:szCs w:val="22"/>
              </w:rPr>
            </w:pPr>
          </w:p>
          <w:p w14:paraId="0556B76B" w14:textId="77777777" w:rsidR="00C745D2" w:rsidRDefault="00C745D2" w:rsidP="0083239F">
            <w:pPr>
              <w:jc w:val="both"/>
              <w:rPr>
                <w:rFonts w:cs="Arial"/>
                <w:szCs w:val="22"/>
              </w:rPr>
            </w:pPr>
            <w:r w:rsidRPr="00742FB8">
              <w:rPr>
                <w:rFonts w:cs="Arial"/>
                <w:szCs w:val="22"/>
              </w:rPr>
              <w:t xml:space="preserve">„alebo </w:t>
            </w:r>
            <w:r w:rsidRPr="00742FB8">
              <w:rPr>
                <w:rFonts w:cs="Arial"/>
              </w:rPr>
              <w:t>v prípade združenia u ktoréhokoľvek člena</w:t>
            </w:r>
            <w:r w:rsidRPr="00742FB8">
              <w:rPr>
                <w:rFonts w:cs="Arial"/>
                <w:szCs w:val="22"/>
              </w:rPr>
              <w:t xml:space="preserve"> združenia“. </w:t>
            </w:r>
          </w:p>
          <w:p w14:paraId="6AC72417" w14:textId="77777777" w:rsidR="00BA5CE6" w:rsidRPr="00742FB8" w:rsidRDefault="00BA5CE6" w:rsidP="0083239F">
            <w:pPr>
              <w:jc w:val="both"/>
              <w:rPr>
                <w:rFonts w:cs="Arial"/>
                <w:szCs w:val="22"/>
              </w:rPr>
            </w:pPr>
          </w:p>
          <w:p w14:paraId="74C0643D" w14:textId="77777777" w:rsidR="00C745D2" w:rsidRPr="00742FB8" w:rsidRDefault="00C745D2" w:rsidP="0083239F">
            <w:pPr>
              <w:jc w:val="both"/>
              <w:rPr>
                <w:rFonts w:cs="Arial"/>
              </w:rPr>
            </w:pPr>
            <w:r w:rsidRPr="00742FB8">
              <w:rPr>
                <w:rFonts w:cs="Arial"/>
              </w:rPr>
              <w:lastRenderedPageBreak/>
              <w:t xml:space="preserve">Následne pokračuje text v pôvodnom znení.  </w:t>
            </w:r>
          </w:p>
          <w:p w14:paraId="13D268EE" w14:textId="77777777" w:rsidR="00BA5CE6" w:rsidRDefault="00BA5CE6" w:rsidP="0083239F">
            <w:pPr>
              <w:jc w:val="both"/>
              <w:rPr>
                <w:rFonts w:cs="Arial"/>
                <w:szCs w:val="22"/>
              </w:rPr>
            </w:pPr>
          </w:p>
          <w:p w14:paraId="0A10342D" w14:textId="77777777" w:rsidR="00C745D2" w:rsidRPr="00742FB8" w:rsidRDefault="00C745D2" w:rsidP="0083239F">
            <w:pPr>
              <w:jc w:val="both"/>
              <w:rPr>
                <w:rFonts w:cs="Arial"/>
                <w:szCs w:val="22"/>
              </w:rPr>
            </w:pPr>
            <w:r w:rsidRPr="00742FB8">
              <w:rPr>
                <w:rFonts w:cs="Arial"/>
                <w:szCs w:val="22"/>
              </w:rPr>
              <w:t>V prvom odseku sa dopĺňajú písmená g) až o) ktoré znejú:</w:t>
            </w:r>
          </w:p>
          <w:p w14:paraId="2AAE614A" w14:textId="77777777" w:rsidR="00C745D2" w:rsidRPr="00E64C36" w:rsidRDefault="00C745D2" w:rsidP="0083239F">
            <w:pPr>
              <w:jc w:val="both"/>
              <w:rPr>
                <w:rFonts w:cs="Arial"/>
                <w:szCs w:val="22"/>
              </w:rPr>
            </w:pPr>
            <w:r w:rsidRPr="00742FB8">
              <w:rPr>
                <w:rFonts w:cs="Arial"/>
                <w:szCs w:val="22"/>
              </w:rPr>
              <w:t xml:space="preserve">g) poskytol nepravdivé, skreslené alebo neúplné informácie v rámci jeho povinnosti v zmysle </w:t>
            </w:r>
            <w:proofErr w:type="spellStart"/>
            <w:r w:rsidRPr="00742FB8">
              <w:rPr>
                <w:rFonts w:cs="Arial"/>
                <w:szCs w:val="22"/>
              </w:rPr>
              <w:t>podčlánku</w:t>
            </w:r>
            <w:proofErr w:type="spellEnd"/>
            <w:r w:rsidRPr="00742FB8">
              <w:rPr>
                <w:rFonts w:cs="Arial"/>
                <w:szCs w:val="22"/>
              </w:rPr>
              <w:t xml:space="preserve">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7ED71D89" w14:textId="77777777" w:rsidR="00C745D2" w:rsidRPr="0074407A" w:rsidRDefault="00C745D2" w:rsidP="0083239F">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 predložil nepravdivé doklady alebo uviedol nepravdivé, neúplné alebo skreslené údaje,</w:t>
            </w:r>
          </w:p>
          <w:p w14:paraId="1D94FFD1" w14:textId="77777777" w:rsidR="00C745D2" w:rsidRPr="00485C05" w:rsidRDefault="00C745D2" w:rsidP="0083239F">
            <w:pPr>
              <w:jc w:val="both"/>
              <w:rPr>
                <w:rFonts w:cs="Arial"/>
              </w:rPr>
            </w:pPr>
            <w:r w:rsidRPr="0074407A">
              <w:rPr>
                <w:rFonts w:cs="Arial"/>
              </w:rPr>
              <w:t>i) ak sa preukáže,</w:t>
            </w:r>
            <w:r w:rsidRPr="000A1C4B">
              <w:rPr>
                <w:rFonts w:cs="Arial"/>
              </w:rPr>
              <w:t xml:space="preserve"> že banka vystavujúca Zhotoviteľovi Bankovú platobnú záruku podľa </w:t>
            </w:r>
            <w:proofErr w:type="spellStart"/>
            <w:r w:rsidRPr="000A1C4B">
              <w:rPr>
                <w:rFonts w:cs="Arial"/>
              </w:rPr>
              <w:t>podčlánku</w:t>
            </w:r>
            <w:proofErr w:type="spellEnd"/>
            <w:r w:rsidRPr="000A1C4B">
              <w:rPr>
                <w:rFonts w:cs="Arial"/>
              </w:rPr>
              <w:t xml:space="preserve"> 4.4a (</w:t>
            </w:r>
            <w:r w:rsidRPr="00D91C1B">
              <w:rPr>
                <w:rFonts w:cs="Arial"/>
                <w:i/>
              </w:rPr>
              <w:t>Banková platobná záruka</w:t>
            </w:r>
            <w:r w:rsidRPr="00D91C1B">
              <w:rPr>
                <w:rFonts w:cs="Arial"/>
              </w:rPr>
              <w:t xml:space="preserve">) odmietne vystaviť Zhotoviteľovi Bankovú platobnú záruku podľa </w:t>
            </w:r>
            <w:proofErr w:type="spellStart"/>
            <w:r w:rsidRPr="00D91C1B">
              <w:rPr>
                <w:rFonts w:cs="Arial"/>
              </w:rPr>
              <w:t>podčlánku</w:t>
            </w:r>
            <w:proofErr w:type="spellEnd"/>
            <w:r w:rsidRPr="00D91C1B">
              <w:rPr>
                <w:rFonts w:cs="Arial"/>
              </w:rPr>
              <w:t xml:space="preserve"> 4.4a (</w:t>
            </w:r>
            <w:r w:rsidRPr="00723969">
              <w:rPr>
                <w:rFonts w:cs="Arial"/>
                <w:i/>
              </w:rPr>
              <w:t>Banková platobná záruka</w:t>
            </w:r>
            <w:r w:rsidRPr="001A0DDF">
              <w:rPr>
                <w:rFonts w:cs="Arial"/>
              </w:rPr>
              <w:t>)</w:t>
            </w:r>
            <w:r w:rsidR="00F7330B" w:rsidRPr="00C96E7C">
              <w:rPr>
                <w:rFonts w:cs="Arial"/>
              </w:rPr>
              <w:t>,</w:t>
            </w:r>
            <w:r w:rsidRPr="00485C05">
              <w:rPr>
                <w:rFonts w:cs="Arial"/>
              </w:rPr>
              <w:t xml:space="preserve"> </w:t>
            </w:r>
          </w:p>
          <w:p w14:paraId="7826AFE4" w14:textId="77777777" w:rsidR="00C745D2" w:rsidRPr="00D611CD" w:rsidRDefault="00C745D2" w:rsidP="0083239F">
            <w:pPr>
              <w:jc w:val="both"/>
              <w:rPr>
                <w:rFonts w:cs="Arial"/>
              </w:rPr>
            </w:pPr>
            <w:r w:rsidRPr="00DF409D">
              <w:rPr>
                <w:rFonts w:cs="Arial"/>
              </w:rPr>
              <w:t xml:space="preserve">j) ak sa preukáže, že banka vystavujúca Zhotoviteľovi Bankovú platobnú záruku podľa </w:t>
            </w:r>
            <w:proofErr w:type="spellStart"/>
            <w:r w:rsidRPr="00DF409D">
              <w:rPr>
                <w:rFonts w:cs="Arial"/>
              </w:rPr>
              <w:t>podčlánku</w:t>
            </w:r>
            <w:proofErr w:type="spellEnd"/>
            <w:r w:rsidRPr="00DF409D">
              <w:rPr>
                <w:rFonts w:cs="Arial"/>
              </w:rPr>
              <w:t xml:space="preserve">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 xml:space="preserve">záruky podľa </w:t>
            </w:r>
            <w:proofErr w:type="spellStart"/>
            <w:r w:rsidRPr="00896806">
              <w:rPr>
                <w:rFonts w:cs="Arial"/>
              </w:rPr>
              <w:t>podčlánku</w:t>
            </w:r>
            <w:proofErr w:type="spellEnd"/>
            <w:r w:rsidRPr="00896806">
              <w:rPr>
                <w:rFonts w:cs="Arial"/>
              </w:rPr>
              <w:t xml:space="preserve"> 4.4a (</w:t>
            </w:r>
            <w:r w:rsidRPr="00DB07C1">
              <w:rPr>
                <w:rFonts w:cs="Arial"/>
                <w:i/>
              </w:rPr>
              <w:t>Banková platobná záruka</w:t>
            </w:r>
            <w:r w:rsidRPr="00DB07C1">
              <w:rPr>
                <w:rFonts w:cs="Arial"/>
              </w:rPr>
              <w:t>)</w:t>
            </w:r>
            <w:r w:rsidR="00D725DD" w:rsidRPr="00BB44F9">
              <w:rPr>
                <w:rFonts w:cs="Arial"/>
              </w:rPr>
              <w:t>,</w:t>
            </w:r>
          </w:p>
          <w:p w14:paraId="7F36BC27" w14:textId="77777777" w:rsidR="00C745D2" w:rsidRPr="00D611CD" w:rsidRDefault="00C745D2" w:rsidP="0083239F">
            <w:pPr>
              <w:jc w:val="both"/>
              <w:rPr>
                <w:rFonts w:cs="Arial"/>
              </w:rPr>
            </w:pPr>
            <w:r w:rsidRPr="00D611CD">
              <w:rPr>
                <w:rFonts w:cs="Arial"/>
              </w:rPr>
              <w:t>k) ak na miesto Zhotoviteľa vstúpi iná osoba následkom právneho nástupníctva</w:t>
            </w:r>
            <w:r w:rsidR="00D725DD" w:rsidRPr="00D611CD">
              <w:rPr>
                <w:rFonts w:cs="Arial"/>
              </w:rPr>
              <w:t>,</w:t>
            </w:r>
          </w:p>
          <w:p w14:paraId="71DD2DF5" w14:textId="77777777" w:rsidR="00C745D2" w:rsidRPr="00D611CD" w:rsidRDefault="00C745D2" w:rsidP="0083239F">
            <w:pPr>
              <w:jc w:val="both"/>
              <w:rPr>
                <w:rFonts w:cs="Arial"/>
                <w:szCs w:val="22"/>
              </w:rPr>
            </w:pPr>
            <w:r w:rsidRPr="00D611CD">
              <w:rPr>
                <w:rFonts w:cs="Arial"/>
              </w:rPr>
              <w:t xml:space="preserve">l) </w:t>
            </w:r>
            <w:r w:rsidRPr="00D611CD">
              <w:rPr>
                <w:rFonts w:cs="Arial"/>
                <w:szCs w:val="22"/>
              </w:rPr>
              <w:t xml:space="preserve">poruší ďalšie povinnosti uvedené v Zmluve, </w:t>
            </w:r>
            <w:r w:rsidR="00D725DD" w:rsidRPr="00D611CD">
              <w:rPr>
                <w:rFonts w:cs="Arial"/>
                <w:szCs w:val="22"/>
              </w:rPr>
              <w:t xml:space="preserve">                               </w:t>
            </w:r>
            <w:r w:rsidRPr="00D611CD">
              <w:rPr>
                <w:rFonts w:cs="Arial"/>
                <w:szCs w:val="22"/>
              </w:rPr>
              <w:t>pri ktorých je výslovne uvedené, že sa jedná o podstatné porušenie Zmluvy</w:t>
            </w:r>
            <w:r w:rsidR="00D725DD" w:rsidRPr="00D611CD">
              <w:rPr>
                <w:rFonts w:cs="Arial"/>
                <w:szCs w:val="22"/>
              </w:rPr>
              <w:t>,</w:t>
            </w:r>
          </w:p>
          <w:p w14:paraId="4D3911B4" w14:textId="77777777" w:rsidR="00C745D2" w:rsidRPr="00F30C2A" w:rsidRDefault="00C745D2" w:rsidP="0083239F">
            <w:pPr>
              <w:jc w:val="both"/>
              <w:rPr>
                <w:rFonts w:cs="Arial"/>
                <w:szCs w:val="22"/>
              </w:rPr>
            </w:pPr>
            <w:r w:rsidRPr="00F30C2A">
              <w:rPr>
                <w:rFonts w:cs="Arial"/>
                <w:szCs w:val="22"/>
              </w:rPr>
              <w:t>m) Objednávateľ je oprávnený odstúpiť od Zmluvy aj v prípadoch uvedených v Zákone o verejnom obstarávaní.</w:t>
            </w:r>
            <w:bookmarkStart w:id="17" w:name="f_6034398"/>
            <w:bookmarkStart w:id="18" w:name="f_6034399"/>
            <w:bookmarkStart w:id="19" w:name="f_6034400"/>
            <w:bookmarkStart w:id="20" w:name="f_6034401"/>
            <w:bookmarkStart w:id="21" w:name="f_6034402"/>
            <w:bookmarkStart w:id="22" w:name="f_6034403"/>
            <w:bookmarkStart w:id="23" w:name="f_6034404"/>
            <w:bookmarkEnd w:id="17"/>
            <w:bookmarkEnd w:id="18"/>
            <w:bookmarkEnd w:id="19"/>
            <w:bookmarkEnd w:id="20"/>
            <w:bookmarkEnd w:id="21"/>
            <w:bookmarkEnd w:id="22"/>
            <w:bookmarkEnd w:id="23"/>
            <w:r w:rsidRPr="00F30C2A">
              <w:rPr>
                <w:rFonts w:cs="Arial"/>
                <w:szCs w:val="22"/>
              </w:rPr>
              <w:t>“</w:t>
            </w:r>
          </w:p>
          <w:p w14:paraId="2169106B" w14:textId="77777777" w:rsidR="00C745D2" w:rsidRPr="006C2974" w:rsidRDefault="00C745D2" w:rsidP="0083239F">
            <w:pPr>
              <w:jc w:val="both"/>
              <w:rPr>
                <w:rFonts w:cs="Arial"/>
                <w:szCs w:val="22"/>
              </w:rPr>
            </w:pPr>
            <w:r w:rsidRPr="006C2974">
              <w:rPr>
                <w:rFonts w:cs="Arial"/>
                <w:szCs w:val="22"/>
              </w:rPr>
              <w:t xml:space="preserve">n)  </w:t>
            </w:r>
            <w:r w:rsidRPr="006C2974">
              <w:rPr>
                <w:rFonts w:cs="Arial"/>
              </w:rPr>
              <w:t xml:space="preserve">ak sa preukáže, že Zhotoviteľ porušil povinnosť podľa zákona č. 315/2016 </w:t>
            </w:r>
            <w:proofErr w:type="spellStart"/>
            <w:r w:rsidRPr="006C2974">
              <w:rPr>
                <w:rFonts w:cs="Arial"/>
              </w:rPr>
              <w:t>Z.z</w:t>
            </w:r>
            <w:proofErr w:type="spellEnd"/>
            <w:r w:rsidRPr="006C2974">
              <w:rPr>
                <w:rFonts w:cs="Arial"/>
              </w:rPr>
              <w:t xml:space="preserve">. o registri partnerov verejného sektora a o zmene a doplnení niektorých zákonov (ďalej len „zákon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w:t>
            </w:r>
            <w:proofErr w:type="spellStart"/>
            <w:r w:rsidRPr="006C2974">
              <w:rPr>
                <w:rFonts w:cs="Arial"/>
              </w:rPr>
              <w:t>podčlánkom</w:t>
            </w:r>
            <w:proofErr w:type="spellEnd"/>
            <w:r w:rsidRPr="006C2974">
              <w:rPr>
                <w:rFonts w:cs="Arial"/>
              </w:rPr>
              <w:t xml:space="preserve"> 4.1</w:t>
            </w:r>
            <w:r w:rsidR="00D725DD" w:rsidRPr="006C2974">
              <w:rPr>
                <w:rFonts w:cs="Arial"/>
              </w:rPr>
              <w:t xml:space="preserve"> </w:t>
            </w:r>
            <w:r w:rsidRPr="006C2974">
              <w:rPr>
                <w:rFonts w:cs="Arial"/>
                <w:szCs w:val="22"/>
              </w:rPr>
              <w:t>Pôvodné znenie druhého odseku sa vypúšťa a nahrádza nasledovným znením:</w:t>
            </w:r>
          </w:p>
          <w:p w14:paraId="56A78D2C" w14:textId="77777777" w:rsidR="00C745D2" w:rsidRPr="006C2974" w:rsidRDefault="00C745D2" w:rsidP="0083239F">
            <w:pPr>
              <w:jc w:val="both"/>
              <w:rPr>
                <w:rFonts w:cs="Arial"/>
                <w:szCs w:val="22"/>
              </w:rPr>
            </w:pPr>
            <w:r w:rsidRPr="006C2974">
              <w:rPr>
                <w:rFonts w:cs="Arial"/>
                <w:szCs w:val="22"/>
              </w:rPr>
              <w:t>o)</w:t>
            </w:r>
            <w:r w:rsidR="007153DC" w:rsidRPr="006C2974">
              <w:rPr>
                <w:rFonts w:cs="Arial"/>
                <w:szCs w:val="22"/>
              </w:rPr>
              <w:t xml:space="preserve"> </w:t>
            </w:r>
            <w:r w:rsidR="00C21353" w:rsidRPr="006C2974">
              <w:rPr>
                <w:rFonts w:cs="Arial"/>
                <w:szCs w:val="22"/>
              </w:rPr>
              <w:t>Objednávateľ je oprávnený odstúpiť od Zmluvy aj v prípadoch, ak Zhotoviteľ nedodržiava návrhy na plnenie kritérií, ktoré boli stanovené v jeho Ponuke ako úspešného uchádzača v rámci procesu verejného obstarávania.</w:t>
            </w:r>
          </w:p>
          <w:p w14:paraId="74DFA294" w14:textId="77777777" w:rsidR="00C745D2" w:rsidRDefault="00C745D2" w:rsidP="0083239F">
            <w:pPr>
              <w:jc w:val="both"/>
              <w:rPr>
                <w:rFonts w:cs="Arial"/>
                <w:szCs w:val="22"/>
              </w:rPr>
            </w:pPr>
            <w:r w:rsidRPr="006C2974">
              <w:rPr>
                <w:rFonts w:cs="Arial"/>
                <w:szCs w:val="22"/>
              </w:rPr>
              <w:t xml:space="preserve">„Porušenie povinností Zhotoviteľa uvedené v písm. a) až d) a f) až o) prvého odseku tohto </w:t>
            </w:r>
            <w:proofErr w:type="spellStart"/>
            <w:r w:rsidRPr="006C2974">
              <w:rPr>
                <w:rFonts w:cs="Arial"/>
                <w:szCs w:val="22"/>
              </w:rPr>
              <w:t>podčlánku</w:t>
            </w:r>
            <w:proofErr w:type="spellEnd"/>
            <w:r w:rsidRPr="006C2974">
              <w:rPr>
                <w:rFonts w:cs="Arial"/>
                <w:szCs w:val="22"/>
              </w:rPr>
              <w:t xml:space="preserve"> sa považuje za podstatné porušenie Zmluvy a Objednávateľ je oprávnený okamžite odstúpiť od Zmluvy. Objednávateľ je oprávnený okamžite odstúpiť od Zmluvy aj v prípade, </w:t>
            </w:r>
            <w:r w:rsidR="008D5A8A" w:rsidRPr="006C2974">
              <w:rPr>
                <w:rFonts w:cs="Arial"/>
                <w:szCs w:val="22"/>
              </w:rPr>
              <w:t xml:space="preserve">               </w:t>
            </w:r>
            <w:r w:rsidRPr="006C2974">
              <w:rPr>
                <w:rFonts w:cs="Arial"/>
                <w:szCs w:val="22"/>
              </w:rPr>
              <w:t xml:space="preserve">ak nastane okolnosť uvedená v písm. e) prvého odseku tohto </w:t>
            </w:r>
            <w:proofErr w:type="spellStart"/>
            <w:r w:rsidRPr="006C2974">
              <w:rPr>
                <w:rFonts w:cs="Arial"/>
                <w:szCs w:val="22"/>
              </w:rPr>
              <w:t>podčlánku</w:t>
            </w:r>
            <w:proofErr w:type="spellEnd"/>
            <w:r w:rsidRPr="006C2974">
              <w:rPr>
                <w:rFonts w:cs="Arial"/>
                <w:szCs w:val="22"/>
              </w:rPr>
              <w:t xml:space="preserve">. Iné porušenie Zmluvy ako porušenie uvedené v písm. a) až d) a f) až o) prvého odseku tohto </w:t>
            </w:r>
            <w:proofErr w:type="spellStart"/>
            <w:r w:rsidRPr="006C2974">
              <w:rPr>
                <w:rFonts w:cs="Arial"/>
                <w:szCs w:val="22"/>
              </w:rPr>
              <w:lastRenderedPageBreak/>
              <w:t>podčlánku</w:t>
            </w:r>
            <w:proofErr w:type="spellEnd"/>
            <w:r w:rsidRPr="006C2974">
              <w:rPr>
                <w:rFonts w:cs="Arial"/>
                <w:szCs w:val="22"/>
              </w:rPr>
              <w:t xml:space="preserve">  sa považuje za nepodstatné porušenie Zmluvy. </w:t>
            </w:r>
            <w:r w:rsidRPr="006C2974">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6C2974">
              <w:rPr>
                <w:rFonts w:cs="Arial"/>
                <w:szCs w:val="22"/>
              </w:rPr>
              <w:t xml:space="preserve"> Odstúpenie od Zmluvy sa spravuje ustanoveniami § 344 a </w:t>
            </w:r>
            <w:proofErr w:type="spellStart"/>
            <w:r w:rsidRPr="006C2974">
              <w:rPr>
                <w:rFonts w:cs="Arial"/>
                <w:szCs w:val="22"/>
              </w:rPr>
              <w:t>nasl</w:t>
            </w:r>
            <w:proofErr w:type="spellEnd"/>
            <w:r w:rsidRPr="006C2974">
              <w:rPr>
                <w:rFonts w:cs="Arial"/>
                <w:szCs w:val="22"/>
              </w:rPr>
              <w:t xml:space="preserve">. Obchodného zákonníka, musí mať písomnú formu a musí byť doručené Zhotoviteľovi. </w:t>
            </w:r>
            <w:r w:rsidRPr="006C2974">
              <w:rPr>
                <w:rFonts w:cs="Arial"/>
              </w:rPr>
              <w:t xml:space="preserve">Odstúpenie od Zmluvy </w:t>
            </w:r>
            <w:r w:rsidRPr="006C2974">
              <w:rPr>
                <w:rFonts w:cs="Arial"/>
                <w:szCs w:val="22"/>
              </w:rPr>
              <w:t>je účinné dňom jeho doručenia Zhotoviteľovi.“</w:t>
            </w:r>
          </w:p>
          <w:p w14:paraId="426D008D" w14:textId="77777777" w:rsidR="00BA5CE6" w:rsidRPr="006C2974" w:rsidRDefault="00BA5CE6" w:rsidP="0083239F">
            <w:pPr>
              <w:jc w:val="both"/>
              <w:rPr>
                <w:rFonts w:cs="Arial"/>
                <w:szCs w:val="22"/>
              </w:rPr>
            </w:pPr>
          </w:p>
          <w:p w14:paraId="6ABAF391" w14:textId="77777777" w:rsidR="00C745D2" w:rsidRDefault="00C745D2" w:rsidP="0083239F">
            <w:pPr>
              <w:jc w:val="both"/>
              <w:rPr>
                <w:rFonts w:cs="Arial"/>
                <w:szCs w:val="22"/>
              </w:rPr>
            </w:pPr>
            <w:r w:rsidRPr="006C2974">
              <w:rPr>
                <w:rFonts w:cs="Arial"/>
                <w:szCs w:val="22"/>
              </w:rPr>
              <w:t>Za druhým odsekom vložte nasledovný text:</w:t>
            </w:r>
          </w:p>
          <w:p w14:paraId="211EF36B" w14:textId="77777777" w:rsidR="00BA5CE6" w:rsidRPr="006C2974" w:rsidRDefault="00BA5CE6" w:rsidP="0083239F">
            <w:pPr>
              <w:jc w:val="both"/>
              <w:rPr>
                <w:rFonts w:cs="Arial"/>
                <w:szCs w:val="22"/>
              </w:rPr>
            </w:pPr>
          </w:p>
          <w:p w14:paraId="3B6D1F5F" w14:textId="77777777" w:rsidR="00C745D2" w:rsidRPr="006C2974" w:rsidRDefault="00BA5CE6" w:rsidP="0083239F">
            <w:pPr>
              <w:jc w:val="both"/>
              <w:rPr>
                <w:rFonts w:cs="Arial"/>
              </w:rPr>
            </w:pPr>
            <w:r>
              <w:rPr>
                <w:rFonts w:cs="Arial"/>
              </w:rPr>
              <w:t>„</w:t>
            </w:r>
            <w:r w:rsidR="00C745D2" w:rsidRPr="006C2974">
              <w:rPr>
                <w:rFonts w:cs="Arial"/>
              </w:rPr>
              <w:t xml:space="preserve">Objednávateľ je oprávnený odstúpiť od zmluvy aj v prípade ak pre projekt </w:t>
            </w:r>
            <w:r w:rsidR="00537558" w:rsidRPr="00537558">
              <w:rPr>
                <w:rFonts w:cs="Arial"/>
              </w:rPr>
              <w:t xml:space="preserve">D3 Oščadnica-Čadca, Bukov, II. </w:t>
            </w:r>
            <w:proofErr w:type="spellStart"/>
            <w:r w:rsidR="00537558" w:rsidRPr="00537558">
              <w:rPr>
                <w:rFonts w:cs="Arial"/>
              </w:rPr>
              <w:t>polprofil</w:t>
            </w:r>
            <w:proofErr w:type="spellEnd"/>
            <w:r w:rsidR="00E35365" w:rsidRPr="006C2974">
              <w:rPr>
                <w:rFonts w:cs="Arial"/>
              </w:rPr>
              <w:t xml:space="preserve"> </w:t>
            </w:r>
            <w:r w:rsidR="00C745D2" w:rsidRPr="006C2974">
              <w:rPr>
                <w:rFonts w:cs="Arial"/>
              </w:rPr>
              <w:t xml:space="preserve">nebude potvrdené financovanie do dvoch mesiacov odo dňa účinnosti zmluvy zo strany MDV SR. Odstúpenie od Zmluvy </w:t>
            </w:r>
            <w:r w:rsidR="00C745D2" w:rsidRPr="006C2974">
              <w:rPr>
                <w:rFonts w:cs="Arial"/>
                <w:szCs w:val="22"/>
              </w:rPr>
              <w:t>je účinné dňom jeho doručenia Zhotoviteľovi.</w:t>
            </w:r>
            <w:r>
              <w:rPr>
                <w:rFonts w:cs="Arial"/>
                <w:szCs w:val="22"/>
              </w:rPr>
              <w:t>“</w:t>
            </w:r>
          </w:p>
          <w:p w14:paraId="64594EA2" w14:textId="77777777" w:rsidR="00BA5CE6" w:rsidRDefault="00BA5CE6" w:rsidP="0083239F">
            <w:pPr>
              <w:jc w:val="both"/>
              <w:rPr>
                <w:rFonts w:cs="Arial"/>
                <w:szCs w:val="22"/>
              </w:rPr>
            </w:pPr>
          </w:p>
          <w:p w14:paraId="512A95DC" w14:textId="77777777" w:rsidR="00C745D2" w:rsidRPr="006C2974" w:rsidRDefault="00C745D2" w:rsidP="0083239F">
            <w:pPr>
              <w:jc w:val="both"/>
              <w:rPr>
                <w:rFonts w:cs="Arial"/>
                <w:szCs w:val="22"/>
              </w:rPr>
            </w:pPr>
            <w:r w:rsidRPr="006C2974">
              <w:rPr>
                <w:rFonts w:cs="Arial"/>
                <w:szCs w:val="22"/>
              </w:rPr>
              <w:t>V štvrtom odseku v druhej vete vymažte slovo „výpovede“ a nahraďte:</w:t>
            </w:r>
          </w:p>
          <w:p w14:paraId="69C4002C" w14:textId="77777777" w:rsidR="00C745D2" w:rsidRDefault="00C745D2" w:rsidP="0083239F">
            <w:pPr>
              <w:jc w:val="both"/>
              <w:rPr>
                <w:rFonts w:cs="Arial"/>
                <w:szCs w:val="22"/>
              </w:rPr>
            </w:pPr>
            <w:r w:rsidRPr="006C2974">
              <w:rPr>
                <w:rFonts w:cs="Arial"/>
                <w:szCs w:val="22"/>
              </w:rPr>
              <w:t>„o odstúpení"</w:t>
            </w:r>
          </w:p>
          <w:p w14:paraId="1F477D5D" w14:textId="77777777" w:rsidR="00BA5CE6" w:rsidRPr="006C2974" w:rsidRDefault="00BA5CE6" w:rsidP="0083239F">
            <w:pPr>
              <w:jc w:val="both"/>
              <w:rPr>
                <w:rFonts w:cs="Arial"/>
                <w:szCs w:val="22"/>
              </w:rPr>
            </w:pPr>
          </w:p>
        </w:tc>
      </w:tr>
      <w:tr w:rsidR="00951265" w:rsidRPr="006C2974" w14:paraId="412110C3" w14:textId="77777777" w:rsidTr="00F670F8">
        <w:trPr>
          <w:gridAfter w:val="1"/>
          <w:wAfter w:w="687" w:type="dxa"/>
          <w:trHeight w:val="1181"/>
        </w:trPr>
        <w:tc>
          <w:tcPr>
            <w:tcW w:w="1384" w:type="dxa"/>
            <w:gridSpan w:val="2"/>
          </w:tcPr>
          <w:p w14:paraId="05BE65B5"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74508BF2"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5115AFC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48058903" w14:textId="77777777" w:rsidR="00C745D2" w:rsidRPr="00742FB8" w:rsidRDefault="00C745D2" w:rsidP="0083239F">
            <w:pPr>
              <w:jc w:val="both"/>
              <w:rPr>
                <w:rFonts w:cs="Arial"/>
              </w:rPr>
            </w:pPr>
            <w:r w:rsidRPr="00742FB8">
              <w:rPr>
                <w:rFonts w:cs="Arial"/>
              </w:rPr>
              <w:t>Vymažte slovo „platnosť” a nahraďte:</w:t>
            </w:r>
          </w:p>
          <w:p w14:paraId="17660D83" w14:textId="77777777" w:rsidR="00C745D2" w:rsidRPr="00742FB8" w:rsidRDefault="00C745D2" w:rsidP="0083239F">
            <w:pPr>
              <w:jc w:val="both"/>
              <w:rPr>
                <w:rFonts w:cs="Arial"/>
                <w:szCs w:val="22"/>
              </w:rPr>
            </w:pPr>
            <w:r w:rsidRPr="00742FB8">
              <w:rPr>
                <w:rFonts w:cs="Arial"/>
              </w:rPr>
              <w:t xml:space="preserve">„účinnosť“ </w:t>
            </w:r>
          </w:p>
        </w:tc>
      </w:tr>
      <w:tr w:rsidR="00951265" w:rsidRPr="006C2974" w14:paraId="0D3B3D78" w14:textId="77777777" w:rsidTr="00F670F8">
        <w:trPr>
          <w:gridAfter w:val="1"/>
          <w:wAfter w:w="687" w:type="dxa"/>
          <w:trHeight w:val="1181"/>
        </w:trPr>
        <w:tc>
          <w:tcPr>
            <w:tcW w:w="1384" w:type="dxa"/>
            <w:gridSpan w:val="2"/>
          </w:tcPr>
          <w:p w14:paraId="2C8CEF32"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35C10949"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498E113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6A37EADC" w14:textId="77777777" w:rsidR="00C745D2" w:rsidRPr="00F07B96" w:rsidRDefault="00C745D2" w:rsidP="0083239F">
            <w:pPr>
              <w:jc w:val="both"/>
              <w:rPr>
                <w:rFonts w:cs="Arial"/>
              </w:rPr>
            </w:pPr>
            <w:r w:rsidRPr="00F07B96">
              <w:rPr>
                <w:rFonts w:cs="Arial"/>
              </w:rPr>
              <w:t>Vymažte slovo „platnosť” a nahraďte:</w:t>
            </w:r>
          </w:p>
          <w:p w14:paraId="7E39DF5F" w14:textId="77777777" w:rsidR="00C745D2" w:rsidRPr="00742FB8" w:rsidRDefault="00C745D2" w:rsidP="0083239F">
            <w:pPr>
              <w:jc w:val="both"/>
              <w:rPr>
                <w:rFonts w:cs="Arial"/>
              </w:rPr>
            </w:pPr>
            <w:r w:rsidRPr="00742FB8">
              <w:rPr>
                <w:rFonts w:cs="Arial"/>
                <w:szCs w:val="22"/>
              </w:rPr>
              <w:t xml:space="preserve">„účinnosť“ </w:t>
            </w:r>
          </w:p>
        </w:tc>
      </w:tr>
      <w:tr w:rsidR="00951265" w:rsidRPr="006C2974" w14:paraId="664E7982" w14:textId="77777777" w:rsidTr="00F670F8">
        <w:trPr>
          <w:gridAfter w:val="1"/>
          <w:wAfter w:w="687" w:type="dxa"/>
          <w:trHeight w:val="5786"/>
        </w:trPr>
        <w:tc>
          <w:tcPr>
            <w:tcW w:w="1384" w:type="dxa"/>
            <w:gridSpan w:val="2"/>
          </w:tcPr>
          <w:p w14:paraId="34B1E51C"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27AF25B6"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054675FC"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7B29073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„Oprávneni</w:t>
            </w:r>
            <w:r w:rsidRPr="00742FB8">
              <w:rPr>
                <w:rFonts w:cs="Arial"/>
                <w:szCs w:val="22"/>
              </w:rPr>
              <w:t>e Objednávateľa odstúpiť od Zmluvy“ sa nahrádza názvom: „Oprávnenie Objednávateľa vypovedať Zmluvu“</w:t>
            </w:r>
            <w:r w:rsidR="0024376F" w:rsidRPr="00742FB8">
              <w:rPr>
                <w:rFonts w:cs="Arial"/>
                <w:szCs w:val="22"/>
              </w:rPr>
              <w:t>.</w:t>
            </w:r>
            <w:r w:rsidRPr="00742FB8">
              <w:rPr>
                <w:rFonts w:cs="Arial"/>
                <w:szCs w:val="22"/>
              </w:rPr>
              <w:t xml:space="preserve"> </w:t>
            </w:r>
          </w:p>
          <w:p w14:paraId="70075599" w14:textId="77777777" w:rsidR="00C745D2" w:rsidRPr="00742FB8" w:rsidRDefault="00C745D2" w:rsidP="0083239F">
            <w:pPr>
              <w:jc w:val="both"/>
              <w:rPr>
                <w:rFonts w:cs="Arial"/>
                <w:szCs w:val="22"/>
              </w:rPr>
            </w:pPr>
          </w:p>
          <w:p w14:paraId="646BAF76" w14:textId="77777777" w:rsidR="00C745D2" w:rsidRPr="00742FB8" w:rsidRDefault="00C745D2" w:rsidP="0083239F">
            <w:pPr>
              <w:jc w:val="both"/>
              <w:rPr>
                <w:rFonts w:cs="Arial"/>
              </w:rPr>
            </w:pPr>
            <w:r w:rsidRPr="00742FB8">
              <w:rPr>
                <w:rFonts w:cs="Arial"/>
                <w:szCs w:val="22"/>
              </w:rPr>
              <w:t xml:space="preserve">Pôvodný text </w:t>
            </w:r>
            <w:proofErr w:type="spellStart"/>
            <w:r w:rsidRPr="00742FB8">
              <w:rPr>
                <w:rFonts w:cs="Arial"/>
                <w:szCs w:val="22"/>
              </w:rPr>
              <w:t>podčlánku</w:t>
            </w:r>
            <w:proofErr w:type="spellEnd"/>
            <w:r w:rsidRPr="00742FB8">
              <w:rPr>
                <w:rFonts w:cs="Arial"/>
                <w:szCs w:val="22"/>
              </w:rPr>
              <w:t xml:space="preserve"> sa ruší a nahrádza nasledovným textom</w:t>
            </w:r>
            <w:r w:rsidRPr="00742FB8">
              <w:rPr>
                <w:rFonts w:cs="Arial"/>
              </w:rPr>
              <w:t>:</w:t>
            </w:r>
          </w:p>
          <w:p w14:paraId="12373CD4" w14:textId="77777777" w:rsidR="00C745D2" w:rsidRPr="00742FB8" w:rsidRDefault="00C745D2" w:rsidP="0083239F">
            <w:pPr>
              <w:jc w:val="both"/>
              <w:rPr>
                <w:rFonts w:cs="Arial"/>
              </w:rPr>
            </w:pPr>
          </w:p>
          <w:p w14:paraId="6C254743" w14:textId="77777777" w:rsidR="00C745D2" w:rsidRDefault="00C745D2" w:rsidP="0083239F">
            <w:pPr>
              <w:pStyle w:val="Zkladntext3"/>
              <w:rPr>
                <w:rFonts w:cs="Arial"/>
                <w:szCs w:val="22"/>
              </w:rPr>
            </w:pPr>
            <w:r w:rsidRPr="005B0752">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E64C36">
              <w:rPr>
                <w:rFonts w:cs="Arial"/>
                <w:szCs w:val="22"/>
              </w:rPr>
              <w:t xml:space="preserve">V prípade uplatnenia výpovede v zmysle tohto </w:t>
            </w:r>
            <w:proofErr w:type="spellStart"/>
            <w:r w:rsidR="00ED3C21" w:rsidRPr="00E64C36">
              <w:rPr>
                <w:rFonts w:cs="Arial"/>
                <w:szCs w:val="22"/>
              </w:rPr>
              <w:t>podčlánku</w:t>
            </w:r>
            <w:proofErr w:type="spellEnd"/>
            <w:r w:rsidR="00ED3C21" w:rsidRPr="00E64C36">
              <w:rPr>
                <w:rFonts w:cs="Arial"/>
                <w:szCs w:val="22"/>
              </w:rPr>
              <w:t xml:space="preserve"> je zhotoviteľ oprávnený nároko</w:t>
            </w:r>
            <w:r w:rsidR="00ED3C21" w:rsidRPr="00566FC4">
              <w:rPr>
                <w:rFonts w:cs="Arial"/>
                <w:szCs w:val="22"/>
              </w:rPr>
              <w:t>vať si ušlý zisk.</w:t>
            </w:r>
          </w:p>
          <w:p w14:paraId="6D2BC2A8" w14:textId="77777777" w:rsidR="00BA5CE6" w:rsidRPr="0074407A" w:rsidRDefault="00BA5CE6" w:rsidP="0083239F">
            <w:pPr>
              <w:pStyle w:val="Zkladntext3"/>
              <w:rPr>
                <w:rFonts w:cs="Arial"/>
              </w:rPr>
            </w:pPr>
          </w:p>
          <w:p w14:paraId="42D7A7D5" w14:textId="77777777" w:rsidR="00C745D2" w:rsidRPr="00C96E7C" w:rsidRDefault="00C745D2" w:rsidP="0083239F">
            <w:pPr>
              <w:jc w:val="both"/>
              <w:rPr>
                <w:rFonts w:cs="Arial"/>
              </w:rPr>
            </w:pPr>
            <w:r w:rsidRPr="0074407A">
              <w:rPr>
                <w:rFonts w:cs="Arial"/>
                <w:szCs w:val="22"/>
              </w:rPr>
              <w:t xml:space="preserve">Po uplynutí výpovednej lehoty bude Zhotoviteľ povinný postupovať podľa </w:t>
            </w:r>
            <w:proofErr w:type="spellStart"/>
            <w:r w:rsidRPr="0074407A">
              <w:rPr>
                <w:rFonts w:cs="Arial"/>
                <w:szCs w:val="22"/>
              </w:rPr>
              <w:t>podčlánku</w:t>
            </w:r>
            <w:proofErr w:type="spellEnd"/>
            <w:r w:rsidRPr="0074407A">
              <w:rPr>
                <w:rFonts w:cs="Arial"/>
                <w:szCs w:val="22"/>
              </w:rPr>
              <w:t xml:space="preserve"> 16.3 (</w:t>
            </w:r>
            <w:r w:rsidRPr="000A1C4B">
              <w:rPr>
                <w:rFonts w:cs="Arial"/>
                <w:i/>
                <w:szCs w:val="22"/>
              </w:rPr>
              <w:t>Ukončenie prác a odstránenie Zariadenia Zhotoviteľa</w:t>
            </w:r>
            <w:r w:rsidRPr="00D91C1B">
              <w:rPr>
                <w:rFonts w:cs="Arial"/>
                <w:szCs w:val="22"/>
              </w:rPr>
              <w:t>) a bude mu zaplatené v súlade s </w:t>
            </w:r>
            <w:proofErr w:type="spellStart"/>
            <w:r w:rsidRPr="00D91C1B">
              <w:rPr>
                <w:rFonts w:cs="Arial"/>
                <w:szCs w:val="22"/>
              </w:rPr>
              <w:t>podčlánkom</w:t>
            </w:r>
            <w:proofErr w:type="spellEnd"/>
            <w:r w:rsidRPr="00D91C1B">
              <w:rPr>
                <w:rFonts w:cs="Arial"/>
                <w:szCs w:val="22"/>
              </w:rPr>
              <w:t xml:space="preserve">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951265" w:rsidRPr="006C2974" w14:paraId="03030B00" w14:textId="77777777" w:rsidTr="00F670F8">
        <w:trPr>
          <w:gridAfter w:val="1"/>
          <w:wAfter w:w="687" w:type="dxa"/>
          <w:trHeight w:val="2649"/>
        </w:trPr>
        <w:tc>
          <w:tcPr>
            <w:tcW w:w="1384" w:type="dxa"/>
            <w:gridSpan w:val="2"/>
          </w:tcPr>
          <w:p w14:paraId="6B9855FA"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E274B4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548005E9"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4E6FA60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„Odstúpenie od Zmluvy zo strany Zhotoviteľa“ sa nahrádza názvom: „Prerušenie prác a odstúpenie od Zmluvy zo stra</w:t>
            </w:r>
            <w:r w:rsidRPr="00742FB8">
              <w:rPr>
                <w:rFonts w:cs="Arial"/>
                <w:szCs w:val="22"/>
              </w:rPr>
              <w:t xml:space="preserve">ny Zhotoviteľa“. </w:t>
            </w:r>
          </w:p>
          <w:p w14:paraId="2C41CB24" w14:textId="77777777" w:rsidR="00BA5CE6" w:rsidRDefault="00BA5CE6" w:rsidP="0083239F">
            <w:pPr>
              <w:jc w:val="both"/>
              <w:rPr>
                <w:rFonts w:cs="Arial"/>
                <w:szCs w:val="22"/>
              </w:rPr>
            </w:pPr>
          </w:p>
          <w:p w14:paraId="731AE111" w14:textId="77777777" w:rsidR="00C745D2" w:rsidRDefault="00C745D2" w:rsidP="0083239F">
            <w:pPr>
              <w:jc w:val="both"/>
              <w:rPr>
                <w:rFonts w:cs="Arial"/>
                <w:szCs w:val="22"/>
              </w:rPr>
            </w:pPr>
            <w:r w:rsidRPr="00742FB8">
              <w:rPr>
                <w:rFonts w:cs="Arial"/>
                <w:szCs w:val="22"/>
              </w:rPr>
              <w:t>Druhý odsek znie:</w:t>
            </w:r>
          </w:p>
          <w:p w14:paraId="693943D5" w14:textId="77777777" w:rsidR="00BA5CE6" w:rsidRPr="00742FB8" w:rsidRDefault="00BA5CE6" w:rsidP="0083239F">
            <w:pPr>
              <w:jc w:val="both"/>
              <w:rPr>
                <w:rFonts w:cs="Arial"/>
                <w:szCs w:val="22"/>
              </w:rPr>
            </w:pPr>
          </w:p>
          <w:p w14:paraId="54EC298E" w14:textId="77777777" w:rsidR="00C745D2" w:rsidRPr="00742FB8" w:rsidRDefault="00C745D2" w:rsidP="0083239F">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951265" w:rsidRPr="006C2974" w14:paraId="7354151F" w14:textId="77777777" w:rsidTr="00F670F8">
        <w:trPr>
          <w:gridAfter w:val="1"/>
          <w:wAfter w:w="687" w:type="dxa"/>
          <w:trHeight w:val="453"/>
        </w:trPr>
        <w:tc>
          <w:tcPr>
            <w:tcW w:w="1384" w:type="dxa"/>
            <w:gridSpan w:val="2"/>
          </w:tcPr>
          <w:p w14:paraId="26C9AD62"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20D4CC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7347B71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2148327E" w14:textId="77777777" w:rsidR="00C745D2" w:rsidRDefault="00C745D2" w:rsidP="0083239F">
            <w:pPr>
              <w:jc w:val="both"/>
              <w:rPr>
                <w:rFonts w:cs="Arial"/>
              </w:rPr>
            </w:pPr>
            <w:r w:rsidRPr="00742FB8">
              <w:rPr>
                <w:rFonts w:cs="Arial"/>
              </w:rPr>
              <w:t xml:space="preserve">Prvá veta znie: </w:t>
            </w:r>
          </w:p>
          <w:p w14:paraId="69C5E1B7" w14:textId="77777777" w:rsidR="00BA5CE6" w:rsidRPr="00742FB8" w:rsidRDefault="00BA5CE6" w:rsidP="0083239F">
            <w:pPr>
              <w:jc w:val="both"/>
              <w:rPr>
                <w:rFonts w:cs="Arial"/>
              </w:rPr>
            </w:pPr>
          </w:p>
          <w:p w14:paraId="6771106E" w14:textId="77777777" w:rsidR="00C745D2" w:rsidRDefault="00C745D2" w:rsidP="0083239F">
            <w:pPr>
              <w:jc w:val="both"/>
              <w:rPr>
                <w:rFonts w:cs="Arial"/>
                <w:szCs w:val="22"/>
              </w:rPr>
            </w:pPr>
            <w:r w:rsidRPr="00742FB8">
              <w:rPr>
                <w:rFonts w:cs="Arial"/>
                <w:szCs w:val="22"/>
              </w:rPr>
              <w:t xml:space="preserve">„Potom čo výpoveď podľa </w:t>
            </w:r>
            <w:proofErr w:type="spellStart"/>
            <w:r w:rsidRPr="00742FB8">
              <w:rPr>
                <w:rFonts w:cs="Arial"/>
                <w:szCs w:val="22"/>
              </w:rPr>
              <w:t>podčlánku</w:t>
            </w:r>
            <w:proofErr w:type="spellEnd"/>
            <w:r w:rsidRPr="00742FB8">
              <w:rPr>
                <w:rFonts w:cs="Arial"/>
                <w:szCs w:val="22"/>
              </w:rPr>
              <w:t xml:space="preserve"> 15.5 (</w:t>
            </w:r>
            <w:r w:rsidRPr="00742FB8">
              <w:rPr>
                <w:rFonts w:cs="Arial"/>
                <w:i/>
                <w:szCs w:val="22"/>
              </w:rPr>
              <w:t>Oprávnenie Objednávateľa vypovedať Zmluvu)</w:t>
            </w:r>
            <w:r w:rsidRPr="00742FB8">
              <w:rPr>
                <w:rFonts w:cs="Arial"/>
                <w:szCs w:val="22"/>
              </w:rPr>
              <w:t xml:space="preserve">, oznámenie o odstúpení podľa </w:t>
            </w:r>
            <w:proofErr w:type="spellStart"/>
            <w:r w:rsidRPr="00742FB8">
              <w:rPr>
                <w:rFonts w:cs="Arial"/>
                <w:szCs w:val="22"/>
              </w:rPr>
              <w:t>podčlánku</w:t>
            </w:r>
            <w:proofErr w:type="spellEnd"/>
            <w:r w:rsidRPr="00742FB8">
              <w:rPr>
                <w:rFonts w:cs="Arial"/>
                <w:szCs w:val="22"/>
              </w:rPr>
              <w:t xml:space="preserve"> 16.2 </w:t>
            </w:r>
            <w:r w:rsidRPr="00742FB8">
              <w:rPr>
                <w:rFonts w:cs="Arial"/>
                <w:i/>
                <w:szCs w:val="22"/>
              </w:rPr>
              <w:t>(Prerušenie prác a odstúpenie od Zmluvy zo strany Zhotoviteľa)</w:t>
            </w:r>
            <w:r w:rsidRPr="00742FB8">
              <w:rPr>
                <w:rFonts w:cs="Arial"/>
                <w:szCs w:val="22"/>
              </w:rPr>
              <w:t xml:space="preserve">, </w:t>
            </w:r>
            <w:proofErr w:type="spellStart"/>
            <w:r w:rsidRPr="00742FB8">
              <w:rPr>
                <w:rFonts w:cs="Arial"/>
                <w:szCs w:val="22"/>
              </w:rPr>
              <w:t>podčlánku</w:t>
            </w:r>
            <w:proofErr w:type="spellEnd"/>
            <w:r w:rsidRPr="00742FB8">
              <w:rPr>
                <w:rFonts w:cs="Arial"/>
                <w:szCs w:val="22"/>
              </w:rPr>
              <w:t xml:space="preserve">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77903BD3" w14:textId="77777777" w:rsidR="00BA5CE6" w:rsidRPr="00742FB8" w:rsidRDefault="00BA5CE6" w:rsidP="0083239F">
            <w:pPr>
              <w:jc w:val="both"/>
              <w:rPr>
                <w:rFonts w:cs="Arial"/>
                <w:szCs w:val="22"/>
              </w:rPr>
            </w:pPr>
          </w:p>
        </w:tc>
      </w:tr>
      <w:tr w:rsidR="00951265" w:rsidRPr="006C2974" w14:paraId="00938531" w14:textId="77777777" w:rsidTr="00F670F8">
        <w:trPr>
          <w:gridAfter w:val="1"/>
          <w:wAfter w:w="687" w:type="dxa"/>
          <w:trHeight w:val="856"/>
        </w:trPr>
        <w:tc>
          <w:tcPr>
            <w:tcW w:w="1384" w:type="dxa"/>
            <w:gridSpan w:val="2"/>
          </w:tcPr>
          <w:p w14:paraId="7BBB2FAF"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7213C4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3112DC7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3BA1A00C" w14:textId="77777777" w:rsidR="00C745D2" w:rsidRPr="00F07B96" w:rsidRDefault="00C745D2" w:rsidP="0083239F">
            <w:pPr>
              <w:pStyle w:val="NoIndent"/>
              <w:rPr>
                <w:rFonts w:ascii="Arial" w:hAnsi="Arial" w:cs="Arial"/>
                <w:b/>
                <w:color w:val="auto"/>
                <w:szCs w:val="22"/>
              </w:rPr>
            </w:pPr>
          </w:p>
        </w:tc>
        <w:tc>
          <w:tcPr>
            <w:tcW w:w="5750" w:type="dxa"/>
            <w:gridSpan w:val="2"/>
          </w:tcPr>
          <w:p w14:paraId="4285B0C5" w14:textId="77777777" w:rsidR="00C745D2" w:rsidRPr="00742FB8" w:rsidRDefault="00C745D2" w:rsidP="0083239F">
            <w:pPr>
              <w:jc w:val="both"/>
              <w:rPr>
                <w:rFonts w:cs="Arial"/>
              </w:rPr>
            </w:pPr>
            <w:r w:rsidRPr="00742FB8">
              <w:rPr>
                <w:rFonts w:cs="Arial"/>
              </w:rPr>
              <w:t>Vymažte slovo „platnosť” a nahraďte :</w:t>
            </w:r>
          </w:p>
          <w:p w14:paraId="1DDB4930" w14:textId="77777777" w:rsidR="00C745D2" w:rsidRPr="00742FB8" w:rsidRDefault="00C745D2" w:rsidP="0083239F">
            <w:pPr>
              <w:pStyle w:val="Zkladntext3"/>
              <w:rPr>
                <w:rFonts w:cs="Arial"/>
                <w:szCs w:val="22"/>
              </w:rPr>
            </w:pPr>
            <w:r w:rsidRPr="00742FB8">
              <w:rPr>
                <w:rFonts w:cs="Arial"/>
              </w:rPr>
              <w:t xml:space="preserve">„účinnosť“ </w:t>
            </w:r>
          </w:p>
        </w:tc>
      </w:tr>
      <w:tr w:rsidR="00951265" w:rsidRPr="006C2974" w14:paraId="0B4EDE04" w14:textId="77777777" w:rsidTr="00F670F8">
        <w:trPr>
          <w:gridAfter w:val="1"/>
          <w:wAfter w:w="687" w:type="dxa"/>
          <w:trHeight w:val="856"/>
        </w:trPr>
        <w:tc>
          <w:tcPr>
            <w:tcW w:w="1384" w:type="dxa"/>
            <w:gridSpan w:val="2"/>
          </w:tcPr>
          <w:p w14:paraId="3669589B"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t>Podčlánok 17.5</w:t>
            </w:r>
          </w:p>
        </w:tc>
        <w:tc>
          <w:tcPr>
            <w:tcW w:w="2472" w:type="dxa"/>
          </w:tcPr>
          <w:p w14:paraId="027907CF"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82D3270" w14:textId="77777777" w:rsidR="004B3D19" w:rsidRPr="00A86531" w:rsidRDefault="004B3D19" w:rsidP="0083239F">
            <w:pPr>
              <w:pStyle w:val="NoIndent"/>
              <w:rPr>
                <w:rFonts w:ascii="Arial" w:hAnsi="Arial" w:cs="Arial"/>
                <w:b/>
                <w:color w:val="auto"/>
                <w:szCs w:val="22"/>
              </w:rPr>
            </w:pPr>
          </w:p>
        </w:tc>
        <w:tc>
          <w:tcPr>
            <w:tcW w:w="5750" w:type="dxa"/>
            <w:gridSpan w:val="2"/>
          </w:tcPr>
          <w:p w14:paraId="78F4F343" w14:textId="77777777" w:rsidR="004B3D19" w:rsidRPr="00742FB8" w:rsidRDefault="004B3D19" w:rsidP="0083239F">
            <w:pPr>
              <w:pStyle w:val="Default"/>
              <w:jc w:val="both"/>
              <w:rPr>
                <w:color w:val="auto"/>
                <w:sz w:val="22"/>
                <w:szCs w:val="22"/>
              </w:rPr>
            </w:pPr>
            <w:r w:rsidRPr="00F07B96">
              <w:rPr>
                <w:color w:val="auto"/>
                <w:sz w:val="22"/>
                <w:szCs w:val="22"/>
              </w:rPr>
              <w:t xml:space="preserve">Pôvodný názov </w:t>
            </w:r>
            <w:proofErr w:type="spellStart"/>
            <w:r w:rsidRPr="00F07B96">
              <w:rPr>
                <w:color w:val="auto"/>
                <w:sz w:val="22"/>
                <w:szCs w:val="22"/>
              </w:rPr>
              <w:t>podčlánku</w:t>
            </w:r>
            <w:proofErr w:type="spellEnd"/>
            <w:r w:rsidRPr="00F07B96">
              <w:rPr>
                <w:color w:val="auto"/>
                <w:sz w:val="22"/>
                <w:szCs w:val="22"/>
              </w:rPr>
              <w:t xml:space="preserve">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r w:rsidR="00937761" w:rsidRPr="00742FB8">
              <w:rPr>
                <w:color w:val="auto"/>
                <w:sz w:val="22"/>
                <w:szCs w:val="22"/>
              </w:rPr>
              <w:t>.</w:t>
            </w:r>
          </w:p>
          <w:p w14:paraId="68255CEE" w14:textId="77777777" w:rsidR="004B3D19" w:rsidRPr="00742FB8" w:rsidRDefault="004B3D19" w:rsidP="0083239F">
            <w:pPr>
              <w:pStyle w:val="Default"/>
              <w:jc w:val="both"/>
              <w:rPr>
                <w:color w:val="auto"/>
                <w:sz w:val="22"/>
                <w:szCs w:val="22"/>
              </w:rPr>
            </w:pPr>
            <w:r w:rsidRPr="00742FB8">
              <w:rPr>
                <w:color w:val="auto"/>
                <w:sz w:val="22"/>
                <w:szCs w:val="22"/>
              </w:rPr>
              <w:t xml:space="preserve"> </w:t>
            </w:r>
          </w:p>
          <w:p w14:paraId="7C6AFF95" w14:textId="77777777" w:rsidR="004B3D19" w:rsidRPr="00742FB8" w:rsidRDefault="004B3D19" w:rsidP="0083239F">
            <w:pPr>
              <w:pStyle w:val="Default"/>
              <w:jc w:val="both"/>
              <w:rPr>
                <w:color w:val="auto"/>
                <w:sz w:val="22"/>
                <w:szCs w:val="22"/>
              </w:rPr>
            </w:pPr>
            <w:r w:rsidRPr="00742FB8">
              <w:rPr>
                <w:color w:val="auto"/>
                <w:sz w:val="22"/>
                <w:szCs w:val="22"/>
              </w:rPr>
              <w:t>Prvý odsek vypustite a nahraďte ho nasledovným textom:</w:t>
            </w:r>
          </w:p>
          <w:p w14:paraId="2FDBF143" w14:textId="77777777" w:rsidR="004B3D19" w:rsidRPr="00742FB8" w:rsidRDefault="004B3D19" w:rsidP="0083239F">
            <w:pPr>
              <w:pStyle w:val="Default"/>
              <w:jc w:val="both"/>
              <w:rPr>
                <w:color w:val="auto"/>
                <w:sz w:val="22"/>
                <w:szCs w:val="22"/>
              </w:rPr>
            </w:pPr>
          </w:p>
          <w:p w14:paraId="23C3742E" w14:textId="77777777" w:rsidR="004B3D19" w:rsidRPr="0074407A" w:rsidRDefault="004B3D19" w:rsidP="0083239F">
            <w:pPr>
              <w:pStyle w:val="Default"/>
              <w:jc w:val="both"/>
              <w:rPr>
                <w:color w:val="auto"/>
                <w:sz w:val="22"/>
                <w:szCs w:val="22"/>
              </w:rPr>
            </w:pPr>
            <w:r w:rsidRPr="00742FB8">
              <w:rPr>
                <w:color w:val="auto"/>
                <w:sz w:val="22"/>
                <w:szCs w:val="22"/>
              </w:rPr>
              <w:lastRenderedPageBreak/>
              <w:t>„</w:t>
            </w:r>
            <w:r w:rsidRPr="005B0752">
              <w:rPr>
                <w:color w:val="auto"/>
                <w:sz w:val="22"/>
                <w:szCs w:val="22"/>
              </w:rPr>
              <w:t xml:space="preserve">V tomto </w:t>
            </w:r>
            <w:proofErr w:type="spellStart"/>
            <w:r w:rsidRPr="005B0752">
              <w:rPr>
                <w:color w:val="auto"/>
                <w:sz w:val="22"/>
                <w:szCs w:val="22"/>
              </w:rPr>
              <w:t>podčlánku</w:t>
            </w:r>
            <w:proofErr w:type="spellEnd"/>
            <w:r w:rsidRPr="005B0752">
              <w:rPr>
                <w:color w:val="auto"/>
                <w:sz w:val="22"/>
                <w:szCs w:val="22"/>
              </w:rPr>
              <w:t xml:space="preserve">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00262797" w:rsidRPr="00E64C36">
              <w:rPr>
                <w:color w:val="auto"/>
                <w:sz w:val="22"/>
                <w:szCs w:val="22"/>
              </w:rPr>
              <w:t xml:space="preserve">              </w:t>
            </w:r>
            <w:r w:rsidRPr="00566FC4">
              <w:rPr>
                <w:color w:val="auto"/>
                <w:sz w:val="22"/>
                <w:szCs w:val="22"/>
              </w:rPr>
              <w:t>a „nárok“ znamená nárok  (alebo postup pri uplatňovaní nároku) pri obvinení z porušenia.</w:t>
            </w:r>
            <w:r w:rsidR="00262797" w:rsidRPr="0074407A">
              <w:rPr>
                <w:color w:val="auto"/>
                <w:sz w:val="22"/>
                <w:szCs w:val="22"/>
              </w:rPr>
              <w:t>“</w:t>
            </w:r>
          </w:p>
          <w:p w14:paraId="1C4CBE36" w14:textId="77777777" w:rsidR="004B3D19" w:rsidRPr="000A1C4B" w:rsidRDefault="004B3D19" w:rsidP="0083239F">
            <w:pPr>
              <w:pStyle w:val="Default"/>
              <w:jc w:val="both"/>
              <w:rPr>
                <w:color w:val="auto"/>
                <w:sz w:val="22"/>
                <w:szCs w:val="22"/>
              </w:rPr>
            </w:pPr>
          </w:p>
          <w:p w14:paraId="4729EB9E" w14:textId="77777777" w:rsidR="004B3D19" w:rsidRPr="00D91C1B" w:rsidRDefault="004B3D19" w:rsidP="0083239F">
            <w:pPr>
              <w:pStyle w:val="Default"/>
              <w:jc w:val="both"/>
              <w:rPr>
                <w:color w:val="auto"/>
                <w:sz w:val="22"/>
                <w:szCs w:val="22"/>
              </w:rPr>
            </w:pPr>
            <w:r w:rsidRPr="00D91C1B">
              <w:rPr>
                <w:color w:val="auto"/>
                <w:sz w:val="22"/>
                <w:szCs w:val="22"/>
              </w:rPr>
              <w:t>Druhý odsek vypustite.</w:t>
            </w:r>
          </w:p>
          <w:p w14:paraId="2E40E99C" w14:textId="77777777" w:rsidR="004B3D19" w:rsidRPr="00D91C1B" w:rsidRDefault="004B3D19" w:rsidP="0083239F">
            <w:pPr>
              <w:jc w:val="both"/>
              <w:rPr>
                <w:rFonts w:cs="Arial"/>
              </w:rPr>
            </w:pPr>
          </w:p>
        </w:tc>
      </w:tr>
      <w:tr w:rsidR="00951265" w:rsidRPr="006C2974" w14:paraId="728B83F5" w14:textId="77777777" w:rsidTr="00F670F8">
        <w:trPr>
          <w:gridAfter w:val="1"/>
          <w:wAfter w:w="687" w:type="dxa"/>
          <w:trHeight w:val="856"/>
        </w:trPr>
        <w:tc>
          <w:tcPr>
            <w:tcW w:w="1384" w:type="dxa"/>
            <w:gridSpan w:val="2"/>
          </w:tcPr>
          <w:p w14:paraId="6BA7F8D9"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lastRenderedPageBreak/>
              <w:t>Podčlánok 17.5a</w:t>
            </w:r>
          </w:p>
        </w:tc>
        <w:tc>
          <w:tcPr>
            <w:tcW w:w="2472" w:type="dxa"/>
          </w:tcPr>
          <w:p w14:paraId="26027B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0CF88A24" w14:textId="77777777" w:rsidR="004B3D19" w:rsidRPr="00F07B96" w:rsidRDefault="004B3D19" w:rsidP="0080471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Vložte nový podčlánok  17.5a:</w:t>
            </w:r>
          </w:p>
          <w:p w14:paraId="35D8450B" w14:textId="77777777" w:rsidR="004B3D19" w:rsidRPr="00742FB8" w:rsidRDefault="004B3D19" w:rsidP="0083239F">
            <w:pPr>
              <w:pStyle w:val="NoIndent"/>
              <w:jc w:val="both"/>
              <w:rPr>
                <w:rFonts w:ascii="Arial" w:hAnsi="Arial" w:cs="Arial"/>
                <w:color w:val="auto"/>
              </w:rPr>
            </w:pPr>
          </w:p>
          <w:p w14:paraId="44DD9927" w14:textId="77777777" w:rsidR="004B3D19" w:rsidRPr="001A0DDF" w:rsidRDefault="004B3D19" w:rsidP="0083239F">
            <w:pPr>
              <w:pStyle w:val="NoIndent"/>
              <w:jc w:val="both"/>
              <w:rPr>
                <w:rFonts w:ascii="Arial" w:hAnsi="Arial" w:cs="Arial"/>
                <w:bCs/>
                <w:color w:val="auto"/>
              </w:rPr>
            </w:pPr>
            <w:r w:rsidRPr="00742FB8">
              <w:rPr>
                <w:rFonts w:ascii="Arial" w:hAnsi="Arial" w:cs="Arial"/>
                <w:color w:val="auto"/>
              </w:rPr>
              <w:t xml:space="preserve">„Zhotoviteľ udeľuje Objednávateľovi bezodplatne, dňom podpísania Preberacieho protokolu pre časť Diela 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w:t>
            </w:r>
            <w:r w:rsidRPr="00742FB8">
              <w:rPr>
                <w:rFonts w:ascii="Arial" w:hAnsi="Arial" w:cs="Arial"/>
                <w:i/>
                <w:color w:val="auto"/>
              </w:rPr>
              <w:t>Preberanie častí Diela</w:t>
            </w:r>
            <w:r w:rsidRPr="00742FB8">
              <w:rPr>
                <w:rFonts w:ascii="Arial" w:hAnsi="Arial" w:cs="Arial"/>
                <w:color w:val="auto"/>
              </w:rPr>
              <w:t>), licenciu/sublicenciu podľa § 65 a </w:t>
            </w:r>
            <w:proofErr w:type="spellStart"/>
            <w:r w:rsidRPr="00742FB8">
              <w:rPr>
                <w:rFonts w:ascii="Arial" w:hAnsi="Arial" w:cs="Arial"/>
                <w:color w:val="auto"/>
              </w:rPr>
              <w:t>nasl</w:t>
            </w:r>
            <w:proofErr w:type="spellEnd"/>
            <w:r w:rsidRPr="00742FB8">
              <w:rPr>
                <w:rFonts w:ascii="Arial" w:hAnsi="Arial" w:cs="Arial"/>
                <w:color w:val="auto"/>
              </w:rPr>
              <w:t xml:space="preserve">. zákona </w:t>
            </w:r>
            <w:r w:rsidR="00D54F45" w:rsidRPr="00742FB8">
              <w:rPr>
                <w:rFonts w:ascii="Arial" w:hAnsi="Arial" w:cs="Arial"/>
                <w:color w:val="auto"/>
              </w:rPr>
              <w:t xml:space="preserve">                               </w:t>
            </w:r>
            <w:r w:rsidRPr="00742FB8">
              <w:rPr>
                <w:rFonts w:ascii="Arial" w:hAnsi="Arial" w:cs="Arial"/>
                <w:color w:val="auto"/>
              </w:rPr>
              <w:t xml:space="preserve">č. 185/2015 </w:t>
            </w:r>
            <w:proofErr w:type="spellStart"/>
            <w:r w:rsidRPr="00742FB8">
              <w:rPr>
                <w:rFonts w:ascii="Arial" w:hAnsi="Arial" w:cs="Arial"/>
                <w:color w:val="auto"/>
              </w:rPr>
              <w:t>Z.z</w:t>
            </w:r>
            <w:proofErr w:type="spellEnd"/>
            <w:r w:rsidRPr="00742FB8">
              <w:rPr>
                <w:rFonts w:ascii="Arial" w:hAnsi="Arial" w:cs="Arial"/>
                <w:color w:val="auto"/>
              </w:rPr>
              <w:t xml:space="preserve">. Autorský zákon (ďalej len „Autorský zákon“) na použitie autorských diel vzniknutých na základe Zmluvy alebo v súvislosti so Zmluvou, </w:t>
            </w:r>
            <w:r w:rsidR="00D54F45" w:rsidRPr="00742FB8">
              <w:rPr>
                <w:rFonts w:ascii="Arial" w:hAnsi="Arial" w:cs="Arial"/>
                <w:color w:val="auto"/>
              </w:rPr>
              <w:t xml:space="preserve">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w:t>
            </w:r>
            <w:proofErr w:type="spellStart"/>
            <w:r w:rsidRPr="00566FC4">
              <w:rPr>
                <w:rFonts w:ascii="Arial" w:hAnsi="Arial" w:cs="Arial"/>
                <w:color w:val="auto"/>
              </w:rPr>
              <w:t>podčlánkom</w:t>
            </w:r>
            <w:proofErr w:type="spellEnd"/>
            <w:r w:rsidRPr="00566FC4">
              <w:rPr>
                <w:rFonts w:ascii="Arial" w:hAnsi="Arial" w:cs="Arial"/>
                <w:color w:val="auto"/>
              </w:rPr>
              <w:t xml:space="preserve"> nie je Objednávateľ povinný využiť. Vo vzťahu k dielu na objednávku, ktorým je počítačový program, je Zhotoviteľ povinný pri podpise Preberacieho protokolu podľa prvej vety tohto </w:t>
            </w:r>
            <w:proofErr w:type="spellStart"/>
            <w:r w:rsidRPr="00566FC4">
              <w:rPr>
                <w:rFonts w:ascii="Arial" w:hAnsi="Arial" w:cs="Arial"/>
                <w:color w:val="auto"/>
              </w:rPr>
              <w:t>podčlánku</w:t>
            </w:r>
            <w:proofErr w:type="spellEnd"/>
            <w:r w:rsidRPr="00566FC4">
              <w:rPr>
                <w:rFonts w:ascii="Arial" w:hAnsi="Arial" w:cs="Arial"/>
                <w:color w:val="auto"/>
              </w:rPr>
              <w:t xml:space="preserve"> odovzdať </w:t>
            </w:r>
            <w:r w:rsidRPr="0074407A">
              <w:rPr>
                <w:rFonts w:ascii="Arial" w:hAnsi="Arial" w:cs="Arial"/>
                <w:color w:val="auto"/>
              </w:rPr>
              <w:t xml:space="preserve">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vateľovi nárok voči Zhotoviteľovi na zaplatenie zmluvnej pokuty vo výške 500,-</w:t>
            </w:r>
            <w:r w:rsidR="00CA7D50" w:rsidRPr="00D91C1B">
              <w:rPr>
                <w:rFonts w:ascii="Arial" w:hAnsi="Arial" w:cs="Arial"/>
                <w:color w:val="auto"/>
                <w:szCs w:val="22"/>
              </w:rPr>
              <w:t xml:space="preserve"> </w:t>
            </w:r>
            <w:r w:rsidRPr="00D91C1B">
              <w:rPr>
                <w:rFonts w:ascii="Arial" w:hAnsi="Arial" w:cs="Arial"/>
                <w:color w:val="auto"/>
                <w:szCs w:val="22"/>
              </w:rPr>
              <w:t xml:space="preserve">EUR (slovom päťsto eur) za každý deň omeškania so splnením uvedenej povinnosti Zhotoviteľa. </w:t>
            </w:r>
            <w:r w:rsidRPr="00723969">
              <w:rPr>
                <w:rFonts w:ascii="Arial" w:hAnsi="Arial" w:cs="Arial"/>
                <w:bCs/>
                <w:color w:val="auto"/>
              </w:rPr>
              <w:t xml:space="preserve">Zaplatením zmluvnej  pokuty sa nezbavuje Zhotoviteľ povinnosti podľa tohto </w:t>
            </w:r>
            <w:proofErr w:type="spellStart"/>
            <w:r w:rsidRPr="00723969">
              <w:rPr>
                <w:rFonts w:ascii="Arial" w:hAnsi="Arial" w:cs="Arial"/>
                <w:bCs/>
                <w:color w:val="auto"/>
              </w:rPr>
              <w:t>podčlánku</w:t>
            </w:r>
            <w:proofErr w:type="spellEnd"/>
            <w:r w:rsidRPr="00723969">
              <w:rPr>
                <w:rFonts w:ascii="Arial" w:hAnsi="Arial" w:cs="Arial"/>
                <w:bCs/>
                <w:color w:val="auto"/>
              </w:rPr>
              <w:t>.</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04494510" w14:textId="77777777" w:rsidR="004B3D19" w:rsidRPr="00C96E7C" w:rsidRDefault="004B3D19" w:rsidP="0083239F">
            <w:pPr>
              <w:pStyle w:val="Zarkazkladnhotextu2"/>
              <w:tabs>
                <w:tab w:val="left" w:pos="0"/>
              </w:tabs>
              <w:ind w:left="0" w:firstLine="0"/>
              <w:rPr>
                <w:rFonts w:cs="Arial"/>
              </w:rPr>
            </w:pPr>
          </w:p>
          <w:p w14:paraId="09EB2CC4" w14:textId="77777777" w:rsidR="004B3D19" w:rsidRPr="00D611CD" w:rsidRDefault="004B3D19" w:rsidP="0083239F">
            <w:pPr>
              <w:pStyle w:val="Zarkazkladnhotextu2"/>
              <w:tabs>
                <w:tab w:val="left" w:pos="0"/>
              </w:tabs>
              <w:ind w:left="0" w:firstLine="0"/>
              <w:rPr>
                <w:rFonts w:cs="Arial"/>
              </w:rPr>
            </w:pPr>
            <w:r w:rsidRPr="00485C05">
              <w:rPr>
                <w:rFonts w:cs="Arial"/>
              </w:rPr>
              <w:lastRenderedPageBreak/>
              <w:t xml:space="preserve">Zhotoviteľ udeľuje </w:t>
            </w:r>
            <w:r w:rsidRPr="00DF409D">
              <w:rPr>
                <w:rFonts w:cs="Arial"/>
              </w:rPr>
              <w:t xml:space="preserve">Objednávateľovi bezodplatne, dňom podpísania Preberacieho protokolu pre časť Diela podľa </w:t>
            </w:r>
            <w:proofErr w:type="spellStart"/>
            <w:r w:rsidRPr="00DF409D">
              <w:rPr>
                <w:rFonts w:cs="Arial"/>
              </w:rPr>
              <w:t>podčlánku</w:t>
            </w:r>
            <w:proofErr w:type="spellEnd"/>
            <w:r w:rsidRPr="00DF409D">
              <w:rPr>
                <w:rFonts w:cs="Arial"/>
              </w:rPr>
              <w:t xml:space="preserve"> 10.2 (</w:t>
            </w:r>
            <w:r w:rsidRPr="00DF409D">
              <w:rPr>
                <w:rFonts w:cs="Arial"/>
                <w:i/>
              </w:rPr>
              <w:t>Preberanie častí Diela</w:t>
            </w:r>
            <w:r w:rsidRPr="00DF409D">
              <w:rPr>
                <w:rFonts w:cs="Arial"/>
              </w:rPr>
              <w:t>), licenciu/sublicenciu podľa § 65 a </w:t>
            </w:r>
            <w:proofErr w:type="spellStart"/>
            <w:r w:rsidRPr="00DF409D">
              <w:rPr>
                <w:rFonts w:cs="Arial"/>
              </w:rPr>
              <w:t>nasl</w:t>
            </w:r>
            <w:proofErr w:type="spellEnd"/>
            <w:r w:rsidRPr="00DF409D">
              <w:rPr>
                <w:rFonts w:cs="Arial"/>
              </w:rPr>
              <w:t xml:space="preserve">. zákona </w:t>
            </w:r>
            <w:r w:rsidR="00181FAD" w:rsidRPr="00DF409D">
              <w:rPr>
                <w:rFonts w:cs="Arial"/>
              </w:rPr>
              <w:t xml:space="preserve">                               </w:t>
            </w:r>
            <w:r w:rsidRPr="00896806">
              <w:rPr>
                <w:rFonts w:cs="Arial"/>
              </w:rPr>
              <w:t xml:space="preserve">č. 185/2015 </w:t>
            </w:r>
            <w:proofErr w:type="spellStart"/>
            <w:r w:rsidRPr="00896806">
              <w:rPr>
                <w:rFonts w:cs="Arial"/>
              </w:rPr>
              <w:t>Z.z</w:t>
            </w:r>
            <w:proofErr w:type="spellEnd"/>
            <w:r w:rsidRPr="00896806">
              <w:rPr>
                <w:rFonts w:cs="Arial"/>
              </w:rPr>
              <w:t>. Autorský zákon (ďalej len „Auto</w:t>
            </w:r>
            <w:r w:rsidRPr="00DB07C1">
              <w:rPr>
                <w:rFonts w:cs="Arial"/>
              </w:rPr>
              <w:t xml:space="preserve">rský zákon“) na použitie počítačového programu, </w:t>
            </w:r>
            <w:r w:rsidR="00181FAD" w:rsidRPr="00DB07C1">
              <w:rPr>
                <w:rFonts w:cs="Arial"/>
              </w:rPr>
              <w:t xml:space="preserve">                             </w:t>
            </w:r>
            <w:r w:rsidRPr="00BB44F9">
              <w:rPr>
                <w:rFonts w:cs="Arial"/>
              </w:rPr>
              <w:t>ktorý predstavuje súčasť dokončenej časti Diela prevzatej Objednávateľom a ktorý nebol vytvorený na objednávku Objednávateľa (ďalej len „Počítačový program bez objednávky“).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1E21064A" w14:textId="77777777" w:rsidR="004B3D19" w:rsidRPr="00D611CD" w:rsidRDefault="004B3D19" w:rsidP="0083239F">
            <w:pPr>
              <w:pStyle w:val="Zarkazkladnhotextu2"/>
              <w:tabs>
                <w:tab w:val="left" w:pos="0"/>
              </w:tabs>
              <w:ind w:left="0" w:firstLine="0"/>
              <w:rPr>
                <w:rFonts w:cs="Arial"/>
              </w:rPr>
            </w:pPr>
          </w:p>
          <w:p w14:paraId="73FB095D" w14:textId="77777777" w:rsidR="004B3D19" w:rsidRPr="006C2974" w:rsidRDefault="004B3D19" w:rsidP="0083239F">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w:t>
            </w:r>
            <w:proofErr w:type="spellStart"/>
            <w:r w:rsidRPr="00D611CD">
              <w:rPr>
                <w:rFonts w:cs="Arial"/>
                <w:szCs w:val="22"/>
                <w:lang w:val="sk-SK"/>
              </w:rPr>
              <w:t>podčlánku</w:t>
            </w:r>
            <w:proofErr w:type="spellEnd"/>
            <w:r w:rsidRPr="00D611CD">
              <w:rPr>
                <w:rFonts w:cs="Arial"/>
                <w:szCs w:val="22"/>
                <w:lang w:val="sk-SK"/>
              </w:rPr>
              <w:t xml:space="preserve"> v rozsahu, v akom udelil Objednávateľovi licencie/sublicencie podľa tohto </w:t>
            </w:r>
            <w:proofErr w:type="spellStart"/>
            <w:r w:rsidRPr="00D611CD">
              <w:rPr>
                <w:rFonts w:cs="Arial"/>
                <w:szCs w:val="22"/>
                <w:lang w:val="sk-SK"/>
              </w:rPr>
              <w:t>podčlánku</w:t>
            </w:r>
            <w:proofErr w:type="spellEnd"/>
            <w:r w:rsidRPr="00D611CD">
              <w:rPr>
                <w:rFonts w:cs="Arial"/>
                <w:szCs w:val="22"/>
                <w:lang w:val="sk-SK"/>
              </w:rPr>
              <w:t xml:space="preserve">. </w:t>
            </w:r>
            <w:r w:rsidRPr="00D611CD">
              <w:rPr>
                <w:rFonts w:cs="Arial"/>
                <w:lang w:val="sk-SK"/>
              </w:rPr>
              <w:t xml:space="preserve">Zhotoviteľ zároveň udeľuje dňom prevzatia autorského diela podľa tohto </w:t>
            </w:r>
            <w:proofErr w:type="spellStart"/>
            <w:r w:rsidRPr="00D611CD">
              <w:rPr>
                <w:rFonts w:cs="Arial"/>
                <w:lang w:val="sk-SK"/>
              </w:rPr>
              <w:t>podčlánku</w:t>
            </w:r>
            <w:proofErr w:type="spellEnd"/>
            <w:r w:rsidRPr="00D611CD">
              <w:rPr>
                <w:rFonts w:cs="Arial"/>
                <w:lang w:val="sk-SK"/>
              </w:rPr>
              <w:t xml:space="preserve"> (podpisom Preberacieho protokolu pre časť Diela) súhlas Objednávateľovi na postúpenie licencie/sublicencie na tretiu osobu a súhlas, aby Objednávateľ udelil tretej osobe súhlas na použite autorského diela podľa tohto </w:t>
            </w:r>
            <w:proofErr w:type="spellStart"/>
            <w:r w:rsidRPr="00D611CD">
              <w:rPr>
                <w:rFonts w:cs="Arial"/>
                <w:lang w:val="sk-SK"/>
              </w:rPr>
              <w:t>podčlánku</w:t>
            </w:r>
            <w:proofErr w:type="spellEnd"/>
            <w:r w:rsidRPr="00D611CD">
              <w:rPr>
                <w:rFonts w:cs="Arial"/>
                <w:lang w:val="sk-SK"/>
              </w:rPr>
              <w:t xml:space="preserve">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práv k autorským dielam súhlasia s udelením licencie/sublicencie zo spoločnosti Zhotoviteľa  na Objednávateľa a súhlas s udelením licencie/</w:t>
            </w:r>
            <w:proofErr w:type="spellStart"/>
            <w:r w:rsidRPr="00F30C2A">
              <w:rPr>
                <w:rFonts w:cs="Arial"/>
                <w:szCs w:val="22"/>
                <w:lang w:val="sk-SK"/>
              </w:rPr>
              <w:t>sublicenicie</w:t>
            </w:r>
            <w:proofErr w:type="spellEnd"/>
            <w:r w:rsidRPr="00F30C2A">
              <w:rPr>
                <w:rFonts w:cs="Arial"/>
                <w:szCs w:val="22"/>
                <w:lang w:val="sk-SK"/>
              </w:rPr>
              <w:t xml:space="preserve"> a/alebo postúpením licencie/sublicencie zo spoločnosti Objednávateľa na tretie osoby bez obmedzenia. Zho</w:t>
            </w:r>
            <w:r w:rsidRPr="006C2974">
              <w:rPr>
                <w:rFonts w:cs="Arial"/>
                <w:szCs w:val="22"/>
                <w:lang w:val="sk-SK"/>
              </w:rPr>
              <w:t xml:space="preserve">toviteľ vyhlasuje, že nároky autorov/spoluautorov/ 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sú v plnom rozsahu vysporiadané tak, aby  Objednávateľ mohol nerušene používať autorské diela podľa tohto </w:t>
            </w:r>
            <w:proofErr w:type="spellStart"/>
            <w:r w:rsidRPr="006C2974">
              <w:rPr>
                <w:rFonts w:cs="Arial"/>
                <w:szCs w:val="22"/>
                <w:lang w:val="sk-SK"/>
              </w:rPr>
              <w:t>podčlánku</w:t>
            </w:r>
            <w:proofErr w:type="spellEnd"/>
            <w:r w:rsidRPr="006C2974">
              <w:rPr>
                <w:rFonts w:cs="Arial"/>
                <w:szCs w:val="22"/>
                <w:lang w:val="sk-SK"/>
              </w:rPr>
              <w:t xml:space="preserve"> a to bez akýchkoľvek nárokov autorov/spoluautorov/originálnych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voči Objednávateľovi. 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Zhotoviteľom Objednávateľovi a v tej súvislosti si bude akýkoľvek autor/spoluautor/originálny </w:t>
            </w:r>
            <w:proofErr w:type="spellStart"/>
            <w:r w:rsidRPr="006C2974">
              <w:rPr>
                <w:rFonts w:cs="Arial"/>
                <w:szCs w:val="22"/>
                <w:lang w:val="sk-SK"/>
              </w:rPr>
              <w:t>nostieľ</w:t>
            </w:r>
            <w:proofErr w:type="spellEnd"/>
            <w:r w:rsidRPr="006C2974">
              <w:rPr>
                <w:rFonts w:cs="Arial"/>
                <w:szCs w:val="22"/>
                <w:lang w:val="sk-SK"/>
              </w:rPr>
              <w:t xml:space="preserve"> majetkových práv </w:t>
            </w:r>
            <w:r w:rsidR="00181FAD" w:rsidRPr="006C2974">
              <w:rPr>
                <w:rFonts w:cs="Arial"/>
                <w:szCs w:val="22"/>
                <w:lang w:val="sk-SK"/>
              </w:rPr>
              <w:t xml:space="preserve">                  </w:t>
            </w:r>
            <w:r w:rsidRPr="006C2974">
              <w:rPr>
                <w:rFonts w:cs="Arial"/>
                <w:szCs w:val="22"/>
                <w:lang w:val="sk-SK"/>
              </w:rPr>
              <w:t xml:space="preserve">k </w:t>
            </w:r>
            <w:proofErr w:type="spellStart"/>
            <w:r w:rsidRPr="006C2974">
              <w:rPr>
                <w:rFonts w:cs="Arial"/>
                <w:szCs w:val="22"/>
                <w:lang w:val="sk-SK"/>
              </w:rPr>
              <w:t>autroským</w:t>
            </w:r>
            <w:proofErr w:type="spellEnd"/>
            <w:r w:rsidRPr="006C2974">
              <w:rPr>
                <w:rFonts w:cs="Arial"/>
                <w:szCs w:val="22"/>
                <w:lang w:val="sk-SK"/>
              </w:rPr>
              <w:t xml:space="preserve"> dielam podľa tohto </w:t>
            </w:r>
            <w:proofErr w:type="spellStart"/>
            <w:r w:rsidRPr="006C2974">
              <w:rPr>
                <w:rFonts w:cs="Arial"/>
                <w:szCs w:val="22"/>
                <w:lang w:val="sk-SK"/>
              </w:rPr>
              <w:t>podčlánku</w:t>
            </w:r>
            <w:proofErr w:type="spellEnd"/>
            <w:r w:rsidRPr="006C2974">
              <w:rPr>
                <w:rFonts w:cs="Arial"/>
                <w:szCs w:val="22"/>
                <w:lang w:val="sk-SK"/>
              </w:rPr>
              <w:t xml:space="preserve"> uplatňovať akékoľvek majetkové nároky voči Objednávateľovi z titulu neoprávneného použitia autorského diela podľa tohto </w:t>
            </w:r>
            <w:proofErr w:type="spellStart"/>
            <w:r w:rsidRPr="006C2974">
              <w:rPr>
                <w:rFonts w:cs="Arial"/>
                <w:szCs w:val="22"/>
                <w:lang w:val="sk-SK"/>
              </w:rPr>
              <w:t>podčlánku</w:t>
            </w:r>
            <w:proofErr w:type="spellEnd"/>
            <w:r w:rsidRPr="006C2974">
              <w:rPr>
                <w:rFonts w:cs="Arial"/>
                <w:szCs w:val="22"/>
                <w:lang w:val="sk-SK"/>
              </w:rPr>
              <w:t xml:space="preserve">, zaväzuje sa Zhotoviteľ nahradiť Objednávateľovi v plnom rozsahu </w:t>
            </w:r>
            <w:proofErr w:type="spellStart"/>
            <w:r w:rsidRPr="006C2974">
              <w:rPr>
                <w:rFonts w:cs="Arial"/>
                <w:szCs w:val="22"/>
                <w:lang w:val="sk-SK"/>
              </w:rPr>
              <w:t>akúkokľvek</w:t>
            </w:r>
            <w:proofErr w:type="spellEnd"/>
            <w:r w:rsidRPr="006C2974">
              <w:rPr>
                <w:rFonts w:cs="Arial"/>
                <w:szCs w:val="22"/>
                <w:lang w:val="sk-SK"/>
              </w:rPr>
              <w:t xml:space="preserve"> škodu  </w:t>
            </w:r>
            <w:proofErr w:type="spellStart"/>
            <w:r w:rsidRPr="006C2974">
              <w:rPr>
                <w:rFonts w:cs="Arial"/>
                <w:szCs w:val="22"/>
                <w:lang w:val="sk-SK"/>
              </w:rPr>
              <w:t>vzninutú</w:t>
            </w:r>
            <w:proofErr w:type="spellEnd"/>
            <w:r w:rsidRPr="006C2974">
              <w:rPr>
                <w:rFonts w:cs="Arial"/>
                <w:szCs w:val="22"/>
                <w:lang w:val="sk-SK"/>
              </w:rPr>
              <w:t xml:space="preserve"> Objednávateľovi v dôsledku porušenia </w:t>
            </w:r>
            <w:r w:rsidRPr="006C2974">
              <w:rPr>
                <w:rFonts w:cs="Arial"/>
                <w:szCs w:val="22"/>
                <w:lang w:val="sk-SK"/>
              </w:rPr>
              <w:lastRenderedPageBreak/>
              <w:t xml:space="preserve">povinností Zhotoviteľa podľa tohto </w:t>
            </w:r>
            <w:proofErr w:type="spellStart"/>
            <w:r w:rsidRPr="006C2974">
              <w:rPr>
                <w:rFonts w:cs="Arial"/>
                <w:szCs w:val="22"/>
                <w:lang w:val="sk-SK"/>
              </w:rPr>
              <w:t>podčlánku</w:t>
            </w:r>
            <w:proofErr w:type="spellEnd"/>
            <w:r w:rsidRPr="006C2974">
              <w:rPr>
                <w:rFonts w:cs="Arial"/>
                <w:szCs w:val="22"/>
                <w:lang w:val="sk-SK"/>
              </w:rPr>
              <w:t xml:space="preserve">. Zároveň </w:t>
            </w:r>
            <w:r w:rsidR="00181FAD" w:rsidRPr="006C2974">
              <w:rPr>
                <w:rFonts w:cs="Arial"/>
                <w:szCs w:val="22"/>
                <w:lang w:val="sk-SK"/>
              </w:rPr>
              <w:t xml:space="preserve">               </w:t>
            </w:r>
            <w:r w:rsidRPr="006C2974">
              <w:rPr>
                <w:rFonts w:cs="Arial"/>
                <w:szCs w:val="22"/>
                <w:lang w:val="sk-SK"/>
              </w:rPr>
              <w:t>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Objednávateľovi </w:t>
            </w:r>
            <w:r w:rsidR="00181FAD" w:rsidRPr="006C2974">
              <w:rPr>
                <w:rFonts w:cs="Arial"/>
                <w:szCs w:val="22"/>
                <w:lang w:val="sk-SK"/>
              </w:rPr>
              <w:t xml:space="preserve">                           </w:t>
            </w:r>
            <w:r w:rsidRPr="006C2974">
              <w:rPr>
                <w:rFonts w:cs="Arial"/>
                <w:szCs w:val="22"/>
                <w:lang w:val="sk-SK"/>
              </w:rPr>
              <w:t xml:space="preserve">k autorským dielam podľa tohto </w:t>
            </w:r>
            <w:proofErr w:type="spellStart"/>
            <w:r w:rsidRPr="006C2974">
              <w:rPr>
                <w:rFonts w:cs="Arial"/>
                <w:szCs w:val="22"/>
                <w:lang w:val="sk-SK"/>
              </w:rPr>
              <w:t>podčlánku</w:t>
            </w:r>
            <w:proofErr w:type="spellEnd"/>
            <w:r w:rsidRPr="006C2974">
              <w:rPr>
                <w:rFonts w:cs="Arial"/>
                <w:szCs w:val="22"/>
                <w:lang w:val="sk-SK"/>
              </w:rPr>
              <w:t xml:space="preserve">, Zhotoviteľ sa zaväzuje bez zbytočného odkladu zabezpečiť Objednávateľovi udelenie súhlasu (licenciu/sublicenciu) </w:t>
            </w:r>
            <w:r w:rsidR="00181FAD" w:rsidRPr="006C2974">
              <w:rPr>
                <w:rFonts w:cs="Arial"/>
                <w:szCs w:val="22"/>
                <w:lang w:val="sk-SK"/>
              </w:rPr>
              <w:t xml:space="preserve">   </w:t>
            </w:r>
            <w:r w:rsidRPr="006C2974">
              <w:rPr>
                <w:rFonts w:cs="Arial"/>
                <w:szCs w:val="22"/>
                <w:lang w:val="sk-SK"/>
              </w:rPr>
              <w:t xml:space="preserve">k autorským </w:t>
            </w:r>
            <w:proofErr w:type="spellStart"/>
            <w:r w:rsidRPr="006C2974">
              <w:rPr>
                <w:rFonts w:cs="Arial"/>
                <w:szCs w:val="22"/>
                <w:lang w:val="sk-SK"/>
              </w:rPr>
              <w:t>dielma</w:t>
            </w:r>
            <w:proofErr w:type="spellEnd"/>
            <w:r w:rsidRPr="006C2974">
              <w:rPr>
                <w:rFonts w:cs="Arial"/>
                <w:szCs w:val="22"/>
                <w:lang w:val="sk-SK"/>
              </w:rPr>
              <w:t xml:space="preserve"> v plnom rozsahu podľa tohto </w:t>
            </w:r>
            <w:proofErr w:type="spellStart"/>
            <w:r w:rsidRPr="006C2974">
              <w:rPr>
                <w:rFonts w:cs="Arial"/>
                <w:szCs w:val="22"/>
                <w:lang w:val="sk-SK"/>
              </w:rPr>
              <w:t>podčlánku</w:t>
            </w:r>
            <w:proofErr w:type="spellEnd"/>
            <w:r w:rsidRPr="006C2974">
              <w:rPr>
                <w:rFonts w:cs="Arial"/>
                <w:szCs w:val="22"/>
                <w:lang w:val="sk-SK"/>
              </w:rPr>
              <w:t xml:space="preserve"> tak, aby používaním autorských diel Objednávateľom na základe takéhoto súhlasu nedochádzalo k akýmkoľvek zásahom do práv duševného vlastníctva tretích osôb.    </w:t>
            </w:r>
          </w:p>
          <w:p w14:paraId="00A335BE" w14:textId="77777777" w:rsidR="004B3D19" w:rsidRPr="006C2974" w:rsidRDefault="004B3D19" w:rsidP="0083239F">
            <w:pPr>
              <w:pStyle w:val="Zarkazkladnhotextu2"/>
              <w:tabs>
                <w:tab w:val="left" w:pos="0"/>
              </w:tabs>
              <w:ind w:left="0" w:firstLine="0"/>
              <w:rPr>
                <w:rFonts w:cs="Arial"/>
              </w:rPr>
            </w:pPr>
          </w:p>
          <w:p w14:paraId="10515E5E" w14:textId="77777777" w:rsidR="004B3D19" w:rsidRPr="006C2974" w:rsidRDefault="004B3D19" w:rsidP="0083239F">
            <w:pPr>
              <w:pStyle w:val="Zkladntext"/>
              <w:jc w:val="both"/>
              <w:rPr>
                <w:rFonts w:cs="Arial"/>
                <w:szCs w:val="22"/>
                <w:lang w:val="sk-SK"/>
              </w:rPr>
            </w:pPr>
            <w:r w:rsidRPr="006C2974">
              <w:rPr>
                <w:rFonts w:cs="Arial"/>
                <w:szCs w:val="22"/>
                <w:lang w:val="sk-SK"/>
              </w:rPr>
              <w:t xml:space="preserve">Zhotoviteľ vyhlasuje, že pred poskytnutím licencií/sublicencií Objednávateľovi podľa tohto </w:t>
            </w:r>
            <w:proofErr w:type="spellStart"/>
            <w:r w:rsidRPr="006C2974">
              <w:rPr>
                <w:rFonts w:cs="Arial"/>
                <w:szCs w:val="22"/>
                <w:lang w:val="sk-SK"/>
              </w:rPr>
              <w:t>podčlánku</w:t>
            </w:r>
            <w:proofErr w:type="spellEnd"/>
            <w:r w:rsidRPr="006C2974">
              <w:rPr>
                <w:rFonts w:cs="Arial"/>
                <w:szCs w:val="22"/>
                <w:lang w:val="sk-SK"/>
              </w:rPr>
              <w:t xml:space="preserve"> neposkytol žiadnej tretej osobe sublicenciu/licenciu ani nepostúpil licenciu na použitie autorských diel podľa tohto </w:t>
            </w:r>
            <w:proofErr w:type="spellStart"/>
            <w:r w:rsidRPr="006C2974">
              <w:rPr>
                <w:rFonts w:cs="Arial"/>
                <w:szCs w:val="22"/>
                <w:lang w:val="sk-SK"/>
              </w:rPr>
              <w:t>podčlánku</w:t>
            </w:r>
            <w:proofErr w:type="spellEnd"/>
            <w:r w:rsidRPr="006C2974">
              <w:rPr>
                <w:rFonts w:cs="Arial"/>
                <w:szCs w:val="22"/>
                <w:lang w:val="sk-SK"/>
              </w:rPr>
              <w:t xml:space="preserve">. Zhotoviteľ vyhlasuje, že použitím autorských diel spôsobom podľa tohto </w:t>
            </w:r>
            <w:proofErr w:type="spellStart"/>
            <w:r w:rsidRPr="006C2974">
              <w:rPr>
                <w:rFonts w:cs="Arial"/>
                <w:szCs w:val="22"/>
                <w:lang w:val="sk-SK"/>
              </w:rPr>
              <w:t>podčlánku</w:t>
            </w:r>
            <w:proofErr w:type="spellEnd"/>
            <w:r w:rsidRPr="006C2974">
              <w:rPr>
                <w:rFonts w:cs="Arial"/>
                <w:szCs w:val="22"/>
                <w:lang w:val="sk-SK"/>
              </w:rPr>
              <w:t xml:space="preserve"> nedôjde k zásahu do práv tretích osôb, najmä do autorských práv, práv na ochranu proti nekalej súťaži,  priemyselných práv  a práv na označenie. </w:t>
            </w:r>
            <w:proofErr w:type="spellStart"/>
            <w:r w:rsidRPr="006C2974">
              <w:rPr>
                <w:rFonts w:cs="Arial"/>
                <w:szCs w:val="22"/>
                <w:lang w:val="sk-SK"/>
              </w:rPr>
              <w:t>Vprípade</w:t>
            </w:r>
            <w:proofErr w:type="spellEnd"/>
            <w:r w:rsidRPr="006C2974">
              <w:rPr>
                <w:rFonts w:cs="Arial"/>
                <w:szCs w:val="22"/>
                <w:lang w:val="sk-SK"/>
              </w:rPr>
              <w:t xml:space="preserve">, ak sa preukáže nepravdivosť akéhokoľvek vyhlásenia podľa tohto </w:t>
            </w:r>
            <w:proofErr w:type="spellStart"/>
            <w:r w:rsidRPr="006C2974">
              <w:rPr>
                <w:rFonts w:cs="Arial"/>
                <w:szCs w:val="22"/>
                <w:lang w:val="sk-SK"/>
              </w:rPr>
              <w:t>podčlánku</w:t>
            </w:r>
            <w:proofErr w:type="spellEnd"/>
            <w:r w:rsidRPr="006C2974">
              <w:rPr>
                <w:rFonts w:cs="Arial"/>
                <w:szCs w:val="22"/>
                <w:lang w:val="sk-SK"/>
              </w:rPr>
              <w:t>,  zodpovedá Zhotoviteľ Objednávateľovi v plnom rozsahu za škodu tým spôsobenú.”</w:t>
            </w:r>
          </w:p>
          <w:p w14:paraId="1C9DF34D" w14:textId="77777777" w:rsidR="004B3D19" w:rsidRPr="006C2974" w:rsidRDefault="004B3D19" w:rsidP="0083239F">
            <w:pPr>
              <w:jc w:val="both"/>
              <w:rPr>
                <w:rFonts w:cs="Arial"/>
              </w:rPr>
            </w:pPr>
          </w:p>
        </w:tc>
      </w:tr>
      <w:tr w:rsidR="00951265" w:rsidRPr="006C2974" w14:paraId="455FC03A" w14:textId="77777777" w:rsidTr="00F670F8">
        <w:trPr>
          <w:gridAfter w:val="1"/>
          <w:wAfter w:w="687" w:type="dxa"/>
          <w:trHeight w:val="1399"/>
        </w:trPr>
        <w:tc>
          <w:tcPr>
            <w:tcW w:w="1384" w:type="dxa"/>
            <w:gridSpan w:val="2"/>
          </w:tcPr>
          <w:p w14:paraId="6D52524A"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0A2BC1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4BBB108A" w14:textId="77777777" w:rsidR="004B3D19" w:rsidRPr="00A86531" w:rsidRDefault="004B3D19" w:rsidP="0083239F">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62765280" w14:textId="77777777" w:rsidR="004B3D19" w:rsidRPr="00742FB8" w:rsidRDefault="004B3D19" w:rsidP="0083239F">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7047E691" w14:textId="77777777" w:rsidR="004B3D19" w:rsidRPr="00742FB8" w:rsidRDefault="004B3D19" w:rsidP="0083239F">
            <w:pPr>
              <w:pStyle w:val="Zkladntext3"/>
              <w:rPr>
                <w:rFonts w:cs="Arial"/>
                <w:szCs w:val="22"/>
              </w:rPr>
            </w:pPr>
            <w:r w:rsidRPr="00742FB8">
              <w:rPr>
                <w:rFonts w:cs="Arial"/>
                <w:szCs w:val="22"/>
              </w:rPr>
              <w:t>„počítaných od dátumu nadobudnutia účinnosti Zmluvy.“</w:t>
            </w:r>
          </w:p>
          <w:p w14:paraId="1165425D" w14:textId="77777777" w:rsidR="004B3D19" w:rsidRPr="00742FB8" w:rsidRDefault="004B3D19" w:rsidP="0083239F">
            <w:pPr>
              <w:pStyle w:val="Zkladntext3"/>
              <w:rPr>
                <w:rFonts w:cs="Arial"/>
              </w:rPr>
            </w:pPr>
          </w:p>
          <w:p w14:paraId="74AF9CA9" w14:textId="77777777" w:rsidR="004B3D19" w:rsidRPr="00742FB8" w:rsidRDefault="004B3D19" w:rsidP="0083239F">
            <w:pPr>
              <w:pStyle w:val="Zkladntext3"/>
              <w:rPr>
                <w:rFonts w:cs="Arial"/>
              </w:rPr>
            </w:pPr>
            <w:r w:rsidRPr="00742FB8">
              <w:rPr>
                <w:rFonts w:cs="Arial"/>
              </w:rPr>
              <w:t>Za deviaty odsek vložte:</w:t>
            </w:r>
          </w:p>
          <w:p w14:paraId="1019E60D" w14:textId="77777777" w:rsidR="004B3D19" w:rsidRPr="00742FB8" w:rsidRDefault="004B3D19" w:rsidP="0083239F">
            <w:pPr>
              <w:pStyle w:val="Zkladntext3"/>
              <w:rPr>
                <w:rFonts w:cs="Arial"/>
              </w:rPr>
            </w:pPr>
          </w:p>
          <w:p w14:paraId="4C9B2E81" w14:textId="77777777" w:rsidR="004B3D19" w:rsidRPr="0074407A" w:rsidRDefault="004B3D19" w:rsidP="0083239F">
            <w:pPr>
              <w:jc w:val="both"/>
              <w:rPr>
                <w:rFonts w:cs="Arial"/>
                <w:iCs/>
              </w:rPr>
            </w:pPr>
            <w:r w:rsidRPr="00742FB8">
              <w:rPr>
                <w:rFonts w:cs="Arial"/>
                <w:iCs/>
              </w:rPr>
              <w:t>„Príslušná Poisťujúca Strana predloží druhej Strane a</w:t>
            </w:r>
            <w:r w:rsidR="000C1B1C" w:rsidRPr="00742FB8">
              <w:rPr>
                <w:rFonts w:cs="Arial"/>
                <w:iCs/>
              </w:rPr>
              <w:t> </w:t>
            </w:r>
            <w:r w:rsidR="00FD0593" w:rsidRPr="005B0752">
              <w:rPr>
                <w:rFonts w:cs="Arial"/>
                <w:iCs/>
              </w:rPr>
              <w:t xml:space="preserve">Stavebnotechnickému dozoru </w:t>
            </w:r>
            <w:r w:rsidRPr="005B0752">
              <w:rPr>
                <w:rFonts w:cs="Arial"/>
                <w:iCs/>
              </w:rPr>
              <w:t>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00FD0593" w:rsidRPr="00566FC4">
              <w:rPr>
                <w:rFonts w:cs="Arial"/>
                <w:iCs/>
              </w:rPr>
              <w:t>Stavebnotechnického dozoru</w:t>
            </w:r>
            <w:r w:rsidRPr="0074407A">
              <w:rPr>
                <w:rFonts w:cs="Arial"/>
                <w:iCs/>
              </w:rPr>
              <w:t>.“</w:t>
            </w:r>
          </w:p>
          <w:p w14:paraId="7853E406" w14:textId="77777777" w:rsidR="004B3D19" w:rsidRPr="0074407A" w:rsidRDefault="004B3D19" w:rsidP="0083239F">
            <w:pPr>
              <w:pStyle w:val="Zkladntext3"/>
              <w:rPr>
                <w:rFonts w:cs="Arial"/>
              </w:rPr>
            </w:pPr>
          </w:p>
        </w:tc>
      </w:tr>
      <w:tr w:rsidR="009370D4" w:rsidRPr="006C2974" w14:paraId="522D0579" w14:textId="77777777" w:rsidTr="00F670F8">
        <w:trPr>
          <w:gridAfter w:val="1"/>
          <w:wAfter w:w="687" w:type="dxa"/>
          <w:trHeight w:val="1399"/>
        </w:trPr>
        <w:tc>
          <w:tcPr>
            <w:tcW w:w="1384" w:type="dxa"/>
            <w:gridSpan w:val="2"/>
          </w:tcPr>
          <w:p w14:paraId="055E4944"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t>Podčlánok</w:t>
            </w:r>
          </w:p>
          <w:p w14:paraId="0D2D612A" w14:textId="77777777" w:rsidR="009370D4" w:rsidRPr="00FB322C" w:rsidRDefault="009370D4" w:rsidP="0083239F">
            <w:pPr>
              <w:pStyle w:val="NoIndent"/>
              <w:jc w:val="both"/>
              <w:rPr>
                <w:rFonts w:ascii="Arial" w:hAnsi="Arial" w:cs="Arial"/>
                <w:b/>
                <w:color w:val="auto"/>
                <w:szCs w:val="22"/>
              </w:rPr>
            </w:pPr>
            <w:r w:rsidRPr="00FB322C">
              <w:rPr>
                <w:rFonts w:ascii="Arial" w:hAnsi="Arial" w:cs="Arial"/>
                <w:b/>
              </w:rPr>
              <w:t>19.1</w:t>
            </w:r>
          </w:p>
        </w:tc>
        <w:tc>
          <w:tcPr>
            <w:tcW w:w="2472" w:type="dxa"/>
          </w:tcPr>
          <w:p w14:paraId="20F54939"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D06D5B0" w14:textId="77777777" w:rsidR="009370D4" w:rsidRDefault="009370D4" w:rsidP="0083239F">
            <w:pPr>
              <w:pStyle w:val="Zkladntext3"/>
              <w:rPr>
                <w:rFonts w:cs="Arial"/>
                <w:szCs w:val="22"/>
              </w:rPr>
            </w:pPr>
            <w:r w:rsidRPr="00F07B96">
              <w:rPr>
                <w:rFonts w:cs="Arial"/>
                <w:szCs w:val="22"/>
              </w:rPr>
              <w:t>V dr</w:t>
            </w:r>
            <w:r w:rsidRPr="00742FB8">
              <w:rPr>
                <w:rFonts w:cs="Arial"/>
                <w:szCs w:val="22"/>
              </w:rPr>
              <w:t>uhom odseku doplňte :</w:t>
            </w:r>
          </w:p>
          <w:p w14:paraId="0A40B3CE" w14:textId="77777777" w:rsidR="00C42C8B" w:rsidRPr="00742FB8" w:rsidRDefault="00C42C8B" w:rsidP="0083239F">
            <w:pPr>
              <w:pStyle w:val="Zkladntext3"/>
              <w:rPr>
                <w:rFonts w:cs="Arial"/>
                <w:szCs w:val="22"/>
              </w:rPr>
            </w:pPr>
          </w:p>
          <w:p w14:paraId="6F3EAAD8" w14:textId="77777777" w:rsidR="009370D4" w:rsidRPr="00742FB8" w:rsidRDefault="009370D4" w:rsidP="0083239F">
            <w:pPr>
              <w:pStyle w:val="Zkladntext3"/>
              <w:rPr>
                <w:rFonts w:cs="Arial"/>
                <w:szCs w:val="22"/>
              </w:rPr>
            </w:pPr>
            <w:r w:rsidRPr="00742FB8">
              <w:rPr>
                <w:rFonts w:cs="Arial"/>
                <w:szCs w:val="22"/>
              </w:rPr>
              <w:t>„(vi) nedostupnosť zdrojov financovania na strane Objednávateľa.“</w:t>
            </w:r>
          </w:p>
        </w:tc>
      </w:tr>
      <w:tr w:rsidR="009370D4" w:rsidRPr="006C2974" w14:paraId="04B6B33C" w14:textId="77777777" w:rsidTr="00F670F8">
        <w:trPr>
          <w:gridAfter w:val="1"/>
          <w:wAfter w:w="687" w:type="dxa"/>
        </w:trPr>
        <w:tc>
          <w:tcPr>
            <w:tcW w:w="1384" w:type="dxa"/>
            <w:gridSpan w:val="2"/>
          </w:tcPr>
          <w:p w14:paraId="2437C71B"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ADE099D"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323855C"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04BFCC2E" w14:textId="77777777" w:rsidR="009370D4" w:rsidRPr="00F07B96" w:rsidRDefault="009370D4" w:rsidP="0083239F">
            <w:pPr>
              <w:jc w:val="both"/>
              <w:rPr>
                <w:rFonts w:cs="Arial"/>
                <w:szCs w:val="22"/>
              </w:rPr>
            </w:pPr>
            <w:r w:rsidRPr="00F07B96">
              <w:rPr>
                <w:rFonts w:cs="Arial"/>
                <w:szCs w:val="22"/>
              </w:rPr>
              <w:t>Druhú vetu prvého odseku nahraďte nasledovným textom:</w:t>
            </w:r>
          </w:p>
          <w:p w14:paraId="4D08A534" w14:textId="77777777" w:rsidR="009370D4" w:rsidRPr="00742FB8" w:rsidRDefault="009370D4" w:rsidP="0083239F">
            <w:pPr>
              <w:jc w:val="both"/>
              <w:rPr>
                <w:rFonts w:cs="Arial"/>
                <w:szCs w:val="22"/>
              </w:rPr>
            </w:pPr>
          </w:p>
          <w:p w14:paraId="5FB697F7" w14:textId="77777777" w:rsidR="009370D4" w:rsidRPr="00742FB8" w:rsidRDefault="009370D4" w:rsidP="0083239F">
            <w:pPr>
              <w:ind w:firstLine="2"/>
              <w:jc w:val="both"/>
              <w:rPr>
                <w:rFonts w:cs="Arial"/>
                <w:szCs w:val="22"/>
              </w:rPr>
            </w:pPr>
            <w:r w:rsidRPr="00742FB8">
              <w:rPr>
                <w:rFonts w:cs="Arial"/>
                <w:szCs w:val="22"/>
              </w:rPr>
              <w:t>„V tomto prípade odstúpenie nadobudne platnosť a účinnosť dňom jeho doručenia a Zhotoviteľ bude postupovať v súlade s </w:t>
            </w:r>
            <w:proofErr w:type="spellStart"/>
            <w:r w:rsidRPr="00742FB8">
              <w:rPr>
                <w:rFonts w:cs="Arial"/>
                <w:szCs w:val="22"/>
              </w:rPr>
              <w:t>podčlánkom</w:t>
            </w:r>
            <w:proofErr w:type="spellEnd"/>
            <w:r w:rsidRPr="00742FB8">
              <w:rPr>
                <w:rFonts w:cs="Arial"/>
                <w:szCs w:val="22"/>
              </w:rPr>
              <w:t xml:space="preserve"> 16.3 (</w:t>
            </w:r>
            <w:r w:rsidRPr="00742FB8">
              <w:rPr>
                <w:rFonts w:cs="Arial"/>
                <w:i/>
                <w:szCs w:val="22"/>
              </w:rPr>
              <w:t>Ukončenie prác a odstránenie Zariadení Zhotoviteľa)</w:t>
            </w:r>
            <w:r w:rsidRPr="00742FB8">
              <w:rPr>
                <w:rFonts w:cs="Arial"/>
                <w:szCs w:val="22"/>
              </w:rPr>
              <w:t>.“</w:t>
            </w:r>
          </w:p>
          <w:p w14:paraId="7AF0D8B6" w14:textId="77777777" w:rsidR="009370D4" w:rsidRPr="00742FB8" w:rsidRDefault="009370D4" w:rsidP="0083239F">
            <w:pPr>
              <w:jc w:val="both"/>
              <w:rPr>
                <w:rFonts w:cs="Arial"/>
                <w:szCs w:val="22"/>
              </w:rPr>
            </w:pPr>
          </w:p>
        </w:tc>
      </w:tr>
      <w:tr w:rsidR="009370D4" w:rsidRPr="006C2974" w14:paraId="51B5484E" w14:textId="77777777" w:rsidTr="00F670F8">
        <w:trPr>
          <w:gridAfter w:val="1"/>
          <w:wAfter w:w="687" w:type="dxa"/>
          <w:trHeight w:val="595"/>
        </w:trPr>
        <w:tc>
          <w:tcPr>
            <w:tcW w:w="1384" w:type="dxa"/>
            <w:gridSpan w:val="2"/>
          </w:tcPr>
          <w:p w14:paraId="7006B4AC"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C4E2D4F"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6E2D0F3B"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51AE3AFA" w14:textId="77777777" w:rsidR="009370D4" w:rsidRDefault="009370D4" w:rsidP="0083239F">
            <w:pPr>
              <w:jc w:val="both"/>
              <w:rPr>
                <w:rFonts w:cs="Arial"/>
                <w:szCs w:val="22"/>
              </w:rPr>
            </w:pPr>
            <w:r w:rsidRPr="00F07B96">
              <w:rPr>
                <w:rFonts w:cs="Arial"/>
                <w:szCs w:val="22"/>
              </w:rPr>
              <w:t>Podčlánok sa ruší a nahrádza nasledujúcim textom:</w:t>
            </w:r>
          </w:p>
          <w:p w14:paraId="24195C11" w14:textId="77777777" w:rsidR="00C42C8B" w:rsidRPr="00F07B96" w:rsidRDefault="00C42C8B" w:rsidP="0083239F">
            <w:pPr>
              <w:jc w:val="both"/>
              <w:rPr>
                <w:rFonts w:cs="Arial"/>
                <w:szCs w:val="22"/>
              </w:rPr>
            </w:pPr>
          </w:p>
          <w:p w14:paraId="7BEDCA72" w14:textId="77777777" w:rsidR="009370D4" w:rsidRDefault="009370D4" w:rsidP="0083239F">
            <w:pPr>
              <w:jc w:val="both"/>
              <w:rPr>
                <w:rFonts w:cs="Arial"/>
              </w:rPr>
            </w:pPr>
            <w:r w:rsidRPr="00742FB8">
              <w:rPr>
                <w:rFonts w:cs="Arial"/>
              </w:rPr>
              <w:t>„Spory bude posudzovať Komisia na riešenie sporov (ďalej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 xml:space="preserve">. Strany spoločne vymenujú KRS k dátumu 60 dní potom, čo jedna Strana vydá oznámenie druhej Strane o jej úmysle predložiť spor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w:t>
            </w:r>
          </w:p>
          <w:p w14:paraId="6C7C622F" w14:textId="77777777" w:rsidR="00C42C8B" w:rsidRPr="00742FB8" w:rsidRDefault="00C42C8B" w:rsidP="0083239F">
            <w:pPr>
              <w:jc w:val="both"/>
              <w:rPr>
                <w:rFonts w:cs="Arial"/>
              </w:rPr>
            </w:pPr>
          </w:p>
          <w:p w14:paraId="7ACF9F21" w14:textId="77777777" w:rsidR="009370D4" w:rsidRDefault="009370D4" w:rsidP="0083239F">
            <w:pPr>
              <w:jc w:val="both"/>
              <w:rPr>
                <w:rFonts w:cs="Arial"/>
              </w:rPr>
            </w:pPr>
            <w:r w:rsidRPr="00742FB8">
              <w:rPr>
                <w:rFonts w:cs="Arial"/>
              </w:rPr>
              <w:t>KRS bude pozostávať, tak ako je to uvedené v Prílohe                 k ponuke, buď z jednej alebo troch vhodne kvalifikovaných osôb („členov“). Ak počet nie je t</w:t>
            </w:r>
            <w:r w:rsidRPr="005B0752">
              <w:rPr>
                <w:rFonts w:cs="Arial"/>
              </w:rPr>
              <w:t>ak uvedený a Strany sa nedohodnú inak, KRS bude pozostávať z troch osôb.</w:t>
            </w:r>
          </w:p>
          <w:p w14:paraId="0A18B126" w14:textId="77777777" w:rsidR="00C42C8B" w:rsidRPr="00E64C36" w:rsidRDefault="00C42C8B" w:rsidP="0083239F">
            <w:pPr>
              <w:jc w:val="both"/>
              <w:rPr>
                <w:rFonts w:cs="Arial"/>
                <w:szCs w:val="22"/>
              </w:rPr>
            </w:pPr>
          </w:p>
          <w:p w14:paraId="7050B187" w14:textId="77777777" w:rsidR="009370D4" w:rsidRDefault="009370D4" w:rsidP="0083239F">
            <w:pPr>
              <w:jc w:val="both"/>
              <w:rPr>
                <w:rFonts w:cs="Arial"/>
              </w:rPr>
            </w:pPr>
            <w:r w:rsidRPr="00566FC4">
              <w:rPr>
                <w:rFonts w:cs="Arial"/>
              </w:rPr>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62B7871F" w14:textId="77777777" w:rsidR="00C42C8B" w:rsidRPr="0074407A" w:rsidRDefault="00C42C8B" w:rsidP="0083239F">
            <w:pPr>
              <w:jc w:val="both"/>
              <w:rPr>
                <w:rFonts w:cs="Arial"/>
              </w:rPr>
            </w:pPr>
          </w:p>
          <w:p w14:paraId="35C78C80" w14:textId="77777777" w:rsidR="009370D4" w:rsidRDefault="009370D4" w:rsidP="0083239F">
            <w:pPr>
              <w:jc w:val="both"/>
              <w:rPr>
                <w:rFonts w:cs="Arial"/>
              </w:rPr>
            </w:pPr>
            <w:r w:rsidRPr="000A1C4B">
              <w:rPr>
                <w:rFonts w:cs="Arial"/>
              </w:rPr>
              <w:t>Dohoda medzi Stranami buď jediným členom („rozhodcom“)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4365D4FB" w14:textId="77777777" w:rsidR="00C42C8B" w:rsidRPr="00D91C1B" w:rsidRDefault="00C42C8B" w:rsidP="0083239F">
            <w:pPr>
              <w:jc w:val="both"/>
              <w:rPr>
                <w:rFonts w:cs="Arial"/>
              </w:rPr>
            </w:pPr>
          </w:p>
          <w:p w14:paraId="34A869CA" w14:textId="77777777" w:rsidR="009370D4" w:rsidRDefault="009370D4" w:rsidP="0083239F">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3BEF4499" w14:textId="77777777" w:rsidR="00C42C8B" w:rsidRPr="00723969" w:rsidRDefault="00C42C8B" w:rsidP="0083239F">
            <w:pPr>
              <w:jc w:val="both"/>
              <w:rPr>
                <w:rFonts w:cs="Arial"/>
              </w:rPr>
            </w:pPr>
          </w:p>
          <w:p w14:paraId="65276FBB" w14:textId="77777777" w:rsidR="009370D4" w:rsidRDefault="009370D4" w:rsidP="0083239F">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 ako je to popísané v tomto </w:t>
            </w:r>
            <w:proofErr w:type="spellStart"/>
            <w:r w:rsidRPr="00485C05">
              <w:rPr>
                <w:rFonts w:cs="Arial"/>
              </w:rPr>
              <w:t>podčlánku</w:t>
            </w:r>
            <w:proofErr w:type="spellEnd"/>
            <w:r w:rsidRPr="00485C05">
              <w:rPr>
                <w:rFonts w:cs="Arial"/>
              </w:rPr>
              <w:t>.</w:t>
            </w:r>
          </w:p>
          <w:p w14:paraId="34F64415" w14:textId="77777777" w:rsidR="00C42C8B" w:rsidRPr="00485C05" w:rsidRDefault="00C42C8B" w:rsidP="0083239F">
            <w:pPr>
              <w:jc w:val="both"/>
              <w:rPr>
                <w:rFonts w:cs="Arial"/>
              </w:rPr>
            </w:pPr>
          </w:p>
          <w:p w14:paraId="669EA9BA" w14:textId="77777777" w:rsidR="009370D4" w:rsidRDefault="009370D4" w:rsidP="0083239F">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DF409D">
              <w:rPr>
                <w:rFonts w:cs="Arial"/>
                <w:i/>
              </w:rPr>
              <w:t xml:space="preserve">Dosiahnutie </w:t>
            </w:r>
            <w:r w:rsidRPr="00DF409D">
              <w:rPr>
                <w:rFonts w:cs="Arial"/>
                <w:i/>
              </w:rPr>
              <w:lastRenderedPageBreak/>
              <w:t xml:space="preserve">rozhodnutia Komisie na riešenie sporov, </w:t>
            </w:r>
            <w:r w:rsidRPr="00DF409D">
              <w:rPr>
                <w:rFonts w:cs="Arial"/>
              </w:rPr>
              <w:t>p</w:t>
            </w:r>
            <w:r w:rsidRPr="00896806">
              <w:rPr>
                <w:rFonts w:cs="Arial"/>
              </w:rPr>
              <w:t xml:space="preserve">okiaľ neboli KRS do toho času predložené ďalšie spory podľa </w:t>
            </w:r>
            <w:proofErr w:type="spellStart"/>
            <w:r w:rsidRPr="00896806">
              <w:rPr>
                <w:rFonts w:cs="Arial"/>
              </w:rPr>
              <w:t>podčlánku</w:t>
            </w:r>
            <w:proofErr w:type="spellEnd"/>
            <w:r w:rsidRPr="00896806">
              <w:rPr>
                <w:rFonts w:cs="Arial"/>
              </w:rPr>
              <w:t xml:space="preserve">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6FE22513" w14:textId="77777777" w:rsidR="00C42C8B" w:rsidRPr="00BB44F9" w:rsidRDefault="00C42C8B" w:rsidP="0083239F">
            <w:pPr>
              <w:jc w:val="both"/>
              <w:rPr>
                <w:rFonts w:cs="Arial"/>
                <w:szCs w:val="22"/>
              </w:rPr>
            </w:pPr>
          </w:p>
        </w:tc>
      </w:tr>
      <w:tr w:rsidR="009370D4" w:rsidRPr="006C2974" w14:paraId="51CA379F" w14:textId="77777777" w:rsidTr="00F670F8">
        <w:trPr>
          <w:gridAfter w:val="1"/>
          <w:wAfter w:w="687" w:type="dxa"/>
        </w:trPr>
        <w:tc>
          <w:tcPr>
            <w:tcW w:w="1384" w:type="dxa"/>
            <w:gridSpan w:val="2"/>
          </w:tcPr>
          <w:p w14:paraId="32A3C2A9"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F6F9D91"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07FCAB28"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033ECB17" w14:textId="77777777" w:rsidR="009370D4" w:rsidRPr="00F07B96" w:rsidRDefault="009370D4"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sa ruší a nahrádza nasledovným textom:</w:t>
            </w:r>
          </w:p>
          <w:p w14:paraId="1B01F59E" w14:textId="77777777" w:rsidR="009370D4" w:rsidRPr="00742FB8" w:rsidRDefault="009370D4" w:rsidP="0083239F">
            <w:pPr>
              <w:jc w:val="both"/>
              <w:rPr>
                <w:rFonts w:cs="Arial"/>
                <w:szCs w:val="22"/>
              </w:rPr>
            </w:pPr>
          </w:p>
          <w:p w14:paraId="35387416" w14:textId="77777777" w:rsidR="009370D4" w:rsidRPr="00742FB8" w:rsidRDefault="009370D4" w:rsidP="0083239F">
            <w:pPr>
              <w:jc w:val="both"/>
              <w:rPr>
                <w:rFonts w:cs="Arial"/>
                <w:szCs w:val="22"/>
              </w:rPr>
            </w:pPr>
            <w:r w:rsidRPr="00742FB8">
              <w:rPr>
                <w:rFonts w:cs="Arial"/>
                <w:szCs w:val="22"/>
              </w:rPr>
              <w:t>„Pokiaľ spor nebude mimosúdne urovnaný, s konečnou platnosťou ho vyrieši príslušný súd Slovenskej republiky.”</w:t>
            </w:r>
          </w:p>
        </w:tc>
      </w:tr>
    </w:tbl>
    <w:p w14:paraId="55C4C17A" w14:textId="77777777" w:rsidR="00E2442D" w:rsidRPr="00FE4170" w:rsidRDefault="00E2442D" w:rsidP="0083239F">
      <w:pPr>
        <w:rPr>
          <w:rFonts w:cs="Arial"/>
        </w:rPr>
      </w:pPr>
      <w:r w:rsidRPr="00790C85">
        <w:rPr>
          <w:rFonts w:cs="Arial"/>
        </w:rPr>
        <w:br w:type="page"/>
      </w:r>
    </w:p>
    <w:p w14:paraId="783F42AE" w14:textId="77777777" w:rsidR="00E2442D" w:rsidRPr="006C2974" w:rsidRDefault="00E2442D" w:rsidP="0083239F">
      <w:pPr>
        <w:rPr>
          <w:rFonts w:cs="Arial"/>
        </w:rPr>
        <w:sectPr w:rsidR="00E2442D" w:rsidRPr="006C2974" w:rsidSect="00E2310C">
          <w:footerReference w:type="default" r:id="rId20"/>
          <w:footerReference w:type="first" r:id="rId21"/>
          <w:pgSz w:w="11906" w:h="16838" w:code="9"/>
          <w:pgMar w:top="1418" w:right="1134" w:bottom="1418" w:left="1418" w:header="680" w:footer="680" w:gutter="0"/>
          <w:pgNumType w:start="1"/>
          <w:cols w:space="708"/>
          <w:titlePg/>
        </w:sectPr>
      </w:pPr>
    </w:p>
    <w:p w14:paraId="2DEDF37D" w14:textId="77777777" w:rsidR="00E2442D" w:rsidRPr="006C2974" w:rsidRDefault="00E2442D" w:rsidP="0083239F">
      <w:pPr>
        <w:jc w:val="center"/>
        <w:rPr>
          <w:rFonts w:cs="Arial"/>
          <w:sz w:val="48"/>
        </w:rPr>
      </w:pPr>
    </w:p>
    <w:p w14:paraId="1CA2DA01" w14:textId="77777777" w:rsidR="00E2442D" w:rsidRPr="006C2974" w:rsidRDefault="00E2442D" w:rsidP="0083239F">
      <w:pPr>
        <w:jc w:val="center"/>
        <w:rPr>
          <w:rFonts w:cs="Arial"/>
          <w:sz w:val="48"/>
        </w:rPr>
      </w:pPr>
    </w:p>
    <w:p w14:paraId="2E9218CE" w14:textId="77777777" w:rsidR="00E2442D" w:rsidRPr="006C2974" w:rsidRDefault="00E2442D" w:rsidP="0083239F">
      <w:pPr>
        <w:jc w:val="center"/>
        <w:rPr>
          <w:rFonts w:cs="Arial"/>
          <w:sz w:val="48"/>
        </w:rPr>
      </w:pPr>
    </w:p>
    <w:p w14:paraId="35CE5268" w14:textId="77777777" w:rsidR="00E2442D" w:rsidRPr="006C2974" w:rsidRDefault="00E2442D" w:rsidP="0083239F">
      <w:pPr>
        <w:jc w:val="center"/>
        <w:rPr>
          <w:rFonts w:cs="Arial"/>
          <w:sz w:val="48"/>
        </w:rPr>
      </w:pPr>
    </w:p>
    <w:p w14:paraId="473C22C4" w14:textId="77777777" w:rsidR="00E2442D" w:rsidRPr="006C2974" w:rsidRDefault="00E2442D" w:rsidP="0083239F">
      <w:pPr>
        <w:jc w:val="center"/>
        <w:rPr>
          <w:rFonts w:cs="Arial"/>
          <w:sz w:val="48"/>
        </w:rPr>
      </w:pPr>
    </w:p>
    <w:p w14:paraId="690EA1E0" w14:textId="77777777" w:rsidR="00E2442D" w:rsidRPr="006C2974" w:rsidRDefault="00E2442D" w:rsidP="0083239F">
      <w:pPr>
        <w:jc w:val="center"/>
        <w:rPr>
          <w:rFonts w:cs="Arial"/>
          <w:sz w:val="48"/>
        </w:rPr>
      </w:pPr>
    </w:p>
    <w:p w14:paraId="7165050F" w14:textId="77777777" w:rsidR="00E2442D" w:rsidRPr="006C2974" w:rsidRDefault="00E2442D" w:rsidP="0083239F">
      <w:pPr>
        <w:jc w:val="center"/>
        <w:rPr>
          <w:rFonts w:cs="Arial"/>
          <w:sz w:val="48"/>
        </w:rPr>
      </w:pPr>
    </w:p>
    <w:p w14:paraId="4B8005DD" w14:textId="77777777" w:rsidR="00E2442D" w:rsidRPr="006C2974" w:rsidRDefault="00E2442D" w:rsidP="0083239F">
      <w:pPr>
        <w:jc w:val="center"/>
        <w:rPr>
          <w:rFonts w:cs="Arial"/>
          <w:sz w:val="48"/>
        </w:rPr>
      </w:pPr>
    </w:p>
    <w:p w14:paraId="096DBB0B"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51AD3A9C" w14:textId="77777777" w:rsidR="00CD0BF9" w:rsidRPr="006C2974" w:rsidRDefault="00CD0BF9" w:rsidP="0083239F">
      <w:pPr>
        <w:jc w:val="center"/>
        <w:rPr>
          <w:rFonts w:cs="Arial"/>
          <w:b/>
          <w:sz w:val="36"/>
        </w:rPr>
      </w:pPr>
    </w:p>
    <w:p w14:paraId="7DAE538D"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23C8431B" w14:textId="77777777" w:rsidR="00CD0BF9" w:rsidRPr="006C2974" w:rsidRDefault="00CD0BF9" w:rsidP="0083239F">
      <w:pPr>
        <w:pStyle w:val="Section"/>
        <w:spacing w:line="240" w:lineRule="auto"/>
        <w:rPr>
          <w:rFonts w:cs="Arial"/>
          <w:lang w:val="sk-SK"/>
        </w:rPr>
      </w:pPr>
    </w:p>
    <w:p w14:paraId="54C33873"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60598538" w14:textId="77777777" w:rsidR="00CD0BF9" w:rsidRPr="006C2974" w:rsidRDefault="00CD0BF9" w:rsidP="0083239F">
      <w:pPr>
        <w:jc w:val="center"/>
        <w:rPr>
          <w:rFonts w:cs="Arial"/>
          <w:sz w:val="48"/>
        </w:rPr>
      </w:pPr>
    </w:p>
    <w:p w14:paraId="65588F55" w14:textId="543A25C3"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117F8F7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65B07F8E" w14:textId="77777777" w:rsidR="00CD0BF9" w:rsidRPr="000C523D" w:rsidRDefault="00CD0BF9" w:rsidP="0083239F">
      <w:pPr>
        <w:pStyle w:val="Zkladntext"/>
        <w:jc w:val="center"/>
        <w:rPr>
          <w:rFonts w:cs="Arial"/>
          <w:sz w:val="10"/>
          <w:lang w:val="sk-SK"/>
        </w:rPr>
      </w:pPr>
    </w:p>
    <w:p w14:paraId="3F1A5FE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71DECBC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0B3D8D55" w14:textId="77777777" w:rsidR="00CD0BF9" w:rsidRPr="000C523D" w:rsidRDefault="00CD0BF9" w:rsidP="0083239F">
      <w:pPr>
        <w:pStyle w:val="Zkladntext"/>
        <w:rPr>
          <w:rFonts w:cs="Arial"/>
          <w:sz w:val="10"/>
          <w:lang w:val="sk-SK"/>
        </w:rPr>
      </w:pPr>
    </w:p>
    <w:p w14:paraId="5363B425" w14:textId="77777777"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9A1DA3" w:rsidRPr="009A1DA3">
        <w:rPr>
          <w:rFonts w:cs="Arial"/>
          <w:b/>
        </w:rPr>
        <w:t xml:space="preserve">D3 Oščadnica-Čadca, Bukov, II. </w:t>
      </w:r>
      <w:proofErr w:type="spellStart"/>
      <w:r w:rsidR="009A1DA3" w:rsidRPr="009A1DA3">
        <w:rPr>
          <w:rFonts w:cs="Arial"/>
          <w:b/>
        </w:rPr>
        <w:t>polprofil</w:t>
      </w:r>
      <w:proofErr w:type="spellEnd"/>
    </w:p>
    <w:p w14:paraId="3302C71C"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061B9861" w14:textId="77777777" w:rsidTr="00EB5D8A">
        <w:tc>
          <w:tcPr>
            <w:tcW w:w="3544" w:type="dxa"/>
            <w:tcBorders>
              <w:top w:val="single" w:sz="4" w:space="0" w:color="auto"/>
              <w:left w:val="single" w:sz="4" w:space="0" w:color="auto"/>
              <w:bottom w:val="single" w:sz="4" w:space="0" w:color="auto"/>
              <w:right w:val="single" w:sz="4" w:space="0" w:color="auto"/>
            </w:tcBorders>
          </w:tcPr>
          <w:p w14:paraId="0C9D4495" w14:textId="77777777" w:rsidR="00CD0BF9" w:rsidRPr="006C2974" w:rsidRDefault="00CD0BF9" w:rsidP="0083239F">
            <w:pPr>
              <w:jc w:val="center"/>
              <w:rPr>
                <w:rFonts w:cs="Arial"/>
                <w:b/>
                <w:szCs w:val="22"/>
              </w:rPr>
            </w:pPr>
            <w:r w:rsidRPr="006C2974">
              <w:rPr>
                <w:rFonts w:cs="Arial"/>
                <w:b/>
                <w:szCs w:val="22"/>
              </w:rPr>
              <w:t>Položka</w:t>
            </w:r>
          </w:p>
          <w:p w14:paraId="085CBF94"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92E5420" w14:textId="77777777" w:rsidR="00CD0BF9" w:rsidRPr="006C2974" w:rsidRDefault="00CD0BF9" w:rsidP="0083239F">
            <w:pPr>
              <w:jc w:val="center"/>
              <w:rPr>
                <w:rFonts w:cs="Arial"/>
                <w:b/>
                <w:sz w:val="20"/>
                <w:szCs w:val="22"/>
              </w:rPr>
            </w:pPr>
            <w:proofErr w:type="spellStart"/>
            <w:r w:rsidRPr="006C2974">
              <w:rPr>
                <w:rFonts w:cs="Arial"/>
                <w:b/>
                <w:sz w:val="20"/>
                <w:szCs w:val="22"/>
              </w:rPr>
              <w:t>Podčlánky</w:t>
            </w:r>
            <w:proofErr w:type="spellEnd"/>
            <w:r w:rsidRPr="006C2974">
              <w:rPr>
                <w:rFonts w:cs="Arial"/>
                <w:b/>
                <w:sz w:val="20"/>
                <w:szCs w:val="22"/>
              </w:rPr>
              <w:t xml:space="preserve"> Zmluvných podmienok</w:t>
            </w:r>
          </w:p>
        </w:tc>
        <w:tc>
          <w:tcPr>
            <w:tcW w:w="4489" w:type="dxa"/>
            <w:tcBorders>
              <w:top w:val="single" w:sz="4" w:space="0" w:color="auto"/>
              <w:left w:val="single" w:sz="4" w:space="0" w:color="auto"/>
              <w:bottom w:val="single" w:sz="4" w:space="0" w:color="auto"/>
              <w:right w:val="single" w:sz="4" w:space="0" w:color="auto"/>
            </w:tcBorders>
          </w:tcPr>
          <w:p w14:paraId="315E34C8"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660C8614" w14:textId="77777777" w:rsidTr="00EB5D8A">
        <w:tc>
          <w:tcPr>
            <w:tcW w:w="3544" w:type="dxa"/>
            <w:tcBorders>
              <w:top w:val="single" w:sz="4" w:space="0" w:color="auto"/>
              <w:left w:val="single" w:sz="4" w:space="0" w:color="auto"/>
              <w:bottom w:val="single" w:sz="4" w:space="0" w:color="auto"/>
              <w:right w:val="single" w:sz="4" w:space="0" w:color="auto"/>
            </w:tcBorders>
          </w:tcPr>
          <w:p w14:paraId="6BB16BCC"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1081518C"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4C2212A5" w14:textId="77777777" w:rsidR="00CD0BF9" w:rsidRPr="00A86531" w:rsidRDefault="00CD0BF9" w:rsidP="0083239F">
            <w:pPr>
              <w:rPr>
                <w:rFonts w:cs="Arial"/>
                <w:szCs w:val="22"/>
              </w:rPr>
            </w:pPr>
            <w:r w:rsidRPr="00A86531">
              <w:rPr>
                <w:rFonts w:cs="Arial"/>
                <w:szCs w:val="22"/>
              </w:rPr>
              <w:t>Národná diaľničná spoločnosť, a.s.</w:t>
            </w:r>
          </w:p>
          <w:p w14:paraId="523212EA"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0D119A63" w14:textId="77777777" w:rsidTr="00EB5D8A">
        <w:tc>
          <w:tcPr>
            <w:tcW w:w="3544" w:type="dxa"/>
            <w:tcBorders>
              <w:top w:val="single" w:sz="4" w:space="0" w:color="auto"/>
              <w:left w:val="single" w:sz="4" w:space="0" w:color="auto"/>
              <w:bottom w:val="single" w:sz="4" w:space="0" w:color="auto"/>
              <w:right w:val="single" w:sz="4" w:space="0" w:color="auto"/>
            </w:tcBorders>
          </w:tcPr>
          <w:p w14:paraId="09809C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260AA31B"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01201A7B" w14:textId="77777777" w:rsidR="00CD0BF9" w:rsidRPr="00A86531" w:rsidRDefault="00CD0BF9" w:rsidP="0083239F">
            <w:pPr>
              <w:rPr>
                <w:rFonts w:cs="Arial"/>
                <w:i/>
                <w:szCs w:val="22"/>
              </w:rPr>
            </w:pPr>
          </w:p>
          <w:p w14:paraId="47A481BA" w14:textId="77777777" w:rsidR="00CD0BF9" w:rsidRPr="00F07B96" w:rsidRDefault="00CD0BF9" w:rsidP="0083239F">
            <w:pPr>
              <w:rPr>
                <w:rFonts w:cs="Arial"/>
                <w:i/>
                <w:szCs w:val="22"/>
              </w:rPr>
            </w:pPr>
          </w:p>
        </w:tc>
      </w:tr>
      <w:tr w:rsidR="00CD0BF9" w:rsidRPr="006C2974" w14:paraId="270A4B9A" w14:textId="77777777" w:rsidTr="00EB5D8A">
        <w:tc>
          <w:tcPr>
            <w:tcW w:w="3544" w:type="dxa"/>
            <w:tcBorders>
              <w:top w:val="single" w:sz="4" w:space="0" w:color="auto"/>
              <w:left w:val="single" w:sz="4" w:space="0" w:color="auto"/>
              <w:bottom w:val="single" w:sz="4" w:space="0" w:color="auto"/>
              <w:right w:val="single" w:sz="4" w:space="0" w:color="auto"/>
            </w:tcBorders>
          </w:tcPr>
          <w:p w14:paraId="775C706C"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3051E2B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507417BE"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4"/>
            </w:r>
          </w:p>
          <w:p w14:paraId="10BFBEE0" w14:textId="77777777" w:rsidR="00CD0BF9" w:rsidRPr="00FE4170" w:rsidRDefault="00CD0BF9" w:rsidP="0083239F">
            <w:pPr>
              <w:rPr>
                <w:rFonts w:cs="Arial"/>
                <w:szCs w:val="22"/>
              </w:rPr>
            </w:pPr>
          </w:p>
        </w:tc>
      </w:tr>
      <w:tr w:rsidR="00CD0BF9" w:rsidRPr="006C2974" w14:paraId="1F0BB5A2" w14:textId="77777777" w:rsidTr="00EB5D8A">
        <w:tc>
          <w:tcPr>
            <w:tcW w:w="3544" w:type="dxa"/>
            <w:tcBorders>
              <w:top w:val="single" w:sz="4" w:space="0" w:color="auto"/>
              <w:left w:val="single" w:sz="4" w:space="0" w:color="auto"/>
              <w:bottom w:val="single" w:sz="4" w:space="0" w:color="auto"/>
              <w:right w:val="single" w:sz="4" w:space="0" w:color="auto"/>
            </w:tcBorders>
          </w:tcPr>
          <w:p w14:paraId="51031D93" w14:textId="77777777" w:rsidR="00CD0BF9" w:rsidRPr="00FE4170" w:rsidRDefault="00CD0BF9" w:rsidP="0083239F">
            <w:pPr>
              <w:rPr>
                <w:rFonts w:cs="Arial"/>
                <w:b/>
                <w:szCs w:val="22"/>
              </w:rPr>
            </w:pPr>
            <w:r w:rsidRPr="00790C85">
              <w:rPr>
                <w:rFonts w:cs="Arial"/>
                <w:b/>
                <w:szCs w:val="22"/>
              </w:rPr>
              <w:t>Lehota výstavby</w:t>
            </w:r>
          </w:p>
          <w:p w14:paraId="7F9266F1"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2E8423E3"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1E618A84" w14:textId="77777777" w:rsidR="00CD0BF9" w:rsidRPr="00742FB8" w:rsidRDefault="00CD0BF9" w:rsidP="00F66D4C">
            <w:pPr>
              <w:rPr>
                <w:rFonts w:cs="Arial"/>
                <w:szCs w:val="22"/>
              </w:rPr>
            </w:pPr>
            <w:r w:rsidRPr="00F07B96">
              <w:rPr>
                <w:rFonts w:cs="Arial"/>
                <w:szCs w:val="22"/>
              </w:rPr>
              <w:t>trvanie:</w:t>
            </w:r>
            <w:r w:rsidRPr="00742FB8">
              <w:rPr>
                <w:rFonts w:cs="Arial"/>
                <w:caps/>
                <w:szCs w:val="22"/>
              </w:rPr>
              <w:t xml:space="preserve"> </w:t>
            </w:r>
            <w:r w:rsidR="00F66D4C">
              <w:rPr>
                <w:rFonts w:cs="Arial"/>
                <w:b/>
                <w:caps/>
                <w:szCs w:val="22"/>
              </w:rPr>
              <w:t>167</w:t>
            </w:r>
            <w:r w:rsidR="00702CE8">
              <w:rPr>
                <w:rFonts w:cs="Arial"/>
                <w:b/>
                <w:caps/>
                <w:szCs w:val="22"/>
              </w:rPr>
              <w:t xml:space="preserve">5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(podčlánok 8.1) až po vydanie Preberacieho protokolu pre Dielo (podčlánok 10.1)</w:t>
            </w:r>
          </w:p>
        </w:tc>
      </w:tr>
      <w:tr w:rsidR="00CD0BF9" w:rsidRPr="006C2974" w14:paraId="36D6D3B0" w14:textId="77777777" w:rsidTr="00EB5D8A">
        <w:tc>
          <w:tcPr>
            <w:tcW w:w="3544" w:type="dxa"/>
            <w:tcBorders>
              <w:top w:val="single" w:sz="4" w:space="0" w:color="auto"/>
              <w:left w:val="single" w:sz="4" w:space="0" w:color="auto"/>
              <w:bottom w:val="single" w:sz="4" w:space="0" w:color="auto"/>
              <w:right w:val="single" w:sz="4" w:space="0" w:color="auto"/>
            </w:tcBorders>
          </w:tcPr>
          <w:p w14:paraId="1F43CCDD"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716F8EE"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17587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(podčlánok 10.1) až po vydanie Protokolu o vyhotovení Diela (podčlánok 11.9)</w:t>
            </w:r>
          </w:p>
        </w:tc>
      </w:tr>
      <w:tr w:rsidR="00CD0BF9" w:rsidRPr="006C2974" w14:paraId="4ED080F2" w14:textId="77777777" w:rsidTr="00EB5D8A">
        <w:tc>
          <w:tcPr>
            <w:tcW w:w="3544" w:type="dxa"/>
            <w:tcBorders>
              <w:top w:val="single" w:sz="4" w:space="0" w:color="auto"/>
              <w:left w:val="single" w:sz="4" w:space="0" w:color="auto"/>
              <w:bottom w:val="single" w:sz="4" w:space="0" w:color="auto"/>
              <w:right w:val="single" w:sz="4" w:space="0" w:color="auto"/>
            </w:tcBorders>
          </w:tcPr>
          <w:p w14:paraId="6A83E69E"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613339E0"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05403798" w14:textId="77777777" w:rsidR="00CD0BF9" w:rsidRPr="00A86531" w:rsidRDefault="00CD0BF9" w:rsidP="0083239F">
            <w:pPr>
              <w:rPr>
                <w:rFonts w:cs="Arial"/>
                <w:szCs w:val="22"/>
              </w:rPr>
            </w:pPr>
            <w:r w:rsidRPr="00A86531">
              <w:rPr>
                <w:rFonts w:cs="Arial"/>
                <w:szCs w:val="22"/>
              </w:rPr>
              <w:t>Stavebná časť: 60 mesiacov</w:t>
            </w:r>
          </w:p>
          <w:p w14:paraId="1F864177" w14:textId="77777777" w:rsidR="00CD0BF9" w:rsidRDefault="00CD0BF9" w:rsidP="0083239F">
            <w:pPr>
              <w:rPr>
                <w:rFonts w:cs="Arial"/>
                <w:szCs w:val="22"/>
              </w:rPr>
            </w:pPr>
            <w:r w:rsidRPr="00F07B96">
              <w:rPr>
                <w:rFonts w:cs="Arial"/>
                <w:szCs w:val="22"/>
              </w:rPr>
              <w:t>Technologické zariadenie: 60 mesiacov</w:t>
            </w:r>
          </w:p>
          <w:p w14:paraId="5DFD1E15" w14:textId="77777777" w:rsidR="00B249B2" w:rsidRDefault="00B249B2" w:rsidP="0083239F">
            <w:pPr>
              <w:rPr>
                <w:rFonts w:cs="Arial"/>
                <w:szCs w:val="22"/>
              </w:rPr>
            </w:pPr>
          </w:p>
          <w:p w14:paraId="0BA1874E" w14:textId="7D09B4C5" w:rsidR="00B249B2" w:rsidRPr="00B249B2" w:rsidRDefault="00B249B2" w:rsidP="00195DF9">
            <w:pPr>
              <w:jc w:val="both"/>
              <w:rPr>
                <w:rFonts w:cs="Arial"/>
                <w:i/>
                <w:szCs w:val="22"/>
              </w:rPr>
            </w:pPr>
            <w:r>
              <w:rPr>
                <w:rFonts w:cs="Arial"/>
                <w:szCs w:val="22"/>
              </w:rPr>
              <w:t>Záručná doba začína</w:t>
            </w:r>
            <w:r w:rsidR="00195DF9">
              <w:rPr>
                <w:rFonts w:cs="Arial"/>
                <w:szCs w:val="22"/>
              </w:rPr>
              <w:t xml:space="preserve"> </w:t>
            </w:r>
            <w:r>
              <w:rPr>
                <w:rFonts w:cs="Arial"/>
                <w:szCs w:val="22"/>
              </w:rPr>
              <w:t xml:space="preserve">plynúť </w:t>
            </w:r>
            <w:proofErr w:type="spellStart"/>
            <w:r>
              <w:rPr>
                <w:rFonts w:cs="Arial"/>
                <w:szCs w:val="22"/>
              </w:rPr>
              <w:t>podpsísaním</w:t>
            </w:r>
            <w:proofErr w:type="spellEnd"/>
            <w:r>
              <w:rPr>
                <w:rFonts w:cs="Arial"/>
                <w:szCs w:val="22"/>
              </w:rPr>
              <w:t xml:space="preserve"> </w:t>
            </w:r>
            <w:proofErr w:type="spellStart"/>
            <w:r>
              <w:rPr>
                <w:rFonts w:cs="Arial"/>
                <w:szCs w:val="22"/>
              </w:rPr>
              <w:t>Prebecieho</w:t>
            </w:r>
            <w:proofErr w:type="spellEnd"/>
            <w:r>
              <w:rPr>
                <w:rFonts w:cs="Arial"/>
                <w:szCs w:val="22"/>
              </w:rPr>
              <w:t xml:space="preserve"> protokolu podľa </w:t>
            </w:r>
            <w:proofErr w:type="spellStart"/>
            <w:r>
              <w:rPr>
                <w:rFonts w:cs="Arial"/>
                <w:szCs w:val="22"/>
              </w:rPr>
              <w:t>podčl</w:t>
            </w:r>
            <w:proofErr w:type="spellEnd"/>
            <w:r>
              <w:rPr>
                <w:rFonts w:cs="Arial"/>
                <w:szCs w:val="22"/>
              </w:rPr>
              <w:t xml:space="preserve">. 10.2 </w:t>
            </w:r>
            <w:r w:rsidR="00195DF9">
              <w:rPr>
                <w:rFonts w:cs="Arial"/>
                <w:szCs w:val="22"/>
              </w:rPr>
              <w:t>(</w:t>
            </w:r>
            <w:r>
              <w:rPr>
                <w:rFonts w:cs="Arial"/>
                <w:i/>
                <w:szCs w:val="22"/>
              </w:rPr>
              <w:t>Preberanie časti Diela</w:t>
            </w:r>
            <w:r>
              <w:rPr>
                <w:rFonts w:cs="Arial"/>
                <w:szCs w:val="22"/>
              </w:rPr>
              <w:t xml:space="preserve">) a končí uplynutím 60 mesiacov po podpísaní Preberacieho </w:t>
            </w:r>
            <w:proofErr w:type="spellStart"/>
            <w:r>
              <w:rPr>
                <w:rFonts w:cs="Arial"/>
                <w:szCs w:val="22"/>
              </w:rPr>
              <w:t>protkolu</w:t>
            </w:r>
            <w:proofErr w:type="spellEnd"/>
            <w:r>
              <w:rPr>
                <w:rFonts w:cs="Arial"/>
                <w:szCs w:val="22"/>
              </w:rPr>
              <w:t xml:space="preserve"> podľa </w:t>
            </w:r>
            <w:proofErr w:type="spellStart"/>
            <w:r>
              <w:rPr>
                <w:rFonts w:cs="Arial"/>
                <w:szCs w:val="22"/>
              </w:rPr>
              <w:t>podčl</w:t>
            </w:r>
            <w:proofErr w:type="spellEnd"/>
            <w:r>
              <w:rPr>
                <w:rFonts w:cs="Arial"/>
                <w:szCs w:val="22"/>
              </w:rPr>
              <w:t xml:space="preserve">. 10.1 </w:t>
            </w:r>
            <w:r w:rsidR="00195DF9">
              <w:rPr>
                <w:rFonts w:cs="Arial"/>
                <w:szCs w:val="22"/>
              </w:rPr>
              <w:t>(</w:t>
            </w:r>
            <w:r>
              <w:rPr>
                <w:rFonts w:cs="Arial"/>
                <w:i/>
                <w:szCs w:val="22"/>
              </w:rPr>
              <w:t>Preberanie Diela a Sekcií).</w:t>
            </w:r>
          </w:p>
        </w:tc>
      </w:tr>
      <w:tr w:rsidR="00CD0BF9" w:rsidRPr="006C2974" w14:paraId="63E47FEF" w14:textId="77777777" w:rsidTr="00EB5D8A">
        <w:tc>
          <w:tcPr>
            <w:tcW w:w="3544" w:type="dxa"/>
            <w:tcBorders>
              <w:top w:val="single" w:sz="4" w:space="0" w:color="auto"/>
              <w:left w:val="single" w:sz="4" w:space="0" w:color="auto"/>
              <w:bottom w:val="single" w:sz="4" w:space="0" w:color="auto"/>
              <w:right w:val="single" w:sz="4" w:space="0" w:color="auto"/>
            </w:tcBorders>
          </w:tcPr>
          <w:p w14:paraId="2FEF93F0" w14:textId="77777777" w:rsidR="00CD0BF9" w:rsidRPr="00FE4170" w:rsidRDefault="00CD0BF9" w:rsidP="0083239F">
            <w:pPr>
              <w:rPr>
                <w:rFonts w:cs="Arial"/>
                <w:szCs w:val="22"/>
              </w:rPr>
            </w:pPr>
            <w:r w:rsidRPr="00790C85">
              <w:rPr>
                <w:rFonts w:cs="Arial"/>
                <w:szCs w:val="22"/>
              </w:rPr>
              <w:t>Elektronické prenosové systémy</w:t>
            </w:r>
          </w:p>
          <w:p w14:paraId="150B37BB"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A65B6BB"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5B200DCE" w14:textId="77777777" w:rsidR="00CD0BF9" w:rsidRPr="00F07B96" w:rsidRDefault="00CD0BF9" w:rsidP="0083239F">
            <w:pPr>
              <w:rPr>
                <w:rFonts w:cs="Arial"/>
                <w:szCs w:val="22"/>
              </w:rPr>
            </w:pPr>
            <w:r w:rsidRPr="00F07B96">
              <w:rPr>
                <w:rFonts w:cs="Arial"/>
                <w:szCs w:val="22"/>
              </w:rPr>
              <w:t>Nebudú sa používať pre oficiálnu</w:t>
            </w:r>
          </w:p>
          <w:p w14:paraId="77BE8AEC" w14:textId="77777777" w:rsidR="00CD0BF9" w:rsidRPr="00742FB8" w:rsidRDefault="00CD0BF9" w:rsidP="0083239F">
            <w:pPr>
              <w:rPr>
                <w:rFonts w:cs="Arial"/>
                <w:szCs w:val="22"/>
              </w:rPr>
            </w:pPr>
            <w:r w:rsidRPr="00742FB8">
              <w:rPr>
                <w:rFonts w:cs="Arial"/>
                <w:szCs w:val="22"/>
              </w:rPr>
              <w:t>komunikáciu</w:t>
            </w:r>
          </w:p>
        </w:tc>
      </w:tr>
      <w:tr w:rsidR="00CD0BF9" w:rsidRPr="006C2974" w14:paraId="119B7D90" w14:textId="77777777" w:rsidTr="00EB5D8A">
        <w:tc>
          <w:tcPr>
            <w:tcW w:w="3544" w:type="dxa"/>
            <w:tcBorders>
              <w:top w:val="single" w:sz="4" w:space="0" w:color="auto"/>
              <w:left w:val="single" w:sz="4" w:space="0" w:color="auto"/>
              <w:bottom w:val="single" w:sz="4" w:space="0" w:color="auto"/>
              <w:right w:val="single" w:sz="4" w:space="0" w:color="auto"/>
            </w:tcBorders>
          </w:tcPr>
          <w:p w14:paraId="500CEBEF" w14:textId="77777777" w:rsidR="00CD0BF9" w:rsidRPr="00FE4170" w:rsidRDefault="00CD0BF9" w:rsidP="0083239F">
            <w:pPr>
              <w:rPr>
                <w:rFonts w:cs="Arial"/>
                <w:szCs w:val="22"/>
              </w:rPr>
            </w:pPr>
            <w:r w:rsidRPr="00790C85">
              <w:rPr>
                <w:rFonts w:cs="Arial"/>
                <w:szCs w:val="22"/>
              </w:rPr>
              <w:t>Použité právne predpisy</w:t>
            </w:r>
          </w:p>
          <w:p w14:paraId="1AC4102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EADA5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6A6A1D7"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652860BF" w14:textId="77777777" w:rsidTr="00EB5D8A">
        <w:tc>
          <w:tcPr>
            <w:tcW w:w="3544" w:type="dxa"/>
            <w:tcBorders>
              <w:top w:val="single" w:sz="4" w:space="0" w:color="auto"/>
              <w:left w:val="single" w:sz="4" w:space="0" w:color="auto"/>
              <w:bottom w:val="single" w:sz="4" w:space="0" w:color="auto"/>
              <w:right w:val="single" w:sz="4" w:space="0" w:color="auto"/>
            </w:tcBorders>
          </w:tcPr>
          <w:p w14:paraId="152CC998" w14:textId="77777777" w:rsidR="00CD0BF9" w:rsidRPr="00FE4170" w:rsidRDefault="00CD0BF9" w:rsidP="0083239F">
            <w:pPr>
              <w:rPr>
                <w:rFonts w:cs="Arial"/>
                <w:szCs w:val="22"/>
              </w:rPr>
            </w:pPr>
            <w:r w:rsidRPr="00790C85">
              <w:rPr>
                <w:rFonts w:cs="Arial"/>
                <w:szCs w:val="22"/>
              </w:rPr>
              <w:t>Rozhodujúci jazyk</w:t>
            </w:r>
          </w:p>
          <w:p w14:paraId="723E7C3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2316748"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C5432AA"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1548042D" w14:textId="77777777" w:rsidTr="00EB5D8A">
        <w:tc>
          <w:tcPr>
            <w:tcW w:w="3544" w:type="dxa"/>
            <w:tcBorders>
              <w:top w:val="single" w:sz="4" w:space="0" w:color="auto"/>
              <w:left w:val="single" w:sz="4" w:space="0" w:color="auto"/>
              <w:bottom w:val="single" w:sz="4" w:space="0" w:color="auto"/>
              <w:right w:val="single" w:sz="4" w:space="0" w:color="auto"/>
            </w:tcBorders>
          </w:tcPr>
          <w:p w14:paraId="59147A0B" w14:textId="77777777" w:rsidR="00CD0BF9" w:rsidRPr="00FE4170" w:rsidRDefault="00CD0BF9" w:rsidP="0083239F">
            <w:pPr>
              <w:rPr>
                <w:rFonts w:cs="Arial"/>
                <w:szCs w:val="22"/>
              </w:rPr>
            </w:pPr>
            <w:r w:rsidRPr="00790C85">
              <w:rPr>
                <w:rFonts w:cs="Arial"/>
                <w:szCs w:val="22"/>
              </w:rPr>
              <w:t>Jazyk pre komunikáciu</w:t>
            </w:r>
          </w:p>
          <w:p w14:paraId="019ADF1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2D6D9986"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60A7828B" w14:textId="77777777" w:rsidR="00CD0BF9" w:rsidRPr="00F07B96" w:rsidRDefault="00CD0BF9" w:rsidP="0083239F">
            <w:pPr>
              <w:rPr>
                <w:rFonts w:cs="Arial"/>
                <w:szCs w:val="22"/>
              </w:rPr>
            </w:pPr>
            <w:r w:rsidRPr="00F07B96">
              <w:rPr>
                <w:rFonts w:cs="Arial"/>
                <w:szCs w:val="22"/>
              </w:rPr>
              <w:t>Slovenský</w:t>
            </w:r>
          </w:p>
        </w:tc>
      </w:tr>
      <w:tr w:rsidR="00CD0BF9" w:rsidRPr="006C2974" w14:paraId="14524898" w14:textId="77777777" w:rsidTr="00EB5D8A">
        <w:tc>
          <w:tcPr>
            <w:tcW w:w="3544" w:type="dxa"/>
            <w:tcBorders>
              <w:top w:val="single" w:sz="4" w:space="0" w:color="auto"/>
              <w:left w:val="single" w:sz="4" w:space="0" w:color="auto"/>
              <w:bottom w:val="single" w:sz="4" w:space="0" w:color="auto"/>
              <w:right w:val="single" w:sz="4" w:space="0" w:color="auto"/>
            </w:tcBorders>
          </w:tcPr>
          <w:p w14:paraId="06D4DCE9" w14:textId="77777777" w:rsidR="00CD0BF9" w:rsidRPr="00FB322C" w:rsidRDefault="00CD0BF9" w:rsidP="0083239F">
            <w:pPr>
              <w:rPr>
                <w:rFonts w:cs="Arial"/>
                <w:szCs w:val="22"/>
              </w:rPr>
            </w:pPr>
            <w:r w:rsidRPr="00790C85">
              <w:rPr>
                <w:rFonts w:cs="Arial"/>
                <w:szCs w:val="22"/>
              </w:rPr>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2F2B90B7"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355B8D8E"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6C89C2DD" w14:textId="77777777" w:rsidTr="00EB5D8A">
        <w:tc>
          <w:tcPr>
            <w:tcW w:w="3544" w:type="dxa"/>
            <w:tcBorders>
              <w:top w:val="single" w:sz="4" w:space="0" w:color="auto"/>
              <w:left w:val="single" w:sz="4" w:space="0" w:color="auto"/>
              <w:bottom w:val="single" w:sz="4" w:space="0" w:color="auto"/>
              <w:right w:val="single" w:sz="4" w:space="0" w:color="auto"/>
            </w:tcBorders>
          </w:tcPr>
          <w:p w14:paraId="33B7B80D" w14:textId="331C09AD" w:rsidR="00B74CB1" w:rsidRPr="00FE4170" w:rsidRDefault="00B74CB1" w:rsidP="0083239F">
            <w:pPr>
              <w:rPr>
                <w:rFonts w:cs="Arial"/>
                <w:szCs w:val="22"/>
              </w:rPr>
            </w:pPr>
            <w:r w:rsidRPr="00790C85">
              <w:rPr>
                <w:rFonts w:cs="Arial"/>
                <w:szCs w:val="22"/>
              </w:rPr>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w:t>
            </w:r>
            <w:proofErr w:type="spellStart"/>
            <w:r w:rsidRPr="00790C85">
              <w:rPr>
                <w:rFonts w:cs="Arial"/>
                <w:szCs w:val="22"/>
              </w:rPr>
              <w:t>Podzhotoviteľom</w:t>
            </w:r>
            <w:proofErr w:type="spellEnd"/>
            <w:r w:rsidRPr="00790C85">
              <w:rPr>
                <w:rFonts w:cs="Arial"/>
                <w:szCs w:val="22"/>
              </w:rPr>
              <w:t>, Dodávateľom Zhotoviteľa)</w:t>
            </w:r>
          </w:p>
        </w:tc>
        <w:tc>
          <w:tcPr>
            <w:tcW w:w="1701" w:type="dxa"/>
            <w:tcBorders>
              <w:top w:val="single" w:sz="4" w:space="0" w:color="auto"/>
              <w:left w:val="single" w:sz="4" w:space="0" w:color="auto"/>
              <w:bottom w:val="single" w:sz="4" w:space="0" w:color="auto"/>
              <w:right w:val="single" w:sz="4" w:space="0" w:color="auto"/>
            </w:tcBorders>
          </w:tcPr>
          <w:p w14:paraId="2A1C937B"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2806AC30" w14:textId="77777777" w:rsidR="00B74CB1" w:rsidRDefault="00F0137C" w:rsidP="0083239F">
            <w:pPr>
              <w:rPr>
                <w:rFonts w:cs="Arial"/>
                <w:szCs w:val="22"/>
              </w:rPr>
            </w:pPr>
            <w:r w:rsidRPr="00A86531">
              <w:rPr>
                <w:rFonts w:cs="Arial"/>
                <w:szCs w:val="22"/>
              </w:rPr>
              <w:t>1</w:t>
            </w:r>
            <w:r w:rsidR="00B74CB1" w:rsidRPr="00F07B96">
              <w:rPr>
                <w:rFonts w:cs="Arial"/>
                <w:szCs w:val="22"/>
              </w:rPr>
              <w:t xml:space="preserve">0% z ceny plnenia </w:t>
            </w:r>
            <w:proofErr w:type="spellStart"/>
            <w:r w:rsidR="00B74CB1" w:rsidRPr="00F07B96">
              <w:rPr>
                <w:rFonts w:cs="Arial"/>
                <w:szCs w:val="22"/>
              </w:rPr>
              <w:t>Podzhotoviteľa</w:t>
            </w:r>
            <w:proofErr w:type="spellEnd"/>
            <w:r w:rsidR="00B74CB1" w:rsidRPr="00F07B96">
              <w:rPr>
                <w:rFonts w:cs="Arial"/>
                <w:szCs w:val="22"/>
              </w:rPr>
              <w:t>, Dodávat</w:t>
            </w:r>
            <w:r w:rsidR="00B74CB1" w:rsidRPr="00742FB8">
              <w:rPr>
                <w:rFonts w:cs="Arial"/>
                <w:szCs w:val="22"/>
              </w:rPr>
              <w:t>eľa Zhotoviteľa</w:t>
            </w:r>
          </w:p>
          <w:p w14:paraId="50864190" w14:textId="77777777" w:rsidR="004F72F0" w:rsidRDefault="004F72F0" w:rsidP="0083239F">
            <w:pPr>
              <w:rPr>
                <w:rFonts w:cs="Arial"/>
                <w:szCs w:val="22"/>
              </w:rPr>
            </w:pPr>
          </w:p>
          <w:p w14:paraId="25529779" w14:textId="3EEE4D98" w:rsidR="004F72F0" w:rsidRPr="00742FB8" w:rsidRDefault="004F72F0" w:rsidP="0083239F">
            <w:pPr>
              <w:rPr>
                <w:rFonts w:cs="Arial"/>
                <w:szCs w:val="22"/>
              </w:rPr>
            </w:pPr>
            <w:r>
              <w:rPr>
                <w:rFonts w:cs="Arial"/>
                <w:szCs w:val="22"/>
              </w:rPr>
              <w:t>10 dní po nadobudnutí účinnosti Zmluvy o Dielo</w:t>
            </w:r>
          </w:p>
        </w:tc>
      </w:tr>
    </w:tbl>
    <w:p w14:paraId="518677B9" w14:textId="68772F5A"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682B3A2A" w14:textId="77777777" w:rsidTr="00EB5D8A">
        <w:trPr>
          <w:trHeight w:val="1022"/>
        </w:trPr>
        <w:tc>
          <w:tcPr>
            <w:tcW w:w="3520" w:type="dxa"/>
          </w:tcPr>
          <w:p w14:paraId="2EABD70A" w14:textId="77777777" w:rsidR="000F3604" w:rsidRPr="00F07B96" w:rsidRDefault="000F3604" w:rsidP="0083239F">
            <w:pPr>
              <w:rPr>
                <w:rFonts w:cs="Arial"/>
                <w:b/>
                <w:caps/>
                <w:szCs w:val="22"/>
              </w:rPr>
            </w:pPr>
            <w:r w:rsidRPr="00FB322C">
              <w:rPr>
                <w:rFonts w:cs="Arial"/>
                <w:szCs w:val="22"/>
              </w:rPr>
              <w:t>Lehota na oznámenie chyby, omylu alebo inej vady v Dokumentácii Objednávateľ</w:t>
            </w:r>
            <w:r w:rsidR="00B33C06" w:rsidRPr="00A86531">
              <w:rPr>
                <w:rFonts w:cs="Arial"/>
                <w:szCs w:val="22"/>
              </w:rPr>
              <w:t>a</w:t>
            </w:r>
          </w:p>
        </w:tc>
        <w:tc>
          <w:tcPr>
            <w:tcW w:w="1430" w:type="dxa"/>
          </w:tcPr>
          <w:p w14:paraId="11656484"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9CDD32C"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3FA931B6" w14:textId="77777777" w:rsidTr="00EB5D8A">
        <w:trPr>
          <w:trHeight w:val="1022"/>
        </w:trPr>
        <w:tc>
          <w:tcPr>
            <w:tcW w:w="3520" w:type="dxa"/>
          </w:tcPr>
          <w:p w14:paraId="5D634EC6"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45D1E2E3"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w:t>
            </w:r>
            <w:proofErr w:type="spellStart"/>
            <w:r w:rsidR="009A4371" w:rsidRPr="009A1DA3">
              <w:rPr>
                <w:rFonts w:cs="Arial"/>
                <w:szCs w:val="22"/>
              </w:rPr>
              <w:t>podčlánku</w:t>
            </w:r>
            <w:proofErr w:type="spellEnd"/>
            <w:r w:rsidR="009A4371" w:rsidRPr="009A1DA3">
              <w:rPr>
                <w:rFonts w:cs="Arial"/>
                <w:szCs w:val="22"/>
              </w:rPr>
              <w:t xml:space="preserve"> </w:t>
            </w:r>
            <w:proofErr w:type="spellStart"/>
            <w:r w:rsidR="00D01462" w:rsidRPr="009A1DA3">
              <w:rPr>
                <w:rFonts w:cs="Arial"/>
                <w:szCs w:val="22"/>
              </w:rPr>
              <w:t>podčlánku</w:t>
            </w:r>
            <w:proofErr w:type="spellEnd"/>
            <w:r w:rsidR="00D01462" w:rsidRPr="009A1DA3">
              <w:rPr>
                <w:rFonts w:cs="Arial"/>
                <w:szCs w:val="22"/>
              </w:rPr>
              <w:t xml:space="preserve"> </w:t>
            </w:r>
            <w:r w:rsidR="009A4371" w:rsidRPr="009A1DA3">
              <w:rPr>
                <w:rFonts w:cs="Arial"/>
                <w:szCs w:val="22"/>
              </w:rPr>
              <w:t xml:space="preserve">8.2 </w:t>
            </w:r>
            <w:r w:rsidRPr="009A1DA3">
              <w:rPr>
                <w:rFonts w:cs="Arial"/>
                <w:szCs w:val="22"/>
              </w:rPr>
              <w:t>Lehoty výstavby)</w:t>
            </w:r>
          </w:p>
        </w:tc>
        <w:tc>
          <w:tcPr>
            <w:tcW w:w="1430" w:type="dxa"/>
          </w:tcPr>
          <w:p w14:paraId="1FF9F9F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53F6D729" w14:textId="77777777" w:rsidR="00CD0BF9" w:rsidRPr="00742FB8" w:rsidRDefault="00CD0BF9" w:rsidP="0083239F">
            <w:pPr>
              <w:rPr>
                <w:rFonts w:cs="Arial"/>
                <w:szCs w:val="22"/>
              </w:rPr>
            </w:pPr>
            <w:r w:rsidRPr="00A86531">
              <w:rPr>
                <w:rFonts w:cs="Arial"/>
                <w:szCs w:val="22"/>
              </w:rPr>
              <w:t>0,</w:t>
            </w:r>
            <w:r w:rsidR="007B0D28" w:rsidRPr="00F07B96">
              <w:rPr>
                <w:rFonts w:cs="Arial"/>
                <w:szCs w:val="22"/>
              </w:rPr>
              <w:t>2</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 deň oneskorenia v menách a čiastkach, v akých je splatná Zmluvná cena</w:t>
            </w:r>
          </w:p>
        </w:tc>
      </w:tr>
      <w:tr w:rsidR="00CD0BF9" w:rsidRPr="006C2974" w14:paraId="356A7A1D" w14:textId="77777777" w:rsidTr="00EB5D8A">
        <w:trPr>
          <w:trHeight w:val="568"/>
        </w:trPr>
        <w:tc>
          <w:tcPr>
            <w:tcW w:w="3520" w:type="dxa"/>
          </w:tcPr>
          <w:p w14:paraId="58E4E995"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60E1EA7E"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55EDDD28"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214A2B43" w14:textId="77777777" w:rsidR="00CD0BF9" w:rsidRPr="00742FB8" w:rsidRDefault="00CD0BF9" w:rsidP="0083239F">
            <w:pPr>
              <w:rPr>
                <w:rFonts w:cs="Arial"/>
                <w:szCs w:val="22"/>
              </w:rPr>
            </w:pPr>
            <w:r w:rsidRPr="00742FB8">
              <w:rPr>
                <w:rFonts w:cs="Arial"/>
                <w:szCs w:val="22"/>
              </w:rPr>
              <w:t>Suma odškodnenia je uvedená v </w:t>
            </w:r>
            <w:proofErr w:type="spellStart"/>
            <w:r w:rsidRPr="00742FB8">
              <w:rPr>
                <w:rFonts w:cs="Arial"/>
                <w:szCs w:val="22"/>
              </w:rPr>
              <w:t>podčlánku</w:t>
            </w:r>
            <w:proofErr w:type="spellEnd"/>
            <w:r w:rsidRPr="00742FB8">
              <w:rPr>
                <w:rFonts w:cs="Arial"/>
                <w:szCs w:val="22"/>
              </w:rPr>
              <w:t xml:space="preserve"> 8.7 </w:t>
            </w:r>
            <w:proofErr w:type="spellStart"/>
            <w:r w:rsidRPr="00742FB8">
              <w:rPr>
                <w:rFonts w:cs="Arial"/>
                <w:szCs w:val="22"/>
              </w:rPr>
              <w:t>Oškodnenie</w:t>
            </w:r>
            <w:proofErr w:type="spellEnd"/>
            <w:r w:rsidRPr="00742FB8">
              <w:rPr>
                <w:rFonts w:cs="Arial"/>
                <w:szCs w:val="22"/>
              </w:rPr>
              <w:t xml:space="preserve"> za oneskorenie Osobitných zmluvných podmienok</w:t>
            </w:r>
          </w:p>
        </w:tc>
      </w:tr>
      <w:tr w:rsidR="006C1900" w:rsidRPr="006C2974" w14:paraId="0FE6650D" w14:textId="77777777" w:rsidTr="00EB5D8A">
        <w:trPr>
          <w:trHeight w:val="568"/>
        </w:trPr>
        <w:tc>
          <w:tcPr>
            <w:tcW w:w="3520" w:type="dxa"/>
          </w:tcPr>
          <w:p w14:paraId="50DB7D0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0F587539"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4F95D2F7"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41CB1D9B"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283B8EEA" w14:textId="77777777" w:rsidR="006C1900" w:rsidRPr="00FE4170" w:rsidRDefault="007B7CF5" w:rsidP="0083239F">
            <w:pPr>
              <w:rPr>
                <w:rFonts w:cs="Arial"/>
                <w:szCs w:val="22"/>
              </w:rPr>
            </w:pPr>
            <w:r w:rsidRPr="00742FB8">
              <w:rPr>
                <w:rFonts w:cs="Arial"/>
                <w:szCs w:val="22"/>
              </w:rPr>
              <w:t>0,</w:t>
            </w:r>
            <w:r w:rsidR="00023565" w:rsidRPr="00742FB8">
              <w:rPr>
                <w:rFonts w:cs="Arial"/>
                <w:szCs w:val="22"/>
              </w:rPr>
              <w:t xml:space="preserve">1 </w:t>
            </w:r>
            <w:r w:rsidRPr="00742FB8">
              <w:rPr>
                <w:rFonts w:cs="Arial"/>
                <w:szCs w:val="22"/>
              </w:rPr>
              <w:t xml:space="preserve">% z Akceptovanej zmluvnej hodnoty bez DPH za každý deň oneskorenia </w:t>
            </w:r>
            <w:r w:rsidR="007B0D28" w:rsidRPr="005B0752">
              <w:rPr>
                <w:rFonts w:cs="Arial"/>
              </w:rPr>
              <w:t xml:space="preserve"> </w:t>
            </w:r>
            <w:r w:rsidR="007B0D28" w:rsidRPr="00790C85">
              <w:rPr>
                <w:rFonts w:cs="Arial"/>
                <w:szCs w:val="22"/>
              </w:rPr>
              <w:t xml:space="preserve">v menách a čiastkach, v akých je splatná Zmluvná cena  </w:t>
            </w:r>
          </w:p>
        </w:tc>
      </w:tr>
      <w:tr w:rsidR="00CD0BF9" w:rsidRPr="006C2974" w14:paraId="1CABA39D" w14:textId="77777777" w:rsidTr="00EB5D8A">
        <w:trPr>
          <w:trHeight w:val="568"/>
        </w:trPr>
        <w:tc>
          <w:tcPr>
            <w:tcW w:w="3520" w:type="dxa"/>
          </w:tcPr>
          <w:p w14:paraId="14BF667D"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0DCB76D2"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(podčlánok 8.2)</w:t>
            </w:r>
          </w:p>
        </w:tc>
        <w:tc>
          <w:tcPr>
            <w:tcW w:w="1430" w:type="dxa"/>
          </w:tcPr>
          <w:p w14:paraId="519A0C9D"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1DE2B0F7"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6D308B73" w14:textId="77777777" w:rsidTr="00EB5D8A">
        <w:trPr>
          <w:trHeight w:val="568"/>
        </w:trPr>
        <w:tc>
          <w:tcPr>
            <w:tcW w:w="3520" w:type="dxa"/>
          </w:tcPr>
          <w:p w14:paraId="7FB07421"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2F641BBD"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2E88DDFB"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3B8A220" w14:textId="77777777" w:rsidR="00047C4B" w:rsidRPr="005B0752" w:rsidRDefault="00047C4B" w:rsidP="0083239F">
            <w:pPr>
              <w:rPr>
                <w:rFonts w:cs="Arial"/>
                <w:szCs w:val="22"/>
              </w:rPr>
            </w:pPr>
            <w:r w:rsidRPr="005B0752">
              <w:rPr>
                <w:rFonts w:cs="Arial"/>
                <w:szCs w:val="22"/>
              </w:rPr>
              <w:t>Neuplatňuje sa</w:t>
            </w:r>
          </w:p>
        </w:tc>
      </w:tr>
      <w:tr w:rsidR="00904C2F" w:rsidRPr="006C2974" w14:paraId="1BAB8E8B" w14:textId="77777777" w:rsidTr="00EB5D8A">
        <w:trPr>
          <w:trHeight w:val="568"/>
        </w:trPr>
        <w:tc>
          <w:tcPr>
            <w:tcW w:w="3520" w:type="dxa"/>
          </w:tcPr>
          <w:p w14:paraId="7A62B535"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37CEAAF7"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0E819130"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576C1FD9" w14:textId="77777777" w:rsidTr="00EB5D8A">
        <w:trPr>
          <w:trHeight w:val="568"/>
        </w:trPr>
        <w:tc>
          <w:tcPr>
            <w:tcW w:w="3520" w:type="dxa"/>
          </w:tcPr>
          <w:p w14:paraId="1F883580" w14:textId="77777777" w:rsidR="00904C2F" w:rsidRPr="00FE4170" w:rsidRDefault="00904C2F" w:rsidP="0083239F">
            <w:pPr>
              <w:rPr>
                <w:rFonts w:cs="Arial"/>
                <w:szCs w:val="22"/>
              </w:rPr>
            </w:pPr>
            <w:r w:rsidRPr="00790C85">
              <w:rPr>
                <w:rFonts w:cs="Arial"/>
                <w:szCs w:val="22"/>
              </w:rPr>
              <w:t>Úpravy v dôsledku zmien Nákladov</w:t>
            </w:r>
          </w:p>
          <w:p w14:paraId="47794285" w14:textId="77777777" w:rsidR="00904C2F" w:rsidRPr="00FB322C" w:rsidRDefault="00904C2F" w:rsidP="0083239F">
            <w:pPr>
              <w:rPr>
                <w:rFonts w:cs="Arial"/>
                <w:b/>
                <w:caps/>
                <w:szCs w:val="22"/>
              </w:rPr>
            </w:pPr>
          </w:p>
        </w:tc>
        <w:tc>
          <w:tcPr>
            <w:tcW w:w="1430" w:type="dxa"/>
          </w:tcPr>
          <w:p w14:paraId="11F9CC0D"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3715B922"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1072928B" w14:textId="77777777" w:rsidTr="00EB5D8A">
        <w:tc>
          <w:tcPr>
            <w:tcW w:w="3520" w:type="dxa"/>
          </w:tcPr>
          <w:p w14:paraId="6A0EA125"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4E48F61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601493AF"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57E94903" w14:textId="77777777" w:rsidTr="00EB5D8A">
        <w:tc>
          <w:tcPr>
            <w:tcW w:w="3520" w:type="dxa"/>
          </w:tcPr>
          <w:p w14:paraId="166C9C8A" w14:textId="77777777" w:rsidR="00904C2F" w:rsidRPr="00FE4170" w:rsidRDefault="00904C2F" w:rsidP="0083239F">
            <w:pPr>
              <w:rPr>
                <w:rFonts w:cs="Arial"/>
                <w:szCs w:val="22"/>
              </w:rPr>
            </w:pPr>
            <w:r w:rsidRPr="00790C85">
              <w:rPr>
                <w:rFonts w:cs="Arial"/>
                <w:szCs w:val="22"/>
              </w:rPr>
              <w:t>Percento zadržaných platieb</w:t>
            </w:r>
          </w:p>
          <w:p w14:paraId="5FBE1CE4" w14:textId="77777777" w:rsidR="00904C2F" w:rsidRPr="00FB322C" w:rsidRDefault="00904C2F" w:rsidP="0083239F">
            <w:pPr>
              <w:rPr>
                <w:rFonts w:cs="Arial"/>
                <w:szCs w:val="22"/>
              </w:rPr>
            </w:pPr>
          </w:p>
        </w:tc>
        <w:tc>
          <w:tcPr>
            <w:tcW w:w="1430" w:type="dxa"/>
          </w:tcPr>
          <w:p w14:paraId="1B6750F7"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6599CA0D" w14:textId="77777777" w:rsidR="00904C2F" w:rsidRPr="00F07B96" w:rsidRDefault="00904C2F" w:rsidP="0083239F">
            <w:pPr>
              <w:rPr>
                <w:rFonts w:cs="Arial"/>
                <w:szCs w:val="22"/>
              </w:rPr>
            </w:pPr>
            <w:r w:rsidRPr="00F07B96">
              <w:rPr>
                <w:rFonts w:cs="Arial"/>
                <w:szCs w:val="22"/>
              </w:rPr>
              <w:t>5%</w:t>
            </w:r>
          </w:p>
        </w:tc>
      </w:tr>
      <w:tr w:rsidR="00904C2F" w:rsidRPr="006C2974" w14:paraId="75383B83" w14:textId="77777777" w:rsidTr="00EB5D8A">
        <w:tc>
          <w:tcPr>
            <w:tcW w:w="3520" w:type="dxa"/>
          </w:tcPr>
          <w:p w14:paraId="2BA2CE55"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1FD26F58"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67063BFD" w14:textId="77777777" w:rsidR="00904C2F" w:rsidRPr="00A86531" w:rsidRDefault="00904C2F" w:rsidP="0083239F">
            <w:pPr>
              <w:rPr>
                <w:rFonts w:cs="Arial"/>
                <w:szCs w:val="22"/>
              </w:rPr>
            </w:pPr>
            <w:r w:rsidRPr="00A86531">
              <w:rPr>
                <w:rFonts w:cs="Arial"/>
                <w:szCs w:val="22"/>
              </w:rPr>
              <w:t>Neuplatňuje sa</w:t>
            </w:r>
          </w:p>
        </w:tc>
      </w:tr>
      <w:tr w:rsidR="00904C2F" w:rsidRPr="006C2974" w14:paraId="6C68A66F" w14:textId="77777777" w:rsidTr="00EB5D8A">
        <w:trPr>
          <w:trHeight w:val="780"/>
        </w:trPr>
        <w:tc>
          <w:tcPr>
            <w:tcW w:w="3520" w:type="dxa"/>
          </w:tcPr>
          <w:p w14:paraId="0950124B"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5FDA8AE8" w14:textId="77777777" w:rsidR="00904C2F" w:rsidRPr="00FB322C" w:rsidRDefault="00904C2F" w:rsidP="0083239F">
            <w:pPr>
              <w:jc w:val="center"/>
              <w:rPr>
                <w:rFonts w:cs="Arial"/>
                <w:szCs w:val="22"/>
              </w:rPr>
            </w:pPr>
            <w:r w:rsidRPr="00FB322C">
              <w:rPr>
                <w:rFonts w:cs="Arial"/>
                <w:szCs w:val="22"/>
              </w:rPr>
              <w:t>14.5(b)</w:t>
            </w:r>
          </w:p>
          <w:p w14:paraId="5E0FC0F1" w14:textId="77777777" w:rsidR="00904C2F" w:rsidRPr="00A86531" w:rsidRDefault="00904C2F" w:rsidP="0083239F">
            <w:pPr>
              <w:jc w:val="center"/>
              <w:rPr>
                <w:rFonts w:cs="Arial"/>
                <w:szCs w:val="22"/>
              </w:rPr>
            </w:pPr>
          </w:p>
          <w:p w14:paraId="1D69D583" w14:textId="77777777" w:rsidR="00904C2F" w:rsidRPr="00F07B96" w:rsidRDefault="00904C2F" w:rsidP="0083239F">
            <w:pPr>
              <w:jc w:val="center"/>
              <w:rPr>
                <w:rFonts w:cs="Arial"/>
                <w:szCs w:val="22"/>
              </w:rPr>
            </w:pPr>
          </w:p>
        </w:tc>
        <w:tc>
          <w:tcPr>
            <w:tcW w:w="4514" w:type="dxa"/>
          </w:tcPr>
          <w:p w14:paraId="0030D504" w14:textId="77777777" w:rsidR="00904C2F" w:rsidRPr="00742FB8" w:rsidRDefault="00904C2F" w:rsidP="0083239F">
            <w:pPr>
              <w:rPr>
                <w:rFonts w:cs="Arial"/>
                <w:szCs w:val="22"/>
              </w:rPr>
            </w:pPr>
            <w:r w:rsidRPr="00742FB8">
              <w:rPr>
                <w:rFonts w:cs="Arial"/>
                <w:szCs w:val="22"/>
              </w:rPr>
              <w:t>Neuplatňuje sa</w:t>
            </w:r>
          </w:p>
        </w:tc>
      </w:tr>
      <w:tr w:rsidR="00904C2F" w:rsidRPr="006C2974" w14:paraId="62805A1C" w14:textId="77777777" w:rsidTr="00EB5D8A">
        <w:trPr>
          <w:trHeight w:val="1022"/>
        </w:trPr>
        <w:tc>
          <w:tcPr>
            <w:tcW w:w="3520" w:type="dxa"/>
          </w:tcPr>
          <w:p w14:paraId="05C5E212"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137E841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779D2423" w14:textId="77777777" w:rsidR="00904C2F" w:rsidRPr="00F07B96" w:rsidRDefault="00904C2F" w:rsidP="0083239F">
            <w:pPr>
              <w:rPr>
                <w:rFonts w:cs="Arial"/>
                <w:szCs w:val="22"/>
              </w:rPr>
            </w:pPr>
            <w:r w:rsidRPr="00F07B96">
              <w:rPr>
                <w:rFonts w:cs="Arial"/>
                <w:szCs w:val="22"/>
              </w:rPr>
              <w:t>Neuplatňuje sa</w:t>
            </w:r>
          </w:p>
        </w:tc>
      </w:tr>
      <w:tr w:rsidR="00904C2F" w:rsidRPr="006C2974" w14:paraId="06F760ED" w14:textId="77777777" w:rsidTr="00EB5D8A">
        <w:tc>
          <w:tcPr>
            <w:tcW w:w="3520" w:type="dxa"/>
          </w:tcPr>
          <w:p w14:paraId="710DC6B3" w14:textId="77777777" w:rsidR="00904C2F" w:rsidRPr="00FE4170" w:rsidRDefault="00904C2F" w:rsidP="0083239F">
            <w:pPr>
              <w:rPr>
                <w:rFonts w:cs="Arial"/>
                <w:szCs w:val="22"/>
              </w:rPr>
            </w:pPr>
            <w:r w:rsidRPr="00790C85">
              <w:rPr>
                <w:rFonts w:cs="Arial"/>
                <w:szCs w:val="22"/>
              </w:rPr>
              <w:t>Mena/meny platieb</w:t>
            </w:r>
          </w:p>
        </w:tc>
        <w:tc>
          <w:tcPr>
            <w:tcW w:w="1430" w:type="dxa"/>
          </w:tcPr>
          <w:p w14:paraId="388CBBC3"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0A0BEFB3" w14:textId="77777777" w:rsidR="00904C2F" w:rsidRPr="00A86531" w:rsidRDefault="00904C2F" w:rsidP="0083239F">
            <w:pPr>
              <w:rPr>
                <w:rFonts w:cs="Arial"/>
                <w:szCs w:val="22"/>
              </w:rPr>
            </w:pPr>
            <w:r w:rsidRPr="00A86531">
              <w:rPr>
                <w:rFonts w:cs="Arial"/>
                <w:szCs w:val="22"/>
              </w:rPr>
              <w:t>EUR</w:t>
            </w:r>
          </w:p>
        </w:tc>
      </w:tr>
      <w:tr w:rsidR="00904C2F" w:rsidRPr="006C2974" w14:paraId="0D20B6BA" w14:textId="77777777" w:rsidTr="00EB5D8A">
        <w:tc>
          <w:tcPr>
            <w:tcW w:w="3520" w:type="dxa"/>
          </w:tcPr>
          <w:p w14:paraId="5B4E0EBB" w14:textId="77777777" w:rsidR="00904C2F" w:rsidRPr="00FE4170" w:rsidRDefault="00904C2F" w:rsidP="0083239F">
            <w:pPr>
              <w:rPr>
                <w:rFonts w:cs="Arial"/>
                <w:szCs w:val="22"/>
              </w:rPr>
            </w:pPr>
            <w:r w:rsidRPr="00790C85">
              <w:rPr>
                <w:rFonts w:cs="Arial"/>
                <w:szCs w:val="22"/>
              </w:rPr>
              <w:t>Lehoty na predloženie poistenia:</w:t>
            </w:r>
          </w:p>
          <w:p w14:paraId="5C980355" w14:textId="77777777" w:rsidR="00904C2F" w:rsidRPr="00FB322C" w:rsidRDefault="00904C2F" w:rsidP="0083239F">
            <w:pPr>
              <w:rPr>
                <w:rFonts w:cs="Arial"/>
                <w:szCs w:val="22"/>
              </w:rPr>
            </w:pPr>
            <w:r w:rsidRPr="00FB322C">
              <w:rPr>
                <w:rFonts w:cs="Arial"/>
                <w:szCs w:val="22"/>
              </w:rPr>
              <w:t>a) dôkazy o poistení</w:t>
            </w:r>
          </w:p>
          <w:p w14:paraId="4EC4C731" w14:textId="77777777" w:rsidR="00904C2F" w:rsidRPr="00A86531" w:rsidRDefault="00904C2F" w:rsidP="0083239F">
            <w:pPr>
              <w:rPr>
                <w:rFonts w:cs="Arial"/>
                <w:szCs w:val="22"/>
              </w:rPr>
            </w:pPr>
          </w:p>
          <w:p w14:paraId="6E1A918B"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0C4E6D2C"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37BEE536" w14:textId="77777777" w:rsidR="00904C2F" w:rsidRPr="00742FB8" w:rsidRDefault="00904C2F" w:rsidP="0083239F">
            <w:pPr>
              <w:rPr>
                <w:rFonts w:cs="Arial"/>
                <w:szCs w:val="22"/>
              </w:rPr>
            </w:pPr>
          </w:p>
          <w:p w14:paraId="316C133F" w14:textId="77777777" w:rsidR="00904C2F" w:rsidRPr="00742FB8" w:rsidRDefault="00904C2F" w:rsidP="0083239F">
            <w:pPr>
              <w:rPr>
                <w:rFonts w:cs="Arial"/>
                <w:szCs w:val="22"/>
              </w:rPr>
            </w:pPr>
            <w:r w:rsidRPr="00742FB8">
              <w:rPr>
                <w:rFonts w:cs="Arial"/>
                <w:szCs w:val="22"/>
              </w:rPr>
              <w:t>a) 7 dní</w:t>
            </w:r>
          </w:p>
          <w:p w14:paraId="1A2B2E6E" w14:textId="77777777" w:rsidR="00904C2F" w:rsidRPr="00742FB8" w:rsidRDefault="00904C2F" w:rsidP="0083239F">
            <w:pPr>
              <w:rPr>
                <w:rFonts w:cs="Arial"/>
                <w:szCs w:val="22"/>
              </w:rPr>
            </w:pPr>
          </w:p>
          <w:p w14:paraId="05A103F0" w14:textId="77777777" w:rsidR="00904C2F" w:rsidRPr="00742FB8" w:rsidRDefault="00904C2F" w:rsidP="0083239F">
            <w:pPr>
              <w:rPr>
                <w:rFonts w:cs="Arial"/>
                <w:szCs w:val="22"/>
              </w:rPr>
            </w:pPr>
            <w:r w:rsidRPr="00742FB8">
              <w:rPr>
                <w:rFonts w:cs="Arial"/>
                <w:szCs w:val="22"/>
              </w:rPr>
              <w:t>b) 14 dní</w:t>
            </w:r>
          </w:p>
        </w:tc>
      </w:tr>
      <w:tr w:rsidR="00904C2F" w:rsidRPr="006C2974" w14:paraId="3882FC9D" w14:textId="77777777" w:rsidTr="00EB5D8A">
        <w:tc>
          <w:tcPr>
            <w:tcW w:w="3520" w:type="dxa"/>
          </w:tcPr>
          <w:p w14:paraId="3B0EBB50"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3F34B950"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64B61651" w14:textId="77777777" w:rsidR="00904C2F" w:rsidRPr="00F07B96" w:rsidRDefault="00904C2F" w:rsidP="0083239F">
            <w:pPr>
              <w:rPr>
                <w:rFonts w:cs="Arial"/>
                <w:szCs w:val="22"/>
              </w:rPr>
            </w:pPr>
            <w:r w:rsidRPr="00F07B96">
              <w:rPr>
                <w:rFonts w:cs="Arial"/>
                <w:szCs w:val="22"/>
              </w:rPr>
              <w:t>Neuplatňuje sa</w:t>
            </w:r>
          </w:p>
        </w:tc>
      </w:tr>
      <w:tr w:rsidR="00904C2F" w:rsidRPr="006C2974" w14:paraId="0292F705" w14:textId="77777777" w:rsidTr="00EB5D8A">
        <w:trPr>
          <w:trHeight w:val="597"/>
        </w:trPr>
        <w:tc>
          <w:tcPr>
            <w:tcW w:w="3520" w:type="dxa"/>
          </w:tcPr>
          <w:p w14:paraId="1421EF0D"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74DC7B4B"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4972E794" w14:textId="77777777" w:rsidR="00904C2F" w:rsidRPr="00742FB8" w:rsidRDefault="00904C2F" w:rsidP="0083239F">
            <w:pPr>
              <w:rPr>
                <w:rFonts w:cs="Arial"/>
                <w:bCs/>
                <w:caps/>
                <w:szCs w:val="22"/>
              </w:rPr>
            </w:pPr>
            <w:r w:rsidRPr="00A86531">
              <w:rPr>
                <w:rFonts w:cs="Arial"/>
                <w:bCs/>
                <w:caps/>
                <w:szCs w:val="22"/>
              </w:rPr>
              <w:t xml:space="preserve">300 000,- </w:t>
            </w:r>
            <w:r w:rsidRPr="00F07B96">
              <w:rPr>
                <w:rFonts w:cs="Arial"/>
                <w:bCs/>
                <w:szCs w:val="22"/>
              </w:rPr>
              <w:t>EUR bez DPH</w:t>
            </w:r>
            <w:r w:rsidRPr="00742FB8">
              <w:rPr>
                <w:rFonts w:cs="Arial"/>
                <w:bCs/>
                <w:caps/>
                <w:szCs w:val="22"/>
              </w:rPr>
              <w:t xml:space="preserve"> </w:t>
            </w:r>
            <w:r w:rsidRPr="00742FB8">
              <w:rPr>
                <w:rFonts w:cs="Arial"/>
                <w:bCs/>
                <w:szCs w:val="22"/>
              </w:rPr>
              <w:t>na jednu poistnú udalosť</w:t>
            </w:r>
          </w:p>
          <w:p w14:paraId="582AF201" w14:textId="77777777" w:rsidR="00904C2F" w:rsidRPr="00742FB8" w:rsidRDefault="00904C2F" w:rsidP="0083239F">
            <w:pPr>
              <w:rPr>
                <w:rFonts w:cs="Arial"/>
                <w:szCs w:val="22"/>
              </w:rPr>
            </w:pPr>
          </w:p>
        </w:tc>
      </w:tr>
      <w:tr w:rsidR="00904C2F" w:rsidRPr="006C2974" w14:paraId="07E2C38D" w14:textId="77777777" w:rsidTr="00EB5D8A">
        <w:tc>
          <w:tcPr>
            <w:tcW w:w="3520" w:type="dxa"/>
          </w:tcPr>
          <w:p w14:paraId="5B1B2872" w14:textId="77777777" w:rsidR="00904C2F" w:rsidRPr="00FE4170" w:rsidRDefault="00904C2F" w:rsidP="0083239F">
            <w:pPr>
              <w:rPr>
                <w:rFonts w:cs="Arial"/>
                <w:szCs w:val="22"/>
              </w:rPr>
            </w:pPr>
            <w:r w:rsidRPr="00790C85">
              <w:rPr>
                <w:rFonts w:cs="Arial"/>
                <w:szCs w:val="22"/>
              </w:rPr>
              <w:lastRenderedPageBreak/>
              <w:t>Termín dokedy musí byť vymenovaná komisia na riešenie sporov (KRS)</w:t>
            </w:r>
          </w:p>
        </w:tc>
        <w:tc>
          <w:tcPr>
            <w:tcW w:w="1430" w:type="dxa"/>
          </w:tcPr>
          <w:p w14:paraId="3BEB8F02"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6DA184A" w14:textId="77777777" w:rsidR="00904C2F" w:rsidRPr="00742FB8" w:rsidRDefault="00904C2F" w:rsidP="0083239F">
            <w:pPr>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03D994C9" w14:textId="77777777" w:rsidTr="00EB5D8A">
        <w:tc>
          <w:tcPr>
            <w:tcW w:w="3520" w:type="dxa"/>
          </w:tcPr>
          <w:p w14:paraId="2174A495"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2DAAFF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6A9E37CD" w14:textId="77777777" w:rsidR="00904C2F" w:rsidRPr="00A86531" w:rsidRDefault="00904C2F" w:rsidP="0083239F">
            <w:pPr>
              <w:rPr>
                <w:rFonts w:cs="Arial"/>
                <w:szCs w:val="22"/>
              </w:rPr>
            </w:pPr>
            <w:r w:rsidRPr="00A86531">
              <w:rPr>
                <w:rFonts w:cs="Arial"/>
                <w:szCs w:val="22"/>
              </w:rPr>
              <w:t>3 členovia</w:t>
            </w:r>
          </w:p>
          <w:p w14:paraId="52CFAAD5" w14:textId="77777777" w:rsidR="00904C2F" w:rsidRPr="00F07B96" w:rsidRDefault="00904C2F" w:rsidP="0083239F">
            <w:pPr>
              <w:rPr>
                <w:rFonts w:cs="Arial"/>
                <w:szCs w:val="22"/>
              </w:rPr>
            </w:pPr>
          </w:p>
        </w:tc>
      </w:tr>
      <w:tr w:rsidR="00904C2F" w:rsidRPr="006C2974" w14:paraId="3D0B8135" w14:textId="77777777" w:rsidTr="00EB5D8A">
        <w:tc>
          <w:tcPr>
            <w:tcW w:w="3520" w:type="dxa"/>
          </w:tcPr>
          <w:p w14:paraId="4D2D899B"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6704EE0D"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432D5465" w14:textId="77777777" w:rsidR="00904C2F" w:rsidRPr="00FE4170" w:rsidRDefault="00904C2F" w:rsidP="0083239F">
            <w:pPr>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5"/>
            </w:r>
            <w:r w:rsidRPr="00790C85">
              <w:rPr>
                <w:rFonts w:cs="Arial"/>
                <w:szCs w:val="22"/>
              </w:rPr>
              <w:t xml:space="preserve"> </w:t>
            </w:r>
          </w:p>
        </w:tc>
      </w:tr>
    </w:tbl>
    <w:p w14:paraId="7D6891E9" w14:textId="77777777" w:rsidR="00CD0BF9" w:rsidRPr="00790C85" w:rsidRDefault="00CD0BF9" w:rsidP="0083239F">
      <w:pPr>
        <w:pStyle w:val="Zkladntext"/>
        <w:rPr>
          <w:rFonts w:cs="Arial"/>
          <w:bCs/>
          <w:szCs w:val="22"/>
          <w:lang w:val="sk-SK"/>
        </w:rPr>
      </w:pPr>
    </w:p>
    <w:p w14:paraId="2FB298AC" w14:textId="77777777" w:rsidR="001D55F0" w:rsidRPr="00FE4170" w:rsidRDefault="001D55F0" w:rsidP="0083239F">
      <w:pPr>
        <w:pStyle w:val="Zkladntext"/>
        <w:rPr>
          <w:rFonts w:cs="Arial"/>
          <w:lang w:val="sk-SK"/>
        </w:rPr>
      </w:pPr>
    </w:p>
    <w:p w14:paraId="7197D03A" w14:textId="77777777" w:rsidR="001D55F0" w:rsidRPr="00FB322C" w:rsidRDefault="001D55F0" w:rsidP="0083239F">
      <w:pPr>
        <w:pStyle w:val="Zkladntext"/>
        <w:rPr>
          <w:rFonts w:cs="Arial"/>
          <w:lang w:val="sk-SK"/>
        </w:rPr>
      </w:pPr>
    </w:p>
    <w:p w14:paraId="681C47CA" w14:textId="77777777" w:rsidR="001D55F0" w:rsidRPr="00FB322C" w:rsidRDefault="001D55F0" w:rsidP="0083239F">
      <w:pPr>
        <w:pStyle w:val="Zkladntext"/>
        <w:rPr>
          <w:rFonts w:cs="Arial"/>
          <w:lang w:val="sk-SK"/>
        </w:rPr>
      </w:pPr>
    </w:p>
    <w:p w14:paraId="1FFB0101"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0CFC2783" w14:textId="77777777" w:rsidTr="003053E7">
        <w:trPr>
          <w:trHeight w:val="300"/>
        </w:trPr>
        <w:tc>
          <w:tcPr>
            <w:tcW w:w="4725" w:type="pct"/>
            <w:tcBorders>
              <w:top w:val="nil"/>
              <w:left w:val="nil"/>
              <w:bottom w:val="nil"/>
              <w:right w:val="nil"/>
            </w:tcBorders>
            <w:noWrap/>
          </w:tcPr>
          <w:p w14:paraId="7B62370F"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 ponuke</w:t>
            </w:r>
          </w:p>
          <w:p w14:paraId="01E74765" w14:textId="77777777" w:rsidR="00662FC7" w:rsidRPr="006C2974" w:rsidRDefault="00662FC7" w:rsidP="0083239F">
            <w:pPr>
              <w:tabs>
                <w:tab w:val="right" w:leader="underscore" w:pos="9072"/>
              </w:tabs>
              <w:jc w:val="center"/>
              <w:rPr>
                <w:rFonts w:cs="Arial"/>
                <w:szCs w:val="24"/>
              </w:rPr>
            </w:pPr>
          </w:p>
          <w:p w14:paraId="20AA946E" w14:textId="77777777" w:rsidR="00662FC7" w:rsidRPr="006C2974" w:rsidRDefault="00662FC7" w:rsidP="009A1DA3">
            <w:pPr>
              <w:jc w:val="center"/>
              <w:rPr>
                <w:rFonts w:cs="Arial"/>
                <w:sz w:val="20"/>
              </w:rPr>
            </w:pPr>
            <w:r w:rsidRPr="006C2974">
              <w:rPr>
                <w:rFonts w:cs="Arial"/>
                <w:b/>
                <w:szCs w:val="24"/>
              </w:rPr>
              <w:t>TABUĽKA ÚDAJOV O ÚPRAVACH (podčlánok 13.8)</w:t>
            </w:r>
          </w:p>
          <w:p w14:paraId="4B0D1648"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501C9C3A"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74A22F44" w14:textId="77777777" w:rsidR="00662FC7" w:rsidRPr="006C2974" w:rsidRDefault="00662FC7" w:rsidP="0083239F">
            <w:pPr>
              <w:rPr>
                <w:rFonts w:cs="Arial"/>
                <w:sz w:val="18"/>
                <w:lang w:eastAsia="sk-SK"/>
              </w:rPr>
            </w:pPr>
          </w:p>
        </w:tc>
      </w:tr>
    </w:tbl>
    <w:p w14:paraId="40847DF8"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3F615595"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5E16178"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2651249"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A7B3E42"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05102540"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771AF5D"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78C0B569"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41D03F5"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382D84C7"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54B97AA"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000638A4"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9B7A3EE"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6518855A"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0E106A6D"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13FC8478"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5972A4DE"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1E2BB81C"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0E42CD63"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3CDFFD2"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00DBDF41"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7FC08D58"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6CF98B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05225D8B"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26B4A0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39044E18"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7534B27D" w14:textId="77777777" w:rsidR="003053E7" w:rsidRPr="006C2974" w:rsidRDefault="003053E7" w:rsidP="00FE52FF">
            <w:pPr>
              <w:keepLines/>
              <w:tabs>
                <w:tab w:val="right" w:pos="9214"/>
              </w:tabs>
              <w:spacing w:after="120" w:line="23" w:lineRule="atLeast"/>
              <w:ind w:left="992"/>
              <w:jc w:val="center"/>
              <w:rPr>
                <w:rFonts w:cs="Arial"/>
                <w:sz w:val="16"/>
              </w:rPr>
            </w:pPr>
          </w:p>
          <w:p w14:paraId="01B05DC0" w14:textId="77777777" w:rsidR="003053E7" w:rsidRPr="006C2974" w:rsidRDefault="003053E7" w:rsidP="00FE52FF">
            <w:pPr>
              <w:keepLines/>
              <w:tabs>
                <w:tab w:val="right" w:pos="9214"/>
              </w:tabs>
              <w:spacing w:after="120" w:line="23" w:lineRule="atLeast"/>
              <w:ind w:left="992"/>
              <w:jc w:val="center"/>
              <w:rPr>
                <w:rFonts w:cs="Arial"/>
                <w:sz w:val="16"/>
              </w:rPr>
            </w:pPr>
          </w:p>
          <w:p w14:paraId="6609376F" w14:textId="77777777" w:rsidR="003053E7" w:rsidRPr="006C2974" w:rsidRDefault="003053E7" w:rsidP="00FE52FF">
            <w:pPr>
              <w:keepLines/>
              <w:tabs>
                <w:tab w:val="right" w:pos="9214"/>
              </w:tabs>
              <w:spacing w:after="120" w:line="23" w:lineRule="atLeast"/>
              <w:ind w:left="157"/>
              <w:jc w:val="center"/>
              <w:rPr>
                <w:rFonts w:cs="Arial"/>
                <w:sz w:val="16"/>
              </w:rPr>
            </w:pPr>
          </w:p>
          <w:p w14:paraId="0AA08F5F" w14:textId="77777777" w:rsidR="003053E7" w:rsidRPr="006C2974" w:rsidRDefault="003053E7" w:rsidP="00FE52FF">
            <w:pPr>
              <w:keepLines/>
              <w:tabs>
                <w:tab w:val="right" w:pos="9214"/>
              </w:tabs>
              <w:spacing w:after="120" w:line="23" w:lineRule="atLeast"/>
              <w:ind w:left="157"/>
              <w:rPr>
                <w:rFonts w:cs="Arial"/>
                <w:b/>
                <w:sz w:val="16"/>
              </w:rPr>
            </w:pPr>
            <w:r w:rsidRPr="006C2974">
              <w:rPr>
                <w:rFonts w:cs="Arial"/>
                <w:sz w:val="16"/>
              </w:rPr>
              <w:t>(1</w:t>
            </w:r>
            <w:r w:rsidR="005C4DBF" w:rsidRPr="006C2974">
              <w:rPr>
                <w:rFonts w:cs="Arial"/>
                <w:sz w:val="16"/>
              </w:rPr>
              <w:t>41,02</w:t>
            </w:r>
            <w:r w:rsidRPr="006C2974">
              <w:rPr>
                <w:rFonts w:cs="Arial"/>
                <w:sz w:val="16"/>
              </w:rPr>
              <w:t>+14</w:t>
            </w:r>
            <w:r w:rsidR="005C4DBF" w:rsidRPr="006C2974">
              <w:rPr>
                <w:rFonts w:cs="Arial"/>
                <w:sz w:val="16"/>
              </w:rPr>
              <w:t>1,82</w:t>
            </w:r>
            <w:r w:rsidRPr="006C2974">
              <w:rPr>
                <w:rFonts w:cs="Arial"/>
                <w:sz w:val="16"/>
              </w:rPr>
              <w:t>+1</w:t>
            </w:r>
            <w:r w:rsidR="005C4DBF" w:rsidRPr="006C2974">
              <w:rPr>
                <w:rFonts w:cs="Arial"/>
                <w:sz w:val="16"/>
              </w:rPr>
              <w:t>42,00</w:t>
            </w:r>
            <w:r w:rsidRPr="006C2974">
              <w:rPr>
                <w:rFonts w:cs="Arial"/>
                <w:sz w:val="16"/>
              </w:rPr>
              <w:t xml:space="preserve">)/3  =  </w:t>
            </w:r>
            <w:r w:rsidR="005C4DBF" w:rsidRPr="006C2974">
              <w:rPr>
                <w:rFonts w:cs="Arial"/>
                <w:b/>
                <w:sz w:val="16"/>
              </w:rPr>
              <w:t>141,613</w:t>
            </w:r>
          </w:p>
          <w:p w14:paraId="4CA8E529" w14:textId="77777777" w:rsidR="003053E7" w:rsidRPr="006C2974" w:rsidRDefault="003053E7" w:rsidP="00FE52FF">
            <w:pPr>
              <w:keepLines/>
              <w:tabs>
                <w:tab w:val="right" w:pos="9214"/>
              </w:tabs>
              <w:spacing w:after="120" w:line="23" w:lineRule="atLeast"/>
              <w:ind w:left="157"/>
              <w:jc w:val="center"/>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6C31D6" w14:textId="77777777" w:rsidR="003053E7" w:rsidRPr="006C2974" w:rsidRDefault="005C4DBF">
            <w:pPr>
              <w:keepLines/>
              <w:tabs>
                <w:tab w:val="right" w:pos="9214"/>
              </w:tabs>
              <w:spacing w:after="120" w:line="23" w:lineRule="atLeast"/>
              <w:rPr>
                <w:rFonts w:cs="Arial"/>
                <w:sz w:val="16"/>
              </w:rPr>
            </w:pPr>
            <w:r w:rsidRPr="006C2974">
              <w:rPr>
                <w:rFonts w:cs="Arial"/>
                <w:sz w:val="16"/>
              </w:rPr>
              <w:t>Január</w:t>
            </w:r>
            <w:r w:rsidR="003053E7" w:rsidRPr="006C2974">
              <w:rPr>
                <w:rFonts w:cs="Arial"/>
                <w:sz w:val="16"/>
              </w:rPr>
              <w:t xml:space="preserve"> </w:t>
            </w:r>
            <w:r w:rsidRPr="006C2974">
              <w:rPr>
                <w:rFonts w:cs="Arial"/>
                <w:sz w:val="16"/>
              </w:rPr>
              <w:t>Február</w:t>
            </w:r>
            <w:r w:rsidR="003053E7" w:rsidRPr="006C2974">
              <w:rPr>
                <w:rFonts w:cs="Arial"/>
                <w:sz w:val="16"/>
              </w:rPr>
              <w:t xml:space="preserve"> </w:t>
            </w:r>
            <w:r w:rsidRPr="006C2974">
              <w:rPr>
                <w:rFonts w:cs="Arial"/>
                <w:sz w:val="16"/>
              </w:rPr>
              <w:t>Marec</w:t>
            </w:r>
            <w:r w:rsidR="003053E7" w:rsidRPr="006C2974">
              <w:rPr>
                <w:rFonts w:cs="Arial"/>
                <w:sz w:val="16"/>
              </w:rPr>
              <w:t xml:space="preserve"> 202</w:t>
            </w:r>
            <w:r w:rsidRPr="006C2974">
              <w:rPr>
                <w:rFonts w:cs="Arial"/>
                <w:sz w:val="16"/>
              </w:rPr>
              <w:t>4</w:t>
            </w:r>
          </w:p>
        </w:tc>
      </w:tr>
      <w:tr w:rsidR="003053E7" w:rsidRPr="006C2974" w14:paraId="2A7C60F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FB686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FE1D00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4F6596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9CFF15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4969C6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9E2DD0A"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46CEE8" w14:textId="77777777" w:rsidR="003053E7" w:rsidRPr="006C2974" w:rsidRDefault="003053E7" w:rsidP="00FE52FF">
            <w:pPr>
              <w:spacing w:after="120" w:line="23" w:lineRule="atLeast"/>
              <w:rPr>
                <w:rFonts w:cs="Arial"/>
                <w:sz w:val="16"/>
              </w:rPr>
            </w:pPr>
          </w:p>
        </w:tc>
      </w:tr>
      <w:tr w:rsidR="003053E7" w:rsidRPr="006C2974" w14:paraId="2633A4C8"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09FBC0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AFDB83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290844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30420C"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F628DD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E855E3" w14:textId="77777777" w:rsidR="003053E7" w:rsidRPr="006C2974" w:rsidRDefault="003053E7" w:rsidP="00FE52FF">
            <w:pPr>
              <w:spacing w:after="120" w:line="23" w:lineRule="atLeast"/>
              <w:rPr>
                <w:rFonts w:cs="Arial"/>
                <w:sz w:val="16"/>
              </w:rPr>
            </w:pPr>
          </w:p>
        </w:tc>
      </w:tr>
      <w:tr w:rsidR="003053E7" w:rsidRPr="006C2974" w14:paraId="202D0E4E"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4552CB"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C8600D3"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BDA78A4"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530B30"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Sledovaný index: Spotrebiteľské ceny </w:t>
            </w:r>
            <w:proofErr w:type="spellStart"/>
            <w:r w:rsidRPr="006C2974">
              <w:rPr>
                <w:rFonts w:cs="Arial"/>
                <w:sz w:val="16"/>
              </w:rPr>
              <w:t>úhnom</w:t>
            </w:r>
            <w:proofErr w:type="spellEnd"/>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7E10195"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E06A678" w14:textId="77777777" w:rsidR="003053E7" w:rsidRPr="006C2974" w:rsidRDefault="003053E7" w:rsidP="00FE52FF">
            <w:pPr>
              <w:spacing w:after="120" w:line="23" w:lineRule="atLeast"/>
              <w:rPr>
                <w:rFonts w:cs="Arial"/>
                <w:sz w:val="16"/>
              </w:rPr>
            </w:pPr>
          </w:p>
        </w:tc>
      </w:tr>
      <w:tr w:rsidR="003053E7" w:rsidRPr="006C2974" w14:paraId="43277DC7"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B8A8F76"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DAEAC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12A4BA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4EA587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F3DFD0B" w14:textId="77777777" w:rsidR="003053E7" w:rsidRPr="006C2974" w:rsidRDefault="003053E7">
            <w:pPr>
              <w:keepLines/>
              <w:tabs>
                <w:tab w:val="right" w:pos="9214"/>
              </w:tabs>
              <w:spacing w:after="120" w:line="23" w:lineRule="atLeast"/>
              <w:jc w:val="center"/>
              <w:rPr>
                <w:rFonts w:cs="Arial"/>
                <w:sz w:val="16"/>
              </w:rPr>
            </w:pPr>
            <w:r w:rsidRPr="006C2974">
              <w:rPr>
                <w:rFonts w:cs="Arial"/>
                <w:sz w:val="16"/>
              </w:rPr>
              <w:t>(1,</w:t>
            </w:r>
            <w:r w:rsidR="005C4DBF" w:rsidRPr="006C2974">
              <w:rPr>
                <w:rFonts w:cs="Arial"/>
                <w:sz w:val="16"/>
              </w:rPr>
              <w:t>513+1,605+1,581</w:t>
            </w:r>
            <w:r w:rsidRPr="006C2974">
              <w:rPr>
                <w:rFonts w:cs="Arial"/>
                <w:sz w:val="16"/>
              </w:rPr>
              <w:t xml:space="preserve">)/3  =  </w:t>
            </w:r>
            <w:r w:rsidRPr="006C2974">
              <w:rPr>
                <w:rFonts w:cs="Arial"/>
                <w:b/>
                <w:sz w:val="16"/>
              </w:rPr>
              <w:t>1,</w:t>
            </w:r>
            <w:r w:rsidR="005C4DBF" w:rsidRPr="006C2974">
              <w:rPr>
                <w:rFonts w:cs="Arial"/>
                <w:b/>
                <w:sz w:val="16"/>
              </w:rPr>
              <w:t>566</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8215E32" w14:textId="77777777" w:rsidR="003053E7" w:rsidRPr="006C2974" w:rsidRDefault="005C4DBF" w:rsidP="00FE52FF">
            <w:pPr>
              <w:keepLines/>
              <w:tabs>
                <w:tab w:val="right" w:pos="9214"/>
              </w:tabs>
              <w:spacing w:after="120" w:line="23" w:lineRule="atLeast"/>
              <w:rPr>
                <w:rFonts w:cs="Arial"/>
                <w:sz w:val="16"/>
              </w:rPr>
            </w:pPr>
            <w:r w:rsidRPr="006C2974">
              <w:rPr>
                <w:rFonts w:cs="Arial"/>
                <w:sz w:val="16"/>
              </w:rPr>
              <w:t>Január Február Marec 2024</w:t>
            </w:r>
          </w:p>
        </w:tc>
      </w:tr>
      <w:tr w:rsidR="003053E7" w:rsidRPr="006C2974" w14:paraId="57AD1BEC"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D111E6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4C8FAFC"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D51890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020E7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F26F1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09C4FC6" w14:textId="77777777" w:rsidR="003053E7" w:rsidRPr="006C2974" w:rsidRDefault="003053E7" w:rsidP="00FE52FF">
            <w:pPr>
              <w:spacing w:after="120" w:line="23" w:lineRule="atLeast"/>
              <w:rPr>
                <w:rFonts w:cs="Arial"/>
                <w:sz w:val="16"/>
              </w:rPr>
            </w:pPr>
          </w:p>
        </w:tc>
      </w:tr>
      <w:tr w:rsidR="003053E7" w:rsidRPr="006C2974" w14:paraId="7E2A4B69"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15010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BD550A4"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83A16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1D3058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3"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7887059"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84AF1C7" w14:textId="77777777" w:rsidR="003053E7" w:rsidRPr="006C2974" w:rsidRDefault="003053E7" w:rsidP="00FE52FF">
            <w:pPr>
              <w:spacing w:after="120" w:line="23" w:lineRule="atLeast"/>
              <w:rPr>
                <w:rFonts w:cs="Arial"/>
                <w:sz w:val="16"/>
              </w:rPr>
            </w:pPr>
          </w:p>
        </w:tc>
      </w:tr>
      <w:tr w:rsidR="003053E7" w:rsidRPr="006C2974" w14:paraId="605E52A6"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79BFF7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6A4700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D6B1A7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0E3BB6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B99F6CD"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C9DE4C6" w14:textId="77777777" w:rsidR="003053E7" w:rsidRPr="006C2974" w:rsidRDefault="003053E7" w:rsidP="00FE52FF">
            <w:pPr>
              <w:spacing w:after="120" w:line="23" w:lineRule="atLeast"/>
              <w:rPr>
                <w:rFonts w:cs="Arial"/>
                <w:sz w:val="16"/>
              </w:rPr>
            </w:pPr>
          </w:p>
        </w:tc>
      </w:tr>
      <w:tr w:rsidR="003053E7" w:rsidRPr="006C2974" w14:paraId="7AEC2ED4"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1D959887"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0F092DF1"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6E34212F"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0E9EF7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0994E846" w14:textId="77777777" w:rsidR="003053E7" w:rsidRPr="006C2974" w:rsidRDefault="003053E7" w:rsidP="00FE52FF">
            <w:pPr>
              <w:keepLines/>
              <w:tabs>
                <w:tab w:val="right" w:pos="9214"/>
              </w:tabs>
              <w:spacing w:after="120" w:line="23" w:lineRule="atLeast"/>
              <w:ind w:left="992"/>
              <w:jc w:val="center"/>
              <w:rPr>
                <w:rFonts w:cs="Arial"/>
                <w:sz w:val="16"/>
              </w:rPr>
            </w:pPr>
          </w:p>
          <w:p w14:paraId="309F8DD0" w14:textId="77777777" w:rsidR="003053E7" w:rsidRPr="006C2974" w:rsidRDefault="003053E7" w:rsidP="00FE52FF">
            <w:pPr>
              <w:keepLines/>
              <w:tabs>
                <w:tab w:val="right" w:pos="9214"/>
              </w:tabs>
              <w:spacing w:after="120" w:line="23" w:lineRule="atLeast"/>
              <w:ind w:left="992"/>
              <w:jc w:val="center"/>
              <w:rPr>
                <w:rFonts w:cs="Arial"/>
                <w:sz w:val="16"/>
              </w:rPr>
            </w:pPr>
          </w:p>
          <w:p w14:paraId="741029DE"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2B232A87" w14:textId="77777777" w:rsidR="003053E7" w:rsidRPr="006C2974" w:rsidRDefault="004E0F6C" w:rsidP="00FE52FF">
            <w:pPr>
              <w:keepLines/>
              <w:tabs>
                <w:tab w:val="right" w:pos="9214"/>
              </w:tabs>
              <w:spacing w:after="120" w:line="23" w:lineRule="atLeast"/>
              <w:ind w:left="992" w:hanging="977"/>
              <w:jc w:val="center"/>
              <w:rPr>
                <w:rFonts w:cs="Arial"/>
                <w:b/>
                <w:sz w:val="16"/>
              </w:rPr>
            </w:pPr>
            <w:r w:rsidRPr="006C2974">
              <w:rPr>
                <w:rFonts w:cs="Arial"/>
                <w:b/>
                <w:sz w:val="16"/>
              </w:rPr>
              <w:t>125,20</w:t>
            </w:r>
          </w:p>
          <w:p w14:paraId="7F2340B3" w14:textId="77777777" w:rsidR="003053E7" w:rsidRPr="006C2974" w:rsidRDefault="003053E7" w:rsidP="00FE52FF">
            <w:pPr>
              <w:keepLines/>
              <w:tabs>
                <w:tab w:val="right" w:pos="9214"/>
              </w:tabs>
              <w:spacing w:after="120" w:line="23" w:lineRule="atLeast"/>
              <w:ind w:left="992" w:hanging="977"/>
              <w:jc w:val="center"/>
              <w:rPr>
                <w:rFonts w:cs="Arial"/>
                <w:b/>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76140F" w14:textId="77777777" w:rsidR="003053E7" w:rsidRPr="006C2974" w:rsidRDefault="004E0F6C" w:rsidP="00FE52FF">
            <w:pPr>
              <w:keepLines/>
              <w:tabs>
                <w:tab w:val="right" w:pos="9214"/>
              </w:tabs>
              <w:spacing w:after="120" w:line="23" w:lineRule="atLeast"/>
              <w:rPr>
                <w:rFonts w:cs="Arial"/>
                <w:sz w:val="16"/>
              </w:rPr>
            </w:pPr>
            <w:r w:rsidRPr="006C2974">
              <w:rPr>
                <w:rFonts w:cs="Arial"/>
                <w:sz w:val="16"/>
              </w:rPr>
              <w:t>1</w:t>
            </w:r>
            <w:r w:rsidR="003053E7" w:rsidRPr="006C2974">
              <w:rPr>
                <w:rFonts w:cs="Arial"/>
                <w:sz w:val="16"/>
              </w:rPr>
              <w:t>.Q.202</w:t>
            </w:r>
            <w:r w:rsidRPr="006C2974">
              <w:rPr>
                <w:rFonts w:cs="Arial"/>
                <w:sz w:val="16"/>
              </w:rPr>
              <w:t>4</w:t>
            </w:r>
          </w:p>
        </w:tc>
      </w:tr>
      <w:tr w:rsidR="003053E7" w:rsidRPr="006C2974" w14:paraId="25F363F8"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1CD81B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3F6F9E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4DE6012"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2218791E" w14:textId="45A61D09"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EB40ED"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F269373" w14:textId="77777777" w:rsidR="003053E7" w:rsidRPr="006C2974" w:rsidRDefault="003053E7" w:rsidP="00FE52FF">
            <w:pPr>
              <w:spacing w:after="120" w:line="23" w:lineRule="atLeast"/>
              <w:rPr>
                <w:rFonts w:cs="Arial"/>
                <w:sz w:val="18"/>
              </w:rPr>
            </w:pPr>
          </w:p>
        </w:tc>
      </w:tr>
      <w:tr w:rsidR="003053E7" w:rsidRPr="006C2974" w14:paraId="4038ECAB"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54ED59F"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3C65F4E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E7107FA"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14BD54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4"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425F10"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45A0DC" w14:textId="77777777" w:rsidR="003053E7" w:rsidRPr="006C2974" w:rsidRDefault="003053E7" w:rsidP="00FE52FF">
            <w:pPr>
              <w:spacing w:after="120" w:line="23" w:lineRule="atLeast"/>
              <w:rPr>
                <w:rFonts w:cs="Arial"/>
                <w:sz w:val="18"/>
              </w:rPr>
            </w:pPr>
          </w:p>
        </w:tc>
      </w:tr>
      <w:tr w:rsidR="003053E7" w:rsidRPr="006C2974" w14:paraId="5D8D40A1"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2DC204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31D0356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B9DFEA0"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3DEECF"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FF34E5"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9D09CA" w14:textId="77777777" w:rsidR="003053E7" w:rsidRPr="006C2974" w:rsidRDefault="003053E7" w:rsidP="00FE52FF">
            <w:pPr>
              <w:spacing w:after="120" w:line="23" w:lineRule="atLeast"/>
              <w:rPr>
                <w:rFonts w:cs="Arial"/>
                <w:sz w:val="18"/>
              </w:rPr>
            </w:pPr>
          </w:p>
        </w:tc>
      </w:tr>
      <w:tr w:rsidR="003053E7" w:rsidRPr="006C2974" w14:paraId="055FA378"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0EF54DD0"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73B6EF90"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4C1160B2"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51B77065" w14:textId="77777777" w:rsidR="003053E7" w:rsidRPr="006C2974" w:rsidRDefault="003053E7" w:rsidP="00FE52FF">
            <w:pPr>
              <w:spacing w:after="120" w:line="23" w:lineRule="atLeast"/>
              <w:rPr>
                <w:rFonts w:cs="Arial"/>
                <w:sz w:val="18"/>
                <w:lang w:eastAsia="sk-SK"/>
              </w:rPr>
            </w:pPr>
          </w:p>
        </w:tc>
      </w:tr>
      <w:tr w:rsidR="003053E7" w:rsidRPr="009A1DA3" w14:paraId="103990DF" w14:textId="77777777" w:rsidTr="009A1DA3">
        <w:trPr>
          <w:gridBefore w:val="1"/>
          <w:gridAfter w:val="1"/>
          <w:wBefore w:w="127" w:type="pct"/>
          <w:wAfter w:w="563" w:type="pct"/>
          <w:trHeight w:val="2607"/>
        </w:trPr>
        <w:tc>
          <w:tcPr>
            <w:tcW w:w="489" w:type="pct"/>
            <w:tcBorders>
              <w:top w:val="nil"/>
              <w:left w:val="nil"/>
              <w:bottom w:val="nil"/>
              <w:right w:val="nil"/>
            </w:tcBorders>
          </w:tcPr>
          <w:p w14:paraId="410EDEBA"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298F9DE"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1B68EEB" w14:textId="77777777" w:rsidR="000C523D" w:rsidRPr="000C523D" w:rsidRDefault="000C523D" w:rsidP="000C523D">
            <w:pPr>
              <w:keepLines/>
              <w:tabs>
                <w:tab w:val="right" w:pos="9214"/>
              </w:tabs>
              <w:spacing w:after="120" w:line="23" w:lineRule="atLeast"/>
              <w:jc w:val="both"/>
              <w:rPr>
                <w:rFonts w:cs="Arial"/>
                <w:sz w:val="18"/>
              </w:rPr>
            </w:pPr>
          </w:p>
          <w:p w14:paraId="63959BF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7D8D67AF" w14:textId="77777777" w:rsidR="000C523D" w:rsidRPr="000C523D" w:rsidRDefault="000C523D" w:rsidP="000C523D">
            <w:pPr>
              <w:keepLines/>
              <w:tabs>
                <w:tab w:val="right" w:pos="9214"/>
              </w:tabs>
              <w:spacing w:after="120" w:line="23" w:lineRule="atLeast"/>
              <w:jc w:val="both"/>
              <w:rPr>
                <w:rFonts w:cs="Arial"/>
                <w:sz w:val="18"/>
              </w:rPr>
            </w:pPr>
          </w:p>
          <w:p w14:paraId="34CFA8AC"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1D86B151"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534D3A4E" w14:textId="77777777" w:rsidR="000C523D" w:rsidRPr="000C523D" w:rsidRDefault="000C523D" w:rsidP="000C523D">
            <w:pPr>
              <w:keepLines/>
              <w:tabs>
                <w:tab w:val="right" w:pos="9214"/>
              </w:tabs>
              <w:spacing w:after="120" w:line="23" w:lineRule="atLeast"/>
              <w:jc w:val="both"/>
              <w:rPr>
                <w:rFonts w:cs="Arial"/>
                <w:sz w:val="18"/>
              </w:rPr>
            </w:pPr>
          </w:p>
          <w:p w14:paraId="5B561391" w14:textId="3EE17CD8"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w:t>
            </w:r>
            <w:proofErr w:type="spellStart"/>
            <w:r w:rsidRPr="000C523D">
              <w:rPr>
                <w:rFonts w:cs="Arial"/>
                <w:sz w:val="18"/>
              </w:rPr>
              <w:t>CMIt</w:t>
            </w:r>
            <w:proofErr w:type="spellEnd"/>
            <w:r w:rsidRPr="000C523D">
              <w:rPr>
                <w:rFonts w:cs="Arial"/>
                <w:sz w:val="18"/>
              </w:rPr>
              <w:t xml:space="preserve">, </w:t>
            </w:r>
            <w:proofErr w:type="spellStart"/>
            <w:r w:rsidRPr="000C523D">
              <w:rPr>
                <w:rFonts w:cs="Arial"/>
                <w:sz w:val="18"/>
              </w:rPr>
              <w:t>CMIto</w:t>
            </w:r>
            <w:proofErr w:type="spellEnd"/>
            <w:r w:rsidRPr="000C523D">
              <w:rPr>
                <w:rFonts w:cs="Arial"/>
                <w:sz w:val="18"/>
              </w:rPr>
              <w:t>)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0B7783C5" w14:textId="77777777" w:rsidR="00245E05" w:rsidRPr="00FB322C" w:rsidRDefault="00245E05" w:rsidP="0083239F">
      <w:pPr>
        <w:rPr>
          <w:rFonts w:cs="Arial"/>
        </w:rPr>
      </w:pPr>
    </w:p>
    <w:p w14:paraId="0306DE5C" w14:textId="77777777" w:rsidR="00245E05" w:rsidRPr="00A86531" w:rsidRDefault="00245E05" w:rsidP="0083239F">
      <w:pPr>
        <w:rPr>
          <w:rFonts w:cs="Arial"/>
        </w:rPr>
      </w:pPr>
    </w:p>
    <w:p w14:paraId="398D0EF8" w14:textId="77777777" w:rsidR="00245E05" w:rsidRPr="00F07B96" w:rsidRDefault="00245E05" w:rsidP="0083239F">
      <w:pPr>
        <w:rPr>
          <w:rFonts w:cs="Arial"/>
        </w:rPr>
      </w:pPr>
    </w:p>
    <w:p w14:paraId="738405A0" w14:textId="77777777" w:rsidR="00245E05" w:rsidRPr="00742FB8" w:rsidRDefault="00245E05" w:rsidP="0083239F">
      <w:pPr>
        <w:rPr>
          <w:rFonts w:cs="Arial"/>
        </w:rPr>
      </w:pPr>
    </w:p>
    <w:p w14:paraId="2AD8D18C" w14:textId="77777777" w:rsidR="00245E05" w:rsidRPr="00742FB8" w:rsidRDefault="00245E05" w:rsidP="0083239F">
      <w:pPr>
        <w:rPr>
          <w:rFonts w:cs="Arial"/>
        </w:rPr>
      </w:pPr>
    </w:p>
    <w:p w14:paraId="5AEBBC9A" w14:textId="77777777" w:rsidR="00245E05" w:rsidRPr="00742FB8" w:rsidRDefault="00245E05" w:rsidP="0083239F">
      <w:pPr>
        <w:rPr>
          <w:rFonts w:cs="Arial"/>
        </w:rPr>
      </w:pPr>
    </w:p>
    <w:p w14:paraId="20AF4A7F" w14:textId="77777777" w:rsidR="00245E05" w:rsidRPr="00742FB8" w:rsidRDefault="00245E05" w:rsidP="0083239F">
      <w:pPr>
        <w:rPr>
          <w:rFonts w:cs="Arial"/>
        </w:rPr>
      </w:pPr>
    </w:p>
    <w:p w14:paraId="7FC9A8D9" w14:textId="77777777" w:rsidR="00245E05" w:rsidRPr="00742FB8" w:rsidRDefault="00245E05" w:rsidP="0083239F">
      <w:pPr>
        <w:rPr>
          <w:rFonts w:cs="Arial"/>
        </w:rPr>
      </w:pPr>
    </w:p>
    <w:p w14:paraId="765F8E4E" w14:textId="77777777" w:rsidR="00245E05" w:rsidRPr="00742FB8" w:rsidRDefault="00245E05" w:rsidP="0083239F">
      <w:pPr>
        <w:rPr>
          <w:rFonts w:cs="Arial"/>
        </w:rPr>
      </w:pPr>
    </w:p>
    <w:p w14:paraId="4AE341BE" w14:textId="77777777" w:rsidR="00245E05" w:rsidRPr="00742FB8" w:rsidRDefault="00245E05" w:rsidP="0083239F">
      <w:pPr>
        <w:rPr>
          <w:rFonts w:cs="Arial"/>
        </w:rPr>
      </w:pPr>
    </w:p>
    <w:p w14:paraId="0B5DF629" w14:textId="77777777" w:rsidR="00245E05" w:rsidRPr="005B0752" w:rsidRDefault="00245E05" w:rsidP="0083239F">
      <w:pPr>
        <w:rPr>
          <w:rFonts w:cs="Arial"/>
        </w:rPr>
      </w:pPr>
    </w:p>
    <w:p w14:paraId="2EB93818" w14:textId="77777777" w:rsidR="00245E05" w:rsidRPr="005B0752" w:rsidRDefault="00245E05" w:rsidP="0083239F">
      <w:pPr>
        <w:rPr>
          <w:rFonts w:cs="Arial"/>
        </w:rPr>
      </w:pPr>
    </w:p>
    <w:p w14:paraId="12A9C936" w14:textId="77777777" w:rsidR="00245E05" w:rsidRPr="00566FC4" w:rsidRDefault="00245E05" w:rsidP="0083239F">
      <w:pPr>
        <w:rPr>
          <w:rFonts w:cs="Arial"/>
        </w:rPr>
      </w:pPr>
    </w:p>
    <w:p w14:paraId="1698E3F4" w14:textId="77777777" w:rsidR="00245E05" w:rsidRPr="0074407A" w:rsidRDefault="00245E05" w:rsidP="0083239F">
      <w:pPr>
        <w:rPr>
          <w:rFonts w:cs="Arial"/>
        </w:rPr>
      </w:pPr>
    </w:p>
    <w:p w14:paraId="026DB820" w14:textId="77777777" w:rsidR="00245E05" w:rsidRPr="000A1C4B" w:rsidRDefault="00245E05" w:rsidP="0083239F">
      <w:pPr>
        <w:rPr>
          <w:rFonts w:cs="Arial"/>
        </w:rPr>
      </w:pPr>
    </w:p>
    <w:p w14:paraId="463D44BE" w14:textId="77777777" w:rsidR="00245E05" w:rsidRPr="00D91C1B" w:rsidRDefault="00245E05" w:rsidP="0083239F">
      <w:pPr>
        <w:rPr>
          <w:rFonts w:cs="Arial"/>
        </w:rPr>
      </w:pPr>
    </w:p>
    <w:p w14:paraId="378311CE" w14:textId="77777777" w:rsidR="00245E05" w:rsidRPr="00D91C1B" w:rsidRDefault="00245E05" w:rsidP="0083239F">
      <w:pPr>
        <w:rPr>
          <w:rFonts w:cs="Arial"/>
        </w:rPr>
      </w:pPr>
    </w:p>
    <w:p w14:paraId="3A4EE214" w14:textId="77777777" w:rsidR="00245E05" w:rsidRPr="00723969" w:rsidRDefault="00245E05" w:rsidP="0083239F">
      <w:pPr>
        <w:rPr>
          <w:rFonts w:cs="Arial"/>
        </w:rPr>
      </w:pPr>
    </w:p>
    <w:p w14:paraId="7F43F5B9" w14:textId="77777777" w:rsidR="00245E05" w:rsidRPr="001A0DDF" w:rsidRDefault="00245E05" w:rsidP="0083239F">
      <w:pPr>
        <w:rPr>
          <w:rFonts w:cs="Arial"/>
        </w:rPr>
      </w:pPr>
    </w:p>
    <w:p w14:paraId="6D36BFF4" w14:textId="77777777" w:rsidR="00245E05" w:rsidRPr="00C96E7C" w:rsidRDefault="00245E05" w:rsidP="0083239F">
      <w:pPr>
        <w:rPr>
          <w:rFonts w:cs="Arial"/>
        </w:rPr>
      </w:pPr>
    </w:p>
    <w:p w14:paraId="686ED652"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7F20EA2B"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2CC4606B"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04B3B8D3"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7DC622DB"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24" w:name="_Toc93628858"/>
      <w:bookmarkStart w:id="25" w:name="_Toc93629354"/>
      <w:bookmarkStart w:id="26" w:name="_Toc93651842"/>
      <w:r w:rsidRPr="009A1DA3">
        <w:rPr>
          <w:rFonts w:cs="Arial"/>
          <w:b/>
          <w:caps/>
          <w:sz w:val="24"/>
          <w:lang w:val="sk-SK"/>
        </w:rPr>
        <w:lastRenderedPageBreak/>
        <w:t>Vzorové tlačivo zábezpeky na vykonanie prác</w:t>
      </w:r>
      <w:bookmarkEnd w:id="24"/>
      <w:bookmarkEnd w:id="25"/>
      <w:bookmarkEnd w:id="26"/>
    </w:p>
    <w:p w14:paraId="35343235" w14:textId="77777777" w:rsidR="00E2442D" w:rsidRPr="009A1DA3" w:rsidRDefault="00E2442D" w:rsidP="0083239F">
      <w:pPr>
        <w:pStyle w:val="Nadpis3"/>
        <w:numPr>
          <w:ilvl w:val="0"/>
          <w:numId w:val="0"/>
        </w:numPr>
        <w:spacing w:before="0" w:after="0"/>
        <w:jc w:val="center"/>
        <w:rPr>
          <w:rFonts w:cs="Arial"/>
        </w:rPr>
      </w:pPr>
    </w:p>
    <w:p w14:paraId="2E76DE7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1415273" w14:textId="77777777" w:rsidR="00E2442D" w:rsidRPr="009A1DA3" w:rsidRDefault="00E2442D" w:rsidP="0083239F">
      <w:pPr>
        <w:tabs>
          <w:tab w:val="right" w:leader="underscore" w:pos="9072"/>
        </w:tabs>
        <w:rPr>
          <w:rFonts w:cs="Arial"/>
          <w:spacing w:val="-2"/>
        </w:rPr>
      </w:pPr>
    </w:p>
    <w:p w14:paraId="6204C9BC" w14:textId="77777777" w:rsidR="00E2442D" w:rsidRPr="009A1DA3" w:rsidRDefault="00E2442D" w:rsidP="0083239F">
      <w:pPr>
        <w:jc w:val="both"/>
        <w:rPr>
          <w:rFonts w:cs="Arial"/>
          <w:szCs w:val="22"/>
        </w:rPr>
      </w:pPr>
    </w:p>
    <w:p w14:paraId="6CBC27D5" w14:textId="77777777" w:rsidR="00E2442D" w:rsidRPr="009A1DA3" w:rsidRDefault="00E2442D" w:rsidP="0083239F">
      <w:pPr>
        <w:jc w:val="both"/>
        <w:rPr>
          <w:rFonts w:cs="Arial"/>
          <w:b/>
          <w:bCs/>
          <w:szCs w:val="22"/>
        </w:rPr>
      </w:pPr>
      <w:r w:rsidRPr="009A1DA3">
        <w:rPr>
          <w:rFonts w:cs="Arial"/>
          <w:szCs w:val="22"/>
        </w:rPr>
        <w:t>Stručný popis Zmluvy:</w:t>
      </w:r>
    </w:p>
    <w:p w14:paraId="0950FDDC" w14:textId="77777777" w:rsidR="00E2442D" w:rsidRPr="009A1DA3" w:rsidRDefault="00E2442D" w:rsidP="0083239F">
      <w:pPr>
        <w:jc w:val="both"/>
        <w:rPr>
          <w:rFonts w:cs="Arial"/>
          <w:bCs/>
          <w:szCs w:val="22"/>
        </w:rPr>
      </w:pPr>
      <w:r w:rsidRPr="009A1DA3">
        <w:rPr>
          <w:rFonts w:cs="Arial"/>
          <w:bCs/>
          <w:szCs w:val="22"/>
        </w:rPr>
        <w:t>Projektovanie a výstavba .................................................................................</w:t>
      </w:r>
    </w:p>
    <w:p w14:paraId="03278E8F" w14:textId="77777777" w:rsidR="00E2442D" w:rsidRPr="009A1DA3" w:rsidRDefault="00E2442D" w:rsidP="0083239F">
      <w:pPr>
        <w:ind w:left="2160" w:hanging="2160"/>
        <w:rPr>
          <w:rFonts w:cs="Arial"/>
          <w:bCs/>
          <w:szCs w:val="22"/>
        </w:rPr>
      </w:pPr>
    </w:p>
    <w:p w14:paraId="1F94A8D1" w14:textId="77777777" w:rsidR="00E2442D" w:rsidRPr="009A1DA3" w:rsidRDefault="00E2442D" w:rsidP="0083239F">
      <w:pPr>
        <w:ind w:left="2160" w:hanging="2160"/>
        <w:rPr>
          <w:rFonts w:cs="Arial"/>
          <w:bCs/>
          <w:szCs w:val="22"/>
        </w:rPr>
      </w:pPr>
      <w:r w:rsidRPr="009A1DA3">
        <w:rPr>
          <w:rFonts w:cs="Arial"/>
          <w:bCs/>
          <w:szCs w:val="22"/>
        </w:rPr>
        <w:t>Objednávateľ: ....................................................................................................</w:t>
      </w:r>
    </w:p>
    <w:p w14:paraId="251D1B7E" w14:textId="77777777" w:rsidR="00E2442D" w:rsidRPr="009A1DA3" w:rsidRDefault="00E2442D" w:rsidP="0083239F">
      <w:pPr>
        <w:ind w:left="2160" w:hanging="2160"/>
        <w:rPr>
          <w:rFonts w:cs="Arial"/>
          <w:bCs/>
          <w:szCs w:val="22"/>
        </w:rPr>
      </w:pPr>
    </w:p>
    <w:p w14:paraId="68B478C7"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6E8A597C" w14:textId="77777777" w:rsidR="00E2442D" w:rsidRPr="009A1DA3" w:rsidRDefault="00E2442D" w:rsidP="0083239F">
      <w:pPr>
        <w:jc w:val="both"/>
        <w:rPr>
          <w:rFonts w:cs="Arial"/>
          <w:b/>
          <w:bCs/>
          <w:szCs w:val="22"/>
        </w:rPr>
      </w:pPr>
    </w:p>
    <w:p w14:paraId="4C97D92A"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7873087B" w14:textId="77777777" w:rsidR="00E2442D" w:rsidRPr="009A1DA3" w:rsidRDefault="00E2442D" w:rsidP="0083239F">
      <w:pPr>
        <w:jc w:val="both"/>
        <w:rPr>
          <w:rFonts w:cs="Arial"/>
          <w:szCs w:val="22"/>
        </w:rPr>
      </w:pPr>
    </w:p>
    <w:p w14:paraId="701949EC"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1535CAAA"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4BAC8CD6"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5A3C69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707127B" w14:textId="77777777" w:rsidR="00E2442D" w:rsidRPr="009A1DA3" w:rsidRDefault="00E2442D" w:rsidP="0083239F">
      <w:pPr>
        <w:jc w:val="both"/>
        <w:rPr>
          <w:rFonts w:cs="Arial"/>
          <w:szCs w:val="22"/>
        </w:rPr>
      </w:pPr>
    </w:p>
    <w:p w14:paraId="155CE149" w14:textId="77777777" w:rsidR="00E2442D" w:rsidRPr="009A1DA3" w:rsidRDefault="00E2442D" w:rsidP="0083239F">
      <w:pPr>
        <w:jc w:val="both"/>
        <w:rPr>
          <w:rFonts w:cs="Arial"/>
          <w:szCs w:val="22"/>
        </w:rPr>
      </w:pPr>
      <w:r w:rsidRPr="009A1DA3">
        <w:rPr>
          <w:rFonts w:cs="Arial"/>
          <w:szCs w:val="22"/>
        </w:rPr>
        <w:t xml:space="preserve">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273B76E0"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F4C428C"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BA1C02A" w14:textId="77777777" w:rsidR="00E2442D" w:rsidRPr="009A1DA3" w:rsidRDefault="00E2442D" w:rsidP="0083239F">
      <w:pPr>
        <w:jc w:val="both"/>
        <w:rPr>
          <w:rFonts w:cs="Arial"/>
          <w:szCs w:val="22"/>
        </w:rPr>
      </w:pPr>
    </w:p>
    <w:p w14:paraId="2755D3CA" w14:textId="77777777" w:rsidR="00E2442D" w:rsidRPr="009A1DA3" w:rsidRDefault="00E2442D" w:rsidP="0083239F">
      <w:pPr>
        <w:jc w:val="both"/>
        <w:rPr>
          <w:rFonts w:cs="Arial"/>
          <w:szCs w:val="22"/>
        </w:rPr>
      </w:pPr>
    </w:p>
    <w:p w14:paraId="22AABFA1" w14:textId="77777777" w:rsidR="00E2442D" w:rsidRPr="009A1DA3" w:rsidRDefault="00E2442D" w:rsidP="0083239F">
      <w:pPr>
        <w:jc w:val="both"/>
        <w:rPr>
          <w:rFonts w:cs="Arial"/>
          <w:szCs w:val="22"/>
        </w:rPr>
      </w:pPr>
    </w:p>
    <w:p w14:paraId="0B8655C3"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3B94DE40" w14:textId="77777777" w:rsidR="00CB32C9" w:rsidRPr="009A1DA3" w:rsidRDefault="00CB32C9" w:rsidP="0083239F">
      <w:pPr>
        <w:jc w:val="both"/>
        <w:rPr>
          <w:rFonts w:cs="Arial"/>
          <w:szCs w:val="22"/>
        </w:rPr>
      </w:pPr>
    </w:p>
    <w:p w14:paraId="591F10DE"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709C4" w14:textId="77777777" w:rsidR="00E2442D" w:rsidRPr="009A1DA3" w:rsidRDefault="00E2442D" w:rsidP="0083239F">
      <w:pPr>
        <w:jc w:val="both"/>
        <w:rPr>
          <w:rFonts w:cs="Arial"/>
          <w:szCs w:val="22"/>
        </w:rPr>
      </w:pPr>
    </w:p>
    <w:p w14:paraId="2F9E5402"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5"/>
          <w:footerReference w:type="first" r:id="rId26"/>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6809A638" w14:textId="77777777" w:rsidR="00E2442D" w:rsidRPr="009A1DA3" w:rsidRDefault="00E2442D" w:rsidP="0083239F">
      <w:pPr>
        <w:tabs>
          <w:tab w:val="right" w:leader="underscore" w:pos="9072"/>
        </w:tabs>
        <w:jc w:val="center"/>
        <w:rPr>
          <w:rFonts w:cs="Arial"/>
          <w:sz w:val="48"/>
        </w:rPr>
      </w:pPr>
    </w:p>
    <w:p w14:paraId="553A95D9" w14:textId="77777777" w:rsidR="00E2442D" w:rsidRPr="009A1DA3" w:rsidRDefault="00E2442D" w:rsidP="0083239F">
      <w:pPr>
        <w:jc w:val="center"/>
        <w:rPr>
          <w:rFonts w:cs="Arial"/>
          <w:sz w:val="48"/>
        </w:rPr>
      </w:pPr>
    </w:p>
    <w:p w14:paraId="43938810" w14:textId="77777777" w:rsidR="00E2442D" w:rsidRPr="009A1DA3" w:rsidRDefault="00E2442D" w:rsidP="0083239F">
      <w:pPr>
        <w:jc w:val="center"/>
        <w:rPr>
          <w:rFonts w:cs="Arial"/>
          <w:sz w:val="48"/>
        </w:rPr>
      </w:pPr>
    </w:p>
    <w:p w14:paraId="0DD7ACAD" w14:textId="77777777" w:rsidR="00E2442D" w:rsidRPr="009A1DA3" w:rsidRDefault="00E2442D" w:rsidP="0083239F">
      <w:pPr>
        <w:jc w:val="center"/>
        <w:rPr>
          <w:rFonts w:cs="Arial"/>
          <w:sz w:val="48"/>
        </w:rPr>
      </w:pPr>
    </w:p>
    <w:p w14:paraId="26081AAD" w14:textId="77777777" w:rsidR="00E2442D" w:rsidRPr="009A1DA3" w:rsidRDefault="00E2442D" w:rsidP="0083239F">
      <w:pPr>
        <w:jc w:val="center"/>
        <w:rPr>
          <w:rFonts w:cs="Arial"/>
          <w:sz w:val="48"/>
        </w:rPr>
      </w:pPr>
    </w:p>
    <w:p w14:paraId="1FF430AC" w14:textId="77777777" w:rsidR="00E2442D" w:rsidRPr="009A1DA3" w:rsidRDefault="00E2442D" w:rsidP="0083239F">
      <w:pPr>
        <w:jc w:val="center"/>
        <w:rPr>
          <w:rFonts w:cs="Arial"/>
          <w:sz w:val="48"/>
        </w:rPr>
      </w:pPr>
    </w:p>
    <w:p w14:paraId="75FBF772" w14:textId="77777777" w:rsidR="00E2442D" w:rsidRPr="009A1DA3" w:rsidRDefault="00E2442D" w:rsidP="0083239F">
      <w:pPr>
        <w:jc w:val="center"/>
        <w:rPr>
          <w:rFonts w:cs="Arial"/>
          <w:sz w:val="48"/>
        </w:rPr>
      </w:pPr>
    </w:p>
    <w:p w14:paraId="5E50BCC2" w14:textId="77777777" w:rsidR="00E2442D" w:rsidRPr="009A1DA3" w:rsidRDefault="00E2442D" w:rsidP="0083239F">
      <w:pPr>
        <w:jc w:val="center"/>
        <w:rPr>
          <w:rFonts w:cs="Arial"/>
          <w:sz w:val="48"/>
        </w:rPr>
      </w:pPr>
    </w:p>
    <w:p w14:paraId="5A66517D" w14:textId="77777777" w:rsidR="00E2442D" w:rsidRPr="009A1DA3" w:rsidRDefault="00E2442D" w:rsidP="0083239F">
      <w:pPr>
        <w:jc w:val="center"/>
        <w:rPr>
          <w:rFonts w:cs="Arial"/>
          <w:sz w:val="48"/>
        </w:rPr>
      </w:pPr>
    </w:p>
    <w:p w14:paraId="225121A5"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1D848CBD"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0117E151"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0C2B8BD0" w14:textId="77777777" w:rsidR="00F74065" w:rsidRPr="009A1DA3" w:rsidRDefault="00F74065" w:rsidP="0083239F">
      <w:pPr>
        <w:rPr>
          <w:rFonts w:cs="Arial"/>
        </w:rPr>
      </w:pPr>
    </w:p>
    <w:p w14:paraId="7D9F648E" w14:textId="77777777" w:rsidR="00F74065" w:rsidRPr="009A1DA3" w:rsidRDefault="00F74065" w:rsidP="0083239F">
      <w:pPr>
        <w:rPr>
          <w:rFonts w:cs="Arial"/>
        </w:rPr>
      </w:pPr>
    </w:p>
    <w:p w14:paraId="66E1978E" w14:textId="77777777" w:rsidR="00F74065" w:rsidRPr="009A1DA3" w:rsidRDefault="00F74065" w:rsidP="0083239F">
      <w:pPr>
        <w:rPr>
          <w:rFonts w:cs="Arial"/>
        </w:rPr>
      </w:pPr>
    </w:p>
    <w:p w14:paraId="777FFD79" w14:textId="77777777" w:rsidR="00F74065" w:rsidRPr="009A1DA3" w:rsidRDefault="00F74065" w:rsidP="0083239F">
      <w:pPr>
        <w:rPr>
          <w:rFonts w:cs="Arial"/>
        </w:rPr>
      </w:pPr>
    </w:p>
    <w:p w14:paraId="042BF177" w14:textId="77777777" w:rsidR="00F74065" w:rsidRPr="009A1DA3" w:rsidRDefault="00F74065" w:rsidP="0083239F">
      <w:pPr>
        <w:rPr>
          <w:rFonts w:cs="Arial"/>
        </w:rPr>
      </w:pPr>
    </w:p>
    <w:p w14:paraId="24DB01ED" w14:textId="77777777" w:rsidR="00F74065" w:rsidRPr="009A1DA3" w:rsidRDefault="00F74065" w:rsidP="0083239F">
      <w:pPr>
        <w:rPr>
          <w:rFonts w:cs="Arial"/>
        </w:rPr>
      </w:pPr>
    </w:p>
    <w:p w14:paraId="00E5B492" w14:textId="77777777" w:rsidR="00F74065" w:rsidRPr="009A1DA3" w:rsidRDefault="00F74065" w:rsidP="0083239F">
      <w:pPr>
        <w:rPr>
          <w:rFonts w:cs="Arial"/>
        </w:rPr>
      </w:pPr>
    </w:p>
    <w:p w14:paraId="074D05DB" w14:textId="77777777" w:rsidR="00F74065" w:rsidRPr="009A1DA3" w:rsidRDefault="00F74065" w:rsidP="0083239F">
      <w:pPr>
        <w:rPr>
          <w:rFonts w:cs="Arial"/>
        </w:rPr>
      </w:pPr>
    </w:p>
    <w:p w14:paraId="30E65A9B" w14:textId="77777777" w:rsidR="00F74065" w:rsidRPr="009A1DA3" w:rsidRDefault="00F74065" w:rsidP="0083239F">
      <w:pPr>
        <w:rPr>
          <w:rFonts w:cs="Arial"/>
        </w:rPr>
      </w:pPr>
    </w:p>
    <w:p w14:paraId="102ECC8F" w14:textId="77777777" w:rsidR="00F74065" w:rsidRPr="009A1DA3" w:rsidRDefault="00F74065" w:rsidP="0083239F">
      <w:pPr>
        <w:rPr>
          <w:rFonts w:cs="Arial"/>
        </w:rPr>
      </w:pPr>
    </w:p>
    <w:p w14:paraId="6E6A366B" w14:textId="77777777" w:rsidR="00F74065" w:rsidRPr="009A1DA3" w:rsidRDefault="00F74065" w:rsidP="0083239F">
      <w:pPr>
        <w:rPr>
          <w:rFonts w:cs="Arial"/>
        </w:rPr>
      </w:pPr>
    </w:p>
    <w:p w14:paraId="7BB68C5C" w14:textId="77777777" w:rsidR="00F74065" w:rsidRPr="009A1DA3" w:rsidRDefault="00F74065" w:rsidP="0083239F">
      <w:pPr>
        <w:rPr>
          <w:rFonts w:cs="Arial"/>
        </w:rPr>
      </w:pPr>
    </w:p>
    <w:p w14:paraId="253393CB" w14:textId="77777777" w:rsidR="00F74065" w:rsidRPr="009A1DA3" w:rsidRDefault="00F74065" w:rsidP="0083239F">
      <w:pPr>
        <w:rPr>
          <w:rFonts w:cs="Arial"/>
        </w:rPr>
      </w:pPr>
    </w:p>
    <w:p w14:paraId="46B99BA7" w14:textId="77777777" w:rsidR="00F74065" w:rsidRPr="009A1DA3" w:rsidRDefault="00F74065" w:rsidP="0083239F">
      <w:pPr>
        <w:rPr>
          <w:rFonts w:cs="Arial"/>
        </w:rPr>
      </w:pPr>
    </w:p>
    <w:p w14:paraId="59952564" w14:textId="77777777" w:rsidR="00F74065" w:rsidRPr="009A1DA3" w:rsidRDefault="00F74065" w:rsidP="0083239F">
      <w:pPr>
        <w:rPr>
          <w:rFonts w:cs="Arial"/>
        </w:rPr>
      </w:pPr>
    </w:p>
    <w:p w14:paraId="49C8515B" w14:textId="77777777" w:rsidR="00F74065" w:rsidRPr="009A1DA3" w:rsidRDefault="00F74065" w:rsidP="0083239F">
      <w:pPr>
        <w:rPr>
          <w:rFonts w:cs="Arial"/>
        </w:rPr>
      </w:pPr>
    </w:p>
    <w:p w14:paraId="24E5FCB5" w14:textId="77777777" w:rsidR="00F74065" w:rsidRPr="009A1DA3" w:rsidRDefault="00F74065" w:rsidP="0083239F">
      <w:pPr>
        <w:rPr>
          <w:rFonts w:cs="Arial"/>
        </w:rPr>
      </w:pPr>
    </w:p>
    <w:p w14:paraId="261C6DC5" w14:textId="77777777" w:rsidR="00F74065" w:rsidRPr="009A1DA3" w:rsidRDefault="00F74065" w:rsidP="0083239F">
      <w:pPr>
        <w:rPr>
          <w:rFonts w:cs="Arial"/>
        </w:rPr>
      </w:pPr>
    </w:p>
    <w:p w14:paraId="2BABD305" w14:textId="77777777" w:rsidR="00F74065" w:rsidRPr="009A1DA3" w:rsidRDefault="00F74065" w:rsidP="0083239F">
      <w:pPr>
        <w:rPr>
          <w:rFonts w:cs="Arial"/>
        </w:rPr>
      </w:pPr>
    </w:p>
    <w:p w14:paraId="79CB1FFC" w14:textId="77777777" w:rsidR="00F74065" w:rsidRPr="009A1DA3" w:rsidRDefault="00F74065" w:rsidP="0083239F">
      <w:pPr>
        <w:rPr>
          <w:rFonts w:cs="Arial"/>
        </w:rPr>
      </w:pPr>
    </w:p>
    <w:p w14:paraId="0096F718" w14:textId="77777777" w:rsidR="00F74065" w:rsidRPr="009A1DA3" w:rsidRDefault="00F74065" w:rsidP="0083239F">
      <w:pPr>
        <w:rPr>
          <w:rFonts w:cs="Arial"/>
        </w:rPr>
      </w:pPr>
    </w:p>
    <w:p w14:paraId="3A92009A" w14:textId="77777777" w:rsidR="00F74065" w:rsidRPr="009A1DA3" w:rsidRDefault="00F74065" w:rsidP="0083239F">
      <w:pPr>
        <w:rPr>
          <w:rFonts w:cs="Arial"/>
        </w:rPr>
      </w:pPr>
    </w:p>
    <w:p w14:paraId="0E2DE639" w14:textId="77777777" w:rsidR="00F74065" w:rsidRPr="009A1DA3" w:rsidRDefault="00F74065" w:rsidP="0083239F">
      <w:pPr>
        <w:rPr>
          <w:rFonts w:cs="Arial"/>
        </w:rPr>
      </w:pPr>
    </w:p>
    <w:p w14:paraId="11E5C238" w14:textId="77777777" w:rsidR="00F74065" w:rsidRPr="009A1DA3" w:rsidRDefault="00F74065" w:rsidP="0083239F">
      <w:pPr>
        <w:rPr>
          <w:rFonts w:cs="Arial"/>
        </w:rPr>
      </w:pPr>
    </w:p>
    <w:p w14:paraId="3658A9F3" w14:textId="77777777" w:rsidR="00F74065" w:rsidRPr="009A1DA3" w:rsidRDefault="00F74065" w:rsidP="0083239F">
      <w:pPr>
        <w:rPr>
          <w:rFonts w:cs="Arial"/>
        </w:rPr>
      </w:pPr>
    </w:p>
    <w:p w14:paraId="027C8D52" w14:textId="77777777" w:rsidR="00F74065" w:rsidRPr="009A1DA3" w:rsidRDefault="00F74065" w:rsidP="0083239F">
      <w:pPr>
        <w:rPr>
          <w:rFonts w:cs="Arial"/>
        </w:rPr>
      </w:pPr>
    </w:p>
    <w:p w14:paraId="7F46458C" w14:textId="77777777" w:rsidR="00F74065" w:rsidRPr="009A1DA3" w:rsidRDefault="00F74065" w:rsidP="0083239F">
      <w:pPr>
        <w:rPr>
          <w:rFonts w:cs="Arial"/>
        </w:rPr>
      </w:pPr>
    </w:p>
    <w:p w14:paraId="45E705FF" w14:textId="77777777" w:rsidR="00F74065" w:rsidRPr="009A1DA3" w:rsidRDefault="00F74065" w:rsidP="0083239F">
      <w:pPr>
        <w:rPr>
          <w:rFonts w:cs="Arial"/>
        </w:rPr>
      </w:pPr>
    </w:p>
    <w:p w14:paraId="4ADDD50A"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lastRenderedPageBreak/>
        <w:t>Vzorové tlačivo zábezpeky na ZADRžANÉ PLATBY</w:t>
      </w:r>
    </w:p>
    <w:p w14:paraId="3B42AC76" w14:textId="77777777" w:rsidR="00F74065" w:rsidRPr="009A1DA3" w:rsidRDefault="00F74065" w:rsidP="0083239F">
      <w:pPr>
        <w:pStyle w:val="Zkladntext"/>
        <w:keepLines w:val="0"/>
        <w:tabs>
          <w:tab w:val="clear" w:pos="9214"/>
        </w:tabs>
        <w:rPr>
          <w:rFonts w:cs="Arial"/>
          <w:b/>
          <w:bCs/>
          <w:szCs w:val="22"/>
          <w:lang w:val="sk-SK"/>
        </w:rPr>
      </w:pPr>
    </w:p>
    <w:p w14:paraId="07DEFDD1"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10BBF154" w14:textId="77777777" w:rsidR="00F74065" w:rsidRPr="009A1DA3" w:rsidRDefault="00F74065" w:rsidP="0083239F">
      <w:pPr>
        <w:tabs>
          <w:tab w:val="right" w:leader="underscore" w:pos="9072"/>
        </w:tabs>
        <w:rPr>
          <w:rFonts w:cs="Arial"/>
          <w:spacing w:val="-2"/>
        </w:rPr>
      </w:pPr>
    </w:p>
    <w:p w14:paraId="1525D20D" w14:textId="77777777" w:rsidR="00F74065" w:rsidRPr="009A1DA3" w:rsidRDefault="00F74065" w:rsidP="0083239F">
      <w:pPr>
        <w:jc w:val="both"/>
        <w:rPr>
          <w:rFonts w:cs="Arial"/>
          <w:b/>
          <w:bCs/>
          <w:szCs w:val="22"/>
        </w:rPr>
      </w:pPr>
      <w:r w:rsidRPr="009A1DA3">
        <w:rPr>
          <w:rFonts w:cs="Arial"/>
          <w:szCs w:val="22"/>
        </w:rPr>
        <w:t>Stručný popis Zmluvy:</w:t>
      </w:r>
    </w:p>
    <w:p w14:paraId="66F7E87B" w14:textId="77777777" w:rsidR="00F74065" w:rsidRPr="009A1DA3" w:rsidRDefault="00F74065" w:rsidP="0083239F">
      <w:pPr>
        <w:jc w:val="both"/>
        <w:rPr>
          <w:rFonts w:cs="Arial"/>
          <w:bCs/>
          <w:szCs w:val="22"/>
        </w:rPr>
      </w:pPr>
      <w:r w:rsidRPr="009A1DA3">
        <w:rPr>
          <w:rFonts w:cs="Arial"/>
          <w:bCs/>
          <w:szCs w:val="22"/>
        </w:rPr>
        <w:t>Projektovanie a výstavba ..............................................................................................</w:t>
      </w:r>
    </w:p>
    <w:p w14:paraId="4F9E9385" w14:textId="77777777" w:rsidR="00F74065" w:rsidRPr="009A1DA3" w:rsidRDefault="00F74065" w:rsidP="0083239F">
      <w:pPr>
        <w:ind w:left="2160" w:hanging="2160"/>
        <w:rPr>
          <w:rFonts w:cs="Arial"/>
          <w:bCs/>
          <w:szCs w:val="22"/>
        </w:rPr>
      </w:pPr>
    </w:p>
    <w:p w14:paraId="118E312F" w14:textId="77777777" w:rsidR="00F74065" w:rsidRPr="009A1DA3" w:rsidRDefault="00F74065" w:rsidP="0083239F">
      <w:pPr>
        <w:ind w:left="2160" w:hanging="2160"/>
        <w:rPr>
          <w:rFonts w:cs="Arial"/>
          <w:bCs/>
          <w:szCs w:val="22"/>
        </w:rPr>
      </w:pPr>
      <w:r w:rsidRPr="009A1DA3">
        <w:rPr>
          <w:rFonts w:cs="Arial"/>
          <w:bCs/>
          <w:szCs w:val="22"/>
        </w:rPr>
        <w:t>Objednávateľ: ..................................................................................................................</w:t>
      </w:r>
    </w:p>
    <w:p w14:paraId="17017FB7" w14:textId="77777777" w:rsidR="00F74065" w:rsidRPr="009A1DA3" w:rsidRDefault="00F74065" w:rsidP="0083239F">
      <w:pPr>
        <w:jc w:val="both"/>
        <w:rPr>
          <w:rFonts w:cs="Arial"/>
          <w:szCs w:val="22"/>
        </w:rPr>
      </w:pPr>
    </w:p>
    <w:p w14:paraId="2F8D4654"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59CFDCDB" w14:textId="77777777" w:rsidR="00F74065" w:rsidRPr="009A1DA3" w:rsidRDefault="00F74065" w:rsidP="0083239F">
      <w:pPr>
        <w:jc w:val="both"/>
        <w:rPr>
          <w:rFonts w:cs="Arial"/>
        </w:rPr>
      </w:pPr>
    </w:p>
    <w:p w14:paraId="16589D52"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0980B82" w14:textId="77777777" w:rsidR="00F74065" w:rsidRPr="009A1DA3" w:rsidRDefault="00F74065" w:rsidP="0083239F">
      <w:pPr>
        <w:jc w:val="both"/>
        <w:rPr>
          <w:rFonts w:cs="Arial"/>
        </w:rPr>
      </w:pPr>
      <w:r w:rsidRPr="009A1DA3">
        <w:rPr>
          <w:rFonts w:cs="Arial"/>
        </w:rPr>
        <w:t xml:space="preserve"> </w:t>
      </w:r>
    </w:p>
    <w:p w14:paraId="43FE6752"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1CEA09D"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3EF4691F" w14:textId="77777777" w:rsidR="00F74065" w:rsidRPr="009A1DA3" w:rsidRDefault="00F74065" w:rsidP="0083239F">
      <w:pPr>
        <w:jc w:val="both"/>
        <w:rPr>
          <w:rFonts w:cs="Arial"/>
        </w:rPr>
      </w:pPr>
    </w:p>
    <w:p w14:paraId="4171AC0B"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w:t>
      </w:r>
      <w:proofErr w:type="spellStart"/>
      <w:r w:rsidRPr="009A1DA3">
        <w:rPr>
          <w:rFonts w:cs="Arial"/>
          <w:szCs w:val="22"/>
        </w:rPr>
        <w:t>podčlánku</w:t>
      </w:r>
      <w:proofErr w:type="spellEnd"/>
      <w:r w:rsidRPr="009A1DA3">
        <w:rPr>
          <w:rFonts w:cs="Arial"/>
          <w:szCs w:val="22"/>
        </w:rPr>
        <w:t xml:space="preserve"> 14.6 Všeobecných zmluvných podmienok spolu s kópiou, ktoré nám doručíte. </w:t>
      </w:r>
    </w:p>
    <w:p w14:paraId="40E1FD69" w14:textId="77777777" w:rsidR="00F74065" w:rsidRPr="009A1DA3" w:rsidRDefault="00F74065" w:rsidP="0083239F">
      <w:pPr>
        <w:jc w:val="both"/>
        <w:rPr>
          <w:rFonts w:cs="Arial"/>
          <w:szCs w:val="22"/>
        </w:rPr>
      </w:pPr>
    </w:p>
    <w:p w14:paraId="38C36FB3"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CA0F59A"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05FAEB0B" w14:textId="77777777" w:rsidR="00F74065" w:rsidRPr="009A1DA3" w:rsidRDefault="00F74065" w:rsidP="0083239F">
      <w:pPr>
        <w:jc w:val="both"/>
        <w:rPr>
          <w:rFonts w:cs="Arial"/>
          <w:szCs w:val="22"/>
        </w:rPr>
      </w:pPr>
      <w:r w:rsidRPr="009A1DA3">
        <w:rPr>
          <w:rFonts w:cs="Arial"/>
          <w:szCs w:val="22"/>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0617AD29" w14:textId="77777777" w:rsidR="00F74065" w:rsidRPr="009A1DA3" w:rsidRDefault="00F74065" w:rsidP="0083239F">
      <w:pPr>
        <w:jc w:val="both"/>
        <w:rPr>
          <w:rFonts w:cs="Arial"/>
        </w:rPr>
      </w:pPr>
    </w:p>
    <w:p w14:paraId="555ABF28"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5644364" w14:textId="77777777" w:rsidR="00F74065" w:rsidRPr="009A1DA3" w:rsidRDefault="00F74065" w:rsidP="0083239F">
      <w:pPr>
        <w:jc w:val="both"/>
        <w:rPr>
          <w:rFonts w:cs="Arial"/>
          <w:szCs w:val="22"/>
        </w:rPr>
      </w:pPr>
    </w:p>
    <w:p w14:paraId="427A0F59"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FAB8FC3" w14:textId="77777777" w:rsidR="00F74065" w:rsidRPr="009A1DA3" w:rsidRDefault="00F74065" w:rsidP="0083239F">
      <w:pPr>
        <w:jc w:val="both"/>
        <w:rPr>
          <w:rFonts w:cs="Arial"/>
          <w:szCs w:val="22"/>
        </w:rPr>
      </w:pPr>
    </w:p>
    <w:p w14:paraId="53B72227"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33A604BD" w14:textId="77777777" w:rsidR="00F74065" w:rsidRPr="009A1DA3" w:rsidRDefault="00F74065" w:rsidP="0083239F">
      <w:pPr>
        <w:jc w:val="both"/>
        <w:rPr>
          <w:rFonts w:cs="Arial"/>
          <w:szCs w:val="22"/>
        </w:rPr>
      </w:pPr>
    </w:p>
    <w:p w14:paraId="0310A6F2"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0E1550D" w14:textId="77777777" w:rsidR="009F29A0" w:rsidRPr="009A1DA3" w:rsidRDefault="009F29A0" w:rsidP="0083239F">
      <w:pPr>
        <w:rPr>
          <w:rFonts w:cs="Arial"/>
        </w:rPr>
      </w:pPr>
      <w:r w:rsidRPr="009A1DA3">
        <w:rPr>
          <w:rFonts w:cs="Arial"/>
        </w:rPr>
        <w:br w:type="page"/>
      </w:r>
    </w:p>
    <w:p w14:paraId="4F88A3F9" w14:textId="77777777" w:rsidR="009F29A0" w:rsidRPr="009A1DA3" w:rsidRDefault="009F29A0" w:rsidP="0083239F">
      <w:pPr>
        <w:jc w:val="center"/>
        <w:rPr>
          <w:rFonts w:cs="Arial"/>
        </w:rPr>
      </w:pPr>
    </w:p>
    <w:p w14:paraId="4807668A" w14:textId="77777777" w:rsidR="009F29A0" w:rsidRPr="009A1DA3" w:rsidRDefault="009F29A0" w:rsidP="0083239F">
      <w:pPr>
        <w:jc w:val="center"/>
        <w:rPr>
          <w:rFonts w:cs="Arial"/>
        </w:rPr>
      </w:pPr>
    </w:p>
    <w:p w14:paraId="5EF5A93A" w14:textId="77777777" w:rsidR="009F29A0" w:rsidRPr="009A1DA3" w:rsidRDefault="009F29A0" w:rsidP="0083239F">
      <w:pPr>
        <w:jc w:val="center"/>
        <w:rPr>
          <w:rFonts w:cs="Arial"/>
        </w:rPr>
      </w:pPr>
    </w:p>
    <w:p w14:paraId="116A01E5" w14:textId="77777777" w:rsidR="009F29A0" w:rsidRPr="009A1DA3" w:rsidRDefault="009F29A0" w:rsidP="0083239F">
      <w:pPr>
        <w:jc w:val="center"/>
        <w:rPr>
          <w:rFonts w:cs="Arial"/>
        </w:rPr>
      </w:pPr>
    </w:p>
    <w:p w14:paraId="2AD77048" w14:textId="77777777" w:rsidR="009F29A0" w:rsidRPr="009A1DA3" w:rsidRDefault="009F29A0" w:rsidP="0083239F">
      <w:pPr>
        <w:jc w:val="center"/>
        <w:rPr>
          <w:rFonts w:cs="Arial"/>
        </w:rPr>
      </w:pPr>
    </w:p>
    <w:p w14:paraId="25FB3594" w14:textId="77777777" w:rsidR="009F29A0" w:rsidRPr="009A1DA3" w:rsidRDefault="009F29A0" w:rsidP="0083239F">
      <w:pPr>
        <w:jc w:val="center"/>
        <w:rPr>
          <w:rFonts w:cs="Arial"/>
        </w:rPr>
      </w:pPr>
    </w:p>
    <w:p w14:paraId="314323D1" w14:textId="77777777" w:rsidR="009F29A0" w:rsidRPr="009A1DA3" w:rsidRDefault="009F29A0" w:rsidP="0083239F">
      <w:pPr>
        <w:jc w:val="center"/>
        <w:rPr>
          <w:rFonts w:cs="Arial"/>
        </w:rPr>
      </w:pPr>
    </w:p>
    <w:p w14:paraId="77C1D37A" w14:textId="77777777" w:rsidR="009F29A0" w:rsidRPr="009A1DA3" w:rsidRDefault="009F29A0" w:rsidP="0083239F">
      <w:pPr>
        <w:jc w:val="center"/>
        <w:rPr>
          <w:rFonts w:cs="Arial"/>
        </w:rPr>
      </w:pPr>
    </w:p>
    <w:p w14:paraId="61DAE541" w14:textId="77777777" w:rsidR="009F29A0" w:rsidRPr="009A1DA3" w:rsidRDefault="009F29A0" w:rsidP="0083239F">
      <w:pPr>
        <w:jc w:val="center"/>
        <w:rPr>
          <w:rFonts w:cs="Arial"/>
        </w:rPr>
      </w:pPr>
    </w:p>
    <w:p w14:paraId="2599EB39" w14:textId="77777777" w:rsidR="009F29A0" w:rsidRPr="009A1DA3" w:rsidRDefault="009F29A0" w:rsidP="0083239F">
      <w:pPr>
        <w:jc w:val="center"/>
        <w:rPr>
          <w:rFonts w:cs="Arial"/>
        </w:rPr>
      </w:pPr>
    </w:p>
    <w:p w14:paraId="1CE19FCF" w14:textId="77777777" w:rsidR="009F29A0" w:rsidRPr="009A1DA3" w:rsidRDefault="009F29A0" w:rsidP="0083239F">
      <w:pPr>
        <w:jc w:val="center"/>
        <w:rPr>
          <w:rFonts w:cs="Arial"/>
        </w:rPr>
      </w:pPr>
    </w:p>
    <w:p w14:paraId="16BC8139" w14:textId="77777777" w:rsidR="009F29A0" w:rsidRPr="009A1DA3" w:rsidRDefault="009F29A0" w:rsidP="0083239F">
      <w:pPr>
        <w:jc w:val="center"/>
        <w:rPr>
          <w:rFonts w:cs="Arial"/>
        </w:rPr>
      </w:pPr>
    </w:p>
    <w:p w14:paraId="58B623F3" w14:textId="77777777" w:rsidR="009F29A0" w:rsidRPr="009A1DA3" w:rsidRDefault="009F29A0" w:rsidP="0083239F">
      <w:pPr>
        <w:jc w:val="center"/>
        <w:rPr>
          <w:rFonts w:cs="Arial"/>
        </w:rPr>
      </w:pPr>
    </w:p>
    <w:p w14:paraId="5E8DFC9D" w14:textId="77777777" w:rsidR="009F29A0" w:rsidRPr="009A1DA3" w:rsidRDefault="009F29A0" w:rsidP="0083239F">
      <w:pPr>
        <w:jc w:val="center"/>
        <w:rPr>
          <w:rFonts w:cs="Arial"/>
        </w:rPr>
      </w:pPr>
    </w:p>
    <w:p w14:paraId="0820FCFD" w14:textId="77777777" w:rsidR="009F29A0" w:rsidRPr="009A1DA3" w:rsidRDefault="009F29A0" w:rsidP="0083239F">
      <w:pPr>
        <w:jc w:val="center"/>
        <w:rPr>
          <w:rFonts w:cs="Arial"/>
        </w:rPr>
      </w:pPr>
    </w:p>
    <w:p w14:paraId="7496233D"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3ED2D73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39983792"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1F98B1E9"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FEDF144" w14:textId="77777777" w:rsidR="00E2442D" w:rsidRPr="009A1DA3" w:rsidRDefault="00E2442D" w:rsidP="0083239F">
      <w:pPr>
        <w:jc w:val="center"/>
        <w:rPr>
          <w:rFonts w:cs="Arial"/>
          <w:sz w:val="48"/>
        </w:rPr>
      </w:pPr>
    </w:p>
    <w:p w14:paraId="264D8B55" w14:textId="77777777" w:rsidR="00E2442D" w:rsidRPr="009A1DA3" w:rsidRDefault="00E2442D" w:rsidP="0083239F">
      <w:pPr>
        <w:jc w:val="center"/>
        <w:rPr>
          <w:rFonts w:cs="Arial"/>
          <w:sz w:val="48"/>
        </w:rPr>
      </w:pPr>
    </w:p>
    <w:p w14:paraId="07E6F640" w14:textId="77777777" w:rsidR="00E2442D" w:rsidRPr="009A1DA3" w:rsidRDefault="00E2442D" w:rsidP="0083239F">
      <w:pPr>
        <w:jc w:val="center"/>
        <w:rPr>
          <w:rFonts w:cs="Arial"/>
          <w:sz w:val="48"/>
        </w:rPr>
      </w:pPr>
    </w:p>
    <w:p w14:paraId="4281BBD5" w14:textId="77777777" w:rsidR="00E2442D" w:rsidRPr="009A1DA3" w:rsidRDefault="00E2442D" w:rsidP="0083239F">
      <w:pPr>
        <w:jc w:val="center"/>
        <w:rPr>
          <w:rFonts w:cs="Arial"/>
          <w:sz w:val="48"/>
        </w:rPr>
        <w:sectPr w:rsidR="00E2442D" w:rsidRPr="009A1DA3" w:rsidSect="00E2310C">
          <w:footerReference w:type="first" r:id="rId27"/>
          <w:pgSz w:w="11906" w:h="16838" w:code="9"/>
          <w:pgMar w:top="1418" w:right="1134" w:bottom="1418" w:left="1418" w:header="680" w:footer="680" w:gutter="0"/>
          <w:pgNumType w:start="2"/>
          <w:cols w:space="708"/>
          <w:titlePg/>
        </w:sectPr>
      </w:pPr>
    </w:p>
    <w:p w14:paraId="060FB845"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241CD309" w14:textId="77777777" w:rsidR="00E2442D" w:rsidRPr="009A1DA3" w:rsidRDefault="00E2442D" w:rsidP="0083239F">
      <w:pPr>
        <w:keepNext/>
        <w:keepLines/>
        <w:suppressLineNumbers/>
        <w:tabs>
          <w:tab w:val="left" w:pos="-720"/>
        </w:tabs>
        <w:suppressAutoHyphens/>
        <w:jc w:val="center"/>
        <w:rPr>
          <w:rFonts w:cs="Arial"/>
          <w:spacing w:val="-2"/>
        </w:rPr>
      </w:pPr>
    </w:p>
    <w:p w14:paraId="00D8BAF1" w14:textId="77777777" w:rsidR="00E2442D" w:rsidRPr="009A1DA3" w:rsidRDefault="00E2442D" w:rsidP="0083239F">
      <w:pPr>
        <w:keepNext/>
        <w:keepLines/>
        <w:suppressLineNumbers/>
        <w:tabs>
          <w:tab w:val="left" w:pos="-720"/>
        </w:tabs>
        <w:suppressAutoHyphens/>
        <w:jc w:val="center"/>
        <w:rPr>
          <w:rFonts w:cs="Arial"/>
          <w:spacing w:val="-2"/>
        </w:rPr>
      </w:pPr>
    </w:p>
    <w:p w14:paraId="15886BA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D966658" w14:textId="77777777" w:rsidR="00E2442D" w:rsidRPr="009A1DA3" w:rsidRDefault="00E2442D" w:rsidP="0083239F">
      <w:pPr>
        <w:tabs>
          <w:tab w:val="right" w:leader="underscore" w:pos="9072"/>
        </w:tabs>
        <w:rPr>
          <w:rFonts w:cs="Arial"/>
          <w:spacing w:val="-2"/>
        </w:rPr>
      </w:pPr>
    </w:p>
    <w:p w14:paraId="7DE1154B" w14:textId="77777777" w:rsidR="00E2442D" w:rsidRPr="009A1DA3" w:rsidRDefault="00E2442D" w:rsidP="0083239F">
      <w:pPr>
        <w:jc w:val="both"/>
        <w:rPr>
          <w:rFonts w:cs="Arial"/>
          <w:b/>
          <w:bCs/>
          <w:szCs w:val="22"/>
        </w:rPr>
      </w:pPr>
      <w:r w:rsidRPr="009A1DA3">
        <w:rPr>
          <w:rFonts w:cs="Arial"/>
          <w:szCs w:val="22"/>
        </w:rPr>
        <w:t>Stručný popis Zmluvy:</w:t>
      </w:r>
    </w:p>
    <w:p w14:paraId="3EFAE634" w14:textId="77777777" w:rsidR="00E2442D" w:rsidRPr="009A1DA3" w:rsidRDefault="00E2442D" w:rsidP="0083239F">
      <w:pPr>
        <w:jc w:val="both"/>
        <w:rPr>
          <w:rFonts w:cs="Arial"/>
          <w:bCs/>
          <w:szCs w:val="22"/>
        </w:rPr>
      </w:pPr>
      <w:r w:rsidRPr="009A1DA3">
        <w:rPr>
          <w:rFonts w:cs="Arial"/>
          <w:bCs/>
          <w:szCs w:val="22"/>
        </w:rPr>
        <w:t>Projektovanie a výstavba ........................................................</w:t>
      </w:r>
    </w:p>
    <w:p w14:paraId="3A5E362D" w14:textId="77777777" w:rsidR="00E2442D" w:rsidRPr="009A1DA3" w:rsidRDefault="00E2442D" w:rsidP="0083239F">
      <w:pPr>
        <w:ind w:left="2160" w:hanging="2160"/>
        <w:rPr>
          <w:rFonts w:cs="Arial"/>
          <w:bCs/>
          <w:szCs w:val="22"/>
        </w:rPr>
      </w:pPr>
    </w:p>
    <w:p w14:paraId="4B513BA8" w14:textId="77777777" w:rsidR="00E2442D" w:rsidRPr="009A1DA3" w:rsidRDefault="00E2442D" w:rsidP="0083239F">
      <w:pPr>
        <w:ind w:left="2160" w:hanging="2160"/>
        <w:rPr>
          <w:rFonts w:cs="Arial"/>
          <w:bCs/>
          <w:szCs w:val="22"/>
        </w:rPr>
      </w:pPr>
      <w:r w:rsidRPr="009A1DA3">
        <w:rPr>
          <w:rFonts w:cs="Arial"/>
          <w:bCs/>
          <w:szCs w:val="22"/>
        </w:rPr>
        <w:t>Objednávateľ: .....................................................................</w:t>
      </w:r>
    </w:p>
    <w:p w14:paraId="066A77AC" w14:textId="77777777" w:rsidR="00E2442D" w:rsidRPr="009A1DA3" w:rsidRDefault="00E2442D" w:rsidP="0083239F">
      <w:pPr>
        <w:ind w:left="2160" w:hanging="2160"/>
        <w:rPr>
          <w:rFonts w:cs="Arial"/>
          <w:bCs/>
          <w:szCs w:val="22"/>
        </w:rPr>
      </w:pPr>
    </w:p>
    <w:p w14:paraId="3D7DBA95"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1B6BA958" w14:textId="77777777" w:rsidR="00E2442D" w:rsidRPr="009A1DA3" w:rsidRDefault="00E2442D" w:rsidP="0083239F">
      <w:pPr>
        <w:jc w:val="both"/>
        <w:rPr>
          <w:rFonts w:cs="Arial"/>
          <w:b/>
          <w:bCs/>
          <w:szCs w:val="22"/>
        </w:rPr>
      </w:pPr>
    </w:p>
    <w:p w14:paraId="0C4C45D3"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51F739C" w14:textId="77777777" w:rsidR="00E2442D" w:rsidRPr="009A1DA3" w:rsidRDefault="00E2442D" w:rsidP="0083239F">
      <w:pPr>
        <w:jc w:val="both"/>
        <w:rPr>
          <w:rFonts w:cs="Arial"/>
          <w:szCs w:val="22"/>
        </w:rPr>
      </w:pPr>
    </w:p>
    <w:p w14:paraId="02A31E36"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46CABEBB"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B03DFDA" w14:textId="77777777" w:rsidR="00E2442D" w:rsidRPr="009A1DA3" w:rsidRDefault="00E2442D" w:rsidP="0083239F">
      <w:pPr>
        <w:jc w:val="both"/>
        <w:rPr>
          <w:rFonts w:cs="Arial"/>
          <w:szCs w:val="22"/>
        </w:rPr>
      </w:pPr>
    </w:p>
    <w:p w14:paraId="0EAFAFD3"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04F8EE6C" w14:textId="77777777" w:rsidR="00E2442D" w:rsidRPr="009A1DA3" w:rsidRDefault="00E2442D" w:rsidP="0083239F">
      <w:pPr>
        <w:jc w:val="both"/>
        <w:rPr>
          <w:rFonts w:cs="Arial"/>
          <w:szCs w:val="22"/>
        </w:rPr>
      </w:pPr>
    </w:p>
    <w:p w14:paraId="5CDF649F"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01241B3B" w14:textId="77777777" w:rsidR="00E2442D" w:rsidRPr="009A1DA3" w:rsidRDefault="00E2442D" w:rsidP="0083239F">
      <w:pPr>
        <w:jc w:val="both"/>
        <w:rPr>
          <w:rFonts w:cs="Arial"/>
          <w:szCs w:val="22"/>
        </w:rPr>
      </w:pPr>
    </w:p>
    <w:p w14:paraId="61355663"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63FF765"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F02C46A" w14:textId="77777777" w:rsidR="00E2442D" w:rsidRPr="009A1DA3" w:rsidRDefault="00E2442D" w:rsidP="0083239F">
      <w:pPr>
        <w:jc w:val="both"/>
        <w:rPr>
          <w:rFonts w:cs="Arial"/>
          <w:szCs w:val="22"/>
        </w:rPr>
      </w:pPr>
    </w:p>
    <w:p w14:paraId="583617D5" w14:textId="77777777" w:rsidR="00E2442D" w:rsidRPr="009A1DA3" w:rsidRDefault="00E2442D" w:rsidP="0083239F">
      <w:pPr>
        <w:jc w:val="both"/>
        <w:rPr>
          <w:rFonts w:cs="Arial"/>
          <w:szCs w:val="22"/>
        </w:rPr>
      </w:pPr>
    </w:p>
    <w:p w14:paraId="2E3D3400"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7D00B3DF" w14:textId="77777777" w:rsidR="00CB32C9" w:rsidRPr="009A1DA3" w:rsidRDefault="00CB32C9" w:rsidP="0083239F">
      <w:pPr>
        <w:jc w:val="both"/>
        <w:rPr>
          <w:rFonts w:cs="Arial"/>
          <w:szCs w:val="22"/>
        </w:rPr>
      </w:pPr>
    </w:p>
    <w:p w14:paraId="1F0163FB"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365524D" w14:textId="77777777" w:rsidR="00E2442D" w:rsidRPr="009A1DA3" w:rsidRDefault="00E2442D" w:rsidP="0083239F">
      <w:pPr>
        <w:jc w:val="both"/>
        <w:rPr>
          <w:rFonts w:cs="Arial"/>
          <w:szCs w:val="22"/>
        </w:rPr>
      </w:pPr>
    </w:p>
    <w:p w14:paraId="31131DB4"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4567520A"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8"/>
          <w:footerReference w:type="first" r:id="rId29"/>
          <w:pgSz w:w="11906" w:h="16838" w:code="9"/>
          <w:pgMar w:top="1418" w:right="1134" w:bottom="1418" w:left="1418" w:header="680" w:footer="680" w:gutter="0"/>
          <w:pgNumType w:start="2"/>
          <w:cols w:space="708"/>
          <w:titlePg/>
        </w:sectPr>
      </w:pPr>
    </w:p>
    <w:p w14:paraId="27C326B2" w14:textId="77777777" w:rsidR="00E2442D" w:rsidRPr="009A1DA3" w:rsidRDefault="00E2442D" w:rsidP="0083239F">
      <w:pPr>
        <w:tabs>
          <w:tab w:val="right" w:leader="underscore" w:pos="9072"/>
        </w:tabs>
        <w:jc w:val="center"/>
        <w:rPr>
          <w:rFonts w:cs="Arial"/>
          <w:sz w:val="48"/>
        </w:rPr>
      </w:pPr>
    </w:p>
    <w:p w14:paraId="04B04512" w14:textId="77777777" w:rsidR="00E2442D" w:rsidRPr="009A1DA3" w:rsidRDefault="00E2442D" w:rsidP="0083239F">
      <w:pPr>
        <w:jc w:val="center"/>
        <w:rPr>
          <w:rFonts w:cs="Arial"/>
          <w:sz w:val="48"/>
        </w:rPr>
      </w:pPr>
    </w:p>
    <w:p w14:paraId="7956852C" w14:textId="77777777" w:rsidR="00E2442D" w:rsidRPr="009A1DA3" w:rsidRDefault="00E2442D" w:rsidP="0083239F">
      <w:pPr>
        <w:jc w:val="center"/>
        <w:rPr>
          <w:rFonts w:cs="Arial"/>
          <w:sz w:val="48"/>
        </w:rPr>
      </w:pPr>
    </w:p>
    <w:p w14:paraId="073FEDB0" w14:textId="77777777" w:rsidR="00E2442D" w:rsidRPr="009A1DA3" w:rsidRDefault="00E2442D" w:rsidP="0083239F">
      <w:pPr>
        <w:jc w:val="center"/>
        <w:rPr>
          <w:rFonts w:cs="Arial"/>
          <w:sz w:val="48"/>
        </w:rPr>
      </w:pPr>
    </w:p>
    <w:p w14:paraId="3A8E206D" w14:textId="77777777" w:rsidR="00E2442D" w:rsidRPr="009A1DA3" w:rsidRDefault="00E2442D" w:rsidP="0083239F">
      <w:pPr>
        <w:jc w:val="center"/>
        <w:rPr>
          <w:rFonts w:cs="Arial"/>
          <w:sz w:val="48"/>
        </w:rPr>
      </w:pPr>
    </w:p>
    <w:p w14:paraId="797EC4DE" w14:textId="77777777" w:rsidR="00E2442D" w:rsidRPr="009A1DA3" w:rsidRDefault="00E2442D" w:rsidP="0083239F">
      <w:pPr>
        <w:jc w:val="center"/>
        <w:rPr>
          <w:rFonts w:cs="Arial"/>
          <w:sz w:val="48"/>
        </w:rPr>
      </w:pPr>
    </w:p>
    <w:p w14:paraId="0F537F99" w14:textId="77777777" w:rsidR="00E2442D" w:rsidRPr="009A1DA3" w:rsidRDefault="00E2442D" w:rsidP="0083239F">
      <w:pPr>
        <w:jc w:val="center"/>
        <w:rPr>
          <w:rFonts w:cs="Arial"/>
          <w:sz w:val="48"/>
        </w:rPr>
      </w:pPr>
    </w:p>
    <w:p w14:paraId="1152C94E" w14:textId="77777777" w:rsidR="00E2442D" w:rsidRPr="009A1DA3" w:rsidRDefault="00E2442D" w:rsidP="0083239F">
      <w:pPr>
        <w:jc w:val="center"/>
        <w:rPr>
          <w:rFonts w:cs="Arial"/>
          <w:sz w:val="48"/>
        </w:rPr>
      </w:pPr>
    </w:p>
    <w:p w14:paraId="30017C12" w14:textId="77777777" w:rsidR="00E2442D" w:rsidRPr="009A1DA3" w:rsidRDefault="00E2442D" w:rsidP="0083239F">
      <w:pPr>
        <w:jc w:val="center"/>
        <w:rPr>
          <w:rFonts w:cs="Arial"/>
          <w:sz w:val="48"/>
        </w:rPr>
      </w:pPr>
    </w:p>
    <w:p w14:paraId="440183FF" w14:textId="77777777" w:rsidR="00E2442D" w:rsidRPr="009A1DA3" w:rsidRDefault="00E2442D" w:rsidP="0083239F">
      <w:pPr>
        <w:jc w:val="center"/>
        <w:rPr>
          <w:rFonts w:cs="Arial"/>
          <w:sz w:val="36"/>
        </w:rPr>
      </w:pPr>
    </w:p>
    <w:p w14:paraId="0931B617"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53234BC6"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C1EC658"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13ABE887"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45042C41" w14:textId="77777777" w:rsidR="00E2442D" w:rsidRPr="009A1DA3" w:rsidRDefault="00E2442D" w:rsidP="0083239F">
      <w:pPr>
        <w:jc w:val="center"/>
        <w:rPr>
          <w:rFonts w:cs="Arial"/>
          <w:sz w:val="48"/>
        </w:rPr>
      </w:pPr>
    </w:p>
    <w:p w14:paraId="4C228FB5"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64EFE147" w14:textId="77777777" w:rsidR="00E2442D" w:rsidRPr="009A1DA3" w:rsidRDefault="00E2442D" w:rsidP="0083239F">
      <w:pPr>
        <w:jc w:val="both"/>
        <w:rPr>
          <w:rFonts w:cs="Arial"/>
          <w:sz w:val="20"/>
        </w:rPr>
      </w:pPr>
      <w:bookmarkStart w:id="27" w:name="_Toc93651907"/>
      <w:bookmarkStart w:id="28"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1A2486B" w14:textId="77777777" w:rsidR="00E2442D" w:rsidRPr="009A1DA3" w:rsidRDefault="00E2442D" w:rsidP="0083239F">
      <w:pPr>
        <w:jc w:val="both"/>
        <w:rPr>
          <w:rFonts w:cs="Arial"/>
          <w:sz w:val="20"/>
        </w:rPr>
      </w:pPr>
    </w:p>
    <w:p w14:paraId="29C112BB" w14:textId="77777777" w:rsidR="00E2442D" w:rsidRPr="009A1DA3" w:rsidRDefault="00E2442D" w:rsidP="0083239F">
      <w:pPr>
        <w:jc w:val="both"/>
        <w:rPr>
          <w:rFonts w:cs="Arial"/>
          <w:sz w:val="20"/>
        </w:rPr>
      </w:pPr>
      <w:r w:rsidRPr="009A1DA3">
        <w:rPr>
          <w:rFonts w:cs="Arial"/>
          <w:sz w:val="20"/>
        </w:rPr>
        <w:t>Názov a podrobnosti Zmluvy o Dielo........................................................................................................</w:t>
      </w:r>
    </w:p>
    <w:p w14:paraId="6EF84BF3" w14:textId="77777777" w:rsidR="00E2442D" w:rsidRPr="009A1DA3" w:rsidRDefault="00E2442D" w:rsidP="0083239F">
      <w:pPr>
        <w:jc w:val="both"/>
        <w:rPr>
          <w:rFonts w:cs="Arial"/>
          <w:sz w:val="20"/>
        </w:rPr>
      </w:pPr>
      <w:r w:rsidRPr="009A1DA3">
        <w:rPr>
          <w:rFonts w:cs="Arial"/>
          <w:sz w:val="20"/>
        </w:rPr>
        <w:t>Názov a adresa Objednávateľa ................................................................................................................</w:t>
      </w:r>
    </w:p>
    <w:p w14:paraId="46869613" w14:textId="77777777" w:rsidR="00E2442D" w:rsidRPr="009A1DA3" w:rsidRDefault="00E2442D" w:rsidP="0083239F">
      <w:pPr>
        <w:jc w:val="both"/>
        <w:rPr>
          <w:rFonts w:cs="Arial"/>
          <w:sz w:val="20"/>
        </w:rPr>
      </w:pPr>
      <w:r w:rsidRPr="009A1DA3">
        <w:rPr>
          <w:rFonts w:cs="Arial"/>
          <w:sz w:val="20"/>
        </w:rPr>
        <w:t>Názov a adresa Zhotoviteľa ......................................................................................................................</w:t>
      </w:r>
    </w:p>
    <w:p w14:paraId="343826DA" w14:textId="77777777" w:rsidR="00E2442D" w:rsidRPr="009A1DA3" w:rsidRDefault="00E2442D" w:rsidP="0083239F">
      <w:pPr>
        <w:jc w:val="both"/>
        <w:rPr>
          <w:rFonts w:cs="Arial"/>
          <w:sz w:val="20"/>
        </w:rPr>
      </w:pPr>
      <w:r w:rsidRPr="009A1DA3">
        <w:rPr>
          <w:rFonts w:cs="Arial"/>
          <w:sz w:val="20"/>
        </w:rPr>
        <w:t>Meno a adresa Člena ...............................................................................................................................</w:t>
      </w:r>
    </w:p>
    <w:p w14:paraId="69374BC4" w14:textId="77777777" w:rsidR="00E2442D" w:rsidRPr="009A1DA3" w:rsidRDefault="00E2442D" w:rsidP="0083239F">
      <w:pPr>
        <w:jc w:val="both"/>
        <w:rPr>
          <w:rFonts w:cs="Arial"/>
          <w:sz w:val="20"/>
        </w:rPr>
      </w:pPr>
    </w:p>
    <w:p w14:paraId="09627E7D" w14:textId="77777777" w:rsidR="00E2442D" w:rsidRPr="009A1DA3" w:rsidRDefault="00E2442D" w:rsidP="0083239F">
      <w:pPr>
        <w:jc w:val="both"/>
        <w:rPr>
          <w:rFonts w:cs="Arial"/>
          <w:sz w:val="20"/>
        </w:rPr>
      </w:pPr>
    </w:p>
    <w:p w14:paraId="229B448C"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9A17F1C" w14:textId="77777777" w:rsidR="00E2442D" w:rsidRPr="009A1DA3" w:rsidRDefault="00E2442D" w:rsidP="0083239F">
      <w:pPr>
        <w:jc w:val="both"/>
        <w:rPr>
          <w:rFonts w:cs="Arial"/>
          <w:sz w:val="20"/>
        </w:rPr>
      </w:pPr>
    </w:p>
    <w:p w14:paraId="03961D42" w14:textId="77777777" w:rsidR="00E2442D" w:rsidRPr="009A1DA3" w:rsidRDefault="00E2442D" w:rsidP="0083239F">
      <w:pPr>
        <w:jc w:val="both"/>
        <w:rPr>
          <w:rFonts w:cs="Arial"/>
          <w:sz w:val="20"/>
        </w:rPr>
      </w:pPr>
    </w:p>
    <w:p w14:paraId="30ED166A"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1281A525" w14:textId="77777777" w:rsidR="00E2442D" w:rsidRPr="009A1DA3" w:rsidRDefault="00E2442D" w:rsidP="0083239F">
      <w:pPr>
        <w:jc w:val="both"/>
        <w:rPr>
          <w:rFonts w:cs="Arial"/>
          <w:sz w:val="20"/>
        </w:rPr>
      </w:pPr>
    </w:p>
    <w:p w14:paraId="12A93E9B"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01D382B3" w14:textId="77777777" w:rsidR="00E2442D" w:rsidRPr="009A1DA3" w:rsidRDefault="00E2442D" w:rsidP="0083239F">
      <w:pPr>
        <w:jc w:val="both"/>
        <w:rPr>
          <w:rFonts w:cs="Arial"/>
          <w:i/>
          <w:sz w:val="20"/>
        </w:rPr>
      </w:pPr>
    </w:p>
    <w:p w14:paraId="2A49BDF5"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6A092AEF" w14:textId="77777777" w:rsidR="00E2442D" w:rsidRPr="009A1DA3" w:rsidRDefault="00E2442D" w:rsidP="0083239F">
      <w:pPr>
        <w:jc w:val="both"/>
        <w:rPr>
          <w:rFonts w:cs="Arial"/>
          <w:i/>
          <w:sz w:val="20"/>
        </w:rPr>
      </w:pPr>
    </w:p>
    <w:p w14:paraId="7CC0F5E0"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11A59787" w14:textId="77777777" w:rsidR="00E2442D" w:rsidRPr="009A1DA3" w:rsidRDefault="00E2442D" w:rsidP="0083239F">
      <w:pPr>
        <w:jc w:val="both"/>
        <w:rPr>
          <w:rFonts w:cs="Arial"/>
          <w:sz w:val="20"/>
        </w:rPr>
      </w:pPr>
    </w:p>
    <w:p w14:paraId="18B2C0FB"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CA213BC" w14:textId="77777777" w:rsidR="00E2442D" w:rsidRPr="009A1DA3" w:rsidRDefault="00E2442D" w:rsidP="0083239F">
      <w:pPr>
        <w:jc w:val="both"/>
        <w:rPr>
          <w:rFonts w:cs="Arial"/>
          <w:sz w:val="20"/>
        </w:rPr>
      </w:pPr>
    </w:p>
    <w:p w14:paraId="10DBCFC4"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5BBE5C15" w14:textId="77777777" w:rsidR="00E2442D" w:rsidRPr="009A1DA3" w:rsidRDefault="00E2442D" w:rsidP="0083239F">
      <w:pPr>
        <w:jc w:val="both"/>
        <w:rPr>
          <w:rFonts w:cs="Arial"/>
          <w:sz w:val="20"/>
        </w:rPr>
      </w:pPr>
    </w:p>
    <w:p w14:paraId="30DF6F37"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6BA65CE" w14:textId="77777777" w:rsidR="00E2442D" w:rsidRPr="009A1DA3" w:rsidRDefault="00E2442D" w:rsidP="0083239F">
      <w:pPr>
        <w:jc w:val="both"/>
        <w:rPr>
          <w:rFonts w:cs="Arial"/>
          <w:sz w:val="20"/>
        </w:rPr>
      </w:pPr>
    </w:p>
    <w:p w14:paraId="37E034A0" w14:textId="77777777" w:rsidR="00E2442D" w:rsidRPr="009A1DA3" w:rsidRDefault="00E2442D" w:rsidP="0083239F">
      <w:pPr>
        <w:jc w:val="both"/>
        <w:rPr>
          <w:rFonts w:cs="Arial"/>
          <w:sz w:val="20"/>
        </w:rPr>
      </w:pPr>
    </w:p>
    <w:p w14:paraId="2F4FBF15"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162641E" w14:textId="77777777" w:rsidR="00E2442D" w:rsidRPr="009A1DA3" w:rsidRDefault="00E2442D" w:rsidP="0083239F">
      <w:pPr>
        <w:jc w:val="both"/>
        <w:rPr>
          <w:rFonts w:cs="Arial"/>
          <w:sz w:val="20"/>
        </w:rPr>
      </w:pPr>
    </w:p>
    <w:p w14:paraId="56A7A46B" w14:textId="77777777" w:rsidR="00E2442D" w:rsidRPr="009A1DA3" w:rsidRDefault="00E2442D" w:rsidP="0083239F">
      <w:pPr>
        <w:jc w:val="both"/>
        <w:rPr>
          <w:rFonts w:cs="Arial"/>
          <w:sz w:val="20"/>
        </w:rPr>
      </w:pPr>
    </w:p>
    <w:p w14:paraId="785B8EAF"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6B7DCC67"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4177CEF" w14:textId="77777777" w:rsidR="00E2442D" w:rsidRPr="009A1DA3" w:rsidRDefault="00E2442D" w:rsidP="0083239F">
      <w:pPr>
        <w:jc w:val="both"/>
        <w:rPr>
          <w:rFonts w:cs="Arial"/>
          <w:sz w:val="20"/>
        </w:rPr>
      </w:pPr>
    </w:p>
    <w:p w14:paraId="2420BDDC" w14:textId="77777777" w:rsidR="00E2442D" w:rsidRPr="009A1DA3" w:rsidRDefault="00E2442D" w:rsidP="0083239F">
      <w:pPr>
        <w:jc w:val="both"/>
        <w:rPr>
          <w:rFonts w:cs="Arial"/>
          <w:sz w:val="20"/>
        </w:rPr>
      </w:pPr>
    </w:p>
    <w:p w14:paraId="17205D04"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4F9D2FDA"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C41B062"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5F1898E9"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DAEFF68" w14:textId="77777777" w:rsidR="00E2442D" w:rsidRPr="009A1DA3" w:rsidRDefault="00E2442D" w:rsidP="0083239F">
      <w:pPr>
        <w:jc w:val="both"/>
        <w:rPr>
          <w:rFonts w:cs="Arial"/>
          <w:sz w:val="20"/>
        </w:rPr>
      </w:pPr>
    </w:p>
    <w:p w14:paraId="4D890DAD" w14:textId="77777777" w:rsidR="00E2442D" w:rsidRPr="009A1DA3" w:rsidRDefault="00E2442D" w:rsidP="0083239F">
      <w:pPr>
        <w:jc w:val="both"/>
        <w:rPr>
          <w:rFonts w:cs="Arial"/>
          <w:sz w:val="20"/>
        </w:rPr>
      </w:pPr>
      <w:r w:rsidRPr="009A1DA3">
        <w:rPr>
          <w:rFonts w:cs="Arial"/>
          <w:sz w:val="20"/>
        </w:rPr>
        <w:t>[* Vložte krátky popis alebo názov sporu]</w:t>
      </w:r>
    </w:p>
    <w:p w14:paraId="1DDE77F9"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7AAD41ED"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63C72352" w14:textId="77777777" w:rsidR="00E2442D" w:rsidRPr="009A1DA3" w:rsidRDefault="00E2442D" w:rsidP="0083239F">
      <w:pPr>
        <w:jc w:val="both"/>
        <w:rPr>
          <w:rFonts w:cs="Arial"/>
          <w:sz w:val="20"/>
        </w:rPr>
      </w:pPr>
    </w:p>
    <w:p w14:paraId="69A2F54D"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BA9761F"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1F25535D"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75FBD0ED"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588B1280" w14:textId="77777777" w:rsidR="00E2442D" w:rsidRPr="009A1DA3" w:rsidRDefault="00E2442D" w:rsidP="0083239F">
      <w:pPr>
        <w:jc w:val="both"/>
        <w:rPr>
          <w:rFonts w:cs="Arial"/>
          <w:sz w:val="20"/>
        </w:rPr>
      </w:pPr>
    </w:p>
    <w:p w14:paraId="6A51A2D2" w14:textId="77777777" w:rsidR="00E2442D" w:rsidRPr="009A1DA3" w:rsidRDefault="00E2442D" w:rsidP="0083239F">
      <w:pPr>
        <w:jc w:val="both"/>
        <w:rPr>
          <w:rFonts w:cs="Arial"/>
          <w:sz w:val="20"/>
        </w:rPr>
      </w:pPr>
    </w:p>
    <w:p w14:paraId="58E048D3"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2F56AE21" w14:textId="77777777" w:rsidR="00E2442D" w:rsidRPr="009A1DA3" w:rsidRDefault="00E2442D" w:rsidP="0083239F">
      <w:pPr>
        <w:jc w:val="both"/>
        <w:rPr>
          <w:rFonts w:cs="Arial"/>
          <w:sz w:val="20"/>
        </w:rPr>
      </w:pPr>
    </w:p>
    <w:p w14:paraId="2B62FBE9"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0F66DDE8" w14:textId="77777777" w:rsidR="00E2442D" w:rsidRPr="009A1DA3" w:rsidRDefault="00E2442D" w:rsidP="0083239F">
      <w:pPr>
        <w:jc w:val="both"/>
        <w:rPr>
          <w:rFonts w:cs="Arial"/>
          <w:sz w:val="20"/>
        </w:rPr>
      </w:pPr>
    </w:p>
    <w:p w14:paraId="785BD2F6"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75B924B8" w14:textId="77777777" w:rsidR="00E2442D" w:rsidRPr="009A1DA3" w:rsidRDefault="00E2442D" w:rsidP="0083239F">
      <w:pPr>
        <w:jc w:val="both"/>
        <w:rPr>
          <w:rFonts w:cs="Arial"/>
          <w:sz w:val="20"/>
        </w:rPr>
      </w:pPr>
    </w:p>
    <w:p w14:paraId="5AC2A2B3"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77E8909B" w14:textId="77777777" w:rsidR="00E2442D" w:rsidRPr="009A1DA3" w:rsidRDefault="00E2442D" w:rsidP="0083239F">
      <w:pPr>
        <w:jc w:val="both"/>
        <w:rPr>
          <w:rFonts w:cs="Arial"/>
          <w:i/>
          <w:sz w:val="20"/>
        </w:rPr>
      </w:pPr>
    </w:p>
    <w:p w14:paraId="30007382"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1C5C1CF8" w14:textId="77777777" w:rsidR="00E2442D" w:rsidRPr="009A1DA3" w:rsidRDefault="00E2442D" w:rsidP="0083239F">
      <w:pPr>
        <w:jc w:val="both"/>
        <w:rPr>
          <w:rFonts w:cs="Arial"/>
          <w:sz w:val="20"/>
        </w:rPr>
      </w:pPr>
    </w:p>
    <w:p w14:paraId="14D0084C"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0BDB19EA" w14:textId="77777777" w:rsidR="00E2442D" w:rsidRPr="009A1DA3" w:rsidRDefault="00E2442D" w:rsidP="0083239F">
      <w:pPr>
        <w:jc w:val="both"/>
        <w:rPr>
          <w:rFonts w:cs="Arial"/>
          <w:sz w:val="20"/>
        </w:rPr>
      </w:pPr>
    </w:p>
    <w:p w14:paraId="6F7DD25D"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8FC2801" w14:textId="77777777" w:rsidR="00E2442D" w:rsidRPr="009A1DA3" w:rsidRDefault="00E2442D" w:rsidP="0083239F">
      <w:pPr>
        <w:jc w:val="both"/>
        <w:rPr>
          <w:rFonts w:cs="Arial"/>
          <w:sz w:val="20"/>
        </w:rPr>
      </w:pPr>
    </w:p>
    <w:p w14:paraId="0C978FB3"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2D7077A2" w14:textId="77777777" w:rsidR="00E2442D" w:rsidRPr="009A1DA3" w:rsidRDefault="00E2442D" w:rsidP="0083239F">
      <w:pPr>
        <w:jc w:val="both"/>
        <w:rPr>
          <w:rFonts w:cs="Arial"/>
          <w:sz w:val="20"/>
        </w:rPr>
      </w:pPr>
    </w:p>
    <w:p w14:paraId="4EAA3EC5" w14:textId="77777777" w:rsidR="00E2442D" w:rsidRPr="009A1DA3" w:rsidRDefault="00E2442D" w:rsidP="0083239F">
      <w:pPr>
        <w:jc w:val="both"/>
        <w:rPr>
          <w:rFonts w:cs="Arial"/>
          <w:sz w:val="20"/>
        </w:rPr>
      </w:pPr>
    </w:p>
    <w:p w14:paraId="7436D8E4" w14:textId="77777777" w:rsidR="00E2442D" w:rsidRPr="009A1DA3" w:rsidRDefault="00E2442D" w:rsidP="0083239F">
      <w:pPr>
        <w:jc w:val="both"/>
        <w:rPr>
          <w:rFonts w:cs="Arial"/>
          <w:sz w:val="20"/>
        </w:rPr>
      </w:pPr>
    </w:p>
    <w:p w14:paraId="772B8E0C"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5CF55FDD" w14:textId="77777777" w:rsidR="00E2442D" w:rsidRPr="009A1DA3" w:rsidRDefault="00E2442D" w:rsidP="0083239F">
      <w:pPr>
        <w:jc w:val="both"/>
        <w:rPr>
          <w:rFonts w:cs="Arial"/>
          <w:sz w:val="20"/>
        </w:rPr>
      </w:pPr>
    </w:p>
    <w:p w14:paraId="4C6B84B7" w14:textId="77777777" w:rsidR="00E2442D" w:rsidRPr="009A1DA3" w:rsidRDefault="00E2442D" w:rsidP="0083239F">
      <w:pPr>
        <w:jc w:val="both"/>
        <w:rPr>
          <w:rFonts w:cs="Arial"/>
          <w:sz w:val="20"/>
        </w:rPr>
      </w:pPr>
    </w:p>
    <w:p w14:paraId="53CF3BBE"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5033CB01"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6DFFBD2D" w14:textId="77777777" w:rsidR="00E2442D" w:rsidRPr="009A1DA3" w:rsidRDefault="00E2442D" w:rsidP="0083239F">
      <w:pPr>
        <w:jc w:val="both"/>
        <w:rPr>
          <w:rFonts w:cs="Arial"/>
          <w:sz w:val="20"/>
        </w:rPr>
      </w:pPr>
    </w:p>
    <w:p w14:paraId="0709630F" w14:textId="77777777" w:rsidR="00E2442D" w:rsidRPr="009A1DA3" w:rsidRDefault="00E2442D" w:rsidP="0083239F">
      <w:pPr>
        <w:jc w:val="both"/>
        <w:rPr>
          <w:rFonts w:cs="Arial"/>
          <w:sz w:val="20"/>
        </w:rPr>
      </w:pPr>
    </w:p>
    <w:p w14:paraId="0E29E5BB"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785F0202"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6FDD0713"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0D6569F4"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069E6779" w14:textId="77777777" w:rsidR="00E2442D" w:rsidRPr="009A1DA3" w:rsidRDefault="00E2442D" w:rsidP="0083239F">
      <w:pPr>
        <w:jc w:val="both"/>
        <w:rPr>
          <w:rFonts w:cs="Arial"/>
          <w:sz w:val="20"/>
        </w:rPr>
      </w:pPr>
    </w:p>
    <w:p w14:paraId="05F4386B" w14:textId="77777777" w:rsidR="00E2442D" w:rsidRPr="009A1DA3" w:rsidRDefault="00E2442D" w:rsidP="0083239F">
      <w:pPr>
        <w:jc w:val="both"/>
        <w:rPr>
          <w:rFonts w:cs="Arial"/>
          <w:sz w:val="20"/>
        </w:rPr>
      </w:pPr>
      <w:r w:rsidRPr="009A1DA3">
        <w:rPr>
          <w:rFonts w:cs="Arial"/>
          <w:sz w:val="20"/>
        </w:rPr>
        <w:t>[* Vložte krátky popis alebo názov sporu]</w:t>
      </w:r>
    </w:p>
    <w:bookmarkEnd w:id="27"/>
    <w:bookmarkEnd w:id="28"/>
    <w:p w14:paraId="052521D6" w14:textId="77777777" w:rsidR="00E2442D" w:rsidRPr="009A1DA3" w:rsidRDefault="00E2442D" w:rsidP="0083239F">
      <w:pPr>
        <w:pStyle w:val="Nadpis3"/>
        <w:numPr>
          <w:ilvl w:val="0"/>
          <w:numId w:val="0"/>
        </w:numPr>
        <w:spacing w:before="0" w:after="0"/>
        <w:jc w:val="both"/>
        <w:rPr>
          <w:rFonts w:cs="Arial"/>
        </w:rPr>
      </w:pPr>
    </w:p>
    <w:p w14:paraId="7C8FD4B9"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30"/>
          <w:footerReference w:type="first" r:id="rId31"/>
          <w:pgSz w:w="11906" w:h="16838" w:code="9"/>
          <w:pgMar w:top="1418" w:right="1134" w:bottom="1418" w:left="1418" w:header="680" w:footer="680" w:gutter="0"/>
          <w:pgNumType w:start="1"/>
          <w:cols w:space="708"/>
          <w:titlePg/>
        </w:sectPr>
      </w:pPr>
    </w:p>
    <w:p w14:paraId="34E0B013" w14:textId="77777777" w:rsidR="00E2442D" w:rsidRPr="009A1DA3" w:rsidRDefault="00E2442D" w:rsidP="0083239F">
      <w:pPr>
        <w:tabs>
          <w:tab w:val="right" w:leader="underscore" w:pos="9072"/>
        </w:tabs>
        <w:jc w:val="center"/>
        <w:rPr>
          <w:rFonts w:cs="Arial"/>
          <w:sz w:val="48"/>
        </w:rPr>
      </w:pPr>
    </w:p>
    <w:p w14:paraId="2ACF8DEA" w14:textId="77777777" w:rsidR="001F731B" w:rsidRPr="009A1DA3" w:rsidRDefault="001F731B" w:rsidP="0083239F">
      <w:pPr>
        <w:pStyle w:val="Zkladntext"/>
        <w:rPr>
          <w:rFonts w:cs="Arial"/>
          <w:lang w:val="sk-SK"/>
        </w:rPr>
      </w:pPr>
    </w:p>
    <w:p w14:paraId="778408A5" w14:textId="77777777" w:rsidR="001F731B" w:rsidRPr="009A1DA3" w:rsidRDefault="001F731B" w:rsidP="0083239F">
      <w:pPr>
        <w:pStyle w:val="Zkladntext"/>
        <w:rPr>
          <w:rFonts w:cs="Arial"/>
          <w:lang w:val="sk-SK"/>
        </w:rPr>
      </w:pPr>
    </w:p>
    <w:p w14:paraId="1F4C9C74" w14:textId="77777777" w:rsidR="001F731B" w:rsidRPr="009A1DA3" w:rsidRDefault="001F731B" w:rsidP="0083239F">
      <w:pPr>
        <w:pStyle w:val="Zkladntext"/>
        <w:rPr>
          <w:rFonts w:cs="Arial"/>
          <w:lang w:val="sk-SK"/>
        </w:rPr>
      </w:pPr>
    </w:p>
    <w:p w14:paraId="591AC104" w14:textId="77777777" w:rsidR="001F731B" w:rsidRPr="009A1DA3" w:rsidRDefault="001F731B" w:rsidP="0083239F">
      <w:pPr>
        <w:pStyle w:val="Zkladntext"/>
        <w:rPr>
          <w:rFonts w:cs="Arial"/>
          <w:lang w:val="sk-SK"/>
        </w:rPr>
      </w:pPr>
    </w:p>
    <w:p w14:paraId="726B9D1A" w14:textId="77777777" w:rsidR="001F731B" w:rsidRPr="009A1DA3" w:rsidRDefault="001F731B" w:rsidP="0083239F">
      <w:pPr>
        <w:pStyle w:val="Zkladntext"/>
        <w:rPr>
          <w:rFonts w:cs="Arial"/>
          <w:lang w:val="sk-SK"/>
        </w:rPr>
      </w:pPr>
    </w:p>
    <w:p w14:paraId="2576E8CE" w14:textId="77777777" w:rsidR="001F731B" w:rsidRPr="009A1DA3" w:rsidRDefault="001F731B" w:rsidP="0083239F">
      <w:pPr>
        <w:pStyle w:val="Zkladntext"/>
        <w:rPr>
          <w:rFonts w:cs="Arial"/>
          <w:lang w:val="sk-SK"/>
        </w:rPr>
      </w:pPr>
    </w:p>
    <w:p w14:paraId="5DCDF223" w14:textId="77777777" w:rsidR="001F731B" w:rsidRPr="009A1DA3" w:rsidRDefault="001F731B" w:rsidP="0083239F">
      <w:pPr>
        <w:pStyle w:val="Zkladntext"/>
        <w:rPr>
          <w:rFonts w:cs="Arial"/>
          <w:lang w:val="sk-SK"/>
        </w:rPr>
      </w:pPr>
    </w:p>
    <w:p w14:paraId="40CF179C" w14:textId="77777777" w:rsidR="001F731B" w:rsidRPr="009A1DA3" w:rsidRDefault="001F731B" w:rsidP="0083239F">
      <w:pPr>
        <w:pStyle w:val="Zkladntext"/>
        <w:rPr>
          <w:rFonts w:cs="Arial"/>
          <w:lang w:val="sk-SK"/>
        </w:rPr>
      </w:pPr>
    </w:p>
    <w:p w14:paraId="63C98EEA" w14:textId="77777777" w:rsidR="001F731B" w:rsidRPr="009A1DA3" w:rsidRDefault="001F731B" w:rsidP="0083239F">
      <w:pPr>
        <w:pStyle w:val="Zkladntext"/>
        <w:rPr>
          <w:rFonts w:cs="Arial"/>
          <w:lang w:val="sk-SK"/>
        </w:rPr>
      </w:pPr>
    </w:p>
    <w:p w14:paraId="467C9FA4" w14:textId="77777777" w:rsidR="001F731B" w:rsidRPr="009A1DA3" w:rsidRDefault="001F731B" w:rsidP="0083239F">
      <w:pPr>
        <w:jc w:val="center"/>
        <w:rPr>
          <w:rFonts w:cs="Arial"/>
          <w:sz w:val="36"/>
        </w:rPr>
      </w:pPr>
    </w:p>
    <w:p w14:paraId="3605415A" w14:textId="77777777" w:rsidR="00245E05" w:rsidRPr="009A1DA3" w:rsidRDefault="00245E05" w:rsidP="0083239F">
      <w:pPr>
        <w:jc w:val="center"/>
        <w:rPr>
          <w:rFonts w:cs="Arial"/>
          <w:sz w:val="36"/>
        </w:rPr>
      </w:pPr>
    </w:p>
    <w:p w14:paraId="02A8ED52" w14:textId="77777777" w:rsidR="00245E05" w:rsidRPr="009A1DA3" w:rsidRDefault="00245E05" w:rsidP="0083239F">
      <w:pPr>
        <w:jc w:val="center"/>
        <w:rPr>
          <w:rFonts w:cs="Arial"/>
          <w:sz w:val="36"/>
        </w:rPr>
      </w:pPr>
    </w:p>
    <w:p w14:paraId="25A50B2D" w14:textId="77777777" w:rsidR="00245E05" w:rsidRPr="009A1DA3" w:rsidRDefault="00245E05" w:rsidP="0083239F">
      <w:pPr>
        <w:jc w:val="center"/>
        <w:rPr>
          <w:rFonts w:cs="Arial"/>
          <w:sz w:val="36"/>
        </w:rPr>
      </w:pPr>
    </w:p>
    <w:p w14:paraId="47AA9384" w14:textId="77777777" w:rsidR="00245E05" w:rsidRPr="009A1DA3" w:rsidRDefault="00245E05" w:rsidP="0083239F">
      <w:pPr>
        <w:jc w:val="center"/>
        <w:rPr>
          <w:rFonts w:cs="Arial"/>
          <w:sz w:val="36"/>
        </w:rPr>
      </w:pPr>
    </w:p>
    <w:p w14:paraId="75EA1B72" w14:textId="77777777" w:rsidR="00245E05" w:rsidRPr="009A1DA3" w:rsidRDefault="00245E05" w:rsidP="0083239F">
      <w:pPr>
        <w:jc w:val="center"/>
        <w:rPr>
          <w:rFonts w:cs="Arial"/>
          <w:sz w:val="36"/>
        </w:rPr>
      </w:pPr>
    </w:p>
    <w:p w14:paraId="312BE538"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7C05521B"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732BE1EC" w14:textId="77777777" w:rsidR="001F731B" w:rsidRPr="009A1DA3" w:rsidRDefault="001F731B" w:rsidP="0083239F">
      <w:pPr>
        <w:jc w:val="center"/>
        <w:rPr>
          <w:rFonts w:cs="Arial"/>
          <w:b/>
          <w:sz w:val="36"/>
        </w:rPr>
      </w:pPr>
    </w:p>
    <w:p w14:paraId="75870E59"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593E50A9"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20C8EF0D" w14:textId="77777777">
        <w:tc>
          <w:tcPr>
            <w:tcW w:w="2842" w:type="dxa"/>
            <w:gridSpan w:val="2"/>
            <w:vAlign w:val="center"/>
          </w:tcPr>
          <w:p w14:paraId="46A945A0"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66E0E9FB" w14:textId="77777777" w:rsidR="00964308" w:rsidRPr="009A1DA3" w:rsidRDefault="00964308" w:rsidP="0083239F">
            <w:pPr>
              <w:rPr>
                <w:rFonts w:cs="Arial"/>
                <w:sz w:val="16"/>
                <w:szCs w:val="16"/>
              </w:rPr>
            </w:pPr>
            <w:r w:rsidRPr="009A1DA3">
              <w:rPr>
                <w:rFonts w:cs="Arial"/>
                <w:sz w:val="16"/>
                <w:szCs w:val="16"/>
              </w:rPr>
              <w:t>Národná diaľničná spoločnosť, a.s.</w:t>
            </w:r>
          </w:p>
          <w:p w14:paraId="5D7D40BC"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2929647C" w14:textId="77777777" w:rsidR="00964308" w:rsidRPr="009A1DA3" w:rsidRDefault="00964308" w:rsidP="0083239F">
            <w:pPr>
              <w:rPr>
                <w:rFonts w:cs="Arial"/>
                <w:sz w:val="16"/>
                <w:szCs w:val="16"/>
              </w:rPr>
            </w:pPr>
          </w:p>
          <w:p w14:paraId="3400AA03" w14:textId="77777777" w:rsidR="00964308" w:rsidRPr="009A1DA3" w:rsidRDefault="00964308" w:rsidP="0083239F">
            <w:pPr>
              <w:rPr>
                <w:rFonts w:cs="Arial"/>
                <w:sz w:val="16"/>
                <w:szCs w:val="16"/>
              </w:rPr>
            </w:pPr>
            <w:r w:rsidRPr="009A1DA3">
              <w:rPr>
                <w:rFonts w:cs="Arial"/>
                <w:sz w:val="16"/>
                <w:szCs w:val="16"/>
              </w:rPr>
              <w:t>Odtlačok pečiatky:</w:t>
            </w:r>
          </w:p>
          <w:p w14:paraId="1886FB13" w14:textId="77777777" w:rsidR="00964308" w:rsidRPr="009A1DA3" w:rsidRDefault="00964308" w:rsidP="0083239F">
            <w:pPr>
              <w:rPr>
                <w:rFonts w:cs="Arial"/>
                <w:sz w:val="16"/>
                <w:szCs w:val="16"/>
              </w:rPr>
            </w:pPr>
          </w:p>
        </w:tc>
        <w:tc>
          <w:tcPr>
            <w:tcW w:w="5234" w:type="dxa"/>
            <w:gridSpan w:val="5"/>
            <w:vAlign w:val="center"/>
          </w:tcPr>
          <w:p w14:paraId="0D5AD468"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0935EB6"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60A57084" w14:textId="77777777" w:rsidR="00964308" w:rsidRPr="009A1DA3" w:rsidRDefault="00964308" w:rsidP="0083239F">
            <w:pPr>
              <w:jc w:val="center"/>
              <w:rPr>
                <w:rFonts w:cs="Arial"/>
                <w:b/>
                <w:sz w:val="16"/>
                <w:szCs w:val="16"/>
              </w:rPr>
            </w:pPr>
            <w:r w:rsidRPr="009A1DA3">
              <w:rPr>
                <w:rFonts w:cs="Arial"/>
                <w:b/>
                <w:sz w:val="16"/>
                <w:szCs w:val="16"/>
              </w:rPr>
              <w:t xml:space="preserve">v súlade s čl. 10.1 </w:t>
            </w:r>
            <w:proofErr w:type="spellStart"/>
            <w:r w:rsidRPr="009A1DA3">
              <w:rPr>
                <w:rFonts w:cs="Arial"/>
                <w:b/>
                <w:sz w:val="16"/>
                <w:szCs w:val="16"/>
              </w:rPr>
              <w:t>ZoD</w:t>
            </w:r>
            <w:proofErr w:type="spellEnd"/>
          </w:p>
          <w:p w14:paraId="45DA504B" w14:textId="77777777" w:rsidR="00964308" w:rsidRPr="009A1DA3" w:rsidRDefault="00964308" w:rsidP="0083239F">
            <w:pPr>
              <w:jc w:val="center"/>
              <w:rPr>
                <w:rFonts w:cs="Arial"/>
                <w:b/>
                <w:sz w:val="16"/>
                <w:szCs w:val="16"/>
              </w:rPr>
            </w:pPr>
          </w:p>
          <w:p w14:paraId="63472D01" w14:textId="77777777" w:rsidR="00964308" w:rsidRPr="009A1DA3" w:rsidRDefault="00964308" w:rsidP="0083239F">
            <w:pPr>
              <w:jc w:val="center"/>
              <w:rPr>
                <w:rFonts w:cs="Arial"/>
                <w:b/>
                <w:sz w:val="16"/>
                <w:szCs w:val="16"/>
              </w:rPr>
            </w:pPr>
            <w:r w:rsidRPr="009A1DA3">
              <w:rPr>
                <w:rFonts w:cs="Arial"/>
                <w:b/>
                <w:sz w:val="16"/>
                <w:szCs w:val="16"/>
              </w:rPr>
              <w:t xml:space="preserve">(alebo dokončenej časti Diela v súlade s čl. 10.2 </w:t>
            </w:r>
            <w:proofErr w:type="spellStart"/>
            <w:r w:rsidRPr="009A1DA3">
              <w:rPr>
                <w:rFonts w:cs="Arial"/>
                <w:b/>
                <w:sz w:val="16"/>
                <w:szCs w:val="16"/>
              </w:rPr>
              <w:t>ZoD</w:t>
            </w:r>
            <w:proofErr w:type="spellEnd"/>
            <w:r w:rsidRPr="009A1DA3">
              <w:rPr>
                <w:rFonts w:cs="Arial"/>
                <w:b/>
                <w:sz w:val="16"/>
                <w:szCs w:val="16"/>
              </w:rPr>
              <w:t>)</w:t>
            </w:r>
          </w:p>
        </w:tc>
        <w:tc>
          <w:tcPr>
            <w:tcW w:w="1564" w:type="dxa"/>
            <w:vAlign w:val="center"/>
          </w:tcPr>
          <w:p w14:paraId="3C965E73" w14:textId="77777777" w:rsidR="00964308" w:rsidRPr="009A1DA3" w:rsidRDefault="00964308" w:rsidP="0083239F">
            <w:pPr>
              <w:jc w:val="center"/>
              <w:rPr>
                <w:rFonts w:cs="Arial"/>
                <w:sz w:val="16"/>
                <w:szCs w:val="16"/>
              </w:rPr>
            </w:pPr>
            <w:r w:rsidRPr="009A1DA3">
              <w:rPr>
                <w:rFonts w:cs="Arial"/>
                <w:b/>
                <w:sz w:val="16"/>
                <w:szCs w:val="16"/>
              </w:rPr>
              <w:t>Číslo zápisu:</w:t>
            </w:r>
          </w:p>
          <w:p w14:paraId="6FB22882" w14:textId="77777777" w:rsidR="00964308" w:rsidRPr="009A1DA3" w:rsidRDefault="00964308" w:rsidP="0083239F">
            <w:pPr>
              <w:jc w:val="center"/>
              <w:rPr>
                <w:rFonts w:cs="Arial"/>
                <w:sz w:val="16"/>
                <w:szCs w:val="16"/>
              </w:rPr>
            </w:pPr>
          </w:p>
        </w:tc>
      </w:tr>
      <w:tr w:rsidR="00964308" w:rsidRPr="009A1DA3" w14:paraId="31F8D957" w14:textId="77777777">
        <w:trPr>
          <w:cantSplit/>
          <w:trHeight w:val="310"/>
        </w:trPr>
        <w:tc>
          <w:tcPr>
            <w:tcW w:w="2268" w:type="dxa"/>
            <w:vMerge w:val="restart"/>
            <w:tcBorders>
              <w:right w:val="single" w:sz="4" w:space="0" w:color="auto"/>
            </w:tcBorders>
            <w:vAlign w:val="center"/>
          </w:tcPr>
          <w:p w14:paraId="578787E2"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0574D1DB"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DA36F7C"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21E96C80" w14:textId="77777777">
        <w:trPr>
          <w:cantSplit/>
          <w:trHeight w:val="310"/>
        </w:trPr>
        <w:tc>
          <w:tcPr>
            <w:tcW w:w="2268" w:type="dxa"/>
            <w:vMerge/>
            <w:tcBorders>
              <w:right w:val="single" w:sz="4" w:space="0" w:color="auto"/>
            </w:tcBorders>
            <w:vAlign w:val="center"/>
          </w:tcPr>
          <w:p w14:paraId="32B6AAA9"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4BDD6E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3F5BF5E0" w14:textId="77777777">
        <w:trPr>
          <w:trHeight w:val="461"/>
        </w:trPr>
        <w:tc>
          <w:tcPr>
            <w:tcW w:w="9640" w:type="dxa"/>
            <w:gridSpan w:val="8"/>
            <w:vAlign w:val="center"/>
          </w:tcPr>
          <w:p w14:paraId="12F44085"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49D78EF5" w14:textId="77777777">
        <w:trPr>
          <w:cantSplit/>
          <w:trHeight w:val="521"/>
        </w:trPr>
        <w:tc>
          <w:tcPr>
            <w:tcW w:w="9640" w:type="dxa"/>
            <w:gridSpan w:val="8"/>
            <w:vAlign w:val="center"/>
          </w:tcPr>
          <w:p w14:paraId="45F457C2"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4D451CF0" w14:textId="77777777">
        <w:trPr>
          <w:cantSplit/>
        </w:trPr>
        <w:tc>
          <w:tcPr>
            <w:tcW w:w="9640" w:type="dxa"/>
            <w:gridSpan w:val="8"/>
            <w:vAlign w:val="center"/>
          </w:tcPr>
          <w:p w14:paraId="6D9432E7" w14:textId="77777777" w:rsidR="00964308" w:rsidRPr="00FE4170" w:rsidRDefault="00E9739D" w:rsidP="0083239F">
            <w:pPr>
              <w:rPr>
                <w:rFonts w:cs="Arial"/>
                <w:b/>
                <w:sz w:val="16"/>
                <w:szCs w:val="16"/>
              </w:rPr>
            </w:pPr>
            <w:r w:rsidRPr="00790C85">
              <w:rPr>
                <w:rFonts w:cs="Arial"/>
                <w:b/>
                <w:sz w:val="16"/>
                <w:szCs w:val="16"/>
              </w:rPr>
              <w:t>Kapacity získané výstavbou:</w:t>
            </w:r>
          </w:p>
          <w:p w14:paraId="6971C951"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7BC2E371" w14:textId="77777777">
        <w:trPr>
          <w:cantSplit/>
          <w:trHeight w:val="515"/>
        </w:trPr>
        <w:tc>
          <w:tcPr>
            <w:tcW w:w="4960" w:type="dxa"/>
            <w:gridSpan w:val="4"/>
            <w:vAlign w:val="center"/>
          </w:tcPr>
          <w:p w14:paraId="6F740E55"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5256C957" w14:textId="77777777" w:rsidR="00964308" w:rsidRPr="00FB322C" w:rsidRDefault="00964308" w:rsidP="0083239F">
            <w:pPr>
              <w:rPr>
                <w:rFonts w:cs="Arial"/>
                <w:b/>
                <w:sz w:val="16"/>
                <w:szCs w:val="16"/>
              </w:rPr>
            </w:pPr>
          </w:p>
        </w:tc>
        <w:tc>
          <w:tcPr>
            <w:tcW w:w="4680" w:type="dxa"/>
            <w:gridSpan w:val="4"/>
            <w:vAlign w:val="center"/>
          </w:tcPr>
          <w:p w14:paraId="6676EF30"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C64A360" w14:textId="77777777">
        <w:tc>
          <w:tcPr>
            <w:tcW w:w="4960" w:type="dxa"/>
            <w:gridSpan w:val="4"/>
            <w:vAlign w:val="center"/>
          </w:tcPr>
          <w:p w14:paraId="7E9C728A"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52E30826" w14:textId="77777777" w:rsidR="00964308" w:rsidRPr="00742FB8" w:rsidRDefault="00964308" w:rsidP="0083239F">
            <w:pPr>
              <w:rPr>
                <w:rFonts w:cs="Arial"/>
                <w:sz w:val="16"/>
                <w:szCs w:val="16"/>
              </w:rPr>
            </w:pPr>
          </w:p>
        </w:tc>
        <w:tc>
          <w:tcPr>
            <w:tcW w:w="4680" w:type="dxa"/>
            <w:gridSpan w:val="4"/>
            <w:vAlign w:val="center"/>
          </w:tcPr>
          <w:p w14:paraId="6ABC88EC"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5DDDADE2" w14:textId="77777777" w:rsidR="00964308" w:rsidRPr="005B0752" w:rsidRDefault="00964308" w:rsidP="0083239F">
            <w:pPr>
              <w:pStyle w:val="Hlavika"/>
              <w:rPr>
                <w:rFonts w:cs="Arial"/>
                <w:szCs w:val="16"/>
              </w:rPr>
            </w:pPr>
          </w:p>
        </w:tc>
      </w:tr>
      <w:tr w:rsidR="00964308" w:rsidRPr="009A1DA3" w14:paraId="63586A30" w14:textId="77777777">
        <w:tc>
          <w:tcPr>
            <w:tcW w:w="9640" w:type="dxa"/>
            <w:gridSpan w:val="8"/>
            <w:vAlign w:val="center"/>
          </w:tcPr>
          <w:p w14:paraId="5BDC5F68"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30450833" w14:textId="77777777" w:rsidR="00964308" w:rsidRPr="00A86531" w:rsidRDefault="00964308" w:rsidP="0083239F">
            <w:pPr>
              <w:rPr>
                <w:rFonts w:cs="Arial"/>
                <w:sz w:val="16"/>
                <w:szCs w:val="16"/>
              </w:rPr>
            </w:pPr>
          </w:p>
        </w:tc>
      </w:tr>
      <w:tr w:rsidR="00964308" w:rsidRPr="009A1DA3" w14:paraId="468EA5C7" w14:textId="77777777">
        <w:tc>
          <w:tcPr>
            <w:tcW w:w="9640" w:type="dxa"/>
            <w:gridSpan w:val="8"/>
            <w:vAlign w:val="center"/>
          </w:tcPr>
          <w:p w14:paraId="51EE8F39"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47F96B1A" w14:textId="77777777" w:rsidR="00964308" w:rsidRPr="00742FB8" w:rsidRDefault="00964308" w:rsidP="0083239F">
            <w:pPr>
              <w:tabs>
                <w:tab w:val="left" w:pos="4931"/>
                <w:tab w:val="left" w:pos="6551"/>
              </w:tabs>
              <w:rPr>
                <w:rFonts w:cs="Arial"/>
                <w:sz w:val="16"/>
                <w:szCs w:val="16"/>
              </w:rPr>
            </w:pPr>
          </w:p>
        </w:tc>
      </w:tr>
      <w:tr w:rsidR="00964308" w:rsidRPr="009A1DA3" w14:paraId="4E99AF4D" w14:textId="77777777">
        <w:trPr>
          <w:cantSplit/>
        </w:trPr>
        <w:tc>
          <w:tcPr>
            <w:tcW w:w="9640" w:type="dxa"/>
            <w:gridSpan w:val="8"/>
            <w:vAlign w:val="center"/>
          </w:tcPr>
          <w:p w14:paraId="697A9B42"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1FA31642" w14:textId="77777777" w:rsidR="00964308" w:rsidRPr="00FB322C" w:rsidRDefault="00964308" w:rsidP="0083239F">
            <w:pPr>
              <w:tabs>
                <w:tab w:val="left" w:pos="4931"/>
                <w:tab w:val="left" w:pos="6551"/>
              </w:tabs>
              <w:rPr>
                <w:rFonts w:cs="Arial"/>
                <w:b/>
                <w:sz w:val="16"/>
                <w:szCs w:val="16"/>
              </w:rPr>
            </w:pPr>
          </w:p>
        </w:tc>
      </w:tr>
      <w:tr w:rsidR="00964308" w:rsidRPr="009A1DA3" w14:paraId="6C63DCF8" w14:textId="77777777">
        <w:trPr>
          <w:cantSplit/>
        </w:trPr>
        <w:tc>
          <w:tcPr>
            <w:tcW w:w="9640" w:type="dxa"/>
            <w:gridSpan w:val="8"/>
            <w:vAlign w:val="center"/>
          </w:tcPr>
          <w:p w14:paraId="78E70831"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52323D3B" w14:textId="77777777" w:rsidR="00964308" w:rsidRPr="00FB322C" w:rsidRDefault="00964308" w:rsidP="0083239F">
            <w:pPr>
              <w:tabs>
                <w:tab w:val="left" w:pos="4931"/>
                <w:tab w:val="left" w:pos="6551"/>
              </w:tabs>
              <w:rPr>
                <w:rFonts w:cs="Arial"/>
                <w:b/>
                <w:sz w:val="16"/>
                <w:szCs w:val="16"/>
              </w:rPr>
            </w:pPr>
          </w:p>
        </w:tc>
      </w:tr>
      <w:tr w:rsidR="00964308" w:rsidRPr="009A1DA3" w14:paraId="1D1A3603" w14:textId="77777777">
        <w:trPr>
          <w:cantSplit/>
        </w:trPr>
        <w:tc>
          <w:tcPr>
            <w:tcW w:w="9640" w:type="dxa"/>
            <w:gridSpan w:val="8"/>
            <w:vAlign w:val="center"/>
          </w:tcPr>
          <w:p w14:paraId="4E20FC72"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6281800C"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4DD76725" w14:textId="77777777">
        <w:tc>
          <w:tcPr>
            <w:tcW w:w="3306" w:type="dxa"/>
            <w:gridSpan w:val="3"/>
            <w:tcBorders>
              <w:bottom w:val="nil"/>
            </w:tcBorders>
            <w:vAlign w:val="center"/>
          </w:tcPr>
          <w:p w14:paraId="1196C8EA"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60A678D8" w14:textId="77777777" w:rsidR="00964308" w:rsidRPr="00FB322C" w:rsidRDefault="00964308" w:rsidP="0083239F">
            <w:pPr>
              <w:rPr>
                <w:rFonts w:cs="Arial"/>
                <w:sz w:val="16"/>
                <w:szCs w:val="16"/>
              </w:rPr>
            </w:pPr>
          </w:p>
        </w:tc>
        <w:tc>
          <w:tcPr>
            <w:tcW w:w="3070" w:type="dxa"/>
            <w:gridSpan w:val="2"/>
            <w:tcBorders>
              <w:bottom w:val="nil"/>
            </w:tcBorders>
            <w:vAlign w:val="center"/>
          </w:tcPr>
          <w:p w14:paraId="6D76ED61"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067D8632"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1891EBA2"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3109538F" w14:textId="77777777" w:rsidR="00964308" w:rsidRPr="00742FB8" w:rsidRDefault="00964308" w:rsidP="0083239F">
            <w:pPr>
              <w:rPr>
                <w:rFonts w:cs="Arial"/>
                <w:sz w:val="16"/>
                <w:szCs w:val="16"/>
              </w:rPr>
            </w:pPr>
          </w:p>
        </w:tc>
      </w:tr>
      <w:tr w:rsidR="00964308" w:rsidRPr="009A1DA3" w14:paraId="220640DE" w14:textId="77777777">
        <w:tc>
          <w:tcPr>
            <w:tcW w:w="9640" w:type="dxa"/>
            <w:gridSpan w:val="8"/>
            <w:tcBorders>
              <w:bottom w:val="nil"/>
            </w:tcBorders>
            <w:vAlign w:val="center"/>
          </w:tcPr>
          <w:p w14:paraId="5B9CDA3F"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2B6D7AA1" w14:textId="77777777" w:rsidR="00964308" w:rsidRPr="00FB322C" w:rsidRDefault="00964308" w:rsidP="0083239F">
            <w:pPr>
              <w:pStyle w:val="Hlavika"/>
              <w:rPr>
                <w:rFonts w:cs="Arial"/>
                <w:szCs w:val="16"/>
              </w:rPr>
            </w:pPr>
          </w:p>
        </w:tc>
      </w:tr>
      <w:tr w:rsidR="00964308" w:rsidRPr="009A1DA3" w14:paraId="4C8E6A38"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4F337F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61B7358E" w14:textId="77777777" w:rsidR="00964308" w:rsidRPr="00FB322C" w:rsidRDefault="00964308" w:rsidP="0083239F">
            <w:pPr>
              <w:rPr>
                <w:rFonts w:cs="Arial"/>
                <w:b/>
                <w:sz w:val="16"/>
                <w:szCs w:val="16"/>
              </w:rPr>
            </w:pPr>
          </w:p>
        </w:tc>
      </w:tr>
      <w:tr w:rsidR="00964308" w:rsidRPr="009A1DA3" w14:paraId="24B1E4D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E8DB3D3"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6D385215" w14:textId="77777777" w:rsidR="00964308" w:rsidRPr="00FB322C" w:rsidRDefault="00964308" w:rsidP="0083239F">
            <w:pPr>
              <w:rPr>
                <w:rFonts w:cs="Arial"/>
                <w:b/>
                <w:sz w:val="16"/>
                <w:szCs w:val="16"/>
              </w:rPr>
            </w:pPr>
          </w:p>
        </w:tc>
      </w:tr>
      <w:tr w:rsidR="00964308" w:rsidRPr="009A1DA3" w14:paraId="54C244F4"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7A4030F"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4A164E2F" w14:textId="77777777" w:rsidR="00964308" w:rsidRPr="00FB322C" w:rsidRDefault="00964308" w:rsidP="0083239F">
            <w:pPr>
              <w:rPr>
                <w:rFonts w:cs="Arial"/>
                <w:b/>
                <w:sz w:val="16"/>
                <w:szCs w:val="16"/>
              </w:rPr>
            </w:pPr>
          </w:p>
        </w:tc>
      </w:tr>
      <w:tr w:rsidR="00964308" w:rsidRPr="009A1DA3" w14:paraId="7CCF2D56"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BDC235A" w14:textId="77777777" w:rsidR="00964308" w:rsidRPr="00FE4170" w:rsidRDefault="00E9739D" w:rsidP="0083239F">
            <w:pPr>
              <w:rPr>
                <w:rFonts w:cs="Arial"/>
                <w:b/>
                <w:sz w:val="16"/>
                <w:szCs w:val="16"/>
              </w:rPr>
            </w:pPr>
            <w:r w:rsidRPr="00790C85">
              <w:rPr>
                <w:rFonts w:cs="Arial"/>
                <w:b/>
                <w:sz w:val="16"/>
                <w:szCs w:val="16"/>
              </w:rPr>
              <w:t xml:space="preserve">Zhodnotenie kvality preberanej verejnej práce ( Diela alebo dokončenej časti Diela) stavebníkom (preberajúcim) </w:t>
            </w:r>
          </w:p>
          <w:p w14:paraId="0744FDF4" w14:textId="77777777" w:rsidR="00964308" w:rsidRPr="00FB322C" w:rsidRDefault="00964308" w:rsidP="0083239F">
            <w:pPr>
              <w:rPr>
                <w:rFonts w:cs="Arial"/>
                <w:b/>
                <w:sz w:val="16"/>
                <w:szCs w:val="16"/>
              </w:rPr>
            </w:pPr>
          </w:p>
        </w:tc>
      </w:tr>
      <w:tr w:rsidR="00964308" w:rsidRPr="009A1DA3" w14:paraId="431A5DAA" w14:textId="77777777">
        <w:tc>
          <w:tcPr>
            <w:tcW w:w="9640" w:type="dxa"/>
            <w:gridSpan w:val="8"/>
            <w:tcBorders>
              <w:top w:val="single" w:sz="6" w:space="0" w:color="auto"/>
              <w:left w:val="single" w:sz="6" w:space="0" w:color="auto"/>
              <w:bottom w:val="nil"/>
              <w:right w:val="single" w:sz="6" w:space="0" w:color="auto"/>
            </w:tcBorders>
            <w:vAlign w:val="center"/>
          </w:tcPr>
          <w:p w14:paraId="330B492F"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53035D2D" w14:textId="77777777" w:rsidR="00964308" w:rsidRPr="00FB322C" w:rsidRDefault="00964308" w:rsidP="0083239F">
            <w:pPr>
              <w:rPr>
                <w:rFonts w:cs="Arial"/>
                <w:sz w:val="16"/>
                <w:szCs w:val="16"/>
              </w:rPr>
            </w:pPr>
          </w:p>
        </w:tc>
      </w:tr>
      <w:tr w:rsidR="00964308" w:rsidRPr="009A1DA3" w14:paraId="012BE80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882630"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332DDAB4" w14:textId="77777777" w:rsidR="00964308" w:rsidRPr="00FB322C" w:rsidRDefault="00964308" w:rsidP="0083239F">
            <w:pPr>
              <w:rPr>
                <w:rFonts w:cs="Arial"/>
                <w:sz w:val="16"/>
                <w:szCs w:val="16"/>
              </w:rPr>
            </w:pPr>
          </w:p>
        </w:tc>
      </w:tr>
      <w:tr w:rsidR="00964308" w:rsidRPr="009A1DA3" w14:paraId="4D7E4A2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C706C8C"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5000E5D7" w14:textId="77777777" w:rsidR="00964308" w:rsidRPr="00FB322C" w:rsidRDefault="00964308" w:rsidP="0083239F">
            <w:pPr>
              <w:rPr>
                <w:rFonts w:cs="Arial"/>
                <w:sz w:val="16"/>
                <w:szCs w:val="16"/>
              </w:rPr>
            </w:pPr>
          </w:p>
        </w:tc>
      </w:tr>
      <w:tr w:rsidR="00964308" w:rsidRPr="009A1DA3" w14:paraId="4A88A0F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0F07313"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237B4166" w14:textId="77777777" w:rsidR="00964308" w:rsidRPr="00FB322C" w:rsidRDefault="00964308" w:rsidP="0083239F">
            <w:pPr>
              <w:rPr>
                <w:rFonts w:cs="Arial"/>
                <w:b/>
                <w:sz w:val="16"/>
                <w:szCs w:val="16"/>
              </w:rPr>
            </w:pPr>
          </w:p>
        </w:tc>
      </w:tr>
      <w:tr w:rsidR="00964308" w:rsidRPr="009A1DA3" w14:paraId="539F6D7B" w14:textId="77777777">
        <w:tc>
          <w:tcPr>
            <w:tcW w:w="9640" w:type="dxa"/>
            <w:gridSpan w:val="8"/>
            <w:tcBorders>
              <w:top w:val="nil"/>
            </w:tcBorders>
            <w:vAlign w:val="center"/>
          </w:tcPr>
          <w:p w14:paraId="769366C6"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0FDAB005" w14:textId="77777777" w:rsidR="00964308" w:rsidRPr="00FB322C" w:rsidRDefault="00964308" w:rsidP="0083239F">
            <w:pPr>
              <w:rPr>
                <w:rFonts w:cs="Arial"/>
                <w:sz w:val="16"/>
                <w:szCs w:val="16"/>
              </w:rPr>
            </w:pPr>
          </w:p>
        </w:tc>
      </w:tr>
      <w:tr w:rsidR="00964308" w:rsidRPr="009A1DA3" w14:paraId="22B9F61D" w14:textId="77777777">
        <w:tc>
          <w:tcPr>
            <w:tcW w:w="9640" w:type="dxa"/>
            <w:gridSpan w:val="8"/>
            <w:vAlign w:val="center"/>
          </w:tcPr>
          <w:p w14:paraId="2637F455" w14:textId="77777777" w:rsidR="00964308" w:rsidRPr="00FE4170" w:rsidRDefault="00E9739D" w:rsidP="0083239F">
            <w:pPr>
              <w:rPr>
                <w:rFonts w:cs="Arial"/>
                <w:b/>
                <w:sz w:val="16"/>
                <w:szCs w:val="16"/>
              </w:rPr>
            </w:pPr>
            <w:r w:rsidRPr="00790C85">
              <w:rPr>
                <w:rFonts w:cs="Arial"/>
                <w:b/>
                <w:sz w:val="16"/>
                <w:szCs w:val="16"/>
              </w:rPr>
              <w:t>Ďalšie dohodnuté podmienky</w:t>
            </w:r>
          </w:p>
          <w:p w14:paraId="4BA522E4" w14:textId="77777777" w:rsidR="00964308" w:rsidRPr="00FB322C" w:rsidRDefault="00964308" w:rsidP="0083239F">
            <w:pPr>
              <w:rPr>
                <w:rFonts w:cs="Arial"/>
                <w:b/>
                <w:sz w:val="16"/>
                <w:szCs w:val="16"/>
              </w:rPr>
            </w:pPr>
          </w:p>
          <w:p w14:paraId="19385FA5" w14:textId="77777777" w:rsidR="00964308" w:rsidRPr="00FB322C" w:rsidRDefault="00964308" w:rsidP="0083239F">
            <w:pPr>
              <w:rPr>
                <w:rFonts w:cs="Arial"/>
                <w:sz w:val="16"/>
                <w:szCs w:val="16"/>
              </w:rPr>
            </w:pPr>
          </w:p>
        </w:tc>
      </w:tr>
      <w:tr w:rsidR="00964308" w:rsidRPr="009A1DA3" w14:paraId="59155E4E" w14:textId="77777777">
        <w:tc>
          <w:tcPr>
            <w:tcW w:w="9640" w:type="dxa"/>
            <w:gridSpan w:val="8"/>
            <w:vAlign w:val="center"/>
          </w:tcPr>
          <w:p w14:paraId="532380B7"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140DBF94" w14:textId="77777777" w:rsidR="00964308" w:rsidRPr="00FB322C" w:rsidRDefault="00964308" w:rsidP="0083239F">
            <w:pPr>
              <w:rPr>
                <w:rFonts w:cs="Arial"/>
                <w:b/>
                <w:sz w:val="16"/>
                <w:szCs w:val="16"/>
              </w:rPr>
            </w:pPr>
          </w:p>
          <w:p w14:paraId="6E7B5519"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7C931A" w14:textId="77777777" w:rsidR="00964308" w:rsidRPr="00742FB8" w:rsidRDefault="00E9739D" w:rsidP="0083239F">
            <w:pPr>
              <w:rPr>
                <w:rFonts w:cs="Arial"/>
                <w:b/>
                <w:sz w:val="16"/>
                <w:szCs w:val="16"/>
              </w:rPr>
            </w:pPr>
            <w:r w:rsidRPr="00742FB8">
              <w:rPr>
                <w:rFonts w:cs="Arial"/>
                <w:b/>
                <w:sz w:val="16"/>
                <w:szCs w:val="16"/>
              </w:rPr>
              <w:t>- odovzdaná užívateľovi:</w:t>
            </w:r>
          </w:p>
          <w:p w14:paraId="2223F908" w14:textId="77777777" w:rsidR="00964308" w:rsidRPr="00742FB8" w:rsidRDefault="00964308" w:rsidP="0083239F">
            <w:pPr>
              <w:rPr>
                <w:rFonts w:cs="Arial"/>
                <w:sz w:val="16"/>
                <w:szCs w:val="16"/>
              </w:rPr>
            </w:pPr>
          </w:p>
        </w:tc>
      </w:tr>
      <w:tr w:rsidR="00964308" w:rsidRPr="009A1DA3" w14:paraId="2D62CC6C" w14:textId="77777777">
        <w:tc>
          <w:tcPr>
            <w:tcW w:w="9640" w:type="dxa"/>
            <w:gridSpan w:val="8"/>
            <w:vAlign w:val="center"/>
          </w:tcPr>
          <w:p w14:paraId="23CFAB3B"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0E8C88D" w14:textId="77777777" w:rsidR="00964308" w:rsidRPr="00FB322C" w:rsidRDefault="00964308" w:rsidP="0083239F">
            <w:pPr>
              <w:rPr>
                <w:rFonts w:cs="Arial"/>
                <w:sz w:val="16"/>
                <w:szCs w:val="16"/>
              </w:rPr>
            </w:pPr>
          </w:p>
        </w:tc>
      </w:tr>
      <w:tr w:rsidR="00964308" w:rsidRPr="009A1DA3" w14:paraId="06F41445" w14:textId="77777777">
        <w:trPr>
          <w:trHeight w:val="327"/>
        </w:trPr>
        <w:tc>
          <w:tcPr>
            <w:tcW w:w="9640" w:type="dxa"/>
            <w:gridSpan w:val="8"/>
            <w:vAlign w:val="center"/>
          </w:tcPr>
          <w:p w14:paraId="4249272C" w14:textId="77777777" w:rsidR="00964308" w:rsidRPr="00790C85" w:rsidRDefault="00964308" w:rsidP="0083239F">
            <w:pPr>
              <w:tabs>
                <w:tab w:val="left" w:pos="5831"/>
              </w:tabs>
              <w:rPr>
                <w:rFonts w:cs="Arial"/>
                <w:b/>
                <w:sz w:val="16"/>
                <w:szCs w:val="16"/>
              </w:rPr>
            </w:pPr>
          </w:p>
          <w:p w14:paraId="0B7097F5"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798244BA" w14:textId="77777777" w:rsidR="00964308" w:rsidRPr="00FB322C" w:rsidRDefault="00964308" w:rsidP="0083239F">
            <w:pPr>
              <w:tabs>
                <w:tab w:val="left" w:pos="5831"/>
              </w:tabs>
              <w:rPr>
                <w:rFonts w:cs="Arial"/>
                <w:b/>
                <w:sz w:val="16"/>
                <w:szCs w:val="16"/>
              </w:rPr>
            </w:pPr>
          </w:p>
          <w:p w14:paraId="159392A7"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596DC68A"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63668CF9" w14:textId="77777777" w:rsidR="00964308" w:rsidRPr="00742FB8" w:rsidRDefault="00E9739D" w:rsidP="0083239F">
            <w:pPr>
              <w:tabs>
                <w:tab w:val="left" w:pos="5831"/>
              </w:tabs>
              <w:rPr>
                <w:rFonts w:cs="Arial"/>
                <w:sz w:val="16"/>
                <w:szCs w:val="16"/>
              </w:rPr>
            </w:pPr>
            <w:r w:rsidRPr="00742FB8">
              <w:rPr>
                <w:rFonts w:cs="Arial"/>
                <w:sz w:val="16"/>
                <w:szCs w:val="16"/>
              </w:rPr>
              <w:t>c) kontrolný a skúšobný plán verejnej práce a záznamy z jeho plnenia</w:t>
            </w:r>
          </w:p>
          <w:p w14:paraId="703B1B6C"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2697FED0" w14:textId="77777777" w:rsidR="00964308" w:rsidRPr="005B0752" w:rsidRDefault="00E9739D" w:rsidP="0083239F">
            <w:pPr>
              <w:tabs>
                <w:tab w:val="left" w:pos="5831"/>
              </w:tabs>
              <w:rPr>
                <w:rFonts w:cs="Arial"/>
                <w:sz w:val="16"/>
                <w:szCs w:val="16"/>
              </w:rPr>
            </w:pPr>
            <w:r w:rsidRPr="005B0752">
              <w:rPr>
                <w:rFonts w:cs="Arial"/>
                <w:sz w:val="16"/>
                <w:szCs w:val="16"/>
              </w:rPr>
              <w:lastRenderedPageBreak/>
              <w:t>e) plán užívania verejnej práce</w:t>
            </w:r>
          </w:p>
          <w:p w14:paraId="30173FB7"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010C113A"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CBA44CD"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70EE4CFA" w14:textId="77777777" w:rsidR="00964308" w:rsidRPr="00A86531" w:rsidRDefault="00964308" w:rsidP="0083239F">
            <w:pPr>
              <w:tabs>
                <w:tab w:val="left" w:pos="5831"/>
              </w:tabs>
              <w:rPr>
                <w:rFonts w:cs="Arial"/>
                <w:b/>
                <w:sz w:val="16"/>
                <w:szCs w:val="16"/>
              </w:rPr>
            </w:pPr>
          </w:p>
        </w:tc>
      </w:tr>
      <w:tr w:rsidR="00964308" w:rsidRPr="009A1DA3" w14:paraId="5F573B34"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6FDA208"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0B3DDD16"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76A3F20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30872C2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4CB5D472" w14:textId="77777777" w:rsidR="00964308" w:rsidRPr="00FB322C" w:rsidRDefault="00964308" w:rsidP="0083239F">
            <w:pPr>
              <w:tabs>
                <w:tab w:val="left" w:pos="5831"/>
              </w:tabs>
              <w:rPr>
                <w:rFonts w:cs="Arial"/>
                <w:b/>
                <w:sz w:val="16"/>
                <w:szCs w:val="16"/>
              </w:rPr>
            </w:pPr>
          </w:p>
        </w:tc>
      </w:tr>
      <w:tr w:rsidR="00964308" w:rsidRPr="009A1DA3" w14:paraId="133F805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A89D85C"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653DE9CE" w14:textId="77777777" w:rsidR="00964308" w:rsidRPr="00FB322C" w:rsidRDefault="00964308" w:rsidP="0083239F">
            <w:pPr>
              <w:tabs>
                <w:tab w:val="left" w:pos="5831"/>
              </w:tabs>
              <w:rPr>
                <w:rFonts w:cs="Arial"/>
                <w:b/>
                <w:sz w:val="16"/>
                <w:szCs w:val="16"/>
              </w:rPr>
            </w:pPr>
          </w:p>
        </w:tc>
      </w:tr>
      <w:tr w:rsidR="00964308" w:rsidRPr="009A1DA3" w14:paraId="415C9BB8" w14:textId="77777777">
        <w:tc>
          <w:tcPr>
            <w:tcW w:w="3306" w:type="dxa"/>
            <w:gridSpan w:val="3"/>
          </w:tcPr>
          <w:p w14:paraId="062C6BA5"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712A5615" w14:textId="77777777" w:rsidR="00964308" w:rsidRPr="00A86531" w:rsidRDefault="00964308" w:rsidP="0083239F">
            <w:pPr>
              <w:rPr>
                <w:rFonts w:cs="Arial"/>
                <w:b/>
                <w:sz w:val="16"/>
                <w:szCs w:val="16"/>
              </w:rPr>
            </w:pPr>
          </w:p>
        </w:tc>
        <w:tc>
          <w:tcPr>
            <w:tcW w:w="3306" w:type="dxa"/>
            <w:gridSpan w:val="3"/>
          </w:tcPr>
          <w:p w14:paraId="003545DD"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16C5E7D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3F6A27E" w14:textId="77777777">
        <w:tc>
          <w:tcPr>
            <w:tcW w:w="9640" w:type="dxa"/>
            <w:gridSpan w:val="8"/>
            <w:vAlign w:val="center"/>
          </w:tcPr>
          <w:p w14:paraId="18CEBDEA"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4E587E6B" w14:textId="77777777" w:rsidR="00964308" w:rsidRPr="00FB322C" w:rsidRDefault="00964308" w:rsidP="0083239F">
            <w:pPr>
              <w:rPr>
                <w:rFonts w:cs="Arial"/>
                <w:sz w:val="16"/>
                <w:szCs w:val="16"/>
              </w:rPr>
            </w:pPr>
          </w:p>
        </w:tc>
      </w:tr>
    </w:tbl>
    <w:p w14:paraId="17C48A87" w14:textId="77777777" w:rsidR="00A67845" w:rsidRPr="009A1DA3" w:rsidRDefault="00A67845" w:rsidP="0083239F">
      <w:pPr>
        <w:rPr>
          <w:rFonts w:cs="Arial"/>
          <w:b/>
          <w:sz w:val="16"/>
          <w:szCs w:val="16"/>
        </w:rPr>
        <w:sectPr w:rsidR="00A67845" w:rsidRPr="009A1DA3" w:rsidSect="00E2310C">
          <w:footerReference w:type="default" r:id="rId32"/>
          <w:headerReference w:type="first" r:id="rId33"/>
          <w:footerReference w:type="first" r:id="rId34"/>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262F71A9" w14:textId="77777777">
        <w:tc>
          <w:tcPr>
            <w:tcW w:w="9640" w:type="dxa"/>
            <w:gridSpan w:val="4"/>
            <w:vAlign w:val="center"/>
          </w:tcPr>
          <w:p w14:paraId="6A030CD8"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1210B654" w14:textId="77777777" w:rsidR="00964308" w:rsidRPr="009A1DA3" w:rsidRDefault="00964308" w:rsidP="0083239F">
            <w:pPr>
              <w:rPr>
                <w:rFonts w:cs="Arial"/>
                <w:sz w:val="16"/>
                <w:szCs w:val="16"/>
              </w:rPr>
            </w:pPr>
          </w:p>
        </w:tc>
      </w:tr>
      <w:tr w:rsidR="00964308" w:rsidRPr="009A1DA3" w14:paraId="66271DB7" w14:textId="77777777">
        <w:tc>
          <w:tcPr>
            <w:tcW w:w="9640" w:type="dxa"/>
            <w:gridSpan w:val="4"/>
            <w:vAlign w:val="center"/>
          </w:tcPr>
          <w:p w14:paraId="05281C44"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6ED11532" w14:textId="77777777" w:rsidR="00964308" w:rsidRPr="00FB322C" w:rsidRDefault="00964308" w:rsidP="0083239F">
            <w:pPr>
              <w:rPr>
                <w:rFonts w:cs="Arial"/>
                <w:sz w:val="16"/>
                <w:szCs w:val="16"/>
              </w:rPr>
            </w:pPr>
          </w:p>
        </w:tc>
      </w:tr>
      <w:tr w:rsidR="00964308" w:rsidRPr="009A1DA3" w14:paraId="2FCC59F5" w14:textId="77777777">
        <w:trPr>
          <w:cantSplit/>
        </w:trPr>
        <w:tc>
          <w:tcPr>
            <w:tcW w:w="9640" w:type="dxa"/>
            <w:gridSpan w:val="4"/>
            <w:vAlign w:val="center"/>
          </w:tcPr>
          <w:p w14:paraId="05ABEDBF"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8FA5F7" w14:textId="77777777">
        <w:tc>
          <w:tcPr>
            <w:tcW w:w="2441" w:type="dxa"/>
            <w:vAlign w:val="center"/>
          </w:tcPr>
          <w:p w14:paraId="4DA3CDDE" w14:textId="77777777" w:rsidR="00964308" w:rsidRPr="00790C85" w:rsidRDefault="00964308" w:rsidP="0083239F">
            <w:pPr>
              <w:rPr>
                <w:rFonts w:cs="Arial"/>
                <w:sz w:val="16"/>
                <w:szCs w:val="16"/>
              </w:rPr>
            </w:pPr>
          </w:p>
        </w:tc>
        <w:tc>
          <w:tcPr>
            <w:tcW w:w="2519" w:type="dxa"/>
            <w:vAlign w:val="center"/>
          </w:tcPr>
          <w:p w14:paraId="201D8A87"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28581E75"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579537EF"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6951C290" w14:textId="77777777">
        <w:tc>
          <w:tcPr>
            <w:tcW w:w="2441" w:type="dxa"/>
            <w:vAlign w:val="center"/>
          </w:tcPr>
          <w:p w14:paraId="2BDEBBEA" w14:textId="77777777" w:rsidR="00964308" w:rsidRPr="00790C85" w:rsidRDefault="00964308" w:rsidP="0083239F">
            <w:pPr>
              <w:rPr>
                <w:rFonts w:cs="Arial"/>
                <w:sz w:val="16"/>
                <w:szCs w:val="16"/>
              </w:rPr>
            </w:pPr>
          </w:p>
          <w:p w14:paraId="1ADBC8EA" w14:textId="77777777" w:rsidR="00964308" w:rsidRPr="00FB322C" w:rsidRDefault="00E9739D" w:rsidP="0083239F">
            <w:pPr>
              <w:rPr>
                <w:rFonts w:cs="Arial"/>
                <w:sz w:val="16"/>
                <w:szCs w:val="16"/>
              </w:rPr>
            </w:pPr>
            <w:r w:rsidRPr="00FE4170">
              <w:rPr>
                <w:rFonts w:cs="Arial"/>
                <w:sz w:val="16"/>
                <w:szCs w:val="16"/>
              </w:rPr>
              <w:t>Zástupcovia Zhotoviteľa</w:t>
            </w:r>
          </w:p>
          <w:p w14:paraId="7CB788BA" w14:textId="77777777" w:rsidR="00964308" w:rsidRPr="00FB322C" w:rsidRDefault="00964308" w:rsidP="0083239F">
            <w:pPr>
              <w:rPr>
                <w:rFonts w:cs="Arial"/>
                <w:sz w:val="16"/>
                <w:szCs w:val="16"/>
              </w:rPr>
            </w:pPr>
          </w:p>
          <w:p w14:paraId="280551F7" w14:textId="77777777" w:rsidR="00964308" w:rsidRPr="00F07B96" w:rsidRDefault="00E9739D" w:rsidP="0083239F">
            <w:pPr>
              <w:rPr>
                <w:rFonts w:cs="Arial"/>
                <w:sz w:val="16"/>
                <w:szCs w:val="16"/>
              </w:rPr>
            </w:pPr>
            <w:r w:rsidRPr="00A86531">
              <w:rPr>
                <w:rFonts w:cs="Arial"/>
                <w:sz w:val="16"/>
                <w:szCs w:val="16"/>
              </w:rPr>
              <w:t xml:space="preserve">Zástupcovia </w:t>
            </w:r>
          </w:p>
          <w:p w14:paraId="6F263716" w14:textId="77777777" w:rsidR="00964308" w:rsidRPr="00742FB8" w:rsidRDefault="00E9739D" w:rsidP="0083239F">
            <w:pPr>
              <w:rPr>
                <w:rFonts w:cs="Arial"/>
                <w:sz w:val="16"/>
                <w:szCs w:val="16"/>
              </w:rPr>
            </w:pPr>
            <w:r w:rsidRPr="00742FB8">
              <w:rPr>
                <w:rFonts w:cs="Arial"/>
                <w:sz w:val="16"/>
                <w:szCs w:val="16"/>
              </w:rPr>
              <w:t>Stavebníka/Objednávateľa</w:t>
            </w:r>
          </w:p>
          <w:p w14:paraId="281C3656" w14:textId="77777777" w:rsidR="00964308" w:rsidRPr="00742FB8" w:rsidRDefault="00964308" w:rsidP="0083239F">
            <w:pPr>
              <w:rPr>
                <w:rFonts w:cs="Arial"/>
                <w:sz w:val="16"/>
                <w:szCs w:val="16"/>
              </w:rPr>
            </w:pPr>
          </w:p>
          <w:p w14:paraId="5D5D5815" w14:textId="77777777" w:rsidR="00964308" w:rsidRPr="00742FB8" w:rsidRDefault="00E9739D" w:rsidP="0083239F">
            <w:pPr>
              <w:rPr>
                <w:rFonts w:cs="Arial"/>
                <w:sz w:val="16"/>
                <w:szCs w:val="16"/>
              </w:rPr>
            </w:pPr>
            <w:r w:rsidRPr="00742FB8">
              <w:rPr>
                <w:rFonts w:cs="Arial"/>
                <w:sz w:val="16"/>
                <w:szCs w:val="16"/>
              </w:rPr>
              <w:t>Zástupcovia</w:t>
            </w:r>
          </w:p>
          <w:p w14:paraId="61090B79"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330A05BD" w14:textId="77777777" w:rsidR="00964308" w:rsidRPr="00566FC4" w:rsidRDefault="00964308" w:rsidP="0083239F">
            <w:pPr>
              <w:rPr>
                <w:rFonts w:cs="Arial"/>
                <w:sz w:val="16"/>
                <w:szCs w:val="16"/>
              </w:rPr>
            </w:pPr>
          </w:p>
          <w:p w14:paraId="228AE2E7" w14:textId="77777777" w:rsidR="00964308" w:rsidRPr="0074407A" w:rsidRDefault="00964308" w:rsidP="0083239F">
            <w:pPr>
              <w:rPr>
                <w:rFonts w:cs="Arial"/>
                <w:sz w:val="16"/>
                <w:szCs w:val="16"/>
              </w:rPr>
            </w:pPr>
          </w:p>
          <w:p w14:paraId="452F7715"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48F83F30" w14:textId="77777777" w:rsidR="00964308" w:rsidRPr="00723969" w:rsidRDefault="00E9739D" w:rsidP="0083239F">
            <w:pPr>
              <w:rPr>
                <w:rFonts w:cs="Arial"/>
                <w:sz w:val="16"/>
                <w:szCs w:val="16"/>
              </w:rPr>
            </w:pPr>
            <w:r w:rsidRPr="00D91C1B">
              <w:rPr>
                <w:rFonts w:cs="Arial"/>
                <w:sz w:val="16"/>
                <w:szCs w:val="16"/>
              </w:rPr>
              <w:t>užívateľa</w:t>
            </w:r>
          </w:p>
          <w:p w14:paraId="769CF71D" w14:textId="77777777" w:rsidR="00964308" w:rsidRPr="001A0DDF" w:rsidRDefault="00964308" w:rsidP="0083239F">
            <w:pPr>
              <w:rPr>
                <w:rFonts w:cs="Arial"/>
                <w:sz w:val="16"/>
                <w:szCs w:val="16"/>
              </w:rPr>
            </w:pPr>
          </w:p>
          <w:p w14:paraId="7EC11C33" w14:textId="77777777" w:rsidR="00964308" w:rsidRPr="00C96E7C" w:rsidRDefault="00964308" w:rsidP="0083239F">
            <w:pPr>
              <w:rPr>
                <w:rFonts w:cs="Arial"/>
                <w:sz w:val="16"/>
                <w:szCs w:val="16"/>
              </w:rPr>
            </w:pPr>
          </w:p>
          <w:p w14:paraId="5163DCB8"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7F1752FC" w14:textId="77777777" w:rsidR="00964308" w:rsidRPr="00DF409D" w:rsidRDefault="00964308" w:rsidP="0083239F">
            <w:pPr>
              <w:rPr>
                <w:rFonts w:cs="Arial"/>
                <w:sz w:val="16"/>
                <w:szCs w:val="16"/>
              </w:rPr>
            </w:pPr>
          </w:p>
          <w:p w14:paraId="3CD78D13" w14:textId="77777777" w:rsidR="00964308" w:rsidRPr="00DF409D" w:rsidRDefault="00964308" w:rsidP="0083239F">
            <w:pPr>
              <w:rPr>
                <w:rFonts w:cs="Arial"/>
                <w:sz w:val="16"/>
                <w:szCs w:val="16"/>
              </w:rPr>
            </w:pPr>
          </w:p>
        </w:tc>
        <w:tc>
          <w:tcPr>
            <w:tcW w:w="2519" w:type="dxa"/>
            <w:vAlign w:val="center"/>
          </w:tcPr>
          <w:p w14:paraId="344BF1BD" w14:textId="77777777" w:rsidR="00964308" w:rsidRPr="00DF409D" w:rsidRDefault="00964308" w:rsidP="0083239F">
            <w:pPr>
              <w:rPr>
                <w:rFonts w:cs="Arial"/>
                <w:sz w:val="16"/>
                <w:szCs w:val="16"/>
              </w:rPr>
            </w:pPr>
          </w:p>
          <w:p w14:paraId="60859F59" w14:textId="77777777" w:rsidR="00964308" w:rsidRPr="00896806" w:rsidRDefault="00964308" w:rsidP="0083239F">
            <w:pPr>
              <w:rPr>
                <w:rFonts w:cs="Arial"/>
                <w:sz w:val="16"/>
                <w:szCs w:val="16"/>
              </w:rPr>
            </w:pPr>
          </w:p>
        </w:tc>
        <w:tc>
          <w:tcPr>
            <w:tcW w:w="2979" w:type="dxa"/>
            <w:vAlign w:val="center"/>
          </w:tcPr>
          <w:p w14:paraId="013F0250" w14:textId="77777777" w:rsidR="00964308" w:rsidRPr="00DB07C1" w:rsidRDefault="00964308" w:rsidP="0083239F">
            <w:pPr>
              <w:rPr>
                <w:rFonts w:cs="Arial"/>
                <w:sz w:val="16"/>
                <w:szCs w:val="16"/>
              </w:rPr>
            </w:pPr>
          </w:p>
        </w:tc>
        <w:tc>
          <w:tcPr>
            <w:tcW w:w="1701" w:type="dxa"/>
            <w:vAlign w:val="center"/>
          </w:tcPr>
          <w:p w14:paraId="69485688" w14:textId="77777777" w:rsidR="00964308" w:rsidRPr="00DB07C1" w:rsidRDefault="00964308" w:rsidP="0083239F">
            <w:pPr>
              <w:rPr>
                <w:rFonts w:cs="Arial"/>
                <w:sz w:val="16"/>
                <w:szCs w:val="16"/>
              </w:rPr>
            </w:pPr>
          </w:p>
          <w:p w14:paraId="172C8457" w14:textId="77777777" w:rsidR="00964308" w:rsidRPr="00BB44F9" w:rsidRDefault="00964308" w:rsidP="0083239F">
            <w:pPr>
              <w:rPr>
                <w:rFonts w:cs="Arial"/>
                <w:sz w:val="16"/>
                <w:szCs w:val="16"/>
              </w:rPr>
            </w:pPr>
          </w:p>
          <w:p w14:paraId="21DDAFE2" w14:textId="77777777" w:rsidR="00964308" w:rsidRPr="00D611CD" w:rsidRDefault="00964308" w:rsidP="0083239F">
            <w:pPr>
              <w:rPr>
                <w:rFonts w:cs="Arial"/>
                <w:sz w:val="16"/>
                <w:szCs w:val="16"/>
              </w:rPr>
            </w:pPr>
          </w:p>
          <w:p w14:paraId="50B1465F" w14:textId="77777777" w:rsidR="00964308" w:rsidRPr="00D611CD" w:rsidRDefault="00964308" w:rsidP="0083239F">
            <w:pPr>
              <w:rPr>
                <w:rFonts w:cs="Arial"/>
                <w:sz w:val="16"/>
                <w:szCs w:val="16"/>
              </w:rPr>
            </w:pPr>
          </w:p>
          <w:p w14:paraId="3BE5791D" w14:textId="77777777" w:rsidR="00964308" w:rsidRPr="00D611CD" w:rsidRDefault="00964308" w:rsidP="0083239F">
            <w:pPr>
              <w:rPr>
                <w:rFonts w:cs="Arial"/>
                <w:sz w:val="16"/>
                <w:szCs w:val="16"/>
              </w:rPr>
            </w:pPr>
          </w:p>
          <w:p w14:paraId="6D6415C3" w14:textId="77777777" w:rsidR="00964308" w:rsidRPr="00D611CD" w:rsidRDefault="00964308" w:rsidP="0083239F">
            <w:pPr>
              <w:rPr>
                <w:rFonts w:cs="Arial"/>
                <w:sz w:val="16"/>
                <w:szCs w:val="16"/>
              </w:rPr>
            </w:pPr>
          </w:p>
          <w:p w14:paraId="33A3DDF1" w14:textId="77777777" w:rsidR="00964308" w:rsidRPr="00D611CD" w:rsidRDefault="00964308" w:rsidP="0083239F">
            <w:pPr>
              <w:rPr>
                <w:rFonts w:cs="Arial"/>
                <w:sz w:val="16"/>
                <w:szCs w:val="16"/>
              </w:rPr>
            </w:pPr>
          </w:p>
          <w:p w14:paraId="30862305" w14:textId="77777777" w:rsidR="00964308" w:rsidRPr="00F30C2A" w:rsidRDefault="00964308" w:rsidP="0083239F">
            <w:pPr>
              <w:rPr>
                <w:rFonts w:cs="Arial"/>
                <w:sz w:val="16"/>
                <w:szCs w:val="16"/>
              </w:rPr>
            </w:pPr>
          </w:p>
          <w:p w14:paraId="24FA40B3" w14:textId="77777777" w:rsidR="00964308" w:rsidRPr="009A1DA3" w:rsidRDefault="00964308" w:rsidP="0083239F">
            <w:pPr>
              <w:rPr>
                <w:rFonts w:cs="Arial"/>
                <w:sz w:val="16"/>
                <w:szCs w:val="16"/>
              </w:rPr>
            </w:pPr>
          </w:p>
          <w:p w14:paraId="2F90CA40" w14:textId="77777777" w:rsidR="00964308" w:rsidRPr="009A1DA3" w:rsidRDefault="00964308" w:rsidP="0083239F">
            <w:pPr>
              <w:rPr>
                <w:rFonts w:cs="Arial"/>
                <w:sz w:val="16"/>
                <w:szCs w:val="16"/>
              </w:rPr>
            </w:pPr>
          </w:p>
          <w:p w14:paraId="60ABCE11" w14:textId="77777777" w:rsidR="00964308" w:rsidRPr="009A1DA3" w:rsidRDefault="00964308" w:rsidP="0083239F">
            <w:pPr>
              <w:rPr>
                <w:rFonts w:cs="Arial"/>
                <w:sz w:val="16"/>
                <w:szCs w:val="16"/>
              </w:rPr>
            </w:pPr>
          </w:p>
          <w:p w14:paraId="3A0D53B1" w14:textId="77777777" w:rsidR="00964308" w:rsidRPr="009A1DA3" w:rsidRDefault="00964308" w:rsidP="0083239F">
            <w:pPr>
              <w:rPr>
                <w:rFonts w:cs="Arial"/>
                <w:sz w:val="16"/>
                <w:szCs w:val="16"/>
              </w:rPr>
            </w:pPr>
          </w:p>
          <w:p w14:paraId="2C508E42" w14:textId="77777777" w:rsidR="00964308" w:rsidRPr="009A1DA3" w:rsidRDefault="00964308" w:rsidP="0083239F">
            <w:pPr>
              <w:rPr>
                <w:rFonts w:cs="Arial"/>
                <w:sz w:val="16"/>
                <w:szCs w:val="16"/>
              </w:rPr>
            </w:pPr>
          </w:p>
          <w:p w14:paraId="296E5577" w14:textId="77777777" w:rsidR="00964308" w:rsidRPr="009A1DA3" w:rsidRDefault="00964308" w:rsidP="0083239F">
            <w:pPr>
              <w:rPr>
                <w:rFonts w:cs="Arial"/>
                <w:sz w:val="16"/>
                <w:szCs w:val="16"/>
              </w:rPr>
            </w:pPr>
          </w:p>
          <w:p w14:paraId="08D187C2" w14:textId="77777777" w:rsidR="00964308" w:rsidRPr="009A1DA3" w:rsidRDefault="00964308" w:rsidP="0083239F">
            <w:pPr>
              <w:rPr>
                <w:rFonts w:cs="Arial"/>
                <w:sz w:val="16"/>
                <w:szCs w:val="16"/>
              </w:rPr>
            </w:pPr>
          </w:p>
        </w:tc>
      </w:tr>
      <w:tr w:rsidR="00964308" w:rsidRPr="009A1DA3" w14:paraId="07109686" w14:textId="77777777">
        <w:trPr>
          <w:cantSplit/>
        </w:trPr>
        <w:tc>
          <w:tcPr>
            <w:tcW w:w="9640" w:type="dxa"/>
            <w:gridSpan w:val="4"/>
            <w:vAlign w:val="center"/>
          </w:tcPr>
          <w:p w14:paraId="00A20B26" w14:textId="77777777" w:rsidR="00964308" w:rsidRPr="00790C85" w:rsidRDefault="00964308" w:rsidP="0083239F">
            <w:pPr>
              <w:rPr>
                <w:rFonts w:cs="Arial"/>
                <w:sz w:val="16"/>
                <w:szCs w:val="16"/>
              </w:rPr>
            </w:pPr>
          </w:p>
          <w:p w14:paraId="63925571" w14:textId="77777777" w:rsidR="00964308" w:rsidRPr="00FB322C" w:rsidRDefault="00E9739D" w:rsidP="0083239F">
            <w:pPr>
              <w:rPr>
                <w:rFonts w:cs="Arial"/>
                <w:sz w:val="16"/>
                <w:szCs w:val="16"/>
              </w:rPr>
            </w:pPr>
            <w:r w:rsidRPr="00FE4170">
              <w:rPr>
                <w:rFonts w:cs="Arial"/>
                <w:sz w:val="16"/>
                <w:szCs w:val="16"/>
              </w:rPr>
              <w:t>Rozdeľovník</w:t>
            </w:r>
          </w:p>
          <w:p w14:paraId="7FE4C96F" w14:textId="77777777" w:rsidR="00964308" w:rsidRPr="00FB322C" w:rsidRDefault="00964308" w:rsidP="0083239F">
            <w:pPr>
              <w:rPr>
                <w:rFonts w:cs="Arial"/>
                <w:sz w:val="16"/>
                <w:szCs w:val="16"/>
              </w:rPr>
            </w:pPr>
          </w:p>
        </w:tc>
      </w:tr>
      <w:tr w:rsidR="00964308" w:rsidRPr="009A1DA3" w14:paraId="77FBDB35" w14:textId="77777777">
        <w:trPr>
          <w:cantSplit/>
          <w:trHeight w:val="715"/>
        </w:trPr>
        <w:tc>
          <w:tcPr>
            <w:tcW w:w="9640" w:type="dxa"/>
            <w:gridSpan w:val="4"/>
            <w:vAlign w:val="center"/>
          </w:tcPr>
          <w:p w14:paraId="226B3513" w14:textId="77777777" w:rsidR="00964308" w:rsidRPr="00FE4170" w:rsidRDefault="00E9739D" w:rsidP="0083239F">
            <w:pPr>
              <w:rPr>
                <w:rFonts w:cs="Arial"/>
                <w:b/>
                <w:sz w:val="16"/>
                <w:szCs w:val="16"/>
              </w:rPr>
            </w:pPr>
            <w:r w:rsidRPr="00790C85">
              <w:rPr>
                <w:rFonts w:cs="Arial"/>
                <w:b/>
                <w:sz w:val="16"/>
                <w:szCs w:val="16"/>
              </w:rPr>
              <w:t>Vyjadrenia účastníkov:</w:t>
            </w:r>
          </w:p>
          <w:p w14:paraId="05DFDBB1" w14:textId="77777777" w:rsidR="00964308" w:rsidRPr="00FB322C" w:rsidRDefault="00964308" w:rsidP="0083239F">
            <w:pPr>
              <w:rPr>
                <w:rFonts w:cs="Arial"/>
                <w:sz w:val="16"/>
                <w:szCs w:val="16"/>
              </w:rPr>
            </w:pPr>
          </w:p>
        </w:tc>
      </w:tr>
    </w:tbl>
    <w:p w14:paraId="14156C27" w14:textId="77777777" w:rsidR="00951791" w:rsidRPr="00790C85" w:rsidRDefault="00951791" w:rsidP="0083239F">
      <w:pPr>
        <w:jc w:val="center"/>
        <w:rPr>
          <w:rFonts w:cs="Arial"/>
          <w:sz w:val="48"/>
        </w:rPr>
      </w:pPr>
    </w:p>
    <w:p w14:paraId="14E2DD3A" w14:textId="77777777" w:rsidR="00951791" w:rsidRPr="00FE4170" w:rsidRDefault="00951791" w:rsidP="0083239F">
      <w:pPr>
        <w:jc w:val="center"/>
        <w:rPr>
          <w:rFonts w:cs="Arial"/>
          <w:sz w:val="36"/>
        </w:rPr>
      </w:pPr>
    </w:p>
    <w:p w14:paraId="5E4DB15E" w14:textId="77777777" w:rsidR="00951791" w:rsidRPr="00FB322C" w:rsidRDefault="00951791" w:rsidP="0083239F">
      <w:pPr>
        <w:jc w:val="center"/>
        <w:rPr>
          <w:rFonts w:cs="Arial"/>
          <w:sz w:val="36"/>
        </w:rPr>
      </w:pPr>
    </w:p>
    <w:p w14:paraId="659A3EEF" w14:textId="77777777" w:rsidR="00951791" w:rsidRPr="00FB322C" w:rsidRDefault="00951791" w:rsidP="0083239F">
      <w:pPr>
        <w:jc w:val="center"/>
        <w:rPr>
          <w:rFonts w:cs="Arial"/>
          <w:sz w:val="36"/>
        </w:rPr>
      </w:pPr>
    </w:p>
    <w:p w14:paraId="696D4438" w14:textId="77777777" w:rsidR="00951791" w:rsidRPr="00A86531" w:rsidRDefault="00951791" w:rsidP="0083239F">
      <w:pPr>
        <w:jc w:val="center"/>
        <w:rPr>
          <w:rFonts w:cs="Arial"/>
          <w:sz w:val="36"/>
        </w:rPr>
      </w:pPr>
    </w:p>
    <w:p w14:paraId="1FDEF9AE" w14:textId="77777777" w:rsidR="00951791" w:rsidRPr="00F07B96" w:rsidRDefault="00951791" w:rsidP="0083239F">
      <w:pPr>
        <w:jc w:val="center"/>
        <w:rPr>
          <w:rFonts w:cs="Arial"/>
          <w:sz w:val="36"/>
        </w:rPr>
      </w:pPr>
    </w:p>
    <w:p w14:paraId="481D39D0" w14:textId="77777777" w:rsidR="00951791" w:rsidRPr="00742FB8" w:rsidRDefault="00951791" w:rsidP="0083239F">
      <w:pPr>
        <w:jc w:val="center"/>
        <w:rPr>
          <w:rFonts w:cs="Arial"/>
          <w:sz w:val="36"/>
        </w:rPr>
      </w:pPr>
    </w:p>
    <w:p w14:paraId="243FC3D8" w14:textId="77777777" w:rsidR="00951791" w:rsidRPr="00742FB8" w:rsidRDefault="00951791" w:rsidP="0083239F">
      <w:pPr>
        <w:jc w:val="center"/>
        <w:rPr>
          <w:rFonts w:cs="Arial"/>
          <w:sz w:val="36"/>
        </w:rPr>
      </w:pPr>
    </w:p>
    <w:p w14:paraId="3D4902CC" w14:textId="77777777" w:rsidR="00951791" w:rsidRPr="00742FB8" w:rsidRDefault="00951791" w:rsidP="0083239F">
      <w:pPr>
        <w:jc w:val="center"/>
        <w:rPr>
          <w:rFonts w:cs="Arial"/>
          <w:sz w:val="36"/>
        </w:rPr>
      </w:pPr>
    </w:p>
    <w:p w14:paraId="34FD10F8" w14:textId="77777777" w:rsidR="00951791" w:rsidRPr="00742FB8" w:rsidRDefault="00951791" w:rsidP="0083239F">
      <w:pPr>
        <w:jc w:val="center"/>
        <w:rPr>
          <w:rFonts w:cs="Arial"/>
          <w:sz w:val="36"/>
        </w:rPr>
      </w:pPr>
    </w:p>
    <w:p w14:paraId="6B80D128" w14:textId="77777777" w:rsidR="00951791" w:rsidRPr="00742FB8" w:rsidRDefault="00951791" w:rsidP="0083239F">
      <w:pPr>
        <w:jc w:val="center"/>
        <w:rPr>
          <w:rFonts w:cs="Arial"/>
          <w:sz w:val="36"/>
        </w:rPr>
      </w:pPr>
    </w:p>
    <w:p w14:paraId="47E4EE48" w14:textId="77777777" w:rsidR="00951791" w:rsidRPr="00742FB8" w:rsidRDefault="00951791" w:rsidP="0083239F">
      <w:pPr>
        <w:jc w:val="center"/>
        <w:rPr>
          <w:rFonts w:cs="Arial"/>
          <w:sz w:val="36"/>
        </w:rPr>
      </w:pPr>
    </w:p>
    <w:p w14:paraId="349618A6" w14:textId="77777777" w:rsidR="00951791" w:rsidRPr="00742FB8" w:rsidRDefault="00951791" w:rsidP="0083239F">
      <w:pPr>
        <w:jc w:val="center"/>
        <w:rPr>
          <w:rFonts w:cs="Arial"/>
          <w:sz w:val="36"/>
        </w:rPr>
      </w:pPr>
    </w:p>
    <w:p w14:paraId="7D3C5FA2" w14:textId="77777777" w:rsidR="00951791" w:rsidRPr="00742FB8" w:rsidRDefault="00951791" w:rsidP="0083239F">
      <w:pPr>
        <w:jc w:val="center"/>
        <w:rPr>
          <w:rFonts w:cs="Arial"/>
          <w:sz w:val="36"/>
        </w:rPr>
      </w:pPr>
    </w:p>
    <w:p w14:paraId="102DC70F" w14:textId="77777777" w:rsidR="00951791" w:rsidRPr="005B0752" w:rsidRDefault="00951791" w:rsidP="0083239F">
      <w:pPr>
        <w:jc w:val="center"/>
        <w:rPr>
          <w:rFonts w:cs="Arial"/>
          <w:sz w:val="36"/>
        </w:rPr>
      </w:pPr>
    </w:p>
    <w:p w14:paraId="473A5201" w14:textId="77777777" w:rsidR="00951791" w:rsidRPr="005B0752" w:rsidRDefault="00951791" w:rsidP="0083239F">
      <w:pPr>
        <w:jc w:val="center"/>
        <w:rPr>
          <w:rFonts w:cs="Arial"/>
          <w:sz w:val="36"/>
        </w:rPr>
      </w:pPr>
    </w:p>
    <w:p w14:paraId="2368DC1D" w14:textId="77777777" w:rsidR="00951791" w:rsidRPr="00566FC4" w:rsidRDefault="00951791" w:rsidP="0083239F">
      <w:pPr>
        <w:jc w:val="center"/>
        <w:rPr>
          <w:rFonts w:cs="Arial"/>
          <w:sz w:val="36"/>
        </w:rPr>
      </w:pPr>
    </w:p>
    <w:p w14:paraId="08D0FFA8" w14:textId="77777777" w:rsidR="00951791" w:rsidRPr="0074407A" w:rsidRDefault="00951791" w:rsidP="0083239F">
      <w:pPr>
        <w:jc w:val="center"/>
        <w:rPr>
          <w:rFonts w:cs="Arial"/>
          <w:sz w:val="36"/>
        </w:rPr>
      </w:pPr>
    </w:p>
    <w:p w14:paraId="54EC8F92" w14:textId="77777777" w:rsidR="00951791" w:rsidRPr="000A1C4B" w:rsidRDefault="00951791" w:rsidP="0083239F">
      <w:pPr>
        <w:jc w:val="center"/>
        <w:rPr>
          <w:rFonts w:cs="Arial"/>
          <w:sz w:val="36"/>
        </w:rPr>
      </w:pPr>
    </w:p>
    <w:p w14:paraId="124CAF14" w14:textId="77777777" w:rsidR="00951791" w:rsidRPr="00D91C1B" w:rsidRDefault="00951791" w:rsidP="0083239F">
      <w:pPr>
        <w:jc w:val="center"/>
        <w:rPr>
          <w:rFonts w:cs="Arial"/>
          <w:sz w:val="36"/>
        </w:rPr>
      </w:pPr>
    </w:p>
    <w:p w14:paraId="22E56058" w14:textId="77777777" w:rsidR="00951791" w:rsidRPr="00D91C1B" w:rsidRDefault="00951791" w:rsidP="0083239F">
      <w:pPr>
        <w:jc w:val="center"/>
        <w:rPr>
          <w:rFonts w:cs="Arial"/>
          <w:sz w:val="36"/>
        </w:rPr>
      </w:pPr>
    </w:p>
    <w:p w14:paraId="54ADCDC9" w14:textId="77777777" w:rsidR="00951791" w:rsidRPr="00723969" w:rsidRDefault="00951791" w:rsidP="0083239F">
      <w:pPr>
        <w:jc w:val="center"/>
        <w:rPr>
          <w:rFonts w:cs="Arial"/>
          <w:sz w:val="36"/>
        </w:rPr>
      </w:pPr>
    </w:p>
    <w:p w14:paraId="2ABC6C3E" w14:textId="77777777" w:rsidR="00245E05" w:rsidRPr="001A0DDF" w:rsidRDefault="00245E05" w:rsidP="0083239F">
      <w:pPr>
        <w:jc w:val="center"/>
        <w:rPr>
          <w:rFonts w:cs="Arial"/>
          <w:sz w:val="36"/>
        </w:rPr>
      </w:pPr>
    </w:p>
    <w:p w14:paraId="1991404C"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745C58CE"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15C7D5B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2E5DAEB5" w14:textId="77777777" w:rsidR="00951791" w:rsidRPr="00DB07C1" w:rsidRDefault="00951791" w:rsidP="0083239F">
      <w:pPr>
        <w:jc w:val="center"/>
        <w:rPr>
          <w:rFonts w:cs="Arial"/>
          <w:sz w:val="48"/>
        </w:rPr>
      </w:pPr>
    </w:p>
    <w:p w14:paraId="5B043390"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5"/>
          <w:footerReference w:type="default" r:id="rId36"/>
          <w:type w:val="continuous"/>
          <w:pgSz w:w="11906" w:h="16838" w:code="9"/>
          <w:pgMar w:top="1418" w:right="1134" w:bottom="1418" w:left="1418" w:header="680" w:footer="680" w:gutter="0"/>
          <w:pgNumType w:start="1"/>
          <w:cols w:space="708"/>
          <w:titlePg/>
        </w:sectPr>
      </w:pPr>
    </w:p>
    <w:p w14:paraId="4B3B0509" w14:textId="77777777" w:rsidR="00951791" w:rsidRPr="009A1DA3" w:rsidRDefault="00951791" w:rsidP="0083239F">
      <w:pPr>
        <w:pStyle w:val="Zkladntext"/>
        <w:jc w:val="right"/>
        <w:rPr>
          <w:rFonts w:cs="Arial"/>
          <w:b/>
          <w:caps/>
          <w:lang w:val="sk-SK" w:eastAsia="sk-SK"/>
        </w:rPr>
      </w:pPr>
    </w:p>
    <w:p w14:paraId="323D0F6D" w14:textId="77777777" w:rsidR="00951791" w:rsidRPr="009A1DA3" w:rsidRDefault="00951791" w:rsidP="0083239F">
      <w:pPr>
        <w:jc w:val="center"/>
        <w:rPr>
          <w:rFonts w:cs="Arial"/>
          <w:b/>
          <w:bCs/>
          <w:sz w:val="28"/>
        </w:rPr>
      </w:pPr>
      <w:r w:rsidRPr="009A1DA3">
        <w:rPr>
          <w:rFonts w:cs="Arial"/>
          <w:b/>
          <w:bCs/>
          <w:sz w:val="28"/>
        </w:rPr>
        <w:t xml:space="preserve">ZÁPISNICA Č. </w:t>
      </w:r>
    </w:p>
    <w:p w14:paraId="6B858450"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7C31E858"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21AB7EC4"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2E791F84" wp14:editId="77BAC731">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5802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B2AF65A" w14:textId="77777777" w:rsidR="00951791" w:rsidRPr="00FB322C" w:rsidRDefault="00951791" w:rsidP="0083239F">
      <w:pPr>
        <w:rPr>
          <w:rFonts w:cs="Arial"/>
          <w:b/>
          <w:sz w:val="20"/>
          <w:u w:val="single"/>
        </w:rPr>
      </w:pPr>
      <w:r w:rsidRPr="00FE4170">
        <w:rPr>
          <w:rFonts w:cs="Arial"/>
          <w:b/>
          <w:sz w:val="20"/>
          <w:u w:val="single"/>
        </w:rPr>
        <w:t>1. ZÁKLADNÉ ÚDAJE STAVBY:</w:t>
      </w:r>
    </w:p>
    <w:p w14:paraId="4A39A9AB" w14:textId="77777777" w:rsidR="00951791" w:rsidRPr="00FB322C" w:rsidRDefault="00951791" w:rsidP="0083239F">
      <w:pPr>
        <w:rPr>
          <w:rFonts w:cs="Arial"/>
          <w:sz w:val="20"/>
        </w:rPr>
      </w:pPr>
    </w:p>
    <w:p w14:paraId="212EF032"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0C1774C"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390A5CE0"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5D99D50A" w14:textId="77777777" w:rsidR="00951791" w:rsidRPr="00742FB8" w:rsidRDefault="00951791" w:rsidP="0083239F">
      <w:pPr>
        <w:tabs>
          <w:tab w:val="left" w:pos="720"/>
        </w:tabs>
        <w:rPr>
          <w:rFonts w:cs="Arial"/>
          <w:sz w:val="20"/>
        </w:rPr>
      </w:pPr>
      <w:r w:rsidRPr="00742FB8">
        <w:rPr>
          <w:rFonts w:cs="Arial"/>
          <w:sz w:val="20"/>
        </w:rPr>
        <w:tab/>
        <w:t>Projektant:</w:t>
      </w:r>
    </w:p>
    <w:p w14:paraId="718ECE66"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0E91233B"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710151CB"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5AABBDE6"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09A102CA"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00F4B7E2" w14:textId="77777777" w:rsidR="00951791" w:rsidRPr="000A1C4B" w:rsidRDefault="00951791" w:rsidP="0083239F">
      <w:pPr>
        <w:tabs>
          <w:tab w:val="left" w:pos="709"/>
        </w:tabs>
        <w:rPr>
          <w:rFonts w:cs="Arial"/>
          <w:sz w:val="20"/>
        </w:rPr>
      </w:pPr>
    </w:p>
    <w:p w14:paraId="473F0AEE"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58931E48" w14:textId="77777777" w:rsidR="00951791" w:rsidRPr="00D91C1B" w:rsidRDefault="00951791" w:rsidP="0083239F">
      <w:pPr>
        <w:tabs>
          <w:tab w:val="left" w:pos="709"/>
        </w:tabs>
        <w:rPr>
          <w:rFonts w:cs="Arial"/>
          <w:b/>
          <w:sz w:val="20"/>
          <w:u w:val="single"/>
        </w:rPr>
      </w:pPr>
    </w:p>
    <w:p w14:paraId="1EFDA2F3" w14:textId="77777777" w:rsidR="00951791" w:rsidRPr="00723969" w:rsidRDefault="00951791" w:rsidP="0083239F">
      <w:pPr>
        <w:tabs>
          <w:tab w:val="left" w:pos="709"/>
        </w:tabs>
        <w:jc w:val="center"/>
        <w:rPr>
          <w:rFonts w:cs="Arial"/>
          <w:b/>
          <w:sz w:val="20"/>
          <w:u w:val="single"/>
        </w:rPr>
      </w:pPr>
    </w:p>
    <w:p w14:paraId="0361023F"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3B9FE6AE" w14:textId="77777777" w:rsidR="00951791" w:rsidRPr="00C96E7C" w:rsidRDefault="00951791" w:rsidP="0083239F">
      <w:pPr>
        <w:tabs>
          <w:tab w:val="left" w:pos="709"/>
        </w:tabs>
        <w:rPr>
          <w:rFonts w:cs="Arial"/>
          <w:b/>
          <w:sz w:val="20"/>
          <w:u w:val="single"/>
        </w:rPr>
      </w:pPr>
    </w:p>
    <w:p w14:paraId="0061791B"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366FB6C2" w14:textId="77777777" w:rsidR="00951791" w:rsidRPr="00DF409D" w:rsidRDefault="00951791" w:rsidP="0083239F">
      <w:pPr>
        <w:tabs>
          <w:tab w:val="left" w:pos="709"/>
        </w:tabs>
        <w:rPr>
          <w:rFonts w:cs="Arial"/>
          <w:b/>
          <w:sz w:val="20"/>
        </w:rPr>
      </w:pPr>
    </w:p>
    <w:p w14:paraId="76C301EC"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322DB3F8" w14:textId="77777777" w:rsidR="00951791" w:rsidRPr="00DF409D" w:rsidRDefault="00951791" w:rsidP="0083239F">
      <w:pPr>
        <w:tabs>
          <w:tab w:val="left" w:pos="709"/>
        </w:tabs>
        <w:rPr>
          <w:rFonts w:cs="Arial"/>
          <w:sz w:val="20"/>
        </w:rPr>
      </w:pPr>
    </w:p>
    <w:p w14:paraId="1E5E070A"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1840CB39" w14:textId="77777777" w:rsidR="00951791" w:rsidRPr="00DB07C1" w:rsidRDefault="00951791" w:rsidP="0083239F">
      <w:pPr>
        <w:tabs>
          <w:tab w:val="left" w:pos="709"/>
        </w:tabs>
        <w:rPr>
          <w:rFonts w:cs="Arial"/>
          <w:b/>
          <w:sz w:val="20"/>
        </w:rPr>
      </w:pPr>
    </w:p>
    <w:p w14:paraId="08C11337"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720ADFB9" w14:textId="77777777" w:rsidR="00951791" w:rsidRPr="00BB44F9" w:rsidRDefault="00951791" w:rsidP="0083239F">
      <w:pPr>
        <w:tabs>
          <w:tab w:val="left" w:pos="709"/>
        </w:tabs>
        <w:rPr>
          <w:rFonts w:cs="Arial"/>
          <w:sz w:val="20"/>
        </w:rPr>
      </w:pPr>
    </w:p>
    <w:p w14:paraId="2635A5A2"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73200134" w14:textId="77777777" w:rsidR="00951791" w:rsidRPr="00D611CD" w:rsidRDefault="00951791" w:rsidP="0083239F">
      <w:pPr>
        <w:tabs>
          <w:tab w:val="left" w:pos="709"/>
        </w:tabs>
        <w:rPr>
          <w:rFonts w:cs="Arial"/>
          <w:sz w:val="20"/>
        </w:rPr>
      </w:pPr>
    </w:p>
    <w:p w14:paraId="2DDB216D"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4A9E1E0D" w14:textId="77777777" w:rsidR="00951791" w:rsidRPr="00F30C2A" w:rsidRDefault="00951791" w:rsidP="0083239F">
      <w:pPr>
        <w:tabs>
          <w:tab w:val="left" w:pos="709"/>
        </w:tabs>
        <w:rPr>
          <w:rFonts w:cs="Arial"/>
          <w:sz w:val="20"/>
        </w:rPr>
      </w:pPr>
    </w:p>
    <w:p w14:paraId="2EF3AF31"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5594B5CE" w14:textId="77777777" w:rsidR="00951791" w:rsidRPr="009A1DA3" w:rsidRDefault="00951791" w:rsidP="0083239F">
      <w:pPr>
        <w:tabs>
          <w:tab w:val="left" w:pos="709"/>
        </w:tabs>
        <w:rPr>
          <w:rFonts w:cs="Arial"/>
          <w:b/>
          <w:sz w:val="20"/>
          <w:u w:val="single"/>
        </w:rPr>
      </w:pPr>
    </w:p>
    <w:p w14:paraId="450F72DB"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7CB61F49"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71DB2AA7" w14:textId="77777777" w:rsidR="00951791" w:rsidRPr="009A1DA3" w:rsidRDefault="00951791" w:rsidP="0083239F">
      <w:pPr>
        <w:tabs>
          <w:tab w:val="left" w:pos="709"/>
        </w:tabs>
        <w:rPr>
          <w:rFonts w:cs="Arial"/>
          <w:b/>
          <w:sz w:val="20"/>
          <w:u w:val="single"/>
        </w:rPr>
      </w:pPr>
    </w:p>
    <w:p w14:paraId="000041AE" w14:textId="77777777" w:rsidR="00951791" w:rsidRPr="009A1DA3" w:rsidRDefault="00951791" w:rsidP="0083239F">
      <w:pPr>
        <w:tabs>
          <w:tab w:val="left" w:pos="709"/>
        </w:tabs>
        <w:rPr>
          <w:rFonts w:cs="Arial"/>
          <w:b/>
          <w:sz w:val="20"/>
        </w:rPr>
      </w:pPr>
      <w:r w:rsidRPr="009A1DA3">
        <w:rPr>
          <w:rFonts w:cs="Arial"/>
          <w:b/>
          <w:sz w:val="20"/>
        </w:rPr>
        <w:t xml:space="preserve">dňa: </w:t>
      </w:r>
    </w:p>
    <w:p w14:paraId="24E4712D" w14:textId="77777777" w:rsidR="00951791" w:rsidRPr="009A1DA3" w:rsidRDefault="00951791" w:rsidP="0083239F">
      <w:pPr>
        <w:tabs>
          <w:tab w:val="left" w:pos="709"/>
        </w:tabs>
        <w:rPr>
          <w:rFonts w:cs="Arial"/>
          <w:sz w:val="20"/>
        </w:rPr>
      </w:pPr>
    </w:p>
    <w:p w14:paraId="6AD69154"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4492442B" w14:textId="77777777" w:rsidR="00951791" w:rsidRPr="009A1DA3" w:rsidRDefault="00951791" w:rsidP="0083239F">
      <w:pPr>
        <w:tabs>
          <w:tab w:val="left" w:pos="709"/>
        </w:tabs>
        <w:rPr>
          <w:rFonts w:cs="Arial"/>
          <w:b/>
          <w:sz w:val="20"/>
          <w:u w:val="single"/>
        </w:rPr>
      </w:pPr>
    </w:p>
    <w:p w14:paraId="3A4DFAD1"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5C9BEB8E" w14:textId="77777777" w:rsidR="00951791" w:rsidRPr="009A1DA3" w:rsidRDefault="00951791" w:rsidP="0083239F">
      <w:pPr>
        <w:tabs>
          <w:tab w:val="left" w:pos="709"/>
        </w:tabs>
        <w:rPr>
          <w:rFonts w:cs="Arial"/>
          <w:b/>
          <w:sz w:val="20"/>
          <w:u w:val="single"/>
        </w:rPr>
      </w:pPr>
    </w:p>
    <w:p w14:paraId="64A8994D"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30DFC56" w14:textId="77777777" w:rsidR="00951791" w:rsidRPr="009A1DA3" w:rsidRDefault="00951791" w:rsidP="0083239F">
      <w:pPr>
        <w:tabs>
          <w:tab w:val="left" w:pos="709"/>
        </w:tabs>
        <w:rPr>
          <w:rFonts w:cs="Arial"/>
          <w:b/>
          <w:sz w:val="20"/>
          <w:u w:val="single"/>
        </w:rPr>
      </w:pPr>
      <w:r w:rsidRPr="009A1DA3">
        <w:rPr>
          <w:rFonts w:cs="Arial"/>
          <w:sz w:val="20"/>
        </w:rPr>
        <w:t>Národná diaľničná spoločnosť, a.s.</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A962F28"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2E9BE90D" w14:textId="77777777" w:rsidR="00951791" w:rsidRPr="009A1DA3" w:rsidRDefault="00951791" w:rsidP="0083239F">
      <w:pPr>
        <w:tabs>
          <w:tab w:val="left" w:pos="709"/>
        </w:tabs>
        <w:rPr>
          <w:rFonts w:cs="Arial"/>
          <w:b/>
          <w:sz w:val="20"/>
          <w:u w:val="single"/>
        </w:rPr>
      </w:pPr>
    </w:p>
    <w:p w14:paraId="2E485132"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275FAADB" w14:textId="77777777" w:rsidR="00951791" w:rsidRPr="009A1DA3" w:rsidRDefault="00951791" w:rsidP="0083239F">
      <w:pPr>
        <w:tabs>
          <w:tab w:val="left" w:pos="709"/>
        </w:tabs>
        <w:rPr>
          <w:rFonts w:cs="Arial"/>
          <w:sz w:val="20"/>
        </w:rPr>
      </w:pPr>
    </w:p>
    <w:p w14:paraId="1C2A562C" w14:textId="77777777" w:rsidR="00951791" w:rsidRPr="009A1DA3" w:rsidRDefault="00951791" w:rsidP="0083239F">
      <w:pPr>
        <w:tabs>
          <w:tab w:val="left" w:pos="709"/>
        </w:tabs>
        <w:rPr>
          <w:rFonts w:cs="Arial"/>
          <w:b/>
          <w:sz w:val="20"/>
          <w:u w:val="single"/>
        </w:rPr>
      </w:pPr>
    </w:p>
    <w:p w14:paraId="1F389BD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59BE85DA" w14:textId="77777777" w:rsidR="00A50084" w:rsidRPr="009A1DA3" w:rsidRDefault="00A50084" w:rsidP="0083239F">
      <w:pPr>
        <w:tabs>
          <w:tab w:val="left" w:pos="709"/>
        </w:tabs>
        <w:rPr>
          <w:rFonts w:cs="Arial"/>
        </w:rPr>
        <w:sectPr w:rsidR="00A50084" w:rsidRPr="009A1DA3" w:rsidSect="00E2310C">
          <w:footerReference w:type="default" r:id="rId37"/>
          <w:headerReference w:type="first" r:id="rId38"/>
          <w:footerReference w:type="first" r:id="rId39"/>
          <w:pgSz w:w="11906" w:h="16838" w:code="9"/>
          <w:pgMar w:top="1418" w:right="1134" w:bottom="1418" w:left="1418" w:header="680" w:footer="680" w:gutter="0"/>
          <w:pgNumType w:start="1"/>
          <w:cols w:space="708"/>
          <w:titlePg/>
        </w:sectPr>
      </w:pPr>
    </w:p>
    <w:p w14:paraId="7D21EFBB" w14:textId="77777777" w:rsidR="00CB3163" w:rsidRPr="009A1DA3" w:rsidRDefault="00CB3163" w:rsidP="0083239F">
      <w:pPr>
        <w:tabs>
          <w:tab w:val="left" w:pos="709"/>
        </w:tabs>
        <w:rPr>
          <w:rFonts w:cs="Arial"/>
        </w:rPr>
      </w:pPr>
    </w:p>
    <w:p w14:paraId="19F6DC96"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F5DF7" w14:textId="77777777" w:rsidR="00A00DAD" w:rsidRDefault="00A00DAD">
      <w:r>
        <w:separator/>
      </w:r>
    </w:p>
  </w:endnote>
  <w:endnote w:type="continuationSeparator" w:id="0">
    <w:p w14:paraId="14A63377" w14:textId="77777777" w:rsidR="00A00DAD" w:rsidRDefault="00A00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968E1" w14:textId="43944E48"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D41DC0">
      <w:rPr>
        <w:rStyle w:val="slostrany"/>
        <w:b w:val="0"/>
        <w:noProof/>
        <w:sz w:val="18"/>
      </w:rPr>
      <w:t>6</w:t>
    </w:r>
    <w:r>
      <w:rPr>
        <w:rStyle w:val="slostrany"/>
        <w:b w:val="0"/>
        <w:sz w:val="18"/>
      </w:rPr>
      <w:fldChar w:fldCharType="end"/>
    </w:r>
  </w:p>
  <w:p w14:paraId="62793A55" w14:textId="77777777" w:rsidR="00900C74" w:rsidRPr="00FA618C"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2069B" w14:textId="77777777" w:rsidR="00900C74" w:rsidRDefault="00900C74">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24570" w14:textId="73CC1558"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D41DC0">
      <w:rPr>
        <w:rStyle w:val="slostrany"/>
        <w:b w:val="0"/>
        <w:noProof/>
        <w:sz w:val="18"/>
      </w:rPr>
      <w:t>3</w:t>
    </w:r>
    <w:r>
      <w:rPr>
        <w:rStyle w:val="slostrany"/>
        <w:b w:val="0"/>
        <w:sz w:val="18"/>
      </w:rPr>
      <w:fldChar w:fldCharType="end"/>
    </w:r>
  </w:p>
  <w:p w14:paraId="09FEBA80" w14:textId="77777777" w:rsidR="00900C74" w:rsidRDefault="00900C74"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6DCF" w14:textId="77777777" w:rsidR="00900C74" w:rsidRDefault="00900C74"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467CB" w14:textId="77777777" w:rsidR="00900C74" w:rsidRPr="00CB3163" w:rsidRDefault="00900C74"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6B7B6" w14:textId="77777777" w:rsidR="00900C74" w:rsidRPr="00CB3163" w:rsidRDefault="00900C74"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6D43C" w14:textId="77777777" w:rsidR="00900C74" w:rsidRDefault="00900C74">
    <w:pPr>
      <w:pStyle w:val="Pta"/>
    </w:pPr>
    <w:r>
      <w:t>_________________________________________________________________________________________________________</w:t>
    </w:r>
  </w:p>
  <w:p w14:paraId="2CD8DBCA" w14:textId="77777777" w:rsidR="00900C74" w:rsidRPr="00C63CF4" w:rsidRDefault="00900C74"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6748DA2" w14:textId="77777777" w:rsidR="00900C74" w:rsidRPr="00C63CF4" w:rsidRDefault="00900C74">
    <w:pPr>
      <w:pStyle w:val="Pta"/>
    </w:pPr>
    <w:r w:rsidRPr="00C63CF4">
      <w:t>Vzorové tlačivo zápisnice o odovzdaní a prevzatí staveniska</w:t>
    </w:r>
  </w:p>
  <w:p w14:paraId="106A2AA4" w14:textId="77777777" w:rsidR="00900C74" w:rsidRPr="00C63CF4" w:rsidRDefault="00900C7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795C7" w14:textId="7AC1EE28" w:rsidR="00900C74" w:rsidRDefault="00900C7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D41DC0">
      <w:rPr>
        <w:noProof/>
        <w:snapToGrid w:val="0"/>
        <w:sz w:val="18"/>
        <w:lang w:val="fr-FR"/>
      </w:rPr>
      <w:t>29</w:t>
    </w:r>
    <w:r>
      <w:rPr>
        <w:snapToGrid w:val="0"/>
        <w:sz w:val="18"/>
      </w:rPr>
      <w:fldChar w:fldCharType="end"/>
    </w:r>
  </w:p>
  <w:p w14:paraId="0A69FD64" w14:textId="77777777" w:rsidR="00900C74" w:rsidRDefault="00900C74">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BF807" w14:textId="77777777" w:rsidR="00900C74" w:rsidRDefault="00900C74">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78F4B" w14:textId="356AF843" w:rsidR="00900C74" w:rsidRDefault="00900C74">
    <w:pPr>
      <w:pStyle w:val="Zkladntext"/>
      <w:pBdr>
        <w:top w:val="single" w:sz="4" w:space="1" w:color="auto"/>
      </w:pBdr>
      <w:tabs>
        <w:tab w:val="clear" w:pos="9214"/>
        <w:tab w:val="right" w:pos="9072"/>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D41DC0">
      <w:rPr>
        <w:noProof/>
        <w:snapToGrid w:val="0"/>
        <w:sz w:val="18"/>
        <w:lang w:val="fr-FR"/>
      </w:rPr>
      <w:t>4</w:t>
    </w:r>
    <w:r>
      <w:rPr>
        <w:snapToGrid w:val="0"/>
        <w:sz w:val="18"/>
      </w:rPr>
      <w:fldChar w:fldCharType="end"/>
    </w:r>
  </w:p>
  <w:p w14:paraId="6AF0FC99" w14:textId="77777777" w:rsidR="00900C74" w:rsidRDefault="00900C74">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F41FB" w14:textId="77777777" w:rsidR="00900C74" w:rsidRPr="002D17A3" w:rsidRDefault="00900C74"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CA04" w14:textId="77777777" w:rsidR="00900C74" w:rsidRDefault="00900C74">
    <w:pPr>
      <w:pStyle w:val="Pt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77755" w14:textId="77777777" w:rsidR="00900C74" w:rsidRDefault="00900C74">
    <w:pPr>
      <w:pStyle w:val="Zkladntext"/>
      <w:pBdr>
        <w:top w:val="single" w:sz="4" w:space="1" w:color="auto"/>
      </w:pBdr>
      <w:tabs>
        <w:tab w:val="clear" w:pos="9214"/>
        <w:tab w:val="right" w:pos="9072"/>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5C99BAF0" w14:textId="77777777" w:rsidR="00900C74" w:rsidRDefault="00900C74">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94F95" w14:textId="5FFFB4D4" w:rsidR="00900C74" w:rsidRDefault="00900C74">
    <w:pPr>
      <w:pStyle w:val="Zkladntext"/>
      <w:pBdr>
        <w:top w:val="single" w:sz="4" w:space="1" w:color="auto"/>
      </w:pBdr>
      <w:tabs>
        <w:tab w:val="clear" w:pos="9214"/>
        <w:tab w:val="right" w:pos="9356"/>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D41DC0">
      <w:rPr>
        <w:noProof/>
        <w:snapToGrid w:val="0"/>
        <w:sz w:val="18"/>
        <w:lang w:val="fr-FR"/>
      </w:rPr>
      <w:t>2</w:t>
    </w:r>
    <w:r>
      <w:rPr>
        <w:snapToGrid w:val="0"/>
        <w:sz w:val="18"/>
      </w:rPr>
      <w:fldChar w:fldCharType="end"/>
    </w:r>
  </w:p>
  <w:p w14:paraId="610ED68D" w14:textId="77777777" w:rsidR="00900C74" w:rsidRDefault="00900C74">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6C8CA" w14:textId="780C0321"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D41DC0">
      <w:rPr>
        <w:rStyle w:val="slostrany"/>
        <w:b w:val="0"/>
        <w:noProof/>
        <w:sz w:val="18"/>
      </w:rPr>
      <w:t>3</w:t>
    </w:r>
    <w:r>
      <w:rPr>
        <w:rStyle w:val="slostrany"/>
        <w:b w:val="0"/>
        <w:sz w:val="18"/>
      </w:rPr>
      <w:fldChar w:fldCharType="end"/>
    </w:r>
  </w:p>
  <w:p w14:paraId="1D31D443" w14:textId="77777777"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2B25C" w14:textId="77777777" w:rsidR="00A00DAD" w:rsidRDefault="00A00DAD">
      <w:r>
        <w:separator/>
      </w:r>
    </w:p>
  </w:footnote>
  <w:footnote w:type="continuationSeparator" w:id="0">
    <w:p w14:paraId="04478E7E" w14:textId="77777777" w:rsidR="00A00DAD" w:rsidRDefault="00A00DAD">
      <w:r>
        <w:continuationSeparator/>
      </w:r>
    </w:p>
  </w:footnote>
  <w:footnote w:id="1">
    <w:p w14:paraId="6DA5CF59" w14:textId="1F9D03EA" w:rsidR="00900C74" w:rsidRPr="00E90DA0" w:rsidRDefault="00900C7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600184B8" w14:textId="77777777" w:rsidR="00900C74" w:rsidRPr="00E90DA0" w:rsidRDefault="00900C7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 podobe v akej bol predložený Zhotoviteľom v ponuke.</w:t>
      </w:r>
    </w:p>
  </w:footnote>
  <w:footnote w:id="3">
    <w:p w14:paraId="354D6B79" w14:textId="1509EED4" w:rsidR="00900C74" w:rsidRPr="00FE6C98" w:rsidRDefault="00900C74"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7620D89F" w14:textId="5B3FF1FB" w:rsidR="00900C74" w:rsidRPr="00FE6C98" w:rsidRDefault="00900C74" w:rsidP="0039325C">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p w14:paraId="65233988" w14:textId="77777777" w:rsidR="00900C74" w:rsidRPr="0053388E" w:rsidRDefault="00900C74" w:rsidP="004D60D2">
      <w:pPr>
        <w:pStyle w:val="Textpoznmkypodiarou"/>
        <w:rPr>
          <w:rFonts w:ascii="Arial" w:hAnsi="Arial" w:cs="Arial"/>
          <w:sz w:val="16"/>
          <w:szCs w:val="16"/>
          <w:lang w:val="sk-SK"/>
        </w:rPr>
      </w:pPr>
    </w:p>
  </w:footnote>
  <w:footnote w:id="4">
    <w:p w14:paraId="1362F44B" w14:textId="77777777" w:rsidR="00900C74" w:rsidRPr="005A47D2" w:rsidRDefault="00900C74"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5642AB93" w14:textId="77777777" w:rsidR="00900C74" w:rsidRPr="009435A3" w:rsidRDefault="00900C74" w:rsidP="00CD0BF9">
      <w:pPr>
        <w:pStyle w:val="Textpoznmkypodiarou"/>
        <w:rPr>
          <w:lang w:val="sk-SK"/>
        </w:rPr>
      </w:pPr>
    </w:p>
  </w:footnote>
  <w:footnote w:id="5">
    <w:p w14:paraId="56BD076F" w14:textId="77777777" w:rsidR="00900C74" w:rsidRPr="00BD4DD2" w:rsidRDefault="00900C74"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14:paraId="5E1C617A" w14:textId="77777777" w:rsidTr="00EC57D5">
      <w:trPr>
        <w:cantSplit/>
        <w:trHeight w:val="207"/>
      </w:trPr>
      <w:tc>
        <w:tcPr>
          <w:tcW w:w="9341" w:type="dxa"/>
        </w:tcPr>
        <w:p w14:paraId="3B73A20B" w14:textId="77777777" w:rsidR="00900C74" w:rsidRPr="007778A3" w:rsidRDefault="00900C74" w:rsidP="004876F9">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4876F9">
            <w:rPr>
              <w:rFonts w:cs="Arial"/>
              <w:color w:val="000000"/>
              <w:sz w:val="18"/>
              <w:szCs w:val="18"/>
            </w:rPr>
            <w:t xml:space="preserve">D3 Oščadnica-Čadca, Bukov, II. </w:t>
          </w:r>
          <w:proofErr w:type="spellStart"/>
          <w:r w:rsidRPr="004876F9">
            <w:rPr>
              <w:rFonts w:cs="Arial"/>
              <w:color w:val="000000"/>
              <w:sz w:val="18"/>
              <w:szCs w:val="18"/>
            </w:rPr>
            <w:t>polprofil</w:t>
          </w:r>
          <w:proofErr w:type="spellEnd"/>
          <w:r>
            <w:rPr>
              <w:rFonts w:cs="Arial"/>
              <w:color w:val="000000"/>
              <w:sz w:val="18"/>
              <w:szCs w:val="18"/>
            </w:rPr>
            <w:t xml:space="preserve">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900C74" w:rsidRPr="001A21CF" w14:paraId="4D2244BF" w14:textId="77777777" w:rsidTr="00EC57D5">
      <w:trPr>
        <w:cantSplit/>
        <w:trHeight w:val="207"/>
      </w:trPr>
      <w:tc>
        <w:tcPr>
          <w:tcW w:w="9341" w:type="dxa"/>
        </w:tcPr>
        <w:p w14:paraId="01D46B3A" w14:textId="77777777" w:rsidR="00900C74" w:rsidRPr="007778A3" w:rsidRDefault="00900C74" w:rsidP="003F072E">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r>
  </w:tbl>
  <w:p w14:paraId="36B42177" w14:textId="77777777" w:rsidR="00900C74" w:rsidRDefault="00900C74"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900C74" w14:paraId="7634F6EF" w14:textId="77777777" w:rsidTr="000E0FD5">
      <w:trPr>
        <w:cantSplit/>
        <w:trHeight w:val="282"/>
      </w:trPr>
      <w:tc>
        <w:tcPr>
          <w:tcW w:w="9446" w:type="dxa"/>
        </w:tcPr>
        <w:p w14:paraId="56F7A9AB" w14:textId="77777777" w:rsidR="00900C74" w:rsidRDefault="00900C74" w:rsidP="007639A0">
          <w:pPr>
            <w:tabs>
              <w:tab w:val="right" w:pos="9140"/>
            </w:tabs>
            <w:rPr>
              <w:rFonts w:cs="Arial"/>
              <w:bCs/>
              <w:sz w:val="18"/>
              <w:lang w:eastAsia="cs-CZ"/>
            </w:rPr>
          </w:pPr>
        </w:p>
      </w:tc>
    </w:tr>
    <w:tr w:rsidR="00900C74" w14:paraId="2D819730" w14:textId="77777777" w:rsidTr="000E0FD5">
      <w:trPr>
        <w:cantSplit/>
        <w:trHeight w:val="36"/>
      </w:trPr>
      <w:tc>
        <w:tcPr>
          <w:tcW w:w="9446" w:type="dxa"/>
        </w:tcPr>
        <w:p w14:paraId="68F22BA7" w14:textId="77777777" w:rsidR="00900C74" w:rsidRDefault="00900C74" w:rsidP="007639A0">
          <w:pPr>
            <w:pStyle w:val="H6"/>
            <w:tabs>
              <w:tab w:val="right" w:pos="9140"/>
            </w:tabs>
            <w:spacing w:before="0" w:after="0"/>
            <w:rPr>
              <w:rFonts w:cs="Arial"/>
              <w:b w:val="0"/>
              <w:bCs/>
              <w:snapToGrid/>
              <w:sz w:val="18"/>
            </w:rPr>
          </w:pPr>
        </w:p>
      </w:tc>
    </w:tr>
  </w:tbl>
  <w:p w14:paraId="5F91C708" w14:textId="77777777" w:rsidR="00900C74" w:rsidRDefault="00900C7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14:paraId="069C89D7" w14:textId="77777777" w:rsidTr="003F072E">
      <w:trPr>
        <w:cantSplit/>
        <w:trHeight w:val="630"/>
      </w:trPr>
      <w:tc>
        <w:tcPr>
          <w:tcW w:w="9341" w:type="dxa"/>
        </w:tcPr>
        <w:tbl>
          <w:tblPr>
            <w:tblW w:w="18682" w:type="dxa"/>
            <w:tblInd w:w="108" w:type="dxa"/>
            <w:tblBorders>
              <w:insideV w:val="single" w:sz="4" w:space="0" w:color="auto"/>
            </w:tblBorders>
            <w:tblLayout w:type="fixed"/>
            <w:tblLook w:val="0000" w:firstRow="0" w:lastRow="0" w:firstColumn="0" w:lastColumn="0" w:noHBand="0" w:noVBand="0"/>
          </w:tblPr>
          <w:tblGrid>
            <w:gridCol w:w="9341"/>
            <w:gridCol w:w="9341"/>
          </w:tblGrid>
          <w:tr w:rsidR="00900C74" w:rsidRPr="007778A3" w14:paraId="22790ECB" w14:textId="77777777" w:rsidTr="00E35365">
            <w:trPr>
              <w:cantSplit/>
              <w:trHeight w:val="207"/>
            </w:trPr>
            <w:tc>
              <w:tcPr>
                <w:tcW w:w="9341" w:type="dxa"/>
              </w:tcPr>
              <w:p w14:paraId="27AB4937" w14:textId="77777777" w:rsidR="00900C74" w:rsidRPr="007778A3" w:rsidRDefault="00900C74" w:rsidP="004876F9">
                <w:pPr>
                  <w:pStyle w:val="Hlavika"/>
                  <w:tabs>
                    <w:tab w:val="right" w:pos="9214"/>
                  </w:tabs>
                  <w:rPr>
                    <w:rFonts w:cs="Arial"/>
                    <w:color w:val="000000"/>
                    <w:sz w:val="18"/>
                    <w:szCs w:val="18"/>
                  </w:rPr>
                </w:pPr>
                <w:r w:rsidRPr="007778A3">
                  <w:rPr>
                    <w:rFonts w:cs="Arial"/>
                    <w:color w:val="000000"/>
                    <w:sz w:val="18"/>
                    <w:szCs w:val="18"/>
                  </w:rPr>
                  <w:t>S</w:t>
                </w:r>
                <w:r>
                  <w:rPr>
                    <w:rFonts w:cs="Arial"/>
                    <w:color w:val="000000"/>
                    <w:sz w:val="18"/>
                    <w:szCs w:val="18"/>
                  </w:rPr>
                  <w:t xml:space="preserve">úťažné podklady </w:t>
                </w:r>
                <w:r w:rsidRPr="004876F9">
                  <w:rPr>
                    <w:rFonts w:cs="Arial"/>
                    <w:color w:val="000000"/>
                    <w:sz w:val="18"/>
                    <w:szCs w:val="18"/>
                  </w:rPr>
                  <w:t xml:space="preserve">D3 Oščadnica-Čadca, Bukov, II. </w:t>
                </w:r>
                <w:proofErr w:type="spellStart"/>
                <w:r w:rsidRPr="004876F9">
                  <w:rPr>
                    <w:rFonts w:cs="Arial"/>
                    <w:color w:val="000000"/>
                    <w:sz w:val="18"/>
                    <w:szCs w:val="18"/>
                  </w:rPr>
                  <w:t>polprofil</w:t>
                </w:r>
                <w:proofErr w:type="spellEnd"/>
                <w:r w:rsidRPr="007778A3">
                  <w:rPr>
                    <w:rFonts w:cs="Arial"/>
                    <w:color w:val="000000"/>
                    <w:sz w:val="18"/>
                    <w:szCs w:val="18"/>
                  </w:rPr>
                  <w:t xml:space="preserve">  </w:t>
                </w:r>
                <w:r>
                  <w:rPr>
                    <w:rFonts w:cs="Arial"/>
                    <w:color w:val="000000"/>
                    <w:sz w:val="18"/>
                    <w:szCs w:val="18"/>
                  </w:rPr>
                  <w:t xml:space="preserve">                            </w:t>
                </w:r>
                <w:r w:rsidRPr="007778A3">
                  <w:rPr>
                    <w:rFonts w:cs="Arial"/>
                    <w:sz w:val="18"/>
                  </w:rPr>
                  <w:t>Národná diaľničná spoločnosť, a.s.</w:t>
                </w:r>
                <w:r w:rsidRPr="007778A3">
                  <w:rPr>
                    <w:rFonts w:cs="Arial"/>
                    <w:color w:val="000000"/>
                    <w:sz w:val="18"/>
                    <w:szCs w:val="18"/>
                  </w:rPr>
                  <w:t xml:space="preserve">                               </w:t>
                </w:r>
                <w:r>
                  <w:rPr>
                    <w:rFonts w:cs="Arial"/>
                    <w:color w:val="000000"/>
                    <w:sz w:val="18"/>
                    <w:szCs w:val="18"/>
                  </w:rPr>
                  <w:t xml:space="preserve">                                            </w:t>
                </w:r>
              </w:p>
            </w:tc>
            <w:tc>
              <w:tcPr>
                <w:tcW w:w="9341" w:type="dxa"/>
              </w:tcPr>
              <w:p w14:paraId="71248E6E" w14:textId="77777777" w:rsidR="00900C74" w:rsidRPr="007778A3" w:rsidRDefault="00900C74" w:rsidP="00470A86">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D3 Zelený most Svrčinovec</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sidRPr="007778A3">
                  <w:rPr>
                    <w:rFonts w:cs="Arial"/>
                    <w:sz w:val="18"/>
                  </w:rPr>
                  <w:t>Národná diaľničná spoločnosť, a.s.</w:t>
                </w:r>
              </w:p>
            </w:tc>
          </w:tr>
          <w:tr w:rsidR="00900C74" w:rsidRPr="007778A3" w14:paraId="517C2114" w14:textId="77777777" w:rsidTr="00E35365">
            <w:trPr>
              <w:cantSplit/>
              <w:trHeight w:val="207"/>
            </w:trPr>
            <w:tc>
              <w:tcPr>
                <w:tcW w:w="9341" w:type="dxa"/>
              </w:tcPr>
              <w:p w14:paraId="19394CE7" w14:textId="77777777" w:rsidR="00900C74" w:rsidRPr="007778A3" w:rsidRDefault="00900C74" w:rsidP="00366050">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c>
              <w:tcPr>
                <w:tcW w:w="9341" w:type="dxa"/>
              </w:tcPr>
              <w:p w14:paraId="4647F483" w14:textId="77777777" w:rsidR="00900C74" w:rsidRPr="007778A3" w:rsidRDefault="00900C74"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14:paraId="220DCDCA" w14:textId="77777777" w:rsidR="00900C74" w:rsidRDefault="00900C74" w:rsidP="002D17A3">
          <w:pPr>
            <w:tabs>
              <w:tab w:val="right" w:pos="9140"/>
            </w:tabs>
            <w:rPr>
              <w:rFonts w:cs="Arial"/>
              <w:bCs/>
              <w:sz w:val="18"/>
              <w:lang w:eastAsia="cs-CZ"/>
            </w:rPr>
          </w:pPr>
        </w:p>
      </w:tc>
    </w:tr>
  </w:tbl>
  <w:p w14:paraId="3E60AD36" w14:textId="77777777" w:rsidR="00900C74" w:rsidRDefault="00900C7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900C74" w14:paraId="084E6E3C" w14:textId="77777777" w:rsidTr="002D17A3">
      <w:trPr>
        <w:cantSplit/>
        <w:trHeight w:val="423"/>
      </w:trPr>
      <w:tc>
        <w:tcPr>
          <w:tcW w:w="9341" w:type="dxa"/>
          <w:tcBorders>
            <w:bottom w:val="single" w:sz="4" w:space="0" w:color="auto"/>
          </w:tcBorders>
        </w:tcPr>
        <w:p w14:paraId="5DA7A4B3" w14:textId="3E9AF9B8" w:rsidR="00900C74" w:rsidRPr="00ED6C31" w:rsidRDefault="00900C74" w:rsidP="002D17A3">
          <w:pPr>
            <w:pStyle w:val="Zkladntext3"/>
            <w:rPr>
              <w:b/>
              <w:sz w:val="18"/>
              <w:szCs w:val="18"/>
            </w:rPr>
          </w:pPr>
          <w:r w:rsidRPr="00BD425D">
            <w:rPr>
              <w:sz w:val="18"/>
              <w:szCs w:val="18"/>
            </w:rPr>
            <w:t xml:space="preserve">Súťažné podklady: </w:t>
          </w:r>
          <w:r w:rsidRPr="00B54645">
            <w:rPr>
              <w:rFonts w:cs="Arial"/>
              <w:color w:val="000000"/>
              <w:sz w:val="18"/>
              <w:szCs w:val="18"/>
            </w:rPr>
            <w:t xml:space="preserve">D3 Oščadnica-Čadca, Bukov, II. </w:t>
          </w:r>
          <w:proofErr w:type="spellStart"/>
          <w:r w:rsidRPr="00B54645">
            <w:rPr>
              <w:rFonts w:cs="Arial"/>
              <w:color w:val="000000"/>
              <w:sz w:val="18"/>
              <w:szCs w:val="18"/>
            </w:rPr>
            <w:t>polprofil</w:t>
          </w:r>
          <w:proofErr w:type="spellEnd"/>
          <w:r>
            <w:rPr>
              <w:spacing w:val="0"/>
              <w:sz w:val="18"/>
              <w:szCs w:val="18"/>
            </w:rPr>
            <w:t xml:space="preserve">                                    </w:t>
          </w:r>
          <w:r w:rsidRPr="00BD425D">
            <w:rPr>
              <w:sz w:val="18"/>
              <w:szCs w:val="18"/>
            </w:rPr>
            <w:t>Národná diaľničná spoločnosť, a.s.</w:t>
          </w:r>
          <w:r>
            <w:rPr>
              <w:spacing w:val="0"/>
              <w:sz w:val="18"/>
              <w:szCs w:val="18"/>
            </w:rPr>
            <w:t xml:space="preserve">                      </w:t>
          </w:r>
          <w:r>
            <w:rPr>
              <w:sz w:val="18"/>
              <w:szCs w:val="18"/>
            </w:rPr>
            <w:t xml:space="preserve">                                                 </w:t>
          </w:r>
        </w:p>
        <w:p w14:paraId="03665819" w14:textId="77777777" w:rsidR="00900C74" w:rsidRDefault="00900C74"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900C74" w:rsidRPr="001A21CF" w14:paraId="273D0ECC" w14:textId="77777777" w:rsidTr="002D17A3">
      <w:trPr>
        <w:cantSplit/>
        <w:trHeight w:val="80"/>
      </w:trPr>
      <w:tc>
        <w:tcPr>
          <w:tcW w:w="9341" w:type="dxa"/>
          <w:tcBorders>
            <w:top w:val="single" w:sz="4" w:space="0" w:color="auto"/>
          </w:tcBorders>
        </w:tcPr>
        <w:p w14:paraId="43E79B49" w14:textId="77777777" w:rsidR="00900C74" w:rsidRDefault="00900C74" w:rsidP="002D17A3">
          <w:pPr>
            <w:pStyle w:val="H6"/>
            <w:tabs>
              <w:tab w:val="left" w:pos="5280"/>
            </w:tabs>
            <w:spacing w:before="0" w:after="0"/>
            <w:rPr>
              <w:rFonts w:cs="Arial"/>
              <w:b w:val="0"/>
              <w:bCs/>
              <w:snapToGrid/>
              <w:sz w:val="18"/>
            </w:rPr>
          </w:pPr>
        </w:p>
      </w:tc>
    </w:tr>
  </w:tbl>
  <w:p w14:paraId="6C6D6254" w14:textId="77777777" w:rsidR="00900C74" w:rsidRDefault="00900C74">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1255E" w14:textId="77777777" w:rsidR="00900C74" w:rsidRDefault="00900C74"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rsidRPr="007778A3" w14:paraId="122B48BC" w14:textId="77777777" w:rsidTr="00500B1D">
      <w:trPr>
        <w:cantSplit/>
        <w:trHeight w:val="207"/>
      </w:trPr>
      <w:tc>
        <w:tcPr>
          <w:tcW w:w="9341" w:type="dxa"/>
        </w:tcPr>
        <w:p w14:paraId="63175BD8" w14:textId="7EF44068" w:rsidR="00900C74" w:rsidRPr="007778A3" w:rsidRDefault="00900C74" w:rsidP="00B54645">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B54645">
            <w:rPr>
              <w:rFonts w:cs="Arial"/>
              <w:color w:val="000000"/>
              <w:sz w:val="18"/>
              <w:szCs w:val="18"/>
            </w:rPr>
            <w:t xml:space="preserve">D3 Oščadnica-Čadca, Bukov, II. </w:t>
          </w:r>
          <w:proofErr w:type="spellStart"/>
          <w:r w:rsidRPr="00B54645">
            <w:rPr>
              <w:rFonts w:cs="Arial"/>
              <w:color w:val="000000"/>
              <w:sz w:val="18"/>
              <w:szCs w:val="18"/>
            </w:rPr>
            <w:t>polprofil</w:t>
          </w:r>
          <w:proofErr w:type="spellEnd"/>
          <w:r>
            <w:rPr>
              <w:rFonts w:cs="Arial"/>
              <w:color w:val="000000"/>
              <w:sz w:val="18"/>
              <w:szCs w:val="18"/>
            </w:rPr>
            <w:t xml:space="preserve">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900C74" w:rsidRPr="007778A3" w14:paraId="7B9FB8D2" w14:textId="77777777" w:rsidTr="00500B1D">
      <w:trPr>
        <w:cantSplit/>
        <w:trHeight w:val="207"/>
      </w:trPr>
      <w:tc>
        <w:tcPr>
          <w:tcW w:w="9341" w:type="dxa"/>
        </w:tcPr>
        <w:p w14:paraId="219210EB" w14:textId="77777777" w:rsidR="00900C74" w:rsidRPr="007778A3" w:rsidRDefault="00900C74"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39824BFF" w14:textId="77777777" w:rsidR="00900C74" w:rsidRPr="001276D5" w:rsidRDefault="00900C74"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86832"/>
    <w:multiLevelType w:val="hybridMultilevel"/>
    <w:tmpl w:val="29DE70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8"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9"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1"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3"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445451"/>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4"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6"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9"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0"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42"/>
  </w:num>
  <w:num w:numId="3">
    <w:abstractNumId w:val="4"/>
  </w:num>
  <w:num w:numId="4">
    <w:abstractNumId w:val="3"/>
  </w:num>
  <w:num w:numId="5">
    <w:abstractNumId w:val="1"/>
  </w:num>
  <w:num w:numId="6">
    <w:abstractNumId w:val="0"/>
    <w:lvlOverride w:ilvl="0">
      <w:startOverride w:val="1"/>
    </w:lvlOverride>
  </w:num>
  <w:num w:numId="7">
    <w:abstractNumId w:val="23"/>
  </w:num>
  <w:num w:numId="8">
    <w:abstractNumId w:val="9"/>
  </w:num>
  <w:num w:numId="9">
    <w:abstractNumId w:val="37"/>
  </w:num>
  <w:num w:numId="10">
    <w:abstractNumId w:val="20"/>
  </w:num>
  <w:num w:numId="11">
    <w:abstractNumId w:val="34"/>
  </w:num>
  <w:num w:numId="12">
    <w:abstractNumId w:val="7"/>
  </w:num>
  <w:num w:numId="13">
    <w:abstractNumId w:val="8"/>
  </w:num>
  <w:num w:numId="14">
    <w:abstractNumId w:val="5"/>
  </w:num>
  <w:num w:numId="15">
    <w:abstractNumId w:val="11"/>
  </w:num>
  <w:num w:numId="16">
    <w:abstractNumId w:val="24"/>
  </w:num>
  <w:num w:numId="17">
    <w:abstractNumId w:val="17"/>
  </w:num>
  <w:num w:numId="18">
    <w:abstractNumId w:val="19"/>
  </w:num>
  <w:num w:numId="19">
    <w:abstractNumId w:val="14"/>
  </w:num>
  <w:num w:numId="20">
    <w:abstractNumId w:val="22"/>
  </w:num>
  <w:num w:numId="21">
    <w:abstractNumId w:val="10"/>
  </w:num>
  <w:num w:numId="22">
    <w:abstractNumId w:val="6"/>
  </w:num>
  <w:num w:numId="23">
    <w:abstractNumId w:val="35"/>
  </w:num>
  <w:num w:numId="24">
    <w:abstractNumId w:val="28"/>
  </w:num>
  <w:num w:numId="25">
    <w:abstractNumId w:val="26"/>
  </w:num>
  <w:num w:numId="26">
    <w:abstractNumId w:val="25"/>
  </w:num>
  <w:num w:numId="27">
    <w:abstractNumId w:val="2"/>
  </w:num>
  <w:num w:numId="28">
    <w:abstractNumId w:val="33"/>
  </w:num>
  <w:num w:numId="29">
    <w:abstractNumId w:val="27"/>
  </w:num>
  <w:num w:numId="30">
    <w:abstractNumId w:val="15"/>
  </w:num>
  <w:num w:numId="31">
    <w:abstractNumId w:val="39"/>
  </w:num>
  <w:num w:numId="32">
    <w:abstractNumId w:val="38"/>
  </w:num>
  <w:num w:numId="33">
    <w:abstractNumId w:val="41"/>
  </w:num>
  <w:num w:numId="34">
    <w:abstractNumId w:val="32"/>
  </w:num>
  <w:num w:numId="35">
    <w:abstractNumId w:val="36"/>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1"/>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8"/>
  </w:num>
  <w:num w:numId="48">
    <w:abstractNumId w:val="31"/>
  </w:num>
  <w:num w:numId="49">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AAE"/>
    <w:rsid w:val="0000039F"/>
    <w:rsid w:val="0000043B"/>
    <w:rsid w:val="0000096B"/>
    <w:rsid w:val="00000ED4"/>
    <w:rsid w:val="0000222A"/>
    <w:rsid w:val="000027C2"/>
    <w:rsid w:val="00003FD5"/>
    <w:rsid w:val="0000475D"/>
    <w:rsid w:val="00004977"/>
    <w:rsid w:val="00004A83"/>
    <w:rsid w:val="00004E5C"/>
    <w:rsid w:val="00004F24"/>
    <w:rsid w:val="00005464"/>
    <w:rsid w:val="000056D9"/>
    <w:rsid w:val="00005C6C"/>
    <w:rsid w:val="000065D2"/>
    <w:rsid w:val="00010ED9"/>
    <w:rsid w:val="00011EC9"/>
    <w:rsid w:val="00012F44"/>
    <w:rsid w:val="00014102"/>
    <w:rsid w:val="000165EB"/>
    <w:rsid w:val="00016E5A"/>
    <w:rsid w:val="00017014"/>
    <w:rsid w:val="00017C56"/>
    <w:rsid w:val="00017FA6"/>
    <w:rsid w:val="000204C9"/>
    <w:rsid w:val="00020F30"/>
    <w:rsid w:val="00021FB0"/>
    <w:rsid w:val="0002217D"/>
    <w:rsid w:val="00023565"/>
    <w:rsid w:val="0002383A"/>
    <w:rsid w:val="00023973"/>
    <w:rsid w:val="00023C31"/>
    <w:rsid w:val="000256F8"/>
    <w:rsid w:val="00026495"/>
    <w:rsid w:val="00026EF3"/>
    <w:rsid w:val="00027223"/>
    <w:rsid w:val="0002776A"/>
    <w:rsid w:val="00027F5B"/>
    <w:rsid w:val="0003017F"/>
    <w:rsid w:val="00030E09"/>
    <w:rsid w:val="00032450"/>
    <w:rsid w:val="000324EB"/>
    <w:rsid w:val="00032AB3"/>
    <w:rsid w:val="00032AE5"/>
    <w:rsid w:val="0003438A"/>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3AB6"/>
    <w:rsid w:val="000540BA"/>
    <w:rsid w:val="000545D2"/>
    <w:rsid w:val="00054CCB"/>
    <w:rsid w:val="00054F04"/>
    <w:rsid w:val="0005555F"/>
    <w:rsid w:val="0005681D"/>
    <w:rsid w:val="000615F2"/>
    <w:rsid w:val="00061C88"/>
    <w:rsid w:val="00063C27"/>
    <w:rsid w:val="00064484"/>
    <w:rsid w:val="00064743"/>
    <w:rsid w:val="00065E93"/>
    <w:rsid w:val="00066267"/>
    <w:rsid w:val="000666D7"/>
    <w:rsid w:val="00067B26"/>
    <w:rsid w:val="00070C1A"/>
    <w:rsid w:val="00070C23"/>
    <w:rsid w:val="00071114"/>
    <w:rsid w:val="0007116E"/>
    <w:rsid w:val="00071CB9"/>
    <w:rsid w:val="00072479"/>
    <w:rsid w:val="00072657"/>
    <w:rsid w:val="00074073"/>
    <w:rsid w:val="0007507F"/>
    <w:rsid w:val="000752BB"/>
    <w:rsid w:val="000756CB"/>
    <w:rsid w:val="00075897"/>
    <w:rsid w:val="00075C01"/>
    <w:rsid w:val="00075ECD"/>
    <w:rsid w:val="00076420"/>
    <w:rsid w:val="00076493"/>
    <w:rsid w:val="00076A3F"/>
    <w:rsid w:val="00076D24"/>
    <w:rsid w:val="00076F06"/>
    <w:rsid w:val="00081A8C"/>
    <w:rsid w:val="00081AD2"/>
    <w:rsid w:val="00081C15"/>
    <w:rsid w:val="000825D8"/>
    <w:rsid w:val="0008341E"/>
    <w:rsid w:val="000834AA"/>
    <w:rsid w:val="00083E24"/>
    <w:rsid w:val="000852F2"/>
    <w:rsid w:val="00085B72"/>
    <w:rsid w:val="000872EE"/>
    <w:rsid w:val="00087FCC"/>
    <w:rsid w:val="00090303"/>
    <w:rsid w:val="00090334"/>
    <w:rsid w:val="000905A1"/>
    <w:rsid w:val="0009086A"/>
    <w:rsid w:val="00090CA6"/>
    <w:rsid w:val="00091142"/>
    <w:rsid w:val="00091955"/>
    <w:rsid w:val="000926EF"/>
    <w:rsid w:val="00093BA1"/>
    <w:rsid w:val="000945C1"/>
    <w:rsid w:val="00094E4A"/>
    <w:rsid w:val="000961AE"/>
    <w:rsid w:val="000961B9"/>
    <w:rsid w:val="0009792D"/>
    <w:rsid w:val="000A06CF"/>
    <w:rsid w:val="000A07A7"/>
    <w:rsid w:val="000A1B23"/>
    <w:rsid w:val="000A1C4B"/>
    <w:rsid w:val="000A1C5D"/>
    <w:rsid w:val="000A29F7"/>
    <w:rsid w:val="000A2BE5"/>
    <w:rsid w:val="000A2E3D"/>
    <w:rsid w:val="000A319B"/>
    <w:rsid w:val="000A37E8"/>
    <w:rsid w:val="000A4541"/>
    <w:rsid w:val="000A4B44"/>
    <w:rsid w:val="000A564C"/>
    <w:rsid w:val="000A721D"/>
    <w:rsid w:val="000A7FD6"/>
    <w:rsid w:val="000B1151"/>
    <w:rsid w:val="000B1B87"/>
    <w:rsid w:val="000B20B2"/>
    <w:rsid w:val="000B2D4C"/>
    <w:rsid w:val="000B31C4"/>
    <w:rsid w:val="000B34E5"/>
    <w:rsid w:val="000B3A55"/>
    <w:rsid w:val="000B4A94"/>
    <w:rsid w:val="000B537A"/>
    <w:rsid w:val="000B5700"/>
    <w:rsid w:val="000B5C1D"/>
    <w:rsid w:val="000B636D"/>
    <w:rsid w:val="000B64A3"/>
    <w:rsid w:val="000B700B"/>
    <w:rsid w:val="000B7FAB"/>
    <w:rsid w:val="000C00B1"/>
    <w:rsid w:val="000C0517"/>
    <w:rsid w:val="000C19D6"/>
    <w:rsid w:val="000C1B1C"/>
    <w:rsid w:val="000C260A"/>
    <w:rsid w:val="000C282C"/>
    <w:rsid w:val="000C3BD9"/>
    <w:rsid w:val="000C4AC4"/>
    <w:rsid w:val="000C4D6B"/>
    <w:rsid w:val="000C523D"/>
    <w:rsid w:val="000C5AD9"/>
    <w:rsid w:val="000C6E4E"/>
    <w:rsid w:val="000C771C"/>
    <w:rsid w:val="000C7752"/>
    <w:rsid w:val="000C7B18"/>
    <w:rsid w:val="000C7BAD"/>
    <w:rsid w:val="000D0B64"/>
    <w:rsid w:val="000D18A4"/>
    <w:rsid w:val="000D1A95"/>
    <w:rsid w:val="000D27B1"/>
    <w:rsid w:val="000D30D5"/>
    <w:rsid w:val="000D3363"/>
    <w:rsid w:val="000D3868"/>
    <w:rsid w:val="000D3FC0"/>
    <w:rsid w:val="000D4E43"/>
    <w:rsid w:val="000D5262"/>
    <w:rsid w:val="000D6AD1"/>
    <w:rsid w:val="000D7F59"/>
    <w:rsid w:val="000E01A8"/>
    <w:rsid w:val="000E08DD"/>
    <w:rsid w:val="000E0FD5"/>
    <w:rsid w:val="000E237F"/>
    <w:rsid w:val="000E2FC8"/>
    <w:rsid w:val="000E32C7"/>
    <w:rsid w:val="000E405F"/>
    <w:rsid w:val="000E5737"/>
    <w:rsid w:val="000E5744"/>
    <w:rsid w:val="000E694A"/>
    <w:rsid w:val="000E718B"/>
    <w:rsid w:val="000F04ED"/>
    <w:rsid w:val="000F120E"/>
    <w:rsid w:val="000F13EB"/>
    <w:rsid w:val="000F308C"/>
    <w:rsid w:val="000F33CD"/>
    <w:rsid w:val="000F3604"/>
    <w:rsid w:val="000F3FC5"/>
    <w:rsid w:val="000F4787"/>
    <w:rsid w:val="000F5FE3"/>
    <w:rsid w:val="000F61F3"/>
    <w:rsid w:val="000F6E59"/>
    <w:rsid w:val="000F785B"/>
    <w:rsid w:val="0010021B"/>
    <w:rsid w:val="001021ED"/>
    <w:rsid w:val="001029E7"/>
    <w:rsid w:val="00103027"/>
    <w:rsid w:val="001038F6"/>
    <w:rsid w:val="0010401B"/>
    <w:rsid w:val="00105022"/>
    <w:rsid w:val="00105756"/>
    <w:rsid w:val="00106E51"/>
    <w:rsid w:val="00107D64"/>
    <w:rsid w:val="0011082A"/>
    <w:rsid w:val="00110A12"/>
    <w:rsid w:val="00110DF0"/>
    <w:rsid w:val="00110F02"/>
    <w:rsid w:val="001125B4"/>
    <w:rsid w:val="00113630"/>
    <w:rsid w:val="00113CA6"/>
    <w:rsid w:val="00114D6B"/>
    <w:rsid w:val="00115DE2"/>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3045D"/>
    <w:rsid w:val="0013056F"/>
    <w:rsid w:val="0013068C"/>
    <w:rsid w:val="001314B4"/>
    <w:rsid w:val="00131740"/>
    <w:rsid w:val="00133627"/>
    <w:rsid w:val="00133730"/>
    <w:rsid w:val="00134AE7"/>
    <w:rsid w:val="00135AFA"/>
    <w:rsid w:val="00135D21"/>
    <w:rsid w:val="00135FF2"/>
    <w:rsid w:val="001364BA"/>
    <w:rsid w:val="00136B18"/>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859"/>
    <w:rsid w:val="00164D35"/>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48F3"/>
    <w:rsid w:val="00185345"/>
    <w:rsid w:val="00185FAD"/>
    <w:rsid w:val="0018611B"/>
    <w:rsid w:val="001873E6"/>
    <w:rsid w:val="00190661"/>
    <w:rsid w:val="00190982"/>
    <w:rsid w:val="00190B0F"/>
    <w:rsid w:val="00190CFD"/>
    <w:rsid w:val="00191B9B"/>
    <w:rsid w:val="00192446"/>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C5B"/>
    <w:rsid w:val="001A21CF"/>
    <w:rsid w:val="001A236E"/>
    <w:rsid w:val="001A3128"/>
    <w:rsid w:val="001A31B0"/>
    <w:rsid w:val="001A383D"/>
    <w:rsid w:val="001A39D5"/>
    <w:rsid w:val="001A4DDD"/>
    <w:rsid w:val="001A5185"/>
    <w:rsid w:val="001A51CA"/>
    <w:rsid w:val="001A6601"/>
    <w:rsid w:val="001A66FC"/>
    <w:rsid w:val="001A68F8"/>
    <w:rsid w:val="001A7DFA"/>
    <w:rsid w:val="001A7ED4"/>
    <w:rsid w:val="001B0167"/>
    <w:rsid w:val="001B0AD7"/>
    <w:rsid w:val="001B0E95"/>
    <w:rsid w:val="001B1C27"/>
    <w:rsid w:val="001B2F67"/>
    <w:rsid w:val="001B3A9F"/>
    <w:rsid w:val="001B4D0C"/>
    <w:rsid w:val="001B5510"/>
    <w:rsid w:val="001B5806"/>
    <w:rsid w:val="001B5F08"/>
    <w:rsid w:val="001B5F6B"/>
    <w:rsid w:val="001B68B5"/>
    <w:rsid w:val="001B7486"/>
    <w:rsid w:val="001B749E"/>
    <w:rsid w:val="001C0047"/>
    <w:rsid w:val="001C19C6"/>
    <w:rsid w:val="001C2429"/>
    <w:rsid w:val="001C2A8C"/>
    <w:rsid w:val="001C3E4C"/>
    <w:rsid w:val="001C5FAD"/>
    <w:rsid w:val="001C648D"/>
    <w:rsid w:val="001D0082"/>
    <w:rsid w:val="001D0382"/>
    <w:rsid w:val="001D063C"/>
    <w:rsid w:val="001D1218"/>
    <w:rsid w:val="001D26C5"/>
    <w:rsid w:val="001D29E7"/>
    <w:rsid w:val="001D2EB8"/>
    <w:rsid w:val="001D34D8"/>
    <w:rsid w:val="001D35FF"/>
    <w:rsid w:val="001D4785"/>
    <w:rsid w:val="001D4B1B"/>
    <w:rsid w:val="001D55F0"/>
    <w:rsid w:val="001D58AC"/>
    <w:rsid w:val="001D5A94"/>
    <w:rsid w:val="001D6B1F"/>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F97"/>
    <w:rsid w:val="001E5F84"/>
    <w:rsid w:val="001E6411"/>
    <w:rsid w:val="001E6533"/>
    <w:rsid w:val="001E68CE"/>
    <w:rsid w:val="001E7107"/>
    <w:rsid w:val="001F032E"/>
    <w:rsid w:val="001F2245"/>
    <w:rsid w:val="001F2B6B"/>
    <w:rsid w:val="001F2D4B"/>
    <w:rsid w:val="001F3342"/>
    <w:rsid w:val="001F4622"/>
    <w:rsid w:val="001F4AAD"/>
    <w:rsid w:val="001F4B20"/>
    <w:rsid w:val="001F4D50"/>
    <w:rsid w:val="001F5450"/>
    <w:rsid w:val="001F5454"/>
    <w:rsid w:val="001F5D25"/>
    <w:rsid w:val="001F664B"/>
    <w:rsid w:val="001F731B"/>
    <w:rsid w:val="001F7B28"/>
    <w:rsid w:val="002005FB"/>
    <w:rsid w:val="00200A99"/>
    <w:rsid w:val="00200CC5"/>
    <w:rsid w:val="00201EB8"/>
    <w:rsid w:val="002020D5"/>
    <w:rsid w:val="002027D6"/>
    <w:rsid w:val="00204315"/>
    <w:rsid w:val="0020436C"/>
    <w:rsid w:val="00204EB4"/>
    <w:rsid w:val="00205038"/>
    <w:rsid w:val="002079EE"/>
    <w:rsid w:val="002103CB"/>
    <w:rsid w:val="00210723"/>
    <w:rsid w:val="00211912"/>
    <w:rsid w:val="00211A71"/>
    <w:rsid w:val="00211CFE"/>
    <w:rsid w:val="002122F9"/>
    <w:rsid w:val="00212A22"/>
    <w:rsid w:val="00212D18"/>
    <w:rsid w:val="00212F71"/>
    <w:rsid w:val="0021302D"/>
    <w:rsid w:val="00213051"/>
    <w:rsid w:val="0021382F"/>
    <w:rsid w:val="0021399A"/>
    <w:rsid w:val="00213E67"/>
    <w:rsid w:val="00213E76"/>
    <w:rsid w:val="0021438F"/>
    <w:rsid w:val="00214503"/>
    <w:rsid w:val="002152B7"/>
    <w:rsid w:val="00215527"/>
    <w:rsid w:val="0021593B"/>
    <w:rsid w:val="00215F67"/>
    <w:rsid w:val="00216100"/>
    <w:rsid w:val="002164F2"/>
    <w:rsid w:val="002168D4"/>
    <w:rsid w:val="00216A1D"/>
    <w:rsid w:val="002173D3"/>
    <w:rsid w:val="0022217C"/>
    <w:rsid w:val="00223591"/>
    <w:rsid w:val="002241FE"/>
    <w:rsid w:val="0022438B"/>
    <w:rsid w:val="002244E1"/>
    <w:rsid w:val="00224759"/>
    <w:rsid w:val="00224938"/>
    <w:rsid w:val="00224B50"/>
    <w:rsid w:val="00224D6A"/>
    <w:rsid w:val="00225ADB"/>
    <w:rsid w:val="002268A6"/>
    <w:rsid w:val="00226AEC"/>
    <w:rsid w:val="002308BE"/>
    <w:rsid w:val="0023122A"/>
    <w:rsid w:val="00231FDB"/>
    <w:rsid w:val="00232E02"/>
    <w:rsid w:val="00234143"/>
    <w:rsid w:val="002354DB"/>
    <w:rsid w:val="00235FBB"/>
    <w:rsid w:val="00236472"/>
    <w:rsid w:val="00236551"/>
    <w:rsid w:val="00237651"/>
    <w:rsid w:val="00237F71"/>
    <w:rsid w:val="00240F06"/>
    <w:rsid w:val="00240F92"/>
    <w:rsid w:val="00241F8C"/>
    <w:rsid w:val="002421BA"/>
    <w:rsid w:val="00242284"/>
    <w:rsid w:val="00242A29"/>
    <w:rsid w:val="00243055"/>
    <w:rsid w:val="0024344F"/>
    <w:rsid w:val="0024376F"/>
    <w:rsid w:val="0024390F"/>
    <w:rsid w:val="00243CE8"/>
    <w:rsid w:val="00244276"/>
    <w:rsid w:val="0024527C"/>
    <w:rsid w:val="0024574E"/>
    <w:rsid w:val="00245E05"/>
    <w:rsid w:val="002465BF"/>
    <w:rsid w:val="00247D78"/>
    <w:rsid w:val="00250375"/>
    <w:rsid w:val="00250728"/>
    <w:rsid w:val="00250752"/>
    <w:rsid w:val="002511C5"/>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25FF"/>
    <w:rsid w:val="00262797"/>
    <w:rsid w:val="00262EF5"/>
    <w:rsid w:val="002648C6"/>
    <w:rsid w:val="00264A7E"/>
    <w:rsid w:val="00264FBD"/>
    <w:rsid w:val="00264FE1"/>
    <w:rsid w:val="0026547C"/>
    <w:rsid w:val="00265529"/>
    <w:rsid w:val="002660B3"/>
    <w:rsid w:val="002679F8"/>
    <w:rsid w:val="0027158D"/>
    <w:rsid w:val="00271A9C"/>
    <w:rsid w:val="00271B9D"/>
    <w:rsid w:val="00271EAE"/>
    <w:rsid w:val="00272D2C"/>
    <w:rsid w:val="00272F5C"/>
    <w:rsid w:val="002730C0"/>
    <w:rsid w:val="0027388A"/>
    <w:rsid w:val="002739F4"/>
    <w:rsid w:val="00273DE0"/>
    <w:rsid w:val="00274239"/>
    <w:rsid w:val="00274833"/>
    <w:rsid w:val="002751BB"/>
    <w:rsid w:val="0027579E"/>
    <w:rsid w:val="00276DC4"/>
    <w:rsid w:val="00277457"/>
    <w:rsid w:val="00277D6C"/>
    <w:rsid w:val="00280E4B"/>
    <w:rsid w:val="00282686"/>
    <w:rsid w:val="00282793"/>
    <w:rsid w:val="00282BEF"/>
    <w:rsid w:val="00283AC1"/>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C7"/>
    <w:rsid w:val="002B6F4A"/>
    <w:rsid w:val="002B7B14"/>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72EF"/>
    <w:rsid w:val="002D753D"/>
    <w:rsid w:val="002D769C"/>
    <w:rsid w:val="002D7865"/>
    <w:rsid w:val="002D7AC5"/>
    <w:rsid w:val="002D7F9A"/>
    <w:rsid w:val="002D7FE9"/>
    <w:rsid w:val="002E0B03"/>
    <w:rsid w:val="002E11AF"/>
    <w:rsid w:val="002E1A40"/>
    <w:rsid w:val="002E206A"/>
    <w:rsid w:val="002E31A2"/>
    <w:rsid w:val="002E3273"/>
    <w:rsid w:val="002E3F5E"/>
    <w:rsid w:val="002E4238"/>
    <w:rsid w:val="002E6578"/>
    <w:rsid w:val="002E671A"/>
    <w:rsid w:val="002E67BD"/>
    <w:rsid w:val="002E71ED"/>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7BC"/>
    <w:rsid w:val="00300BC7"/>
    <w:rsid w:val="00301098"/>
    <w:rsid w:val="00301276"/>
    <w:rsid w:val="00301D03"/>
    <w:rsid w:val="00302100"/>
    <w:rsid w:val="003033E3"/>
    <w:rsid w:val="00303C14"/>
    <w:rsid w:val="00303C5C"/>
    <w:rsid w:val="00304058"/>
    <w:rsid w:val="00304231"/>
    <w:rsid w:val="0030461C"/>
    <w:rsid w:val="003053E7"/>
    <w:rsid w:val="00305580"/>
    <w:rsid w:val="00305A52"/>
    <w:rsid w:val="00305B04"/>
    <w:rsid w:val="0030648B"/>
    <w:rsid w:val="00306608"/>
    <w:rsid w:val="0030725C"/>
    <w:rsid w:val="00307CA2"/>
    <w:rsid w:val="00307E3F"/>
    <w:rsid w:val="00310F8D"/>
    <w:rsid w:val="00310FA4"/>
    <w:rsid w:val="003123A9"/>
    <w:rsid w:val="00314141"/>
    <w:rsid w:val="00314CF8"/>
    <w:rsid w:val="00314E7E"/>
    <w:rsid w:val="0031501A"/>
    <w:rsid w:val="00316763"/>
    <w:rsid w:val="00316C63"/>
    <w:rsid w:val="00320C6A"/>
    <w:rsid w:val="00320F6F"/>
    <w:rsid w:val="003212F1"/>
    <w:rsid w:val="0032189F"/>
    <w:rsid w:val="00322203"/>
    <w:rsid w:val="003227FE"/>
    <w:rsid w:val="003231B6"/>
    <w:rsid w:val="00323877"/>
    <w:rsid w:val="003238EB"/>
    <w:rsid w:val="0032414D"/>
    <w:rsid w:val="00325115"/>
    <w:rsid w:val="00325203"/>
    <w:rsid w:val="00326C5C"/>
    <w:rsid w:val="0032794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DE5"/>
    <w:rsid w:val="00342E83"/>
    <w:rsid w:val="00344685"/>
    <w:rsid w:val="00344D33"/>
    <w:rsid w:val="00345FBF"/>
    <w:rsid w:val="00346CCC"/>
    <w:rsid w:val="00347A5B"/>
    <w:rsid w:val="003504ED"/>
    <w:rsid w:val="0035078E"/>
    <w:rsid w:val="00350BC0"/>
    <w:rsid w:val="00350C20"/>
    <w:rsid w:val="00350D2E"/>
    <w:rsid w:val="00352572"/>
    <w:rsid w:val="00352BDD"/>
    <w:rsid w:val="0035315B"/>
    <w:rsid w:val="0035354A"/>
    <w:rsid w:val="00353786"/>
    <w:rsid w:val="00354090"/>
    <w:rsid w:val="00354CE6"/>
    <w:rsid w:val="00356DA2"/>
    <w:rsid w:val="00357E94"/>
    <w:rsid w:val="00357F49"/>
    <w:rsid w:val="00360650"/>
    <w:rsid w:val="00361286"/>
    <w:rsid w:val="0036202F"/>
    <w:rsid w:val="00362124"/>
    <w:rsid w:val="00362439"/>
    <w:rsid w:val="00362663"/>
    <w:rsid w:val="00362CA5"/>
    <w:rsid w:val="00363363"/>
    <w:rsid w:val="00363D72"/>
    <w:rsid w:val="003645A4"/>
    <w:rsid w:val="003650AE"/>
    <w:rsid w:val="00365260"/>
    <w:rsid w:val="00365263"/>
    <w:rsid w:val="00365680"/>
    <w:rsid w:val="003656C6"/>
    <w:rsid w:val="00366050"/>
    <w:rsid w:val="00366587"/>
    <w:rsid w:val="0036674A"/>
    <w:rsid w:val="003674E3"/>
    <w:rsid w:val="003676C1"/>
    <w:rsid w:val="00367901"/>
    <w:rsid w:val="00370B66"/>
    <w:rsid w:val="00370B85"/>
    <w:rsid w:val="00370C48"/>
    <w:rsid w:val="003719DD"/>
    <w:rsid w:val="00371E20"/>
    <w:rsid w:val="00371E4E"/>
    <w:rsid w:val="00371ED7"/>
    <w:rsid w:val="00372CF7"/>
    <w:rsid w:val="003733B0"/>
    <w:rsid w:val="00373581"/>
    <w:rsid w:val="003737A4"/>
    <w:rsid w:val="003739CA"/>
    <w:rsid w:val="00374CCB"/>
    <w:rsid w:val="00374E83"/>
    <w:rsid w:val="00374EE4"/>
    <w:rsid w:val="00375167"/>
    <w:rsid w:val="00375825"/>
    <w:rsid w:val="00375855"/>
    <w:rsid w:val="00376BB0"/>
    <w:rsid w:val="00376CC1"/>
    <w:rsid w:val="003772BA"/>
    <w:rsid w:val="00377CF5"/>
    <w:rsid w:val="003803C9"/>
    <w:rsid w:val="003806F1"/>
    <w:rsid w:val="0038091F"/>
    <w:rsid w:val="003809C5"/>
    <w:rsid w:val="00381086"/>
    <w:rsid w:val="00381CAA"/>
    <w:rsid w:val="00382138"/>
    <w:rsid w:val="00382FAC"/>
    <w:rsid w:val="003838E4"/>
    <w:rsid w:val="00383927"/>
    <w:rsid w:val="00383D71"/>
    <w:rsid w:val="00384531"/>
    <w:rsid w:val="003848B0"/>
    <w:rsid w:val="00385B44"/>
    <w:rsid w:val="003860A2"/>
    <w:rsid w:val="003860CF"/>
    <w:rsid w:val="00386E12"/>
    <w:rsid w:val="003876AF"/>
    <w:rsid w:val="003903A5"/>
    <w:rsid w:val="00390496"/>
    <w:rsid w:val="00390754"/>
    <w:rsid w:val="0039102A"/>
    <w:rsid w:val="003910CD"/>
    <w:rsid w:val="00392EB2"/>
    <w:rsid w:val="0039325C"/>
    <w:rsid w:val="00393987"/>
    <w:rsid w:val="00393FDA"/>
    <w:rsid w:val="003941AA"/>
    <w:rsid w:val="003948D7"/>
    <w:rsid w:val="00394B61"/>
    <w:rsid w:val="00395843"/>
    <w:rsid w:val="003959D3"/>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7095"/>
    <w:rsid w:val="003B0BC1"/>
    <w:rsid w:val="003B1789"/>
    <w:rsid w:val="003B1B4F"/>
    <w:rsid w:val="003B1EF0"/>
    <w:rsid w:val="003B2A5E"/>
    <w:rsid w:val="003B30BB"/>
    <w:rsid w:val="003B3487"/>
    <w:rsid w:val="003B39B6"/>
    <w:rsid w:val="003B50D1"/>
    <w:rsid w:val="003B607B"/>
    <w:rsid w:val="003B7947"/>
    <w:rsid w:val="003C028C"/>
    <w:rsid w:val="003C092A"/>
    <w:rsid w:val="003C12DA"/>
    <w:rsid w:val="003C1676"/>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D23E1"/>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53FC"/>
    <w:rsid w:val="003F569B"/>
    <w:rsid w:val="003F62F6"/>
    <w:rsid w:val="003F69A3"/>
    <w:rsid w:val="0040001B"/>
    <w:rsid w:val="00400292"/>
    <w:rsid w:val="004002ED"/>
    <w:rsid w:val="00400E92"/>
    <w:rsid w:val="00402092"/>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76E8"/>
    <w:rsid w:val="00420E48"/>
    <w:rsid w:val="00421047"/>
    <w:rsid w:val="0042186E"/>
    <w:rsid w:val="00421BB5"/>
    <w:rsid w:val="00422460"/>
    <w:rsid w:val="0042274D"/>
    <w:rsid w:val="00423CEE"/>
    <w:rsid w:val="00424F85"/>
    <w:rsid w:val="004260F4"/>
    <w:rsid w:val="004265C1"/>
    <w:rsid w:val="004269EE"/>
    <w:rsid w:val="004305A3"/>
    <w:rsid w:val="00430DFE"/>
    <w:rsid w:val="00430F26"/>
    <w:rsid w:val="0043105D"/>
    <w:rsid w:val="0043130C"/>
    <w:rsid w:val="00431384"/>
    <w:rsid w:val="00432F33"/>
    <w:rsid w:val="004336B7"/>
    <w:rsid w:val="00433D3B"/>
    <w:rsid w:val="00434226"/>
    <w:rsid w:val="00434751"/>
    <w:rsid w:val="0043600B"/>
    <w:rsid w:val="00436E1F"/>
    <w:rsid w:val="004371AB"/>
    <w:rsid w:val="0043730C"/>
    <w:rsid w:val="004405A4"/>
    <w:rsid w:val="00440E1D"/>
    <w:rsid w:val="004422AF"/>
    <w:rsid w:val="0044270C"/>
    <w:rsid w:val="00443580"/>
    <w:rsid w:val="0044385C"/>
    <w:rsid w:val="00443F84"/>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23C3"/>
    <w:rsid w:val="00482569"/>
    <w:rsid w:val="00482EFF"/>
    <w:rsid w:val="0048345F"/>
    <w:rsid w:val="004834E6"/>
    <w:rsid w:val="00483EBA"/>
    <w:rsid w:val="004845A1"/>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C8D"/>
    <w:rsid w:val="0049488C"/>
    <w:rsid w:val="004954F4"/>
    <w:rsid w:val="00495AD2"/>
    <w:rsid w:val="00495EF8"/>
    <w:rsid w:val="004967E8"/>
    <w:rsid w:val="00496F63"/>
    <w:rsid w:val="004973E9"/>
    <w:rsid w:val="004974B0"/>
    <w:rsid w:val="00497794"/>
    <w:rsid w:val="00497EF1"/>
    <w:rsid w:val="004A0A6E"/>
    <w:rsid w:val="004A420D"/>
    <w:rsid w:val="004A5E44"/>
    <w:rsid w:val="004A64C4"/>
    <w:rsid w:val="004A677F"/>
    <w:rsid w:val="004A7172"/>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C06A9"/>
    <w:rsid w:val="004C111D"/>
    <w:rsid w:val="004C1A3B"/>
    <w:rsid w:val="004C2479"/>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E3D"/>
    <w:rsid w:val="004E6440"/>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2C3F"/>
    <w:rsid w:val="005032AE"/>
    <w:rsid w:val="0050344F"/>
    <w:rsid w:val="00503DC8"/>
    <w:rsid w:val="00504314"/>
    <w:rsid w:val="00505A7D"/>
    <w:rsid w:val="00505D96"/>
    <w:rsid w:val="00506509"/>
    <w:rsid w:val="00506889"/>
    <w:rsid w:val="005068D9"/>
    <w:rsid w:val="0050699D"/>
    <w:rsid w:val="00511B5F"/>
    <w:rsid w:val="00511FD2"/>
    <w:rsid w:val="0051209E"/>
    <w:rsid w:val="00512796"/>
    <w:rsid w:val="00512E48"/>
    <w:rsid w:val="00514344"/>
    <w:rsid w:val="005147E4"/>
    <w:rsid w:val="00514B67"/>
    <w:rsid w:val="00515F56"/>
    <w:rsid w:val="0051695C"/>
    <w:rsid w:val="005174C1"/>
    <w:rsid w:val="0051751B"/>
    <w:rsid w:val="00517A73"/>
    <w:rsid w:val="00520770"/>
    <w:rsid w:val="00520779"/>
    <w:rsid w:val="005220C4"/>
    <w:rsid w:val="005225A6"/>
    <w:rsid w:val="005226C0"/>
    <w:rsid w:val="00522A3F"/>
    <w:rsid w:val="0052306A"/>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7040"/>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E45"/>
    <w:rsid w:val="00560BE3"/>
    <w:rsid w:val="00561B0A"/>
    <w:rsid w:val="00561B12"/>
    <w:rsid w:val="0056255B"/>
    <w:rsid w:val="00562832"/>
    <w:rsid w:val="0056384D"/>
    <w:rsid w:val="005638ED"/>
    <w:rsid w:val="00563D26"/>
    <w:rsid w:val="00563DF3"/>
    <w:rsid w:val="005660A9"/>
    <w:rsid w:val="005665F5"/>
    <w:rsid w:val="00566968"/>
    <w:rsid w:val="00566FC4"/>
    <w:rsid w:val="0056707B"/>
    <w:rsid w:val="005670C9"/>
    <w:rsid w:val="00567600"/>
    <w:rsid w:val="005677F7"/>
    <w:rsid w:val="00570514"/>
    <w:rsid w:val="0057101D"/>
    <w:rsid w:val="00571879"/>
    <w:rsid w:val="00571D9E"/>
    <w:rsid w:val="0057246A"/>
    <w:rsid w:val="0057255B"/>
    <w:rsid w:val="00573EE5"/>
    <w:rsid w:val="00573F66"/>
    <w:rsid w:val="005742BB"/>
    <w:rsid w:val="00574997"/>
    <w:rsid w:val="00574ED7"/>
    <w:rsid w:val="00575036"/>
    <w:rsid w:val="00575162"/>
    <w:rsid w:val="00575321"/>
    <w:rsid w:val="00575478"/>
    <w:rsid w:val="00575EDA"/>
    <w:rsid w:val="00575F9A"/>
    <w:rsid w:val="00576149"/>
    <w:rsid w:val="00576549"/>
    <w:rsid w:val="005767E9"/>
    <w:rsid w:val="005772A1"/>
    <w:rsid w:val="00577433"/>
    <w:rsid w:val="00580655"/>
    <w:rsid w:val="00580C81"/>
    <w:rsid w:val="00582756"/>
    <w:rsid w:val="00582E0F"/>
    <w:rsid w:val="00583436"/>
    <w:rsid w:val="005838AE"/>
    <w:rsid w:val="00584141"/>
    <w:rsid w:val="00584539"/>
    <w:rsid w:val="00584813"/>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B72"/>
    <w:rsid w:val="005A3BB9"/>
    <w:rsid w:val="005A4527"/>
    <w:rsid w:val="005A505D"/>
    <w:rsid w:val="005A64F3"/>
    <w:rsid w:val="005A6D8D"/>
    <w:rsid w:val="005A705C"/>
    <w:rsid w:val="005B0687"/>
    <w:rsid w:val="005B0752"/>
    <w:rsid w:val="005B1004"/>
    <w:rsid w:val="005B12F0"/>
    <w:rsid w:val="005B268D"/>
    <w:rsid w:val="005B300D"/>
    <w:rsid w:val="005B4EFD"/>
    <w:rsid w:val="005B542F"/>
    <w:rsid w:val="005B54F2"/>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976"/>
    <w:rsid w:val="005C6986"/>
    <w:rsid w:val="005C6B92"/>
    <w:rsid w:val="005C72F4"/>
    <w:rsid w:val="005C75A2"/>
    <w:rsid w:val="005C78D9"/>
    <w:rsid w:val="005D08A6"/>
    <w:rsid w:val="005D20F1"/>
    <w:rsid w:val="005D384F"/>
    <w:rsid w:val="005D3E94"/>
    <w:rsid w:val="005D401D"/>
    <w:rsid w:val="005D48D3"/>
    <w:rsid w:val="005D6D9D"/>
    <w:rsid w:val="005D7361"/>
    <w:rsid w:val="005D73FF"/>
    <w:rsid w:val="005D7590"/>
    <w:rsid w:val="005D7835"/>
    <w:rsid w:val="005E0DAE"/>
    <w:rsid w:val="005E247D"/>
    <w:rsid w:val="005E287B"/>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563"/>
    <w:rsid w:val="0060381C"/>
    <w:rsid w:val="00603AC9"/>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204E8"/>
    <w:rsid w:val="006205BE"/>
    <w:rsid w:val="0062081C"/>
    <w:rsid w:val="00620A06"/>
    <w:rsid w:val="00620ABA"/>
    <w:rsid w:val="00621B94"/>
    <w:rsid w:val="0062212F"/>
    <w:rsid w:val="00622299"/>
    <w:rsid w:val="006232F2"/>
    <w:rsid w:val="006242F9"/>
    <w:rsid w:val="00625C4C"/>
    <w:rsid w:val="006261F4"/>
    <w:rsid w:val="00626224"/>
    <w:rsid w:val="006268CA"/>
    <w:rsid w:val="00626BB5"/>
    <w:rsid w:val="006278B9"/>
    <w:rsid w:val="006279B2"/>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110A"/>
    <w:rsid w:val="00641671"/>
    <w:rsid w:val="00641DF5"/>
    <w:rsid w:val="0064217E"/>
    <w:rsid w:val="006425D4"/>
    <w:rsid w:val="006440E1"/>
    <w:rsid w:val="006441D3"/>
    <w:rsid w:val="00644440"/>
    <w:rsid w:val="006453C3"/>
    <w:rsid w:val="00645B30"/>
    <w:rsid w:val="00646639"/>
    <w:rsid w:val="00646D09"/>
    <w:rsid w:val="00646D0F"/>
    <w:rsid w:val="00647078"/>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F43"/>
    <w:rsid w:val="00662047"/>
    <w:rsid w:val="00662128"/>
    <w:rsid w:val="0066292C"/>
    <w:rsid w:val="00662FC7"/>
    <w:rsid w:val="00663065"/>
    <w:rsid w:val="00663F8D"/>
    <w:rsid w:val="006665DD"/>
    <w:rsid w:val="0066757D"/>
    <w:rsid w:val="00667929"/>
    <w:rsid w:val="00670291"/>
    <w:rsid w:val="006709BC"/>
    <w:rsid w:val="00671338"/>
    <w:rsid w:val="00671544"/>
    <w:rsid w:val="00672634"/>
    <w:rsid w:val="00672D17"/>
    <w:rsid w:val="00672DA7"/>
    <w:rsid w:val="006730D5"/>
    <w:rsid w:val="00674A02"/>
    <w:rsid w:val="00676945"/>
    <w:rsid w:val="00676AF1"/>
    <w:rsid w:val="00676E6A"/>
    <w:rsid w:val="00677654"/>
    <w:rsid w:val="00680E57"/>
    <w:rsid w:val="0068103E"/>
    <w:rsid w:val="00681A21"/>
    <w:rsid w:val="00683585"/>
    <w:rsid w:val="006836B5"/>
    <w:rsid w:val="00683CB9"/>
    <w:rsid w:val="00684C21"/>
    <w:rsid w:val="00684C68"/>
    <w:rsid w:val="00684F43"/>
    <w:rsid w:val="006851CD"/>
    <w:rsid w:val="0068548D"/>
    <w:rsid w:val="00687355"/>
    <w:rsid w:val="006873BD"/>
    <w:rsid w:val="006876F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B9C"/>
    <w:rsid w:val="006A5255"/>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974"/>
    <w:rsid w:val="006C2AA4"/>
    <w:rsid w:val="006C2AE4"/>
    <w:rsid w:val="006C4554"/>
    <w:rsid w:val="006C5695"/>
    <w:rsid w:val="006C5B54"/>
    <w:rsid w:val="006D031D"/>
    <w:rsid w:val="006D1031"/>
    <w:rsid w:val="006D2EC5"/>
    <w:rsid w:val="006D3CE7"/>
    <w:rsid w:val="006D5266"/>
    <w:rsid w:val="006D5689"/>
    <w:rsid w:val="006D6170"/>
    <w:rsid w:val="006D61EA"/>
    <w:rsid w:val="006D6918"/>
    <w:rsid w:val="006E087B"/>
    <w:rsid w:val="006E0C52"/>
    <w:rsid w:val="006E1673"/>
    <w:rsid w:val="006E1B82"/>
    <w:rsid w:val="006E2A74"/>
    <w:rsid w:val="006E3509"/>
    <w:rsid w:val="006E4DFD"/>
    <w:rsid w:val="006E559F"/>
    <w:rsid w:val="006E60AE"/>
    <w:rsid w:val="006E61EF"/>
    <w:rsid w:val="006E7750"/>
    <w:rsid w:val="006F216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6314"/>
    <w:rsid w:val="007072DC"/>
    <w:rsid w:val="007076EC"/>
    <w:rsid w:val="00707EF9"/>
    <w:rsid w:val="00710815"/>
    <w:rsid w:val="00711A63"/>
    <w:rsid w:val="007125F9"/>
    <w:rsid w:val="007134E7"/>
    <w:rsid w:val="00713D06"/>
    <w:rsid w:val="0071449F"/>
    <w:rsid w:val="007153DC"/>
    <w:rsid w:val="007155F5"/>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F20"/>
    <w:rsid w:val="00726218"/>
    <w:rsid w:val="00726958"/>
    <w:rsid w:val="007279DB"/>
    <w:rsid w:val="00727F8E"/>
    <w:rsid w:val="007302A0"/>
    <w:rsid w:val="00731377"/>
    <w:rsid w:val="007326F8"/>
    <w:rsid w:val="00733D05"/>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5FEC"/>
    <w:rsid w:val="007575C4"/>
    <w:rsid w:val="00760302"/>
    <w:rsid w:val="0076043E"/>
    <w:rsid w:val="00760A15"/>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5899"/>
    <w:rsid w:val="00776B18"/>
    <w:rsid w:val="007772B6"/>
    <w:rsid w:val="00777369"/>
    <w:rsid w:val="00780104"/>
    <w:rsid w:val="007805C5"/>
    <w:rsid w:val="00780A6F"/>
    <w:rsid w:val="00780A93"/>
    <w:rsid w:val="00780B8D"/>
    <w:rsid w:val="00780D70"/>
    <w:rsid w:val="00781090"/>
    <w:rsid w:val="00781FBC"/>
    <w:rsid w:val="00782137"/>
    <w:rsid w:val="00782BC0"/>
    <w:rsid w:val="007838CB"/>
    <w:rsid w:val="00785D39"/>
    <w:rsid w:val="00785D7B"/>
    <w:rsid w:val="00786553"/>
    <w:rsid w:val="00786802"/>
    <w:rsid w:val="007869FB"/>
    <w:rsid w:val="00787AD8"/>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A0317"/>
    <w:rsid w:val="007A2196"/>
    <w:rsid w:val="007A2551"/>
    <w:rsid w:val="007A267B"/>
    <w:rsid w:val="007A28A0"/>
    <w:rsid w:val="007A3CF8"/>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6A"/>
    <w:rsid w:val="007D13AB"/>
    <w:rsid w:val="007D1C2D"/>
    <w:rsid w:val="007D28D6"/>
    <w:rsid w:val="007D3E5F"/>
    <w:rsid w:val="007D4926"/>
    <w:rsid w:val="007D5CCF"/>
    <w:rsid w:val="007D6D92"/>
    <w:rsid w:val="007D6E81"/>
    <w:rsid w:val="007D6FCB"/>
    <w:rsid w:val="007D7295"/>
    <w:rsid w:val="007D7B59"/>
    <w:rsid w:val="007E10AE"/>
    <w:rsid w:val="007E2E68"/>
    <w:rsid w:val="007E3028"/>
    <w:rsid w:val="007E3C7C"/>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281"/>
    <w:rsid w:val="007F6713"/>
    <w:rsid w:val="007F7B48"/>
    <w:rsid w:val="00800BB2"/>
    <w:rsid w:val="00802C64"/>
    <w:rsid w:val="00802EA6"/>
    <w:rsid w:val="0080380A"/>
    <w:rsid w:val="00803F49"/>
    <w:rsid w:val="00804057"/>
    <w:rsid w:val="00804132"/>
    <w:rsid w:val="0080463D"/>
    <w:rsid w:val="00804715"/>
    <w:rsid w:val="00804931"/>
    <w:rsid w:val="00804B04"/>
    <w:rsid w:val="00805E44"/>
    <w:rsid w:val="00806F8D"/>
    <w:rsid w:val="00807AF2"/>
    <w:rsid w:val="00811432"/>
    <w:rsid w:val="00811848"/>
    <w:rsid w:val="00811BD6"/>
    <w:rsid w:val="00812884"/>
    <w:rsid w:val="008129FD"/>
    <w:rsid w:val="00813829"/>
    <w:rsid w:val="008138E1"/>
    <w:rsid w:val="00814707"/>
    <w:rsid w:val="00814B3B"/>
    <w:rsid w:val="00815BBD"/>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2B3"/>
    <w:rsid w:val="008234DD"/>
    <w:rsid w:val="00823EBA"/>
    <w:rsid w:val="00825016"/>
    <w:rsid w:val="008261F4"/>
    <w:rsid w:val="00826999"/>
    <w:rsid w:val="00826F00"/>
    <w:rsid w:val="00826F97"/>
    <w:rsid w:val="008274BC"/>
    <w:rsid w:val="00830285"/>
    <w:rsid w:val="008302E2"/>
    <w:rsid w:val="00831E09"/>
    <w:rsid w:val="0083239F"/>
    <w:rsid w:val="008325BA"/>
    <w:rsid w:val="008329D0"/>
    <w:rsid w:val="008351BF"/>
    <w:rsid w:val="008358DD"/>
    <w:rsid w:val="0083664E"/>
    <w:rsid w:val="00836990"/>
    <w:rsid w:val="0083771B"/>
    <w:rsid w:val="0083792D"/>
    <w:rsid w:val="00840A37"/>
    <w:rsid w:val="008412DB"/>
    <w:rsid w:val="008424C8"/>
    <w:rsid w:val="008427D8"/>
    <w:rsid w:val="00842C77"/>
    <w:rsid w:val="0084305A"/>
    <w:rsid w:val="00843170"/>
    <w:rsid w:val="00843438"/>
    <w:rsid w:val="00843FB6"/>
    <w:rsid w:val="0084578B"/>
    <w:rsid w:val="008461A5"/>
    <w:rsid w:val="00846EFD"/>
    <w:rsid w:val="00847260"/>
    <w:rsid w:val="00847BE0"/>
    <w:rsid w:val="00852022"/>
    <w:rsid w:val="008523E9"/>
    <w:rsid w:val="00852433"/>
    <w:rsid w:val="00852C78"/>
    <w:rsid w:val="00853A68"/>
    <w:rsid w:val="00853AC1"/>
    <w:rsid w:val="00853DBD"/>
    <w:rsid w:val="00854118"/>
    <w:rsid w:val="00855A66"/>
    <w:rsid w:val="00856554"/>
    <w:rsid w:val="00861845"/>
    <w:rsid w:val="00861AA1"/>
    <w:rsid w:val="008625C9"/>
    <w:rsid w:val="0086267D"/>
    <w:rsid w:val="00862E50"/>
    <w:rsid w:val="008632F6"/>
    <w:rsid w:val="0086368B"/>
    <w:rsid w:val="00863BE6"/>
    <w:rsid w:val="00863DFA"/>
    <w:rsid w:val="0086532A"/>
    <w:rsid w:val="00865CF0"/>
    <w:rsid w:val="00865EB8"/>
    <w:rsid w:val="00867006"/>
    <w:rsid w:val="008673C5"/>
    <w:rsid w:val="0087025B"/>
    <w:rsid w:val="008706D9"/>
    <w:rsid w:val="00871243"/>
    <w:rsid w:val="00871611"/>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5742"/>
    <w:rsid w:val="00885D57"/>
    <w:rsid w:val="00885F0F"/>
    <w:rsid w:val="00886015"/>
    <w:rsid w:val="008869FC"/>
    <w:rsid w:val="00886AB6"/>
    <w:rsid w:val="00886EF8"/>
    <w:rsid w:val="0088777A"/>
    <w:rsid w:val="008900C1"/>
    <w:rsid w:val="0089053C"/>
    <w:rsid w:val="00891510"/>
    <w:rsid w:val="00891B99"/>
    <w:rsid w:val="0089257B"/>
    <w:rsid w:val="00893AF8"/>
    <w:rsid w:val="00893B08"/>
    <w:rsid w:val="00894287"/>
    <w:rsid w:val="0089442B"/>
    <w:rsid w:val="008945CD"/>
    <w:rsid w:val="00894C35"/>
    <w:rsid w:val="00895BB6"/>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339"/>
    <w:rsid w:val="008B063A"/>
    <w:rsid w:val="008B0953"/>
    <w:rsid w:val="008B0A84"/>
    <w:rsid w:val="008B1035"/>
    <w:rsid w:val="008B1B7E"/>
    <w:rsid w:val="008B2D96"/>
    <w:rsid w:val="008B48A2"/>
    <w:rsid w:val="008B4E35"/>
    <w:rsid w:val="008B4F27"/>
    <w:rsid w:val="008B5691"/>
    <w:rsid w:val="008B68B4"/>
    <w:rsid w:val="008B69E2"/>
    <w:rsid w:val="008B7A1A"/>
    <w:rsid w:val="008C0521"/>
    <w:rsid w:val="008C070F"/>
    <w:rsid w:val="008C0EB3"/>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663"/>
    <w:rsid w:val="008F6C54"/>
    <w:rsid w:val="008F7543"/>
    <w:rsid w:val="008F7FE3"/>
    <w:rsid w:val="00900037"/>
    <w:rsid w:val="00900C74"/>
    <w:rsid w:val="00900CA4"/>
    <w:rsid w:val="00900F13"/>
    <w:rsid w:val="00901898"/>
    <w:rsid w:val="00901AF2"/>
    <w:rsid w:val="0090251A"/>
    <w:rsid w:val="00902CFA"/>
    <w:rsid w:val="00903A69"/>
    <w:rsid w:val="00904C2F"/>
    <w:rsid w:val="00904E9B"/>
    <w:rsid w:val="00905FD8"/>
    <w:rsid w:val="009069FC"/>
    <w:rsid w:val="00906CFD"/>
    <w:rsid w:val="00906F28"/>
    <w:rsid w:val="00907D97"/>
    <w:rsid w:val="00907F25"/>
    <w:rsid w:val="00907FF7"/>
    <w:rsid w:val="00910A67"/>
    <w:rsid w:val="00911603"/>
    <w:rsid w:val="009118E2"/>
    <w:rsid w:val="00911D94"/>
    <w:rsid w:val="009121E7"/>
    <w:rsid w:val="0091241B"/>
    <w:rsid w:val="00912DDA"/>
    <w:rsid w:val="00912E96"/>
    <w:rsid w:val="00913D7D"/>
    <w:rsid w:val="00913E04"/>
    <w:rsid w:val="00915893"/>
    <w:rsid w:val="009163F7"/>
    <w:rsid w:val="00916C9E"/>
    <w:rsid w:val="00917487"/>
    <w:rsid w:val="0091754B"/>
    <w:rsid w:val="00917CFF"/>
    <w:rsid w:val="009203C8"/>
    <w:rsid w:val="00920E04"/>
    <w:rsid w:val="00920E2F"/>
    <w:rsid w:val="00921157"/>
    <w:rsid w:val="00921AB5"/>
    <w:rsid w:val="00922091"/>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968"/>
    <w:rsid w:val="009534B8"/>
    <w:rsid w:val="0095406C"/>
    <w:rsid w:val="00954B98"/>
    <w:rsid w:val="00956BB9"/>
    <w:rsid w:val="009606A9"/>
    <w:rsid w:val="009609FB"/>
    <w:rsid w:val="00962131"/>
    <w:rsid w:val="00962C7A"/>
    <w:rsid w:val="00962CFA"/>
    <w:rsid w:val="0096325E"/>
    <w:rsid w:val="009635B4"/>
    <w:rsid w:val="00964308"/>
    <w:rsid w:val="009647ED"/>
    <w:rsid w:val="009648E2"/>
    <w:rsid w:val="00964BAB"/>
    <w:rsid w:val="0097011C"/>
    <w:rsid w:val="009702F8"/>
    <w:rsid w:val="009714BC"/>
    <w:rsid w:val="009733E6"/>
    <w:rsid w:val="00974176"/>
    <w:rsid w:val="0097509B"/>
    <w:rsid w:val="009752BB"/>
    <w:rsid w:val="009756B3"/>
    <w:rsid w:val="00976C54"/>
    <w:rsid w:val="009774AC"/>
    <w:rsid w:val="0098040D"/>
    <w:rsid w:val="00980591"/>
    <w:rsid w:val="00980592"/>
    <w:rsid w:val="0098087C"/>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E1F"/>
    <w:rsid w:val="0099792F"/>
    <w:rsid w:val="00997D59"/>
    <w:rsid w:val="009A03D5"/>
    <w:rsid w:val="009A0EF4"/>
    <w:rsid w:val="009A1178"/>
    <w:rsid w:val="009A13F3"/>
    <w:rsid w:val="009A186F"/>
    <w:rsid w:val="009A1DA3"/>
    <w:rsid w:val="009A2320"/>
    <w:rsid w:val="009A3402"/>
    <w:rsid w:val="009A341C"/>
    <w:rsid w:val="009A35A9"/>
    <w:rsid w:val="009A397E"/>
    <w:rsid w:val="009A3BCD"/>
    <w:rsid w:val="009A3EED"/>
    <w:rsid w:val="009A4359"/>
    <w:rsid w:val="009A4371"/>
    <w:rsid w:val="009A46E3"/>
    <w:rsid w:val="009A57EC"/>
    <w:rsid w:val="009A58CA"/>
    <w:rsid w:val="009A5FFF"/>
    <w:rsid w:val="009A61F6"/>
    <w:rsid w:val="009A65CC"/>
    <w:rsid w:val="009A7AB5"/>
    <w:rsid w:val="009A7EED"/>
    <w:rsid w:val="009B06C6"/>
    <w:rsid w:val="009B1244"/>
    <w:rsid w:val="009B1AE0"/>
    <w:rsid w:val="009B2454"/>
    <w:rsid w:val="009B2ADA"/>
    <w:rsid w:val="009B33DB"/>
    <w:rsid w:val="009B477F"/>
    <w:rsid w:val="009B4E5B"/>
    <w:rsid w:val="009B564A"/>
    <w:rsid w:val="009B6C50"/>
    <w:rsid w:val="009B7B79"/>
    <w:rsid w:val="009C02EB"/>
    <w:rsid w:val="009C0C8B"/>
    <w:rsid w:val="009C1575"/>
    <w:rsid w:val="009C2C9C"/>
    <w:rsid w:val="009C2D04"/>
    <w:rsid w:val="009C347D"/>
    <w:rsid w:val="009C50B1"/>
    <w:rsid w:val="009C5126"/>
    <w:rsid w:val="009C579F"/>
    <w:rsid w:val="009C6130"/>
    <w:rsid w:val="009C7596"/>
    <w:rsid w:val="009D231F"/>
    <w:rsid w:val="009D5131"/>
    <w:rsid w:val="009D5162"/>
    <w:rsid w:val="009D6609"/>
    <w:rsid w:val="009D6D5C"/>
    <w:rsid w:val="009D78F9"/>
    <w:rsid w:val="009E1E02"/>
    <w:rsid w:val="009E1E53"/>
    <w:rsid w:val="009E252D"/>
    <w:rsid w:val="009E25ED"/>
    <w:rsid w:val="009E3829"/>
    <w:rsid w:val="009E3BAE"/>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0AB"/>
    <w:rsid w:val="009F699F"/>
    <w:rsid w:val="009F7D04"/>
    <w:rsid w:val="00A00DAD"/>
    <w:rsid w:val="00A011F2"/>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1181"/>
    <w:rsid w:val="00A21A7B"/>
    <w:rsid w:val="00A21C52"/>
    <w:rsid w:val="00A22CB1"/>
    <w:rsid w:val="00A22D0E"/>
    <w:rsid w:val="00A23C83"/>
    <w:rsid w:val="00A24212"/>
    <w:rsid w:val="00A25205"/>
    <w:rsid w:val="00A25B95"/>
    <w:rsid w:val="00A262C2"/>
    <w:rsid w:val="00A2742D"/>
    <w:rsid w:val="00A2747C"/>
    <w:rsid w:val="00A3049E"/>
    <w:rsid w:val="00A3185F"/>
    <w:rsid w:val="00A31FEF"/>
    <w:rsid w:val="00A3254D"/>
    <w:rsid w:val="00A33C80"/>
    <w:rsid w:val="00A34FAC"/>
    <w:rsid w:val="00A35432"/>
    <w:rsid w:val="00A35BFD"/>
    <w:rsid w:val="00A36977"/>
    <w:rsid w:val="00A36CF6"/>
    <w:rsid w:val="00A36E4A"/>
    <w:rsid w:val="00A37989"/>
    <w:rsid w:val="00A37F74"/>
    <w:rsid w:val="00A409D2"/>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2151"/>
    <w:rsid w:val="00A524BA"/>
    <w:rsid w:val="00A52A90"/>
    <w:rsid w:val="00A53390"/>
    <w:rsid w:val="00A554D6"/>
    <w:rsid w:val="00A557BC"/>
    <w:rsid w:val="00A55A23"/>
    <w:rsid w:val="00A55B1E"/>
    <w:rsid w:val="00A567DB"/>
    <w:rsid w:val="00A56884"/>
    <w:rsid w:val="00A56E63"/>
    <w:rsid w:val="00A56FB9"/>
    <w:rsid w:val="00A57A1E"/>
    <w:rsid w:val="00A57B2A"/>
    <w:rsid w:val="00A6004A"/>
    <w:rsid w:val="00A601E7"/>
    <w:rsid w:val="00A638FA"/>
    <w:rsid w:val="00A65176"/>
    <w:rsid w:val="00A6622C"/>
    <w:rsid w:val="00A6657A"/>
    <w:rsid w:val="00A66E97"/>
    <w:rsid w:val="00A67845"/>
    <w:rsid w:val="00A71737"/>
    <w:rsid w:val="00A717B1"/>
    <w:rsid w:val="00A7189C"/>
    <w:rsid w:val="00A72253"/>
    <w:rsid w:val="00A73C11"/>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FEC"/>
    <w:rsid w:val="00A9532B"/>
    <w:rsid w:val="00A95DF9"/>
    <w:rsid w:val="00A95FD9"/>
    <w:rsid w:val="00A972CF"/>
    <w:rsid w:val="00A9784C"/>
    <w:rsid w:val="00A97A6C"/>
    <w:rsid w:val="00AA223B"/>
    <w:rsid w:val="00AA2589"/>
    <w:rsid w:val="00AA2D15"/>
    <w:rsid w:val="00AA386F"/>
    <w:rsid w:val="00AA39A7"/>
    <w:rsid w:val="00AA4145"/>
    <w:rsid w:val="00AA4C56"/>
    <w:rsid w:val="00AA60F8"/>
    <w:rsid w:val="00AA7371"/>
    <w:rsid w:val="00AA7662"/>
    <w:rsid w:val="00AA7FB9"/>
    <w:rsid w:val="00AB0148"/>
    <w:rsid w:val="00AB079E"/>
    <w:rsid w:val="00AB0C00"/>
    <w:rsid w:val="00AB1B23"/>
    <w:rsid w:val="00AB1EED"/>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389F"/>
    <w:rsid w:val="00AD403E"/>
    <w:rsid w:val="00AD45D1"/>
    <w:rsid w:val="00AD61AA"/>
    <w:rsid w:val="00AD65AA"/>
    <w:rsid w:val="00AD738F"/>
    <w:rsid w:val="00AD7808"/>
    <w:rsid w:val="00AE0636"/>
    <w:rsid w:val="00AE10AC"/>
    <w:rsid w:val="00AE248D"/>
    <w:rsid w:val="00AE24DB"/>
    <w:rsid w:val="00AE2E04"/>
    <w:rsid w:val="00AE36A2"/>
    <w:rsid w:val="00AE3AB0"/>
    <w:rsid w:val="00AE477C"/>
    <w:rsid w:val="00AE481A"/>
    <w:rsid w:val="00AE5093"/>
    <w:rsid w:val="00AE54AC"/>
    <w:rsid w:val="00AE5856"/>
    <w:rsid w:val="00AE69EB"/>
    <w:rsid w:val="00AE6C60"/>
    <w:rsid w:val="00AE7C54"/>
    <w:rsid w:val="00AE7D5D"/>
    <w:rsid w:val="00AF0BD6"/>
    <w:rsid w:val="00AF1419"/>
    <w:rsid w:val="00AF156E"/>
    <w:rsid w:val="00AF164A"/>
    <w:rsid w:val="00AF18FC"/>
    <w:rsid w:val="00AF2B73"/>
    <w:rsid w:val="00AF2E2F"/>
    <w:rsid w:val="00AF2EB5"/>
    <w:rsid w:val="00AF434E"/>
    <w:rsid w:val="00AF4A8C"/>
    <w:rsid w:val="00AF5426"/>
    <w:rsid w:val="00AF6122"/>
    <w:rsid w:val="00B00FCB"/>
    <w:rsid w:val="00B0167E"/>
    <w:rsid w:val="00B019AC"/>
    <w:rsid w:val="00B01AD1"/>
    <w:rsid w:val="00B01BB3"/>
    <w:rsid w:val="00B023DB"/>
    <w:rsid w:val="00B02872"/>
    <w:rsid w:val="00B032DF"/>
    <w:rsid w:val="00B033CA"/>
    <w:rsid w:val="00B037C9"/>
    <w:rsid w:val="00B03B96"/>
    <w:rsid w:val="00B03DEA"/>
    <w:rsid w:val="00B04B5C"/>
    <w:rsid w:val="00B06C32"/>
    <w:rsid w:val="00B07E6E"/>
    <w:rsid w:val="00B100EF"/>
    <w:rsid w:val="00B115AB"/>
    <w:rsid w:val="00B11B08"/>
    <w:rsid w:val="00B11B1F"/>
    <w:rsid w:val="00B13906"/>
    <w:rsid w:val="00B14761"/>
    <w:rsid w:val="00B14EE1"/>
    <w:rsid w:val="00B15A5C"/>
    <w:rsid w:val="00B15C17"/>
    <w:rsid w:val="00B1645E"/>
    <w:rsid w:val="00B174FD"/>
    <w:rsid w:val="00B17720"/>
    <w:rsid w:val="00B20155"/>
    <w:rsid w:val="00B20217"/>
    <w:rsid w:val="00B209D6"/>
    <w:rsid w:val="00B20B77"/>
    <w:rsid w:val="00B2232C"/>
    <w:rsid w:val="00B22634"/>
    <w:rsid w:val="00B23608"/>
    <w:rsid w:val="00B248D0"/>
    <w:rsid w:val="00B249B2"/>
    <w:rsid w:val="00B3086D"/>
    <w:rsid w:val="00B31389"/>
    <w:rsid w:val="00B31ED4"/>
    <w:rsid w:val="00B32ECD"/>
    <w:rsid w:val="00B33C06"/>
    <w:rsid w:val="00B3499F"/>
    <w:rsid w:val="00B35365"/>
    <w:rsid w:val="00B36437"/>
    <w:rsid w:val="00B37F93"/>
    <w:rsid w:val="00B405A3"/>
    <w:rsid w:val="00B40AB8"/>
    <w:rsid w:val="00B40CEB"/>
    <w:rsid w:val="00B41D3C"/>
    <w:rsid w:val="00B41DDD"/>
    <w:rsid w:val="00B41FBF"/>
    <w:rsid w:val="00B42D0F"/>
    <w:rsid w:val="00B42E79"/>
    <w:rsid w:val="00B43B7A"/>
    <w:rsid w:val="00B4603A"/>
    <w:rsid w:val="00B465C1"/>
    <w:rsid w:val="00B47154"/>
    <w:rsid w:val="00B47542"/>
    <w:rsid w:val="00B47664"/>
    <w:rsid w:val="00B47AD0"/>
    <w:rsid w:val="00B50086"/>
    <w:rsid w:val="00B50915"/>
    <w:rsid w:val="00B516F3"/>
    <w:rsid w:val="00B51B5F"/>
    <w:rsid w:val="00B51F01"/>
    <w:rsid w:val="00B52733"/>
    <w:rsid w:val="00B52970"/>
    <w:rsid w:val="00B52C5C"/>
    <w:rsid w:val="00B5369B"/>
    <w:rsid w:val="00B54645"/>
    <w:rsid w:val="00B55A78"/>
    <w:rsid w:val="00B55FAA"/>
    <w:rsid w:val="00B563E9"/>
    <w:rsid w:val="00B56444"/>
    <w:rsid w:val="00B56CC3"/>
    <w:rsid w:val="00B57B38"/>
    <w:rsid w:val="00B60A57"/>
    <w:rsid w:val="00B60E47"/>
    <w:rsid w:val="00B61173"/>
    <w:rsid w:val="00B61215"/>
    <w:rsid w:val="00B6137D"/>
    <w:rsid w:val="00B6160E"/>
    <w:rsid w:val="00B643E3"/>
    <w:rsid w:val="00B64F8E"/>
    <w:rsid w:val="00B65B83"/>
    <w:rsid w:val="00B66B0F"/>
    <w:rsid w:val="00B67103"/>
    <w:rsid w:val="00B67A0B"/>
    <w:rsid w:val="00B7009C"/>
    <w:rsid w:val="00B709A1"/>
    <w:rsid w:val="00B7105F"/>
    <w:rsid w:val="00B71B73"/>
    <w:rsid w:val="00B72464"/>
    <w:rsid w:val="00B73086"/>
    <w:rsid w:val="00B733F7"/>
    <w:rsid w:val="00B73C5C"/>
    <w:rsid w:val="00B74CB1"/>
    <w:rsid w:val="00B7532A"/>
    <w:rsid w:val="00B758AA"/>
    <w:rsid w:val="00B76479"/>
    <w:rsid w:val="00B76889"/>
    <w:rsid w:val="00B77466"/>
    <w:rsid w:val="00B77C7D"/>
    <w:rsid w:val="00B807BC"/>
    <w:rsid w:val="00B80BF3"/>
    <w:rsid w:val="00B81FA4"/>
    <w:rsid w:val="00B82457"/>
    <w:rsid w:val="00B835BA"/>
    <w:rsid w:val="00B83C0D"/>
    <w:rsid w:val="00B84864"/>
    <w:rsid w:val="00B84A85"/>
    <w:rsid w:val="00B84BB2"/>
    <w:rsid w:val="00B84D60"/>
    <w:rsid w:val="00B856D4"/>
    <w:rsid w:val="00B85B0A"/>
    <w:rsid w:val="00B87A3B"/>
    <w:rsid w:val="00B90251"/>
    <w:rsid w:val="00B90D15"/>
    <w:rsid w:val="00B91163"/>
    <w:rsid w:val="00B915AB"/>
    <w:rsid w:val="00B91621"/>
    <w:rsid w:val="00B92364"/>
    <w:rsid w:val="00B93025"/>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572A"/>
    <w:rsid w:val="00BA5CE6"/>
    <w:rsid w:val="00BA647B"/>
    <w:rsid w:val="00BA6832"/>
    <w:rsid w:val="00BA731B"/>
    <w:rsid w:val="00BA7744"/>
    <w:rsid w:val="00BA794C"/>
    <w:rsid w:val="00BA7A5B"/>
    <w:rsid w:val="00BA7E2F"/>
    <w:rsid w:val="00BB06F2"/>
    <w:rsid w:val="00BB2C39"/>
    <w:rsid w:val="00BB2CAA"/>
    <w:rsid w:val="00BB44F9"/>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6182"/>
    <w:rsid w:val="00BC7A46"/>
    <w:rsid w:val="00BD1D71"/>
    <w:rsid w:val="00BD1EA5"/>
    <w:rsid w:val="00BD2A2C"/>
    <w:rsid w:val="00BD34FC"/>
    <w:rsid w:val="00BD3D67"/>
    <w:rsid w:val="00BD4DD2"/>
    <w:rsid w:val="00BD5CBB"/>
    <w:rsid w:val="00BD5D02"/>
    <w:rsid w:val="00BD79B3"/>
    <w:rsid w:val="00BD7DB2"/>
    <w:rsid w:val="00BE0572"/>
    <w:rsid w:val="00BE133C"/>
    <w:rsid w:val="00BE19C0"/>
    <w:rsid w:val="00BE1ECC"/>
    <w:rsid w:val="00BE22A3"/>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3259"/>
    <w:rsid w:val="00BF3E5D"/>
    <w:rsid w:val="00BF41EA"/>
    <w:rsid w:val="00BF55FE"/>
    <w:rsid w:val="00BF5C16"/>
    <w:rsid w:val="00BF5F50"/>
    <w:rsid w:val="00BF69EE"/>
    <w:rsid w:val="00BF7498"/>
    <w:rsid w:val="00C00C2D"/>
    <w:rsid w:val="00C00FDA"/>
    <w:rsid w:val="00C023BA"/>
    <w:rsid w:val="00C032DC"/>
    <w:rsid w:val="00C03841"/>
    <w:rsid w:val="00C052FB"/>
    <w:rsid w:val="00C053A7"/>
    <w:rsid w:val="00C05754"/>
    <w:rsid w:val="00C059F6"/>
    <w:rsid w:val="00C05D5D"/>
    <w:rsid w:val="00C0602A"/>
    <w:rsid w:val="00C06223"/>
    <w:rsid w:val="00C0666F"/>
    <w:rsid w:val="00C06A74"/>
    <w:rsid w:val="00C06CB7"/>
    <w:rsid w:val="00C07974"/>
    <w:rsid w:val="00C10252"/>
    <w:rsid w:val="00C1025C"/>
    <w:rsid w:val="00C10484"/>
    <w:rsid w:val="00C10557"/>
    <w:rsid w:val="00C10F8F"/>
    <w:rsid w:val="00C11962"/>
    <w:rsid w:val="00C11FA7"/>
    <w:rsid w:val="00C1296F"/>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632B"/>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4C5"/>
    <w:rsid w:val="00C41FA2"/>
    <w:rsid w:val="00C4200A"/>
    <w:rsid w:val="00C4235D"/>
    <w:rsid w:val="00C42C8B"/>
    <w:rsid w:val="00C42C8C"/>
    <w:rsid w:val="00C42C9B"/>
    <w:rsid w:val="00C4387E"/>
    <w:rsid w:val="00C444D7"/>
    <w:rsid w:val="00C44675"/>
    <w:rsid w:val="00C475C2"/>
    <w:rsid w:val="00C4773D"/>
    <w:rsid w:val="00C4796C"/>
    <w:rsid w:val="00C5020D"/>
    <w:rsid w:val="00C5103F"/>
    <w:rsid w:val="00C513DC"/>
    <w:rsid w:val="00C5145D"/>
    <w:rsid w:val="00C52A89"/>
    <w:rsid w:val="00C5433B"/>
    <w:rsid w:val="00C543C0"/>
    <w:rsid w:val="00C5475D"/>
    <w:rsid w:val="00C54D30"/>
    <w:rsid w:val="00C54FD6"/>
    <w:rsid w:val="00C55B3C"/>
    <w:rsid w:val="00C56258"/>
    <w:rsid w:val="00C562B0"/>
    <w:rsid w:val="00C56939"/>
    <w:rsid w:val="00C56C0C"/>
    <w:rsid w:val="00C577B9"/>
    <w:rsid w:val="00C60717"/>
    <w:rsid w:val="00C61122"/>
    <w:rsid w:val="00C62A86"/>
    <w:rsid w:val="00C6349D"/>
    <w:rsid w:val="00C6356E"/>
    <w:rsid w:val="00C63CF4"/>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EFE"/>
    <w:rsid w:val="00C77351"/>
    <w:rsid w:val="00C77A60"/>
    <w:rsid w:val="00C77DC3"/>
    <w:rsid w:val="00C8017D"/>
    <w:rsid w:val="00C801D1"/>
    <w:rsid w:val="00C820ED"/>
    <w:rsid w:val="00C823AC"/>
    <w:rsid w:val="00C82CD9"/>
    <w:rsid w:val="00C82D93"/>
    <w:rsid w:val="00C8318F"/>
    <w:rsid w:val="00C83965"/>
    <w:rsid w:val="00C84065"/>
    <w:rsid w:val="00C842D8"/>
    <w:rsid w:val="00C85924"/>
    <w:rsid w:val="00C85EBA"/>
    <w:rsid w:val="00C8649D"/>
    <w:rsid w:val="00C867C6"/>
    <w:rsid w:val="00C868FC"/>
    <w:rsid w:val="00C86CA7"/>
    <w:rsid w:val="00C86D93"/>
    <w:rsid w:val="00C872F5"/>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2F3B"/>
    <w:rsid w:val="00CA2F7E"/>
    <w:rsid w:val="00CA3777"/>
    <w:rsid w:val="00CA3993"/>
    <w:rsid w:val="00CA64F0"/>
    <w:rsid w:val="00CA6997"/>
    <w:rsid w:val="00CA7295"/>
    <w:rsid w:val="00CA73A4"/>
    <w:rsid w:val="00CA7D50"/>
    <w:rsid w:val="00CB006F"/>
    <w:rsid w:val="00CB050A"/>
    <w:rsid w:val="00CB2454"/>
    <w:rsid w:val="00CB3163"/>
    <w:rsid w:val="00CB31A8"/>
    <w:rsid w:val="00CB32C9"/>
    <w:rsid w:val="00CB40A5"/>
    <w:rsid w:val="00CB436B"/>
    <w:rsid w:val="00CB4660"/>
    <w:rsid w:val="00CB4D79"/>
    <w:rsid w:val="00CB5658"/>
    <w:rsid w:val="00CB58A0"/>
    <w:rsid w:val="00CB65F6"/>
    <w:rsid w:val="00CB661A"/>
    <w:rsid w:val="00CB6F1A"/>
    <w:rsid w:val="00CC09BB"/>
    <w:rsid w:val="00CC0CD9"/>
    <w:rsid w:val="00CC0D74"/>
    <w:rsid w:val="00CC0EA0"/>
    <w:rsid w:val="00CC1539"/>
    <w:rsid w:val="00CC1651"/>
    <w:rsid w:val="00CC1CF9"/>
    <w:rsid w:val="00CC28C1"/>
    <w:rsid w:val="00CC2D0B"/>
    <w:rsid w:val="00CC3274"/>
    <w:rsid w:val="00CC3C03"/>
    <w:rsid w:val="00CC3FF1"/>
    <w:rsid w:val="00CC462B"/>
    <w:rsid w:val="00CC4864"/>
    <w:rsid w:val="00CC49F0"/>
    <w:rsid w:val="00CC525D"/>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08B4"/>
    <w:rsid w:val="00D01462"/>
    <w:rsid w:val="00D0294E"/>
    <w:rsid w:val="00D02EC9"/>
    <w:rsid w:val="00D03925"/>
    <w:rsid w:val="00D049DA"/>
    <w:rsid w:val="00D04E2D"/>
    <w:rsid w:val="00D05C9C"/>
    <w:rsid w:val="00D0619B"/>
    <w:rsid w:val="00D061A3"/>
    <w:rsid w:val="00D06D97"/>
    <w:rsid w:val="00D07329"/>
    <w:rsid w:val="00D10E8E"/>
    <w:rsid w:val="00D115BE"/>
    <w:rsid w:val="00D122F4"/>
    <w:rsid w:val="00D12502"/>
    <w:rsid w:val="00D13623"/>
    <w:rsid w:val="00D13D02"/>
    <w:rsid w:val="00D13EC9"/>
    <w:rsid w:val="00D14B37"/>
    <w:rsid w:val="00D15522"/>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CF8"/>
    <w:rsid w:val="00D31DE6"/>
    <w:rsid w:val="00D32EBC"/>
    <w:rsid w:val="00D33263"/>
    <w:rsid w:val="00D338B3"/>
    <w:rsid w:val="00D34952"/>
    <w:rsid w:val="00D3613A"/>
    <w:rsid w:val="00D37341"/>
    <w:rsid w:val="00D40651"/>
    <w:rsid w:val="00D408F7"/>
    <w:rsid w:val="00D40A81"/>
    <w:rsid w:val="00D40E2C"/>
    <w:rsid w:val="00D41DC0"/>
    <w:rsid w:val="00D42BAA"/>
    <w:rsid w:val="00D436F1"/>
    <w:rsid w:val="00D43CF9"/>
    <w:rsid w:val="00D443F3"/>
    <w:rsid w:val="00D46315"/>
    <w:rsid w:val="00D46D75"/>
    <w:rsid w:val="00D47427"/>
    <w:rsid w:val="00D521CE"/>
    <w:rsid w:val="00D52497"/>
    <w:rsid w:val="00D52985"/>
    <w:rsid w:val="00D54C2E"/>
    <w:rsid w:val="00D54F45"/>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FD"/>
    <w:rsid w:val="00D725DD"/>
    <w:rsid w:val="00D7280A"/>
    <w:rsid w:val="00D72CEF"/>
    <w:rsid w:val="00D743C5"/>
    <w:rsid w:val="00D74CA0"/>
    <w:rsid w:val="00D751DE"/>
    <w:rsid w:val="00D75BF7"/>
    <w:rsid w:val="00D76BC8"/>
    <w:rsid w:val="00D77280"/>
    <w:rsid w:val="00D77585"/>
    <w:rsid w:val="00D77F5F"/>
    <w:rsid w:val="00D80CBA"/>
    <w:rsid w:val="00D8161E"/>
    <w:rsid w:val="00D83D71"/>
    <w:rsid w:val="00D84225"/>
    <w:rsid w:val="00D84766"/>
    <w:rsid w:val="00D85051"/>
    <w:rsid w:val="00D85096"/>
    <w:rsid w:val="00D851CA"/>
    <w:rsid w:val="00D863E8"/>
    <w:rsid w:val="00D86FEE"/>
    <w:rsid w:val="00D90401"/>
    <w:rsid w:val="00D90870"/>
    <w:rsid w:val="00D90B00"/>
    <w:rsid w:val="00D9143A"/>
    <w:rsid w:val="00D916AF"/>
    <w:rsid w:val="00D91B6A"/>
    <w:rsid w:val="00D91C1B"/>
    <w:rsid w:val="00D91D12"/>
    <w:rsid w:val="00D91E74"/>
    <w:rsid w:val="00D92650"/>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2295"/>
    <w:rsid w:val="00DB23D8"/>
    <w:rsid w:val="00DB34D8"/>
    <w:rsid w:val="00DB39A9"/>
    <w:rsid w:val="00DB3B73"/>
    <w:rsid w:val="00DB3C42"/>
    <w:rsid w:val="00DB4105"/>
    <w:rsid w:val="00DB5D48"/>
    <w:rsid w:val="00DB6195"/>
    <w:rsid w:val="00DB64D9"/>
    <w:rsid w:val="00DC0F26"/>
    <w:rsid w:val="00DC12AB"/>
    <w:rsid w:val="00DC13CB"/>
    <w:rsid w:val="00DC1F45"/>
    <w:rsid w:val="00DC25F1"/>
    <w:rsid w:val="00DC2DE5"/>
    <w:rsid w:val="00DC305F"/>
    <w:rsid w:val="00DC3F5F"/>
    <w:rsid w:val="00DC425A"/>
    <w:rsid w:val="00DC46BE"/>
    <w:rsid w:val="00DC46D2"/>
    <w:rsid w:val="00DC560A"/>
    <w:rsid w:val="00DC571E"/>
    <w:rsid w:val="00DC632D"/>
    <w:rsid w:val="00DC71B6"/>
    <w:rsid w:val="00DC73F0"/>
    <w:rsid w:val="00DD2751"/>
    <w:rsid w:val="00DD30B9"/>
    <w:rsid w:val="00DD3323"/>
    <w:rsid w:val="00DD3513"/>
    <w:rsid w:val="00DD56B4"/>
    <w:rsid w:val="00DD57BC"/>
    <w:rsid w:val="00DD5DD0"/>
    <w:rsid w:val="00DD72C5"/>
    <w:rsid w:val="00DD7828"/>
    <w:rsid w:val="00DE067C"/>
    <w:rsid w:val="00DE0BE3"/>
    <w:rsid w:val="00DE2664"/>
    <w:rsid w:val="00DE3D26"/>
    <w:rsid w:val="00DE43AC"/>
    <w:rsid w:val="00DE517F"/>
    <w:rsid w:val="00DE55BF"/>
    <w:rsid w:val="00DE6E23"/>
    <w:rsid w:val="00DE706E"/>
    <w:rsid w:val="00DF039E"/>
    <w:rsid w:val="00DF03EE"/>
    <w:rsid w:val="00DF1505"/>
    <w:rsid w:val="00DF157F"/>
    <w:rsid w:val="00DF23AC"/>
    <w:rsid w:val="00DF2BDD"/>
    <w:rsid w:val="00DF409D"/>
    <w:rsid w:val="00DF433E"/>
    <w:rsid w:val="00DF6805"/>
    <w:rsid w:val="00DF6DD0"/>
    <w:rsid w:val="00DF6E3A"/>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9C1"/>
    <w:rsid w:val="00E20CAD"/>
    <w:rsid w:val="00E2310C"/>
    <w:rsid w:val="00E23155"/>
    <w:rsid w:val="00E2318A"/>
    <w:rsid w:val="00E23815"/>
    <w:rsid w:val="00E2442D"/>
    <w:rsid w:val="00E24A14"/>
    <w:rsid w:val="00E252C1"/>
    <w:rsid w:val="00E25C4D"/>
    <w:rsid w:val="00E26255"/>
    <w:rsid w:val="00E301AF"/>
    <w:rsid w:val="00E30DE6"/>
    <w:rsid w:val="00E3157D"/>
    <w:rsid w:val="00E31800"/>
    <w:rsid w:val="00E31D82"/>
    <w:rsid w:val="00E31F73"/>
    <w:rsid w:val="00E32213"/>
    <w:rsid w:val="00E322C0"/>
    <w:rsid w:val="00E32A4E"/>
    <w:rsid w:val="00E336E3"/>
    <w:rsid w:val="00E33922"/>
    <w:rsid w:val="00E346F4"/>
    <w:rsid w:val="00E35365"/>
    <w:rsid w:val="00E3545E"/>
    <w:rsid w:val="00E35555"/>
    <w:rsid w:val="00E37230"/>
    <w:rsid w:val="00E40331"/>
    <w:rsid w:val="00E413A9"/>
    <w:rsid w:val="00E42288"/>
    <w:rsid w:val="00E43E55"/>
    <w:rsid w:val="00E4427F"/>
    <w:rsid w:val="00E44A8C"/>
    <w:rsid w:val="00E45600"/>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220"/>
    <w:rsid w:val="00E74921"/>
    <w:rsid w:val="00E74970"/>
    <w:rsid w:val="00E74E0A"/>
    <w:rsid w:val="00E74E48"/>
    <w:rsid w:val="00E74FEE"/>
    <w:rsid w:val="00E75416"/>
    <w:rsid w:val="00E75521"/>
    <w:rsid w:val="00E76A80"/>
    <w:rsid w:val="00E77876"/>
    <w:rsid w:val="00E8060B"/>
    <w:rsid w:val="00E80E71"/>
    <w:rsid w:val="00E81133"/>
    <w:rsid w:val="00E8135C"/>
    <w:rsid w:val="00E820ED"/>
    <w:rsid w:val="00E835AC"/>
    <w:rsid w:val="00E8530F"/>
    <w:rsid w:val="00E859A6"/>
    <w:rsid w:val="00E85A5D"/>
    <w:rsid w:val="00E85E94"/>
    <w:rsid w:val="00E85FCF"/>
    <w:rsid w:val="00E863A3"/>
    <w:rsid w:val="00E86B48"/>
    <w:rsid w:val="00E907E1"/>
    <w:rsid w:val="00E90DA0"/>
    <w:rsid w:val="00E911F6"/>
    <w:rsid w:val="00E912ED"/>
    <w:rsid w:val="00E91865"/>
    <w:rsid w:val="00E91928"/>
    <w:rsid w:val="00E9201F"/>
    <w:rsid w:val="00E9384E"/>
    <w:rsid w:val="00E93A3F"/>
    <w:rsid w:val="00E9557C"/>
    <w:rsid w:val="00E95744"/>
    <w:rsid w:val="00E96911"/>
    <w:rsid w:val="00E9739D"/>
    <w:rsid w:val="00E97411"/>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931"/>
    <w:rsid w:val="00EB6CB5"/>
    <w:rsid w:val="00EB71A6"/>
    <w:rsid w:val="00EB76BE"/>
    <w:rsid w:val="00EB7707"/>
    <w:rsid w:val="00EB7ECD"/>
    <w:rsid w:val="00EC0206"/>
    <w:rsid w:val="00EC06DD"/>
    <w:rsid w:val="00EC1253"/>
    <w:rsid w:val="00EC328F"/>
    <w:rsid w:val="00EC3AFB"/>
    <w:rsid w:val="00EC57D5"/>
    <w:rsid w:val="00EC6518"/>
    <w:rsid w:val="00EC68A4"/>
    <w:rsid w:val="00EC694C"/>
    <w:rsid w:val="00EC71F1"/>
    <w:rsid w:val="00EC7256"/>
    <w:rsid w:val="00ED0ED8"/>
    <w:rsid w:val="00ED12F7"/>
    <w:rsid w:val="00ED1599"/>
    <w:rsid w:val="00ED1B40"/>
    <w:rsid w:val="00ED29DE"/>
    <w:rsid w:val="00ED2A56"/>
    <w:rsid w:val="00ED2E4E"/>
    <w:rsid w:val="00ED355B"/>
    <w:rsid w:val="00ED3C21"/>
    <w:rsid w:val="00ED4050"/>
    <w:rsid w:val="00ED4913"/>
    <w:rsid w:val="00ED49FC"/>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179"/>
    <w:rsid w:val="00EE33F2"/>
    <w:rsid w:val="00EE3957"/>
    <w:rsid w:val="00EE3B2A"/>
    <w:rsid w:val="00EE3E40"/>
    <w:rsid w:val="00EE4599"/>
    <w:rsid w:val="00EE48B2"/>
    <w:rsid w:val="00EE5184"/>
    <w:rsid w:val="00EE5204"/>
    <w:rsid w:val="00EE5301"/>
    <w:rsid w:val="00EE6118"/>
    <w:rsid w:val="00EE7509"/>
    <w:rsid w:val="00EF03D0"/>
    <w:rsid w:val="00EF04EA"/>
    <w:rsid w:val="00EF0A51"/>
    <w:rsid w:val="00EF0E5D"/>
    <w:rsid w:val="00EF107E"/>
    <w:rsid w:val="00EF115D"/>
    <w:rsid w:val="00EF1925"/>
    <w:rsid w:val="00EF1ABA"/>
    <w:rsid w:val="00EF1DA0"/>
    <w:rsid w:val="00EF267D"/>
    <w:rsid w:val="00EF3443"/>
    <w:rsid w:val="00EF3FD8"/>
    <w:rsid w:val="00EF49EC"/>
    <w:rsid w:val="00EF5387"/>
    <w:rsid w:val="00EF5A92"/>
    <w:rsid w:val="00EF70C4"/>
    <w:rsid w:val="00F00BA9"/>
    <w:rsid w:val="00F00BB1"/>
    <w:rsid w:val="00F00C01"/>
    <w:rsid w:val="00F00C77"/>
    <w:rsid w:val="00F0137C"/>
    <w:rsid w:val="00F02F81"/>
    <w:rsid w:val="00F03355"/>
    <w:rsid w:val="00F03B83"/>
    <w:rsid w:val="00F03C17"/>
    <w:rsid w:val="00F03D55"/>
    <w:rsid w:val="00F045E5"/>
    <w:rsid w:val="00F046F9"/>
    <w:rsid w:val="00F0496B"/>
    <w:rsid w:val="00F04BEB"/>
    <w:rsid w:val="00F06CC4"/>
    <w:rsid w:val="00F07B96"/>
    <w:rsid w:val="00F11DC0"/>
    <w:rsid w:val="00F11E76"/>
    <w:rsid w:val="00F12DA9"/>
    <w:rsid w:val="00F12F3A"/>
    <w:rsid w:val="00F13792"/>
    <w:rsid w:val="00F13903"/>
    <w:rsid w:val="00F13A33"/>
    <w:rsid w:val="00F13AF9"/>
    <w:rsid w:val="00F14579"/>
    <w:rsid w:val="00F14D7A"/>
    <w:rsid w:val="00F14E93"/>
    <w:rsid w:val="00F15291"/>
    <w:rsid w:val="00F15396"/>
    <w:rsid w:val="00F1561F"/>
    <w:rsid w:val="00F15C17"/>
    <w:rsid w:val="00F16614"/>
    <w:rsid w:val="00F169E5"/>
    <w:rsid w:val="00F16D82"/>
    <w:rsid w:val="00F17899"/>
    <w:rsid w:val="00F20250"/>
    <w:rsid w:val="00F20311"/>
    <w:rsid w:val="00F21B4A"/>
    <w:rsid w:val="00F2320E"/>
    <w:rsid w:val="00F2370A"/>
    <w:rsid w:val="00F24839"/>
    <w:rsid w:val="00F24A20"/>
    <w:rsid w:val="00F251C2"/>
    <w:rsid w:val="00F252B5"/>
    <w:rsid w:val="00F2558F"/>
    <w:rsid w:val="00F26194"/>
    <w:rsid w:val="00F26199"/>
    <w:rsid w:val="00F26547"/>
    <w:rsid w:val="00F26832"/>
    <w:rsid w:val="00F26A2A"/>
    <w:rsid w:val="00F27D8C"/>
    <w:rsid w:val="00F30498"/>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23CC"/>
    <w:rsid w:val="00F43646"/>
    <w:rsid w:val="00F4412D"/>
    <w:rsid w:val="00F44F82"/>
    <w:rsid w:val="00F4510B"/>
    <w:rsid w:val="00F464FF"/>
    <w:rsid w:val="00F46A3B"/>
    <w:rsid w:val="00F46E67"/>
    <w:rsid w:val="00F46EF8"/>
    <w:rsid w:val="00F47054"/>
    <w:rsid w:val="00F47A45"/>
    <w:rsid w:val="00F50254"/>
    <w:rsid w:val="00F50765"/>
    <w:rsid w:val="00F50804"/>
    <w:rsid w:val="00F51A2F"/>
    <w:rsid w:val="00F52277"/>
    <w:rsid w:val="00F5437F"/>
    <w:rsid w:val="00F550CB"/>
    <w:rsid w:val="00F555E3"/>
    <w:rsid w:val="00F55AC6"/>
    <w:rsid w:val="00F56705"/>
    <w:rsid w:val="00F567CA"/>
    <w:rsid w:val="00F57994"/>
    <w:rsid w:val="00F62853"/>
    <w:rsid w:val="00F645A8"/>
    <w:rsid w:val="00F64CCD"/>
    <w:rsid w:val="00F65065"/>
    <w:rsid w:val="00F65B10"/>
    <w:rsid w:val="00F661ED"/>
    <w:rsid w:val="00F66D4C"/>
    <w:rsid w:val="00F66FBE"/>
    <w:rsid w:val="00F670F8"/>
    <w:rsid w:val="00F67C8B"/>
    <w:rsid w:val="00F67E6C"/>
    <w:rsid w:val="00F72CB9"/>
    <w:rsid w:val="00F7330B"/>
    <w:rsid w:val="00F73669"/>
    <w:rsid w:val="00F73AB7"/>
    <w:rsid w:val="00F73C4E"/>
    <w:rsid w:val="00F74065"/>
    <w:rsid w:val="00F749F5"/>
    <w:rsid w:val="00F74D38"/>
    <w:rsid w:val="00F75785"/>
    <w:rsid w:val="00F7594F"/>
    <w:rsid w:val="00F75D73"/>
    <w:rsid w:val="00F75F46"/>
    <w:rsid w:val="00F76C4C"/>
    <w:rsid w:val="00F77E9D"/>
    <w:rsid w:val="00F802AE"/>
    <w:rsid w:val="00F80B8E"/>
    <w:rsid w:val="00F81936"/>
    <w:rsid w:val="00F81C20"/>
    <w:rsid w:val="00F82025"/>
    <w:rsid w:val="00F8303C"/>
    <w:rsid w:val="00F8306C"/>
    <w:rsid w:val="00F83400"/>
    <w:rsid w:val="00F835D1"/>
    <w:rsid w:val="00F835D2"/>
    <w:rsid w:val="00F83E62"/>
    <w:rsid w:val="00F85557"/>
    <w:rsid w:val="00F856BD"/>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46"/>
    <w:rsid w:val="00FB14B1"/>
    <w:rsid w:val="00FB1D1B"/>
    <w:rsid w:val="00FB2357"/>
    <w:rsid w:val="00FB270D"/>
    <w:rsid w:val="00FB297B"/>
    <w:rsid w:val="00FB2BE3"/>
    <w:rsid w:val="00FB2CE9"/>
    <w:rsid w:val="00FB322C"/>
    <w:rsid w:val="00FB3803"/>
    <w:rsid w:val="00FB38EF"/>
    <w:rsid w:val="00FB3CA4"/>
    <w:rsid w:val="00FB40F6"/>
    <w:rsid w:val="00FB5401"/>
    <w:rsid w:val="00FB5701"/>
    <w:rsid w:val="00FB5816"/>
    <w:rsid w:val="00FB64E1"/>
    <w:rsid w:val="00FC0084"/>
    <w:rsid w:val="00FC2710"/>
    <w:rsid w:val="00FC37BB"/>
    <w:rsid w:val="00FC38FB"/>
    <w:rsid w:val="00FC3F54"/>
    <w:rsid w:val="00FC40DD"/>
    <w:rsid w:val="00FC4472"/>
    <w:rsid w:val="00FC47C3"/>
    <w:rsid w:val="00FC4854"/>
    <w:rsid w:val="00FC4A55"/>
    <w:rsid w:val="00FC4B68"/>
    <w:rsid w:val="00FC5513"/>
    <w:rsid w:val="00FC5BD6"/>
    <w:rsid w:val="00FC617A"/>
    <w:rsid w:val="00FC6B6B"/>
    <w:rsid w:val="00FC708A"/>
    <w:rsid w:val="00FC721C"/>
    <w:rsid w:val="00FC7A94"/>
    <w:rsid w:val="00FC7C5C"/>
    <w:rsid w:val="00FD0593"/>
    <w:rsid w:val="00FD0D22"/>
    <w:rsid w:val="00FD12CF"/>
    <w:rsid w:val="00FD2A65"/>
    <w:rsid w:val="00FD2F0C"/>
    <w:rsid w:val="00FD2F98"/>
    <w:rsid w:val="00FD3171"/>
    <w:rsid w:val="00FD39FF"/>
    <w:rsid w:val="00FD3B65"/>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484"/>
    <w:rsid w:val="00FF0806"/>
    <w:rsid w:val="00FF0E2A"/>
    <w:rsid w:val="00FF0FEA"/>
    <w:rsid w:val="00FF1073"/>
    <w:rsid w:val="00FF22BF"/>
    <w:rsid w:val="00FF3675"/>
    <w:rsid w:val="00FF38CC"/>
    <w:rsid w:val="00FF500B"/>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C6C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Vraz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ajomnik@sace.sk" TargetMode="External"/><Relationship Id="rId18" Type="http://schemas.openxmlformats.org/officeDocument/2006/relationships/hyperlink" Target="http://www.statistics.sk" TargetMode="External"/><Relationship Id="rId26" Type="http://schemas.openxmlformats.org/officeDocument/2006/relationships/footer" Target="footer5.xml"/><Relationship Id="rId39"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tatistics.sk" TargetMode="External"/><Relationship Id="rId25" Type="http://schemas.openxmlformats.org/officeDocument/2006/relationships/footer" Target="footer4.xml"/><Relationship Id="rId33" Type="http://schemas.openxmlformats.org/officeDocument/2006/relationships/header" Target="header4.xm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statistics.sk" TargetMode="External"/><Relationship Id="rId20" Type="http://schemas.openxmlformats.org/officeDocument/2006/relationships/footer" Target="footer2.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hyperlink" Target="http://slovak.statistics.sk/" TargetMode="Externa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dsas.sk" TargetMode="External"/><Relationship Id="rId23" Type="http://schemas.openxmlformats.org/officeDocument/2006/relationships/hyperlink" Target="http://slovak.statistics.sk/" TargetMode="External"/><Relationship Id="rId28" Type="http://schemas.openxmlformats.org/officeDocument/2006/relationships/footer" Target="footer7.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yperlink" Target="http://www.ndsas.sk"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ce.sk" TargetMode="External"/><Relationship Id="rId22" Type="http://schemas.openxmlformats.org/officeDocument/2006/relationships/hyperlink" Target="http://slovak.statistics.sk/"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1709F-06C6-412F-9E60-9F5FCA14E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31569</Words>
  <Characters>179948</Characters>
  <Application>Microsoft Office Word</Application>
  <DocSecurity>4</DocSecurity>
  <Lines>1499</Lines>
  <Paragraphs>422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211095</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2024-07-18T07:07:00Z</dcterms:created>
  <dcterms:modified xsi:type="dcterms:W3CDTF">2024-07-18T07:07:00Z</dcterms:modified>
</cp:coreProperties>
</file>