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95691" w14:textId="40536597" w:rsidR="00FC6D5A" w:rsidRPr="005B5227" w:rsidRDefault="00FC6D5A" w:rsidP="00FC6D5A">
      <w:pPr>
        <w:pStyle w:val="SAPHlavn"/>
        <w:widowControl/>
        <w:ind w:left="0" w:firstLine="0"/>
        <w:rPr>
          <w:rFonts w:ascii="Garamond" w:hAnsi="Garamond"/>
        </w:rPr>
      </w:pPr>
      <w:bookmarkStart w:id="0" w:name="_Toc103674489"/>
      <w:bookmarkStart w:id="1" w:name="_Toc110021112"/>
      <w:r w:rsidRPr="005B5227">
        <w:rPr>
          <w:rFonts w:ascii="Garamond" w:hAnsi="Garamond"/>
        </w:rPr>
        <w:t xml:space="preserve">Príloha </w:t>
      </w:r>
      <w:r w:rsidR="006B0858">
        <w:rPr>
          <w:rFonts w:ascii="Garamond" w:hAnsi="Garamond"/>
        </w:rPr>
        <w:t>7</w:t>
      </w:r>
      <w:r w:rsidRPr="005B5227">
        <w:rPr>
          <w:rFonts w:ascii="Garamond" w:hAnsi="Garamond"/>
        </w:rPr>
        <w:t xml:space="preserve">: </w:t>
      </w:r>
      <w:bookmarkEnd w:id="0"/>
      <w:bookmarkEnd w:id="1"/>
    </w:p>
    <w:p w14:paraId="4E6F6377" w14:textId="77777777" w:rsidR="0065223C" w:rsidRPr="005B5227" w:rsidRDefault="0065223C" w:rsidP="00FC6D5A">
      <w:pPr>
        <w:pStyle w:val="SAPHlavn"/>
        <w:widowControl/>
        <w:ind w:left="0" w:firstLine="0"/>
        <w:rPr>
          <w:rFonts w:ascii="Garamond" w:hAnsi="Garamond"/>
        </w:rPr>
      </w:pPr>
    </w:p>
    <w:p w14:paraId="6A618535" w14:textId="35434D69" w:rsidR="005B5227" w:rsidRPr="005B5227" w:rsidRDefault="005B5227" w:rsidP="005B5227">
      <w:pPr>
        <w:pStyle w:val="SAPHlavn"/>
        <w:widowControl/>
        <w:rPr>
          <w:rFonts w:ascii="Garamond" w:hAnsi="Garamond"/>
          <w:noProof/>
        </w:rPr>
      </w:pPr>
      <w:r w:rsidRPr="005B5227">
        <w:rPr>
          <w:rFonts w:ascii="Garamond" w:hAnsi="Garamond"/>
          <w:noProof/>
        </w:rPr>
        <w:t>Zoznam dodávok tovaru</w:t>
      </w:r>
    </w:p>
    <w:p w14:paraId="235579E8" w14:textId="77777777" w:rsidR="005B5227" w:rsidRPr="005B5227" w:rsidRDefault="005B5227" w:rsidP="005B5227">
      <w:pPr>
        <w:pStyle w:val="SAPHlavn"/>
        <w:widowControl/>
        <w:rPr>
          <w:rFonts w:ascii="Garamond" w:hAnsi="Garamond"/>
          <w:noProof/>
        </w:rPr>
      </w:pPr>
    </w:p>
    <w:p w14:paraId="10170043" w14:textId="77777777" w:rsidR="005B5227" w:rsidRPr="005B5227" w:rsidRDefault="005B5227" w:rsidP="005B5227">
      <w:pPr>
        <w:pStyle w:val="Nadpis4"/>
        <w:widowControl w:val="0"/>
        <w:autoSpaceDE w:val="0"/>
        <w:autoSpaceDN w:val="0"/>
        <w:adjustRightInd w:val="0"/>
        <w:rPr>
          <w:rFonts w:ascii="Garamond" w:hAnsi="Garamond"/>
          <w:b/>
          <w:bCs/>
          <w:i w:val="0"/>
          <w:iCs w:val="0"/>
          <w:color w:val="auto"/>
          <w:sz w:val="24"/>
          <w:szCs w:val="24"/>
        </w:rPr>
      </w:pPr>
      <w:r w:rsidRPr="005B5227">
        <w:rPr>
          <w:rFonts w:ascii="Garamond" w:hAnsi="Garamond"/>
          <w:bCs/>
          <w:i w:val="0"/>
          <w:iCs w:val="0"/>
          <w:color w:val="auto"/>
          <w:sz w:val="24"/>
          <w:szCs w:val="24"/>
        </w:rPr>
        <w:t>Uchádzač: .................................................................................................................................................................................................</w:t>
      </w:r>
    </w:p>
    <w:p w14:paraId="5D71CA41" w14:textId="77777777" w:rsidR="005B5227" w:rsidRPr="005B5227" w:rsidRDefault="005B5227" w:rsidP="005B5227">
      <w:pPr>
        <w:ind w:left="1080"/>
        <w:rPr>
          <w:rFonts w:ascii="Garamond" w:hAnsi="Garamond"/>
          <w:b/>
          <w:color w:val="auto"/>
          <w:sz w:val="24"/>
          <w:szCs w:val="24"/>
        </w:rPr>
      </w:pPr>
    </w:p>
    <w:p w14:paraId="716902A1" w14:textId="77777777" w:rsidR="005B5227" w:rsidRPr="005B5227" w:rsidRDefault="005B5227" w:rsidP="005B5227">
      <w:pPr>
        <w:ind w:left="1080"/>
        <w:rPr>
          <w:rFonts w:ascii="Garamond" w:hAnsi="Garamond"/>
          <w:b/>
          <w:color w:val="auto"/>
          <w:sz w:val="24"/>
          <w:szCs w:val="24"/>
        </w:rPr>
      </w:pPr>
      <w:r w:rsidRPr="005B5227">
        <w:rPr>
          <w:rFonts w:ascii="Garamond" w:hAnsi="Garamond"/>
          <w:color w:val="auto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6496C8EE" w14:textId="77777777" w:rsidR="005B5227" w:rsidRPr="005B5227" w:rsidRDefault="005B5227" w:rsidP="005B5227">
      <w:pPr>
        <w:ind w:left="1800"/>
        <w:rPr>
          <w:rFonts w:ascii="Garamond" w:hAnsi="Garamond"/>
          <w:b/>
          <w:color w:val="auto"/>
          <w:sz w:val="24"/>
          <w:szCs w:val="24"/>
        </w:rPr>
      </w:pPr>
      <w:r w:rsidRPr="005B5227">
        <w:rPr>
          <w:rFonts w:ascii="Garamond" w:hAnsi="Garamond"/>
          <w:color w:val="auto"/>
          <w:sz w:val="24"/>
          <w:szCs w:val="24"/>
        </w:rPr>
        <w:t>(</w:t>
      </w:r>
      <w:r w:rsidRPr="005B5227">
        <w:rPr>
          <w:rFonts w:ascii="Garamond" w:hAnsi="Garamond"/>
          <w:color w:val="auto"/>
          <w:sz w:val="24"/>
          <w:szCs w:val="24"/>
          <w:highlight w:val="lightGray"/>
        </w:rPr>
        <w:t>Uviesť obchodné meno a sídlo uchádzača alebo miesto podnikania</w:t>
      </w:r>
      <w:r w:rsidRPr="005B5227">
        <w:rPr>
          <w:rFonts w:ascii="Garamond" w:hAnsi="Garamond"/>
          <w:color w:val="auto"/>
          <w:sz w:val="24"/>
          <w:szCs w:val="24"/>
        </w:rPr>
        <w:t>)</w:t>
      </w:r>
    </w:p>
    <w:p w14:paraId="07A748C7" w14:textId="77777777" w:rsidR="005B5227" w:rsidRPr="005B5227" w:rsidRDefault="005B5227" w:rsidP="005B5227">
      <w:pPr>
        <w:pStyle w:val="Logo"/>
        <w:rPr>
          <w:rFonts w:ascii="Garamond" w:hAnsi="Garamond"/>
          <w:lang w:val="sk-SK"/>
        </w:rPr>
      </w:pPr>
    </w:p>
    <w:p w14:paraId="379FA680" w14:textId="77777777" w:rsidR="005B5227" w:rsidRPr="005B5227" w:rsidRDefault="005B5227" w:rsidP="005B5227">
      <w:pPr>
        <w:pStyle w:val="Logo"/>
        <w:rPr>
          <w:rFonts w:ascii="Garamond" w:hAnsi="Garamond"/>
          <w:lang w:val="sk-SK"/>
        </w:rPr>
      </w:pPr>
    </w:p>
    <w:p w14:paraId="02C35CC9" w14:textId="77777777" w:rsidR="005B5227" w:rsidRPr="005B5227" w:rsidRDefault="005B5227" w:rsidP="005B5227">
      <w:pPr>
        <w:pStyle w:val="Hlavika"/>
        <w:jc w:val="center"/>
        <w:rPr>
          <w:rFonts w:ascii="Garamond" w:hAnsi="Garamond"/>
          <w:b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>Zoznam dodávok tovaru za predchádzajúce tri roky</w:t>
      </w:r>
    </w:p>
    <w:p w14:paraId="1BCB4E28" w14:textId="3AF07878" w:rsidR="005B5227" w:rsidRPr="005B5227" w:rsidRDefault="005B5227" w:rsidP="005B5227">
      <w:pPr>
        <w:pStyle w:val="Hlavika"/>
        <w:jc w:val="center"/>
        <w:rPr>
          <w:rFonts w:ascii="Garamond" w:hAnsi="Garamond"/>
          <w:bCs/>
          <w:sz w:val="20"/>
          <w:szCs w:val="20"/>
        </w:rPr>
      </w:pPr>
      <w:r w:rsidRPr="005B5227">
        <w:rPr>
          <w:rFonts w:ascii="Garamond" w:hAnsi="Garamond"/>
          <w:b/>
          <w:sz w:val="20"/>
          <w:szCs w:val="20"/>
        </w:rPr>
        <w:t>od vyhlásenia verejného obstarávania (súťaže)</w:t>
      </w:r>
    </w:p>
    <w:p w14:paraId="618224C8" w14:textId="77777777" w:rsidR="005B5227" w:rsidRPr="005B5227" w:rsidRDefault="005B5227" w:rsidP="005B5227">
      <w:pPr>
        <w:pStyle w:val="Hlavika"/>
        <w:rPr>
          <w:rFonts w:ascii="Garamond" w:hAnsi="Garamond"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3116"/>
        <w:gridCol w:w="3256"/>
        <w:gridCol w:w="992"/>
        <w:gridCol w:w="1558"/>
        <w:gridCol w:w="3126"/>
      </w:tblGrid>
      <w:tr w:rsidR="005B5227" w:rsidRPr="005B5227" w14:paraId="079BD36D" w14:textId="77777777" w:rsidTr="005B5227">
        <w:trPr>
          <w:cantSplit/>
          <w:trHeight w:val="1133"/>
        </w:trPr>
        <w:tc>
          <w:tcPr>
            <w:tcW w:w="1981" w:type="dxa"/>
            <w:shd w:val="clear" w:color="auto" w:fill="D9D9D9" w:themeFill="background1" w:themeFillShade="D9"/>
          </w:tcPr>
          <w:p w14:paraId="58C9EBBD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Obchodné meno/názov </w:t>
            </w:r>
          </w:p>
          <w:p w14:paraId="55659EC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odberateľa </w:t>
            </w:r>
          </w:p>
          <w:p w14:paraId="36883DF0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adresa jeho sídla</w:t>
            </w:r>
          </w:p>
          <w:p w14:paraId="23BCE247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alebo miesta podnikania, IČO</w:t>
            </w:r>
          </w:p>
        </w:tc>
        <w:tc>
          <w:tcPr>
            <w:tcW w:w="3116" w:type="dxa"/>
            <w:shd w:val="clear" w:color="auto" w:fill="D9D9D9" w:themeFill="background1" w:themeFillShade="D9"/>
          </w:tcPr>
          <w:p w14:paraId="20417937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0AD3E809" w14:textId="77777777" w:rsidR="005B5227" w:rsidRPr="005B5227" w:rsidRDefault="005B5227" w:rsidP="009150DA">
            <w:pPr>
              <w:spacing w:before="120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Názov/stručný opis</w:t>
            </w:r>
          </w:p>
          <w:p w14:paraId="7E79457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plnenia podľa zmluvy</w:t>
            </w:r>
          </w:p>
        </w:tc>
        <w:tc>
          <w:tcPr>
            <w:tcW w:w="3256" w:type="dxa"/>
            <w:shd w:val="clear" w:color="auto" w:fill="D9D9D9" w:themeFill="background1" w:themeFillShade="D9"/>
          </w:tcPr>
          <w:p w14:paraId="0D6A8F72" w14:textId="11C17140" w:rsidR="005B5227" w:rsidRPr="005B5227" w:rsidRDefault="005B5227" w:rsidP="009150DA">
            <w:pPr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Predmetom referenčného plnenia je</w:t>
            </w:r>
            <w:r w:rsidRPr="005B5227">
              <w:rPr>
                <w:rFonts w:ascii="Garamond" w:hAnsi="Garamond"/>
              </w:rPr>
              <w:t xml:space="preserve"> </w:t>
            </w:r>
            <w:r w:rsidRPr="005B5227">
              <w:rPr>
                <w:rFonts w:ascii="Garamond" w:hAnsi="Garamond"/>
                <w:b/>
                <w:bCs/>
                <w:szCs w:val="16"/>
              </w:rPr>
              <w:t xml:space="preserve">dodávka </w:t>
            </w:r>
            <w:r w:rsidR="006B0858">
              <w:rPr>
                <w:rFonts w:ascii="Garamond" w:hAnsi="Garamond"/>
                <w:bCs/>
              </w:rPr>
              <w:t xml:space="preserve">bezkontaktných čipových kariet </w:t>
            </w:r>
            <w:r w:rsidR="006B0858" w:rsidRPr="005F1D6A">
              <w:rPr>
                <w:rFonts w:ascii="Garamond" w:hAnsi="Garamond"/>
                <w:bCs/>
              </w:rPr>
              <w:t>fungujúcich v rovnakom alebo podobnom dopravnom systéme</w:t>
            </w:r>
            <w:r w:rsidR="006B0858">
              <w:rPr>
                <w:rFonts w:ascii="Garamond" w:hAnsi="Garamond"/>
                <w:bCs/>
              </w:rPr>
              <w:t xml:space="preserve"> </w:t>
            </w:r>
            <w:r w:rsidR="006B0858" w:rsidRPr="00BE15C4">
              <w:rPr>
                <w:rFonts w:ascii="Garamond" w:hAnsi="Garamond"/>
                <w:bCs/>
              </w:rPr>
              <w:t xml:space="preserve"> za predchádzajúce tri roky od vyhlásenia verejného obstarávania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563F1B5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263C8C24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Termín dodania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14:paraId="7BD8FD51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4E7B0E20" w14:textId="77777777" w:rsidR="005B5227" w:rsidRPr="005B5227" w:rsidRDefault="005B5227" w:rsidP="009150DA">
            <w:pPr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Zmluvná cena dodávky tovaru (€ bez DPH)</w:t>
            </w:r>
          </w:p>
        </w:tc>
        <w:tc>
          <w:tcPr>
            <w:tcW w:w="3126" w:type="dxa"/>
            <w:shd w:val="clear" w:color="auto" w:fill="D9D9D9" w:themeFill="background1" w:themeFillShade="D9"/>
          </w:tcPr>
          <w:p w14:paraId="61D9CBA6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</w:p>
          <w:p w14:paraId="7B6679F7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Odberateľ - kontaktná osoba,</w:t>
            </w:r>
          </w:p>
          <w:p w14:paraId="2561F0B1" w14:textId="77777777" w:rsidR="005B5227" w:rsidRPr="005B5227" w:rsidRDefault="005B5227" w:rsidP="009150DA">
            <w:pPr>
              <w:pStyle w:val="Pta"/>
              <w:rPr>
                <w:rFonts w:ascii="Garamond" w:hAnsi="Garamond"/>
                <w:b/>
                <w:bCs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 xml:space="preserve"> meno, priezvisko, </w:t>
            </w:r>
          </w:p>
          <w:p w14:paraId="395B88CC" w14:textId="77777777" w:rsidR="005B5227" w:rsidRPr="005B5227" w:rsidRDefault="005B5227" w:rsidP="009150DA">
            <w:pPr>
              <w:pStyle w:val="Pta"/>
              <w:jc w:val="center"/>
              <w:rPr>
                <w:rFonts w:ascii="Garamond" w:hAnsi="Garamond"/>
                <w:b/>
                <w:bCs/>
                <w:i/>
                <w:szCs w:val="16"/>
              </w:rPr>
            </w:pPr>
            <w:r w:rsidRPr="005B5227">
              <w:rPr>
                <w:rFonts w:ascii="Garamond" w:hAnsi="Garamond"/>
                <w:b/>
                <w:bCs/>
                <w:szCs w:val="16"/>
              </w:rPr>
              <w:t>telefónne číslo, e-mail</w:t>
            </w:r>
          </w:p>
        </w:tc>
      </w:tr>
      <w:tr w:rsidR="005B5227" w:rsidRPr="005B5227" w14:paraId="615E0F92" w14:textId="77777777" w:rsidTr="005B5227">
        <w:tc>
          <w:tcPr>
            <w:tcW w:w="1981" w:type="dxa"/>
          </w:tcPr>
          <w:p w14:paraId="000AC3DC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808786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1A4D4724" w14:textId="5A39B06F" w:rsidR="005B5227" w:rsidRPr="005B5227" w:rsidRDefault="006B0858" w:rsidP="009150DA">
            <w:pPr>
              <w:rPr>
                <w:rFonts w:ascii="Garamond" w:hAnsi="Garamond"/>
                <w:szCs w:val="16"/>
              </w:rPr>
            </w:pPr>
            <w:r>
              <w:rPr>
                <w:rFonts w:ascii="Segoe UI Symbol" w:hAnsi="Segoe UI Symbol" w:cs="Segoe UI Symbol"/>
                <w:szCs w:val="16"/>
              </w:rPr>
              <w:t>............ks</w:t>
            </w:r>
          </w:p>
        </w:tc>
        <w:tc>
          <w:tcPr>
            <w:tcW w:w="992" w:type="dxa"/>
          </w:tcPr>
          <w:p w14:paraId="3F73D7C8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5A29ECD2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156F13FA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404BA174" w14:textId="77777777" w:rsidTr="005B5227">
        <w:tc>
          <w:tcPr>
            <w:tcW w:w="1981" w:type="dxa"/>
          </w:tcPr>
          <w:p w14:paraId="70884541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16" w:type="dxa"/>
          </w:tcPr>
          <w:p w14:paraId="36D5BA1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256" w:type="dxa"/>
          </w:tcPr>
          <w:p w14:paraId="4E286800" w14:textId="698A03BE" w:rsidR="005B5227" w:rsidRPr="005B5227" w:rsidRDefault="006B0858" w:rsidP="009150DA">
            <w:pPr>
              <w:rPr>
                <w:rFonts w:ascii="Garamond" w:hAnsi="Garamond"/>
                <w:szCs w:val="16"/>
              </w:rPr>
            </w:pPr>
            <w:r>
              <w:rPr>
                <w:rFonts w:ascii="Segoe UI Symbol" w:hAnsi="Segoe UI Symbol" w:cs="Segoe UI Symbol"/>
                <w:szCs w:val="16"/>
              </w:rPr>
              <w:t>............ks</w:t>
            </w:r>
          </w:p>
        </w:tc>
        <w:tc>
          <w:tcPr>
            <w:tcW w:w="992" w:type="dxa"/>
          </w:tcPr>
          <w:p w14:paraId="7ED73225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1558" w:type="dxa"/>
          </w:tcPr>
          <w:p w14:paraId="20ABA5B0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  <w:tc>
          <w:tcPr>
            <w:tcW w:w="3126" w:type="dxa"/>
          </w:tcPr>
          <w:p w14:paraId="7400084F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  <w:tr w:rsidR="005B5227" w:rsidRPr="005B5227" w14:paraId="3D972235" w14:textId="77777777" w:rsidTr="005B5227">
        <w:tc>
          <w:tcPr>
            <w:tcW w:w="14029" w:type="dxa"/>
            <w:gridSpan w:val="6"/>
            <w:shd w:val="clear" w:color="auto" w:fill="D9D9D9" w:themeFill="background1" w:themeFillShade="D9"/>
          </w:tcPr>
          <w:p w14:paraId="64842BF4" w14:textId="77777777" w:rsidR="005B5227" w:rsidRPr="005B5227" w:rsidRDefault="005B5227" w:rsidP="009150DA">
            <w:pPr>
              <w:rPr>
                <w:rFonts w:ascii="Garamond" w:hAnsi="Garamond"/>
                <w:szCs w:val="16"/>
              </w:rPr>
            </w:pPr>
          </w:p>
        </w:tc>
      </w:tr>
    </w:tbl>
    <w:p w14:paraId="5FD692AF" w14:textId="77777777" w:rsidR="005B5227" w:rsidRPr="005B5227" w:rsidRDefault="005B5227" w:rsidP="005B5227">
      <w:pPr>
        <w:widowControl w:val="0"/>
        <w:spacing w:after="240"/>
        <w:jc w:val="both"/>
        <w:outlineLvl w:val="2"/>
        <w:rPr>
          <w:rFonts w:ascii="Garamond" w:eastAsia="Times New Roman" w:hAnsi="Garamond" w:cs="Arial"/>
          <w:sz w:val="20"/>
          <w:szCs w:val="20"/>
          <w:shd w:val="clear" w:color="auto" w:fill="FFFFFF"/>
        </w:rPr>
      </w:pPr>
    </w:p>
    <w:p w14:paraId="6A081AAD" w14:textId="364A6A23" w:rsidR="005B5227" w:rsidRPr="005B5227" w:rsidRDefault="005B5227" w:rsidP="005B5227">
      <w:pPr>
        <w:widowControl w:val="0"/>
        <w:spacing w:after="240"/>
        <w:jc w:val="both"/>
        <w:outlineLvl w:val="2"/>
        <w:rPr>
          <w:rFonts w:ascii="Garamond" w:eastAsia="Times New Roman" w:hAnsi="Garamond" w:cs="Arial"/>
          <w:sz w:val="20"/>
          <w:szCs w:val="20"/>
          <w:shd w:val="clear" w:color="auto" w:fill="FFFFFF"/>
        </w:rPr>
      </w:pPr>
      <w:r w:rsidRPr="005B5227">
        <w:rPr>
          <w:rFonts w:ascii="Garamond" w:eastAsia="Times New Roman" w:hAnsi="Garamond" w:cs="Arial"/>
          <w:sz w:val="20"/>
          <w:szCs w:val="20"/>
          <w:shd w:val="clear" w:color="auto" w:fill="FFFFFF"/>
        </w:rPr>
        <w:t>Uchádzač za účelom zohľadnenia referencií podľa § 12 ZVO obstarávateľom (ak takéto referencie ku dňu predloženia ponuky alebo žiadosti o účasť existujú) uvádza nasledovné referencie:</w:t>
      </w:r>
    </w:p>
    <w:p w14:paraId="53F44D5E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 xml:space="preserve">(Uviesť </w:t>
      </w:r>
      <w:proofErr w:type="spellStart"/>
      <w:r w:rsidRPr="005B5227">
        <w:rPr>
          <w:rFonts w:ascii="Garamond" w:hAnsi="Garamond"/>
          <w:i/>
        </w:rPr>
        <w:t>link</w:t>
      </w:r>
      <w:proofErr w:type="spellEnd"/>
      <w:r w:rsidRPr="005B5227">
        <w:rPr>
          <w:rFonts w:ascii="Garamond" w:hAnsi="Garamond"/>
          <w:i/>
        </w:rPr>
        <w:t xml:space="preserve"> alebo inú informáciu, na základe ktorej bude schopný obstarávateľ referenciu v Evidencii referencií jednoznačne identifikovať</w:t>
      </w:r>
      <w:r w:rsidRPr="005B5227">
        <w:rPr>
          <w:rFonts w:ascii="Garamond" w:hAnsi="Garamond" w:cs="Arial"/>
          <w:shd w:val="clear" w:color="auto" w:fill="FFFFFF"/>
        </w:rPr>
        <w:t xml:space="preserve">) </w:t>
      </w:r>
    </w:p>
    <w:p w14:paraId="5E48E5EA" w14:textId="77777777" w:rsidR="005B5227" w:rsidRPr="005B5227" w:rsidRDefault="005B5227" w:rsidP="005B5227">
      <w:pPr>
        <w:pStyle w:val="Odsekzoznamu"/>
        <w:widowControl w:val="0"/>
        <w:numPr>
          <w:ilvl w:val="0"/>
          <w:numId w:val="2"/>
        </w:numPr>
        <w:spacing w:after="240"/>
        <w:ind w:left="708"/>
        <w:jc w:val="both"/>
        <w:outlineLvl w:val="2"/>
        <w:rPr>
          <w:rFonts w:ascii="Garamond" w:hAnsi="Garamond" w:cs="Arial"/>
          <w:b/>
          <w:bCs/>
          <w:shd w:val="clear" w:color="auto" w:fill="FFFFFF"/>
        </w:rPr>
      </w:pPr>
      <w:r w:rsidRPr="005B5227">
        <w:rPr>
          <w:rFonts w:ascii="Garamond" w:hAnsi="Garamond"/>
          <w:i/>
        </w:rPr>
        <w:t>.....................</w:t>
      </w:r>
    </w:p>
    <w:p w14:paraId="2DA928E3" w14:textId="77777777" w:rsidR="005B5227" w:rsidRPr="005B5227" w:rsidRDefault="005B5227" w:rsidP="005B5227">
      <w:pPr>
        <w:widowControl w:val="0"/>
        <w:jc w:val="both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 xml:space="preserve">V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miesto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  <w:r w:rsidRPr="005B5227">
        <w:rPr>
          <w:rFonts w:ascii="Garamond" w:eastAsia="Proba Pro" w:hAnsi="Garamond" w:cs="Proba Pro"/>
          <w:sz w:val="20"/>
          <w:szCs w:val="20"/>
        </w:rPr>
        <w:t xml:space="preserve"> dňa </w:t>
      </w:r>
      <w:r w:rsidRPr="005B5227">
        <w:rPr>
          <w:rFonts w:ascii="Garamond" w:eastAsia="Proba Pro" w:hAnsi="Garamond" w:cs="Proba Pro"/>
          <w:i/>
          <w:sz w:val="20"/>
          <w:szCs w:val="20"/>
        </w:rPr>
        <w:t>[</w:t>
      </w:r>
      <w:r w:rsidRPr="005B5227">
        <w:rPr>
          <w:rFonts w:ascii="Garamond" w:eastAsia="Proba Pro" w:hAnsi="Garamond" w:cs="Proba Pro"/>
          <w:i/>
          <w:sz w:val="20"/>
          <w:szCs w:val="20"/>
          <w:highlight w:val="lightGray"/>
        </w:rPr>
        <w:t>doplniť dátum</w:t>
      </w:r>
      <w:r w:rsidRPr="005B5227">
        <w:rPr>
          <w:rFonts w:ascii="Garamond" w:eastAsia="Proba Pro" w:hAnsi="Garamond" w:cs="Proba Pro"/>
          <w:i/>
          <w:sz w:val="20"/>
          <w:szCs w:val="20"/>
        </w:rPr>
        <w:t>]</w:t>
      </w:r>
    </w:p>
    <w:p w14:paraId="4D924F00" w14:textId="77777777" w:rsidR="005B5227" w:rsidRPr="005B5227" w:rsidRDefault="005B5227" w:rsidP="005B5227">
      <w:pPr>
        <w:widowControl w:val="0"/>
        <w:jc w:val="right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</w:p>
    <w:p w14:paraId="00ED983B" w14:textId="77777777" w:rsidR="005B5227" w:rsidRPr="005B5227" w:rsidRDefault="005B5227" w:rsidP="005B5227">
      <w:pPr>
        <w:widowControl w:val="0"/>
        <w:jc w:val="center"/>
        <w:rPr>
          <w:rFonts w:ascii="Garamond" w:eastAsia="Proba Pro" w:hAnsi="Garamond" w:cs="Proba Pro"/>
          <w:sz w:val="20"/>
          <w:szCs w:val="20"/>
        </w:rPr>
      </w:pPr>
      <w:r w:rsidRPr="005B5227">
        <w:rPr>
          <w:rFonts w:ascii="Garamond" w:eastAsia="Proba Pro" w:hAnsi="Garamond" w:cs="Proba Pro"/>
          <w:sz w:val="20"/>
          <w:szCs w:val="20"/>
        </w:rPr>
        <w:t>_________________________________</w:t>
      </w:r>
    </w:p>
    <w:p w14:paraId="35F5D21F" w14:textId="77777777" w:rsidR="005B5227" w:rsidRPr="005B5227" w:rsidRDefault="005B5227" w:rsidP="005B5227">
      <w:pPr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eastAsia="Proba Pro" w:hAnsi="Garamond" w:cs="Proba Pro"/>
          <w:sz w:val="20"/>
          <w:szCs w:val="20"/>
        </w:rPr>
        <w:tab/>
      </w:r>
      <w:r w:rsidRPr="005B5227">
        <w:rPr>
          <w:rFonts w:ascii="Garamond" w:hAnsi="Garamond" w:cs="Arial"/>
          <w:bCs/>
          <w:i/>
          <w:sz w:val="20"/>
          <w:szCs w:val="20"/>
        </w:rPr>
        <w:t>[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doplniť meno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priezvisko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</w:p>
    <w:p w14:paraId="191BE14B" w14:textId="77777777" w:rsidR="005B5227" w:rsidRPr="005B5227" w:rsidRDefault="005B5227" w:rsidP="005B5227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   a</w:t>
      </w:r>
      <w:r w:rsidRPr="005B5227">
        <w:rPr>
          <w:rFonts w:ascii="Garamond" w:hAnsi="Garamond" w:cs="Calibri"/>
          <w:bCs/>
          <w:i/>
          <w:sz w:val="20"/>
          <w:szCs w:val="20"/>
          <w:highlight w:val="lightGray"/>
        </w:rPr>
        <w:t> </w:t>
      </w: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 xml:space="preserve"> podpis oprávnenej osoby</w:t>
      </w:r>
    </w:p>
    <w:p w14:paraId="328ABC11" w14:textId="0712EC19" w:rsidR="005B5227" w:rsidRPr="005B5227" w:rsidRDefault="005B5227" w:rsidP="005B5227">
      <w:pPr>
        <w:ind w:left="5040" w:firstLine="720"/>
        <w:jc w:val="both"/>
        <w:rPr>
          <w:rFonts w:ascii="Garamond" w:hAnsi="Garamond" w:cs="Arial"/>
          <w:bCs/>
          <w:i/>
          <w:sz w:val="20"/>
          <w:szCs w:val="20"/>
          <w:highlight w:val="lightGray"/>
        </w:rPr>
      </w:pPr>
      <w:r w:rsidRPr="005B5227">
        <w:rPr>
          <w:rFonts w:ascii="Garamond" w:hAnsi="Garamond" w:cs="Arial"/>
          <w:bCs/>
          <w:i/>
          <w:sz w:val="20"/>
          <w:szCs w:val="20"/>
          <w:highlight w:val="lightGray"/>
        </w:rPr>
        <w:t>konať v mene uchádzača</w:t>
      </w:r>
      <w:r w:rsidRPr="005B5227">
        <w:rPr>
          <w:rFonts w:ascii="Garamond" w:hAnsi="Garamond" w:cs="Arial"/>
          <w:bCs/>
          <w:i/>
          <w:sz w:val="20"/>
          <w:szCs w:val="20"/>
        </w:rPr>
        <w:t xml:space="preserve">] </w:t>
      </w:r>
    </w:p>
    <w:p w14:paraId="19D45C82" w14:textId="77777777" w:rsidR="00062A74" w:rsidRPr="005B5227" w:rsidRDefault="00062A74" w:rsidP="005B5227">
      <w:pPr>
        <w:pStyle w:val="SAPHlavn"/>
        <w:widowControl/>
        <w:ind w:left="0" w:firstLine="0"/>
        <w:rPr>
          <w:rFonts w:ascii="Garamond" w:hAnsi="Garamond"/>
          <w:sz w:val="22"/>
        </w:rPr>
      </w:pPr>
    </w:p>
    <w:sectPr w:rsidR="00062A74" w:rsidRPr="005B5227" w:rsidSect="0065223C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C70D7"/>
    <w:multiLevelType w:val="hybridMultilevel"/>
    <w:tmpl w:val="75D03746"/>
    <w:lvl w:ilvl="0" w:tplc="75AE2EA2">
      <w:start w:val="1"/>
      <w:numFmt w:val="bullet"/>
      <w:lvlText w:val="-"/>
      <w:lvlJc w:val="left"/>
      <w:pPr>
        <w:ind w:left="720" w:hanging="360"/>
      </w:pPr>
      <w:rPr>
        <w:rFonts w:ascii="Garamond" w:eastAsia="PT Serif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C72F8"/>
    <w:multiLevelType w:val="hybridMultilevel"/>
    <w:tmpl w:val="DE46BD22"/>
    <w:lvl w:ilvl="0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903684386">
    <w:abstractNumId w:val="0"/>
  </w:num>
  <w:num w:numId="2" w16cid:durableId="549155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A"/>
    <w:rsid w:val="00012B1B"/>
    <w:rsid w:val="00062A74"/>
    <w:rsid w:val="000A0969"/>
    <w:rsid w:val="001D3CD4"/>
    <w:rsid w:val="005B5227"/>
    <w:rsid w:val="00616BBF"/>
    <w:rsid w:val="0065223C"/>
    <w:rsid w:val="006B0858"/>
    <w:rsid w:val="006D6C8A"/>
    <w:rsid w:val="00887F96"/>
    <w:rsid w:val="00A277A9"/>
    <w:rsid w:val="00C65BCF"/>
    <w:rsid w:val="00CB6608"/>
    <w:rsid w:val="00CF4E06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9D61"/>
  <w15:chartTrackingRefBased/>
  <w15:docId w15:val="{0E7CD980-75E8-4A4F-B74E-CDD536FF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C6D5A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6D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B52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FC6D5A"/>
    <w:pPr>
      <w:spacing w:after="0" w:line="240" w:lineRule="auto"/>
    </w:pPr>
    <w:rPr>
      <w:rFonts w:ascii="PT Serif" w:eastAsia="PT Serif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PHlavn">
    <w:name w:val="SAŽP Hlavný"/>
    <w:basedOn w:val="Nadpis1"/>
    <w:link w:val="SAPHlavnChar"/>
    <w:qFormat/>
    <w:rsid w:val="00FC6D5A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C6D5A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C6D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,cislovani"/>
    <w:basedOn w:val="Normlny"/>
    <w:link w:val="OdsekzoznamuChar"/>
    <w:uiPriority w:val="99"/>
    <w:qFormat/>
    <w:rsid w:val="00FC6D5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7F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F9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F96"/>
    <w:rPr>
      <w:rFonts w:ascii="PT Serif" w:eastAsia="PT Serif" w:hAnsi="PT Serif" w:cs="PT Serif"/>
      <w:color w:val="000000" w:themeColor="text1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F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F96"/>
    <w:rPr>
      <w:rFonts w:ascii="PT Serif" w:eastAsia="PT Serif" w:hAnsi="PT Serif" w:cs="PT Serif"/>
      <w:b/>
      <w:bCs/>
      <w:color w:val="000000" w:themeColor="text1"/>
      <w:kern w:val="0"/>
      <w:sz w:val="20"/>
      <w:szCs w:val="20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B5227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16"/>
      <w:lang w:eastAsia="sk-SK"/>
      <w14:ligatures w14:val="none"/>
    </w:rPr>
  </w:style>
  <w:style w:type="paragraph" w:styleId="Hlavika">
    <w:name w:val="header"/>
    <w:aliases w:val="Header - Table,1"/>
    <w:basedOn w:val="Normlny"/>
    <w:link w:val="HlavikaChar"/>
    <w:uiPriority w:val="99"/>
    <w:unhideWhenUsed/>
    <w:rsid w:val="005B5227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,1 Char"/>
    <w:basedOn w:val="Predvolenpsmoodseku"/>
    <w:link w:val="Hlavika"/>
    <w:uiPriority w:val="99"/>
    <w:rsid w:val="005B5227"/>
    <w:rPr>
      <w:rFonts w:ascii="bill corporate narrow medium" w:eastAsia="PT Serif" w:hAnsi="bill corporate narrow medium" w:cs="PT Serif"/>
      <w:color w:val="000000" w:themeColor="text1"/>
      <w:kern w:val="0"/>
      <w:sz w:val="16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5B52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basedOn w:val="Predvolenpsmoodseku"/>
    <w:link w:val="Odsekzoznamu"/>
    <w:uiPriority w:val="99"/>
    <w:qFormat/>
    <w:rsid w:val="005B5227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customStyle="1" w:styleId="Logo">
    <w:name w:val="Logo"/>
    <w:basedOn w:val="Normlny"/>
    <w:rsid w:val="005B5227"/>
    <w:rPr>
      <w:rFonts w:ascii="Times New Roman Bold" w:eastAsia="Times New Roman" w:hAnsi="Times New Roman Bold" w:cs="Times New Roman"/>
      <w:b/>
      <w:color w:val="auto"/>
      <w:sz w:val="20"/>
      <w:szCs w:val="20"/>
      <w:lang w:val="fr-FR" w:eastAsia="en-GB"/>
    </w:rPr>
  </w:style>
  <w:style w:type="paragraph" w:customStyle="1" w:styleId="Tabulka-titulka">
    <w:name w:val="Tabulka-titulka"/>
    <w:basedOn w:val="Normlny"/>
    <w:qFormat/>
    <w:rsid w:val="005B5227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 w:cs="Times New Roman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Mládek Peter</cp:lastModifiedBy>
  <cp:revision>6</cp:revision>
  <cp:lastPrinted>2023-10-23T12:03:00Z</cp:lastPrinted>
  <dcterms:created xsi:type="dcterms:W3CDTF">2023-10-23T09:47:00Z</dcterms:created>
  <dcterms:modified xsi:type="dcterms:W3CDTF">2024-07-16T05:46:00Z</dcterms:modified>
</cp:coreProperties>
</file>