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6AB01" w14:textId="77777777" w:rsidR="003A0D02" w:rsidRPr="00B87962" w:rsidRDefault="003A0D02" w:rsidP="003A0D02">
      <w:pPr>
        <w:pStyle w:val="Zkladntext3"/>
        <w:jc w:val="center"/>
        <w:rPr>
          <w:rFonts w:ascii="Arial Narrow" w:hAnsi="Arial Narrow"/>
          <w:noProof/>
        </w:rPr>
      </w:pPr>
      <w:bookmarkStart w:id="0" w:name="_Toc45631550"/>
      <w:bookmarkStart w:id="1" w:name="_Toc46995278"/>
      <w:bookmarkStart w:id="2" w:name="_Toc47017755"/>
      <w:bookmarkStart w:id="3" w:name="_Toc54098446"/>
      <w:bookmarkStart w:id="4" w:name="_Toc479296427"/>
      <w:bookmarkStart w:id="5" w:name="_Toc196475089"/>
      <w:bookmarkStart w:id="6" w:name="_Toc413739841"/>
      <w:bookmarkStart w:id="7" w:name="_Toc56002941"/>
      <w:bookmarkStart w:id="8" w:name="_Toc56003044"/>
      <w:bookmarkStart w:id="9" w:name="_Toc56003318"/>
      <w:bookmarkStart w:id="10" w:name="_Toc80961973"/>
      <w:r w:rsidRPr="00B87962">
        <w:rPr>
          <w:rFonts w:ascii="Arial Narrow" w:hAnsi="Arial Narrow"/>
          <w:noProof/>
          <w:color w:val="2F5496"/>
          <w:sz w:val="40"/>
          <w:szCs w:val="40"/>
          <w:lang w:eastAsia="en-US"/>
        </w:rPr>
        <w:drawing>
          <wp:inline distT="0" distB="0" distL="0" distR="0" wp14:anchorId="6B197EE2" wp14:editId="4C259BFD">
            <wp:extent cx="3951406" cy="1888176"/>
            <wp:effectExtent l="0" t="0" r="0" b="0"/>
            <wp:docPr id="2143082182" name="Obrázok 2143082182"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1"/>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bookmarkEnd w:id="2"/>
      <w:bookmarkEnd w:id="3"/>
    </w:p>
    <w:p w14:paraId="563B2678" w14:textId="77777777" w:rsidR="003A0D02" w:rsidRPr="00B87962" w:rsidRDefault="003A0D02" w:rsidP="003A0D02">
      <w:pPr>
        <w:pStyle w:val="Zkladntext3"/>
        <w:rPr>
          <w:rFonts w:ascii="Arial Narrow" w:hAnsi="Arial Narrow"/>
        </w:rPr>
      </w:pPr>
    </w:p>
    <w:p w14:paraId="363FB305" w14:textId="77777777" w:rsidR="003A0D02" w:rsidRPr="00B87962" w:rsidRDefault="003A0D02" w:rsidP="003A0D02">
      <w:pPr>
        <w:pStyle w:val="Zkladntext3"/>
        <w:rPr>
          <w:rFonts w:ascii="Arial Narrow" w:hAnsi="Arial Narrow"/>
        </w:rPr>
      </w:pPr>
    </w:p>
    <w:p w14:paraId="44C39019" w14:textId="77777777" w:rsidR="003A0D02" w:rsidRPr="00B87962" w:rsidRDefault="003A0D02" w:rsidP="003A0D02">
      <w:pPr>
        <w:pStyle w:val="Zkladntext3"/>
        <w:rPr>
          <w:rFonts w:ascii="Arial Narrow" w:hAnsi="Arial Narrow"/>
        </w:rPr>
      </w:pPr>
    </w:p>
    <w:p w14:paraId="1D7BDB49" w14:textId="77777777" w:rsidR="003A0D02" w:rsidRPr="00B87962" w:rsidRDefault="003A0D02" w:rsidP="003A0D02">
      <w:pPr>
        <w:pStyle w:val="Zkladntext3"/>
        <w:jc w:val="center"/>
        <w:rPr>
          <w:rFonts w:ascii="Arial Narrow" w:hAnsi="Arial Narrow"/>
        </w:rPr>
      </w:pPr>
      <w:r w:rsidRPr="00B87962">
        <w:rPr>
          <w:rFonts w:ascii="Arial Narrow" w:hAnsi="Arial Narrow"/>
          <w:sz w:val="32"/>
          <w:szCs w:val="32"/>
        </w:rPr>
        <w:t>Zákazka na uskutočnenie stavebných prác</w:t>
      </w:r>
    </w:p>
    <w:p w14:paraId="33984EF2" w14:textId="77777777" w:rsidR="003A0D02" w:rsidRPr="00B87962" w:rsidRDefault="003A0D02" w:rsidP="003A0D02">
      <w:pPr>
        <w:pStyle w:val="Zkladntext3"/>
        <w:rPr>
          <w:rFonts w:ascii="Arial Narrow" w:hAnsi="Arial Narrow"/>
        </w:rPr>
      </w:pPr>
    </w:p>
    <w:p w14:paraId="75196211" w14:textId="77777777" w:rsidR="003A0D02" w:rsidRPr="00B87962" w:rsidRDefault="003A0D02" w:rsidP="003A0D02">
      <w:pPr>
        <w:pStyle w:val="Zkladntext3"/>
        <w:rPr>
          <w:rFonts w:ascii="Arial Narrow" w:hAnsi="Arial Narrow"/>
        </w:rPr>
      </w:pPr>
    </w:p>
    <w:p w14:paraId="69D4234E" w14:textId="77777777" w:rsidR="003A0D02" w:rsidRPr="00B87962" w:rsidRDefault="003A0D02" w:rsidP="003A0D02">
      <w:pPr>
        <w:pStyle w:val="Zkladntext3"/>
        <w:rPr>
          <w:rFonts w:ascii="Arial Narrow" w:hAnsi="Arial Narrow"/>
        </w:rPr>
      </w:pPr>
    </w:p>
    <w:p w14:paraId="0A5B4E5E" w14:textId="23866719" w:rsidR="003A0D02" w:rsidRPr="00B87962" w:rsidRDefault="003A0D02" w:rsidP="003A0D02">
      <w:pPr>
        <w:pStyle w:val="Zkladntext3"/>
        <w:jc w:val="center"/>
        <w:rPr>
          <w:rFonts w:ascii="Arial Narrow" w:hAnsi="Arial Narrow"/>
          <w:b/>
          <w:sz w:val="36"/>
          <w:szCs w:val="36"/>
        </w:rPr>
      </w:pPr>
      <w:r w:rsidRPr="00B87962">
        <w:rPr>
          <w:rFonts w:ascii="Arial Narrow" w:hAnsi="Arial Narrow"/>
          <w:b/>
          <w:sz w:val="36"/>
          <w:szCs w:val="36"/>
        </w:rPr>
        <w:t>„</w:t>
      </w:r>
      <w:r w:rsidRPr="00B87962">
        <w:rPr>
          <w:rFonts w:ascii="Arial Narrow" w:eastAsia="Arial" w:hAnsi="Arial Narrow"/>
          <w:b/>
          <w:sz w:val="36"/>
          <w:lang w:eastAsia="en-US"/>
        </w:rPr>
        <w:t xml:space="preserve">Modernizácia električkovej trate - Ružinovská </w:t>
      </w:r>
      <w:proofErr w:type="spellStart"/>
      <w:r w:rsidRPr="00B87962">
        <w:rPr>
          <w:rFonts w:ascii="Arial Narrow" w:eastAsia="Arial" w:hAnsi="Arial Narrow"/>
          <w:b/>
          <w:sz w:val="36"/>
          <w:lang w:eastAsia="en-US"/>
        </w:rPr>
        <w:t>radiála</w:t>
      </w:r>
      <w:proofErr w:type="spellEnd"/>
      <w:r w:rsidRPr="00B87962">
        <w:rPr>
          <w:rFonts w:ascii="Arial Narrow" w:hAnsi="Arial Narrow"/>
          <w:b/>
          <w:sz w:val="36"/>
          <w:szCs w:val="36"/>
        </w:rPr>
        <w:t xml:space="preserve"> "</w:t>
      </w:r>
    </w:p>
    <w:p w14:paraId="6BDA1641" w14:textId="77777777" w:rsidR="003A0D02" w:rsidRPr="00B87962" w:rsidRDefault="003A0D02" w:rsidP="003A0D02">
      <w:pPr>
        <w:pStyle w:val="Zkladntext3"/>
        <w:rPr>
          <w:rFonts w:ascii="Arial Narrow" w:hAnsi="Arial Narrow"/>
        </w:rPr>
      </w:pPr>
    </w:p>
    <w:p w14:paraId="2894BEF7" w14:textId="77777777" w:rsidR="003A0D02" w:rsidRPr="00B87962" w:rsidRDefault="003A0D02" w:rsidP="003A0D02">
      <w:pPr>
        <w:pStyle w:val="Zkladntext3"/>
        <w:rPr>
          <w:rFonts w:ascii="Arial Narrow" w:hAnsi="Arial Narrow"/>
        </w:rPr>
      </w:pPr>
    </w:p>
    <w:p w14:paraId="6D6ECD3D" w14:textId="77777777" w:rsidR="003A0D02" w:rsidRPr="00B87962" w:rsidRDefault="003A0D02" w:rsidP="003A0D02">
      <w:pPr>
        <w:pStyle w:val="Zkladntext3"/>
        <w:rPr>
          <w:rFonts w:ascii="Arial Narrow" w:hAnsi="Arial Narrow"/>
        </w:rPr>
      </w:pPr>
    </w:p>
    <w:p w14:paraId="4EC49040" w14:textId="77777777" w:rsidR="003A0D02" w:rsidRPr="00B87962" w:rsidRDefault="003A0D02" w:rsidP="003A0D02">
      <w:pPr>
        <w:pStyle w:val="Zkladntext3"/>
        <w:rPr>
          <w:rFonts w:ascii="Arial Narrow" w:hAnsi="Arial Narrow"/>
        </w:rPr>
      </w:pPr>
    </w:p>
    <w:p w14:paraId="65DEC116" w14:textId="77777777" w:rsidR="003A0D02" w:rsidRPr="00B87962" w:rsidRDefault="003A0D02" w:rsidP="003A0D02">
      <w:pPr>
        <w:pStyle w:val="Zkladntext3"/>
        <w:jc w:val="center"/>
        <w:rPr>
          <w:rFonts w:ascii="Arial Narrow" w:hAnsi="Arial Narrow"/>
          <w:b/>
          <w:bCs/>
          <w:sz w:val="44"/>
          <w:szCs w:val="44"/>
        </w:rPr>
      </w:pPr>
      <w:r w:rsidRPr="00B87962">
        <w:rPr>
          <w:rFonts w:ascii="Arial Narrow" w:hAnsi="Arial Narrow"/>
          <w:sz w:val="44"/>
          <w:szCs w:val="44"/>
        </w:rPr>
        <w:t>SÚŤAŽNÉ  PODKLADY</w:t>
      </w:r>
    </w:p>
    <w:p w14:paraId="2DA26107" w14:textId="77777777" w:rsidR="003A0D02" w:rsidRPr="00B87962" w:rsidRDefault="003A0D02" w:rsidP="003A0D02">
      <w:pPr>
        <w:pStyle w:val="Zkladntext3"/>
        <w:jc w:val="center"/>
        <w:rPr>
          <w:rFonts w:ascii="Arial Narrow" w:hAnsi="Arial Narrow"/>
        </w:rPr>
      </w:pPr>
    </w:p>
    <w:p w14:paraId="497122EF" w14:textId="77777777" w:rsidR="003A0D02" w:rsidRPr="00B87962" w:rsidRDefault="003A0D02" w:rsidP="003A0D02">
      <w:pPr>
        <w:pStyle w:val="Zkladntext3"/>
        <w:jc w:val="center"/>
        <w:rPr>
          <w:rFonts w:ascii="Arial Narrow" w:hAnsi="Arial Narrow"/>
        </w:rPr>
      </w:pPr>
    </w:p>
    <w:p w14:paraId="710F49B1" w14:textId="77777777" w:rsidR="00C63659" w:rsidRPr="00B87962" w:rsidRDefault="00C63659" w:rsidP="00C63659">
      <w:pPr>
        <w:pStyle w:val="Zkladntext3"/>
        <w:jc w:val="center"/>
        <w:rPr>
          <w:rFonts w:ascii="Arial Narrow" w:hAnsi="Arial Narrow"/>
          <w:b/>
          <w:bCs/>
          <w:sz w:val="40"/>
          <w:szCs w:val="40"/>
        </w:rPr>
      </w:pPr>
      <w:r w:rsidRPr="00B87962">
        <w:rPr>
          <w:rFonts w:ascii="Arial Narrow" w:hAnsi="Arial Narrow"/>
          <w:b/>
          <w:bCs/>
          <w:sz w:val="40"/>
          <w:szCs w:val="40"/>
        </w:rPr>
        <w:t>Požiadavky Objednávateľa</w:t>
      </w:r>
    </w:p>
    <w:p w14:paraId="1455F90D" w14:textId="77777777" w:rsidR="003A0D02" w:rsidRPr="00B87962" w:rsidRDefault="003A0D02" w:rsidP="003A0D02">
      <w:pPr>
        <w:pStyle w:val="Zkladntext3"/>
        <w:jc w:val="center"/>
        <w:rPr>
          <w:rFonts w:ascii="Arial Narrow" w:hAnsi="Arial Narrow"/>
        </w:rPr>
      </w:pPr>
    </w:p>
    <w:p w14:paraId="4140337A" w14:textId="77777777" w:rsidR="003A0D02" w:rsidRPr="00B87962" w:rsidRDefault="003A0D02" w:rsidP="003A0D02">
      <w:pPr>
        <w:pStyle w:val="Zkladntext3"/>
        <w:jc w:val="center"/>
        <w:rPr>
          <w:rFonts w:ascii="Arial Narrow" w:hAnsi="Arial Narrow"/>
        </w:rPr>
      </w:pPr>
    </w:p>
    <w:p w14:paraId="127B41B6" w14:textId="32094B4E" w:rsidR="00C63659" w:rsidRPr="00B87962" w:rsidRDefault="003A0D02" w:rsidP="00C63659">
      <w:pPr>
        <w:jc w:val="center"/>
        <w:rPr>
          <w:rFonts w:ascii="Arial Narrow" w:hAnsi="Arial Narrow"/>
          <w:b/>
          <w:bCs/>
          <w:sz w:val="36"/>
          <w:szCs w:val="36"/>
        </w:rPr>
      </w:pPr>
      <w:r w:rsidRPr="00B87962">
        <w:rPr>
          <w:rFonts w:ascii="Arial Narrow" w:hAnsi="Arial Narrow"/>
          <w:b/>
          <w:bCs/>
          <w:sz w:val="40"/>
          <w:szCs w:val="40"/>
        </w:rPr>
        <w:t>Zväzok 3</w:t>
      </w:r>
      <w:r w:rsidR="0027268C" w:rsidRPr="00B87962">
        <w:rPr>
          <w:rFonts w:ascii="Arial Narrow" w:hAnsi="Arial Narrow"/>
          <w:b/>
          <w:bCs/>
          <w:sz w:val="40"/>
          <w:szCs w:val="40"/>
        </w:rPr>
        <w:t xml:space="preserve"> </w:t>
      </w:r>
      <w:r w:rsidR="00C63659" w:rsidRPr="00B87962">
        <w:rPr>
          <w:rFonts w:ascii="Arial Narrow" w:hAnsi="Arial Narrow"/>
          <w:b/>
          <w:bCs/>
          <w:sz w:val="36"/>
          <w:szCs w:val="36"/>
        </w:rPr>
        <w:t xml:space="preserve">- Časť 3 </w:t>
      </w:r>
    </w:p>
    <w:p w14:paraId="1D948DD4" w14:textId="77777777" w:rsidR="00C63659" w:rsidRPr="00B87962" w:rsidRDefault="00C63659" w:rsidP="00C63659">
      <w:pPr>
        <w:jc w:val="center"/>
        <w:rPr>
          <w:rFonts w:ascii="Arial Narrow" w:hAnsi="Arial Narrow"/>
          <w:b/>
          <w:bCs/>
          <w:sz w:val="36"/>
          <w:szCs w:val="36"/>
        </w:rPr>
      </w:pPr>
      <w:r w:rsidRPr="00B87962">
        <w:rPr>
          <w:rFonts w:ascii="Arial Narrow" w:hAnsi="Arial Narrow"/>
          <w:b/>
          <w:bCs/>
          <w:sz w:val="36"/>
          <w:szCs w:val="36"/>
        </w:rPr>
        <w:t xml:space="preserve"> Zvláštne </w:t>
      </w:r>
      <w:proofErr w:type="spellStart"/>
      <w:r w:rsidRPr="00B87962">
        <w:rPr>
          <w:rFonts w:ascii="Arial Narrow" w:hAnsi="Arial Narrow"/>
          <w:b/>
          <w:bCs/>
          <w:sz w:val="36"/>
          <w:szCs w:val="36"/>
        </w:rPr>
        <w:t>technicko</w:t>
      </w:r>
      <w:proofErr w:type="spellEnd"/>
      <w:r w:rsidRPr="00B87962">
        <w:rPr>
          <w:rFonts w:ascii="Arial Narrow" w:hAnsi="Arial Narrow"/>
          <w:b/>
          <w:bCs/>
          <w:sz w:val="36"/>
          <w:szCs w:val="36"/>
        </w:rPr>
        <w:t xml:space="preserve"> kvalitatívne podmienky (ZTKP)</w:t>
      </w:r>
    </w:p>
    <w:p w14:paraId="57039B4C" w14:textId="6711C605" w:rsidR="003A0D02" w:rsidRPr="00B87962" w:rsidRDefault="003A0D02" w:rsidP="003A0D02">
      <w:pPr>
        <w:pStyle w:val="Zkladntext3"/>
        <w:jc w:val="center"/>
        <w:rPr>
          <w:rFonts w:ascii="Arial Narrow" w:hAnsi="Arial Narrow"/>
          <w:b/>
          <w:bCs/>
          <w:sz w:val="40"/>
          <w:szCs w:val="40"/>
        </w:rPr>
      </w:pPr>
    </w:p>
    <w:p w14:paraId="2D4C1D4B" w14:textId="77777777" w:rsidR="003A0D02" w:rsidRPr="00B87962" w:rsidRDefault="003A0D02" w:rsidP="003A0D02">
      <w:pPr>
        <w:pStyle w:val="Zkladntext3"/>
        <w:rPr>
          <w:rFonts w:ascii="Arial Narrow" w:hAnsi="Arial Narrow"/>
        </w:rPr>
      </w:pPr>
    </w:p>
    <w:p w14:paraId="5C0C9BE3" w14:textId="77777777" w:rsidR="003A0D02" w:rsidRPr="00B87962" w:rsidRDefault="003A0D02" w:rsidP="003A0D02">
      <w:pPr>
        <w:pStyle w:val="Zkladntext3"/>
        <w:rPr>
          <w:rFonts w:ascii="Arial Narrow" w:hAnsi="Arial Narrow"/>
        </w:rPr>
      </w:pPr>
    </w:p>
    <w:p w14:paraId="6AC544E7" w14:textId="77777777" w:rsidR="003A0D02" w:rsidRPr="00B87962" w:rsidRDefault="003A0D02" w:rsidP="003A0D02">
      <w:pPr>
        <w:pStyle w:val="Zkladntext3"/>
        <w:rPr>
          <w:rFonts w:ascii="Arial Narrow" w:hAnsi="Arial Narrow"/>
        </w:rPr>
      </w:pPr>
    </w:p>
    <w:p w14:paraId="2CF15246" w14:textId="77777777" w:rsidR="003A0D02" w:rsidRPr="00B87962" w:rsidRDefault="003A0D02" w:rsidP="003A0D02">
      <w:pPr>
        <w:pStyle w:val="Zkladntext3"/>
        <w:rPr>
          <w:rFonts w:ascii="Arial Narrow" w:hAnsi="Arial Narrow"/>
        </w:rPr>
      </w:pPr>
    </w:p>
    <w:p w14:paraId="3550D1F3" w14:textId="77777777" w:rsidR="003A0D02" w:rsidRPr="00B87962" w:rsidRDefault="003A0D02" w:rsidP="003A0D02">
      <w:pPr>
        <w:pStyle w:val="Zkladntext3"/>
        <w:rPr>
          <w:rFonts w:ascii="Arial Narrow" w:hAnsi="Arial Narrow"/>
        </w:rPr>
      </w:pPr>
    </w:p>
    <w:p w14:paraId="78931CE2" w14:textId="77777777" w:rsidR="003A0D02" w:rsidRPr="00B87962" w:rsidRDefault="003A0D02" w:rsidP="003A0D02">
      <w:pPr>
        <w:pStyle w:val="Zkladntext3"/>
        <w:rPr>
          <w:rFonts w:ascii="Arial Narrow" w:hAnsi="Arial Narrow"/>
        </w:rPr>
      </w:pPr>
    </w:p>
    <w:p w14:paraId="3EC8007D" w14:textId="762DEAAB" w:rsidR="003A0D02" w:rsidRPr="00B87962" w:rsidRDefault="003A0D02" w:rsidP="003A0D02">
      <w:pPr>
        <w:pStyle w:val="Zkladntext3"/>
        <w:jc w:val="center"/>
        <w:rPr>
          <w:rFonts w:ascii="Arial Narrow" w:hAnsi="Arial Narrow"/>
          <w:sz w:val="24"/>
          <w:szCs w:val="24"/>
        </w:rPr>
      </w:pPr>
      <w:r w:rsidRPr="00B87962">
        <w:rPr>
          <w:rFonts w:ascii="Arial Narrow" w:hAnsi="Arial Narrow"/>
          <w:sz w:val="24"/>
          <w:szCs w:val="24"/>
        </w:rPr>
        <w:t xml:space="preserve">Bratislava, </w:t>
      </w:r>
      <w:r w:rsidR="00DA0AEE">
        <w:rPr>
          <w:rFonts w:ascii="Arial Narrow" w:hAnsi="Arial Narrow"/>
          <w:sz w:val="24"/>
          <w:szCs w:val="24"/>
        </w:rPr>
        <w:t>01</w:t>
      </w:r>
      <w:r w:rsidRPr="00780D7C">
        <w:rPr>
          <w:rFonts w:ascii="Arial Narrow" w:hAnsi="Arial Narrow"/>
          <w:sz w:val="24"/>
          <w:szCs w:val="24"/>
        </w:rPr>
        <w:t>/202</w:t>
      </w:r>
      <w:r w:rsidR="00DA0AEE">
        <w:rPr>
          <w:rFonts w:ascii="Arial Narrow" w:hAnsi="Arial Narrow"/>
          <w:sz w:val="24"/>
          <w:szCs w:val="24"/>
        </w:rPr>
        <w:t>5</w:t>
      </w:r>
      <w:r w:rsidRPr="00B87962">
        <w:rPr>
          <w:rFonts w:ascii="Arial Narrow" w:hAnsi="Arial Narrow"/>
          <w:sz w:val="24"/>
          <w:szCs w:val="24"/>
        </w:rPr>
        <w:br w:type="page"/>
      </w:r>
    </w:p>
    <w:p w14:paraId="17625F04" w14:textId="77777777" w:rsidR="003A0D02" w:rsidRPr="00B87962" w:rsidRDefault="003A0D02" w:rsidP="003A0D02">
      <w:pPr>
        <w:spacing w:before="240"/>
        <w:rPr>
          <w:rFonts w:ascii="Arial Narrow" w:hAnsi="Arial Narrow"/>
        </w:rPr>
        <w:sectPr w:rsidR="003A0D02" w:rsidRPr="00B87962" w:rsidSect="003A0D02">
          <w:headerReference w:type="default" r:id="rId12"/>
          <w:footerReference w:type="even" r:id="rId13"/>
          <w:footerReference w:type="default" r:id="rId14"/>
          <w:pgSz w:w="11907" w:h="16840" w:code="9"/>
          <w:pgMar w:top="1537" w:right="1134" w:bottom="1418" w:left="1418" w:header="567" w:footer="567" w:gutter="0"/>
          <w:pgNumType w:start="1"/>
          <w:cols w:space="708"/>
          <w:titlePg/>
          <w:docGrid w:linePitch="326"/>
        </w:sectPr>
      </w:pPr>
    </w:p>
    <w:p w14:paraId="339CC23F" w14:textId="77777777" w:rsidR="00355411" w:rsidRPr="00780D7C" w:rsidRDefault="00355411" w:rsidP="004D2439">
      <w:pPr>
        <w:pStyle w:val="0-Obsahovtl"/>
        <w:jc w:val="center"/>
        <w:rPr>
          <w:rFonts w:ascii="Arial Narrow" w:hAnsi="Arial Narrow"/>
          <w:sz w:val="21"/>
          <w:szCs w:val="21"/>
        </w:rPr>
      </w:pPr>
      <w:r w:rsidRPr="00B87962">
        <w:rPr>
          <w:rFonts w:ascii="Arial Narrow" w:hAnsi="Arial Narrow"/>
        </w:rPr>
        <w:lastRenderedPageBreak/>
        <w:t>Obsah</w:t>
      </w:r>
    </w:p>
    <w:p w14:paraId="1FD4C973" w14:textId="77777777" w:rsidR="00355411" w:rsidRPr="00B87962" w:rsidRDefault="00355411" w:rsidP="00355411">
      <w:pPr>
        <w:pStyle w:val="Obsah1"/>
        <w:rPr>
          <w:rFonts w:ascii="Arial Narrow" w:eastAsiaTheme="minorEastAsia" w:hAnsi="Arial Narrow" w:cstheme="minorBidi"/>
          <w:b w:val="0"/>
          <w:bCs w:val="0"/>
          <w:noProof/>
          <w:sz w:val="22"/>
          <w:szCs w:val="22"/>
          <w:lang w:eastAsia="sk-SK"/>
        </w:rPr>
      </w:pPr>
      <w:r w:rsidRPr="00B87962">
        <w:rPr>
          <w:rFonts w:ascii="Arial Narrow" w:hAnsi="Arial Narrow"/>
          <w:b w:val="0"/>
          <w:bCs w:val="0"/>
        </w:rPr>
        <w:fldChar w:fldCharType="begin"/>
      </w:r>
      <w:r w:rsidRPr="00B87962">
        <w:rPr>
          <w:rFonts w:ascii="Arial Narrow" w:hAnsi="Arial Narrow"/>
          <w:b w:val="0"/>
          <w:bCs w:val="0"/>
        </w:rPr>
        <w:instrText xml:space="preserve"> TOC \o "1-3" \h \z \u </w:instrText>
      </w:r>
      <w:r w:rsidRPr="00B87962">
        <w:rPr>
          <w:rFonts w:ascii="Arial Narrow" w:hAnsi="Arial Narrow"/>
          <w:b w:val="0"/>
          <w:bCs w:val="0"/>
        </w:rPr>
        <w:fldChar w:fldCharType="separate"/>
      </w:r>
      <w:hyperlink w:anchor="_Toc99634699" w:history="1">
        <w:r w:rsidRPr="00B87962">
          <w:rPr>
            <w:rStyle w:val="Hypertextovprepojenie"/>
            <w:rFonts w:ascii="Arial Narrow" w:hAnsi="Arial Narrow"/>
            <w:noProof/>
          </w:rPr>
          <w:t>1</w:t>
        </w:r>
        <w:r w:rsidRPr="00B87962">
          <w:rPr>
            <w:rFonts w:ascii="Arial Narrow" w:eastAsiaTheme="minorEastAsia" w:hAnsi="Arial Narrow" w:cstheme="minorBidi"/>
            <w:b w:val="0"/>
            <w:bCs w:val="0"/>
            <w:noProof/>
            <w:sz w:val="22"/>
            <w:szCs w:val="22"/>
            <w:lang w:eastAsia="sk-SK"/>
          </w:rPr>
          <w:tab/>
        </w:r>
        <w:r w:rsidRPr="00B87962">
          <w:rPr>
            <w:rStyle w:val="Hypertextovprepojenie"/>
            <w:rFonts w:ascii="Arial Narrow" w:hAnsi="Arial Narrow"/>
            <w:noProof/>
          </w:rPr>
          <w:t>Zvláštne technicko-kvalitatívne podmienky (0 – Všeobecne)</w:t>
        </w:r>
        <w:r w:rsidRPr="00B87962">
          <w:rPr>
            <w:rFonts w:ascii="Arial Narrow" w:hAnsi="Arial Narrow"/>
            <w:noProof/>
            <w:webHidden/>
          </w:rPr>
          <w:tab/>
        </w:r>
        <w:r w:rsidRPr="00B87962">
          <w:rPr>
            <w:rFonts w:ascii="Arial Narrow" w:hAnsi="Arial Narrow"/>
            <w:noProof/>
            <w:webHidden/>
          </w:rPr>
          <w:fldChar w:fldCharType="begin"/>
        </w:r>
        <w:r w:rsidRPr="00B87962">
          <w:rPr>
            <w:rFonts w:ascii="Arial Narrow" w:hAnsi="Arial Narrow"/>
            <w:noProof/>
            <w:webHidden/>
          </w:rPr>
          <w:instrText xml:space="preserve"> PAGEREF _Toc99634699 \h </w:instrText>
        </w:r>
        <w:r w:rsidRPr="00B87962">
          <w:rPr>
            <w:rFonts w:ascii="Arial Narrow" w:hAnsi="Arial Narrow"/>
            <w:noProof/>
            <w:webHidden/>
          </w:rPr>
        </w:r>
        <w:r w:rsidRPr="00B87962">
          <w:rPr>
            <w:rFonts w:ascii="Arial Narrow" w:hAnsi="Arial Narrow"/>
            <w:noProof/>
            <w:webHidden/>
          </w:rPr>
          <w:fldChar w:fldCharType="separate"/>
        </w:r>
        <w:r w:rsidRPr="00B87962">
          <w:rPr>
            <w:rFonts w:ascii="Arial Narrow" w:hAnsi="Arial Narrow"/>
            <w:noProof/>
            <w:webHidden/>
          </w:rPr>
          <w:t>4</w:t>
        </w:r>
        <w:r w:rsidRPr="00B87962">
          <w:rPr>
            <w:rFonts w:ascii="Arial Narrow" w:hAnsi="Arial Narrow"/>
            <w:noProof/>
            <w:webHidden/>
          </w:rPr>
          <w:fldChar w:fldCharType="end"/>
        </w:r>
      </w:hyperlink>
    </w:p>
    <w:p w14:paraId="4140FD18"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00" w:history="1">
        <w:r w:rsidRPr="00B87962">
          <w:rPr>
            <w:rStyle w:val="Hypertextovprepojenie"/>
            <w:rFonts w:ascii="Arial Narrow" w:hAnsi="Arial Narrow"/>
          </w:rPr>
          <w:t>1.1</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Úvodná kapitola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753A64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1" w:history="1">
        <w:r w:rsidRPr="00B87962">
          <w:rPr>
            <w:rStyle w:val="Hypertextovprepojenie"/>
            <w:rFonts w:ascii="Arial Narrow" w:hAnsi="Arial Narrow"/>
          </w:rPr>
          <w:t>1.1.1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Predmet technicko-kvalitatívnych podmienok</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5C1C200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2" w:history="1">
        <w:r w:rsidRPr="00B87962">
          <w:rPr>
            <w:rStyle w:val="Hypertextovprepojenie"/>
            <w:rFonts w:ascii="Arial Narrow" w:hAnsi="Arial Narrow"/>
          </w:rPr>
          <w:t>1.1.2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Účel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3E04C0D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3" w:history="1">
        <w:r w:rsidRPr="00B87962">
          <w:rPr>
            <w:rStyle w:val="Hypertextovprepojenie"/>
            <w:rFonts w:ascii="Arial Narrow" w:hAnsi="Arial Narrow"/>
          </w:rPr>
          <w:t>1.1.3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Distribúcia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5768042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4" w:history="1">
        <w:r w:rsidRPr="00B87962">
          <w:rPr>
            <w:rStyle w:val="Hypertextovprepojenie"/>
            <w:rFonts w:ascii="Arial Narrow" w:hAnsi="Arial Narrow"/>
          </w:rPr>
          <w:t>1.1.4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Nahradenie predchádzajúcich predpisov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4C75120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5" w:history="1">
        <w:r w:rsidRPr="00B87962">
          <w:rPr>
            <w:rStyle w:val="Hypertextovprepojenie"/>
            <w:rFonts w:ascii="Arial Narrow" w:hAnsi="Arial Narrow"/>
          </w:rPr>
          <w:t>1.1.5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Súvisiace a citované právne predpisy (zákony, vyhlášky a nariadenia Vlády SR)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5</w:t>
        </w:r>
        <w:r w:rsidRPr="00B87962">
          <w:rPr>
            <w:rFonts w:ascii="Arial Narrow" w:hAnsi="Arial Narrow"/>
            <w:webHidden/>
          </w:rPr>
          <w:fldChar w:fldCharType="end"/>
        </w:r>
      </w:hyperlink>
    </w:p>
    <w:p w14:paraId="424195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6" w:history="1">
        <w:r w:rsidRPr="00B87962">
          <w:rPr>
            <w:rStyle w:val="Hypertextovprepojenie"/>
            <w:rFonts w:ascii="Arial Narrow" w:hAnsi="Arial Narrow"/>
          </w:rPr>
          <w:t>1.1.6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Súvisiace a citované normy (STN, ostatné normy a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8</w:t>
        </w:r>
        <w:r w:rsidRPr="00B87962">
          <w:rPr>
            <w:rFonts w:ascii="Arial Narrow" w:hAnsi="Arial Narrow"/>
            <w:webHidden/>
          </w:rPr>
          <w:fldChar w:fldCharType="end"/>
        </w:r>
      </w:hyperlink>
    </w:p>
    <w:p w14:paraId="68FED208"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07" w:history="1">
        <w:r w:rsidRPr="00B87962">
          <w:rPr>
            <w:rStyle w:val="Hypertextovprepojenie"/>
            <w:rFonts w:ascii="Arial Narrow" w:hAnsi="Arial Narrow"/>
          </w:rPr>
          <w:t>1.2</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Všeobecne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16</w:t>
        </w:r>
        <w:r w:rsidRPr="00B87962">
          <w:rPr>
            <w:rFonts w:ascii="Arial Narrow" w:hAnsi="Arial Narrow"/>
            <w:webHidden/>
          </w:rPr>
          <w:fldChar w:fldCharType="end"/>
        </w:r>
      </w:hyperlink>
    </w:p>
    <w:p w14:paraId="12CC685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8" w:history="1">
        <w:r w:rsidRPr="00B87962">
          <w:rPr>
            <w:rStyle w:val="Hypertextovprepojenie"/>
            <w:rFonts w:ascii="Arial Narrow" w:hAnsi="Arial Narrow"/>
          </w:rPr>
          <w:t>1.2.1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Definícia technicko-kvalitatívnych podmienok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16</w:t>
        </w:r>
        <w:r w:rsidRPr="00B87962">
          <w:rPr>
            <w:rFonts w:ascii="Arial Narrow" w:hAnsi="Arial Narrow"/>
            <w:webHidden/>
          </w:rPr>
          <w:fldChar w:fldCharType="end"/>
        </w:r>
      </w:hyperlink>
    </w:p>
    <w:p w14:paraId="46CC30A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9" w:history="1">
        <w:r w:rsidRPr="00B87962">
          <w:rPr>
            <w:rStyle w:val="Hypertextovprepojenie"/>
            <w:rFonts w:ascii="Arial Narrow" w:hAnsi="Arial Narrow"/>
          </w:rPr>
          <w:t>1.2.2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Skladba jednotlivých častí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2273E02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0" w:history="1">
        <w:r w:rsidRPr="00B87962">
          <w:rPr>
            <w:rStyle w:val="Hypertextovprepojenie"/>
            <w:rFonts w:ascii="Arial Narrow" w:hAnsi="Arial Narrow"/>
          </w:rPr>
          <w:t>1.2.3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Použité skratky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526AC4FB"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11" w:history="1">
        <w:r w:rsidRPr="00B87962">
          <w:rPr>
            <w:rStyle w:val="Hypertextovprepojenie"/>
            <w:rFonts w:ascii="Arial Narrow" w:hAnsi="Arial Narrow"/>
          </w:rPr>
          <w:t>1.3</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Právne a technické predpisy a nadväzné európska právne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6513AD5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2" w:history="1">
        <w:r w:rsidRPr="00B87962">
          <w:rPr>
            <w:rStyle w:val="Hypertextovprepojenie"/>
            <w:rFonts w:ascii="Arial Narrow" w:hAnsi="Arial Narrow"/>
          </w:rPr>
          <w:t>1.3.1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Základný právny rámec platný v SR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3EEDF2D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3" w:history="1">
        <w:r w:rsidRPr="00B87962">
          <w:rPr>
            <w:rStyle w:val="Hypertextovprepojenie"/>
            <w:rFonts w:ascii="Arial Narrow" w:hAnsi="Arial Narrow"/>
          </w:rPr>
          <w:t>1.3.2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Technické špecifikácie a ostatné technické normy a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19</w:t>
        </w:r>
        <w:r w:rsidRPr="00B87962">
          <w:rPr>
            <w:rFonts w:ascii="Arial Narrow" w:hAnsi="Arial Narrow"/>
            <w:webHidden/>
          </w:rPr>
          <w:fldChar w:fldCharType="end"/>
        </w:r>
      </w:hyperlink>
    </w:p>
    <w:p w14:paraId="498A1532"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4" w:history="1">
        <w:r w:rsidRPr="00B87962">
          <w:rPr>
            <w:rStyle w:val="Hypertextovprepojenie"/>
            <w:rFonts w:ascii="Arial Narrow" w:hAnsi="Arial Narrow"/>
          </w:rPr>
          <w:t>1.3.3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Technické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20</w:t>
        </w:r>
        <w:r w:rsidRPr="00B87962">
          <w:rPr>
            <w:rFonts w:ascii="Arial Narrow" w:hAnsi="Arial Narrow"/>
            <w:webHidden/>
          </w:rPr>
          <w:fldChar w:fldCharType="end"/>
        </w:r>
      </w:hyperlink>
    </w:p>
    <w:p w14:paraId="515BF90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5" w:history="1">
        <w:r w:rsidRPr="00B87962">
          <w:rPr>
            <w:rStyle w:val="Hypertextovprepojenie"/>
            <w:rFonts w:ascii="Arial Narrow" w:hAnsi="Arial Narrow"/>
          </w:rPr>
          <w:t>1.3.4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Vyhlásenie zhody a podklady nutné k jeho vydaniu</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20</w:t>
        </w:r>
        <w:r w:rsidRPr="00B87962">
          <w:rPr>
            <w:rFonts w:ascii="Arial Narrow" w:hAnsi="Arial Narrow"/>
            <w:webHidden/>
          </w:rPr>
          <w:fldChar w:fldCharType="end"/>
        </w:r>
      </w:hyperlink>
    </w:p>
    <w:p w14:paraId="506C6D09"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16" w:history="1">
        <w:r w:rsidRPr="00B87962">
          <w:rPr>
            <w:rStyle w:val="Hypertextovprepojenie"/>
            <w:rFonts w:ascii="Arial Narrow" w:hAnsi="Arial Narrow"/>
          </w:rPr>
          <w:t>1.4</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Kvalita stavebných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21</w:t>
        </w:r>
        <w:r w:rsidRPr="00B87962">
          <w:rPr>
            <w:rFonts w:ascii="Arial Narrow" w:hAnsi="Arial Narrow"/>
            <w:webHidden/>
          </w:rPr>
          <w:fldChar w:fldCharType="end"/>
        </w:r>
      </w:hyperlink>
    </w:p>
    <w:p w14:paraId="6A9FCBA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7" w:history="1">
        <w:r w:rsidRPr="00B87962">
          <w:rPr>
            <w:rStyle w:val="Hypertextovprepojenie"/>
            <w:rFonts w:ascii="Arial Narrow" w:hAnsi="Arial Narrow"/>
          </w:rPr>
          <w:t>1.4.1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Definícia kvality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21</w:t>
        </w:r>
        <w:r w:rsidRPr="00B87962">
          <w:rPr>
            <w:rFonts w:ascii="Arial Narrow" w:hAnsi="Arial Narrow"/>
            <w:webHidden/>
          </w:rPr>
          <w:fldChar w:fldCharType="end"/>
        </w:r>
      </w:hyperlink>
    </w:p>
    <w:p w14:paraId="0F54E09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8" w:history="1">
        <w:r w:rsidRPr="00B87962">
          <w:rPr>
            <w:rStyle w:val="Hypertextovprepojenie"/>
            <w:rFonts w:ascii="Arial Narrow" w:hAnsi="Arial Narrow"/>
          </w:rPr>
          <w:t>1.4.2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Technologická disciplína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22</w:t>
        </w:r>
        <w:r w:rsidRPr="00B87962">
          <w:rPr>
            <w:rFonts w:ascii="Arial Narrow" w:hAnsi="Arial Narrow"/>
            <w:webHidden/>
          </w:rPr>
          <w:fldChar w:fldCharType="end"/>
        </w:r>
      </w:hyperlink>
    </w:p>
    <w:p w14:paraId="4639FF8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9" w:history="1">
        <w:r w:rsidRPr="00B87962">
          <w:rPr>
            <w:rStyle w:val="Hypertextovprepojenie"/>
            <w:rFonts w:ascii="Arial Narrow" w:hAnsi="Arial Narrow"/>
          </w:rPr>
          <w:t>1.4.3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Spôsobilosť na vykonávanie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22</w:t>
        </w:r>
        <w:r w:rsidRPr="00B87962">
          <w:rPr>
            <w:rFonts w:ascii="Arial Narrow" w:hAnsi="Arial Narrow"/>
            <w:webHidden/>
          </w:rPr>
          <w:fldChar w:fldCharType="end"/>
        </w:r>
      </w:hyperlink>
    </w:p>
    <w:p w14:paraId="3A0C36E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0" w:history="1">
        <w:r w:rsidRPr="00B87962">
          <w:rPr>
            <w:rStyle w:val="Hypertextovprepojenie"/>
            <w:rFonts w:ascii="Arial Narrow" w:hAnsi="Arial Narrow"/>
          </w:rPr>
          <w:t>1.4.4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Kvalita vykonávaných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01A4295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1" w:history="1">
        <w:r w:rsidRPr="00B87962">
          <w:rPr>
            <w:rStyle w:val="Hypertextovprepojenie"/>
            <w:rFonts w:ascii="Arial Narrow" w:hAnsi="Arial Narrow"/>
          </w:rPr>
          <w:t>1.4.5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kvality vykonávaných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11D2E97E"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22" w:history="1">
        <w:r w:rsidRPr="00B87962">
          <w:rPr>
            <w:rStyle w:val="Hypertextovprepojenie"/>
            <w:rFonts w:ascii="Arial Narrow" w:hAnsi="Arial Narrow"/>
          </w:rPr>
          <w:t>1.5</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Preberanie dodávaných stavebných výrobkov (stavebných látok, dielcov a zariadní, stavebných montovaných celkov a súborov takýžchto látok, dielcov) a konštrukcií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6354360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3" w:history="1">
        <w:r w:rsidRPr="00B87962">
          <w:rPr>
            <w:rStyle w:val="Hypertextovprepojenie"/>
            <w:rFonts w:ascii="Arial Narrow" w:hAnsi="Arial Narrow"/>
          </w:rPr>
          <w:t>1.5.1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Preberanie zásielky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30AA8DA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4" w:history="1">
        <w:r w:rsidRPr="00B87962">
          <w:rPr>
            <w:rStyle w:val="Hypertextovprepojenie"/>
            <w:rFonts w:ascii="Arial Narrow" w:hAnsi="Arial Narrow"/>
          </w:rPr>
          <w:t>1.5.2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Posudzovanie kvantitatívnych a kvalitatívnych parametrov a ukazovateľov pri preberaní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1A099B5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5" w:history="1">
        <w:r w:rsidRPr="00B87962">
          <w:rPr>
            <w:rStyle w:val="Hypertextovprepojenie"/>
            <w:rFonts w:ascii="Arial Narrow" w:hAnsi="Arial Narrow"/>
          </w:rPr>
          <w:t>1.5.3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Uskladnenie materiálov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7D99E1C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6" w:history="1">
        <w:r w:rsidRPr="00B87962">
          <w:rPr>
            <w:rStyle w:val="Hypertextovprepojenie"/>
            <w:rFonts w:ascii="Arial Narrow" w:hAnsi="Arial Narrow"/>
          </w:rPr>
          <w:t>1.5.4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Doklady zhotoviteľa pre riadne užívanie, údržbu a opravy (príručky, manuály)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13776277"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27" w:history="1">
        <w:r w:rsidRPr="00B87962">
          <w:rPr>
            <w:rStyle w:val="Hypertextovprepojenie"/>
            <w:rFonts w:ascii="Arial Narrow" w:hAnsi="Arial Narrow"/>
          </w:rPr>
          <w:t>1.6</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Skúšky a merania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66093AA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8" w:history="1">
        <w:r w:rsidRPr="00B87962">
          <w:rPr>
            <w:rStyle w:val="Hypertextovprepojenie"/>
            <w:rFonts w:ascii="Arial Narrow" w:hAnsi="Arial Narrow"/>
          </w:rPr>
          <w:t>1.6.1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Druhy skúšok</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0B1D220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9" w:history="1">
        <w:r w:rsidRPr="00B87962">
          <w:rPr>
            <w:rStyle w:val="Hypertextovprepojenie"/>
            <w:rFonts w:ascii="Arial Narrow" w:hAnsi="Arial Narrow"/>
          </w:rPr>
          <w:t>1.6.2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Odborná spôsobilosť skúšobní a pracovníkov na vykonávanie skúšok a meraní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26</w:t>
        </w:r>
        <w:r w:rsidRPr="00B87962">
          <w:rPr>
            <w:rFonts w:ascii="Arial Narrow" w:hAnsi="Arial Narrow"/>
            <w:webHidden/>
          </w:rPr>
          <w:fldChar w:fldCharType="end"/>
        </w:r>
      </w:hyperlink>
    </w:p>
    <w:p w14:paraId="77AFCAF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0" w:history="1">
        <w:r w:rsidRPr="00B87962">
          <w:rPr>
            <w:rStyle w:val="Hypertextovprepojenie"/>
            <w:rFonts w:ascii="Arial Narrow" w:hAnsi="Arial Narrow"/>
          </w:rPr>
          <w:t>1.6.3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Prípustné odchýlky a zmeny v technických špecifikáciách a ostatných predpisoch</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26</w:t>
        </w:r>
        <w:r w:rsidRPr="00B87962">
          <w:rPr>
            <w:rFonts w:ascii="Arial Narrow" w:hAnsi="Arial Narrow"/>
            <w:webHidden/>
          </w:rPr>
          <w:fldChar w:fldCharType="end"/>
        </w:r>
      </w:hyperlink>
    </w:p>
    <w:p w14:paraId="2E0B92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1" w:history="1">
        <w:r w:rsidRPr="00B87962">
          <w:rPr>
            <w:rStyle w:val="Hypertextovprepojenie"/>
            <w:rFonts w:ascii="Arial Narrow" w:hAnsi="Arial Narrow"/>
          </w:rPr>
          <w:t>1.6.4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Nevyhovujúce konštrukčné prvky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27</w:t>
        </w:r>
        <w:r w:rsidRPr="00B87962">
          <w:rPr>
            <w:rFonts w:ascii="Arial Narrow" w:hAnsi="Arial Narrow"/>
            <w:webHidden/>
          </w:rPr>
          <w:fldChar w:fldCharType="end"/>
        </w:r>
      </w:hyperlink>
    </w:p>
    <w:p w14:paraId="0CEDAD8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2" w:history="1">
        <w:r w:rsidRPr="00B87962">
          <w:rPr>
            <w:rStyle w:val="Hypertextovprepojenie"/>
            <w:rFonts w:ascii="Arial Narrow" w:hAnsi="Arial Narrow"/>
          </w:rPr>
          <w:t>1.6.5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Geodetické sledovanie posunov a pretvorení objektov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27</w:t>
        </w:r>
        <w:r w:rsidRPr="00B87962">
          <w:rPr>
            <w:rFonts w:ascii="Arial Narrow" w:hAnsi="Arial Narrow"/>
            <w:webHidden/>
          </w:rPr>
          <w:fldChar w:fldCharType="end"/>
        </w:r>
      </w:hyperlink>
    </w:p>
    <w:p w14:paraId="1527A4A3"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3" w:history="1">
        <w:r w:rsidRPr="00B87962">
          <w:rPr>
            <w:rStyle w:val="Hypertextovprepojenie"/>
            <w:rFonts w:ascii="Arial Narrow" w:hAnsi="Arial Narrow"/>
          </w:rPr>
          <w:t>1.7</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Preberacie konanie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2CE3AD5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4" w:history="1">
        <w:r w:rsidRPr="00B87962">
          <w:rPr>
            <w:rStyle w:val="Hypertextovprepojenie"/>
            <w:rFonts w:ascii="Arial Narrow" w:hAnsi="Arial Narrow"/>
          </w:rPr>
          <w:t>1.7.1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Podmienky prevzatia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357E08A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5" w:history="1">
        <w:r w:rsidRPr="00B87962">
          <w:rPr>
            <w:rStyle w:val="Hypertextovprepojenie"/>
            <w:rFonts w:ascii="Arial Narrow" w:hAnsi="Arial Narrow"/>
          </w:rPr>
          <w:t>1.7.2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Doklady nutné na prevzatie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3F1E8F90"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6" w:history="1">
        <w:r w:rsidRPr="00B87962">
          <w:rPr>
            <w:rStyle w:val="Hypertextovprepojenie"/>
            <w:rFonts w:ascii="Arial Narrow" w:hAnsi="Arial Narrow"/>
          </w:rPr>
          <w:t>1.8</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Kontrola premenných parametrov cestného telesa a jeho časti pred ukončením záručnej doby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12765730"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7" w:history="1">
        <w:r w:rsidRPr="00B87962">
          <w:rPr>
            <w:rStyle w:val="Hypertextovprepojenie"/>
            <w:rFonts w:ascii="Arial Narrow" w:hAnsi="Arial Narrow"/>
          </w:rPr>
          <w:t>1.8.1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parametrov kompletizačných prvkov navrhovaných podľa platných noriem a systémov zabudovaných do objektu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60FB980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8" w:history="1">
        <w:r w:rsidRPr="00B87962">
          <w:rPr>
            <w:rStyle w:val="Hypertextovprepojenie"/>
            <w:rFonts w:ascii="Arial Narrow" w:hAnsi="Arial Narrow"/>
          </w:rPr>
          <w:t>1.8.2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povrchu vozovky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2F049C0A"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9" w:history="1">
        <w:r w:rsidRPr="00B87962">
          <w:rPr>
            <w:rStyle w:val="Hypertextovprepojenie"/>
            <w:rFonts w:ascii="Arial Narrow" w:hAnsi="Arial Narrow"/>
          </w:rPr>
          <w:t>1.9</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Stavenisko</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5EE2EE6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0" w:history="1">
        <w:r w:rsidRPr="00B87962">
          <w:rPr>
            <w:rStyle w:val="Hypertextovprepojenie"/>
            <w:rFonts w:ascii="Arial Narrow" w:hAnsi="Arial Narrow"/>
          </w:rPr>
          <w:t>1.9.1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Odovzdanie staveniska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42E06C7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1" w:history="1">
        <w:r w:rsidRPr="00B87962">
          <w:rPr>
            <w:rStyle w:val="Hypertextovprepojenie"/>
            <w:rFonts w:ascii="Arial Narrow" w:hAnsi="Arial Narrow"/>
          </w:rPr>
          <w:t>1.9.2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Objekty a zariadenia pre objednávateľa (stavebný dozor)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36ADC78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2" w:history="1">
        <w:r w:rsidRPr="00B87962">
          <w:rPr>
            <w:rStyle w:val="Hypertextovprepojenie"/>
            <w:rFonts w:ascii="Arial Narrow" w:hAnsi="Arial Narrow"/>
          </w:rPr>
          <w:t>1.9.3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Informačné tabule o stavbe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43CD6083"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3" w:history="1">
        <w:r w:rsidRPr="00B87962">
          <w:rPr>
            <w:rStyle w:val="Hypertextovprepojenie"/>
            <w:rFonts w:ascii="Arial Narrow" w:hAnsi="Arial Narrow"/>
          </w:rPr>
          <w:t>1.9.4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Vytyčovanie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38FC57D5"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4" w:history="1">
        <w:r w:rsidRPr="00B87962">
          <w:rPr>
            <w:rStyle w:val="Hypertextovprepojenie"/>
            <w:rFonts w:ascii="Arial Narrow" w:hAnsi="Arial Narrow"/>
          </w:rPr>
          <w:t>1.9.5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Pôvodné výšky terénu</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43C262D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5" w:history="1">
        <w:r w:rsidRPr="00B87962">
          <w:rPr>
            <w:rStyle w:val="Hypertextovprepojenie"/>
            <w:rFonts w:ascii="Arial Narrow" w:hAnsi="Arial Narrow"/>
          </w:rPr>
          <w:t>1.9.6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Inžinierske siete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1356B17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6" w:history="1">
        <w:r w:rsidRPr="00B87962">
          <w:rPr>
            <w:rStyle w:val="Hypertextovprepojenie"/>
            <w:rFonts w:ascii="Arial Narrow" w:hAnsi="Arial Narrow"/>
          </w:rPr>
          <w:t>1.9.7</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Organizácia prác počas verejnej premávky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7FE3EB03"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7" w:history="1">
        <w:r w:rsidRPr="00B87962">
          <w:rPr>
            <w:rStyle w:val="Hypertextovprepojenie"/>
            <w:rFonts w:ascii="Arial Narrow" w:hAnsi="Arial Narrow"/>
          </w:rPr>
          <w:t>1.9.8</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Obchádzky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65BBD3CA"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48" w:history="1">
        <w:r w:rsidRPr="00B87962">
          <w:rPr>
            <w:rStyle w:val="Hypertextovprepojenie"/>
            <w:rFonts w:ascii="Arial Narrow" w:hAnsi="Arial Narrow"/>
          </w:rPr>
          <w:t>1.10</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Projektová dokumentácia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71B8D66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9" w:history="1">
        <w:r w:rsidRPr="00B87962">
          <w:rPr>
            <w:rStyle w:val="Hypertextovprepojenie"/>
            <w:rFonts w:ascii="Arial Narrow" w:hAnsi="Arial Narrow"/>
          </w:rPr>
          <w:t>1.10.1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poskytnutá Objednávateľom (DPO)</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5B062E71" w14:textId="79C27AB5"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0" w:history="1">
        <w:r w:rsidRPr="00B87962">
          <w:rPr>
            <w:rStyle w:val="Hypertextovprepojenie"/>
            <w:rFonts w:ascii="Arial Narrow" w:hAnsi="Arial Narrow"/>
          </w:rPr>
          <w:t>1.10.2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na stavebné povolenie (DSP z 0</w:t>
        </w:r>
        <w:r w:rsidR="00F85FC7" w:rsidRPr="00B87962">
          <w:rPr>
            <w:rStyle w:val="Hypertextovprepojenie"/>
            <w:rFonts w:ascii="Arial Narrow" w:hAnsi="Arial Narrow"/>
          </w:rPr>
          <w:t>5</w:t>
        </w:r>
        <w:r w:rsidRPr="00B87962">
          <w:rPr>
            <w:rStyle w:val="Hypertextovprepojenie"/>
            <w:rFonts w:ascii="Arial Narrow" w:hAnsi="Arial Narrow"/>
          </w:rPr>
          <w:t>/202</w:t>
        </w:r>
        <w:r w:rsidR="00F85FC7" w:rsidRPr="00B87962">
          <w:rPr>
            <w:rStyle w:val="Hypertextovprepojenie"/>
            <w:rFonts w:ascii="Arial Narrow" w:hAnsi="Arial Narrow"/>
          </w:rPr>
          <w:t>3</w:t>
        </w:r>
        <w:r w:rsidRPr="00B87962">
          <w:rPr>
            <w:rStyle w:val="Hypertextovprepojenie"/>
            <w:rFonts w:ascii="Arial Narrow" w:hAnsi="Arial Narrow"/>
          </w:rPr>
          <w:t>)</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17309D2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1" w:history="1">
        <w:r w:rsidRPr="00B87962">
          <w:rPr>
            <w:rStyle w:val="Hypertextovprepojenie"/>
            <w:rFonts w:ascii="Arial Narrow" w:hAnsi="Arial Narrow"/>
          </w:rPr>
          <w:t>1.10.3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Zhotoviteľa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3F0A0E4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2" w:history="1">
        <w:r w:rsidRPr="00B87962">
          <w:rPr>
            <w:rStyle w:val="Hypertextovprepojenie"/>
            <w:rFonts w:ascii="Arial Narrow" w:hAnsi="Arial Narrow"/>
          </w:rPr>
          <w:t>1.10.4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na realizáciu stavby (DRS)</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33</w:t>
        </w:r>
        <w:r w:rsidRPr="00B87962">
          <w:rPr>
            <w:rFonts w:ascii="Arial Narrow" w:hAnsi="Arial Narrow"/>
            <w:webHidden/>
          </w:rPr>
          <w:fldChar w:fldCharType="end"/>
        </w:r>
      </w:hyperlink>
    </w:p>
    <w:p w14:paraId="7FD19DB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3" w:history="1">
        <w:r w:rsidRPr="00B87962">
          <w:rPr>
            <w:rStyle w:val="Hypertextovprepojenie"/>
            <w:rFonts w:ascii="Arial Narrow" w:hAnsi="Arial Narrow"/>
          </w:rPr>
          <w:t>1.10.5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Výrobno-technická dokumentácia (VTD)</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33</w:t>
        </w:r>
        <w:r w:rsidRPr="00B87962">
          <w:rPr>
            <w:rFonts w:ascii="Arial Narrow" w:hAnsi="Arial Narrow"/>
            <w:webHidden/>
          </w:rPr>
          <w:fldChar w:fldCharType="end"/>
        </w:r>
      </w:hyperlink>
    </w:p>
    <w:p w14:paraId="279C67F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4" w:history="1">
        <w:r w:rsidRPr="00B87962">
          <w:rPr>
            <w:rStyle w:val="Hypertextovprepojenie"/>
            <w:rFonts w:ascii="Arial Narrow" w:hAnsi="Arial Narrow"/>
          </w:rPr>
          <w:t>1.10.6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Zmeny a doplnky projektovej dokumentácie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364D83E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5" w:history="1">
        <w:r w:rsidRPr="00B87962">
          <w:rPr>
            <w:rStyle w:val="Hypertextovprepojenie"/>
            <w:rFonts w:ascii="Arial Narrow" w:hAnsi="Arial Narrow"/>
          </w:rPr>
          <w:t>1.10.7</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skutočného vyhotovenia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56CA744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6" w:history="1">
        <w:r w:rsidRPr="00B87962">
          <w:rPr>
            <w:rStyle w:val="Hypertextovprepojenie"/>
            <w:rFonts w:ascii="Arial Narrow" w:hAnsi="Arial Narrow"/>
          </w:rPr>
          <w:t>1.10.8</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skutočného realizovania stavby (DSRS)</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2FDBEAE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7" w:history="1">
        <w:r w:rsidRPr="00B87962">
          <w:rPr>
            <w:rStyle w:val="Hypertextovprepojenie"/>
            <w:rFonts w:ascii="Arial Narrow" w:hAnsi="Arial Narrow"/>
          </w:rPr>
          <w:t>1.10.9</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Fotografická dokumentácia stavebných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35</w:t>
        </w:r>
        <w:r w:rsidRPr="00B87962">
          <w:rPr>
            <w:rFonts w:ascii="Arial Narrow" w:hAnsi="Arial Narrow"/>
            <w:webHidden/>
          </w:rPr>
          <w:fldChar w:fldCharType="end"/>
        </w:r>
      </w:hyperlink>
    </w:p>
    <w:p w14:paraId="22CFD70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8" w:history="1">
        <w:r w:rsidRPr="00B87962">
          <w:rPr>
            <w:rStyle w:val="Hypertextovprepojenie"/>
            <w:rFonts w:ascii="Arial Narrow" w:hAnsi="Arial Narrow"/>
          </w:rPr>
          <w:t>1.10.10</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Geodetická dokumentácia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35</w:t>
        </w:r>
        <w:r w:rsidRPr="00B87962">
          <w:rPr>
            <w:rFonts w:ascii="Arial Narrow" w:hAnsi="Arial Narrow"/>
            <w:webHidden/>
          </w:rPr>
          <w:fldChar w:fldCharType="end"/>
        </w:r>
      </w:hyperlink>
    </w:p>
    <w:p w14:paraId="1A79982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9" w:history="1">
        <w:r w:rsidRPr="00B87962">
          <w:rPr>
            <w:rStyle w:val="Hypertextovprepojenie"/>
            <w:rFonts w:ascii="Arial Narrow" w:hAnsi="Arial Narrow"/>
          </w:rPr>
          <w:t>1.10.11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Environmentálny plán výstavby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45CE5A12"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60" w:history="1">
        <w:r w:rsidRPr="00B87962">
          <w:rPr>
            <w:rStyle w:val="Hypertextovprepojenie"/>
            <w:rFonts w:ascii="Arial Narrow" w:hAnsi="Arial Narrow"/>
          </w:rPr>
          <w:t>1.11</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Životné prostredie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186238D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1" w:history="1">
        <w:r w:rsidRPr="00B87962">
          <w:rPr>
            <w:rStyle w:val="Hypertextovprepojenie"/>
            <w:rFonts w:ascii="Arial Narrow" w:hAnsi="Arial Narrow"/>
          </w:rPr>
          <w:t>1.11.1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Hluk a vibrácie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0B2B2A7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2" w:history="1">
        <w:r w:rsidRPr="00B87962">
          <w:rPr>
            <w:rStyle w:val="Hypertextovprepojenie"/>
            <w:rFonts w:ascii="Arial Narrow" w:hAnsi="Arial Narrow"/>
          </w:rPr>
          <w:t>1.11.2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Emisie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1209882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3" w:history="1">
        <w:r w:rsidRPr="00B87962">
          <w:rPr>
            <w:rStyle w:val="Hypertextovprepojenie"/>
            <w:rFonts w:ascii="Arial Narrow" w:hAnsi="Arial Narrow"/>
          </w:rPr>
          <w:t>1.11.3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Prašnosť</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12B80C7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4" w:history="1">
        <w:r w:rsidRPr="00B87962">
          <w:rPr>
            <w:rStyle w:val="Hypertextovprepojenie"/>
            <w:rFonts w:ascii="Arial Narrow" w:hAnsi="Arial Narrow"/>
          </w:rPr>
          <w:t>1.11.4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Zabezpečenie chránených porastov, území, objektov a ochranných pásiem</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39C4019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5" w:history="1">
        <w:r w:rsidRPr="00B87962">
          <w:rPr>
            <w:rStyle w:val="Hypertextovprepojenie"/>
            <w:rFonts w:ascii="Arial Narrow" w:hAnsi="Arial Narrow"/>
          </w:rPr>
          <w:t>1.11.5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Ochrana povrchových a podzemných vôd</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2F7D99B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6" w:history="1">
        <w:r w:rsidRPr="00B87962">
          <w:rPr>
            <w:rStyle w:val="Hypertextovprepojenie"/>
            <w:rFonts w:ascii="Arial Narrow" w:hAnsi="Arial Narrow"/>
          </w:rPr>
          <w:t>1.11.6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Odpady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007F644B"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67" w:history="1">
        <w:r w:rsidRPr="00B87962">
          <w:rPr>
            <w:rStyle w:val="Hypertextovprepojenie"/>
            <w:rFonts w:ascii="Arial Narrow" w:hAnsi="Arial Narrow"/>
          </w:rPr>
          <w:t>1.12</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Ochranné opatrenia pred účinkami blúdivých elektrických prúdov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32526470" w14:textId="32373E0E" w:rsidR="004E32FE" w:rsidRPr="00B87962" w:rsidRDefault="00355411" w:rsidP="00355411">
      <w:pPr>
        <w:rPr>
          <w:rFonts w:ascii="Arial Narrow" w:hAnsi="Arial Narrow"/>
        </w:rPr>
      </w:pPr>
      <w:r w:rsidRPr="00B87962">
        <w:rPr>
          <w:rFonts w:ascii="Arial Narrow" w:hAnsi="Arial Narrow"/>
          <w:b/>
          <w:bCs/>
          <w:sz w:val="24"/>
          <w:szCs w:val="24"/>
          <w:lang w:eastAsia="en-US"/>
        </w:rPr>
        <w:fldChar w:fldCharType="end"/>
      </w:r>
    </w:p>
    <w:p w14:paraId="70FD1FEF" w14:textId="7E2386E2" w:rsidR="009238A3" w:rsidRPr="00B87962" w:rsidRDefault="009238A3">
      <w:pPr>
        <w:spacing w:before="0" w:after="0"/>
        <w:jc w:val="left"/>
        <w:rPr>
          <w:rFonts w:ascii="Arial Narrow" w:hAnsi="Arial Narrow"/>
        </w:rPr>
      </w:pPr>
      <w:r w:rsidRPr="00B87962">
        <w:rPr>
          <w:rFonts w:ascii="Arial Narrow" w:hAnsi="Arial Narrow"/>
        </w:rPr>
        <w:br w:type="page"/>
      </w:r>
    </w:p>
    <w:p w14:paraId="68B28C49" w14:textId="4D6FF5F5" w:rsidR="009238A3" w:rsidRPr="005F3E33" w:rsidRDefault="001F77F4" w:rsidP="005F3E33">
      <w:pPr>
        <w:pStyle w:val="Nadpis1"/>
      </w:pPr>
      <w:bookmarkStart w:id="11" w:name="_Toc99634699"/>
      <w:r w:rsidRPr="005F3E33">
        <w:lastRenderedPageBreak/>
        <w:t>Zvláštne technicko-kvalitatívne podmienky</w:t>
      </w:r>
      <w:r w:rsidR="008328BD" w:rsidRPr="005F3E33">
        <w:t xml:space="preserve"> (0 – Všeobecn</w:t>
      </w:r>
      <w:r w:rsidR="00A92528" w:rsidRPr="005F3E33">
        <w:t>e</w:t>
      </w:r>
      <w:r w:rsidR="008328BD" w:rsidRPr="005F3E33">
        <w:t>)</w:t>
      </w:r>
      <w:bookmarkEnd w:id="11"/>
    </w:p>
    <w:p w14:paraId="1FB7F17C" w14:textId="57EFA5B5" w:rsidR="00C87259" w:rsidRPr="005F3E33" w:rsidRDefault="002A3DF6" w:rsidP="005F3E33">
      <w:pPr>
        <w:pStyle w:val="Nadpis2"/>
      </w:pPr>
      <w:bookmarkStart w:id="12" w:name="_Toc99634700"/>
      <w:r w:rsidRPr="005F3E33">
        <w:t>Úvodná kapitola</w:t>
      </w:r>
      <w:bookmarkEnd w:id="12"/>
    </w:p>
    <w:p w14:paraId="1FB4EF9E" w14:textId="65197CFD" w:rsidR="002A3DF6" w:rsidRPr="00780D7C" w:rsidRDefault="002A3DF6" w:rsidP="00455941">
      <w:pPr>
        <w:pStyle w:val="Nadpis3"/>
        <w:rPr>
          <w:rFonts w:ascii="Arial Narrow" w:hAnsi="Arial Narrow"/>
          <w:sz w:val="21"/>
          <w:szCs w:val="21"/>
        </w:rPr>
      </w:pPr>
      <w:bookmarkStart w:id="13" w:name="_Toc99634701"/>
      <w:r w:rsidRPr="00780D7C">
        <w:rPr>
          <w:rFonts w:ascii="Arial Narrow" w:hAnsi="Arial Narrow"/>
          <w:sz w:val="21"/>
          <w:szCs w:val="21"/>
        </w:rPr>
        <w:t>Predmet technicko-kvalitatívnych podmienok</w:t>
      </w:r>
      <w:bookmarkEnd w:id="13"/>
    </w:p>
    <w:p w14:paraId="255AF878" w14:textId="7CBF1F74" w:rsidR="003A19E9" w:rsidRPr="00780D7C" w:rsidRDefault="003A19E9" w:rsidP="00C87259">
      <w:pPr>
        <w:rPr>
          <w:rFonts w:ascii="Arial Narrow" w:hAnsi="Arial Narrow"/>
          <w:sz w:val="21"/>
          <w:szCs w:val="21"/>
        </w:rPr>
      </w:pPr>
      <w:r w:rsidRPr="00B87962">
        <w:rPr>
          <w:rFonts w:ascii="Arial Narrow" w:hAnsi="Arial Narrow"/>
        </w:rPr>
        <w:t xml:space="preserve">V súlade s technickou politikou Ministerstva dopravy a výstavby SR (MDV SR; www.mindop.sk) je priebežne </w:t>
      </w:r>
      <w:r w:rsidRPr="00780D7C">
        <w:rPr>
          <w:rFonts w:ascii="Arial Narrow" w:hAnsi="Arial Narrow"/>
          <w:sz w:val="21"/>
          <w:szCs w:val="21"/>
        </w:rPr>
        <w:t>zabezpečovaný rozvoj odboru pozemných komunikácií. Technické kvalitatívne podmienky (TKP), ktoré sú súčasťou rezortných predpisov, majú spolu s technickými špecifikáciami určenými v európskych alebo v slovenských technických normách (STN EN alebo STN) a technických osvedčeniach (TO - národné alebo ETA - európske), zabezpečiť rýchlejšie zavedenie nových poznatkov do praxe.</w:t>
      </w:r>
    </w:p>
    <w:p w14:paraId="061E5FC8" w14:textId="26A0AAA4" w:rsidR="00C87259" w:rsidRPr="00780D7C" w:rsidRDefault="00C87259" w:rsidP="00C87259">
      <w:pPr>
        <w:rPr>
          <w:rFonts w:ascii="Arial Narrow" w:hAnsi="Arial Narrow"/>
          <w:sz w:val="21"/>
          <w:szCs w:val="21"/>
        </w:rPr>
      </w:pPr>
      <w:r w:rsidRPr="00780D7C">
        <w:rPr>
          <w:rFonts w:ascii="Arial Narrow" w:hAnsi="Arial Narrow"/>
          <w:sz w:val="21"/>
          <w:szCs w:val="21"/>
        </w:rPr>
        <w:t>Technicko-kvalitatívne podmienky stanovujú jednotné všeobecné pravidlá v zmluvnom vzťahu objednávateľa a zhotoviteľa v procese obstarania a zhotovenia diela, najmä v oblastiach riadenia a kontroly kvality prác a materiálov, projektovej dokumentácie, spôsobu vykonávania a rozsahu skúšobníctva, rozsahu vyhotovenia a predkladania dokumentácie kvality. Spresňujú požiadavky stanovené v STN. TKP sú súčasťou rezortných predpisov MDV SR, zabezpečujú prenos súčasných poznatkov súvisiacich s prípravou a realizáciou stavieb pozemných komunikácií do praxe. Sú určené projektantom, objednávateľom, stavebnému dozoru, zhotoviteľom a správcom, ktorí sa zúčastňujú na príprave, realizácii, kontrole a preberaní stavebného diela.</w:t>
      </w:r>
    </w:p>
    <w:p w14:paraId="490B17A0" w14:textId="1FFE1CF3" w:rsidR="00DB3504" w:rsidRPr="00780D7C" w:rsidRDefault="00DB3504" w:rsidP="00DB3504">
      <w:pPr>
        <w:rPr>
          <w:rFonts w:ascii="Arial Narrow" w:hAnsi="Arial Narrow"/>
          <w:sz w:val="21"/>
          <w:szCs w:val="21"/>
        </w:rPr>
      </w:pPr>
      <w:r w:rsidRPr="00780D7C">
        <w:rPr>
          <w:rFonts w:ascii="Arial Narrow" w:hAnsi="Arial Narrow"/>
          <w:sz w:val="21"/>
          <w:szCs w:val="21"/>
        </w:rPr>
        <w:t>Zhotoviteľ je zodpovedný za to, že práce na Diele a ostatné práce súvisiace s Dielom budú vykonané a  všetky Materiály a Technologické zariadenia budú dodané a zabudované v súlade so špecifikáciami posledných vydaní slovenských technických noriem (STN), európskych noriem (EN), ISO noriem, technicko-kvalitatívnych podmienok (TKP), všeobecných technických požiadaviek kvality stavieb ŽSR (VTPKS) v primeranom rozsahu, prevažne pre objekty súvisiace so zriadením koľají, katalógových listov, TP (technických predpisov), VL (vzorových listov), nariadení alebo iných všeobecne záväzných predpisov a v súlade so všeobecnými informáciami a požiadavkami Objednávateľa. Zhotoviteľ pri výbere spôsobu realizácie prác taktiež zohľadní projektovanú životnosť Diela ako aj zásady zaužívanej odbornej praxe. V prípade nezrovnalostí oznámi tieto Stavebnému dozoru a Objednávateľovi, ktorí rozhodnú o aplikácii. Posledné vydania STN alebo iné požiadavky Objednávateľa sú v rámci týchto Všeobecných požiadaviek Objednávateľa nadradené ostatným hore uvedeným dokumentom.</w:t>
      </w:r>
    </w:p>
    <w:p w14:paraId="49963927" w14:textId="4B26A917" w:rsidR="00DB3504" w:rsidRPr="00780D7C" w:rsidRDefault="00DB3504" w:rsidP="00DB3504">
      <w:pPr>
        <w:rPr>
          <w:rFonts w:ascii="Arial Narrow" w:hAnsi="Arial Narrow"/>
          <w:sz w:val="21"/>
          <w:szCs w:val="21"/>
        </w:rPr>
      </w:pPr>
      <w:r w:rsidRPr="00780D7C">
        <w:rPr>
          <w:rFonts w:ascii="Arial Narrow" w:hAnsi="Arial Narrow"/>
          <w:sz w:val="21"/>
          <w:szCs w:val="21"/>
        </w:rPr>
        <w:t>Ak je v podkladoch Objednávateľa odkaz na konkrétne normy alebo právne predpisy, budú platiť ustanovenia posledného súčasného vydania alebo revidovaného/doplneného vydania príslušných noriem alebo právnych predpisov, ktoré sú platné k Základnému dátumu v zmysle Zmluvných podmienok. Pokiaľ v priebehu projektovania a výstavby dôjde k revízii noriem alebo iných predpisov, Zhotoviteľ je povinný upozorniť Stavebný dozor a Objednávateľa na túto skutočnosť a vyžiadať si pokyn ohľadne ďalšieho postupu. Zhotoviteľ je povinný zaobstarať si všetky potrebné normy a predpisy na svoje náklady. V prípade potreby môže Objednávateľ alebo Stavebný dozor požiadať Zhotoviteľa, aby predložil príslušnú normu alebo predpis</w:t>
      </w:r>
      <w:r w:rsidR="002A3DF6" w:rsidRPr="00780D7C">
        <w:rPr>
          <w:rFonts w:ascii="Arial Narrow" w:hAnsi="Arial Narrow"/>
          <w:sz w:val="21"/>
          <w:szCs w:val="21"/>
        </w:rPr>
        <w:t>.</w:t>
      </w:r>
    </w:p>
    <w:p w14:paraId="2531AC40" w14:textId="08AEAD25" w:rsidR="003A19E9" w:rsidRPr="00780D7C" w:rsidRDefault="003A19E9" w:rsidP="00455941">
      <w:pPr>
        <w:pStyle w:val="Nadpis3"/>
        <w:rPr>
          <w:rFonts w:ascii="Arial Narrow" w:hAnsi="Arial Narrow"/>
          <w:sz w:val="21"/>
          <w:szCs w:val="21"/>
        </w:rPr>
      </w:pPr>
      <w:bookmarkStart w:id="14" w:name="_Toc99634702"/>
      <w:r w:rsidRPr="00780D7C">
        <w:rPr>
          <w:rFonts w:ascii="Arial Narrow" w:hAnsi="Arial Narrow"/>
          <w:sz w:val="21"/>
          <w:szCs w:val="21"/>
        </w:rPr>
        <w:t>Účel TKP</w:t>
      </w:r>
      <w:bookmarkEnd w:id="14"/>
    </w:p>
    <w:p w14:paraId="30352C00" w14:textId="3CB8619A" w:rsidR="003A19E9" w:rsidRPr="00780D7C" w:rsidRDefault="003A19E9" w:rsidP="003A19E9">
      <w:pPr>
        <w:rPr>
          <w:rFonts w:ascii="Arial Narrow" w:hAnsi="Arial Narrow"/>
          <w:sz w:val="21"/>
          <w:szCs w:val="21"/>
        </w:rPr>
      </w:pPr>
      <w:r w:rsidRPr="00780D7C">
        <w:rPr>
          <w:rFonts w:ascii="Arial Narrow" w:hAnsi="Arial Narrow"/>
          <w:sz w:val="21"/>
          <w:szCs w:val="21"/>
        </w:rPr>
        <w:t>TKP sú spracúvané na základe najnovších overených poznatkov vedy, techniky a praxe. Ich cieľom je priniesť optimálne a racionálne riešenia predovšetkým z hľadiska kvality, hospodárnosti, jednotnosti parametrov, životnosti a bezpečnosti práce pri realizovaní objektov stavieb pozemných komunikácií</w:t>
      </w:r>
      <w:r w:rsidR="003A3C4A" w:rsidRPr="00780D7C">
        <w:rPr>
          <w:rFonts w:ascii="Arial Narrow" w:hAnsi="Arial Narrow"/>
          <w:sz w:val="21"/>
          <w:szCs w:val="21"/>
        </w:rPr>
        <w:t>.</w:t>
      </w:r>
    </w:p>
    <w:p w14:paraId="088518A8" w14:textId="28E56CBB" w:rsidR="003A3C4A" w:rsidRPr="00780D7C" w:rsidRDefault="003A3C4A" w:rsidP="00455941">
      <w:pPr>
        <w:pStyle w:val="Nadpis3"/>
        <w:rPr>
          <w:rFonts w:ascii="Arial Narrow" w:hAnsi="Arial Narrow"/>
          <w:sz w:val="21"/>
          <w:szCs w:val="21"/>
        </w:rPr>
      </w:pPr>
      <w:bookmarkStart w:id="15" w:name="_Toc99634703"/>
      <w:r w:rsidRPr="00780D7C">
        <w:rPr>
          <w:rFonts w:ascii="Arial Narrow" w:hAnsi="Arial Narrow"/>
          <w:sz w:val="21"/>
          <w:szCs w:val="21"/>
        </w:rPr>
        <w:t>Distribúcia TKP</w:t>
      </w:r>
      <w:bookmarkEnd w:id="15"/>
    </w:p>
    <w:p w14:paraId="048902FA" w14:textId="73C16D5B" w:rsidR="003A3C4A" w:rsidRPr="00780D7C" w:rsidRDefault="003A3C4A" w:rsidP="003A3C4A">
      <w:pPr>
        <w:rPr>
          <w:rFonts w:ascii="Arial Narrow" w:hAnsi="Arial Narrow"/>
          <w:sz w:val="21"/>
          <w:szCs w:val="21"/>
        </w:rPr>
      </w:pPr>
      <w:r w:rsidRPr="00780D7C">
        <w:rPr>
          <w:rFonts w:ascii="Arial Narrow" w:hAnsi="Arial Narrow"/>
          <w:sz w:val="21"/>
          <w:szCs w:val="21"/>
        </w:rPr>
        <w:t>TKP sa po schválení zverejnia na internetovej stránke MDV SR alebo Slovenskej správy ciest (</w:t>
      </w:r>
      <w:hyperlink r:id="rId15" w:history="1">
        <w:r w:rsidRPr="00780D7C">
          <w:rPr>
            <w:rStyle w:val="Hypertextovprepojenie"/>
            <w:rFonts w:ascii="Arial Narrow" w:hAnsi="Arial Narrow"/>
            <w:sz w:val="21"/>
            <w:szCs w:val="21"/>
          </w:rPr>
          <w:t>www.ssc.sk/sk/technicke-predpisy-rezortu/Zoznam-tkp-a-kl.ssc</w:t>
        </w:r>
      </w:hyperlink>
      <w:r w:rsidRPr="00780D7C">
        <w:rPr>
          <w:rFonts w:ascii="Arial Narrow" w:hAnsi="Arial Narrow"/>
          <w:sz w:val="21"/>
          <w:szCs w:val="21"/>
        </w:rPr>
        <w:t>).</w:t>
      </w:r>
    </w:p>
    <w:p w14:paraId="39A6DBA3" w14:textId="754A8793" w:rsidR="002A3DF6" w:rsidRPr="00780D7C" w:rsidRDefault="002A3DF6" w:rsidP="00455941">
      <w:pPr>
        <w:pStyle w:val="Nadpis3"/>
        <w:rPr>
          <w:rFonts w:ascii="Arial Narrow" w:hAnsi="Arial Narrow"/>
          <w:sz w:val="21"/>
          <w:szCs w:val="21"/>
        </w:rPr>
      </w:pPr>
      <w:bookmarkStart w:id="16" w:name="_Toc99634704"/>
      <w:r w:rsidRPr="00780D7C">
        <w:rPr>
          <w:rFonts w:ascii="Arial Narrow" w:hAnsi="Arial Narrow"/>
          <w:sz w:val="21"/>
          <w:szCs w:val="21"/>
        </w:rPr>
        <w:t>Nahradenie predchádzajúcich predpisov</w:t>
      </w:r>
      <w:bookmarkEnd w:id="16"/>
    </w:p>
    <w:p w14:paraId="1F3D045A" w14:textId="05F6B1F4" w:rsidR="001F77F4" w:rsidRPr="00780D7C" w:rsidRDefault="00433E74" w:rsidP="00455941">
      <w:pPr>
        <w:pStyle w:val="Nadpis3"/>
        <w:rPr>
          <w:rFonts w:ascii="Arial Narrow" w:hAnsi="Arial Narrow"/>
          <w:sz w:val="21"/>
          <w:szCs w:val="21"/>
        </w:rPr>
      </w:pPr>
      <w:bookmarkStart w:id="17" w:name="_Toc99634705"/>
      <w:r w:rsidRPr="00780D7C">
        <w:rPr>
          <w:rFonts w:ascii="Arial Narrow" w:hAnsi="Arial Narrow"/>
          <w:sz w:val="21"/>
          <w:szCs w:val="21"/>
        </w:rPr>
        <w:t>Súvisiace</w:t>
      </w:r>
      <w:r w:rsidR="002B7A54" w:rsidRPr="00780D7C">
        <w:rPr>
          <w:rFonts w:ascii="Arial Narrow" w:hAnsi="Arial Narrow"/>
          <w:sz w:val="21"/>
          <w:szCs w:val="21"/>
        </w:rPr>
        <w:t xml:space="preserve"> a citované právne predpisy (</w:t>
      </w:r>
      <w:r w:rsidRPr="00780D7C">
        <w:rPr>
          <w:rFonts w:ascii="Arial Narrow" w:hAnsi="Arial Narrow"/>
          <w:sz w:val="21"/>
          <w:szCs w:val="21"/>
        </w:rPr>
        <w:t>z</w:t>
      </w:r>
      <w:r w:rsidR="001F77F4" w:rsidRPr="00780D7C">
        <w:rPr>
          <w:rFonts w:ascii="Arial Narrow" w:hAnsi="Arial Narrow"/>
          <w:sz w:val="21"/>
          <w:szCs w:val="21"/>
        </w:rPr>
        <w:t>ákony, vyhlášky a nariadenia Vlády SR</w:t>
      </w:r>
      <w:r w:rsidR="002B7A54" w:rsidRPr="00780D7C">
        <w:rPr>
          <w:rFonts w:ascii="Arial Narrow" w:hAnsi="Arial Narrow"/>
          <w:sz w:val="21"/>
          <w:szCs w:val="21"/>
        </w:rPr>
        <w:t>)</w:t>
      </w:r>
      <w:bookmarkEnd w:id="17"/>
    </w:p>
    <w:p w14:paraId="02DCC0F3" w14:textId="19272384" w:rsidR="001F77F4" w:rsidRPr="00780D7C" w:rsidRDefault="001F77F4" w:rsidP="001F77F4">
      <w:pPr>
        <w:rPr>
          <w:rFonts w:ascii="Arial Narrow" w:hAnsi="Arial Narrow"/>
          <w:sz w:val="21"/>
          <w:szCs w:val="21"/>
        </w:rPr>
      </w:pPr>
      <w:r w:rsidRPr="00780D7C">
        <w:rPr>
          <w:rFonts w:ascii="Arial Narrow" w:hAnsi="Arial Narrow"/>
          <w:sz w:val="21"/>
          <w:szCs w:val="21"/>
        </w:rPr>
        <w:t xml:space="preserve">V tejto kapitole sú uvedené súvisiace zákony, vyhlášky a nariadenia, ktoré sú najviac relevantné pre návrh a realizáciu Diela. Tento zoznam nie je kompletný, pričom Zhotoviteľ je povinný dodržiavať všetky ostatné platné právne predpisy. </w:t>
      </w:r>
      <w:r w:rsidR="00433E74" w:rsidRPr="00780D7C">
        <w:rPr>
          <w:rFonts w:ascii="Arial Narrow" w:hAnsi="Arial Narrow"/>
          <w:sz w:val="21"/>
          <w:szCs w:val="21"/>
        </w:rPr>
        <w:t>Rozsah citovaných právnych predpisov je pre potreby týchto Zvláštn</w:t>
      </w:r>
      <w:r w:rsidR="003801E3" w:rsidRPr="00780D7C">
        <w:rPr>
          <w:rFonts w:ascii="Arial Narrow" w:hAnsi="Arial Narrow"/>
          <w:sz w:val="21"/>
          <w:szCs w:val="21"/>
        </w:rPr>
        <w:t>y</w:t>
      </w:r>
      <w:r w:rsidR="00433E74" w:rsidRPr="00780D7C">
        <w:rPr>
          <w:rFonts w:ascii="Arial Narrow" w:hAnsi="Arial Narrow"/>
          <w:sz w:val="21"/>
          <w:szCs w:val="21"/>
        </w:rPr>
        <w:t>ch TKP (ZTKP</w:t>
      </w:r>
      <w:r w:rsidR="003801E3" w:rsidRPr="00780D7C">
        <w:rPr>
          <w:rFonts w:ascii="Arial Narrow" w:hAnsi="Arial Narrow"/>
          <w:sz w:val="21"/>
          <w:szCs w:val="21"/>
        </w:rPr>
        <w:t>)</w:t>
      </w:r>
      <w:r w:rsidR="00433E74" w:rsidRPr="00780D7C">
        <w:rPr>
          <w:rFonts w:ascii="Arial Narrow" w:hAnsi="Arial Narrow"/>
          <w:sz w:val="21"/>
          <w:szCs w:val="21"/>
        </w:rPr>
        <w:t xml:space="preserve"> uvádzaný podľa dátumu</w:t>
      </w:r>
      <w:r w:rsidR="003801E3" w:rsidRPr="00780D7C">
        <w:rPr>
          <w:rFonts w:ascii="Arial Narrow" w:hAnsi="Arial Narrow"/>
          <w:sz w:val="21"/>
          <w:szCs w:val="21"/>
        </w:rPr>
        <w:t>:</w:t>
      </w:r>
    </w:p>
    <w:p w14:paraId="69E2CBFE" w14:textId="77777777" w:rsidR="001F77F4" w:rsidRPr="00780D7C" w:rsidRDefault="001F77F4" w:rsidP="001F77F4">
      <w:pPr>
        <w:rPr>
          <w:rFonts w:ascii="Arial Narrow" w:hAnsi="Arial Narrow"/>
          <w:sz w:val="21"/>
          <w:szCs w:val="21"/>
        </w:rPr>
      </w:pPr>
    </w:p>
    <w:p w14:paraId="3CB8C57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135/1961 Zb. o pozemných komunikáciách (cestný zákon) v znení neskorších predpisov</w:t>
      </w:r>
    </w:p>
    <w:p w14:paraId="177B3554" w14:textId="0CE5EDDA"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50/1976 Zb. o územnom plánovaní a stavebnom poriadku (stavebný zákon)</w:t>
      </w:r>
    </w:p>
    <w:p w14:paraId="6BE2860E" w14:textId="61B725FE"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Zákon č. 44/1988 Zb. o ochrane a využití nerastného bohatstva (banský zákon) v znení neskorších predpisov</w:t>
      </w:r>
    </w:p>
    <w:p w14:paraId="4A396DB2" w14:textId="3F3FE4CC"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Zákon č. 369/1990 Zb. o obecnom zriadení, v znení neskorších predpisov</w:t>
      </w:r>
    </w:p>
    <w:p w14:paraId="11394293" w14:textId="2E9F8894"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Zákon č. 455/1991 Zb. o živnostenskom podnikaní (živnostenský zákon) v znení neskorších predpisov</w:t>
      </w:r>
    </w:p>
    <w:p w14:paraId="39475E12" w14:textId="314DFAFD" w:rsidR="003B53BF" w:rsidRPr="00780D7C" w:rsidRDefault="003B53BF" w:rsidP="001F77F4">
      <w:pPr>
        <w:pStyle w:val="odrka"/>
        <w:rPr>
          <w:rFonts w:ascii="Arial Narrow" w:hAnsi="Arial Narrow"/>
          <w:sz w:val="21"/>
          <w:szCs w:val="21"/>
        </w:rPr>
      </w:pPr>
      <w:r w:rsidRPr="00780D7C">
        <w:rPr>
          <w:rFonts w:ascii="Arial Narrow" w:hAnsi="Arial Narrow"/>
          <w:sz w:val="21"/>
          <w:szCs w:val="21"/>
        </w:rPr>
        <w:lastRenderedPageBreak/>
        <w:t>Zákon č. 513/1991 Zb. Obchodný zákonník, v znení neskorších predpisov</w:t>
      </w:r>
    </w:p>
    <w:p w14:paraId="17A28784" w14:textId="54F5CCAF"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Zákon č. 17/1992 Zb. o životnom prostredí, v znení neskorších predpisov</w:t>
      </w:r>
    </w:p>
    <w:p w14:paraId="74BA2B24" w14:textId="52DA048D"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 xml:space="preserve">Zákon č. 215/1995 </w:t>
      </w:r>
      <w:proofErr w:type="spellStart"/>
      <w:r w:rsidRPr="00780D7C">
        <w:rPr>
          <w:rFonts w:ascii="Arial Narrow" w:hAnsi="Arial Narrow"/>
          <w:sz w:val="21"/>
          <w:szCs w:val="21"/>
        </w:rPr>
        <w:t>Z.z</w:t>
      </w:r>
      <w:proofErr w:type="spellEnd"/>
      <w:r w:rsidRPr="00780D7C">
        <w:rPr>
          <w:rFonts w:ascii="Arial Narrow" w:hAnsi="Arial Narrow"/>
          <w:sz w:val="21"/>
          <w:szCs w:val="21"/>
        </w:rPr>
        <w:t>. o geodézii a kartografii</w:t>
      </w:r>
    </w:p>
    <w:p w14:paraId="6AFB9451" w14:textId="316EBEB9"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 xml:space="preserve">Zákon č. 18/1996 </w:t>
      </w:r>
      <w:proofErr w:type="spellStart"/>
      <w:r w:rsidRPr="00780D7C">
        <w:rPr>
          <w:rFonts w:ascii="Arial Narrow" w:hAnsi="Arial Narrow"/>
          <w:sz w:val="21"/>
          <w:szCs w:val="21"/>
        </w:rPr>
        <w:t>Z.z</w:t>
      </w:r>
      <w:proofErr w:type="spellEnd"/>
      <w:r w:rsidRPr="00780D7C">
        <w:rPr>
          <w:rFonts w:ascii="Arial Narrow" w:hAnsi="Arial Narrow"/>
          <w:sz w:val="21"/>
          <w:szCs w:val="21"/>
        </w:rPr>
        <w:t>. o cenách, v znení neskorších predpisov</w:t>
      </w:r>
    </w:p>
    <w:p w14:paraId="00977AEE" w14:textId="1C7F03D1"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294/1999 </w:t>
      </w:r>
      <w:proofErr w:type="spellStart"/>
      <w:r w:rsidRPr="00780D7C">
        <w:rPr>
          <w:rFonts w:ascii="Arial Narrow" w:hAnsi="Arial Narrow"/>
          <w:sz w:val="21"/>
          <w:szCs w:val="21"/>
        </w:rPr>
        <w:t>Z.z</w:t>
      </w:r>
      <w:proofErr w:type="spellEnd"/>
      <w:r w:rsidRPr="00780D7C">
        <w:rPr>
          <w:rFonts w:ascii="Arial Narrow" w:hAnsi="Arial Narrow"/>
          <w:sz w:val="21"/>
          <w:szCs w:val="21"/>
        </w:rPr>
        <w:t xml:space="preserve">. o zodpovednosti za škodu spôsobenú </w:t>
      </w:r>
      <w:proofErr w:type="spellStart"/>
      <w:r w:rsidRPr="00780D7C">
        <w:rPr>
          <w:rFonts w:ascii="Arial Narrow" w:hAnsi="Arial Narrow"/>
          <w:sz w:val="21"/>
          <w:szCs w:val="21"/>
        </w:rPr>
        <w:t>vadným</w:t>
      </w:r>
      <w:proofErr w:type="spellEnd"/>
      <w:r w:rsidRPr="00780D7C">
        <w:rPr>
          <w:rFonts w:ascii="Arial Narrow" w:hAnsi="Arial Narrow"/>
          <w:sz w:val="21"/>
          <w:szCs w:val="21"/>
        </w:rPr>
        <w:t xml:space="preserve"> výrobkom, v znení neskorších predpisov</w:t>
      </w:r>
    </w:p>
    <w:p w14:paraId="4FC21FB3" w14:textId="605D8863"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49/2002 </w:t>
      </w:r>
      <w:proofErr w:type="spellStart"/>
      <w:r w:rsidRPr="00780D7C">
        <w:rPr>
          <w:rFonts w:ascii="Arial Narrow" w:hAnsi="Arial Narrow"/>
          <w:sz w:val="21"/>
          <w:szCs w:val="21"/>
        </w:rPr>
        <w:t>Z.z</w:t>
      </w:r>
      <w:proofErr w:type="spellEnd"/>
      <w:r w:rsidRPr="00780D7C">
        <w:rPr>
          <w:rFonts w:ascii="Arial Narrow" w:hAnsi="Arial Narrow"/>
          <w:sz w:val="21"/>
          <w:szCs w:val="21"/>
        </w:rPr>
        <w:t>. o ochrane pamiatkového fondu v znení neskorších predpisov a zákona č. 208/2009 Z. z.</w:t>
      </w:r>
    </w:p>
    <w:p w14:paraId="7F463912" w14:textId="636B7B6F" w:rsidR="00D34261" w:rsidRPr="00780D7C" w:rsidRDefault="00D34261" w:rsidP="001F77F4">
      <w:pPr>
        <w:pStyle w:val="odrka"/>
        <w:rPr>
          <w:rFonts w:ascii="Arial Narrow" w:hAnsi="Arial Narrow"/>
          <w:sz w:val="21"/>
          <w:szCs w:val="21"/>
        </w:rPr>
      </w:pPr>
      <w:r w:rsidRPr="00780D7C">
        <w:rPr>
          <w:rFonts w:ascii="Arial Narrow" w:hAnsi="Arial Narrow"/>
          <w:sz w:val="21"/>
          <w:szCs w:val="21"/>
        </w:rPr>
        <w:t>Zákon č. 442/2002 Z. z. o verejných vodovodoch a verejných kanalizáciách a o zmene a doplnení zákona č. 276/2001 Z. z. o regulácií v sieťových odvetviach, v znení neskorších predpisov</w:t>
      </w:r>
    </w:p>
    <w:p w14:paraId="2D6B40F8" w14:textId="4AD8C19C"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478/2002 Z. z. o ochrane ovzdušia a ktorým sa dopĺňa zákon č. 401/1998 Z. z. o poplatkoch za znečisťovanie ovzdušia v znení neskorších predpisov (zákon o ovzduší)</w:t>
      </w:r>
    </w:p>
    <w:p w14:paraId="788851AA" w14:textId="3EDE7BB1"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543/2002 Z. z. o ochrane prírody a krajiny v znení neskorších predpisov</w:t>
      </w:r>
    </w:p>
    <w:p w14:paraId="6CB9909C" w14:textId="28A1B92C"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364/2004 Z. z. o vodách a o zmene zákona Slovenskej národnej rady č. 372/1990 Zb. o priestupkoch v znení neskorších predpisov (vodný zákon)</w:t>
      </w:r>
    </w:p>
    <w:p w14:paraId="5F49A074" w14:textId="447A7FBC" w:rsidR="00D34261" w:rsidRPr="00780D7C" w:rsidRDefault="00D34261" w:rsidP="001F77F4">
      <w:pPr>
        <w:pStyle w:val="odrka"/>
        <w:rPr>
          <w:rFonts w:ascii="Arial Narrow" w:hAnsi="Arial Narrow"/>
          <w:sz w:val="21"/>
          <w:szCs w:val="21"/>
        </w:rPr>
      </w:pPr>
      <w:r w:rsidRPr="00780D7C">
        <w:rPr>
          <w:rFonts w:ascii="Arial Narrow" w:hAnsi="Arial Narrow"/>
          <w:sz w:val="21"/>
          <w:szCs w:val="21"/>
        </w:rPr>
        <w:t>Zákon 230/2005</w:t>
      </w:r>
      <w:r w:rsidR="00915F30" w:rsidRPr="00780D7C">
        <w:rPr>
          <w:rFonts w:ascii="Arial Narrow" w:hAnsi="Arial Narrow"/>
          <w:sz w:val="21"/>
          <w:szCs w:val="21"/>
        </w:rPr>
        <w:t>,</w:t>
      </w:r>
      <w:r w:rsidRPr="00780D7C">
        <w:rPr>
          <w:rFonts w:ascii="Arial Narrow" w:hAnsi="Arial Narrow"/>
          <w:sz w:val="21"/>
          <w:szCs w:val="21"/>
        </w:rPr>
        <w:t xml:space="preserve"> ktorým sa mení a dopĺňa zákon č. 442/2002 Z.</w:t>
      </w:r>
      <w:r w:rsidR="00915F30" w:rsidRPr="00780D7C">
        <w:rPr>
          <w:rFonts w:ascii="Arial Narrow" w:hAnsi="Arial Narrow"/>
          <w:sz w:val="21"/>
          <w:szCs w:val="21"/>
        </w:rPr>
        <w:t> </w:t>
      </w:r>
      <w:r w:rsidRPr="00780D7C">
        <w:rPr>
          <w:rFonts w:ascii="Arial Narrow" w:hAnsi="Arial Narrow"/>
          <w:sz w:val="21"/>
          <w:szCs w:val="21"/>
        </w:rPr>
        <w:t>z. o verejných vodovodoch a verejných kanalizáciách a o zmene a doplnení zákona č. 276/2001 Z.</w:t>
      </w:r>
      <w:r w:rsidR="00915F30" w:rsidRPr="00780D7C">
        <w:rPr>
          <w:rFonts w:ascii="Arial Narrow" w:hAnsi="Arial Narrow"/>
          <w:sz w:val="21"/>
          <w:szCs w:val="21"/>
        </w:rPr>
        <w:t> </w:t>
      </w:r>
      <w:r w:rsidRPr="00780D7C">
        <w:rPr>
          <w:rFonts w:ascii="Arial Narrow" w:hAnsi="Arial Narrow"/>
          <w:sz w:val="21"/>
          <w:szCs w:val="21"/>
        </w:rPr>
        <w:t>z. o regulácii v sieťových odvetviach v znení neskorších predpisov a o zmene a doplnení niektorých zákonov</w:t>
      </w:r>
    </w:p>
    <w:p w14:paraId="2A831D00" w14:textId="3C5F0D2C"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571/2005 Z. z., ktorým sa mení a dopĺňa zákon č. 478/2002 Z. z. o ochrane ovzdušia, a ktorým sa dopĺňa zákon č. 401/1998 o poplatkoch za znečisťovanie ovzdušia v znení neskorších predpisov</w:t>
      </w:r>
    </w:p>
    <w:p w14:paraId="25893624" w14:textId="0C8D8411"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24/2006 Z. z. o posudzovaní vplyvu na životné prostredie a o zmene a doplnení niektorých zákonov</w:t>
      </w:r>
    </w:p>
    <w:p w14:paraId="25ED9A3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124/2006 Z. z. o bezpečnosti a ochrane zdravia pri práci a o zmene a doplnení niektorých zákonov</w:t>
      </w:r>
    </w:p>
    <w:p w14:paraId="27433A2E"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125/2006 Z. z. o inšpekcii práce a o zmene a doplnení zákona č. 82/2005 Z. z. o nelegálnej práci a nelegálnom zamestnávaní a o zmene a doplnení niektorých zákonov</w:t>
      </w:r>
    </w:p>
    <w:p w14:paraId="591BC1A3" w14:textId="45C7D7B5"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409/2006 Z. z. o odpadoch a o zmene a doplnení niektorých zákonov. Úplné znenie zákona č. 223/2001 Z. z. o odpadoch a o zmene a doplnení niektorých zákonov</w:t>
      </w:r>
    </w:p>
    <w:p w14:paraId="70F42039" w14:textId="687D7CCB"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 xml:space="preserve">Zákon č. 569/2007 </w:t>
      </w:r>
      <w:proofErr w:type="spellStart"/>
      <w:r w:rsidRPr="00780D7C">
        <w:rPr>
          <w:rFonts w:ascii="Arial Narrow" w:hAnsi="Arial Narrow"/>
          <w:sz w:val="21"/>
          <w:szCs w:val="21"/>
        </w:rPr>
        <w:t>Z.z</w:t>
      </w:r>
      <w:proofErr w:type="spellEnd"/>
      <w:r w:rsidRPr="00780D7C">
        <w:rPr>
          <w:rFonts w:ascii="Arial Narrow" w:hAnsi="Arial Narrow"/>
          <w:sz w:val="21"/>
          <w:szCs w:val="21"/>
        </w:rPr>
        <w:t>. o geologických prácach (geologický zákon) v znení neskorších predpisov</w:t>
      </w:r>
    </w:p>
    <w:p w14:paraId="18E07CA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309/2007 Z. z., ktorým sa mení a dopĺňa zákon č. 124/2006 Z. z. o bezpečnosti a ochrane zdravia pri práci a o zmene a doplnení niektorých zákonov a ktorým sa menia a dopĺňajú niektoré zákony</w:t>
      </w:r>
    </w:p>
    <w:p w14:paraId="771A1456"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462/2007 Z. z. o organizácii pracovného času v doprave a o zmene a doplnení zákona č. 125/2006 Z. z. o inšpekcii práce a o zmene a doplnení zákona č. 82/2005 Z. z. o nelegálnej práci a nelegálnom zamestnávaní a o zmene a doplnení niektorých zákonov v znení zákona č. 309/2007 Z. z.</w:t>
      </w:r>
    </w:p>
    <w:p w14:paraId="3E8B1E01" w14:textId="0C0D1CA4"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140/2008 Z. z., ktorým sa mení a dopĺňa zákon č. 124/2006 Z. z. o bezpečnosti a ochrane zdravia pri práci a o zmene a doplnení niektorých zákonov v znení zákona č. 309/2007 Z. z. a o zmene a doplnení zákona č. 355/2007 Z. z. o ochrane, podpore a rozvoji verejného zdravia a o zmene a doplnení niektorých zákonov</w:t>
      </w:r>
    </w:p>
    <w:p w14:paraId="6E108183" w14:textId="20D42C5A"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258/2008 Z. z., ktorým sa mení a dopĺňa nariadenie vlády Slovenskej republiky č. 43/2005 Z. z., ktorým sa ustanovujú podrobnosti o strategických hlukových mapách a akčných plánoch ochrany pred hlukom</w:t>
      </w:r>
    </w:p>
    <w:p w14:paraId="7A0AE274"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8/2009 Z. z. o cestnej premávke a o zmene a doplnení niektorých zákonov v znení neskorších predpisov</w:t>
      </w:r>
    </w:p>
    <w:p w14:paraId="0E9E710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513/2009 Z. z. o dráhach a o zmene a doplnení niektorých zákonov</w:t>
      </w:r>
    </w:p>
    <w:p w14:paraId="6F63012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351/2011 Z. z. o elektronických komunikáciách</w:t>
      </w:r>
    </w:p>
    <w:p w14:paraId="4430B07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469/2011 Z. z., ktorým sa mení a dopĺňa zákon č. 125/2006 Z. z. o inšpekcii práce a o zmene a doplnení zákona č. 82/2005 Z. z. o nelegálnej práci a nelegálnom zamestnávaní a o zmene a doplnení niektorých zákonov v znení neskorších predpisov</w:t>
      </w:r>
    </w:p>
    <w:p w14:paraId="1AEF1AD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470/2011 Z. z., ktorým sa mení a dopĺňa zákon č. 124/2006 Z. z. o bezpečnosti a ochrane zdravia pri práci a o zmene a doplnení niektorých zákonov v znení neskorších predpisov a ktorým sa dopĺňa zákon č. 355/2007 Z. z. o ochrane, podpore a rozvoji verejného zdravia a o zmene a doplnení niektorých zákonov v znení neskorších predpisov</w:t>
      </w:r>
    </w:p>
    <w:p w14:paraId="61E5F190" w14:textId="0238DE3E"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251/2012 Z. z. o energetike a o zmene a doplnení niektorých zákonov</w:t>
      </w:r>
    </w:p>
    <w:p w14:paraId="5AB2A5CC" w14:textId="67BB1DAE"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133/2013 </w:t>
      </w:r>
      <w:proofErr w:type="spellStart"/>
      <w:r w:rsidRPr="00780D7C">
        <w:rPr>
          <w:rFonts w:ascii="Arial Narrow" w:hAnsi="Arial Narrow"/>
          <w:sz w:val="21"/>
          <w:szCs w:val="21"/>
        </w:rPr>
        <w:t>Z.z</w:t>
      </w:r>
      <w:proofErr w:type="spellEnd"/>
      <w:r w:rsidRPr="00780D7C">
        <w:rPr>
          <w:rFonts w:ascii="Arial Narrow" w:hAnsi="Arial Narrow"/>
          <w:sz w:val="21"/>
          <w:szCs w:val="21"/>
        </w:rPr>
        <w:t>. o stavebných výrobkoch a o zmene a doplnení niektorých zákonov v znení neskorších predpisov</w:t>
      </w:r>
    </w:p>
    <w:p w14:paraId="4D710F6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154/2013 Z. z., ktorým sa mení a dopĺňa zákon č. 124/2006 Z. z. o bezpečnosti a ochrane zdravia pri práci a o zmene a doplnení niektorých zákonov v znení neskorších predpisov a ktorým sa menia a dopĺňajú niektoré zákony</w:t>
      </w:r>
    </w:p>
    <w:p w14:paraId="0567F5E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lastRenderedPageBreak/>
        <w:t>Zákon č. 308/2013 Z. z., ktorým sa mení a dopĺňa zákon č. 125/2006 Z. z. o inšpekcii práce a o zmene a doplnení zákona č. 82/2005 Z. z. o nelegálnej práci a nelegálnom zamestnávaní a o zmene a doplnení niektorých zákonov v znení neskorších predpisov a ktorým sa menia a dopĺňajú niektoré zákony</w:t>
      </w:r>
    </w:p>
    <w:p w14:paraId="005237F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79/2015 Z. z. o odpadoch a o zmene a doplnení niektorých zákonov</w:t>
      </w:r>
    </w:p>
    <w:p w14:paraId="6D3A321B" w14:textId="020E8A14"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118/2015 Z. z., ktorým sa mení a dopĺňa zákon č. 124/2006 Z. z. o bezpečnosti a ochrane zdravia pri práci a o zmene a doplnení niektorých zákonov v znení neskorších predpisov</w:t>
      </w:r>
    </w:p>
    <w:p w14:paraId="02D3C203" w14:textId="100ED3E3"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343/2015 Z. z. o verejnom obstarávaní a o zmene a doplnení niektorých zákonov</w:t>
      </w:r>
    </w:p>
    <w:p w14:paraId="6CA1302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313/2016 Z. z., ktorým sa mení a dopĺňa zákon č. 79/2015 Z. z. o odpadoch a o zmene a doplnení niektorých zákonov v znení zákona č. 91/2016 Z. z.</w:t>
      </w:r>
    </w:p>
    <w:p w14:paraId="7EC1BB4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90/2017 Z. z., ktorým sa mení a dopĺňa zákon č. 79/2015 Z. z. o odpadoch a o zmene a doplnení niektorých zákonov v znení neskorších predpisov</w:t>
      </w:r>
    </w:p>
    <w:p w14:paraId="693BAFD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292/2017 Z. z., ktorým sa mení a dopĺňa zákon č. 79/2015 Z. z. o odpadoch a o zmene a doplnení niektorých zákonov v znení neskorších predpisov a ktorým sa menia a dopĺňajú niektoré zákony</w:t>
      </w:r>
    </w:p>
    <w:p w14:paraId="31D6E6B0" w14:textId="0DC3F039"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56/2018 Z. z. o posudzovaní zhody výrobku, sprístupňovaní určeného výrobku na trhu a o zmene a doplnení niektorých zákonov</w:t>
      </w:r>
    </w:p>
    <w:p w14:paraId="30E36292" w14:textId="1F5A6460"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87/2018 Z. z. o radiačnej ochrane a o zmene a doplnení niektorých zákonov</w:t>
      </w:r>
    </w:p>
    <w:p w14:paraId="1C5CBE4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208/2018 Z. z., ktorým sa mení a dopĺňa zákon č. 79/2015 Z. z. o odpadoch a o zmene a doplnení niektorých zákonov v znení neskorších predpisov</w:t>
      </w:r>
    </w:p>
    <w:p w14:paraId="2CFBDF64"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312/2018 Z. z., ktorým sa mení a dopĺňa zákon č. 79/2015 Z. z. o odpadoch a o zmene a doplnení niektorých zákonov v znení neskorších predpisov a ktorým sa menia a dopĺňajú niektoré zákony</w:t>
      </w:r>
    </w:p>
    <w:p w14:paraId="55B5CB01"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460/2019 Z. z., ktorým sa mení a dopĺňa zákon č. 79/2015 Z. z. o odpadoch a o zmene a doplnení niektorých zákonov v znení neskorších predpisov a ktorým sa menia a dopĺňajú niektoré zákony</w:t>
      </w:r>
    </w:p>
    <w:p w14:paraId="3A39D0BC"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218/2020 Z. z., ktorým sa v súvislosti s ochorením COVID-19 dopĺňa zákon č. 39/2013 Z. z. o integrovanej prevencii a kontrole znečisťovania životného prostredia a o zmene a doplnení niektorých zákonov v znení neskorších predpisov a ktorým sa mení zákon č. 79/2015 Z. z. o odpadoch a o zmene a doplnení niektorých zákonov v znení neskorších predpisov</w:t>
      </w:r>
    </w:p>
    <w:p w14:paraId="5709A14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285/2020 Z. z., ktorým sa mení a dopĺňa zákon č. 79/2015 Z. z. o odpadoch a o zmene a doplnení niektorých zákonov v znení neskorších predpisov a ktorým sa mení zákon č. 302/2019 Z. z. o zálohovaní jednorazových obalov na nápoje a o zmene a doplnení niektorých zákonov v znení zákona č. 74/2020 Z. z.</w:t>
      </w:r>
    </w:p>
    <w:p w14:paraId="277DDB1E"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46/2021 Z. z., ktorým sa mení a dopĺňa zákon č. 39/2013 Z. z. o integrovanej prevencii a kontrole znečisťovania životného prostredia a o zmene a doplnení niektorých zákonov v znení neskorších predpisov a ktorým sa dopĺňa zákon č. 79/2015 Z. z. o odpadoch a o zmene a doplnení niektorých zákonov v znení neskorších predpisov</w:t>
      </w:r>
    </w:p>
    <w:p w14:paraId="224BE711"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73/2021 Z. z, ktorým sa mení a dopĺňa zákon č. 125/2006 Z. z. o inšpekcii práce a o zmene a doplnení zákona č. 82/2005 Z. z. o nelegálnej práci a nelegálnom zamestnávaní a o zmene a doplnení niektorých zákonov v znení neskorších predpisov a ktorým sa mení a dopĺňa zákon č. 124/2006 Z. z. o bezpečnosti a ochrane zdravia pri práci a o zmene a doplnení niektorých zákonov v znení neskorších predpisov</w:t>
      </w:r>
    </w:p>
    <w:p w14:paraId="54EC307F" w14:textId="77777777" w:rsidR="001F77F4" w:rsidRPr="00780D7C" w:rsidRDefault="001F77F4" w:rsidP="001F77F4">
      <w:pPr>
        <w:rPr>
          <w:rFonts w:ascii="Arial Narrow" w:hAnsi="Arial Narrow"/>
          <w:sz w:val="21"/>
          <w:szCs w:val="21"/>
        </w:rPr>
      </w:pPr>
    </w:p>
    <w:p w14:paraId="040D504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SÚBP č. 59/1982 - Základné požiadavky na zaistenie bezpečnosti práce a technických zariadení</w:t>
      </w:r>
    </w:p>
    <w:p w14:paraId="0DCC987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35/1984 Zb., ktorou sa vykonáva zákon o pozemných komunikáciách, v znení neskorších predpisov</w:t>
      </w:r>
    </w:p>
    <w:p w14:paraId="7D01F8A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532/2002 všeobecné technické požiadavky na výstavbu a stavby užívané osobami  s obmedzenou schopnosťou pohybu a orientácie</w:t>
      </w:r>
    </w:p>
    <w:p w14:paraId="4FADF0D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MV SR č. 9/2009, ktorou sa vykonáva zákon o cestnej premávke a o zmene a doplnení niektorých zákonov</w:t>
      </w:r>
    </w:p>
    <w:p w14:paraId="5EFC786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508/2009 Z. z. Ministerstva práce, sociálnych vecí a rodiny Slovenskej republiky,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16A34E7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 xml:space="preserve">Vyhláška </w:t>
      </w:r>
      <w:proofErr w:type="spellStart"/>
      <w:r w:rsidRPr="00780D7C">
        <w:rPr>
          <w:rFonts w:ascii="Arial Narrow" w:hAnsi="Arial Narrow"/>
          <w:sz w:val="21"/>
          <w:szCs w:val="21"/>
        </w:rPr>
        <w:t>MDPaT</w:t>
      </w:r>
      <w:proofErr w:type="spellEnd"/>
      <w:r w:rsidRPr="00780D7C">
        <w:rPr>
          <w:rFonts w:ascii="Arial Narrow" w:hAnsi="Arial Narrow"/>
          <w:sz w:val="21"/>
          <w:szCs w:val="21"/>
        </w:rPr>
        <w:t xml:space="preserve"> č. 205/2010 Z. z. o určených technických zariadeniach a určených činnostiach a činnostiach na určených technických zariadeniach</w:t>
      </w:r>
    </w:p>
    <w:p w14:paraId="1206500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 xml:space="preserve">Vyhláška č. 435/2012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w:t>
      </w:r>
      <w:r w:rsidRPr="00780D7C">
        <w:rPr>
          <w:rFonts w:ascii="Arial Narrow" w:hAnsi="Arial Narrow"/>
          <w:sz w:val="21"/>
          <w:szCs w:val="21"/>
        </w:rPr>
        <w:lastRenderedPageBreak/>
        <w:t>elektrickými a plynovými a ktorou sa ustanovujú technické zariadenia, ktoré sa považujú za vyhradené technické zariadenia</w:t>
      </w:r>
    </w:p>
    <w:p w14:paraId="1737D3E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147/2013 Z. z.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14:paraId="53C874A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398/2013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vyhlášky č. 435/2012 Z. z.</w:t>
      </w:r>
    </w:p>
    <w:p w14:paraId="4C30AFB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46/2014 Z. z. Ministerstva práce, sociálnych vecí a rodiny Slovenskej republiky, ktorou sa mení a dopĺňa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w:t>
      </w:r>
    </w:p>
    <w:p w14:paraId="02D1F965"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234/2014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w:t>
      </w:r>
    </w:p>
    <w:p w14:paraId="4C59391C"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100/2015 Z. z. Ministerstva práce, sociálnych vecí a rodiny Slovenskej republiky, ktorou sa mení a dopĺňa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v znení vyhlášky č. 46/2014 Z. z.</w:t>
      </w:r>
    </w:p>
    <w:p w14:paraId="15F0C177" w14:textId="772E829E"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365/2015 Z. z. Ministerstva životného prostredia Slovenskej republiky, ktorou sa ustanovuje Katalóg odpadov</w:t>
      </w:r>
    </w:p>
    <w:p w14:paraId="4E55F084" w14:textId="01143CB1" w:rsidR="00E76B88" w:rsidRPr="00780D7C" w:rsidRDefault="00E76B88" w:rsidP="001F77F4">
      <w:pPr>
        <w:pStyle w:val="odrka"/>
        <w:rPr>
          <w:rFonts w:ascii="Arial Narrow" w:hAnsi="Arial Narrow"/>
          <w:sz w:val="21"/>
          <w:szCs w:val="21"/>
        </w:rPr>
      </w:pPr>
      <w:r w:rsidRPr="00780D7C">
        <w:rPr>
          <w:rFonts w:ascii="Arial Narrow" w:hAnsi="Arial Narrow"/>
          <w:sz w:val="21"/>
          <w:szCs w:val="21"/>
        </w:rPr>
        <w:t>Vyhláška č. 371/2015 Z. z., ktorou sa vykonávajú niektoré ustanovenia zákona o odpadoch</w:t>
      </w:r>
    </w:p>
    <w:p w14:paraId="503AB7F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30/2020 Z. z. o dopravnom značení</w:t>
      </w:r>
    </w:p>
    <w:p w14:paraId="77B142DE" w14:textId="77777777" w:rsidR="001F77F4" w:rsidRPr="00780D7C" w:rsidRDefault="001F77F4" w:rsidP="001F77F4">
      <w:pPr>
        <w:rPr>
          <w:rFonts w:ascii="Arial Narrow" w:hAnsi="Arial Narrow"/>
          <w:sz w:val="21"/>
          <w:szCs w:val="21"/>
        </w:rPr>
      </w:pPr>
    </w:p>
    <w:p w14:paraId="665F364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444/2001 Z. z. o požiadavkách na používanie označenia, symbolov a signálov na zaistenie bezpečnosti a ochrany zdravia pri práci</w:t>
      </w:r>
    </w:p>
    <w:p w14:paraId="6DB351A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281/2006 Z. z. o minimálnych bezpečnostných a zdravotných požiadavkách pri práci s bremenami</w:t>
      </w:r>
    </w:p>
    <w:p w14:paraId="1351906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 xml:space="preserve">Nariadenie Vlády SR č. 387/2006 Z. z. o požiadavkách na zaistenie bezpečnostného a zdravotného označenia pri práci </w:t>
      </w:r>
    </w:p>
    <w:p w14:paraId="3B1C78A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391/2006 Z. z. o minimálnych bezpečnostných požiadavkách na pracovisku</w:t>
      </w:r>
    </w:p>
    <w:p w14:paraId="4E4CBCD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392/2006 Z. z. o minimálnych bezpečnostných a zdravotných požiadavkách pri používaní pracovných prostriedkov</w:t>
      </w:r>
    </w:p>
    <w:p w14:paraId="70F448D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396/2006 o minimálnych bezpečnostných a zdravotných požiadavkách na stavenisko</w:t>
      </w:r>
    </w:p>
    <w:p w14:paraId="669BFCD5" w14:textId="77777777" w:rsidR="001F77F4" w:rsidRPr="00780D7C" w:rsidRDefault="001F77F4" w:rsidP="001F77F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t>Nariadenie Vlády SR č. 436/2008 Z. z. ktorým sa ustanovujú podrobnosti o technických požiadavkách a postupoch posudzovania zhody na strojové zariadenia</w:t>
      </w:r>
    </w:p>
    <w:p w14:paraId="50D1E4A2" w14:textId="77777777" w:rsidR="001F77F4" w:rsidRPr="00780D7C" w:rsidRDefault="001F77F4" w:rsidP="00DB3504">
      <w:pPr>
        <w:rPr>
          <w:rFonts w:ascii="Arial Narrow" w:hAnsi="Arial Narrow"/>
          <w:sz w:val="21"/>
          <w:szCs w:val="21"/>
        </w:rPr>
      </w:pPr>
    </w:p>
    <w:p w14:paraId="701D08EF" w14:textId="0D423000" w:rsidR="00DB3504" w:rsidRPr="00780D7C" w:rsidRDefault="00010CED" w:rsidP="00455941">
      <w:pPr>
        <w:pStyle w:val="Nadpis3"/>
        <w:rPr>
          <w:rFonts w:ascii="Arial Narrow" w:hAnsi="Arial Narrow"/>
          <w:sz w:val="21"/>
          <w:szCs w:val="21"/>
        </w:rPr>
      </w:pPr>
      <w:bookmarkStart w:id="18" w:name="_Toc85112980"/>
      <w:bookmarkStart w:id="19" w:name="_Toc86154345"/>
      <w:bookmarkStart w:id="20" w:name="_Toc99634706"/>
      <w:r w:rsidRPr="00780D7C">
        <w:rPr>
          <w:rFonts w:ascii="Arial Narrow" w:hAnsi="Arial Narrow"/>
          <w:sz w:val="21"/>
          <w:szCs w:val="21"/>
        </w:rPr>
        <w:t xml:space="preserve">Súvisiace </w:t>
      </w:r>
      <w:r w:rsidR="003A19E9" w:rsidRPr="00780D7C">
        <w:rPr>
          <w:rFonts w:ascii="Arial Narrow" w:hAnsi="Arial Narrow"/>
          <w:sz w:val="21"/>
          <w:szCs w:val="21"/>
        </w:rPr>
        <w:t>a citované normy (</w:t>
      </w:r>
      <w:r w:rsidR="00DB3504" w:rsidRPr="00780D7C">
        <w:rPr>
          <w:rFonts w:ascii="Arial Narrow" w:hAnsi="Arial Narrow"/>
          <w:sz w:val="21"/>
          <w:szCs w:val="21"/>
        </w:rPr>
        <w:t>STN, ostatné normy a</w:t>
      </w:r>
      <w:r w:rsidR="003A19E9" w:rsidRPr="00780D7C">
        <w:rPr>
          <w:rFonts w:ascii="Arial Narrow" w:hAnsi="Arial Narrow"/>
          <w:sz w:val="21"/>
          <w:szCs w:val="21"/>
        </w:rPr>
        <w:t> </w:t>
      </w:r>
      <w:r w:rsidR="00DB3504" w:rsidRPr="00780D7C">
        <w:rPr>
          <w:rFonts w:ascii="Arial Narrow" w:hAnsi="Arial Narrow"/>
          <w:sz w:val="21"/>
          <w:szCs w:val="21"/>
        </w:rPr>
        <w:t>predpisy</w:t>
      </w:r>
      <w:bookmarkEnd w:id="18"/>
      <w:bookmarkEnd w:id="19"/>
      <w:r w:rsidR="003A19E9" w:rsidRPr="00780D7C">
        <w:rPr>
          <w:rFonts w:ascii="Arial Narrow" w:hAnsi="Arial Narrow"/>
          <w:sz w:val="21"/>
          <w:szCs w:val="21"/>
        </w:rPr>
        <w:t>)</w:t>
      </w:r>
      <w:bookmarkEnd w:id="20"/>
    </w:p>
    <w:p w14:paraId="24ECBA01" w14:textId="07925B7E" w:rsidR="00DB3504" w:rsidRPr="00780D7C" w:rsidRDefault="00C87259" w:rsidP="00DB3504">
      <w:pPr>
        <w:rPr>
          <w:rFonts w:ascii="Arial Narrow" w:hAnsi="Arial Narrow"/>
          <w:sz w:val="21"/>
          <w:szCs w:val="21"/>
        </w:rPr>
      </w:pPr>
      <w:r w:rsidRPr="00780D7C">
        <w:rPr>
          <w:rFonts w:ascii="Arial Narrow" w:hAnsi="Arial Narrow"/>
          <w:sz w:val="21"/>
          <w:szCs w:val="21"/>
        </w:rPr>
        <w:t>V tejto kapitole sú uvedené normy týkajúce sa materiálov a prác, ktoré je zhotoviteľ stavby povinný pri realizácii stavebných a projekčných prác na diele dodržiavať</w:t>
      </w:r>
      <w:r w:rsidR="00CA4AD0" w:rsidRPr="00780D7C">
        <w:rPr>
          <w:rFonts w:ascii="Arial Narrow" w:hAnsi="Arial Narrow"/>
          <w:sz w:val="21"/>
          <w:szCs w:val="21"/>
        </w:rPr>
        <w:t xml:space="preserve">. </w:t>
      </w:r>
      <w:r w:rsidR="00DB3504" w:rsidRPr="00780D7C">
        <w:rPr>
          <w:rFonts w:ascii="Arial Narrow" w:hAnsi="Arial Narrow"/>
          <w:sz w:val="21"/>
          <w:szCs w:val="21"/>
        </w:rPr>
        <w:t>Uvedený zoznam noriem predstavuje niektoré hlavné, nosné alebo podstatné normy a predpisy potrebné pre návrh a realizáciu Diela. Nie je to kompletný zoznam, pričom Zhotoviteľ je povinný dodržiavať všetky ostatné normy a predpisy, ktoré sú platné v SR.</w:t>
      </w:r>
    </w:p>
    <w:p w14:paraId="4C013949" w14:textId="3AB7C054" w:rsidR="00CA4AD0" w:rsidRPr="00780D7C" w:rsidRDefault="00CA4AD0" w:rsidP="00CA4AD0">
      <w:pPr>
        <w:rPr>
          <w:rFonts w:ascii="Arial Narrow" w:hAnsi="Arial Narrow"/>
          <w:sz w:val="21"/>
          <w:szCs w:val="21"/>
        </w:rPr>
      </w:pPr>
      <w:r w:rsidRPr="00780D7C">
        <w:rPr>
          <w:rFonts w:ascii="Arial Narrow" w:hAnsi="Arial Narrow"/>
          <w:sz w:val="21"/>
          <w:szCs w:val="21"/>
        </w:rPr>
        <w:t xml:space="preserve">Rozsah platnosti a účinnosti citovaných noriem v týchto ZTKP je uvedený v samotných normách a aktualizovaný vo Vestníkoch Úradu pre normalizáciu, metrológiu a skúšobníctvo SR, elektronická adresa </w:t>
      </w:r>
      <w:hyperlink r:id="rId16" w:history="1">
        <w:r w:rsidR="0059667C" w:rsidRPr="00780D7C">
          <w:rPr>
            <w:rStyle w:val="Hypertextovprepojenie"/>
            <w:rFonts w:ascii="Arial Narrow" w:hAnsi="Arial Narrow"/>
            <w:sz w:val="21"/>
            <w:szCs w:val="21"/>
          </w:rPr>
          <w:t>www.normy.unms.sk</w:t>
        </w:r>
      </w:hyperlink>
      <w:r w:rsidR="0059667C" w:rsidRPr="00780D7C">
        <w:rPr>
          <w:rFonts w:ascii="Arial Narrow" w:hAnsi="Arial Narrow"/>
          <w:sz w:val="21"/>
          <w:szCs w:val="21"/>
        </w:rPr>
        <w:t xml:space="preserve"> </w:t>
      </w:r>
      <w:r w:rsidRPr="00780D7C">
        <w:rPr>
          <w:rFonts w:ascii="Arial Narrow" w:hAnsi="Arial Narrow"/>
          <w:sz w:val="21"/>
          <w:szCs w:val="21"/>
        </w:rPr>
        <w:t xml:space="preserve"> a Vestníkoch Ministerstva výstavby a regionálneho rozvoja SR v zmysle ustanovenia § 13 zákona č. 133/2013 Z. z. o stavebných výrobkoch v znení neskorších predpisov.</w:t>
      </w:r>
    </w:p>
    <w:p w14:paraId="18A2BD1E" w14:textId="301D25E6" w:rsidR="00CA4AD0" w:rsidRPr="00780D7C" w:rsidRDefault="00CA4AD0" w:rsidP="00CA4AD0">
      <w:pPr>
        <w:rPr>
          <w:rFonts w:ascii="Arial Narrow" w:hAnsi="Arial Narrow"/>
          <w:sz w:val="21"/>
          <w:szCs w:val="21"/>
        </w:rPr>
      </w:pPr>
      <w:r w:rsidRPr="00780D7C">
        <w:rPr>
          <w:rFonts w:ascii="Arial Narrow" w:hAnsi="Arial Narrow"/>
          <w:sz w:val="21"/>
          <w:szCs w:val="21"/>
        </w:rPr>
        <w:t xml:space="preserve">Nadradeným predpisom je Úradný vestník európskej únie (angl. „OJEC“) a databáza európskych technických noriem, harmonizovaných v stanovených lehotách koexistenčného obdobia („NANDO“), po uplynutí ktorého sa smie použiť výlučne </w:t>
      </w:r>
      <w:r w:rsidRPr="00780D7C">
        <w:rPr>
          <w:rFonts w:ascii="Arial Narrow" w:hAnsi="Arial Narrow"/>
          <w:sz w:val="21"/>
          <w:szCs w:val="21"/>
        </w:rPr>
        <w:lastRenderedPageBreak/>
        <w:t xml:space="preserve">harmonizovaná EN. Pre úplnosť je v týchto TKP uvádzaná aj elektronická cesta príslušných adries EÚ. Pre Úradný vestník OJEC je elektronická adresa nasledovná: </w:t>
      </w:r>
      <w:hyperlink r:id="rId17" w:history="1">
        <w:r w:rsidRPr="00780D7C">
          <w:rPr>
            <w:rStyle w:val="Hypertextovprepojenie"/>
            <w:rFonts w:ascii="Arial Narrow" w:hAnsi="Arial Narrow"/>
            <w:sz w:val="21"/>
            <w:szCs w:val="21"/>
          </w:rPr>
          <w:t>http://eurlex.europa.eu/JOIndex.do?ihmlang=sk</w:t>
        </w:r>
      </w:hyperlink>
      <w:r w:rsidRPr="00780D7C">
        <w:rPr>
          <w:rFonts w:ascii="Arial Narrow" w:hAnsi="Arial Narrow"/>
          <w:sz w:val="21"/>
          <w:szCs w:val="21"/>
        </w:rPr>
        <w:t xml:space="preserve">. </w:t>
      </w:r>
    </w:p>
    <w:p w14:paraId="57069203" w14:textId="12827193" w:rsidR="005A34BA" w:rsidRPr="00780D7C" w:rsidRDefault="00CA4AD0" w:rsidP="00CA4AD0">
      <w:pPr>
        <w:rPr>
          <w:rFonts w:ascii="Arial Narrow" w:hAnsi="Arial Narrow"/>
          <w:sz w:val="21"/>
          <w:szCs w:val="21"/>
        </w:rPr>
      </w:pPr>
      <w:r w:rsidRPr="00780D7C">
        <w:rPr>
          <w:rFonts w:ascii="Arial Narrow" w:hAnsi="Arial Narrow"/>
          <w:sz w:val="21"/>
          <w:szCs w:val="21"/>
        </w:rPr>
        <w:t xml:space="preserve">Databáza európskych technických výrobkových noriem pre stavebné výrobky má adresu: </w:t>
      </w:r>
      <w:hyperlink r:id="rId18" w:history="1">
        <w:r w:rsidRPr="00780D7C">
          <w:rPr>
            <w:rStyle w:val="Hypertextovprepojenie"/>
            <w:rFonts w:ascii="Arial Narrow" w:hAnsi="Arial Narrow"/>
            <w:sz w:val="21"/>
            <w:szCs w:val="21"/>
          </w:rPr>
          <w:t>www.ec.europa.eu/enterprise/newapproach/nando/index.cfm?fuseaction=cpd.hs</w:t>
        </w:r>
      </w:hyperlink>
      <w:r w:rsidR="00E56073" w:rsidRPr="00780D7C">
        <w:rPr>
          <w:rFonts w:ascii="Arial Narrow" w:hAnsi="Arial Narrow"/>
          <w:sz w:val="21"/>
          <w:szCs w:val="21"/>
        </w:rPr>
        <w:t>.</w:t>
      </w:r>
    </w:p>
    <w:p w14:paraId="314BCC13" w14:textId="11A74CBC" w:rsidR="00E56073" w:rsidRPr="00780D7C" w:rsidRDefault="00E56073" w:rsidP="00CA4AD0">
      <w:pPr>
        <w:rPr>
          <w:rFonts w:ascii="Arial Narrow" w:hAnsi="Arial Narrow"/>
          <w:sz w:val="21"/>
          <w:szCs w:val="21"/>
        </w:rPr>
      </w:pPr>
      <w:r w:rsidRPr="00780D7C">
        <w:rPr>
          <w:rFonts w:ascii="Arial Narrow" w:hAnsi="Arial Narrow"/>
          <w:sz w:val="21"/>
          <w:szCs w:val="21"/>
        </w:rPr>
        <w:t xml:space="preserve">Rozsah platnosti a účinnosti citovaných predpisov je aktualizovaný k Základnému dátumu. Elektronická adresa pre overenie aktuálneho stavu je </w:t>
      </w:r>
      <w:hyperlink r:id="rId19" w:history="1">
        <w:r w:rsidRPr="00780D7C">
          <w:rPr>
            <w:rStyle w:val="Hypertextovprepojenie"/>
            <w:rFonts w:ascii="Arial Narrow" w:hAnsi="Arial Narrow"/>
            <w:sz w:val="21"/>
            <w:szCs w:val="21"/>
          </w:rPr>
          <w:t>www.mindop.sk/</w:t>
        </w:r>
      </w:hyperlink>
      <w:r w:rsidRPr="00780D7C">
        <w:rPr>
          <w:rFonts w:ascii="Arial Narrow" w:hAnsi="Arial Narrow"/>
          <w:sz w:val="21"/>
          <w:szCs w:val="21"/>
        </w:rPr>
        <w:t xml:space="preserve"> v podstránke Technické predpisy rezortu, resp. </w:t>
      </w:r>
      <w:hyperlink r:id="rId20" w:history="1">
        <w:r w:rsidR="003F19DF" w:rsidRPr="00780D7C">
          <w:rPr>
            <w:rStyle w:val="Hypertextovprepojenie"/>
            <w:rFonts w:ascii="Arial Narrow" w:hAnsi="Arial Narrow"/>
            <w:sz w:val="21"/>
            <w:szCs w:val="21"/>
          </w:rPr>
          <w:t>www.ssc.sk/sk/technicke-predpisy-rezortu.ssc</w:t>
        </w:r>
      </w:hyperlink>
      <w:r w:rsidR="003F19DF" w:rsidRPr="00780D7C">
        <w:rPr>
          <w:rFonts w:ascii="Arial Narrow" w:hAnsi="Arial Narrow"/>
          <w:sz w:val="21"/>
          <w:szCs w:val="21"/>
        </w:rPr>
        <w:t>.</w:t>
      </w:r>
    </w:p>
    <w:p w14:paraId="28A87189" w14:textId="77777777" w:rsidR="00DB3504" w:rsidRPr="00780D7C" w:rsidRDefault="00DB3504" w:rsidP="00DB3504">
      <w:pPr>
        <w:rPr>
          <w:rFonts w:ascii="Arial Narrow" w:hAnsi="Arial Narrow"/>
          <w:sz w:val="21"/>
          <w:szCs w:val="21"/>
        </w:rPr>
      </w:pPr>
    </w:p>
    <w:p w14:paraId="61185EF2" w14:textId="77777777" w:rsidR="00DB3504" w:rsidRPr="00780D7C" w:rsidRDefault="00DB3504" w:rsidP="00E35BEC">
      <w:pPr>
        <w:pStyle w:val="Styl2"/>
        <w:rPr>
          <w:rFonts w:ascii="Arial Narrow" w:hAnsi="Arial Narrow"/>
          <w:sz w:val="21"/>
          <w:szCs w:val="21"/>
        </w:rPr>
      </w:pPr>
      <w:r w:rsidRPr="00780D7C">
        <w:rPr>
          <w:rFonts w:ascii="Arial Narrow" w:hAnsi="Arial Narrow"/>
          <w:sz w:val="21"/>
          <w:szCs w:val="21"/>
        </w:rPr>
        <w:t>Koľaje, cesty</w:t>
      </w:r>
    </w:p>
    <w:p w14:paraId="01B2F434" w14:textId="4279A40B" w:rsidR="00057E03" w:rsidRPr="00780D7C" w:rsidRDefault="00057E03" w:rsidP="00E35BEC">
      <w:pPr>
        <w:pStyle w:val="odrka"/>
        <w:rPr>
          <w:rFonts w:ascii="Arial Narrow" w:hAnsi="Arial Narrow"/>
          <w:sz w:val="21"/>
          <w:szCs w:val="21"/>
        </w:rPr>
      </w:pPr>
      <w:r w:rsidRPr="00780D7C">
        <w:rPr>
          <w:rFonts w:ascii="Arial Narrow" w:hAnsi="Arial Narrow"/>
          <w:sz w:val="21"/>
          <w:szCs w:val="21"/>
        </w:rPr>
        <w:t>STN 01 8020 Dopravné značky na pozemných komunikáciách</w:t>
      </w:r>
    </w:p>
    <w:p w14:paraId="7EFF635F" w14:textId="1C3D9612" w:rsidR="00DB3504" w:rsidRPr="00780D7C" w:rsidRDefault="00DB3504" w:rsidP="00E35BEC">
      <w:pPr>
        <w:pStyle w:val="odrka"/>
        <w:rPr>
          <w:rFonts w:ascii="Arial Narrow" w:hAnsi="Arial Narrow"/>
          <w:sz w:val="21"/>
          <w:szCs w:val="21"/>
        </w:rPr>
      </w:pPr>
      <w:r w:rsidRPr="00780D7C">
        <w:rPr>
          <w:rFonts w:ascii="Arial Narrow" w:hAnsi="Arial Narrow"/>
          <w:sz w:val="21"/>
          <w:szCs w:val="21"/>
        </w:rPr>
        <w:t>STN 28 0318 Priechodné prierezy električkových tratí</w:t>
      </w:r>
    </w:p>
    <w:p w14:paraId="26941E3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28 0337 Obrysy pre električkové vozidlá</w:t>
      </w:r>
    </w:p>
    <w:p w14:paraId="1B57CA4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72 1001 Klasifikácia zemín a skalných hornín</w:t>
      </w:r>
    </w:p>
    <w:p w14:paraId="312A921E" w14:textId="203E7347"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0220 Presnosť geometrických parametrov vo výstavbe. Navrhovanie presnosti stavebných objektov</w:t>
      </w:r>
    </w:p>
    <w:p w14:paraId="11F78BF1" w14:textId="4145E33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Zemné práce</w:t>
      </w:r>
    </w:p>
    <w:p w14:paraId="7ABC1F52" w14:textId="6533C937"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6100 Názvoslovie pozemných komunikácií</w:t>
      </w:r>
    </w:p>
    <w:p w14:paraId="6E7A6DA5" w14:textId="309A6F0A"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6114 Vozovky pozemných komunikácií. Základné ustanovenia pre navrhovanie</w:t>
      </w:r>
    </w:p>
    <w:p w14:paraId="6381C88E" w14:textId="10A7F6DC"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6101 Projektovanie ciest a diaľnic</w:t>
      </w:r>
    </w:p>
    <w:p w14:paraId="04F7D9EA" w14:textId="5D09E944"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6102 Projektovanie križovatiek na pozemných komunikáciách</w:t>
      </w:r>
    </w:p>
    <w:p w14:paraId="2FA29240" w14:textId="6B8DB575"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6110 Projektovanie miestnych komunikácií</w:t>
      </w:r>
    </w:p>
    <w:p w14:paraId="662F4DA0" w14:textId="5240FAE6"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 xml:space="preserve">STN 73 6123 Stavba vozoviek. </w:t>
      </w:r>
      <w:proofErr w:type="spellStart"/>
      <w:r w:rsidRPr="00780D7C">
        <w:rPr>
          <w:rFonts w:ascii="Arial Narrow" w:hAnsi="Arial Narrow"/>
          <w:sz w:val="21"/>
          <w:szCs w:val="21"/>
        </w:rPr>
        <w:t>Cementobetónové</w:t>
      </w:r>
      <w:proofErr w:type="spellEnd"/>
      <w:r w:rsidRPr="00780D7C">
        <w:rPr>
          <w:rFonts w:ascii="Arial Narrow" w:hAnsi="Arial Narrow"/>
          <w:sz w:val="21"/>
          <w:szCs w:val="21"/>
        </w:rPr>
        <w:t xml:space="preserve"> kryty</w:t>
      </w:r>
    </w:p>
    <w:p w14:paraId="21E62139" w14:textId="41273CC0"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6124-1 Stavba vozoviek. Časť 1: Hydraulicky stmelené vrstvy</w:t>
      </w:r>
    </w:p>
    <w:p w14:paraId="1C5FB2B1" w14:textId="31C06AC9"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6129 Stavba vozoviek. Postreky, nátery a membrány</w:t>
      </w:r>
    </w:p>
    <w:p w14:paraId="7B39445C" w14:textId="10C80F92"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6131 Stavba vozoviek. Kryty z dlažby, cestných a vegetačných dielcov</w:t>
      </w:r>
    </w:p>
    <w:p w14:paraId="60C04BFB" w14:textId="616B231F"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6405 Projektovanie električkových tratí</w:t>
      </w:r>
    </w:p>
    <w:p w14:paraId="4C2FB53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6425 Stavby pre dopravu. Autobusové, trolejbusové a električkové zastávky</w:t>
      </w:r>
    </w:p>
    <w:p w14:paraId="5D47374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P 73 6425 Stavby pre dopravu. Autobusové, trolejbusové a električkové zastávky a prestupné uzly</w:t>
      </w:r>
    </w:p>
    <w:p w14:paraId="5411622C" w14:textId="69E9E389"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13108-1 Asfaltové zmesi. Požiadavky na materiály. Časť 1: Asfaltový betón</w:t>
      </w:r>
    </w:p>
    <w:p w14:paraId="4CCAEFE9" w14:textId="2062670F"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13108-8 Asfaltové zmesi. Požiadavky na materiály. Časť 8: R-materiál</w:t>
      </w:r>
    </w:p>
    <w:p w14:paraId="131820D5" w14:textId="3D7E8FB1"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13242 Kamenivo do nestmelených a hydraulicky stmelených materiálov používaných v inžinierskom staviteľstve a pri výstavbe ciest</w:t>
      </w:r>
    </w:p>
    <w:p w14:paraId="45B282F8" w14:textId="5A9103BE"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13285 Nestmelené zmesi. Špecifikácie</w:t>
      </w:r>
    </w:p>
    <w:p w14:paraId="102058CA" w14:textId="7FB8152D"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14811+A1 Železnice. Koľaj. Koľajnice na zvláštne účely. Žliabkové a podobné konštrukcie (73 6366)</w:t>
      </w:r>
    </w:p>
    <w:p w14:paraId="43FB077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ON 73 6412 Geometrické usporiadanie električkových tratí</w:t>
      </w:r>
    </w:p>
    <w:p w14:paraId="105B128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TNŽ 73 6312 Navrhovanie konštrukčných vrstiev podvalového podložia</w:t>
      </w:r>
    </w:p>
    <w:p w14:paraId="10E3009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D1/1 Dopravný a návestný predpis pre električkovú dopravu</w:t>
      </w:r>
    </w:p>
    <w:p w14:paraId="6F9A6D2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Prevádzkový pokyn </w:t>
      </w:r>
      <w:proofErr w:type="spellStart"/>
      <w:r w:rsidRPr="00780D7C">
        <w:rPr>
          <w:rFonts w:ascii="Arial Narrow" w:hAnsi="Arial Narrow"/>
          <w:sz w:val="21"/>
          <w:szCs w:val="21"/>
        </w:rPr>
        <w:t>Dp</w:t>
      </w:r>
      <w:proofErr w:type="spellEnd"/>
      <w:r w:rsidRPr="00780D7C">
        <w:rPr>
          <w:rFonts w:ascii="Arial Narrow" w:hAnsi="Arial Narrow"/>
          <w:sz w:val="21"/>
          <w:szCs w:val="21"/>
        </w:rPr>
        <w:t xml:space="preserve"> 3/1-2-3 Viditeľné návesti a značky</w:t>
      </w:r>
    </w:p>
    <w:p w14:paraId="125987B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ŽSR TS3 Železničný zvršok</w:t>
      </w:r>
    </w:p>
    <w:p w14:paraId="0FB96E8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ŽSR TS4 Železničný spodok</w:t>
      </w:r>
    </w:p>
    <w:p w14:paraId="57D0DC3F" w14:textId="0C804132"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ŽSR VTPKS - Všeobecné technické požiadavky kvality stavieb</w:t>
      </w:r>
    </w:p>
    <w:p w14:paraId="514849B3" w14:textId="6BA03219"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TP 010 Zvodidlá na pozemných komunikáciách</w:t>
      </w:r>
    </w:p>
    <w:p w14:paraId="7BAEC8E9" w14:textId="587D9A95" w:rsidR="00AD0827" w:rsidRPr="00780D7C" w:rsidRDefault="00AD0827" w:rsidP="00057E03">
      <w:pPr>
        <w:pStyle w:val="odrka"/>
        <w:rPr>
          <w:rFonts w:ascii="Arial Narrow" w:hAnsi="Arial Narrow"/>
          <w:sz w:val="21"/>
          <w:szCs w:val="21"/>
        </w:rPr>
      </w:pPr>
      <w:r w:rsidRPr="00780D7C">
        <w:rPr>
          <w:rFonts w:ascii="Arial Narrow" w:hAnsi="Arial Narrow"/>
          <w:sz w:val="21"/>
          <w:szCs w:val="21"/>
        </w:rPr>
        <w:t>TP 019 Dokumentácia stavieb ciest</w:t>
      </w:r>
    </w:p>
    <w:p w14:paraId="5D402A86" w14:textId="6D5BDB15"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TP 033 Navrhovanie netuhých a polotuhých vozoviek</w:t>
      </w:r>
    </w:p>
    <w:p w14:paraId="2F51D935" w14:textId="68FFB991"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 xml:space="preserve">TP 048 Navrhovanie </w:t>
      </w:r>
      <w:proofErr w:type="spellStart"/>
      <w:r w:rsidRPr="00780D7C">
        <w:rPr>
          <w:rFonts w:ascii="Arial Narrow" w:hAnsi="Arial Narrow"/>
          <w:sz w:val="21"/>
          <w:szCs w:val="21"/>
        </w:rPr>
        <w:t>debarierizačných</w:t>
      </w:r>
      <w:proofErr w:type="spellEnd"/>
      <w:r w:rsidRPr="00780D7C">
        <w:rPr>
          <w:rFonts w:ascii="Arial Narrow" w:hAnsi="Arial Narrow"/>
          <w:sz w:val="21"/>
          <w:szCs w:val="21"/>
        </w:rPr>
        <w:t xml:space="preserve"> opatrení pre osoby s obmedzenou schopnosťou pohybu a orientácie na pozemných komunikáciách</w:t>
      </w:r>
    </w:p>
    <w:p w14:paraId="029E3C20" w14:textId="5DAA50A8" w:rsidR="00DB3504" w:rsidRPr="00780D7C" w:rsidRDefault="00DB3504" w:rsidP="00DB350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t>TP 085 Navrhovanie cyklistickej infraštruktúry</w:t>
      </w:r>
    </w:p>
    <w:p w14:paraId="69E5349D" w14:textId="576B39D7" w:rsidR="00057E03" w:rsidRPr="00780D7C" w:rsidRDefault="00057E03" w:rsidP="00DB350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lastRenderedPageBreak/>
        <w:t xml:space="preserve">TP 098 Navrhovanie </w:t>
      </w:r>
      <w:proofErr w:type="spellStart"/>
      <w:r w:rsidRPr="00780D7C">
        <w:rPr>
          <w:rFonts w:ascii="Arial Narrow" w:hAnsi="Arial Narrow"/>
          <w:sz w:val="21"/>
          <w:szCs w:val="21"/>
        </w:rPr>
        <w:t>cementobetónových</w:t>
      </w:r>
      <w:proofErr w:type="spellEnd"/>
      <w:r w:rsidRPr="00780D7C">
        <w:rPr>
          <w:rFonts w:ascii="Arial Narrow" w:hAnsi="Arial Narrow"/>
          <w:sz w:val="21"/>
          <w:szCs w:val="21"/>
        </w:rPr>
        <w:t xml:space="preserve"> vozoviek na cestných komunikáci</w:t>
      </w:r>
      <w:r w:rsidR="00B87962" w:rsidRPr="00780D7C">
        <w:rPr>
          <w:rFonts w:ascii="Arial Narrow" w:hAnsi="Arial Narrow"/>
          <w:sz w:val="21"/>
          <w:szCs w:val="21"/>
        </w:rPr>
        <w:t>í</w:t>
      </w:r>
    </w:p>
    <w:p w14:paraId="000EB5B1" w14:textId="67695833"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1 Vozovky a krajnice</w:t>
      </w:r>
    </w:p>
    <w:p w14:paraId="4F5CF7A1" w14:textId="2C6B7C09"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2 Teleso pozemných komunikácií</w:t>
      </w:r>
    </w:p>
    <w:p w14:paraId="3C94BB66" w14:textId="72AEFD67"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2.2 Odvodnenie</w:t>
      </w:r>
    </w:p>
    <w:p w14:paraId="52E3FD61" w14:textId="33830920"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6.1 Zvislé dopravné značky</w:t>
      </w:r>
    </w:p>
    <w:p w14:paraId="0B7545EF" w14:textId="77777777" w:rsidR="00DB3504" w:rsidRPr="00780D7C" w:rsidRDefault="00DB3504" w:rsidP="00DB3504">
      <w:pPr>
        <w:rPr>
          <w:rFonts w:ascii="Arial Narrow" w:hAnsi="Arial Narrow"/>
          <w:sz w:val="21"/>
          <w:szCs w:val="21"/>
        </w:rPr>
      </w:pPr>
    </w:p>
    <w:p w14:paraId="2D089F0B"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Líniové ostatné</w:t>
      </w:r>
    </w:p>
    <w:p w14:paraId="3ECA42D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2156 Káblové kanály, šachty, mosty a priestory</w:t>
      </w:r>
    </w:p>
    <w:p w14:paraId="7072817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7505 Kolektory a technické chodby pre združené trasy podzemných vedení.</w:t>
      </w:r>
    </w:p>
    <w:p w14:paraId="73DC93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124 Vtokové mreže dažďových vpustov a poklopy vstupných šácht na jazdné plochy a pešie zóny</w:t>
      </w:r>
    </w:p>
    <w:p w14:paraId="701A6CE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1917 (72 3146) Vstupné šachty a revízne komory z prostého betónu, z betónu vystuženého oceľovým vláknom a zo železobetónu</w:t>
      </w:r>
    </w:p>
    <w:p w14:paraId="40D19D8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50122-1 Dráhové aplikácie. Pevné inštalácie. Elektrická bezpečnosť, uzemňovanie a spätné vedenie. Časť 1: Ochranné opatrenia proti zásahu elektrickým prúdom</w:t>
      </w:r>
    </w:p>
    <w:p w14:paraId="449557B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60529 Stupne ochrany krytom (krytie - IP kód)</w:t>
      </w:r>
    </w:p>
    <w:p w14:paraId="305354E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ISO 4463 Metódy merania v stavebníctve. Vytyčovanie a meranie</w:t>
      </w:r>
    </w:p>
    <w:p w14:paraId="07EE30EA" w14:textId="77777777" w:rsidR="00DB3504" w:rsidRPr="00780D7C" w:rsidRDefault="00DB3504" w:rsidP="00DB3504">
      <w:pPr>
        <w:rPr>
          <w:rFonts w:ascii="Arial Narrow" w:hAnsi="Arial Narrow"/>
          <w:sz w:val="21"/>
          <w:szCs w:val="21"/>
        </w:rPr>
      </w:pPr>
    </w:p>
    <w:p w14:paraId="57D73D8C" w14:textId="77777777" w:rsidR="00DB3504" w:rsidRPr="00780D7C" w:rsidRDefault="00DB3504" w:rsidP="00CA4685">
      <w:pPr>
        <w:pStyle w:val="Styl2"/>
        <w:rPr>
          <w:rFonts w:ascii="Arial Narrow" w:hAnsi="Arial Narrow"/>
          <w:sz w:val="21"/>
          <w:szCs w:val="21"/>
        </w:rPr>
      </w:pPr>
      <w:r w:rsidRPr="00780D7C">
        <w:rPr>
          <w:rFonts w:ascii="Arial Narrow" w:hAnsi="Arial Narrow"/>
          <w:sz w:val="21"/>
          <w:szCs w:val="21"/>
        </w:rPr>
        <w:t>Pozemné stavby</w:t>
      </w:r>
    </w:p>
    <w:p w14:paraId="77611B1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3420 Výkresy pozemných stavieb. Spoločné požiadavky a kreslenie</w:t>
      </w:r>
    </w:p>
    <w:p w14:paraId="63585B0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3419 Výkresy v stavebníctve. Vytyčovacie výkresy stavieb</w:t>
      </w:r>
    </w:p>
    <w:p w14:paraId="4FA80AB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3431 Výkresy pozemných stavieb. Kreslenie striech</w:t>
      </w:r>
    </w:p>
    <w:p w14:paraId="7CAF975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3433 Výkresy pozemných stavieb. Kreslenie priestupov, výklenkov a drážok</w:t>
      </w:r>
    </w:p>
    <w:p w14:paraId="774D0F4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3460 Výkresy inžinierskych stavieb. Spoločné požiadavky na výkresy inžinierskych stavieb</w:t>
      </w:r>
    </w:p>
    <w:p w14:paraId="624F5B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3462 Výkresy inžinierskych stavieb. Výkresy vodovodu</w:t>
      </w:r>
    </w:p>
    <w:p w14:paraId="197709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3463 Výkresy inžinierskych stavieb. Výkresy kanalizácie</w:t>
      </w:r>
    </w:p>
    <w:p w14:paraId="06C5D3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3464 Výkresy inžinierskych stavieb. Výkresy vonkajšieho plynovodu</w:t>
      </w:r>
    </w:p>
    <w:p w14:paraId="6E50752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3480 Výkresy stavebných konštrukcií. Spoločné požiadavky na výkresy stavebných konštrukcií</w:t>
      </w:r>
    </w:p>
    <w:p w14:paraId="1FAB18D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3481 Výkresy stavebných konštrukcií. Výkresy betónových konštrukcií</w:t>
      </w:r>
    </w:p>
    <w:p w14:paraId="01E572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06 0320 Ohrievanie úžitkovej vody. Navrhovanie a projektovanie</w:t>
      </w:r>
    </w:p>
    <w:p w14:paraId="5A6D775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3350 Zásobovanie teplom. Všeobecné zásady</w:t>
      </w:r>
    </w:p>
    <w:p w14:paraId="348847A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0002 Základné ustanovenia pre nosné konštrukcie stavieb</w:t>
      </w:r>
    </w:p>
    <w:p w14:paraId="6B31DCF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73 0032 Výpočet stavebných konštrukcií a základov zaťažených dynamickými účinkami strojov </w:t>
      </w:r>
    </w:p>
    <w:p w14:paraId="72F6968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0037 Zemný tlak na stavebné konštrukcie</w:t>
      </w:r>
    </w:p>
    <w:p w14:paraId="78FA2FE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0080 Ochrana stavebných konštrukcií proti korózii. Názvoslovie</w:t>
      </w:r>
    </w:p>
    <w:p w14:paraId="310DAAC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0081 Ochrana proti korózii v stavebníctve. Všeobecné ustanovenia</w:t>
      </w:r>
    </w:p>
    <w:p w14:paraId="745D951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73 0540 Tepelná ochrana budov. </w:t>
      </w:r>
      <w:proofErr w:type="spellStart"/>
      <w:r w:rsidRPr="00780D7C">
        <w:rPr>
          <w:rFonts w:ascii="Arial Narrow" w:hAnsi="Arial Narrow"/>
          <w:sz w:val="21"/>
          <w:szCs w:val="21"/>
        </w:rPr>
        <w:t>Tepelnotechnické</w:t>
      </w:r>
      <w:proofErr w:type="spellEnd"/>
      <w:r w:rsidRPr="00780D7C">
        <w:rPr>
          <w:rFonts w:ascii="Arial Narrow" w:hAnsi="Arial Narrow"/>
          <w:sz w:val="21"/>
          <w:szCs w:val="21"/>
        </w:rPr>
        <w:t xml:space="preserve"> vlastnosti stavebných konštrukcií a budov. Časť 1 až 3</w:t>
      </w:r>
    </w:p>
    <w:p w14:paraId="452D9CC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0580 Denné osvetlenie budov. Časť 1 a 2</w:t>
      </w:r>
    </w:p>
    <w:p w14:paraId="01E436D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0601 Ochrana stavieb proti radónu z podložia</w:t>
      </w:r>
    </w:p>
    <w:p w14:paraId="2B199B7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0802 Požiarna bezpečnosť stavieb. Spoločné ustanovenia</w:t>
      </w:r>
    </w:p>
    <w:p w14:paraId="106D321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0821 Požiarna bezpečnosť stavieb. Požiarna odolnosť stavebných konštrukcií</w:t>
      </w:r>
    </w:p>
    <w:p w14:paraId="4828813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0834 Požiarna bezpečnosť stavieb. Zmeny stavieb</w:t>
      </w:r>
    </w:p>
    <w:p w14:paraId="54F2E0E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1001 Geotechnické konštrukcie. Zakladanie stavieb</w:t>
      </w:r>
    </w:p>
    <w:p w14:paraId="04AB767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1901 Navrhovanie striech. Základné ustanovenia</w:t>
      </w:r>
    </w:p>
    <w:p w14:paraId="40EC2D3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2901 Zhotovovanie vonkajších tepelnoizolačných kontaktných systémov (ETICS)</w:t>
      </w:r>
    </w:p>
    <w:p w14:paraId="3F9042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73 2902 Vonkajšie tepelnoizolačné kontaktné systémy (ETICS). Navrhovanie a zhotovovanie mechanického pripevnenia na spojenie s podkladom</w:t>
      </w:r>
    </w:p>
    <w:p w14:paraId="1C588FD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3610 Klampiarske práce stavebné</w:t>
      </w:r>
    </w:p>
    <w:p w14:paraId="0C9359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4108 Šatne, umyvárne a záchody</w:t>
      </w:r>
    </w:p>
    <w:p w14:paraId="0BE1B77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4130 Schodištia a šikmé rampy. Základné ustanovenia</w:t>
      </w:r>
    </w:p>
    <w:p w14:paraId="6D47815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6223 Ochrany zábranami proti nebezpečnému dotyku so živými časťami trakčného vedenia a proti účinkom výfukových plynov na objektoch nad koľajami železničných dráh</w:t>
      </w:r>
    </w:p>
    <w:p w14:paraId="6B39697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6655 Výpočet vodovodov v budovách</w:t>
      </w:r>
    </w:p>
    <w:p w14:paraId="148F5D6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6660 Vnútorné vodovody</w:t>
      </w:r>
    </w:p>
    <w:p w14:paraId="5AFE552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6760 Kanalizácia v budovách</w:t>
      </w:r>
    </w:p>
    <w:p w14:paraId="6A15061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3282 Oceľové rebríky. Základné ustanovenia</w:t>
      </w:r>
    </w:p>
    <w:p w14:paraId="439698A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3305 Ochranné zábradlia</w:t>
      </w:r>
    </w:p>
    <w:p w14:paraId="036B6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4505 Podlahy. Spoločné ustanovenia. Navrhovanie a zhotovovanie</w:t>
      </w:r>
    </w:p>
    <w:p w14:paraId="4A5F5D3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5401 Vodárenstvo, Navrhovanie vodovodných potrubí</w:t>
      </w:r>
    </w:p>
    <w:p w14:paraId="4788AC4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5402 Vodárenstvo. Výstavba vodovodných potrubí</w:t>
      </w:r>
    </w:p>
    <w:p w14:paraId="6144EAD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5911 Tlakové skúšky vodovodného a závlahového potrubia</w:t>
      </w:r>
    </w:p>
    <w:p w14:paraId="2BF220E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92 0201 Požiarna bezpečnosť stavieb. Spoločné ustanovenia. Časť 1 až 4</w:t>
      </w:r>
    </w:p>
    <w:p w14:paraId="02E5463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92 0204 Požiarna bezpečnosť stavieb. Priestory káblového rozvodu</w:t>
      </w:r>
    </w:p>
    <w:p w14:paraId="30C36EF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131-1 (49 3801) Rebríky. Časť 1: Termíny, typy, funkčné rozmery</w:t>
      </w:r>
    </w:p>
    <w:p w14:paraId="5484E26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131-2 (49 3801) Rebríky. Časť 2: Požiadavky, skúšanie, označovanie</w:t>
      </w:r>
    </w:p>
    <w:p w14:paraId="08EE9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476 (73 6735) Všeobecné požiadavky na súčasti používané na kanalizačné potrubia a stoky</w:t>
      </w:r>
    </w:p>
    <w:p w14:paraId="4427D32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806 (73 6670) Technické podmienky na zhotovovanie vodovodných potrubí na pitnú vodu vnútri budov. Časť 1 až 6</w:t>
      </w:r>
    </w:p>
    <w:p w14:paraId="46DC720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1990 (73 0031) </w:t>
      </w:r>
      <w:proofErr w:type="spellStart"/>
      <w:r w:rsidRPr="00780D7C">
        <w:rPr>
          <w:rFonts w:ascii="Arial Narrow" w:hAnsi="Arial Narrow"/>
          <w:sz w:val="21"/>
          <w:szCs w:val="21"/>
        </w:rPr>
        <w:t>Eurokód</w:t>
      </w:r>
      <w:proofErr w:type="spellEnd"/>
      <w:r w:rsidRPr="00780D7C">
        <w:rPr>
          <w:rFonts w:ascii="Arial Narrow" w:hAnsi="Arial Narrow"/>
          <w:sz w:val="21"/>
          <w:szCs w:val="21"/>
        </w:rPr>
        <w:t>. Zásady navrhovania konštrukcií</w:t>
      </w:r>
    </w:p>
    <w:p w14:paraId="120F883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1991 (73 0035)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1. Zaťaženia konštrukcií. Časť 1-1 až 1-4</w:t>
      </w:r>
    </w:p>
    <w:p w14:paraId="78E910E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1992-1-1+A1 (73 1201)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2. Navrhovanie betónových konštrukcií. Časť 1-1: Všeobecné pravidlá a pravidlá pre budovy</w:t>
      </w:r>
    </w:p>
    <w:p w14:paraId="203B2C5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1992-1-2 (73 1201)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2. Navrhovanie betónových konštrukcií. Časť 1-2: Všeobecné pravidlá. Navrhovanie konštrukcií na účinky požiaru</w:t>
      </w:r>
    </w:p>
    <w:p w14:paraId="1921C4B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1996-1-1+A1 (73 1101)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6. Navrhovanie murovaných konštrukcií. Časť 1-1: Všeobecné pravidlá pre vystužené a nevystužené murované konštrukcie</w:t>
      </w:r>
    </w:p>
    <w:p w14:paraId="3F84DE5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1996-1-2 (73 1101)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6. Navrhovanie murovaných konštrukcií. Časť 1-2: Všeobecné pravidlá. Navrhovanie konštrukcií na účinky požiaru</w:t>
      </w:r>
    </w:p>
    <w:p w14:paraId="6752E0C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1998-1 (73 0036)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8: Navrhovanie konštrukcií na seizmickú odolnosť. Časť 1: Všeobecné pravidlá, seizmické zaťaženia a pravidlá pre budovy</w:t>
      </w:r>
    </w:p>
    <w:p w14:paraId="7187554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1998-3 (73 0036)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8. Navrhovanie konštrukcií na seizmickú odolnosť. Časť 3: Zhodnotenie a obnova budov</w:t>
      </w:r>
    </w:p>
    <w:p w14:paraId="6FDFEDE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12056 (73 6762) Gravitačné kanalizačné systémy vnútri budov. Časť 1 až 5</w:t>
      </w:r>
    </w:p>
    <w:p w14:paraId="7CB6475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12109 (73 6764) Podtlakové kanalizačné systémy v budovách</w:t>
      </w:r>
    </w:p>
    <w:p w14:paraId="77DB32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12519 (74 6100) Okná a dvere. Terminológia</w:t>
      </w:r>
    </w:p>
    <w:p w14:paraId="2F3EF24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12825 (74 4510) Zdvojené podlahy</w:t>
      </w:r>
    </w:p>
    <w:p w14:paraId="1CE1E2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12828+A1 (06 0310) Vykurovacie systémy v budovách. Navrhovanie teplovodných vykurovacích systémov</w:t>
      </w:r>
    </w:p>
    <w:p w14:paraId="20BBAF6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12831-1 (06 0210) Energetická hospodárnosť budov. Metóda výpočtu projektovaného tepelného príkonu. Časť 1: Tepelný príkon, Modul M3-3</w:t>
      </w:r>
    </w:p>
    <w:p w14:paraId="5B45E1C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12951 (74 7716) Montované príslušenstvo na strechy. Pevne uchytené strešné rebríky. Špecifikácia výrobku a skúšobné metódy</w:t>
      </w:r>
    </w:p>
    <w:p w14:paraId="22F29E4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EN 13101 (74 3280) Stúpadlá podzemných komôr so vstupom pre pracovníkov. Požiadavky, označovanie, skúšanie a hodnotenie zhody</w:t>
      </w:r>
    </w:p>
    <w:p w14:paraId="50AFCD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13914-1 (72 2420) Navrhovanie, príprava a aplikácia vonkajších a vnútorných omietok. Časť 1: Vonkajšie omietky</w:t>
      </w:r>
    </w:p>
    <w:p w14:paraId="035C7C8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13914-2 (72 2420) Navrhovanie, príprava a aplikácia vonkajších a vnútorných omietok. Časť 2: Vnútorné omietky</w:t>
      </w:r>
    </w:p>
    <w:p w14:paraId="0E22C46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13964 (74 4540) Zavesené podhľady. Požiadavky a skúšobné metódy</w:t>
      </w:r>
    </w:p>
    <w:p w14:paraId="66D4759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14336 (06 0812) Vykurovacie systémy budov. Montáž a odovzdávanie/preberanie vodných vykurovacích systémov</w:t>
      </w:r>
    </w:p>
    <w:p w14:paraId="7FAFC5B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14337 (06 0225) Vykurovacie systémy v budovách. Navrhovanie a montáž priamych elektrických vykurovacích systémov v miestnostiach</w:t>
      </w:r>
    </w:p>
    <w:p w14:paraId="15420A7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14396 (75 6240) Pevné rebríky do vstupných šácht</w:t>
      </w:r>
    </w:p>
    <w:p w14:paraId="2197C48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16798-3 (12 7015) Energetická hospodárnosť budov. Vetranie budov. Časť 3: Vetranie nebytových budov. Všeobecné požiadavky na vetracie a klimatizačné systémy (Moduly M5-1, M5-4)</w:t>
      </w:r>
    </w:p>
    <w:p w14:paraId="565A63D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ISO 7518 (01 3435) Technické výkresy. Výkresy v stavebníctve. Zjednodušené zobrazovanie búracích a rekonštrukčných prác</w:t>
      </w:r>
    </w:p>
    <w:p w14:paraId="64B4831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ISO 13822 (73 0038) Zásady navrhovania konštrukcií. Hodnotenie existujúcich konštrukcií</w:t>
      </w:r>
    </w:p>
    <w:p w14:paraId="7C17248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P CEN/TS 17006 (73 3051) Zemné práce. Plynulá kontrola zhutnenia</w:t>
      </w:r>
    </w:p>
    <w:p w14:paraId="1EE27C29" w14:textId="77777777" w:rsidR="00DB3504" w:rsidRPr="00780D7C" w:rsidRDefault="00DB3504" w:rsidP="00DB3504">
      <w:pPr>
        <w:rPr>
          <w:rFonts w:ascii="Arial Narrow" w:hAnsi="Arial Narrow"/>
          <w:sz w:val="21"/>
          <w:szCs w:val="21"/>
        </w:rPr>
      </w:pPr>
    </w:p>
    <w:p w14:paraId="71C1EE42"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Vodovody a kanalizácie</w:t>
      </w:r>
    </w:p>
    <w:p w14:paraId="37DE511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3463 Výkresy inžinierskych stavieb. Výkresy kanalizácie</w:t>
      </w:r>
    </w:p>
    <w:p w14:paraId="66DA982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Zemné práce. Všeobecné ustanovenia</w:t>
      </w:r>
    </w:p>
    <w:p w14:paraId="6B0D03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Priestorová úprava vedení technického vybavenia</w:t>
      </w:r>
    </w:p>
    <w:p w14:paraId="6D5DD9B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6713 Dažďové vpusty</w:t>
      </w:r>
    </w:p>
    <w:p w14:paraId="4477451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6949 Odvodnenie železničných tratí a staníc</w:t>
      </w:r>
    </w:p>
    <w:p w14:paraId="2EA2289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0150 Vodné hospodárstvo Názvoslovie vodárenstva</w:t>
      </w:r>
    </w:p>
    <w:p w14:paraId="1DFC33A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0160 Vodné hospodárstvo. Stokové siete a systémy kanalizačných potrubí mimo budov. Terminológia</w:t>
      </w:r>
    </w:p>
    <w:p w14:paraId="6F5543E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6101 Gravitačné kanalizačné systémy mimo budov</w:t>
      </w:r>
    </w:p>
    <w:p w14:paraId="351A2F3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6110 Tvary a rozmery stôk</w:t>
      </w:r>
    </w:p>
    <w:p w14:paraId="4892EDA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6221 Čerpacie stanice odpadových vôd</w:t>
      </w:r>
    </w:p>
    <w:p w14:paraId="47B33BB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752 (75 6100) Stokové siete a systémy kanalizačných potrubí mimo budov. Manažérstvo systémov kanalizačných potrubí</w:t>
      </w:r>
    </w:p>
    <w:p w14:paraId="4206A97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1610 (75 6910) Stavba a skúšanie kanalizačných potrubí a stôk</w:t>
      </w:r>
    </w:p>
    <w:p w14:paraId="14A0B0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16932 (75 0162)  Systémy stôk a kanalizačných potrubí mimo budov. Čerpacie systémy</w:t>
      </w:r>
    </w:p>
    <w:p w14:paraId="73AF198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1917 (72 3146)  Vstupné šachty a revízne komory z prostého betónu, z betónu vystuženého oceľovým vláknom a zo železobetónu</w:t>
      </w:r>
    </w:p>
    <w:p w14:paraId="1F73562B" w14:textId="77777777" w:rsidR="00DB3504" w:rsidRPr="00780D7C" w:rsidRDefault="00DB3504" w:rsidP="00DB3504">
      <w:pPr>
        <w:rPr>
          <w:rFonts w:ascii="Arial Narrow" w:hAnsi="Arial Narrow"/>
          <w:sz w:val="21"/>
          <w:szCs w:val="21"/>
        </w:rPr>
      </w:pPr>
    </w:p>
    <w:p w14:paraId="26BD687E"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Elektrické a oznamovacie vedenia a zariadenia</w:t>
      </w:r>
    </w:p>
    <w:p w14:paraId="4B5E7E7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2000-1: 2009-04. Elektrické inštalácie nízkeho napätia. Časť 1: Základné princípy, stanovenie všeobecných charakteristík, definície</w:t>
      </w:r>
    </w:p>
    <w:p w14:paraId="032598A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2000-4-41:2007-10 Elektrické inštalácie budov. Časť 4: Zaistenie bezpečnosti, Kapitola 41: Ochrana pred úrazom elektrickým prúdom</w:t>
      </w:r>
    </w:p>
    <w:p w14:paraId="545D41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2000-4-42: 2012-04 Elektrické inštalácie budov, časť 4: Zaistenie bezpečnosti. Kapitola 42: Ochrana pred účinkami tepla</w:t>
      </w:r>
    </w:p>
    <w:p w14:paraId="18ADD7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2000-4-43: 2007-03 Elektrické inštalácie budov. Časť 4-43: Zaistenie bezpečnosti. Ochrana pred nadprúdom</w:t>
      </w:r>
    </w:p>
    <w:p w14:paraId="6037F76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2000-4-46: 2017-04. Elektrické inštalácie budov Časť 4: Zaistenie bezpečnosti. Kapitola 46: Bezpečné odpojenie a spínanie</w:t>
      </w:r>
    </w:p>
    <w:p w14:paraId="5E1B891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33 2000-4-443: 2017-03 Elektrické inštalácie nízkeho napätia, Časť 4-44: Zaistenie bezpečnosti. Ochrana pred rušivými napätiami a elektromagnetickým rušením</w:t>
      </w:r>
    </w:p>
    <w:p w14:paraId="6167A45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2000-4-473: 1995-02 Elektrotechnické predpisy. Elektrické zariadenia. Časť 4: Bezpečnosť. Kapitola 47: Použitie ochranných opatrení na zaistenie bezpečnosti. Oddiel 473: Opatrenia na ochranu proti nadprúdom</w:t>
      </w:r>
    </w:p>
    <w:p w14:paraId="6018FED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2000-5-51:2010-05 Elektrické inštalácie budov. Časť 5-51 Výber a stavba elektrických zariadení. Spoločné pravidlá</w:t>
      </w:r>
    </w:p>
    <w:p w14:paraId="39F5586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2000-5-52:2012-04 Elektrické inštalácie budov. Časť 5: Výber a stavba elektrických zariadení. Kapitola 52 Elektrické rozvody</w:t>
      </w:r>
    </w:p>
    <w:p w14:paraId="144CEFD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2000-5-53: 2017-04 Elektrické inštalácie nízkeho napätia. Časť 5-53: Výber a stavba elektrických zariadení. Spínacie a riadiace zariadenia</w:t>
      </w:r>
    </w:p>
    <w:p w14:paraId="6698BF3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2000-5-54: 2012-08 Elektrické inštalácie nízkeho napätia</w:t>
      </w:r>
    </w:p>
    <w:p w14:paraId="0CECE48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2007-10 Elektrické inštalácie nízkeho napätia. Časť 6: Revízia</w:t>
      </w:r>
    </w:p>
    <w:p w14:paraId="7708857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2018-07 Elektrické inštalácie nízkeho napätia. Časť 6: Revízia</w:t>
      </w:r>
    </w:p>
    <w:p w14:paraId="1CF5A97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3320: 2002-03 Elektrické prípojky</w:t>
      </w:r>
    </w:p>
    <w:p w14:paraId="1773BFC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3516 Predpisy pre trakčné vedenie električkových a trolejbusových tratí</w:t>
      </w:r>
    </w:p>
    <w:p w14:paraId="4E921FC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1050: 1970-09 Predpisy pre uloženie silových elektrických vedení</w:t>
      </w:r>
    </w:p>
    <w:p w14:paraId="56DAA66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1500 Základné predpisy pre elektrické trakčné zariadenia</w:t>
      </w:r>
    </w:p>
    <w:p w14:paraId="1D2EC0B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3100: 2001-08 Bezpečnostné požiadavky na obsluhu a prácu na elektrických inštaláciách</w:t>
      </w:r>
    </w:p>
    <w:p w14:paraId="25A3292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3112 Bezpečnostné predpisy pre prácu na trakčnom vedení električiek a trolejbusov</w:t>
      </w:r>
    </w:p>
    <w:p w14:paraId="7F6DC73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37 5711: 1998 Križovanie káblov so železničnými dráhami</w:t>
      </w:r>
    </w:p>
    <w:p w14:paraId="3181000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37 6754 Projektovanie trakčného vedenia električkových a trolejbusových tratí</w:t>
      </w:r>
    </w:p>
    <w:p w14:paraId="3CEA94B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2156: 1987/2012 Káblové kanály, šachty, mosty a priestory</w:t>
      </w:r>
    </w:p>
    <w:p w14:paraId="0E57DC3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1986/1999 Zemné práce. Všeobecné ustanovenia</w:t>
      </w:r>
    </w:p>
    <w:p w14:paraId="5BA8ECF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1985-01 Priestorová úprava vedení technického vybavenia</w:t>
      </w:r>
    </w:p>
    <w:p w14:paraId="7A98CE7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6006 Označovanie podzemných vedení výstražnými fóliami</w:t>
      </w:r>
    </w:p>
    <w:p w14:paraId="5336D28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12954 Katódová ochrana kovových konštrukcií uložených v pôde alebo vode. Všeobecné zásady a aplikácia na potrubí</w:t>
      </w:r>
    </w:p>
    <w:p w14:paraId="793655C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13201-2: 2017-2 Osvetlenie pozemných komunikácií. Časť 2: </w:t>
      </w:r>
      <w:proofErr w:type="spellStart"/>
      <w:r w:rsidRPr="00780D7C">
        <w:rPr>
          <w:rFonts w:ascii="Arial Narrow" w:hAnsi="Arial Narrow"/>
          <w:sz w:val="21"/>
          <w:szCs w:val="21"/>
        </w:rPr>
        <w:t>Svetelnotechnické</w:t>
      </w:r>
      <w:proofErr w:type="spellEnd"/>
      <w:r w:rsidRPr="00780D7C">
        <w:rPr>
          <w:rFonts w:ascii="Arial Narrow" w:hAnsi="Arial Narrow"/>
          <w:sz w:val="21"/>
          <w:szCs w:val="21"/>
        </w:rPr>
        <w:t xml:space="preserve"> po-</w:t>
      </w:r>
      <w:proofErr w:type="spellStart"/>
      <w:r w:rsidRPr="00780D7C">
        <w:rPr>
          <w:rFonts w:ascii="Arial Narrow" w:hAnsi="Arial Narrow"/>
          <w:sz w:val="21"/>
          <w:szCs w:val="21"/>
        </w:rPr>
        <w:t>žiadavky</w:t>
      </w:r>
      <w:proofErr w:type="spellEnd"/>
    </w:p>
    <w:p w14:paraId="3485DF5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13201-3: 2018-6 Osvetlenie pozemných komunikácií. Časť 3: </w:t>
      </w:r>
      <w:proofErr w:type="spellStart"/>
      <w:r w:rsidRPr="00780D7C">
        <w:rPr>
          <w:rFonts w:ascii="Arial Narrow" w:hAnsi="Arial Narrow"/>
          <w:sz w:val="21"/>
          <w:szCs w:val="21"/>
        </w:rPr>
        <w:t>Svetelnotechnický</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vý</w:t>
      </w:r>
      <w:proofErr w:type="spellEnd"/>
      <w:r w:rsidRPr="00780D7C">
        <w:rPr>
          <w:rFonts w:ascii="Arial Narrow" w:hAnsi="Arial Narrow"/>
          <w:sz w:val="21"/>
          <w:szCs w:val="21"/>
        </w:rPr>
        <w:t>-počet</w:t>
      </w:r>
    </w:p>
    <w:p w14:paraId="0ED5752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13509 Meracie techniky v katódovej ochrane</w:t>
      </w:r>
    </w:p>
    <w:p w14:paraId="2DFC38A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20122-2 Dráhové aplikácie. Pevné inštalácie. Časť 2: Ochranné opatrenia proti účinkom bludných prúdov vytváraných jednosmernými trakčnými sieťami</w:t>
      </w:r>
    </w:p>
    <w:p w14:paraId="40153BB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50119 Dráhové aplikácie. Pevné inštalácie. Vrchné trolejové vedenia pre elektrickú trakciu</w:t>
      </w:r>
    </w:p>
    <w:p w14:paraId="09A0193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50122-1: 2011-09 Dráhové aplikácie. Pevné inštalácie. Elektrická bezpečnosť, uzemňovanie a spätné vedenie. Časť 1: Ochranné opatrenia proti zásahu elektrickým prúdom</w:t>
      </w:r>
    </w:p>
    <w:p w14:paraId="5DF549D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50122-2 Dráhové aplikácie. Pevné inštalácie. Elektrická bezpečnosť, uzemňovanie a spätné vedenie. Časť 2: Opatrenia proti účinkom blúdivých prúdov vytváraných trakčnými sieťami jednosmerného prúdu</w:t>
      </w:r>
    </w:p>
    <w:p w14:paraId="261EDA0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50122-3 Dráhové aplikácie. Pevné inštalácie. Elektrická bezpečnosť, uzemňovanie a spätné vedenie. Časť 3: Vzájomné pôsobenie trakčných sietí striedavého a jednosmerného prúdu</w:t>
      </w:r>
    </w:p>
    <w:p w14:paraId="089E3FD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50124-1 Dráhové aplikácie. Koordinácia izolácie. Časť 1: Základné požiadavky. Vzdušné vzdialenosti a povrchové cesty pre všetky elektrické a elektronické zariadenia</w:t>
      </w:r>
    </w:p>
    <w:p w14:paraId="3A03EF0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50124-2 Dráhové aplikácie. Koordinácia izolácie. Časť 2: Prepätia a ochrana pred nimi</w:t>
      </w:r>
    </w:p>
    <w:p w14:paraId="43F5A3C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50162 Ochrana proti korózii bludným prúdom z jednosmerných prúdových sústav</w:t>
      </w:r>
    </w:p>
    <w:p w14:paraId="4199DB8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50522 Uzemňovanie silnoprúdových inštalácií na striedavé napätia prevyšujúce 1kV</w:t>
      </w:r>
    </w:p>
    <w:p w14:paraId="4687544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61140: 2018-06 Ochrana pred zásahom elektrickým prúdom. Spoločné hľadiská pre inštaláciu a zariadenia</w:t>
      </w:r>
    </w:p>
    <w:p w14:paraId="50BA301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61439-1: 2012-08 Nízkonapäťové rozvádzače. Časť 1: Všeobecné pravidlá</w:t>
      </w:r>
    </w:p>
    <w:p w14:paraId="11D4CB7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61439-2: 2012-08 Nízkonapäťové rozvádzače. Časť 2: Výkonové (priemyselné) rozvádzače</w:t>
      </w:r>
    </w:p>
    <w:p w14:paraId="2B8D47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EN 61439-5: 2016-08. Nízkonapäťové rozvádzače. Časť 5: Rozvádzače na rozvod energie vo verejných sieťach</w:t>
      </w:r>
    </w:p>
    <w:p w14:paraId="6603965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61936-1 Silnoprúdové inštalácie na striedavé napätia prevyšujúce 1kV. Spoločné pravidlá</w:t>
      </w:r>
    </w:p>
    <w:p w14:paraId="32AB169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62305-1: 2012-04 Ochrana pred bleskom. Časť 1: Všeobecné princípy</w:t>
      </w:r>
    </w:p>
    <w:p w14:paraId="688E854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62305-2: 2013-05 Ochrana pred bleskom. Časť 2: Manažérstvo rizika </w:t>
      </w:r>
    </w:p>
    <w:p w14:paraId="3E9C009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62305-3: 2012-06 Ochrana pred bleskom. Časť 3: Hmotné škody na stavbách a ohrozenie života </w:t>
      </w:r>
    </w:p>
    <w:p w14:paraId="01D0384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62305-4: 2013-02 Ochrana pred bleskom. Časť 3: Elektrické a elektronické systémy v stavbách a ohrozenie života</w:t>
      </w:r>
    </w:p>
    <w:p w14:paraId="2C0B492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TNI CEN/TR 13201-1: 2015-4 Osvetlenie pozemných komunikácií. Časť 1: Výber tried osvetlenia</w:t>
      </w:r>
    </w:p>
    <w:p w14:paraId="4801CC0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Technické pravidlo plyn TPP 920 04 – Aktívna protikorózna ochrana prepravných a distribučných plynovodov</w:t>
      </w:r>
    </w:p>
    <w:p w14:paraId="07FC691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7 Stavba diaľkových oznamovacích káblov</w:t>
      </w:r>
    </w:p>
    <w:p w14:paraId="795803D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69 Stavba miestnych oznamovacích káblov</w:t>
      </w:r>
    </w:p>
    <w:p w14:paraId="409979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225 Plánovanie, projektovanie a výstavba prístupovej siete</w:t>
      </w:r>
    </w:p>
    <w:p w14:paraId="5AD7D8BA" w14:textId="77777777" w:rsidR="00DB3504" w:rsidRPr="00780D7C" w:rsidRDefault="00DB3504" w:rsidP="00DB3504">
      <w:pPr>
        <w:rPr>
          <w:rFonts w:ascii="Arial Narrow" w:hAnsi="Arial Narrow"/>
          <w:sz w:val="21"/>
          <w:szCs w:val="21"/>
        </w:rPr>
      </w:pPr>
    </w:p>
    <w:p w14:paraId="25A2499D"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Plynovody, informačný systém a cestná dopravná signalizácia</w:t>
      </w:r>
    </w:p>
    <w:p w14:paraId="5DEED10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2000-4-41 Elektrické inštalácie nízkeho napätia. Časť 4-41: Zaistenie bezpečnosti. Ochrana pred zásahom elektrickým prúdom</w:t>
      </w:r>
    </w:p>
    <w:p w14:paraId="2DD6780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 Elektrické inštalácie budov. Časť 5-51: Výber a stavba elektrických zariadení. Spoločné pravidlá</w:t>
      </w:r>
    </w:p>
    <w:p w14:paraId="17C66C2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2000-5-51/A11 Elektrické inštalácie budov. Časť 5-51: Výber a stavba elektrických zariadení. Spoločné pravidlá</w:t>
      </w:r>
    </w:p>
    <w:p w14:paraId="322FA09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2000-5-51/A12 Elektrické inštalácie budov. Časť 5-51: Výber a stavba elektrických zariadení. Spoločné pravidlá</w:t>
      </w:r>
    </w:p>
    <w:p w14:paraId="683139F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2000-5-51/O1 Elektrické inštalácie budov. Časť 5-51: Výber a stavba elektrických zariadení. Spoločné pravidlá</w:t>
      </w:r>
    </w:p>
    <w:p w14:paraId="438A9D6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2000-5-51/O2 Elektrické inštalácie budov. Časť 5-51: Výber a stavba elektrických zariadení. Spoločné pravidlá</w:t>
      </w:r>
    </w:p>
    <w:p w14:paraId="37C4D02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 Elektrické inštalácie nízkeho napätia. Časť 5-52: Výber a stavba elektrických zariadení. Elektrické rozvody</w:t>
      </w:r>
    </w:p>
    <w:p w14:paraId="1473602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2000-5-52/O1 Elektrické inštalácie nízkeho napätia. Časť 5-52: Výber a stavba elektrických zariadení. Elektrické rozvody</w:t>
      </w:r>
    </w:p>
    <w:p w14:paraId="293CCA8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2000-5-52/A11 Elektrické inštalácie nízkeho napätia. Časť 5-52: Výber a stavba elektrických zariadení. Elektrické rozvody</w:t>
      </w:r>
    </w:p>
    <w:p w14:paraId="1C3186E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Elektrické inštalácie nízkeho napätia. Časť 6: Revízia</w:t>
      </w:r>
    </w:p>
    <w:p w14:paraId="33108C0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2000-6/A11 Elektrické inštalácie nízkeho napätia. Časť 6: Revízia</w:t>
      </w:r>
    </w:p>
    <w:p w14:paraId="1CD7DE8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2000-6/A12 Elektrické inštalácie nízkeho napätia. Časť 6: Revízia</w:t>
      </w:r>
    </w:p>
    <w:p w14:paraId="2080A48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2000-6/O1 Elektrické inštalácie nízkeho napätia. Časť 6: Revízia</w:t>
      </w:r>
    </w:p>
    <w:p w14:paraId="0235A85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3101 Elektrotechnické predpisy. Bezpečnostné požiadavky na obsluhu a prácu na elektrických vedeniach</w:t>
      </w:r>
    </w:p>
    <w:p w14:paraId="5F86DE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3101/a Elektrotechnické predpisy. Bezpečnostné požiadavky na obsluhu a prácu na elektrických vedeniach</w:t>
      </w:r>
    </w:p>
    <w:p w14:paraId="5422159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3103 Elektrotechnické predpisy STN. Bezpečnostné predpisy pre obsluhu a prácu na elektrických prístrojoch a rozvádzačoch</w:t>
      </w:r>
    </w:p>
    <w:p w14:paraId="3AA3324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3103/a Elektrotechnické predpisy STN. Bezpečnostné predpisy pre obsluhu a prácu na elektrických prístrojoch a rozvádzačoch</w:t>
      </w:r>
    </w:p>
    <w:p w14:paraId="21CB866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3104 Elektrotechnické predpisy STN. Bezpečnostné predpisy pre obsluhu a prácu v elektrických prevádzkarňach</w:t>
      </w:r>
    </w:p>
    <w:p w14:paraId="17F036B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3108 Elektrotechnické predpisy. Bezpečnostné predpisy o zaobchádzaní s elektrickým zariadením laikmi</w:t>
      </w:r>
    </w:p>
    <w:p w14:paraId="7570231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3108/a Elektrotechnické predpisy. Bezpečnostné predpisy o zaobchádzaní s elektrickým zariadením laikmi</w:t>
      </w:r>
    </w:p>
    <w:p w14:paraId="69FFC31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3108/Z3 Elektrotechnické predpisy. Bezpečnostné predpisy o zaobchádzaní s elektrickým zariadením laikmi</w:t>
      </w:r>
    </w:p>
    <w:p w14:paraId="13EBFBA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3112 Elektrotechnické predpisy STN. Bezpečnostné predpisy pre prácu na trakčnom vedení električiek a trolejbusov</w:t>
      </w:r>
    </w:p>
    <w:p w14:paraId="5F214B1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Priestorová úprava vedení technického vybavenia</w:t>
      </w:r>
    </w:p>
    <w:p w14:paraId="1B4BB2D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73 6005/a Priestorová úprava vedení technického vybavenia</w:t>
      </w:r>
    </w:p>
    <w:p w14:paraId="421990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6005/b Priestorová úprava vedení technického vybavenia</w:t>
      </w:r>
    </w:p>
    <w:p w14:paraId="69C9F5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6005/Z3 Priestorová úprava vedení technického vybavenia</w:t>
      </w:r>
    </w:p>
    <w:p w14:paraId="03E343B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6005/Z4 Priestorová úprava vedení technického vybavenia</w:t>
      </w:r>
    </w:p>
    <w:p w14:paraId="40A8C69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6005/Z5 Priestorová úprava vedení technického vybavenia</w:t>
      </w:r>
    </w:p>
    <w:p w14:paraId="25D6D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6005/Z6 Priestorová úprava vedení technického vybavenia</w:t>
      </w:r>
    </w:p>
    <w:p w14:paraId="3E0721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6006 Označovanie podzemných vedení výstražnými fóliami</w:t>
      </w:r>
    </w:p>
    <w:p w14:paraId="32A1791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6021 Svetelné signalizačné zariadenia. Umiestnenie a použitie návestidiel</w:t>
      </w:r>
    </w:p>
    <w:p w14:paraId="77AE9D1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6021/Z1 Svetelné signalizačné zariadenia. Umiestnenie a použitie návestidiel</w:t>
      </w:r>
    </w:p>
    <w:p w14:paraId="00CDC81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12007-1: 07.2013 Plynárenská infraštruktúra. Plynovody na maximálny prevádzkový tlak do 16 barov vrátane. Časť 1: Všeobecné požiadavky na prevádzku</w:t>
      </w:r>
    </w:p>
    <w:p w14:paraId="7180CA9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12007-2: 07.2013 Plynárenská infraštruktúra. Plynovody na maximálny prevádzkový tlak do 16 barov vrátane. Časť 2 :Špecifické požiadavky na prevádzku plynovodov z polyetylénu (MOP do 10 barov vrátane)</w:t>
      </w:r>
    </w:p>
    <w:p w14:paraId="74E875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12327: 2013 Tlakové skúšky, uvedenie do prevádzky a odstavenie z prevádzky. Požiadavky na prevádzku</w:t>
      </w:r>
    </w:p>
    <w:p w14:paraId="14F147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50556 Systémy cestnej dopravnej signalizácie</w:t>
      </w:r>
    </w:p>
    <w:p w14:paraId="0762575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62305-3 Ochrana pred bleskom. Časť 3: Hmotné škody na stavbách a ohrozenie života</w:t>
      </w:r>
    </w:p>
    <w:p w14:paraId="62BDC6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62305-3/O1 Ochrana pred bleskom. Časť 3: Hmotné škody na stavbách a ohrozenie života</w:t>
      </w:r>
    </w:p>
    <w:p w14:paraId="2584500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01 Plynovody a prípojky z polyetylénu</w:t>
      </w:r>
    </w:p>
    <w:p w14:paraId="5FFEFAA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02 Plynovody a prípojky z ocele</w:t>
      </w:r>
    </w:p>
    <w:p w14:paraId="53E2B7E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51 Prechodová spojka medzi kovovým a plastovým potrubím</w:t>
      </w:r>
    </w:p>
    <w:p w14:paraId="3BB5ED9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906 01: 2017 – Požiadavky na umiestňovanie stavieb v ochranných a bezpečnostných  pásmach distribučných sietí</w:t>
      </w:r>
    </w:p>
    <w:p w14:paraId="4D687712" w14:textId="20CF95A1" w:rsidR="00DB3504" w:rsidRPr="00780D7C" w:rsidRDefault="00DB3504" w:rsidP="000F4B36">
      <w:pPr>
        <w:pStyle w:val="odrka"/>
        <w:rPr>
          <w:rFonts w:ascii="Arial Narrow" w:hAnsi="Arial Narrow"/>
          <w:sz w:val="21"/>
          <w:szCs w:val="21"/>
        </w:rPr>
      </w:pPr>
      <w:r w:rsidRPr="00780D7C">
        <w:rPr>
          <w:rFonts w:ascii="Arial Narrow" w:hAnsi="Arial Narrow"/>
          <w:sz w:val="21"/>
          <w:szCs w:val="21"/>
        </w:rPr>
        <w:t>Technické podklady pre stavbu plynovodov z plastov od dodávateľských firiem</w:t>
      </w:r>
    </w:p>
    <w:p w14:paraId="56AC0A8B" w14:textId="4998F79F" w:rsidR="006C1290" w:rsidRPr="00780D7C" w:rsidRDefault="006C1290" w:rsidP="006C1290">
      <w:pPr>
        <w:rPr>
          <w:rFonts w:ascii="Arial Narrow" w:hAnsi="Arial Narrow"/>
          <w:color w:val="000000" w:themeColor="text1"/>
        </w:rPr>
      </w:pPr>
    </w:p>
    <w:p w14:paraId="0C6066BB" w14:textId="50E9F100" w:rsidR="006C1290" w:rsidRPr="005F3E33" w:rsidRDefault="003F19DF" w:rsidP="005F3E33">
      <w:pPr>
        <w:pStyle w:val="Nadpis2"/>
      </w:pPr>
      <w:bookmarkStart w:id="21" w:name="_Toc99634707"/>
      <w:r w:rsidRPr="005F3E33">
        <w:t>Všeobecne</w:t>
      </w:r>
      <w:bookmarkEnd w:id="21"/>
    </w:p>
    <w:p w14:paraId="792D7C82" w14:textId="46CF302C" w:rsidR="00F926B9" w:rsidRPr="00780D7C" w:rsidRDefault="00F926B9" w:rsidP="00F926B9">
      <w:pPr>
        <w:rPr>
          <w:rFonts w:ascii="Arial Narrow" w:hAnsi="Arial Narrow"/>
          <w:sz w:val="21"/>
          <w:szCs w:val="21"/>
        </w:rPr>
      </w:pPr>
      <w:r w:rsidRPr="00780D7C">
        <w:rPr>
          <w:rFonts w:ascii="Arial Narrow" w:hAnsi="Arial Narrow"/>
          <w:color w:val="000000" w:themeColor="text1"/>
          <w:sz w:val="21"/>
          <w:szCs w:val="21"/>
        </w:rPr>
        <w:t xml:space="preserve">Technické normy uvedené v TKP (Zväzok 3, časť 2) a v týchto ZTKP sa uzavretím zmluvy o dielo stávajú záväznými pre konkrétnu stavbu. </w:t>
      </w:r>
      <w:r w:rsidRPr="00780D7C">
        <w:rPr>
          <w:rFonts w:ascii="Arial Narrow" w:hAnsi="Arial Narrow"/>
          <w:sz w:val="21"/>
          <w:szCs w:val="21"/>
        </w:rPr>
        <w:t>TKP a ZTKP obsahujú zásady technologických postupov a technických požiadaviek na väčšinu prác, ktoré sa vyskytujú pri bežných stavbách s tým, že sa v detailoch odvolávajú na technické normy, smernice alebo iné predpisy normatívneho charakteru.</w:t>
      </w:r>
    </w:p>
    <w:p w14:paraId="610E71FF" w14:textId="4AE46C8F" w:rsidR="00F926B9" w:rsidRPr="00780D7C" w:rsidRDefault="00F926B9" w:rsidP="00F926B9">
      <w:pPr>
        <w:rPr>
          <w:rFonts w:ascii="Arial Narrow" w:hAnsi="Arial Narrow"/>
          <w:sz w:val="21"/>
          <w:szCs w:val="21"/>
        </w:rPr>
      </w:pPr>
      <w:r w:rsidRPr="00780D7C">
        <w:rPr>
          <w:rFonts w:ascii="Arial Narrow" w:hAnsi="Arial Narrow"/>
          <w:sz w:val="21"/>
          <w:szCs w:val="21"/>
        </w:rPr>
        <w:t>Technické podmienky (TP), ktoré sú súčasťou rezortných predpisov, umožňujú spolu s technickými špecifikáciami určenými v slovenských alebo európskych technických normách (STN alebo EN) a technických osvedčeniach (TO - národné alebo ETA - európske), rýchlejšie zavedenie nových poznatkov do stavbárskej praxe. Predstavujú detailnejšie a komplexnejšie spracovanie požiadaviek aj pre potreby oboru pozemných komunikácií. Základný súbor predpisov pre uskutočňovanie pozemných komunikácií a ich väzby na právne normy SR je uvedený v kap. 1.</w:t>
      </w:r>
      <w:r w:rsidR="002A3DF6" w:rsidRPr="00780D7C">
        <w:rPr>
          <w:rFonts w:ascii="Arial Narrow" w:hAnsi="Arial Narrow"/>
          <w:sz w:val="21"/>
          <w:szCs w:val="21"/>
        </w:rPr>
        <w:t>1</w:t>
      </w:r>
      <w:r w:rsidRPr="00780D7C">
        <w:rPr>
          <w:rFonts w:ascii="Arial Narrow" w:hAnsi="Arial Narrow"/>
          <w:sz w:val="21"/>
          <w:szCs w:val="21"/>
        </w:rPr>
        <w:t>.</w:t>
      </w:r>
    </w:p>
    <w:p w14:paraId="02383DB3" w14:textId="01728E74" w:rsidR="00F926B9" w:rsidRPr="00780D7C" w:rsidRDefault="00F926B9" w:rsidP="00F926B9">
      <w:pPr>
        <w:rPr>
          <w:rFonts w:ascii="Arial Narrow" w:hAnsi="Arial Narrow"/>
          <w:sz w:val="21"/>
          <w:szCs w:val="21"/>
        </w:rPr>
      </w:pPr>
      <w:r w:rsidRPr="00780D7C">
        <w:rPr>
          <w:rFonts w:ascii="Arial Narrow" w:hAnsi="Arial Narrow"/>
          <w:sz w:val="21"/>
          <w:szCs w:val="21"/>
        </w:rPr>
        <w:t xml:space="preserve">V technických predpisoch MDV SR sú ustanovené požiadavky národného garanta za výber zhotoviteľa. Spresnením technických špecifikácií alebo v špecifických prípadoch aj nad rámec týchto požiadaviek sa takéto technické špecifikácie a technické predpisy podpísaním zmluvy o dielo stávajú pre dané dielo záväznými. Odkaz na TKP uvádzaný v rozhodnutiach, povoleniach, zmluvách o dielo, pri zadávaní zákaziek, posudzovaní dokumentácie znamená, že sú neoddeliteľnou časťou zmluvných podmienok. Zápis v stavebnom denníku sa ako jediný relevantný dokument realizácie stavby stáva druhým právnym podkladom pre prípadnú zmenu či úpravu postupu vo výstavbe. </w:t>
      </w:r>
    </w:p>
    <w:p w14:paraId="2FAAA234" w14:textId="31316A18" w:rsidR="006C1290" w:rsidRPr="00780D7C" w:rsidRDefault="00F926B9" w:rsidP="00F926B9">
      <w:pPr>
        <w:rPr>
          <w:rFonts w:ascii="Arial Narrow" w:hAnsi="Arial Narrow"/>
          <w:sz w:val="21"/>
          <w:szCs w:val="21"/>
        </w:rPr>
      </w:pPr>
      <w:r w:rsidRPr="00780D7C">
        <w:rPr>
          <w:rFonts w:ascii="Arial Narrow" w:hAnsi="Arial Narrow"/>
          <w:sz w:val="21"/>
          <w:szCs w:val="21"/>
        </w:rPr>
        <w:t>Pri uzatvorení zmlúv o dielo sa využívajú Technicko-kvalitatívne podmienky stavieb pozemných komunikácií (TKP), prípadne Zvláštne technicko-kvalitatívne podmienky stavby pozemných komunikácií (ZTKP). Zmluvy o dielo sa na tieto technické predpisy MDV SR odvolávajú a spresňujú ich.</w:t>
      </w:r>
    </w:p>
    <w:p w14:paraId="4FBFEF63" w14:textId="4682C4EC" w:rsidR="00F41C34" w:rsidRPr="00780D7C" w:rsidRDefault="00F41C34" w:rsidP="00455941">
      <w:pPr>
        <w:pStyle w:val="Nadpis3"/>
        <w:rPr>
          <w:rFonts w:ascii="Arial Narrow" w:hAnsi="Arial Narrow"/>
          <w:sz w:val="21"/>
          <w:szCs w:val="21"/>
        </w:rPr>
      </w:pPr>
      <w:bookmarkStart w:id="22" w:name="_Toc99634708"/>
      <w:r w:rsidRPr="00780D7C">
        <w:rPr>
          <w:rFonts w:ascii="Arial Narrow" w:hAnsi="Arial Narrow"/>
          <w:sz w:val="21"/>
          <w:szCs w:val="21"/>
        </w:rPr>
        <w:t>Definícia technicko-kvalitatívnych podmienok (TKP)</w:t>
      </w:r>
      <w:bookmarkEnd w:id="22"/>
    </w:p>
    <w:p w14:paraId="1E7F3167" w14:textId="4E0915E6"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Technicko-kvalitatívne podmienky stavieb pozemných komunikácií (ďalej len „TKP“) a Zvláštne technicko-kvalitatívne podmienky (ZTKP) na túto stavbu sú súčasťou Požiadaviek Objednávateľa. TKP a ZTKP spolu s ostatnými prílohami Požiadaviek Objednávateľa a s Dokumentáciou poskytnutou Objednávateľom (DPO) špecifikujú Požiadavky Objednávateľa na Dielo po technickej a kvalitatívnej stránke a ktoré sú definované ako oprávnené požiadavky Objednávateľa na projektové práce, prípravu, realizáciu, kontrolu, skúšanie a prevzatie vykonaných prác. Predmetné TKP a ZTKP sú neoddeliteľnou súčasťou </w:t>
      </w:r>
      <w:r w:rsidRPr="00780D7C">
        <w:rPr>
          <w:rFonts w:ascii="Arial Narrow" w:hAnsi="Arial Narrow"/>
          <w:sz w:val="21"/>
          <w:szCs w:val="21"/>
        </w:rPr>
        <w:lastRenderedPageBreak/>
        <w:t>zmluvy o dielo. Z uvedeného vyplýva, že žiadny údaj z TKP alebo týchto ZTKP nezbavuje Zhotoviteľa povinností vyplývajúcich zo zmluvy o dielo. Všetky doklady, ktoré sú súčasťou Zmluvy o dielo, a to vrátane zmluvných podmienok, TKP a dokumentácie poskytnutej Objednávateľom, sa musia chápať ako vzájomne sa doplňujúce.</w:t>
      </w:r>
    </w:p>
    <w:p w14:paraId="10970B52" w14:textId="60FA26F7"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TKP a tieto ZTKP, ako súčasť Požiadaviek Objednávateľa, vymedzujú vzťahy a spoluprácu medzi Objednávateľom a Zhotoviteľom v oblasti zabezpečenia technickej dokumentácie, jej kvality na úrovni technického a právneho poznania pri jej tvorbe a v oblasti splnenia požiadaviek na kvalitu odovzdávaného stavebného diela. Slúžia obom stranám ako záväzný doklad o stanovených technologických postupoch, kvalitatívnych parametroch, ich kontrole, posudzovaní a hodnotení výslednej kvality vykonaných prác. Doplňujú dokumentáciu stavby, doplňujú a špecifikujú rozsah platnosti technických a právnych noriem a iných technických predpisov. </w:t>
      </w:r>
    </w:p>
    <w:p w14:paraId="0D9A0689" w14:textId="27A5CD6E" w:rsidR="00F41C34" w:rsidRPr="00780D7C" w:rsidRDefault="00F41C34" w:rsidP="00F41C34">
      <w:pPr>
        <w:rPr>
          <w:rFonts w:ascii="Arial Narrow" w:hAnsi="Arial Narrow"/>
          <w:sz w:val="21"/>
          <w:szCs w:val="21"/>
        </w:rPr>
      </w:pPr>
      <w:r w:rsidRPr="00780D7C">
        <w:rPr>
          <w:rFonts w:ascii="Arial Narrow" w:hAnsi="Arial Narrow"/>
          <w:sz w:val="21"/>
          <w:szCs w:val="21"/>
        </w:rPr>
        <w:t>Tieto ZTKP</w:t>
      </w:r>
      <w:r w:rsidR="002571C8" w:rsidRPr="00780D7C">
        <w:rPr>
          <w:rFonts w:ascii="Arial Narrow" w:hAnsi="Arial Narrow"/>
          <w:sz w:val="21"/>
          <w:szCs w:val="21"/>
        </w:rPr>
        <w:t xml:space="preserve"> </w:t>
      </w:r>
      <w:r w:rsidR="002A3DF6" w:rsidRPr="00780D7C">
        <w:rPr>
          <w:rFonts w:ascii="Arial Narrow" w:hAnsi="Arial Narrow"/>
          <w:sz w:val="21"/>
          <w:szCs w:val="21"/>
        </w:rPr>
        <w:t xml:space="preserve">(časť 0: Všeobecne) </w:t>
      </w:r>
      <w:r w:rsidRPr="00780D7C">
        <w:rPr>
          <w:rFonts w:ascii="Arial Narrow" w:hAnsi="Arial Narrow"/>
          <w:sz w:val="21"/>
          <w:szCs w:val="21"/>
        </w:rPr>
        <w:t xml:space="preserve">sú záväzné pre všetky doteraz platné TKP. </w:t>
      </w:r>
    </w:p>
    <w:p w14:paraId="41647D49" w14:textId="12D752E5"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Technické špecifikácie pre stavebné a ostatné výrobky sú definované osobitne podľa ustanovení v nasledujúcich zákonoch: </w:t>
      </w:r>
      <w:r w:rsidR="00DF3712" w:rsidRPr="00780D7C">
        <w:rPr>
          <w:rFonts w:ascii="Arial Narrow" w:hAnsi="Arial Narrow"/>
          <w:sz w:val="21"/>
          <w:szCs w:val="21"/>
        </w:rPr>
        <w:t>v</w:t>
      </w:r>
      <w:r w:rsidRPr="00780D7C">
        <w:rPr>
          <w:rFonts w:ascii="Arial Narrow" w:hAnsi="Arial Narrow"/>
          <w:sz w:val="21"/>
          <w:szCs w:val="21"/>
        </w:rPr>
        <w:t xml:space="preserve"> zákone o stavebných výrobkoch č. 133/2013 Z. z. a zákone č. 56/2018 Z. z. o posudzovaní zhody výrobku, sprístupňovaní určeného výrobku na trhu a o zmene a doplnení niektorých zákonov, vrátane príslušných súvisiacich nariadení Vlády SR</w:t>
      </w:r>
      <w:r w:rsidR="00DF3712" w:rsidRPr="00780D7C">
        <w:rPr>
          <w:rFonts w:ascii="Arial Narrow" w:hAnsi="Arial Narrow"/>
          <w:sz w:val="21"/>
          <w:szCs w:val="21"/>
        </w:rPr>
        <w:t>.</w:t>
      </w:r>
      <w:r w:rsidRPr="00780D7C">
        <w:rPr>
          <w:rFonts w:ascii="Arial Narrow" w:hAnsi="Arial Narrow"/>
          <w:sz w:val="21"/>
          <w:szCs w:val="21"/>
        </w:rPr>
        <w:t xml:space="preserve"> </w:t>
      </w:r>
    </w:p>
    <w:p w14:paraId="472734B5" w14:textId="77777777" w:rsidR="00F41C34" w:rsidRPr="00780D7C" w:rsidRDefault="00F41C34" w:rsidP="00F41C34">
      <w:pPr>
        <w:rPr>
          <w:rFonts w:ascii="Arial Narrow" w:hAnsi="Arial Narrow"/>
          <w:sz w:val="21"/>
          <w:szCs w:val="21"/>
        </w:rPr>
      </w:pPr>
      <w:r w:rsidRPr="00780D7C">
        <w:rPr>
          <w:rFonts w:ascii="Arial Narrow" w:hAnsi="Arial Narrow"/>
          <w:sz w:val="21"/>
          <w:szCs w:val="21"/>
        </w:rPr>
        <w:t>V súlade s ustanovením zákona o stavebných výrobkoch možno pojem „technické špecifikácie“ aplikovať rovnako aj v TKP ako:</w:t>
      </w:r>
    </w:p>
    <w:p w14:paraId="461DDFC4" w14:textId="77B5B3E2"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a)</w:t>
      </w:r>
      <w:r w:rsidR="00B863E5" w:rsidRPr="00780D7C">
        <w:rPr>
          <w:rFonts w:ascii="Arial Narrow" w:hAnsi="Arial Narrow"/>
          <w:sz w:val="21"/>
          <w:szCs w:val="21"/>
        </w:rPr>
        <w:t xml:space="preserve"> </w:t>
      </w:r>
      <w:r w:rsidRPr="00780D7C">
        <w:rPr>
          <w:rFonts w:ascii="Arial Narrow" w:hAnsi="Arial Narrow"/>
          <w:sz w:val="21"/>
          <w:szCs w:val="21"/>
        </w:rPr>
        <w:t>technické normy, ktorými sa v štátoch, ktoré sú zmluvnými stranami Dohody o Európskom hospodárskom priestore - EHP (ďalej len „členský štát), prevzali harmonizované európske technické normy</w:t>
      </w:r>
      <w:r w:rsidR="00483669" w:rsidRPr="00780D7C">
        <w:rPr>
          <w:rFonts w:ascii="Arial Narrow" w:hAnsi="Arial Narrow"/>
          <w:sz w:val="21"/>
          <w:szCs w:val="21"/>
        </w:rPr>
        <w:t>)</w:t>
      </w:r>
      <w:r w:rsidRPr="00780D7C">
        <w:rPr>
          <w:rFonts w:ascii="Arial Narrow" w:hAnsi="Arial Narrow"/>
          <w:sz w:val="21"/>
          <w:szCs w:val="21"/>
        </w:rPr>
        <w:t xml:space="preserve"> notifikované normy členských štátov do sústavy slovenských technických noriem alebo </w:t>
      </w:r>
    </w:p>
    <w:p w14:paraId="031E3E25" w14:textId="1F98F673"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b)</w:t>
      </w:r>
      <w:r w:rsidR="00B863E5" w:rsidRPr="00780D7C">
        <w:rPr>
          <w:rFonts w:ascii="Arial Narrow" w:hAnsi="Arial Narrow"/>
          <w:sz w:val="21"/>
          <w:szCs w:val="21"/>
        </w:rPr>
        <w:t xml:space="preserve"> </w:t>
      </w:r>
      <w:r w:rsidRPr="00780D7C">
        <w:rPr>
          <w:rFonts w:ascii="Arial Narrow" w:hAnsi="Arial Narrow"/>
          <w:sz w:val="21"/>
          <w:szCs w:val="21"/>
        </w:rPr>
        <w:t>slovenské technické normy - STN platné len na území SR určené ako vhodné na preukazovanie zhody alebo</w:t>
      </w:r>
    </w:p>
    <w:p w14:paraId="3A42C00C" w14:textId="56731971"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c)</w:t>
      </w:r>
      <w:r w:rsidR="00B863E5" w:rsidRPr="00780D7C">
        <w:rPr>
          <w:rFonts w:ascii="Arial Narrow" w:hAnsi="Arial Narrow"/>
          <w:sz w:val="21"/>
          <w:szCs w:val="21"/>
        </w:rPr>
        <w:t xml:space="preserve"> </w:t>
      </w:r>
      <w:r w:rsidRPr="00780D7C">
        <w:rPr>
          <w:rFonts w:ascii="Arial Narrow" w:hAnsi="Arial Narrow"/>
          <w:sz w:val="21"/>
          <w:szCs w:val="21"/>
        </w:rPr>
        <w:t>európske technické osvedčenia - ETA alebo</w:t>
      </w:r>
    </w:p>
    <w:p w14:paraId="2DCE6574" w14:textId="072CA2ED"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d)</w:t>
      </w:r>
      <w:r w:rsidR="00B863E5" w:rsidRPr="00780D7C">
        <w:rPr>
          <w:rFonts w:ascii="Arial Narrow" w:hAnsi="Arial Narrow"/>
          <w:sz w:val="21"/>
          <w:szCs w:val="21"/>
        </w:rPr>
        <w:t xml:space="preserve"> </w:t>
      </w:r>
      <w:r w:rsidRPr="00780D7C">
        <w:rPr>
          <w:rFonts w:ascii="Arial Narrow" w:hAnsi="Arial Narrow"/>
          <w:sz w:val="21"/>
          <w:szCs w:val="21"/>
        </w:rPr>
        <w:t xml:space="preserve">technické osvedčenia platné len na území Slovenskej republiky - TO. </w:t>
      </w:r>
    </w:p>
    <w:p w14:paraId="4900A2E8" w14:textId="77777777" w:rsidR="00B863E5" w:rsidRPr="00780D7C" w:rsidRDefault="00B863E5" w:rsidP="00F41C34">
      <w:pPr>
        <w:rPr>
          <w:rFonts w:ascii="Arial Narrow" w:hAnsi="Arial Narrow"/>
          <w:sz w:val="21"/>
          <w:szCs w:val="21"/>
        </w:rPr>
      </w:pPr>
    </w:p>
    <w:p w14:paraId="6216DC7E" w14:textId="0C44DDE0" w:rsidR="00F41C34" w:rsidRPr="00780D7C" w:rsidRDefault="00F41C34" w:rsidP="00F41C34">
      <w:pPr>
        <w:rPr>
          <w:rFonts w:ascii="Arial Narrow" w:hAnsi="Arial Narrow"/>
          <w:sz w:val="21"/>
          <w:szCs w:val="21"/>
        </w:rPr>
      </w:pPr>
      <w:r w:rsidRPr="00780D7C">
        <w:rPr>
          <w:rFonts w:ascii="Arial Narrow" w:hAnsi="Arial Narrow"/>
          <w:sz w:val="21"/>
          <w:szCs w:val="21"/>
        </w:rPr>
        <w:t>Ak existujú technické špecifikácie podľa písm. a), nemožno na preukazovanie zhody použiť národné technické špecifikácie podľa písm. b) alebo d) po dátume ukončenia ich súbežného uplatňovania s národnými technickými špecifikáciami oznámením Európskou komisiou v Úradnom vestníku Európskej únie. Pristúpením do EÚ vydala SR zákon č. 416/2004 Z. z. o Úradnom vestníku európskych spoločenstiev sa SR zaviazala, že všetko čo je v tomto vestníku uverejnené</w:t>
      </w:r>
      <w:r w:rsidR="00B863E5" w:rsidRPr="00780D7C">
        <w:rPr>
          <w:rFonts w:ascii="Arial Narrow" w:hAnsi="Arial Narrow"/>
          <w:sz w:val="21"/>
          <w:szCs w:val="21"/>
        </w:rPr>
        <w:t>,</w:t>
      </w:r>
      <w:r w:rsidRPr="00780D7C">
        <w:rPr>
          <w:rFonts w:ascii="Arial Narrow" w:hAnsi="Arial Narrow"/>
          <w:sz w:val="21"/>
          <w:szCs w:val="21"/>
        </w:rPr>
        <w:t xml:space="preserve"> sa stáva v SR každému známym a nespochybniteľným bez toho, aby musel byť replikovaný v Zbierke zákonov SR a táto domnienka je nevyvrátiteľná.</w:t>
      </w:r>
    </w:p>
    <w:p w14:paraId="2215C74F" w14:textId="5DA69F45" w:rsidR="00F41C34" w:rsidRPr="00780D7C" w:rsidRDefault="00F41C34" w:rsidP="00F41C34">
      <w:pPr>
        <w:rPr>
          <w:rFonts w:ascii="Arial Narrow" w:hAnsi="Arial Narrow"/>
          <w:sz w:val="21"/>
          <w:szCs w:val="21"/>
        </w:rPr>
      </w:pPr>
      <w:r w:rsidRPr="00780D7C">
        <w:rPr>
          <w:rFonts w:ascii="Arial Narrow" w:hAnsi="Arial Narrow"/>
          <w:sz w:val="21"/>
          <w:szCs w:val="21"/>
        </w:rPr>
        <w:t>Technické osvedčenie podľa písm. d) nemožno použiť ani vtedy, ak existuje slovenská technická norma podľa písm. b).</w:t>
      </w:r>
    </w:p>
    <w:p w14:paraId="388BED01" w14:textId="11BDC844" w:rsidR="00F41C34" w:rsidRPr="00780D7C" w:rsidRDefault="00F41C34" w:rsidP="00F41C34">
      <w:pPr>
        <w:rPr>
          <w:rFonts w:ascii="Arial Narrow" w:hAnsi="Arial Narrow"/>
          <w:sz w:val="21"/>
          <w:szCs w:val="21"/>
        </w:rPr>
      </w:pPr>
      <w:r w:rsidRPr="00780D7C">
        <w:rPr>
          <w:rFonts w:ascii="Arial Narrow" w:hAnsi="Arial Narrow"/>
          <w:sz w:val="21"/>
          <w:szCs w:val="21"/>
        </w:rPr>
        <w:t>Technické normy výrobkové alebo predpisové (</w:t>
      </w:r>
      <w:proofErr w:type="spellStart"/>
      <w:r w:rsidRPr="00780D7C">
        <w:rPr>
          <w:rFonts w:ascii="Arial Narrow" w:hAnsi="Arial Narrow"/>
          <w:sz w:val="21"/>
          <w:szCs w:val="21"/>
        </w:rPr>
        <w:t>skúšobnícke</w:t>
      </w:r>
      <w:proofErr w:type="spellEnd"/>
      <w:r w:rsidRPr="00780D7C">
        <w:rPr>
          <w:rFonts w:ascii="Arial Narrow" w:hAnsi="Arial Narrow"/>
          <w:sz w:val="21"/>
          <w:szCs w:val="21"/>
        </w:rPr>
        <w:t xml:space="preserve">, kvalita, hygiena a bezpečnosť pri práci atď.) alebo predmetové - výrobkové, používané a uplatňované v procese výstavby, požadované v týchto TKP pri realizovaní predmetného stavebného diela sú minimálnymi požiadavkami investora na zabezpečenie požadovaného rozsahu a kvality vykonávaných prác. </w:t>
      </w:r>
    </w:p>
    <w:p w14:paraId="6B1007E4" w14:textId="19C15F94" w:rsidR="00F41C34" w:rsidRPr="00780D7C" w:rsidRDefault="00F41C34" w:rsidP="00F41C34">
      <w:pPr>
        <w:rPr>
          <w:rFonts w:ascii="Arial Narrow" w:hAnsi="Arial Narrow"/>
          <w:sz w:val="21"/>
          <w:szCs w:val="21"/>
        </w:rPr>
      </w:pPr>
      <w:r w:rsidRPr="00780D7C">
        <w:rPr>
          <w:rFonts w:ascii="Arial Narrow" w:hAnsi="Arial Narrow"/>
          <w:sz w:val="21"/>
          <w:szCs w:val="21"/>
        </w:rPr>
        <w:t>Technické normy uvedené v TKP a ZTKP (pozri ďalej) sa uzavretím zmluvy o dielo stávajú záväznými pre konkrétnu stavbu. TKP obsahujú zásady technologických postupov a technických požiadaviek väčšiny prác, ktoré sa vyskytujú pri bežných stavbách v odbore pozemných komunikácií s tým, že sa v detailoch odvolávajú na technické normy, smernice alebo iné predpisy normatívneho charakteru.</w:t>
      </w:r>
    </w:p>
    <w:p w14:paraId="610BAF6F" w14:textId="2A7C6225"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Trvalým a pevným zabudovaním do stavby sa rozumie vstavanie, vmontovanie alebo inštalovanie stavebného výrobku do konštrukcie stavby, ak jeho prípadné vyňatie zo stavby je nemožné alebo je možné iba so: </w:t>
      </w:r>
    </w:p>
    <w:p w14:paraId="18562E09" w14:textId="780F729D"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a)</w:t>
      </w:r>
      <w:r w:rsidR="00B863E5" w:rsidRPr="00780D7C">
        <w:rPr>
          <w:rFonts w:ascii="Arial Narrow" w:hAnsi="Arial Narrow"/>
          <w:sz w:val="21"/>
          <w:szCs w:val="21"/>
        </w:rPr>
        <w:t xml:space="preserve"> </w:t>
      </w:r>
      <w:r w:rsidRPr="00780D7C">
        <w:rPr>
          <w:rFonts w:ascii="Arial Narrow" w:hAnsi="Arial Narrow"/>
          <w:sz w:val="21"/>
          <w:szCs w:val="21"/>
        </w:rPr>
        <w:t>znížením úžitkových vlastností stavby, alebo</w:t>
      </w:r>
    </w:p>
    <w:p w14:paraId="3D30DAA6" w14:textId="195F9486"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b)</w:t>
      </w:r>
      <w:r w:rsidR="00B863E5" w:rsidRPr="00780D7C">
        <w:rPr>
          <w:rFonts w:ascii="Arial Narrow" w:hAnsi="Arial Narrow"/>
          <w:sz w:val="21"/>
          <w:szCs w:val="21"/>
        </w:rPr>
        <w:t xml:space="preserve"> </w:t>
      </w:r>
      <w:r w:rsidRPr="00780D7C">
        <w:rPr>
          <w:rFonts w:ascii="Arial Narrow" w:hAnsi="Arial Narrow"/>
          <w:sz w:val="21"/>
          <w:szCs w:val="21"/>
        </w:rPr>
        <w:t>činnosti, ktorými sa do stavby stavebný výrobok zabuduje alebo sa zo stavby vyberie, sú stavebnými prácami.</w:t>
      </w:r>
    </w:p>
    <w:p w14:paraId="3FB7E123" w14:textId="77777777" w:rsidR="00B863E5" w:rsidRPr="00780D7C" w:rsidRDefault="00B863E5" w:rsidP="00F41C34">
      <w:pPr>
        <w:rPr>
          <w:rFonts w:ascii="Arial Narrow" w:hAnsi="Arial Narrow"/>
          <w:sz w:val="21"/>
          <w:szCs w:val="21"/>
        </w:rPr>
      </w:pPr>
    </w:p>
    <w:p w14:paraId="1640E1CE" w14:textId="02D1A51C" w:rsidR="00F41C34" w:rsidRPr="00780D7C" w:rsidRDefault="00F41C34" w:rsidP="00F41C34">
      <w:pPr>
        <w:rPr>
          <w:rFonts w:ascii="Arial Narrow" w:hAnsi="Arial Narrow"/>
          <w:sz w:val="21"/>
          <w:szCs w:val="21"/>
        </w:rPr>
      </w:pPr>
      <w:r w:rsidRPr="00780D7C">
        <w:rPr>
          <w:rFonts w:ascii="Arial Narrow" w:hAnsi="Arial Narrow"/>
          <w:sz w:val="21"/>
          <w:szCs w:val="21"/>
        </w:rPr>
        <w:t>Táto definícia upravuje v princípe presne prístup zhotoviteľa a minimálne požiadavky zadávateľa vo všetkých častiach a príslušných kapitolách TKP v ktorých sa nachádza akákoľvek zmienka o stavebnom výrobku.</w:t>
      </w:r>
    </w:p>
    <w:p w14:paraId="52236AF6" w14:textId="47C66276" w:rsidR="00F41C34" w:rsidRPr="00780D7C" w:rsidRDefault="00F41C34" w:rsidP="00F41C34">
      <w:pPr>
        <w:rPr>
          <w:rFonts w:ascii="Arial Narrow" w:hAnsi="Arial Narrow"/>
          <w:sz w:val="21"/>
          <w:szCs w:val="21"/>
        </w:rPr>
      </w:pPr>
      <w:r w:rsidRPr="00780D7C">
        <w:rPr>
          <w:rFonts w:ascii="Arial Narrow" w:hAnsi="Arial Narrow"/>
          <w:sz w:val="21"/>
          <w:szCs w:val="21"/>
        </w:rPr>
        <w:t>Požiadavky TKP môžu byť prísnejšie ako ustanovenia príslušných technických špecifikácií požadované či už v STN alebo EN, ISO, IEC atď. V realizácii sa vždy uplatňujú požiadavky TKP</w:t>
      </w:r>
      <w:r w:rsidR="002A3DF6" w:rsidRPr="00780D7C">
        <w:rPr>
          <w:rFonts w:ascii="Arial Narrow" w:hAnsi="Arial Narrow"/>
          <w:sz w:val="21"/>
          <w:szCs w:val="21"/>
        </w:rPr>
        <w:t>,</w:t>
      </w:r>
      <w:r w:rsidRPr="00780D7C">
        <w:rPr>
          <w:rFonts w:ascii="Arial Narrow" w:hAnsi="Arial Narrow"/>
          <w:sz w:val="21"/>
          <w:szCs w:val="21"/>
        </w:rPr>
        <w:t xml:space="preserve"> pokiaľ sa v rámci dodatku alebo ZTKP nedohodne inak. </w:t>
      </w:r>
      <w:r w:rsidRPr="00780D7C">
        <w:rPr>
          <w:rFonts w:ascii="Arial Narrow" w:hAnsi="Arial Narrow"/>
          <w:b/>
          <w:bCs/>
          <w:sz w:val="21"/>
          <w:szCs w:val="21"/>
        </w:rPr>
        <w:t xml:space="preserve">Ustanovenia, pokyny a odporúčania časti v týchto ZTKP </w:t>
      </w:r>
      <w:r w:rsidR="00752970" w:rsidRPr="00780D7C">
        <w:rPr>
          <w:rFonts w:ascii="Arial Narrow" w:hAnsi="Arial Narrow"/>
          <w:b/>
          <w:bCs/>
          <w:sz w:val="21"/>
          <w:szCs w:val="21"/>
        </w:rPr>
        <w:t>(</w:t>
      </w:r>
      <w:r w:rsidRPr="00780D7C">
        <w:rPr>
          <w:rFonts w:ascii="Arial Narrow" w:hAnsi="Arial Narrow"/>
          <w:b/>
          <w:bCs/>
          <w:sz w:val="21"/>
          <w:szCs w:val="21"/>
        </w:rPr>
        <w:t>0: Všeobecne</w:t>
      </w:r>
      <w:r w:rsidR="00752970" w:rsidRPr="00780D7C">
        <w:rPr>
          <w:rFonts w:ascii="Arial Narrow" w:hAnsi="Arial Narrow"/>
          <w:b/>
          <w:bCs/>
          <w:sz w:val="21"/>
          <w:szCs w:val="21"/>
        </w:rPr>
        <w:t>)</w:t>
      </w:r>
      <w:r w:rsidRPr="00780D7C">
        <w:rPr>
          <w:rFonts w:ascii="Arial Narrow" w:hAnsi="Arial Narrow"/>
          <w:b/>
          <w:bCs/>
          <w:sz w:val="21"/>
          <w:szCs w:val="21"/>
        </w:rPr>
        <w:t xml:space="preserve"> sa vzťahujú aj na všetky TKP.</w:t>
      </w:r>
      <w:r w:rsidRPr="00780D7C">
        <w:rPr>
          <w:rFonts w:ascii="Arial Narrow" w:hAnsi="Arial Narrow"/>
          <w:sz w:val="21"/>
          <w:szCs w:val="21"/>
        </w:rPr>
        <w:t xml:space="preserve"> </w:t>
      </w:r>
    </w:p>
    <w:p w14:paraId="154A8458" w14:textId="6CA76E43" w:rsidR="00F41C34" w:rsidRPr="00780D7C" w:rsidRDefault="00F41C34" w:rsidP="00F41C34">
      <w:pPr>
        <w:rPr>
          <w:rFonts w:ascii="Arial Narrow" w:hAnsi="Arial Narrow"/>
          <w:sz w:val="21"/>
          <w:szCs w:val="21"/>
        </w:rPr>
      </w:pPr>
      <w:r w:rsidRPr="00780D7C">
        <w:rPr>
          <w:rFonts w:ascii="Arial Narrow" w:hAnsi="Arial Narrow"/>
          <w:sz w:val="21"/>
          <w:szCs w:val="21"/>
        </w:rPr>
        <w:t>V odôvodnených prípadoch je možné sa odchýliť od ustanovení technických noriem a všeobecne záväzných predpisov (VZP) na základe "</w:t>
      </w:r>
      <w:r w:rsidRPr="00780D7C">
        <w:rPr>
          <w:rFonts w:ascii="Arial Narrow" w:hAnsi="Arial Narrow"/>
          <w:sz w:val="21"/>
          <w:szCs w:val="21"/>
          <w:u w:val="single"/>
        </w:rPr>
        <w:t>súhlasu s odlišným riešením</w:t>
      </w:r>
      <w:r w:rsidRPr="00780D7C">
        <w:rPr>
          <w:rFonts w:ascii="Arial Narrow" w:hAnsi="Arial Narrow"/>
          <w:sz w:val="21"/>
          <w:szCs w:val="21"/>
        </w:rPr>
        <w:t xml:space="preserve">", ktorý môže vydať MDV SR, resp. ním poverená inštitúcia ako investor, napr. </w:t>
      </w:r>
      <w:r w:rsidR="00AD1636" w:rsidRPr="00780D7C">
        <w:rPr>
          <w:rFonts w:ascii="Arial Narrow" w:hAnsi="Arial Narrow"/>
          <w:sz w:val="21"/>
          <w:szCs w:val="21"/>
        </w:rPr>
        <w:t>hlavné mesto SR Bratislava</w:t>
      </w:r>
      <w:r w:rsidRPr="00780D7C">
        <w:rPr>
          <w:rFonts w:ascii="Arial Narrow" w:hAnsi="Arial Narrow"/>
          <w:sz w:val="21"/>
          <w:szCs w:val="21"/>
        </w:rPr>
        <w:t xml:space="preserve"> (</w:t>
      </w:r>
      <w:r w:rsidR="00AD1636" w:rsidRPr="00780D7C">
        <w:rPr>
          <w:rFonts w:ascii="Arial Narrow" w:hAnsi="Arial Narrow"/>
          <w:sz w:val="21"/>
          <w:szCs w:val="21"/>
        </w:rPr>
        <w:t>HMBA</w:t>
      </w:r>
      <w:r w:rsidRPr="00780D7C">
        <w:rPr>
          <w:rFonts w:ascii="Arial Narrow" w:hAnsi="Arial Narrow"/>
          <w:sz w:val="21"/>
          <w:szCs w:val="21"/>
        </w:rPr>
        <w:t>), spravidla pri splnení určitých (v danom súhlase uvedených) podmienok, ktoré eliminujú možné nepriaznivé účinky navrhovaného riešenia.</w:t>
      </w:r>
      <w:r w:rsidR="00AD1636" w:rsidRPr="00780D7C">
        <w:rPr>
          <w:rFonts w:ascii="Arial Narrow" w:hAnsi="Arial Narrow"/>
          <w:sz w:val="21"/>
          <w:szCs w:val="21"/>
        </w:rPr>
        <w:t xml:space="preserve"> </w:t>
      </w:r>
      <w:r w:rsidRPr="00780D7C">
        <w:rPr>
          <w:rFonts w:ascii="Arial Narrow" w:hAnsi="Arial Narrow"/>
          <w:sz w:val="21"/>
          <w:szCs w:val="21"/>
        </w:rPr>
        <w:t>Takéto zmeny či odlišné riešenia nesmú znížiť bezpečnosť alebo spôsobiť nebezpečenstvo pri užívaní a opravách diela.</w:t>
      </w:r>
    </w:p>
    <w:p w14:paraId="296C7B63" w14:textId="77777777" w:rsidR="000C603B" w:rsidRPr="00780D7C" w:rsidRDefault="000C603B" w:rsidP="000C603B">
      <w:pPr>
        <w:pStyle w:val="Zkladntext"/>
        <w:spacing w:before="119" w:line="244" w:lineRule="auto"/>
        <w:ind w:right="106" w:firstLine="0"/>
        <w:rPr>
          <w:rFonts w:ascii="Arial Narrow" w:hAnsi="Arial Narrow"/>
          <w:sz w:val="21"/>
          <w:szCs w:val="21"/>
        </w:rPr>
      </w:pPr>
      <w:r w:rsidRPr="00780D7C">
        <w:rPr>
          <w:rFonts w:ascii="Arial Narrow" w:hAnsi="Arial Narrow"/>
          <w:sz w:val="21"/>
          <w:szCs w:val="21"/>
        </w:rPr>
        <w:lastRenderedPageBreak/>
        <w:t>Oznámenia</w:t>
      </w:r>
      <w:r w:rsidRPr="00780D7C">
        <w:rPr>
          <w:rFonts w:ascii="Arial Narrow" w:hAnsi="Arial Narrow"/>
          <w:spacing w:val="1"/>
          <w:sz w:val="21"/>
          <w:szCs w:val="21"/>
        </w:rPr>
        <w:t xml:space="preserve"> </w:t>
      </w:r>
      <w:r w:rsidRPr="00780D7C">
        <w:rPr>
          <w:rFonts w:ascii="Arial Narrow" w:hAnsi="Arial Narrow"/>
          <w:sz w:val="21"/>
          <w:szCs w:val="21"/>
        </w:rPr>
        <w:t>o</w:t>
      </w:r>
      <w:r w:rsidRPr="00780D7C">
        <w:rPr>
          <w:rFonts w:ascii="Arial Narrow" w:hAnsi="Arial Narrow"/>
          <w:spacing w:val="1"/>
          <w:sz w:val="21"/>
          <w:szCs w:val="21"/>
        </w:rPr>
        <w:t xml:space="preserve"> </w:t>
      </w:r>
      <w:r w:rsidRPr="00780D7C">
        <w:rPr>
          <w:rFonts w:ascii="Arial Narrow" w:hAnsi="Arial Narrow"/>
          <w:sz w:val="21"/>
          <w:szCs w:val="21"/>
        </w:rPr>
        <w:t>vydaní technických</w:t>
      </w:r>
      <w:r w:rsidRPr="00780D7C">
        <w:rPr>
          <w:rFonts w:ascii="Arial Narrow" w:hAnsi="Arial Narrow"/>
          <w:spacing w:val="1"/>
          <w:sz w:val="21"/>
          <w:szCs w:val="21"/>
        </w:rPr>
        <w:t xml:space="preserve"> </w:t>
      </w:r>
      <w:r w:rsidRPr="00780D7C">
        <w:rPr>
          <w:rFonts w:ascii="Arial Narrow" w:hAnsi="Arial Narrow"/>
          <w:sz w:val="21"/>
          <w:szCs w:val="21"/>
        </w:rPr>
        <w:t>predpisov (ďalej</w:t>
      </w:r>
      <w:r w:rsidRPr="00780D7C">
        <w:rPr>
          <w:rFonts w:ascii="Arial Narrow" w:hAnsi="Arial Narrow"/>
          <w:spacing w:val="1"/>
          <w:sz w:val="21"/>
          <w:szCs w:val="21"/>
        </w:rPr>
        <w:t xml:space="preserve"> </w:t>
      </w:r>
      <w:r w:rsidRPr="00780D7C">
        <w:rPr>
          <w:rFonts w:ascii="Arial Narrow" w:hAnsi="Arial Narrow"/>
          <w:sz w:val="21"/>
          <w:szCs w:val="21"/>
        </w:rPr>
        <w:t>len „TP“)</w:t>
      </w:r>
      <w:r w:rsidRPr="00780D7C">
        <w:rPr>
          <w:rFonts w:ascii="Arial Narrow" w:hAnsi="Arial Narrow"/>
          <w:spacing w:val="1"/>
          <w:sz w:val="21"/>
          <w:szCs w:val="21"/>
        </w:rPr>
        <w:t xml:space="preserve"> </w:t>
      </w:r>
      <w:r w:rsidRPr="00780D7C">
        <w:rPr>
          <w:rFonts w:ascii="Arial Narrow" w:hAnsi="Arial Narrow"/>
          <w:sz w:val="21"/>
          <w:szCs w:val="21"/>
        </w:rPr>
        <w:t>MDV</w:t>
      </w:r>
      <w:r w:rsidRPr="00780D7C">
        <w:rPr>
          <w:rFonts w:ascii="Arial Narrow" w:hAnsi="Arial Narrow"/>
          <w:spacing w:val="1"/>
          <w:sz w:val="21"/>
          <w:szCs w:val="21"/>
        </w:rPr>
        <w:t xml:space="preserve"> </w:t>
      </w:r>
      <w:r w:rsidRPr="00780D7C">
        <w:rPr>
          <w:rFonts w:ascii="Arial Narrow" w:hAnsi="Arial Narrow"/>
          <w:sz w:val="21"/>
          <w:szCs w:val="21"/>
        </w:rPr>
        <w:t>SR</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zverejňované</w:t>
      </w:r>
      <w:r w:rsidRPr="00780D7C">
        <w:rPr>
          <w:rFonts w:ascii="Arial Narrow" w:hAnsi="Arial Narrow"/>
          <w:spacing w:val="1"/>
          <w:sz w:val="21"/>
          <w:szCs w:val="21"/>
        </w:rPr>
        <w:t xml:space="preserve"> </w:t>
      </w:r>
      <w:r w:rsidRPr="00780D7C">
        <w:rPr>
          <w:rFonts w:ascii="Arial Narrow" w:hAnsi="Arial Narrow"/>
          <w:sz w:val="21"/>
          <w:szCs w:val="21"/>
        </w:rPr>
        <w:t>vo</w:t>
      </w:r>
      <w:r w:rsidRPr="00780D7C">
        <w:rPr>
          <w:rFonts w:ascii="Arial Narrow" w:hAnsi="Arial Narrow"/>
          <w:spacing w:val="1"/>
          <w:sz w:val="21"/>
          <w:szCs w:val="21"/>
        </w:rPr>
        <w:t xml:space="preserve"> </w:t>
      </w:r>
      <w:r w:rsidRPr="00780D7C">
        <w:rPr>
          <w:rFonts w:ascii="Arial Narrow" w:hAnsi="Arial Narrow"/>
          <w:sz w:val="21"/>
          <w:szCs w:val="21"/>
        </w:rPr>
        <w:t>vestníku</w:t>
      </w:r>
      <w:r w:rsidRPr="00780D7C">
        <w:rPr>
          <w:rFonts w:ascii="Arial Narrow" w:hAnsi="Arial Narrow"/>
          <w:spacing w:val="1"/>
          <w:sz w:val="21"/>
          <w:szCs w:val="21"/>
        </w:rPr>
        <w:t xml:space="preserve"> </w:t>
      </w:r>
      <w:r w:rsidRPr="00780D7C">
        <w:rPr>
          <w:rFonts w:ascii="Arial Narrow" w:hAnsi="Arial Narrow"/>
          <w:sz w:val="21"/>
          <w:szCs w:val="21"/>
        </w:rPr>
        <w:t>MDV</w:t>
      </w:r>
      <w:r w:rsidRPr="00780D7C">
        <w:rPr>
          <w:rFonts w:ascii="Arial Narrow" w:hAnsi="Arial Narrow"/>
          <w:spacing w:val="1"/>
          <w:sz w:val="21"/>
          <w:szCs w:val="21"/>
        </w:rPr>
        <w:t xml:space="preserve"> </w:t>
      </w:r>
      <w:r w:rsidRPr="00780D7C">
        <w:rPr>
          <w:rFonts w:ascii="Arial Narrow" w:hAnsi="Arial Narrow"/>
          <w:sz w:val="21"/>
          <w:szCs w:val="21"/>
        </w:rPr>
        <w:t>SR;</w:t>
      </w:r>
      <w:r w:rsidRPr="00780D7C">
        <w:rPr>
          <w:rFonts w:ascii="Arial Narrow" w:hAnsi="Arial Narrow"/>
          <w:spacing w:val="1"/>
          <w:sz w:val="21"/>
          <w:szCs w:val="21"/>
        </w:rPr>
        <w:t xml:space="preserve"> </w:t>
      </w:r>
      <w:r w:rsidRPr="00780D7C">
        <w:rPr>
          <w:rFonts w:ascii="Arial Narrow" w:hAnsi="Arial Narrow"/>
          <w:sz w:val="21"/>
          <w:szCs w:val="21"/>
        </w:rPr>
        <w:t>aktuálne</w:t>
      </w:r>
      <w:r w:rsidRPr="00780D7C">
        <w:rPr>
          <w:rFonts w:ascii="Arial Narrow" w:hAnsi="Arial Narrow"/>
          <w:spacing w:val="1"/>
          <w:sz w:val="21"/>
          <w:szCs w:val="21"/>
        </w:rPr>
        <w:t xml:space="preserve"> </w:t>
      </w:r>
      <w:r w:rsidRPr="00780D7C">
        <w:rPr>
          <w:rFonts w:ascii="Arial Narrow" w:hAnsi="Arial Narrow"/>
          <w:sz w:val="21"/>
          <w:szCs w:val="21"/>
        </w:rPr>
        <w:t>platný</w:t>
      </w:r>
      <w:r w:rsidRPr="00780D7C">
        <w:rPr>
          <w:rFonts w:ascii="Arial Narrow" w:hAnsi="Arial Narrow"/>
          <w:spacing w:val="1"/>
          <w:sz w:val="21"/>
          <w:szCs w:val="21"/>
        </w:rPr>
        <w:t xml:space="preserve"> </w:t>
      </w:r>
      <w:r w:rsidRPr="00780D7C">
        <w:rPr>
          <w:rFonts w:ascii="Arial Narrow" w:hAnsi="Arial Narrow"/>
          <w:sz w:val="21"/>
          <w:szCs w:val="21"/>
        </w:rPr>
        <w:t>zoznam</w:t>
      </w:r>
      <w:r w:rsidRPr="00780D7C">
        <w:rPr>
          <w:rFonts w:ascii="Arial Narrow" w:hAnsi="Arial Narrow"/>
          <w:spacing w:val="1"/>
          <w:sz w:val="21"/>
          <w:szCs w:val="21"/>
        </w:rPr>
        <w:t xml:space="preserve"> </w:t>
      </w:r>
      <w:r w:rsidRPr="00780D7C">
        <w:rPr>
          <w:rFonts w:ascii="Arial Narrow" w:hAnsi="Arial Narrow"/>
          <w:sz w:val="21"/>
          <w:szCs w:val="21"/>
        </w:rPr>
        <w:t>týchto</w:t>
      </w:r>
      <w:r w:rsidRPr="00780D7C">
        <w:rPr>
          <w:rFonts w:ascii="Arial Narrow" w:hAnsi="Arial Narrow"/>
          <w:spacing w:val="1"/>
          <w:sz w:val="21"/>
          <w:szCs w:val="21"/>
        </w:rPr>
        <w:t xml:space="preserve"> </w:t>
      </w:r>
      <w:r w:rsidRPr="00780D7C">
        <w:rPr>
          <w:rFonts w:ascii="Arial Narrow" w:hAnsi="Arial Narrow"/>
          <w:sz w:val="21"/>
          <w:szCs w:val="21"/>
        </w:rPr>
        <w:t>TP</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uvedený</w:t>
      </w:r>
      <w:r w:rsidRPr="00780D7C">
        <w:rPr>
          <w:rFonts w:ascii="Arial Narrow" w:hAnsi="Arial Narrow"/>
          <w:spacing w:val="59"/>
          <w:sz w:val="21"/>
          <w:szCs w:val="21"/>
        </w:rPr>
        <w:t xml:space="preserve"> </w:t>
      </w:r>
      <w:r w:rsidRPr="00780D7C">
        <w:rPr>
          <w:rFonts w:ascii="Arial Narrow" w:hAnsi="Arial Narrow"/>
          <w:sz w:val="21"/>
          <w:szCs w:val="21"/>
        </w:rPr>
        <w:t>aj</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9"/>
          <w:sz w:val="21"/>
          <w:szCs w:val="21"/>
        </w:rPr>
        <w:t xml:space="preserve"> </w:t>
      </w:r>
      <w:r w:rsidRPr="00780D7C">
        <w:rPr>
          <w:rFonts w:ascii="Arial Narrow" w:hAnsi="Arial Narrow"/>
          <w:sz w:val="21"/>
          <w:szCs w:val="21"/>
        </w:rPr>
        <w:t>internetových</w:t>
      </w:r>
      <w:r w:rsidRPr="00780D7C">
        <w:rPr>
          <w:rFonts w:ascii="Arial Narrow" w:hAnsi="Arial Narrow"/>
          <w:spacing w:val="1"/>
          <w:sz w:val="21"/>
          <w:szCs w:val="21"/>
        </w:rPr>
        <w:t xml:space="preserve"> </w:t>
      </w:r>
      <w:r w:rsidRPr="00780D7C">
        <w:rPr>
          <w:rFonts w:ascii="Arial Narrow" w:hAnsi="Arial Narrow"/>
          <w:sz w:val="21"/>
          <w:szCs w:val="21"/>
        </w:rPr>
        <w:t>stránkach</w:t>
      </w:r>
      <w:r w:rsidRPr="00780D7C">
        <w:rPr>
          <w:rFonts w:ascii="Arial Narrow" w:hAnsi="Arial Narrow"/>
          <w:spacing w:val="16"/>
          <w:sz w:val="21"/>
          <w:szCs w:val="21"/>
        </w:rPr>
        <w:t xml:space="preserve"> </w:t>
      </w:r>
      <w:r w:rsidRPr="00780D7C">
        <w:rPr>
          <w:rFonts w:ascii="Arial Narrow" w:hAnsi="Arial Narrow"/>
          <w:sz w:val="21"/>
          <w:szCs w:val="21"/>
        </w:rPr>
        <w:t>SCC</w:t>
      </w:r>
      <w:r w:rsidRPr="00780D7C">
        <w:rPr>
          <w:rFonts w:ascii="Arial Narrow" w:hAnsi="Arial Narrow"/>
          <w:spacing w:val="14"/>
          <w:sz w:val="21"/>
          <w:szCs w:val="21"/>
        </w:rPr>
        <w:t xml:space="preserve"> </w:t>
      </w:r>
      <w:r w:rsidRPr="00780D7C">
        <w:rPr>
          <w:rFonts w:ascii="Arial Narrow" w:hAnsi="Arial Narrow"/>
          <w:sz w:val="21"/>
          <w:szCs w:val="21"/>
        </w:rPr>
        <w:t>(</w:t>
      </w:r>
      <w:r w:rsidRPr="00780D7C">
        <w:rPr>
          <w:rFonts w:ascii="Arial Narrow" w:hAnsi="Arial Narrow"/>
          <w:color w:val="0000FF"/>
          <w:sz w:val="21"/>
          <w:szCs w:val="21"/>
          <w:u w:val="single" w:color="0000FF"/>
        </w:rPr>
        <w:t>www.ssc.sk</w:t>
      </w:r>
      <w:r w:rsidRPr="00780D7C">
        <w:rPr>
          <w:rFonts w:ascii="Arial Narrow" w:hAnsi="Arial Narrow"/>
          <w:sz w:val="21"/>
          <w:szCs w:val="21"/>
        </w:rPr>
        <w:t>).</w:t>
      </w:r>
    </w:p>
    <w:p w14:paraId="03E7AE2C" w14:textId="637F4314" w:rsidR="00F41C34" w:rsidRPr="00780D7C" w:rsidRDefault="00F41C34" w:rsidP="00F41C34">
      <w:pPr>
        <w:rPr>
          <w:rFonts w:ascii="Arial Narrow" w:hAnsi="Arial Narrow"/>
          <w:sz w:val="21"/>
          <w:szCs w:val="21"/>
        </w:rPr>
      </w:pPr>
      <w:r w:rsidRPr="00780D7C">
        <w:rPr>
          <w:rFonts w:ascii="Arial Narrow" w:hAnsi="Arial Narrow"/>
          <w:sz w:val="21"/>
          <w:szCs w:val="21"/>
          <w:u w:val="single"/>
        </w:rPr>
        <w:t>Skladba a rozsah TKP</w:t>
      </w:r>
      <w:r w:rsidRPr="00780D7C">
        <w:rPr>
          <w:rFonts w:ascii="Arial Narrow" w:hAnsi="Arial Narrow"/>
          <w:sz w:val="21"/>
          <w:szCs w:val="21"/>
        </w:rPr>
        <w:t xml:space="preserve"> sú stanovené tak, aby uvedené druhy prác zahrňovali rozhodujúcu väčšinu prác cestného, mostného a tunelového staviteľstva. </w:t>
      </w:r>
    </w:p>
    <w:p w14:paraId="6A11928B" w14:textId="08C19EF8" w:rsidR="00F41C34" w:rsidRPr="00780D7C" w:rsidRDefault="00F41C34" w:rsidP="00F41C34">
      <w:pPr>
        <w:rPr>
          <w:rFonts w:ascii="Arial Narrow" w:hAnsi="Arial Narrow"/>
          <w:sz w:val="21"/>
          <w:szCs w:val="21"/>
        </w:rPr>
      </w:pPr>
      <w:r w:rsidRPr="00780D7C">
        <w:rPr>
          <w:rFonts w:ascii="Arial Narrow" w:hAnsi="Arial Narrow"/>
          <w:sz w:val="21"/>
          <w:szCs w:val="21"/>
        </w:rPr>
        <w:t>V</w:t>
      </w:r>
      <w:r w:rsidR="00AD1636" w:rsidRPr="00780D7C">
        <w:rPr>
          <w:rFonts w:ascii="Arial Narrow" w:hAnsi="Arial Narrow"/>
          <w:sz w:val="21"/>
          <w:szCs w:val="21"/>
        </w:rPr>
        <w:t> </w:t>
      </w:r>
      <w:r w:rsidRPr="00780D7C">
        <w:rPr>
          <w:rFonts w:ascii="Arial Narrow" w:hAnsi="Arial Narrow"/>
          <w:sz w:val="21"/>
          <w:szCs w:val="21"/>
        </w:rPr>
        <w:t>prípadoch</w:t>
      </w:r>
      <w:r w:rsidR="00AD1636" w:rsidRPr="00780D7C">
        <w:rPr>
          <w:rFonts w:ascii="Arial Narrow" w:hAnsi="Arial Narrow"/>
          <w:sz w:val="21"/>
          <w:szCs w:val="21"/>
        </w:rPr>
        <w:t>,</w:t>
      </w:r>
      <w:r w:rsidRPr="00780D7C">
        <w:rPr>
          <w:rFonts w:ascii="Arial Narrow" w:hAnsi="Arial Narrow"/>
          <w:sz w:val="21"/>
          <w:szCs w:val="21"/>
        </w:rPr>
        <w:t xml:space="preserve"> ak sú požadované iné práce</w:t>
      </w:r>
      <w:r w:rsidR="00AD1636" w:rsidRPr="00780D7C">
        <w:rPr>
          <w:rFonts w:ascii="Arial Narrow" w:hAnsi="Arial Narrow"/>
          <w:sz w:val="21"/>
          <w:szCs w:val="21"/>
        </w:rPr>
        <w:t>,</w:t>
      </w:r>
      <w:r w:rsidRPr="00780D7C">
        <w:rPr>
          <w:rFonts w:ascii="Arial Narrow" w:hAnsi="Arial Narrow"/>
          <w:sz w:val="21"/>
          <w:szCs w:val="21"/>
        </w:rPr>
        <w:t xml:space="preserve"> než sú obsiahnuté v častiach TKP, alebo v týchto ZTKP, to znamená napríklad:</w:t>
      </w:r>
    </w:p>
    <w:p w14:paraId="3F2FC00E" w14:textId="70BC122B"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charakter staveniska sa odchyľuje od charakteru predpokladaného v TKP alebo v týchto ZTKP ,</w:t>
      </w:r>
    </w:p>
    <w:p w14:paraId="25E79F98" w14:textId="1D9DAEEC"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sú požadované iné kvalitatívne parametre prác alebo materiálov, ako sú uvedené v TKP alebo v týchto ZTKP ,</w:t>
      </w:r>
    </w:p>
    <w:p w14:paraId="41E26123" w14:textId="1AB0B027"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ide o ojedinelé technické riešenie stavby,</w:t>
      </w:r>
    </w:p>
    <w:p w14:paraId="19A46817" w14:textId="77777777" w:rsidR="00AD1636" w:rsidRPr="00780D7C" w:rsidRDefault="00AD1636" w:rsidP="00F41C34">
      <w:pPr>
        <w:rPr>
          <w:rFonts w:ascii="Arial Narrow" w:hAnsi="Arial Narrow"/>
          <w:sz w:val="21"/>
          <w:szCs w:val="21"/>
        </w:rPr>
      </w:pPr>
    </w:p>
    <w:p w14:paraId="21C95EB0" w14:textId="06FC570E" w:rsidR="00F41C34" w:rsidRPr="00780D7C" w:rsidRDefault="00F41C34" w:rsidP="00F41C34">
      <w:pPr>
        <w:rPr>
          <w:rFonts w:ascii="Arial Narrow" w:hAnsi="Arial Narrow"/>
          <w:sz w:val="21"/>
          <w:szCs w:val="21"/>
        </w:rPr>
      </w:pPr>
      <w:r w:rsidRPr="00780D7C">
        <w:rPr>
          <w:rFonts w:ascii="Arial Narrow" w:hAnsi="Arial Narrow"/>
          <w:sz w:val="21"/>
          <w:szCs w:val="21"/>
        </w:rPr>
        <w:t>vypracuje Zhotoviteľ zvláštne TKP (ZTKP), ktorých ustanovenia budú na danej stavbe dopĺňať TKP a tieto ZTKP. Ustanovenia ZTKP nesmú byť v rozpore s ustanoveniami TKP.</w:t>
      </w:r>
    </w:p>
    <w:p w14:paraId="41F94FA1" w14:textId="62A32042" w:rsidR="00F41C34" w:rsidRPr="00780D7C" w:rsidRDefault="002B7A54" w:rsidP="00455941">
      <w:pPr>
        <w:pStyle w:val="Nadpis3"/>
        <w:rPr>
          <w:rFonts w:ascii="Arial Narrow" w:hAnsi="Arial Narrow"/>
          <w:sz w:val="21"/>
          <w:szCs w:val="21"/>
        </w:rPr>
      </w:pPr>
      <w:bookmarkStart w:id="23" w:name="_Toc99634709"/>
      <w:r w:rsidRPr="00780D7C">
        <w:rPr>
          <w:rFonts w:ascii="Arial Narrow" w:hAnsi="Arial Narrow"/>
          <w:sz w:val="21"/>
          <w:szCs w:val="21"/>
        </w:rPr>
        <w:t>Skladba jednotlivých častí TKP</w:t>
      </w:r>
      <w:bookmarkEnd w:id="23"/>
    </w:p>
    <w:p w14:paraId="56E979C2" w14:textId="77777777" w:rsidR="002B7A54" w:rsidRPr="00780D7C" w:rsidRDefault="002B7A54" w:rsidP="002B7A54">
      <w:pPr>
        <w:rPr>
          <w:rFonts w:ascii="Arial Narrow" w:hAnsi="Arial Narrow"/>
          <w:sz w:val="21"/>
          <w:szCs w:val="21"/>
        </w:rPr>
      </w:pPr>
      <w:r w:rsidRPr="00780D7C">
        <w:rPr>
          <w:rFonts w:ascii="Arial Narrow" w:hAnsi="Arial Narrow"/>
          <w:sz w:val="21"/>
          <w:szCs w:val="21"/>
        </w:rPr>
        <w:t>Jednotlivé časti TKP (ďalej len „časti“) jednotne obsahujú tieto kapitoly:</w:t>
      </w:r>
    </w:p>
    <w:p w14:paraId="55F0D94C" w14:textId="19F3012D"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1. Úvod</w:t>
      </w:r>
    </w:p>
    <w:p w14:paraId="13CD1FF0" w14:textId="662DC7E2"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2. Materiály, stavebné výrobky, diely, stavebné práce</w:t>
      </w:r>
    </w:p>
    <w:p w14:paraId="3F4F002C" w14:textId="1DD940C2"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3. Vykonávanie prác</w:t>
      </w:r>
    </w:p>
    <w:p w14:paraId="54C6647C" w14:textId="459C1398"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4. Skúšanie a preberanie prác</w:t>
      </w:r>
    </w:p>
    <w:p w14:paraId="5A09D458" w14:textId="13B14704"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5. Výmery (a platby)</w:t>
      </w:r>
    </w:p>
    <w:p w14:paraId="46241201" w14:textId="2FBF75C9"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6. Citované a súvisiace normy a predpisy</w:t>
      </w:r>
    </w:p>
    <w:p w14:paraId="79B2DC98" w14:textId="77777777" w:rsidR="002B7A54" w:rsidRPr="00780D7C" w:rsidRDefault="002B7A54" w:rsidP="002B7A54">
      <w:pPr>
        <w:rPr>
          <w:rFonts w:ascii="Arial Narrow" w:hAnsi="Arial Narrow"/>
          <w:sz w:val="21"/>
          <w:szCs w:val="21"/>
        </w:rPr>
      </w:pPr>
    </w:p>
    <w:p w14:paraId="70D388A0" w14:textId="5F166879" w:rsidR="002B7A54" w:rsidRPr="00780D7C" w:rsidRDefault="002B7A54" w:rsidP="002B7A54">
      <w:pPr>
        <w:rPr>
          <w:rFonts w:ascii="Arial Narrow" w:hAnsi="Arial Narrow"/>
          <w:sz w:val="21"/>
          <w:szCs w:val="21"/>
        </w:rPr>
      </w:pPr>
      <w:r w:rsidRPr="00780D7C">
        <w:rPr>
          <w:rFonts w:ascii="Arial Narrow" w:hAnsi="Arial Narrow"/>
          <w:sz w:val="21"/>
          <w:szCs w:val="21"/>
        </w:rPr>
        <w:t>V TKP, ktoré boli prijaté po roku 2009 je kapitola 6 - Citované a súvisiace normy a predpisy včlenená do kapitoly 1 - Úvod (Úvodná kapitola). Jednotlivé kapitoly sú ďalej členené na odseky.</w:t>
      </w:r>
    </w:p>
    <w:p w14:paraId="7E2D6146" w14:textId="681D8773" w:rsidR="002B7A54" w:rsidRPr="00780D7C" w:rsidRDefault="002B7A54" w:rsidP="00455941">
      <w:pPr>
        <w:pStyle w:val="Nadpis3"/>
        <w:rPr>
          <w:rFonts w:ascii="Arial Narrow" w:hAnsi="Arial Narrow"/>
          <w:sz w:val="21"/>
          <w:szCs w:val="21"/>
        </w:rPr>
      </w:pPr>
      <w:bookmarkStart w:id="24" w:name="_Toc99634710"/>
      <w:r w:rsidRPr="00780D7C">
        <w:rPr>
          <w:rFonts w:ascii="Arial Narrow" w:hAnsi="Arial Narrow"/>
          <w:sz w:val="21"/>
          <w:szCs w:val="21"/>
        </w:rPr>
        <w:t>Použité skratky</w:t>
      </w:r>
      <w:bookmarkEnd w:id="24"/>
      <w:r w:rsidRPr="00780D7C">
        <w:rPr>
          <w:rFonts w:ascii="Arial Narrow" w:hAnsi="Arial Narrow"/>
          <w:sz w:val="21"/>
          <w:szCs w:val="21"/>
        </w:rPr>
        <w:t xml:space="preserve"> </w:t>
      </w:r>
    </w:p>
    <w:p w14:paraId="2DF9C413" w14:textId="36CF9C99"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TŠ - technická špecifikácia,</w:t>
      </w:r>
    </w:p>
    <w:p w14:paraId="61E3DA4D" w14:textId="1FE6BD33"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EK - </w:t>
      </w:r>
      <w:r w:rsidR="009A6895" w:rsidRPr="00780D7C">
        <w:rPr>
          <w:rFonts w:ascii="Arial Narrow" w:hAnsi="Arial Narrow"/>
          <w:sz w:val="21"/>
          <w:szCs w:val="21"/>
        </w:rPr>
        <w:t>E</w:t>
      </w:r>
      <w:r w:rsidRPr="00780D7C">
        <w:rPr>
          <w:rFonts w:ascii="Arial Narrow" w:hAnsi="Arial Narrow"/>
          <w:sz w:val="21"/>
          <w:szCs w:val="21"/>
        </w:rPr>
        <w:t xml:space="preserve">urópska </w:t>
      </w:r>
      <w:r w:rsidR="009A6895" w:rsidRPr="00780D7C">
        <w:rPr>
          <w:rFonts w:ascii="Arial Narrow" w:hAnsi="Arial Narrow"/>
          <w:sz w:val="21"/>
          <w:szCs w:val="21"/>
        </w:rPr>
        <w:t>k</w:t>
      </w:r>
      <w:r w:rsidRPr="00780D7C">
        <w:rPr>
          <w:rFonts w:ascii="Arial Narrow" w:hAnsi="Arial Narrow"/>
          <w:sz w:val="21"/>
          <w:szCs w:val="21"/>
        </w:rPr>
        <w:t>omisia,</w:t>
      </w:r>
    </w:p>
    <w:p w14:paraId="7D3AAE29" w14:textId="042175B5"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EÚ - </w:t>
      </w:r>
      <w:r w:rsidR="009A6895" w:rsidRPr="00780D7C">
        <w:rPr>
          <w:rFonts w:ascii="Arial Narrow" w:hAnsi="Arial Narrow"/>
          <w:sz w:val="21"/>
          <w:szCs w:val="21"/>
        </w:rPr>
        <w:t>E</w:t>
      </w:r>
      <w:r w:rsidRPr="00780D7C">
        <w:rPr>
          <w:rFonts w:ascii="Arial Narrow" w:hAnsi="Arial Narrow"/>
          <w:sz w:val="21"/>
          <w:szCs w:val="21"/>
        </w:rPr>
        <w:t>urópska únia,</w:t>
      </w:r>
    </w:p>
    <w:p w14:paraId="4F385434" w14:textId="63A981B1"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ES - európske spoločenstvá</w:t>
      </w:r>
    </w:p>
    <w:p w14:paraId="3F032BBA" w14:textId="78E14A53"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MDV SR - Ministerstvo dopravy a výstavby SR </w:t>
      </w:r>
    </w:p>
    <w:p w14:paraId="77B15A6E" w14:textId="1C6D092A"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ZP -</w:t>
      </w:r>
      <w:r w:rsidR="009A6895" w:rsidRPr="00780D7C">
        <w:rPr>
          <w:rFonts w:ascii="Arial Narrow" w:hAnsi="Arial Narrow"/>
          <w:sz w:val="21"/>
          <w:szCs w:val="21"/>
        </w:rPr>
        <w:t xml:space="preserve"> </w:t>
      </w:r>
      <w:r w:rsidRPr="00780D7C">
        <w:rPr>
          <w:rFonts w:ascii="Arial Narrow" w:hAnsi="Arial Narrow"/>
          <w:sz w:val="21"/>
          <w:szCs w:val="21"/>
        </w:rPr>
        <w:t>Zmluvné podmienky</w:t>
      </w:r>
    </w:p>
    <w:p w14:paraId="69E72253" w14:textId="4E7F6CE1"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ZTKP - Zvláštne technicko-kvalitatívne podmienky</w:t>
      </w:r>
    </w:p>
    <w:p w14:paraId="27196B9B" w14:textId="636EEC9C"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VZP</w:t>
      </w:r>
      <w:r w:rsidR="009A6895" w:rsidRPr="00780D7C">
        <w:rPr>
          <w:rFonts w:ascii="Arial Narrow" w:hAnsi="Arial Narrow"/>
          <w:sz w:val="21"/>
          <w:szCs w:val="21"/>
        </w:rPr>
        <w:t xml:space="preserve"> </w:t>
      </w:r>
      <w:r w:rsidRPr="00780D7C">
        <w:rPr>
          <w:rFonts w:ascii="Arial Narrow" w:hAnsi="Arial Narrow"/>
          <w:sz w:val="21"/>
          <w:szCs w:val="21"/>
        </w:rPr>
        <w:t>- Všeobecne záväzný predpis</w:t>
      </w:r>
    </w:p>
    <w:p w14:paraId="3D719CEC" w14:textId="77777777" w:rsidR="00E57D31" w:rsidRPr="00780D7C" w:rsidRDefault="00E57D31" w:rsidP="00E57D31">
      <w:pPr>
        <w:rPr>
          <w:rFonts w:ascii="Arial Narrow" w:hAnsi="Arial Narrow"/>
          <w:color w:val="000000" w:themeColor="text1"/>
        </w:rPr>
      </w:pPr>
    </w:p>
    <w:p w14:paraId="5AC18538" w14:textId="5C8E1C5B" w:rsidR="00E57D31" w:rsidRPr="005F3E33" w:rsidRDefault="00E57D31" w:rsidP="005F3E33">
      <w:pPr>
        <w:pStyle w:val="Nadpis2"/>
      </w:pPr>
      <w:bookmarkStart w:id="25" w:name="_Toc99634711"/>
      <w:r w:rsidRPr="005F3E33">
        <w:t>Právne a technické predpisy a nadväzné európska právne predpisy</w:t>
      </w:r>
      <w:bookmarkEnd w:id="25"/>
    </w:p>
    <w:p w14:paraId="4D20A80F" w14:textId="47D2CADC" w:rsidR="00E57D31" w:rsidRPr="00780D7C" w:rsidRDefault="00E57D31" w:rsidP="00455941">
      <w:pPr>
        <w:pStyle w:val="Nadpis3"/>
        <w:rPr>
          <w:rFonts w:ascii="Arial Narrow" w:hAnsi="Arial Narrow"/>
          <w:color w:val="000000" w:themeColor="text1"/>
          <w:sz w:val="21"/>
          <w:szCs w:val="21"/>
        </w:rPr>
      </w:pPr>
      <w:bookmarkStart w:id="26" w:name="_Toc99634712"/>
      <w:r w:rsidRPr="00780D7C">
        <w:rPr>
          <w:rFonts w:ascii="Arial Narrow" w:hAnsi="Arial Narrow"/>
          <w:color w:val="000000" w:themeColor="text1"/>
          <w:sz w:val="21"/>
          <w:szCs w:val="21"/>
        </w:rPr>
        <w:t>Základný právny rámec platný v SR</w:t>
      </w:r>
      <w:bookmarkEnd w:id="26"/>
      <w:r w:rsidRPr="00780D7C">
        <w:rPr>
          <w:rFonts w:ascii="Arial Narrow" w:hAnsi="Arial Narrow"/>
          <w:color w:val="000000" w:themeColor="text1"/>
          <w:sz w:val="21"/>
          <w:szCs w:val="21"/>
        </w:rPr>
        <w:t xml:space="preserve"> </w:t>
      </w:r>
    </w:p>
    <w:p w14:paraId="78DC24CF" w14:textId="02C7E262" w:rsidR="00E57D31" w:rsidRPr="00780D7C" w:rsidRDefault="00E57D31" w:rsidP="00E57D31">
      <w:pPr>
        <w:rPr>
          <w:rFonts w:ascii="Arial Narrow" w:hAnsi="Arial Narrow"/>
          <w:color w:val="000000" w:themeColor="text1"/>
          <w:sz w:val="21"/>
          <w:szCs w:val="21"/>
        </w:rPr>
      </w:pPr>
      <w:r w:rsidRPr="00780D7C">
        <w:rPr>
          <w:rFonts w:ascii="Arial Narrow" w:hAnsi="Arial Narrow"/>
          <w:color w:val="000000" w:themeColor="text1"/>
          <w:sz w:val="21"/>
          <w:szCs w:val="21"/>
        </w:rPr>
        <w:t>Zákon č. 50/1976 Zb. o územnom plánovaní a stavebnom poriadku (Stavebný zákon) v znení neskorších predpisov stanovuje zásady pre výstavbu v súlade s jednotnou štátnou technickou politikou a so záujmami spoločnosti na tvorbe a ochrane životného prostredia. Tento zákon uvádza súvisiace predpisy, z ktorých pre problematiku stavieb pozemných komunikácií sú významné zákony a vyhlášky uvedené v týchto TKP (odsek 1.1.5 týchto TKP).</w:t>
      </w:r>
    </w:p>
    <w:p w14:paraId="307CFF7A" w14:textId="474525E6" w:rsidR="00E57D31" w:rsidRPr="00780D7C" w:rsidRDefault="00E57D31" w:rsidP="00E57D31">
      <w:pPr>
        <w:rPr>
          <w:rFonts w:ascii="Arial Narrow" w:hAnsi="Arial Narrow"/>
          <w:sz w:val="21"/>
          <w:szCs w:val="21"/>
        </w:rPr>
      </w:pPr>
      <w:r w:rsidRPr="00780D7C">
        <w:rPr>
          <w:rFonts w:ascii="Arial Narrow" w:hAnsi="Arial Narrow"/>
          <w:color w:val="000000" w:themeColor="text1"/>
          <w:sz w:val="21"/>
          <w:szCs w:val="21"/>
        </w:rPr>
        <w:t xml:space="preserve">V zmysle stavebného </w:t>
      </w:r>
      <w:r w:rsidRPr="00780D7C">
        <w:rPr>
          <w:rFonts w:ascii="Arial Narrow" w:hAnsi="Arial Narrow"/>
          <w:sz w:val="21"/>
          <w:szCs w:val="21"/>
        </w:rPr>
        <w:t>zákona č. 50/1976 Z. z. v znení neskorších predpisov sú deklarované základné požiadavky na stavby (</w:t>
      </w:r>
      <w:proofErr w:type="spellStart"/>
      <w:r w:rsidRPr="00780D7C">
        <w:rPr>
          <w:rFonts w:ascii="Arial Narrow" w:hAnsi="Arial Narrow"/>
          <w:sz w:val="21"/>
          <w:szCs w:val="21"/>
        </w:rPr>
        <w:t>ang</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Essential</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Requirements</w:t>
      </w:r>
      <w:proofErr w:type="spellEnd"/>
      <w:r w:rsidRPr="00780D7C">
        <w:rPr>
          <w:rFonts w:ascii="Arial Narrow" w:hAnsi="Arial Narrow"/>
          <w:sz w:val="21"/>
          <w:szCs w:val="21"/>
        </w:rPr>
        <w:t xml:space="preserve">). Nadväzne potom stavebný výrobok, ktorý sa má zabudovať do konštrukcie stavby, je v súlade s príslušnou harmonizovanou európskou technickou výrobkovou normou – </w:t>
      </w:r>
      <w:proofErr w:type="spellStart"/>
      <w:r w:rsidRPr="00780D7C">
        <w:rPr>
          <w:rFonts w:ascii="Arial Narrow" w:hAnsi="Arial Narrow"/>
          <w:sz w:val="21"/>
          <w:szCs w:val="21"/>
        </w:rPr>
        <w:t>hEN</w:t>
      </w:r>
      <w:proofErr w:type="spellEnd"/>
      <w:r w:rsidRPr="00780D7C">
        <w:rPr>
          <w:rFonts w:ascii="Arial Narrow" w:hAnsi="Arial Narrow"/>
          <w:sz w:val="21"/>
          <w:szCs w:val="21"/>
        </w:rPr>
        <w:t xml:space="preserve"> (norma, ktorá má tzv. prílohu ZA, je prijatá čl</w:t>
      </w:r>
      <w:r w:rsidR="00EB6502" w:rsidRPr="00780D7C">
        <w:rPr>
          <w:rFonts w:ascii="Arial Narrow" w:hAnsi="Arial Narrow"/>
          <w:sz w:val="21"/>
          <w:szCs w:val="21"/>
        </w:rPr>
        <w:t>enskými</w:t>
      </w:r>
      <w:r w:rsidRPr="00780D7C">
        <w:rPr>
          <w:rFonts w:ascii="Arial Narrow" w:hAnsi="Arial Narrow"/>
          <w:sz w:val="21"/>
          <w:szCs w:val="21"/>
        </w:rPr>
        <w:t xml:space="preserve"> štátmi EÚ a zverejnená v Úradnom vestníku ES – OJ EC) musí splniť požadované základné požiadavky. Takýto stavebný výrobok je potom vhodný na použitie v stavbe, ak pri použití v stavbe: </w:t>
      </w:r>
    </w:p>
    <w:p w14:paraId="4661C2E9" w14:textId="1EAE05B3"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a)</w:t>
      </w:r>
      <w:r w:rsidR="00EB6502" w:rsidRPr="00780D7C">
        <w:rPr>
          <w:rFonts w:ascii="Arial Narrow" w:hAnsi="Arial Narrow"/>
          <w:sz w:val="21"/>
          <w:szCs w:val="21"/>
        </w:rPr>
        <w:t xml:space="preserve"> </w:t>
      </w:r>
      <w:r w:rsidRPr="00780D7C">
        <w:rPr>
          <w:rFonts w:ascii="Arial Narrow" w:hAnsi="Arial Narrow"/>
          <w:sz w:val="21"/>
          <w:szCs w:val="21"/>
        </w:rPr>
        <w:t>nespôsobí z hľadiska požiadavky na mechanickú odolnosť a stabilitu stavby:</w:t>
      </w:r>
    </w:p>
    <w:p w14:paraId="2F7F4B73" w14:textId="0F2A9B3E"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zrútenie stavby alebo jej časti,</w:t>
      </w:r>
    </w:p>
    <w:p w14:paraId="417E3658" w14:textId="3A3E8C8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neprípustnú deformáciu stavby,</w:t>
      </w:r>
    </w:p>
    <w:p w14:paraId="21F7B752" w14:textId="4CA89BB7"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lastRenderedPageBreak/>
        <w:t>3)</w:t>
      </w:r>
      <w:r w:rsidR="00EB6502" w:rsidRPr="00780D7C">
        <w:rPr>
          <w:rFonts w:ascii="Arial Narrow" w:hAnsi="Arial Narrow"/>
          <w:sz w:val="21"/>
          <w:szCs w:val="21"/>
        </w:rPr>
        <w:t xml:space="preserve"> </w:t>
      </w:r>
      <w:r w:rsidRPr="00780D7C">
        <w:rPr>
          <w:rFonts w:ascii="Arial Narrow" w:hAnsi="Arial Narrow"/>
          <w:sz w:val="21"/>
          <w:szCs w:val="21"/>
        </w:rPr>
        <w:t>poškodenie iných časti stavby alebo zariadení pripojených k nosnej konštrukcii stavby, ani inštalovaných zariadení ako následok deformácie nosnej konštrukcie stavby,</w:t>
      </w:r>
    </w:p>
    <w:p w14:paraId="3740871A" w14:textId="1BC50A23"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poškodenie stavby, ktoré by bolo neprimerane väčšie, než zodpovedá príčine jej poškodenia;</w:t>
      </w:r>
    </w:p>
    <w:p w14:paraId="418BC0C5" w14:textId="555E2465"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b)</w:t>
      </w:r>
      <w:r w:rsidR="00EB6502" w:rsidRPr="00780D7C">
        <w:rPr>
          <w:rFonts w:ascii="Arial Narrow" w:hAnsi="Arial Narrow"/>
          <w:sz w:val="21"/>
          <w:szCs w:val="21"/>
        </w:rPr>
        <w:t xml:space="preserve"> </w:t>
      </w:r>
      <w:r w:rsidRPr="00780D7C">
        <w:rPr>
          <w:rFonts w:ascii="Arial Narrow" w:hAnsi="Arial Narrow"/>
          <w:sz w:val="21"/>
          <w:szCs w:val="21"/>
        </w:rPr>
        <w:t>umožní z hľadiska požiadavky požiarnej bezpečnosti stavby:</w:t>
      </w:r>
    </w:p>
    <w:p w14:paraId="296F149E" w14:textId="0062B560"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zachovať na čas určený technickou špecifikáciou nosnosť a stabilitu konštrukcie stavby,</w:t>
      </w:r>
    </w:p>
    <w:p w14:paraId="2576BD14" w14:textId="2F0C03C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obmedziť šírenie požiaru a splodín horenia v stavbe,</w:t>
      </w:r>
    </w:p>
    <w:p w14:paraId="57406D46" w14:textId="3419BE2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3)</w:t>
      </w:r>
      <w:r w:rsidR="00EB6502" w:rsidRPr="00780D7C">
        <w:rPr>
          <w:rFonts w:ascii="Arial Narrow" w:hAnsi="Arial Narrow"/>
          <w:sz w:val="21"/>
          <w:szCs w:val="21"/>
        </w:rPr>
        <w:t xml:space="preserve"> </w:t>
      </w:r>
      <w:r w:rsidRPr="00780D7C">
        <w:rPr>
          <w:rFonts w:ascii="Arial Narrow" w:hAnsi="Arial Narrow"/>
          <w:sz w:val="21"/>
          <w:szCs w:val="21"/>
        </w:rPr>
        <w:t>obmedziť rozšírenia požiaru na iné časti stavby a na susediace stavby,</w:t>
      </w:r>
    </w:p>
    <w:p w14:paraId="5DACFB6E" w14:textId="72784157"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uniknúť ľuďom a zvieratám zo stavby alebo zachrániť sa iným spôsobom,</w:t>
      </w:r>
    </w:p>
    <w:p w14:paraId="5036A578" w14:textId="760EFF96"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5)</w:t>
      </w:r>
      <w:r w:rsidR="00EB6502" w:rsidRPr="00780D7C">
        <w:rPr>
          <w:rFonts w:ascii="Arial Narrow" w:hAnsi="Arial Narrow"/>
          <w:sz w:val="21"/>
          <w:szCs w:val="21"/>
        </w:rPr>
        <w:t xml:space="preserve"> </w:t>
      </w:r>
      <w:r w:rsidRPr="00780D7C">
        <w:rPr>
          <w:rFonts w:ascii="Arial Narrow" w:hAnsi="Arial Narrow"/>
          <w:sz w:val="21"/>
          <w:szCs w:val="21"/>
        </w:rPr>
        <w:t>zaistiť bezpečnosť záchranných jednotiek;</w:t>
      </w:r>
    </w:p>
    <w:p w14:paraId="5B76C5C2" w14:textId="3C2815C4"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c)</w:t>
      </w:r>
      <w:r w:rsidR="00EB6502" w:rsidRPr="00780D7C">
        <w:rPr>
          <w:rFonts w:ascii="Arial Narrow" w:hAnsi="Arial Narrow"/>
          <w:sz w:val="21"/>
          <w:szCs w:val="21"/>
        </w:rPr>
        <w:t xml:space="preserve"> </w:t>
      </w:r>
      <w:r w:rsidRPr="00780D7C">
        <w:rPr>
          <w:rFonts w:ascii="Arial Narrow" w:hAnsi="Arial Narrow"/>
          <w:sz w:val="21"/>
          <w:szCs w:val="21"/>
        </w:rPr>
        <w:t>neohrozí z hľadiska hygieny a ochrany zdravia a životného prostredia zdravie užívateľov stavby a susedov:</w:t>
      </w:r>
    </w:p>
    <w:p w14:paraId="768D8328" w14:textId="39426749"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vypúšťaním toxických plynov,</w:t>
      </w:r>
    </w:p>
    <w:p w14:paraId="2DED9403" w14:textId="4C8A5762"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prítomnosťou nebezpečných častíc alebo plynov v ovzduší,</w:t>
      </w:r>
    </w:p>
    <w:p w14:paraId="0E5401F2" w14:textId="2C510B9D"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3)</w:t>
      </w:r>
      <w:r w:rsidR="00EB6502" w:rsidRPr="00780D7C">
        <w:rPr>
          <w:rFonts w:ascii="Arial Narrow" w:hAnsi="Arial Narrow"/>
          <w:sz w:val="21"/>
          <w:szCs w:val="21"/>
        </w:rPr>
        <w:t xml:space="preserve"> </w:t>
      </w:r>
      <w:r w:rsidRPr="00780D7C">
        <w:rPr>
          <w:rFonts w:ascii="Arial Narrow" w:hAnsi="Arial Narrow"/>
          <w:sz w:val="21"/>
          <w:szCs w:val="21"/>
        </w:rPr>
        <w:t>emisiou nebezpečného žiarenia,</w:t>
      </w:r>
    </w:p>
    <w:p w14:paraId="47DB65FF" w14:textId="336BA5C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znečistením alebo zamorením vody alebo pôdy,</w:t>
      </w:r>
    </w:p>
    <w:p w14:paraId="46E4D39C" w14:textId="5261BB6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5)</w:t>
      </w:r>
      <w:r w:rsidR="00EB6502" w:rsidRPr="00780D7C">
        <w:rPr>
          <w:rFonts w:ascii="Arial Narrow" w:hAnsi="Arial Narrow"/>
          <w:sz w:val="21"/>
          <w:szCs w:val="21"/>
        </w:rPr>
        <w:t xml:space="preserve"> </w:t>
      </w:r>
      <w:r w:rsidRPr="00780D7C">
        <w:rPr>
          <w:rFonts w:ascii="Arial Narrow" w:hAnsi="Arial Narrow"/>
          <w:sz w:val="21"/>
          <w:szCs w:val="21"/>
        </w:rPr>
        <w:t>nedostatočným zneškodnením odpadových vôd, dymu alebo tuhého či kvapalného odpadu,</w:t>
      </w:r>
    </w:p>
    <w:p w14:paraId="5396D7B2" w14:textId="6214BD3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6)</w:t>
      </w:r>
      <w:r w:rsidR="00EB6502" w:rsidRPr="00780D7C">
        <w:rPr>
          <w:rFonts w:ascii="Arial Narrow" w:hAnsi="Arial Narrow"/>
          <w:sz w:val="21"/>
          <w:szCs w:val="21"/>
        </w:rPr>
        <w:t xml:space="preserve"> </w:t>
      </w:r>
      <w:r w:rsidRPr="00780D7C">
        <w:rPr>
          <w:rFonts w:ascii="Arial Narrow" w:hAnsi="Arial Narrow"/>
          <w:sz w:val="21"/>
          <w:szCs w:val="21"/>
        </w:rPr>
        <w:t>výskytom vlhkosti v stavebných konštrukciách alebo na ich povrchu vnútri stavby;</w:t>
      </w:r>
    </w:p>
    <w:p w14:paraId="5CDDA134" w14:textId="64E0B678"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d)</w:t>
      </w:r>
      <w:r w:rsidR="00EB6502" w:rsidRPr="00780D7C">
        <w:rPr>
          <w:rFonts w:ascii="Arial Narrow" w:hAnsi="Arial Narrow"/>
          <w:sz w:val="21"/>
          <w:szCs w:val="21"/>
        </w:rPr>
        <w:t xml:space="preserve"> </w:t>
      </w:r>
      <w:r w:rsidRPr="00780D7C">
        <w:rPr>
          <w:rFonts w:ascii="Arial Narrow" w:hAnsi="Arial Narrow"/>
          <w:sz w:val="21"/>
          <w:szCs w:val="21"/>
        </w:rPr>
        <w:t>nevytvorí z hľadiska požiadavky na bezpečnosť stavby pri jej užívaní zvýšené nebezpečenstvo úrazu, najmä pošmyknutím, pádom z výšky, nárazom, popálením, elektrickým prúdom alebo výbuchom;</w:t>
      </w:r>
    </w:p>
    <w:p w14:paraId="3D7E240E" w14:textId="246CBE01"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e)</w:t>
      </w:r>
      <w:r w:rsidR="00EB6502" w:rsidRPr="00780D7C">
        <w:rPr>
          <w:rFonts w:ascii="Arial Narrow" w:hAnsi="Arial Narrow"/>
          <w:sz w:val="21"/>
          <w:szCs w:val="21"/>
        </w:rPr>
        <w:t xml:space="preserve"> </w:t>
      </w:r>
      <w:r w:rsidRPr="00780D7C">
        <w:rPr>
          <w:rFonts w:ascii="Arial Narrow" w:hAnsi="Arial Narrow"/>
          <w:sz w:val="21"/>
          <w:szCs w:val="21"/>
        </w:rPr>
        <w:t xml:space="preserve">nespôsobí z hľadiska požiadavky ochrany pred hlukom, že hluk vnímaný užívateľmi stavby a osobami v jej blízkosti nebude možné udržať na úrovni, ktorá neohrozuje ich zdravie a dovoľuje im pracovať, odpočívať a spať v uspokojivých podmienkach; </w:t>
      </w:r>
    </w:p>
    <w:p w14:paraId="2B39F099" w14:textId="7122B3CF"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f)</w:t>
      </w:r>
      <w:r w:rsidR="00EB6502" w:rsidRPr="00780D7C">
        <w:rPr>
          <w:rFonts w:ascii="Arial Narrow" w:hAnsi="Arial Narrow"/>
          <w:sz w:val="21"/>
          <w:szCs w:val="21"/>
        </w:rPr>
        <w:t xml:space="preserve"> </w:t>
      </w:r>
      <w:r w:rsidRPr="00780D7C">
        <w:rPr>
          <w:rFonts w:ascii="Arial Narrow" w:hAnsi="Arial Narrow"/>
          <w:sz w:val="21"/>
          <w:szCs w:val="21"/>
        </w:rPr>
        <w:t xml:space="preserve">umožni z hľadiska požiadavky na úsporu energie a ochranu tepla v stavbe také vykurovanie, chladenie a vetranie, že energia spotrebovaná pri prevádzke je nízka vo vzťahu ku klimatickým podmienkam miesta stavby a k požiadavkám jej užívateľov. </w:t>
      </w:r>
    </w:p>
    <w:p w14:paraId="31E26E01" w14:textId="77777777" w:rsidR="00EB6502" w:rsidRPr="00780D7C" w:rsidRDefault="00EB6502" w:rsidP="00E57D31">
      <w:pPr>
        <w:rPr>
          <w:rFonts w:ascii="Arial Narrow" w:hAnsi="Arial Narrow"/>
          <w:sz w:val="21"/>
          <w:szCs w:val="21"/>
        </w:rPr>
      </w:pPr>
    </w:p>
    <w:p w14:paraId="68CFEA4E" w14:textId="7F04A234" w:rsidR="00E57D31" w:rsidRPr="00780D7C" w:rsidRDefault="00EB6502" w:rsidP="00E57D31">
      <w:pPr>
        <w:rPr>
          <w:rFonts w:ascii="Arial Narrow" w:hAnsi="Arial Narrow"/>
          <w:sz w:val="21"/>
          <w:szCs w:val="21"/>
        </w:rPr>
      </w:pPr>
      <w:r w:rsidRPr="00780D7C">
        <w:rPr>
          <w:rFonts w:ascii="Arial Narrow" w:hAnsi="Arial Narrow"/>
          <w:sz w:val="21"/>
          <w:szCs w:val="21"/>
        </w:rPr>
        <w:t>Z</w:t>
      </w:r>
      <w:r w:rsidR="00E57D31" w:rsidRPr="00780D7C">
        <w:rPr>
          <w:rFonts w:ascii="Arial Narrow" w:hAnsi="Arial Narrow"/>
          <w:sz w:val="21"/>
          <w:szCs w:val="21"/>
        </w:rPr>
        <w:t>ákon č. 416/2004 Z. z. o Úradnom vestníku európskych spoločenstiev v praxi znamená povinnosť zodpovedných predstaviteľov - národných autorít SR akými sú SÚTN a MDV SR aby príslušné technické normy EÚ preberali do práva SR v lehotách určených týmto dokumentom európskych spoločenstiev.</w:t>
      </w:r>
    </w:p>
    <w:p w14:paraId="317808F2" w14:textId="02192CB5" w:rsidR="0040115E" w:rsidRPr="00780D7C" w:rsidRDefault="00E57D31" w:rsidP="00E57D31">
      <w:pPr>
        <w:rPr>
          <w:rFonts w:ascii="Arial Narrow" w:hAnsi="Arial Narrow"/>
          <w:sz w:val="21"/>
          <w:szCs w:val="21"/>
        </w:rPr>
      </w:pPr>
      <w:r w:rsidRPr="00780D7C">
        <w:rPr>
          <w:rFonts w:ascii="Arial Narrow" w:hAnsi="Arial Narrow"/>
          <w:sz w:val="21"/>
          <w:szCs w:val="21"/>
        </w:rPr>
        <w:t>Ostatné technické normy a všeobecné záväzné predpisy rezortov a ostatných ústredných orgánov štátnej správy, ktoré majú súvislosť s týmito TKP</w:t>
      </w:r>
      <w:r w:rsidR="00EB6502" w:rsidRPr="00780D7C">
        <w:rPr>
          <w:rFonts w:ascii="Arial Narrow" w:hAnsi="Arial Narrow"/>
          <w:sz w:val="21"/>
          <w:szCs w:val="21"/>
        </w:rPr>
        <w:t>,</w:t>
      </w:r>
      <w:r w:rsidRPr="00780D7C">
        <w:rPr>
          <w:rFonts w:ascii="Arial Narrow" w:hAnsi="Arial Narrow"/>
          <w:sz w:val="21"/>
          <w:szCs w:val="21"/>
        </w:rPr>
        <w:t xml:space="preserve"> sú prehľadne uvedené v kapitole 1.1 týchto TKP.</w:t>
      </w:r>
    </w:p>
    <w:p w14:paraId="17B71F7B" w14:textId="10CB3580" w:rsidR="0040115E" w:rsidRPr="00780D7C" w:rsidRDefault="0040115E" w:rsidP="0040115E">
      <w:pPr>
        <w:rPr>
          <w:rFonts w:ascii="Arial Narrow" w:hAnsi="Arial Narrow"/>
          <w:sz w:val="21"/>
          <w:szCs w:val="21"/>
        </w:rPr>
      </w:pPr>
    </w:p>
    <w:p w14:paraId="36DC0B88" w14:textId="6354E769" w:rsidR="00F57FBF" w:rsidRPr="00780D7C" w:rsidRDefault="00F57FBF" w:rsidP="00455941">
      <w:pPr>
        <w:pStyle w:val="Nadpis3"/>
        <w:rPr>
          <w:rFonts w:ascii="Arial Narrow" w:hAnsi="Arial Narrow"/>
          <w:sz w:val="21"/>
          <w:szCs w:val="21"/>
        </w:rPr>
      </w:pPr>
      <w:bookmarkStart w:id="27" w:name="_Toc99634713"/>
      <w:r w:rsidRPr="00780D7C">
        <w:rPr>
          <w:rFonts w:ascii="Arial Narrow" w:hAnsi="Arial Narrow"/>
          <w:sz w:val="21"/>
          <w:szCs w:val="21"/>
        </w:rPr>
        <w:t>Technické špecifikácie a ostatné technické normy a predpisy</w:t>
      </w:r>
      <w:bookmarkEnd w:id="27"/>
    </w:p>
    <w:p w14:paraId="32B3292A" w14:textId="3A4879CD" w:rsidR="00F57FBF" w:rsidRPr="00780D7C" w:rsidRDefault="00F57FBF" w:rsidP="00F57FBF">
      <w:pPr>
        <w:rPr>
          <w:rFonts w:ascii="Arial Narrow" w:hAnsi="Arial Narrow"/>
          <w:sz w:val="21"/>
          <w:szCs w:val="21"/>
        </w:rPr>
      </w:pPr>
      <w:r w:rsidRPr="00780D7C">
        <w:rPr>
          <w:rFonts w:ascii="Arial Narrow" w:hAnsi="Arial Narrow"/>
          <w:sz w:val="21"/>
          <w:szCs w:val="21"/>
        </w:rPr>
        <w:t xml:space="preserve">Všeobecné technické požiadavky na výrobky, na technické a technicko-organizačné činnosti určujú technické normy (súpis noriem a predpisov a odkazy na </w:t>
      </w:r>
      <w:proofErr w:type="spellStart"/>
      <w:r w:rsidRPr="00780D7C">
        <w:rPr>
          <w:rFonts w:ascii="Arial Narrow" w:hAnsi="Arial Narrow"/>
          <w:sz w:val="21"/>
          <w:szCs w:val="21"/>
        </w:rPr>
        <w:t>ne</w:t>
      </w:r>
      <w:proofErr w:type="spellEnd"/>
      <w:r w:rsidRPr="00780D7C">
        <w:rPr>
          <w:rFonts w:ascii="Arial Narrow" w:hAnsi="Arial Narrow"/>
          <w:sz w:val="21"/>
          <w:szCs w:val="21"/>
        </w:rPr>
        <w:t xml:space="preserve"> sú uvedené v jednotlivých častiach kapitol TKP), pokiaľ v TKP nie je uvedené inak. Tieto odlišnosti však nesmú znížiť parametre uvedené v norme. Podpísaním Zmluvy o Dielo oboma zúčastnenými stranami na výstavbe, sa stávajú pre danú stavbu záväzné, ako neoddeliteľná súčasť zmluvného vzťahu. </w:t>
      </w:r>
    </w:p>
    <w:p w14:paraId="1E3EF20C" w14:textId="1788A191" w:rsidR="00F57FBF" w:rsidRPr="00780D7C" w:rsidRDefault="00F57FBF" w:rsidP="00F57FBF">
      <w:pPr>
        <w:rPr>
          <w:rFonts w:ascii="Arial Narrow" w:hAnsi="Arial Narrow"/>
          <w:sz w:val="21"/>
          <w:szCs w:val="21"/>
        </w:rPr>
      </w:pPr>
      <w:r w:rsidRPr="00780D7C">
        <w:rPr>
          <w:rFonts w:ascii="Arial Narrow" w:hAnsi="Arial Narrow"/>
          <w:sz w:val="21"/>
          <w:szCs w:val="21"/>
        </w:rPr>
        <w:t>V čase realizácie stavebného diela však môžu nastať situácie, keď do účinnosti vstupuje európska technická špecifikácia (TŠ), znamená to, že príslušná výrobková norma má Komisiou Európskej únie (EK) stanovené koexistenčné obdobie. Môže to vyvolať zmenu zmluvného vzťahu, ktorý zaväzuje objednávateľa i zhotoviteľa diela. Ak vznikne taká situácia, potom:</w:t>
      </w:r>
    </w:p>
    <w:p w14:paraId="6FD87C44" w14:textId="0C621974" w:rsidR="00F57FBF" w:rsidRPr="00780D7C" w:rsidRDefault="00F57FBF" w:rsidP="00F57FBF">
      <w:pPr>
        <w:pStyle w:val="odrka"/>
        <w:rPr>
          <w:rFonts w:ascii="Arial Narrow" w:hAnsi="Arial Narrow"/>
          <w:sz w:val="21"/>
          <w:szCs w:val="21"/>
        </w:rPr>
      </w:pPr>
      <w:r w:rsidRPr="00780D7C">
        <w:rPr>
          <w:rFonts w:ascii="Arial Narrow" w:hAnsi="Arial Narrow"/>
          <w:sz w:val="21"/>
          <w:szCs w:val="21"/>
        </w:rPr>
        <w:t>a) počas trvania koexistenčného obdobia môže zhotoviteľ stavebného diela aplikovať ako národnú tak aj európsku danú TŠ na základe ktorej predloží stavebnému dozoru príslušné vyhlásenie zhody,</w:t>
      </w:r>
    </w:p>
    <w:p w14:paraId="5F242899" w14:textId="39DB735D" w:rsidR="00F57FBF" w:rsidRPr="00780D7C" w:rsidRDefault="00F57FBF" w:rsidP="00F57FBF">
      <w:pPr>
        <w:pStyle w:val="odrka"/>
        <w:rPr>
          <w:rFonts w:ascii="Arial Narrow" w:hAnsi="Arial Narrow"/>
          <w:sz w:val="21"/>
          <w:szCs w:val="21"/>
        </w:rPr>
      </w:pPr>
      <w:r w:rsidRPr="00780D7C">
        <w:rPr>
          <w:rFonts w:ascii="Arial Narrow" w:hAnsi="Arial Narrow"/>
          <w:sz w:val="21"/>
          <w:szCs w:val="21"/>
        </w:rPr>
        <w:t>b) pred ukončením koexistenčného obdobia výrobca môže prednostne uplatniť európsku TŠ a v súlade s oznámením príslušnej notifikovanej osoby označí výrobok európskym označením zhody CE,</w:t>
      </w:r>
    </w:p>
    <w:p w14:paraId="5ED01796" w14:textId="3857085D" w:rsidR="00F57FBF" w:rsidRPr="00780D7C" w:rsidRDefault="00F57FBF" w:rsidP="00F57FBF">
      <w:pPr>
        <w:pStyle w:val="odrka"/>
        <w:rPr>
          <w:rFonts w:ascii="Arial Narrow" w:hAnsi="Arial Narrow"/>
          <w:sz w:val="21"/>
          <w:szCs w:val="21"/>
        </w:rPr>
      </w:pPr>
      <w:r w:rsidRPr="00780D7C">
        <w:rPr>
          <w:rFonts w:ascii="Arial Narrow" w:hAnsi="Arial Narrow"/>
          <w:sz w:val="21"/>
          <w:szCs w:val="21"/>
        </w:rPr>
        <w:t>c) dátum ukončenia koexistenčného obdobia znamená, že na trh sa môžu uvádzať iba stavebné výrobky vyrobené po dátume koexistenčného obdobia a s európskym vyhlásením zhody a označením zhody CE. Zhotoviteľ však môže zabudovať do stavby stavebný výrobok s národným vyhlásením a označením zhody iba ak bol výrobok vyrobený pre ukončením koexistenčného obdobia. O dátume ukončenia koexistenčného obdobia sa výrobca i odberateľ dozvie z úradného vestníka ES (OJEC) a podľa zákona č. 416/2004 Z. z.</w:t>
      </w:r>
    </w:p>
    <w:p w14:paraId="7DE89E37" w14:textId="7A1984CE" w:rsidR="00F57FBF" w:rsidRPr="00780D7C" w:rsidRDefault="00F57FBF" w:rsidP="00F57FBF">
      <w:pPr>
        <w:rPr>
          <w:rFonts w:ascii="Arial Narrow" w:hAnsi="Arial Narrow"/>
          <w:sz w:val="21"/>
          <w:szCs w:val="21"/>
        </w:rPr>
      </w:pPr>
    </w:p>
    <w:p w14:paraId="2F1FFBAD" w14:textId="7756EB3D" w:rsidR="00F57FBF" w:rsidRPr="00780D7C" w:rsidRDefault="00F57FBF" w:rsidP="00455941">
      <w:pPr>
        <w:pStyle w:val="Nadpis3"/>
        <w:rPr>
          <w:rFonts w:ascii="Arial Narrow" w:hAnsi="Arial Narrow"/>
          <w:sz w:val="21"/>
          <w:szCs w:val="21"/>
        </w:rPr>
      </w:pPr>
      <w:bookmarkStart w:id="28" w:name="_Toc99634714"/>
      <w:r w:rsidRPr="00780D7C">
        <w:rPr>
          <w:rFonts w:ascii="Arial Narrow" w:hAnsi="Arial Narrow"/>
          <w:sz w:val="21"/>
          <w:szCs w:val="21"/>
        </w:rPr>
        <w:lastRenderedPageBreak/>
        <w:t>Technické predpisy</w:t>
      </w:r>
      <w:bookmarkEnd w:id="28"/>
    </w:p>
    <w:p w14:paraId="7906DE28" w14:textId="77777777" w:rsidR="00F57FBF" w:rsidRPr="00780D7C" w:rsidRDefault="00F57FBF" w:rsidP="00F57FBF">
      <w:pPr>
        <w:rPr>
          <w:rFonts w:ascii="Arial Narrow" w:hAnsi="Arial Narrow"/>
          <w:sz w:val="21"/>
          <w:szCs w:val="21"/>
        </w:rPr>
      </w:pPr>
      <w:r w:rsidRPr="00780D7C">
        <w:rPr>
          <w:rFonts w:ascii="Arial Narrow" w:hAnsi="Arial Narrow"/>
          <w:sz w:val="21"/>
          <w:szCs w:val="21"/>
        </w:rPr>
        <w:t>Typové podklady stanovujú riešenie stavebných dielov, sústav alebo stavebných objektov alebo ich konštrukčných častí.</w:t>
      </w:r>
    </w:p>
    <w:p w14:paraId="17859B38" w14:textId="77777777" w:rsidR="00F57FBF" w:rsidRPr="00780D7C" w:rsidRDefault="00F57FBF" w:rsidP="00F57FBF">
      <w:pPr>
        <w:rPr>
          <w:rFonts w:ascii="Arial Narrow" w:hAnsi="Arial Narrow"/>
          <w:sz w:val="21"/>
          <w:szCs w:val="21"/>
        </w:rPr>
      </w:pPr>
      <w:r w:rsidRPr="00780D7C">
        <w:rPr>
          <w:rFonts w:ascii="Arial Narrow" w:hAnsi="Arial Narrow"/>
          <w:sz w:val="21"/>
          <w:szCs w:val="21"/>
        </w:rPr>
        <w:t>Typizačné smernice stanovujú všeobecné technické riešenia a požiadavky na jednotlivé účelové druhy stavebných objektov alebo ich konštrukčných častí.</w:t>
      </w:r>
    </w:p>
    <w:p w14:paraId="7BA08264" w14:textId="7CA247C2" w:rsidR="00F57FBF" w:rsidRPr="00780D7C" w:rsidRDefault="00F57FBF" w:rsidP="00F57FBF">
      <w:pPr>
        <w:rPr>
          <w:rFonts w:ascii="Arial Narrow" w:hAnsi="Arial Narrow"/>
          <w:sz w:val="21"/>
          <w:szCs w:val="21"/>
        </w:rPr>
      </w:pPr>
      <w:r w:rsidRPr="00780D7C">
        <w:rPr>
          <w:rFonts w:ascii="Arial Narrow" w:hAnsi="Arial Narrow"/>
          <w:sz w:val="21"/>
          <w:szCs w:val="21"/>
        </w:rPr>
        <w:t>Zborníky technických riešení (vzorové listy) obsahujú informácie o typizovaných riešeniach a o takých riešeniach, o vhodnosti ktorých k opakovanému použitiu rozhodol príslušný ústredný orgán, alebo ním poverená inštitúcia, napr. Slovenská správa ciest (SSC).</w:t>
      </w:r>
    </w:p>
    <w:p w14:paraId="4008CFF7" w14:textId="51B87B6F" w:rsidR="00F57FBF" w:rsidRPr="00780D7C" w:rsidRDefault="00F57FBF" w:rsidP="00F57FBF">
      <w:pPr>
        <w:rPr>
          <w:rFonts w:ascii="Arial Narrow" w:hAnsi="Arial Narrow"/>
          <w:sz w:val="21"/>
          <w:szCs w:val="21"/>
        </w:rPr>
      </w:pPr>
      <w:r w:rsidRPr="00780D7C">
        <w:rPr>
          <w:rFonts w:ascii="Arial Narrow" w:hAnsi="Arial Narrow"/>
          <w:sz w:val="21"/>
          <w:szCs w:val="21"/>
        </w:rPr>
        <w:t xml:space="preserve">Tieto predpisy a ďalšie rezortné predpisy normatívneho charakteru, schválené ústredným orgánom štátnej správy pozemných komunikácií sú záväzné len v tých bodoch, ktoré nie sú v rozpore s požiadavkami TKP v jednotlivých častiach. Nesmú však byť tieto predpisy v rozpore s právnymi aktmi ES a ak sú špecificky prísnejšie v ukazovateľoch, parametroch a kritériách ako stanovuje príslušná </w:t>
      </w:r>
      <w:proofErr w:type="spellStart"/>
      <w:r w:rsidRPr="00780D7C">
        <w:rPr>
          <w:rFonts w:ascii="Arial Narrow" w:hAnsi="Arial Narrow"/>
          <w:sz w:val="21"/>
          <w:szCs w:val="21"/>
        </w:rPr>
        <w:t>hEN</w:t>
      </w:r>
      <w:proofErr w:type="spellEnd"/>
      <w:r w:rsidRPr="00780D7C">
        <w:rPr>
          <w:rFonts w:ascii="Arial Narrow" w:hAnsi="Arial Narrow"/>
          <w:sz w:val="21"/>
          <w:szCs w:val="21"/>
        </w:rPr>
        <w:t>, musia sa predložiť na notifikáciu európskej Komisii prostredníctvom útvaru na Úrade pre normalizáciu metrológiu a skúšobníctvo SR (ÚNMS SR) do Bruselu.</w:t>
      </w:r>
    </w:p>
    <w:p w14:paraId="2E4A6582" w14:textId="3CF702C5" w:rsidR="00D250D6" w:rsidRPr="00780D7C" w:rsidRDefault="00D250D6" w:rsidP="00455941">
      <w:pPr>
        <w:pStyle w:val="Nadpis3"/>
        <w:rPr>
          <w:rFonts w:ascii="Arial Narrow" w:hAnsi="Arial Narrow"/>
          <w:sz w:val="21"/>
          <w:szCs w:val="21"/>
        </w:rPr>
      </w:pPr>
      <w:bookmarkStart w:id="29" w:name="_Toc99634715"/>
      <w:r w:rsidRPr="00780D7C">
        <w:rPr>
          <w:rFonts w:ascii="Arial Narrow" w:hAnsi="Arial Narrow"/>
          <w:sz w:val="21"/>
          <w:szCs w:val="21"/>
        </w:rPr>
        <w:t>Vyhlásenie zhody a podklady nutné k jeho vydaniu</w:t>
      </w:r>
      <w:bookmarkEnd w:id="29"/>
    </w:p>
    <w:p w14:paraId="7724F14F" w14:textId="35E09DC5" w:rsidR="00D250D6" w:rsidRPr="00780D7C" w:rsidRDefault="00D250D6" w:rsidP="00D250D6">
      <w:pPr>
        <w:rPr>
          <w:rFonts w:ascii="Arial Narrow" w:hAnsi="Arial Narrow"/>
          <w:sz w:val="21"/>
          <w:szCs w:val="21"/>
        </w:rPr>
      </w:pPr>
      <w:r w:rsidRPr="00780D7C">
        <w:rPr>
          <w:rFonts w:ascii="Arial Narrow" w:hAnsi="Arial Narrow"/>
          <w:sz w:val="21"/>
          <w:szCs w:val="21"/>
        </w:rPr>
        <w:t>Právne relevantným dokladom pre zhotoviteľa i objednávateľa podľa ustanovení zákonov o stavebných výrobkoch i zákona o technických požiadavkách na výrobky je Vyhlásenie zhody (</w:t>
      </w:r>
      <w:proofErr w:type="spellStart"/>
      <w:r w:rsidRPr="00780D7C">
        <w:rPr>
          <w:rFonts w:ascii="Arial Narrow" w:hAnsi="Arial Narrow"/>
          <w:sz w:val="21"/>
          <w:szCs w:val="21"/>
        </w:rPr>
        <w:t>Vz</w:t>
      </w:r>
      <w:proofErr w:type="spellEnd"/>
      <w:r w:rsidRPr="00780D7C">
        <w:rPr>
          <w:rFonts w:ascii="Arial Narrow" w:hAnsi="Arial Narrow"/>
          <w:sz w:val="21"/>
          <w:szCs w:val="21"/>
        </w:rPr>
        <w:t xml:space="preserve"> alebo vyhlásenie zhody v ES = ES </w:t>
      </w:r>
      <w:proofErr w:type="spellStart"/>
      <w:r w:rsidRPr="00780D7C">
        <w:rPr>
          <w:rFonts w:ascii="Arial Narrow" w:hAnsi="Arial Narrow"/>
          <w:sz w:val="21"/>
          <w:szCs w:val="21"/>
        </w:rPr>
        <w:t>Vz</w:t>
      </w:r>
      <w:proofErr w:type="spellEnd"/>
      <w:r w:rsidRPr="00780D7C">
        <w:rPr>
          <w:rFonts w:ascii="Arial Narrow" w:hAnsi="Arial Narrow"/>
          <w:sz w:val="21"/>
          <w:szCs w:val="21"/>
        </w:rPr>
        <w:t>) pre tzv. určené výrobky.</w:t>
      </w:r>
    </w:p>
    <w:p w14:paraId="5F4A4FAB" w14:textId="5844075C" w:rsidR="00D250D6" w:rsidRPr="00780D7C" w:rsidRDefault="00D250D6" w:rsidP="00D250D6">
      <w:pPr>
        <w:rPr>
          <w:rFonts w:ascii="Arial Narrow" w:hAnsi="Arial Narrow"/>
          <w:sz w:val="21"/>
          <w:szCs w:val="21"/>
        </w:rPr>
      </w:pPr>
      <w:r w:rsidRPr="00780D7C">
        <w:rPr>
          <w:rFonts w:ascii="Arial Narrow" w:hAnsi="Arial Narrow"/>
          <w:sz w:val="21"/>
          <w:szCs w:val="21"/>
        </w:rPr>
        <w:t>Vzhľadom k skutočnosti, že mnohé stavebné výrobky (ako napr. betónové prefabrikované nosníky, priečne delené konštrukcie mostov, protihlukové steny, betónové zvodidlá, mostné závery či portály dopravného značenia a iné stavebné výrobky</w:t>
      </w:r>
      <w:r w:rsidR="00335699" w:rsidRPr="00780D7C">
        <w:rPr>
          <w:rFonts w:ascii="Arial Narrow" w:hAnsi="Arial Narrow"/>
          <w:sz w:val="21"/>
          <w:szCs w:val="21"/>
        </w:rPr>
        <w:t>)</w:t>
      </w:r>
      <w:r w:rsidRPr="00780D7C">
        <w:rPr>
          <w:rFonts w:ascii="Arial Narrow" w:hAnsi="Arial Narrow"/>
          <w:sz w:val="21"/>
          <w:szCs w:val="21"/>
        </w:rPr>
        <w:t xml:space="preserve"> sa začínajú vyrábať pre danú stavbu ako prefabrikáty v závode podľa projektovej dokumentácie, alebo typových podkladov výrobcu, odberateľ stavebného diela má vyžadovať predloženie príslušných vyhlásení zhody pred zabudovaním do konštrukcie stavby, najneskôr však ku kolaudačnému konaniu. V opačnom prípade nemôže byť stavba prípadne jej časť prevzatá do trvalého užívania. </w:t>
      </w:r>
    </w:p>
    <w:p w14:paraId="66AA3C82"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Pojem „uvádzanie stavebného výrobku na trh“ v zákone o stavebných výrobkoch nie je exaktne deklarovaný, preto jurisdikcia</w:t>
      </w:r>
      <w:r w:rsidRPr="00780D7C">
        <w:rPr>
          <w:rStyle w:val="Odkaznapoznmkupodiarou"/>
          <w:rFonts w:ascii="Arial Narrow" w:hAnsi="Arial Narrow"/>
          <w:sz w:val="21"/>
          <w:szCs w:val="21"/>
        </w:rPr>
        <w:footnoteReference w:id="2"/>
      </w:r>
      <w:r w:rsidRPr="00780D7C">
        <w:rPr>
          <w:rFonts w:ascii="Arial Narrow" w:hAnsi="Arial Narrow"/>
          <w:sz w:val="21"/>
          <w:szCs w:val="21"/>
        </w:rPr>
        <w:t xml:space="preserve"> v slovenskom právnom systéme umožňuje použiť pri vysvetľovaní pojmov nekontroverzné vysvetlenie zo zákonných noriem z iného príbuzného zákonného predpisu </w:t>
      </w:r>
    </w:p>
    <w:p w14:paraId="5116B9A3" w14:textId="77777777" w:rsidR="00D250D6" w:rsidRPr="00780D7C" w:rsidRDefault="00D250D6" w:rsidP="00D250D6">
      <w:pPr>
        <w:rPr>
          <w:rFonts w:ascii="Arial Narrow" w:hAnsi="Arial Narrow"/>
          <w:sz w:val="21"/>
          <w:szCs w:val="21"/>
        </w:rPr>
      </w:pPr>
      <w:r w:rsidRPr="00780D7C">
        <w:rPr>
          <w:rFonts w:ascii="Arial Narrow" w:hAnsi="Arial Narrow"/>
          <w:sz w:val="21"/>
          <w:szCs w:val="21"/>
        </w:rPr>
        <w:t>V súvislosti s vyhlásením zhody sa používa toto názvoslovie:</w:t>
      </w:r>
    </w:p>
    <w:p w14:paraId="6FDC7A41" w14:textId="032C8013"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výrobok je každá vec, ktorá bola vyrobená, vyťažená alebo inak získaná, bez ohľadu na stupeň jej spracovania a je určená na uvedenie na trh alebo uvedenie do prevádzky</w:t>
      </w:r>
      <w:r w:rsidR="00335699" w:rsidRPr="00780D7C">
        <w:rPr>
          <w:rFonts w:ascii="Arial Narrow" w:hAnsi="Arial Narrow"/>
          <w:sz w:val="21"/>
          <w:szCs w:val="21"/>
        </w:rPr>
        <w:t>,</w:t>
      </w:r>
    </w:p>
    <w:p w14:paraId="784AF9DC" w14:textId="29D26907"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výrobcom je podnikateľ, ktorý vyťažil, vyrobil alebo iným postupom získal výrobok alebo sa za výrobcu označuje tým, že k výrobku pripája svoje obchodné meno, výrobnú značku alebo iný identifikačný znak, ktorý ho identifikuje ako výrobcu alebo ktorý ho odlišuje od iného výrobcu; výrobcom môže byť aj dovozca</w:t>
      </w:r>
      <w:r w:rsidR="00041657" w:rsidRPr="00780D7C">
        <w:rPr>
          <w:rFonts w:ascii="Arial Narrow" w:hAnsi="Arial Narrow"/>
          <w:sz w:val="21"/>
          <w:szCs w:val="21"/>
        </w:rPr>
        <w:t>,</w:t>
      </w:r>
    </w:p>
    <w:p w14:paraId="6F605CA3" w14:textId="7F9BD318"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dovozca je podnikateľ, ktorý uvedie na trh výrobok z iného štátu alebo uvedenie takéhoto výrobku na trh sprostredkuje,</w:t>
      </w:r>
    </w:p>
    <w:p w14:paraId="5ECED2D2" w14:textId="1114E4D5"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 xml:space="preserve">splnomocnenec je právnická osoba alebo fyzická osoba2a), ktorú výrobca poveril </w:t>
      </w:r>
      <w:proofErr w:type="spellStart"/>
      <w:r w:rsidRPr="00780D7C">
        <w:rPr>
          <w:rFonts w:ascii="Arial Narrow" w:hAnsi="Arial Narrow"/>
          <w:sz w:val="21"/>
          <w:szCs w:val="21"/>
        </w:rPr>
        <w:t>zastu-povaním</w:t>
      </w:r>
      <w:proofErr w:type="spellEnd"/>
      <w:r w:rsidRPr="00780D7C">
        <w:rPr>
          <w:rFonts w:ascii="Arial Narrow" w:hAnsi="Arial Narrow"/>
          <w:sz w:val="21"/>
          <w:szCs w:val="21"/>
        </w:rPr>
        <w:t xml:space="preserve"> vo veciach týkajúcich sa povinností vyplývajúcich z tohto zákona,</w:t>
      </w:r>
    </w:p>
    <w:p w14:paraId="273934A0" w14:textId="2C26D6F4" w:rsidR="000C1F21" w:rsidRPr="00780D7C" w:rsidRDefault="000C1F21" w:rsidP="000C1F21">
      <w:pPr>
        <w:pStyle w:val="odrka"/>
        <w:rPr>
          <w:rFonts w:ascii="Arial Narrow" w:hAnsi="Arial Narrow"/>
          <w:sz w:val="21"/>
          <w:szCs w:val="21"/>
        </w:rPr>
      </w:pPr>
      <w:r w:rsidRPr="00780D7C">
        <w:rPr>
          <w:rFonts w:ascii="Arial Narrow" w:hAnsi="Arial Narrow"/>
          <w:sz w:val="21"/>
          <w:szCs w:val="21"/>
        </w:rPr>
        <w:t>distribútor je podnikateľ, ktorý výrobky predáva, sprostredkúva ich predaj alebo ich iným spôsobom poskytuje používateľom, ale svojou činnosťou priamo neovplyvňuje vlastnosti výrobku (distribuuje); distribútorom je aj dodávateľ</w:t>
      </w:r>
      <w:r w:rsidRPr="00780D7C">
        <w:rPr>
          <w:rStyle w:val="Odkaznapoznmkupodiarou"/>
          <w:rFonts w:ascii="Arial Narrow" w:hAnsi="Arial Narrow"/>
          <w:sz w:val="21"/>
          <w:szCs w:val="21"/>
        </w:rPr>
        <w:footnoteReference w:id="3"/>
      </w:r>
      <w:r w:rsidRPr="00780D7C">
        <w:rPr>
          <w:rFonts w:ascii="Arial Narrow" w:hAnsi="Arial Narrow"/>
          <w:sz w:val="21"/>
          <w:szCs w:val="21"/>
        </w:rPr>
        <w:t>,</w:t>
      </w:r>
    </w:p>
    <w:p w14:paraId="6264BA60" w14:textId="4C8288D4"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uvedenie výrobku na trh je okamih, keď výrobok prvýkrát prechádza odplatne alebo bezodplatne z etapy výroby alebo dovozu do etapy distribúcie, a to aj v prípade, ak je určený pre vlastnú potrebu,</w:t>
      </w:r>
    </w:p>
    <w:p w14:paraId="4D4EEABD" w14:textId="02F26EC7"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uvedenie výrobku do prevádzky je okamih, keď výrobok prvýkrát prechádza odplatne alebo bezodplatne z etapy výroby alebo dovozu do etapy prevádzky, a to najmä po jeho dokončenej inštalácii, alebo do etapy používania, či už je určený pre potreby iných osôb alebo pre vlastnú potrebu.</w:t>
      </w:r>
    </w:p>
    <w:p w14:paraId="6322CD14" w14:textId="77777777" w:rsidR="00335699" w:rsidRPr="00780D7C" w:rsidRDefault="00335699" w:rsidP="00D250D6">
      <w:pPr>
        <w:rPr>
          <w:rFonts w:ascii="Arial Narrow" w:hAnsi="Arial Narrow"/>
          <w:sz w:val="21"/>
          <w:szCs w:val="21"/>
        </w:rPr>
      </w:pPr>
    </w:p>
    <w:p w14:paraId="679023C8" w14:textId="66764BF0" w:rsidR="00D250D6" w:rsidRPr="00780D7C" w:rsidRDefault="00D250D6" w:rsidP="00D250D6">
      <w:pPr>
        <w:rPr>
          <w:rFonts w:ascii="Arial Narrow" w:hAnsi="Arial Narrow"/>
          <w:sz w:val="21"/>
          <w:szCs w:val="21"/>
        </w:rPr>
      </w:pPr>
      <w:r w:rsidRPr="00780D7C">
        <w:rPr>
          <w:rFonts w:ascii="Arial Narrow" w:hAnsi="Arial Narrow"/>
          <w:sz w:val="21"/>
          <w:szCs w:val="21"/>
        </w:rPr>
        <w:t xml:space="preserve">V praxi však pre úplnosť dokladov môže odberateľ požadovať od zhotoviteľa aj fotokópie protokolov o počiatočných skúškach typu, správy o poslednej inšpekcii, ktorá nemá byť staršia ako 12 mesiacov, vydané príslušnou autorizovanou osobou (AO) alebo pre harmonizovanú oblasť technických špecifikácií - notifikovanou osobou (NO). Zoznam týchto uznaných </w:t>
      </w:r>
      <w:r w:rsidR="00041657" w:rsidRPr="00780D7C">
        <w:rPr>
          <w:rFonts w:ascii="Arial Narrow" w:hAnsi="Arial Narrow"/>
          <w:sz w:val="21"/>
          <w:szCs w:val="21"/>
        </w:rPr>
        <w:t>(</w:t>
      </w:r>
      <w:r w:rsidRPr="00780D7C">
        <w:rPr>
          <w:rFonts w:ascii="Arial Narrow" w:hAnsi="Arial Narrow"/>
          <w:sz w:val="21"/>
          <w:szCs w:val="21"/>
        </w:rPr>
        <w:t>notifikovaných</w:t>
      </w:r>
      <w:r w:rsidR="00041657" w:rsidRPr="00780D7C">
        <w:rPr>
          <w:rFonts w:ascii="Arial Narrow" w:hAnsi="Arial Narrow"/>
          <w:sz w:val="21"/>
          <w:szCs w:val="21"/>
        </w:rPr>
        <w:t>)</w:t>
      </w:r>
      <w:r w:rsidRPr="00780D7C">
        <w:rPr>
          <w:rFonts w:ascii="Arial Narrow" w:hAnsi="Arial Narrow"/>
          <w:sz w:val="21"/>
          <w:szCs w:val="21"/>
        </w:rPr>
        <w:t xml:space="preserve"> inštitúcii v rámci európskej únie je zverejnený na elektronickej adrese: </w:t>
      </w:r>
      <w:hyperlink r:id="rId21" w:history="1">
        <w:r w:rsidR="00041657" w:rsidRPr="00780D7C">
          <w:rPr>
            <w:rStyle w:val="Hypertextovprepojenie"/>
            <w:rFonts w:ascii="Arial Narrow" w:hAnsi="Arial Narrow"/>
            <w:sz w:val="21"/>
            <w:szCs w:val="21"/>
          </w:rPr>
          <w:t>http://ec.europa.eu/enterprise/newapproach/nando/</w:t>
        </w:r>
      </w:hyperlink>
      <w:r w:rsidRPr="00780D7C">
        <w:rPr>
          <w:rFonts w:ascii="Arial Narrow" w:hAnsi="Arial Narrow"/>
          <w:sz w:val="21"/>
          <w:szCs w:val="21"/>
        </w:rPr>
        <w:t xml:space="preserve">. </w:t>
      </w:r>
    </w:p>
    <w:p w14:paraId="1FB9A8AB" w14:textId="127DCB6D" w:rsidR="00D250D6" w:rsidRPr="00780D7C" w:rsidRDefault="00D250D6" w:rsidP="00D250D6">
      <w:pPr>
        <w:rPr>
          <w:rFonts w:ascii="Arial Narrow" w:hAnsi="Arial Narrow"/>
          <w:sz w:val="21"/>
          <w:szCs w:val="21"/>
        </w:rPr>
      </w:pPr>
      <w:r w:rsidRPr="00780D7C">
        <w:rPr>
          <w:rFonts w:ascii="Arial Narrow" w:hAnsi="Arial Narrow"/>
          <w:sz w:val="21"/>
          <w:szCs w:val="21"/>
        </w:rPr>
        <w:lastRenderedPageBreak/>
        <w:t>Preukazovanie zhody pre stavebné výrobky, pre ktoré neexistuje platná alebo úplná európska či národná oblasť technických špecifikácií, je riešené technickým osvedčovaním ( v národnej oblasti technických špecifikácií národným osvedčením platným iba v štáte vydania (TO) a v oblasti neúplných európskych noriem sú k dispozícii európske technické osvedčenia (ETA), ktoré smie vydávať iba člen európskej organizácie pre technické osvedčovanie (EOTA) na základe príslušného usmernenia (</w:t>
      </w:r>
      <w:proofErr w:type="spellStart"/>
      <w:r w:rsidRPr="00780D7C">
        <w:rPr>
          <w:rFonts w:ascii="Arial Narrow" w:hAnsi="Arial Narrow"/>
          <w:sz w:val="21"/>
          <w:szCs w:val="21"/>
        </w:rPr>
        <w:t>Guideline</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for</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European</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Tech-nical</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Approvall</w:t>
      </w:r>
      <w:proofErr w:type="spellEnd"/>
      <w:r w:rsidRPr="00780D7C">
        <w:rPr>
          <w:rFonts w:ascii="Arial Narrow" w:hAnsi="Arial Narrow"/>
          <w:sz w:val="21"/>
          <w:szCs w:val="21"/>
        </w:rPr>
        <w:t xml:space="preserve"> </w:t>
      </w:r>
      <w:r w:rsidR="00041657" w:rsidRPr="00780D7C">
        <w:rPr>
          <w:rFonts w:ascii="Arial Narrow" w:hAnsi="Arial Narrow"/>
          <w:sz w:val="21"/>
          <w:szCs w:val="21"/>
        </w:rPr>
        <w:t xml:space="preserve">- </w:t>
      </w:r>
      <w:r w:rsidRPr="00780D7C">
        <w:rPr>
          <w:rFonts w:ascii="Arial Narrow" w:hAnsi="Arial Narrow"/>
          <w:sz w:val="21"/>
          <w:szCs w:val="21"/>
        </w:rPr>
        <w:t xml:space="preserve">ETA G). Zoznam takýchto oprávnených inštitúcií je zverejnený a aktualizovaný na stránkach. Pre SR je takouto inštitúciou pre TO Technický a skúšobný ústav stavebný – TSÚS, n. o. v Bratislave. ETA je platné v celom ES a nahrádza tak nedostatky spojené s </w:t>
      </w:r>
      <w:proofErr w:type="spellStart"/>
      <w:r w:rsidRPr="00780D7C">
        <w:rPr>
          <w:rFonts w:ascii="Arial Narrow" w:hAnsi="Arial Narrow"/>
          <w:sz w:val="21"/>
          <w:szCs w:val="21"/>
        </w:rPr>
        <w:t>hEN</w:t>
      </w:r>
      <w:proofErr w:type="spellEnd"/>
      <w:r w:rsidRPr="00780D7C">
        <w:rPr>
          <w:rFonts w:ascii="Arial Narrow" w:hAnsi="Arial Narrow"/>
          <w:sz w:val="21"/>
          <w:szCs w:val="21"/>
        </w:rPr>
        <w:t>.</w:t>
      </w:r>
    </w:p>
    <w:p w14:paraId="63E98721" w14:textId="2F77A10A" w:rsidR="00C90209" w:rsidRPr="00780D7C" w:rsidRDefault="00D250D6" w:rsidP="00D250D6">
      <w:pPr>
        <w:rPr>
          <w:rFonts w:ascii="Arial Narrow" w:hAnsi="Arial Narrow"/>
          <w:color w:val="000000" w:themeColor="text1"/>
          <w:sz w:val="21"/>
          <w:szCs w:val="21"/>
        </w:rPr>
      </w:pPr>
      <w:r w:rsidRPr="00780D7C">
        <w:rPr>
          <w:rFonts w:ascii="Arial Narrow" w:hAnsi="Arial Narrow"/>
          <w:sz w:val="21"/>
          <w:szCs w:val="21"/>
        </w:rPr>
        <w:t>Procesy preukazovania zhody pre stavebné výrobky a požadované postupy v konaniach riešia príslušné ustanovenia zákona o stavebných výrobkoch. Odberateľ tak nemôže požadovať od zhotoviteľa ani od výrobcu stavebného výrobku doklad o preukázaní zhody v inom než EK určenom systéme ( 1;1+; 2; 2+; 3 alebo 4) teda len taký, aký v SR určuje zákon</w:t>
      </w:r>
      <w:r w:rsidRPr="00780D7C">
        <w:rPr>
          <w:rFonts w:ascii="Arial Narrow" w:hAnsi="Arial Narrow"/>
          <w:color w:val="000000" w:themeColor="text1"/>
          <w:sz w:val="21"/>
          <w:szCs w:val="21"/>
        </w:rPr>
        <w:t>. Systém preukázania zhody je ustanovený príslušným rozhodnutím EK.</w:t>
      </w:r>
    </w:p>
    <w:p w14:paraId="5A3D3403" w14:textId="3B889E68" w:rsidR="002720E8" w:rsidRPr="005F3E33" w:rsidRDefault="00E77099" w:rsidP="005F3E33">
      <w:pPr>
        <w:pStyle w:val="Nadpis2"/>
      </w:pPr>
      <w:bookmarkStart w:id="30" w:name="_Toc99634716"/>
      <w:r w:rsidRPr="005F3E33">
        <w:t>Kvalita stavebných prác</w:t>
      </w:r>
      <w:bookmarkEnd w:id="30"/>
    </w:p>
    <w:p w14:paraId="0331D1E1" w14:textId="4D896F69" w:rsidR="00E77099" w:rsidRPr="00780D7C" w:rsidRDefault="00E77099" w:rsidP="00455941">
      <w:pPr>
        <w:pStyle w:val="Nadpis3"/>
        <w:rPr>
          <w:rFonts w:ascii="Arial Narrow" w:hAnsi="Arial Narrow"/>
          <w:color w:val="000000" w:themeColor="text1"/>
          <w:sz w:val="21"/>
          <w:szCs w:val="21"/>
        </w:rPr>
      </w:pPr>
      <w:bookmarkStart w:id="31" w:name="_Toc99634717"/>
      <w:r w:rsidRPr="00780D7C">
        <w:rPr>
          <w:rFonts w:ascii="Arial Narrow" w:hAnsi="Arial Narrow"/>
          <w:color w:val="000000" w:themeColor="text1"/>
          <w:sz w:val="21"/>
          <w:szCs w:val="21"/>
        </w:rPr>
        <w:t>Definícia kvality</w:t>
      </w:r>
      <w:bookmarkEnd w:id="31"/>
    </w:p>
    <w:p w14:paraId="04CE0101" w14:textId="77777777" w:rsidR="00972AD1" w:rsidRPr="00780D7C" w:rsidRDefault="00972AD1" w:rsidP="00972AD1">
      <w:pPr>
        <w:rPr>
          <w:rFonts w:ascii="Arial Narrow" w:hAnsi="Arial Narrow"/>
          <w:sz w:val="21"/>
          <w:szCs w:val="21"/>
        </w:rPr>
      </w:pPr>
      <w:r w:rsidRPr="00780D7C">
        <w:rPr>
          <w:rFonts w:ascii="Arial Narrow" w:hAnsi="Arial Narrow"/>
          <w:color w:val="000000" w:themeColor="text1"/>
          <w:sz w:val="21"/>
          <w:szCs w:val="21"/>
        </w:rPr>
        <w:t xml:space="preserve">Uplatnenie systému manažérstva kvality v projektoch (STN ISO 10006) vytvára predpoklady pre spracovanie plánu kvality podľa </w:t>
      </w:r>
      <w:r w:rsidRPr="00780D7C">
        <w:rPr>
          <w:rFonts w:ascii="Arial Narrow" w:hAnsi="Arial Narrow"/>
          <w:sz w:val="21"/>
          <w:szCs w:val="21"/>
        </w:rPr>
        <w:t>STN ISO 10005:2006 +</w:t>
      </w:r>
      <w:proofErr w:type="spellStart"/>
      <w:r w:rsidRPr="00780D7C">
        <w:rPr>
          <w:rFonts w:ascii="Arial Narrow" w:hAnsi="Arial Narrow"/>
          <w:sz w:val="21"/>
          <w:szCs w:val="21"/>
        </w:rPr>
        <w:t>Oa</w:t>
      </w:r>
      <w:proofErr w:type="spellEnd"/>
      <w:r w:rsidRPr="00780D7C">
        <w:rPr>
          <w:rFonts w:ascii="Arial Narrow" w:hAnsi="Arial Narrow"/>
          <w:sz w:val="21"/>
          <w:szCs w:val="21"/>
        </w:rPr>
        <w:t xml:space="preserve">. </w:t>
      </w:r>
    </w:p>
    <w:p w14:paraId="6E0943CD" w14:textId="77777777" w:rsidR="00972AD1" w:rsidRPr="00780D7C" w:rsidRDefault="00972AD1" w:rsidP="00972AD1">
      <w:pPr>
        <w:rPr>
          <w:rFonts w:ascii="Arial Narrow" w:hAnsi="Arial Narrow"/>
          <w:sz w:val="21"/>
          <w:szCs w:val="21"/>
        </w:rPr>
      </w:pPr>
      <w:r w:rsidRPr="00780D7C">
        <w:rPr>
          <w:rFonts w:ascii="Arial Narrow" w:hAnsi="Arial Narrow"/>
          <w:sz w:val="21"/>
          <w:szCs w:val="21"/>
        </w:rPr>
        <w:t>Kvalita stavebného diela je vyjadrená súhrnom všetkých jeho vlastností, ktoré sú meradlom pre stanovenie jeho funkcie, úžitkovej hodnoty a jeho životnosti. Je výsledkom činnosti všetkých partnerov, podieľajúcich sa na jeho tvorbe.</w:t>
      </w:r>
    </w:p>
    <w:p w14:paraId="747AF167" w14:textId="77777777" w:rsidR="00972AD1" w:rsidRPr="00780D7C" w:rsidRDefault="00972AD1" w:rsidP="00972AD1">
      <w:pPr>
        <w:rPr>
          <w:rFonts w:ascii="Arial Narrow" w:hAnsi="Arial Narrow"/>
          <w:sz w:val="21"/>
          <w:szCs w:val="21"/>
        </w:rPr>
      </w:pPr>
      <w:r w:rsidRPr="00780D7C">
        <w:rPr>
          <w:rFonts w:ascii="Arial Narrow" w:hAnsi="Arial Narrow"/>
          <w:sz w:val="21"/>
          <w:szCs w:val="21"/>
        </w:rPr>
        <w:t xml:space="preserve">Prvým predpokladom kvalitného stavebného diela je dokonalá projektová dokumentácia, </w:t>
      </w:r>
      <w:proofErr w:type="spellStart"/>
      <w:r w:rsidRPr="00780D7C">
        <w:rPr>
          <w:rFonts w:ascii="Arial Narrow" w:hAnsi="Arial Narrow"/>
          <w:sz w:val="21"/>
          <w:szCs w:val="21"/>
        </w:rPr>
        <w:t>prípra-va</w:t>
      </w:r>
      <w:proofErr w:type="spellEnd"/>
      <w:r w:rsidRPr="00780D7C">
        <w:rPr>
          <w:rFonts w:ascii="Arial Narrow" w:hAnsi="Arial Narrow"/>
          <w:sz w:val="21"/>
          <w:szCs w:val="21"/>
        </w:rPr>
        <w:t xml:space="preserve"> staveniska, vytvorenie potrebných </w:t>
      </w:r>
      <w:proofErr w:type="spellStart"/>
      <w:r w:rsidRPr="00780D7C">
        <w:rPr>
          <w:rFonts w:ascii="Arial Narrow" w:hAnsi="Arial Narrow"/>
          <w:sz w:val="21"/>
          <w:szCs w:val="21"/>
        </w:rPr>
        <w:t>medziskládok</w:t>
      </w:r>
      <w:proofErr w:type="spellEnd"/>
      <w:r w:rsidRPr="00780D7C">
        <w:rPr>
          <w:rFonts w:ascii="Arial Narrow" w:hAnsi="Arial Narrow"/>
          <w:sz w:val="21"/>
          <w:szCs w:val="21"/>
        </w:rPr>
        <w:t xml:space="preserve">, dokonala technická príprava výroby, dobrá spolupráca s </w:t>
      </w:r>
      <w:proofErr w:type="spellStart"/>
      <w:r w:rsidRPr="00780D7C">
        <w:rPr>
          <w:rFonts w:ascii="Arial Narrow" w:hAnsi="Arial Narrow"/>
          <w:sz w:val="21"/>
          <w:szCs w:val="21"/>
        </w:rPr>
        <w:t>podzhotoviteľmi</w:t>
      </w:r>
      <w:proofErr w:type="spellEnd"/>
      <w:r w:rsidRPr="00780D7C">
        <w:rPr>
          <w:rFonts w:ascii="Arial Narrow" w:hAnsi="Arial Narrow"/>
          <w:sz w:val="21"/>
          <w:szCs w:val="21"/>
        </w:rPr>
        <w:t>, stavebným dozorom a nakoniec dodržiavanie harmonogramu výstavby a spracovanie realizačnej dokumentácie stavby a príslušných manuálov na údržbu a opravy ako aj dokladov o preukázaní zhody a protokolov o odovzdaní prác.</w:t>
      </w:r>
    </w:p>
    <w:p w14:paraId="2B8BE5D8" w14:textId="0EA30B7D" w:rsidR="00972AD1" w:rsidRPr="00780D7C" w:rsidRDefault="00972AD1" w:rsidP="00972AD1">
      <w:pPr>
        <w:rPr>
          <w:rFonts w:ascii="Arial Narrow" w:hAnsi="Arial Narrow"/>
          <w:sz w:val="21"/>
          <w:szCs w:val="21"/>
        </w:rPr>
      </w:pPr>
      <w:r w:rsidRPr="00780D7C">
        <w:rPr>
          <w:rFonts w:ascii="Arial Narrow" w:hAnsi="Arial Narrow"/>
          <w:sz w:val="21"/>
          <w:szCs w:val="21"/>
        </w:rPr>
        <w:t xml:space="preserve">Zhotoviteľ stavebného diela by mal mať zavedené manažérske systémy (kvality, </w:t>
      </w:r>
      <w:proofErr w:type="spellStart"/>
      <w:r w:rsidRPr="00780D7C">
        <w:rPr>
          <w:rFonts w:ascii="Arial Narrow" w:hAnsi="Arial Narrow"/>
          <w:sz w:val="21"/>
          <w:szCs w:val="21"/>
        </w:rPr>
        <w:t>environmentu</w:t>
      </w:r>
      <w:proofErr w:type="spellEnd"/>
      <w:r w:rsidRPr="00780D7C">
        <w:rPr>
          <w:rFonts w:ascii="Arial Narrow" w:hAnsi="Arial Narrow"/>
          <w:sz w:val="21"/>
          <w:szCs w:val="21"/>
        </w:rPr>
        <w:t xml:space="preserve">, bezpečnosti a ochrany zdravia či rizík), napr. podľa STN EN ISO 9001, STN EN ISO 14001; STN OHSAS 18001, či Zákona o ochrane zdravia a bezpečnosti pri práci atď. Takéto doklady zhotoviteľ predkladá deklarovaním príslušnými certifikátmi už pri výberových konaniach. Pri realizácii stavebného diela sa tieto deklaratórne podklady konkretizujú a personifikujú napr. v pláne kvality a pláne kontroly kvality a skúšania konkrétnej stavby. </w:t>
      </w:r>
    </w:p>
    <w:p w14:paraId="30FD58D3" w14:textId="302AA4FE" w:rsidR="00972AD1" w:rsidRPr="00780D7C" w:rsidRDefault="00972AD1" w:rsidP="00972AD1">
      <w:pPr>
        <w:rPr>
          <w:rFonts w:ascii="Arial Narrow" w:hAnsi="Arial Narrow"/>
          <w:sz w:val="21"/>
          <w:szCs w:val="21"/>
        </w:rPr>
      </w:pPr>
      <w:r w:rsidRPr="00780D7C">
        <w:rPr>
          <w:rFonts w:ascii="Arial Narrow" w:hAnsi="Arial Narrow"/>
          <w:sz w:val="21"/>
          <w:szCs w:val="21"/>
        </w:rPr>
        <w:t xml:space="preserve">Pre oblasť skúšobníctva je potrebné využívať v najväčšej možnej miere akreditované skúšobné laboratória, ktoré majú zavedený manažérsky systém riadenia kvality a sú akreditované aj podľa STN EN ISO/IEC17025 Všeobecné požiadavky na kompetentnosť skúšobných a kalibračných laboratórií. Pokiaľ zhotoviteľ kooperuje práce s </w:t>
      </w:r>
      <w:proofErr w:type="spellStart"/>
      <w:r w:rsidRPr="00780D7C">
        <w:rPr>
          <w:rFonts w:ascii="Arial Narrow" w:hAnsi="Arial Narrow"/>
          <w:sz w:val="21"/>
          <w:szCs w:val="21"/>
        </w:rPr>
        <w:t>podzhotoviteľmi</w:t>
      </w:r>
      <w:proofErr w:type="spellEnd"/>
      <w:r w:rsidRPr="00780D7C">
        <w:rPr>
          <w:rFonts w:ascii="Arial Narrow" w:hAnsi="Arial Narrow"/>
          <w:sz w:val="21"/>
          <w:szCs w:val="21"/>
        </w:rPr>
        <w:t xml:space="preserve">, ktorí takéto požiadavky nesplňujú, alebo splňujú čiastočne, </w:t>
      </w:r>
      <w:r w:rsidRPr="00780D7C">
        <w:rPr>
          <w:rFonts w:ascii="Arial Narrow" w:hAnsi="Arial Narrow"/>
          <w:sz w:val="21"/>
          <w:szCs w:val="21"/>
          <w:u w:val="single"/>
        </w:rPr>
        <w:t>preberá za nich na seba plnú zodpovednosť voči odberateľovi.</w:t>
      </w:r>
      <w:r w:rsidRPr="00780D7C">
        <w:rPr>
          <w:rFonts w:ascii="Arial Narrow" w:hAnsi="Arial Narrow"/>
          <w:sz w:val="21"/>
          <w:szCs w:val="21"/>
        </w:rPr>
        <w:t xml:space="preserve"> </w:t>
      </w:r>
    </w:p>
    <w:p w14:paraId="2C83F234" w14:textId="62AA5BBC" w:rsidR="00E77099" w:rsidRPr="00780D7C" w:rsidRDefault="00972AD1" w:rsidP="00972AD1">
      <w:pPr>
        <w:rPr>
          <w:rFonts w:ascii="Arial Narrow" w:hAnsi="Arial Narrow"/>
          <w:sz w:val="21"/>
          <w:szCs w:val="21"/>
        </w:rPr>
      </w:pPr>
      <w:r w:rsidRPr="00780D7C">
        <w:rPr>
          <w:rFonts w:ascii="Arial Narrow" w:hAnsi="Arial Narrow"/>
          <w:sz w:val="21"/>
          <w:szCs w:val="21"/>
        </w:rPr>
        <w:t xml:space="preserve">Kvalitu cestného vybavenia a </w:t>
      </w:r>
      <w:proofErr w:type="spellStart"/>
      <w:r w:rsidRPr="00780D7C">
        <w:rPr>
          <w:rFonts w:ascii="Arial Narrow" w:hAnsi="Arial Narrow"/>
          <w:sz w:val="21"/>
          <w:szCs w:val="21"/>
        </w:rPr>
        <w:t>telematiky</w:t>
      </w:r>
      <w:proofErr w:type="spellEnd"/>
      <w:r w:rsidRPr="00780D7C">
        <w:rPr>
          <w:rFonts w:ascii="Arial Narrow" w:hAnsi="Arial Narrow"/>
          <w:sz w:val="21"/>
          <w:szCs w:val="21"/>
        </w:rPr>
        <w:t xml:space="preserve">, ktoré sú súčasťou projektovaného stavebného diela (napr., informačný systém </w:t>
      </w:r>
      <w:r w:rsidR="00204DFD" w:rsidRPr="00780D7C">
        <w:rPr>
          <w:rFonts w:ascii="Arial Narrow" w:hAnsi="Arial Narrow"/>
          <w:sz w:val="21"/>
          <w:szCs w:val="21"/>
        </w:rPr>
        <w:t>električiek</w:t>
      </w:r>
      <w:r w:rsidRPr="00780D7C">
        <w:rPr>
          <w:rFonts w:ascii="Arial Narrow" w:hAnsi="Arial Narrow"/>
          <w:sz w:val="21"/>
          <w:szCs w:val="21"/>
        </w:rPr>
        <w:t>, technologické vybavenie a</w:t>
      </w:r>
      <w:r w:rsidR="007954F1" w:rsidRPr="00780D7C">
        <w:rPr>
          <w:rFonts w:ascii="Arial Narrow" w:hAnsi="Arial Narrow"/>
          <w:sz w:val="21"/>
          <w:szCs w:val="21"/>
        </w:rPr>
        <w:t xml:space="preserve"> </w:t>
      </w:r>
      <w:r w:rsidRPr="00780D7C">
        <w:rPr>
          <w:rFonts w:ascii="Arial Narrow" w:hAnsi="Arial Narrow"/>
          <w:sz w:val="21"/>
          <w:szCs w:val="21"/>
        </w:rPr>
        <w:t>p</w:t>
      </w:r>
      <w:r w:rsidR="007954F1" w:rsidRPr="00780D7C">
        <w:rPr>
          <w:rFonts w:ascii="Arial Narrow" w:hAnsi="Arial Narrow"/>
          <w:sz w:val="21"/>
          <w:szCs w:val="21"/>
        </w:rPr>
        <w:t>od</w:t>
      </w:r>
      <w:r w:rsidRPr="00780D7C">
        <w:rPr>
          <w:rFonts w:ascii="Arial Narrow" w:hAnsi="Arial Narrow"/>
          <w:sz w:val="21"/>
          <w:szCs w:val="21"/>
        </w:rPr>
        <w:t>.) určujú samostatné TKP, ZTKP, prípadne iné projektové a technické predpisy a normy.</w:t>
      </w:r>
    </w:p>
    <w:p w14:paraId="34ACC6C4" w14:textId="7C292DD6" w:rsidR="00972AD1" w:rsidRPr="00780D7C" w:rsidRDefault="00972AD1" w:rsidP="00455941">
      <w:pPr>
        <w:pStyle w:val="Nadpis3"/>
        <w:rPr>
          <w:rFonts w:ascii="Arial Narrow" w:hAnsi="Arial Narrow"/>
          <w:sz w:val="21"/>
          <w:szCs w:val="21"/>
        </w:rPr>
      </w:pPr>
      <w:bookmarkStart w:id="32" w:name="_Toc99634718"/>
      <w:r w:rsidRPr="00780D7C">
        <w:rPr>
          <w:rFonts w:ascii="Arial Narrow" w:hAnsi="Arial Narrow"/>
          <w:sz w:val="21"/>
          <w:szCs w:val="21"/>
        </w:rPr>
        <w:t>Technologická disciplína</w:t>
      </w:r>
      <w:bookmarkEnd w:id="32"/>
    </w:p>
    <w:p w14:paraId="73B5B5D4" w14:textId="39B48A4E" w:rsidR="00972AD1" w:rsidRPr="00780D7C" w:rsidRDefault="00972AD1" w:rsidP="00972AD1">
      <w:pPr>
        <w:rPr>
          <w:rFonts w:ascii="Arial Narrow" w:hAnsi="Arial Narrow"/>
          <w:sz w:val="21"/>
          <w:szCs w:val="21"/>
        </w:rPr>
      </w:pPr>
      <w:r w:rsidRPr="00780D7C">
        <w:rPr>
          <w:rFonts w:ascii="Arial Narrow" w:hAnsi="Arial Narrow"/>
          <w:sz w:val="21"/>
          <w:szCs w:val="21"/>
        </w:rPr>
        <w:t>Všetky stavebné práce musia byť vykonané podľa schválenej projektovej dokumentácie (PD) a technologických postupov, ktoré zhotoviteľ diela uplatnil pri ponuke alebo v iných normách a predpisoch, na ktoré sa TKP odvolávajú. Technologické postupy musia byť schválené stavebným dozorom. Predpisom sa taktiež rozumejú pokyny výrobcu pre použitie materiálov, výrobkov a mechanizmov, uvedené na obaloch alebo v dokladoch, ktoré sú súčasťou dodávky. Pokiaľ pre niektoré konštrukcie a technológie alebo pre aplikáciu materiálov nie sú v dokumentácii ani v TKP stanovené platné normy alebo iné technické a technologické predpisy podrobne popisujúce technológiu prác, prípravu, skladovanie, ošetrovanie atď., nie sú stanovené ani kvalitatívne parametre a kontrola kvality, je zhotoviteľ povinný príslušné podklady spracovať a predložiť stavebnému dozoru pred začatím prác na schválenie.</w:t>
      </w:r>
    </w:p>
    <w:p w14:paraId="1D0D7716" w14:textId="388ECA0A" w:rsidR="00972AD1" w:rsidRPr="00780D7C" w:rsidRDefault="00972AD1" w:rsidP="00972AD1">
      <w:pPr>
        <w:rPr>
          <w:rFonts w:ascii="Arial Narrow" w:hAnsi="Arial Narrow"/>
          <w:sz w:val="21"/>
          <w:szCs w:val="21"/>
        </w:rPr>
      </w:pPr>
      <w:r w:rsidRPr="00780D7C">
        <w:rPr>
          <w:rFonts w:ascii="Arial Narrow" w:hAnsi="Arial Narrow"/>
          <w:sz w:val="21"/>
          <w:szCs w:val="21"/>
          <w:u w:val="single"/>
        </w:rPr>
        <w:t xml:space="preserve">Zhotoviteľ do </w:t>
      </w:r>
      <w:r w:rsidR="005F0D31" w:rsidRPr="00780D7C">
        <w:rPr>
          <w:rFonts w:ascii="Arial Narrow" w:hAnsi="Arial Narrow"/>
          <w:sz w:val="21"/>
          <w:szCs w:val="21"/>
          <w:u w:val="single"/>
        </w:rPr>
        <w:t>14</w:t>
      </w:r>
      <w:r w:rsidRPr="00780D7C">
        <w:rPr>
          <w:rFonts w:ascii="Arial Narrow" w:hAnsi="Arial Narrow"/>
          <w:sz w:val="21"/>
          <w:szCs w:val="21"/>
          <w:u w:val="single"/>
        </w:rPr>
        <w:t>-tich dní</w:t>
      </w:r>
      <w:r w:rsidRPr="00780D7C">
        <w:rPr>
          <w:rFonts w:ascii="Arial Narrow" w:hAnsi="Arial Narrow"/>
          <w:sz w:val="21"/>
          <w:szCs w:val="21"/>
        </w:rPr>
        <w:t xml:space="preserve"> od </w:t>
      </w:r>
      <w:r w:rsidR="005F0D31" w:rsidRPr="00780D7C">
        <w:rPr>
          <w:rFonts w:ascii="Arial Narrow" w:hAnsi="Arial Narrow"/>
          <w:sz w:val="21"/>
          <w:szCs w:val="21"/>
        </w:rPr>
        <w:t xml:space="preserve">schválenia </w:t>
      </w:r>
      <w:r w:rsidR="00617AE8" w:rsidRPr="00780D7C">
        <w:rPr>
          <w:rFonts w:ascii="Arial Narrow" w:hAnsi="Arial Narrow"/>
          <w:sz w:val="21"/>
          <w:szCs w:val="21"/>
        </w:rPr>
        <w:t>realizačnej dokumentácie (DRS)</w:t>
      </w:r>
      <w:r w:rsidR="00A0603B" w:rsidRPr="00780D7C">
        <w:rPr>
          <w:rFonts w:ascii="Arial Narrow" w:hAnsi="Arial Narrow"/>
          <w:sz w:val="21"/>
          <w:szCs w:val="21"/>
        </w:rPr>
        <w:t xml:space="preserve"> </w:t>
      </w:r>
      <w:r w:rsidRPr="00780D7C">
        <w:rPr>
          <w:rFonts w:ascii="Arial Narrow" w:hAnsi="Arial Narrow"/>
          <w:sz w:val="21"/>
          <w:szCs w:val="21"/>
        </w:rPr>
        <w:t>predloží objednávateľovi na odsúhlasenie</w:t>
      </w:r>
      <w:r w:rsidR="00A0603B" w:rsidRPr="00780D7C">
        <w:rPr>
          <w:rFonts w:ascii="Arial Narrow" w:hAnsi="Arial Narrow"/>
          <w:sz w:val="21"/>
          <w:szCs w:val="21"/>
        </w:rPr>
        <w:t xml:space="preserve"> upravený </w:t>
      </w:r>
      <w:r w:rsidRPr="00780D7C">
        <w:rPr>
          <w:rFonts w:ascii="Arial Narrow" w:hAnsi="Arial Narrow"/>
          <w:sz w:val="21"/>
          <w:szCs w:val="21"/>
        </w:rPr>
        <w:t>„kontrolný a skúšobný plán stavby“</w:t>
      </w:r>
      <w:r w:rsidR="00966A16" w:rsidRPr="00780D7C">
        <w:rPr>
          <w:rFonts w:ascii="Arial Narrow" w:hAnsi="Arial Narrow"/>
          <w:sz w:val="21"/>
          <w:szCs w:val="21"/>
        </w:rPr>
        <w:t xml:space="preserve"> </w:t>
      </w:r>
      <w:r w:rsidR="00F10582" w:rsidRPr="00780D7C">
        <w:rPr>
          <w:rFonts w:ascii="Arial Narrow" w:hAnsi="Arial Narrow"/>
          <w:sz w:val="21"/>
          <w:szCs w:val="21"/>
        </w:rPr>
        <w:t xml:space="preserve">na </w:t>
      </w:r>
      <w:r w:rsidR="004F2F21" w:rsidRPr="00780D7C">
        <w:rPr>
          <w:rFonts w:ascii="Arial Narrow" w:hAnsi="Arial Narrow"/>
          <w:sz w:val="21"/>
          <w:szCs w:val="21"/>
        </w:rPr>
        <w:t xml:space="preserve">základe </w:t>
      </w:r>
      <w:r w:rsidR="00521309" w:rsidRPr="00780D7C">
        <w:rPr>
          <w:rFonts w:ascii="Arial Narrow" w:hAnsi="Arial Narrow"/>
          <w:sz w:val="21"/>
          <w:szCs w:val="21"/>
        </w:rPr>
        <w:t>schválenej realizačnej dokumentácie (DRS)</w:t>
      </w:r>
      <w:r w:rsidRPr="00780D7C">
        <w:rPr>
          <w:rFonts w:ascii="Arial Narrow" w:hAnsi="Arial Narrow"/>
          <w:sz w:val="21"/>
          <w:szCs w:val="21"/>
        </w:rPr>
        <w:t>. Akékoľvek doplňovania alebo vyvolané zmeny musia byť schválené dozorom stavby a príslušným útvarom kvality objednávateľa.</w:t>
      </w:r>
    </w:p>
    <w:p w14:paraId="52D0749C" w14:textId="18175915" w:rsidR="00972AD1" w:rsidRPr="00780D7C" w:rsidRDefault="00972AD1" w:rsidP="00972AD1">
      <w:pPr>
        <w:rPr>
          <w:rFonts w:ascii="Arial Narrow" w:hAnsi="Arial Narrow"/>
          <w:sz w:val="21"/>
          <w:szCs w:val="21"/>
        </w:rPr>
      </w:pPr>
      <w:r w:rsidRPr="00780D7C">
        <w:rPr>
          <w:rFonts w:ascii="Arial Narrow" w:hAnsi="Arial Narrow"/>
          <w:sz w:val="21"/>
          <w:szCs w:val="21"/>
          <w:u w:val="single"/>
        </w:rPr>
        <w:t xml:space="preserve">Zhotoviteľ do </w:t>
      </w:r>
      <w:r w:rsidR="006E2441" w:rsidRPr="00780D7C">
        <w:rPr>
          <w:rFonts w:ascii="Arial Narrow" w:hAnsi="Arial Narrow"/>
          <w:sz w:val="21"/>
          <w:szCs w:val="21"/>
          <w:u w:val="single"/>
        </w:rPr>
        <w:t>40</w:t>
      </w:r>
      <w:r w:rsidRPr="00780D7C">
        <w:rPr>
          <w:rFonts w:ascii="Arial Narrow" w:hAnsi="Arial Narrow"/>
          <w:sz w:val="21"/>
          <w:szCs w:val="21"/>
          <w:u w:val="single"/>
        </w:rPr>
        <w:t>-tich dní</w:t>
      </w:r>
      <w:r w:rsidRPr="00780D7C">
        <w:rPr>
          <w:rFonts w:ascii="Arial Narrow" w:hAnsi="Arial Narrow"/>
          <w:sz w:val="21"/>
          <w:szCs w:val="21"/>
        </w:rPr>
        <w:t xml:space="preserve"> od podpísania zmluvy o dielo predloží objednávateľovi „protipovodňový plán stavby“ odsúhlasený správcom toku a príslušným vodohospodárskym orgánom štátnej správy</w:t>
      </w:r>
      <w:r w:rsidR="00176A19" w:rsidRPr="00780D7C">
        <w:rPr>
          <w:rFonts w:ascii="Arial Narrow" w:hAnsi="Arial Narrow"/>
          <w:sz w:val="21"/>
          <w:szCs w:val="21"/>
        </w:rPr>
        <w:t xml:space="preserve"> v prípade, že ho vyžadujú vyjadrenia</w:t>
      </w:r>
      <w:r w:rsidR="009D6BE2" w:rsidRPr="00780D7C">
        <w:rPr>
          <w:rFonts w:ascii="Arial Narrow" w:hAnsi="Arial Narrow"/>
          <w:sz w:val="21"/>
          <w:szCs w:val="21"/>
        </w:rPr>
        <w:t xml:space="preserve"> alebo podmienky stavebného povolenia</w:t>
      </w:r>
      <w:r w:rsidR="00176A19" w:rsidRPr="00780D7C">
        <w:rPr>
          <w:rFonts w:ascii="Arial Narrow" w:hAnsi="Arial Narrow"/>
          <w:sz w:val="21"/>
          <w:szCs w:val="21"/>
        </w:rPr>
        <w:t xml:space="preserve"> </w:t>
      </w:r>
      <w:r w:rsidRPr="00780D7C">
        <w:rPr>
          <w:rFonts w:ascii="Arial Narrow" w:hAnsi="Arial Narrow"/>
          <w:sz w:val="21"/>
          <w:szCs w:val="21"/>
        </w:rPr>
        <w:t>.</w:t>
      </w:r>
    </w:p>
    <w:p w14:paraId="2A810A8B" w14:textId="77777777" w:rsidR="00AB2275" w:rsidRPr="00780D7C" w:rsidRDefault="00AB2275" w:rsidP="00455941">
      <w:pPr>
        <w:pStyle w:val="Nadpis3"/>
        <w:rPr>
          <w:rFonts w:ascii="Arial Narrow" w:hAnsi="Arial Narrow"/>
          <w:sz w:val="21"/>
          <w:szCs w:val="21"/>
        </w:rPr>
      </w:pPr>
      <w:bookmarkStart w:id="33" w:name="_Toc37050372"/>
      <w:bookmarkStart w:id="34" w:name="_Toc99634719"/>
      <w:r w:rsidRPr="00780D7C">
        <w:rPr>
          <w:rFonts w:ascii="Arial Narrow" w:hAnsi="Arial Narrow"/>
          <w:sz w:val="21"/>
          <w:szCs w:val="21"/>
        </w:rPr>
        <w:t>Spôsobilosť na vykonávanie prác</w:t>
      </w:r>
      <w:bookmarkEnd w:id="33"/>
      <w:bookmarkEnd w:id="34"/>
    </w:p>
    <w:p w14:paraId="337E3C68" w14:textId="364D020A" w:rsidR="00AB2275" w:rsidRPr="00780D7C" w:rsidRDefault="00AB2275" w:rsidP="00AB2275">
      <w:pPr>
        <w:rPr>
          <w:rFonts w:ascii="Arial Narrow" w:hAnsi="Arial Narrow"/>
          <w:sz w:val="21"/>
          <w:szCs w:val="21"/>
        </w:rPr>
      </w:pPr>
      <w:r w:rsidRPr="00780D7C">
        <w:rPr>
          <w:rFonts w:ascii="Arial Narrow" w:hAnsi="Arial Narrow"/>
          <w:sz w:val="21"/>
          <w:szCs w:val="21"/>
        </w:rPr>
        <w:t xml:space="preserve">Pri výberových konaniach na zabezpečenie stavebných prác sa podľa ustanovenia § 116 až 127 zákona č. 25/2006 Z. z. o verejnom obstarávaní v znení neskorších predpisov vyžaduje od predkladateľov doklad o spôsobilosti § 118 zákona č. </w:t>
      </w:r>
      <w:r w:rsidRPr="00780D7C">
        <w:rPr>
          <w:rFonts w:ascii="Arial Narrow" w:hAnsi="Arial Narrow"/>
          <w:sz w:val="21"/>
          <w:szCs w:val="21"/>
        </w:rPr>
        <w:lastRenderedPageBreak/>
        <w:t xml:space="preserve">25/2006 Z. z. na vykonávanie týchto prác v súlade s ustanoveniami zákona 455/1991 Zb. o živnostenskom podnikaní (Živnostenský zákon). Ustanovenia § 7a, § 19, § 20, §23 a §25 predmetného zákona upravujú podmienky živností. Ide predovšetkým o viazané, voľné a remeselné živnosti, vykonávané priamo budúcim zhotoviteľom alebo neskôr zmluvne zabezpečovaným </w:t>
      </w:r>
      <w:proofErr w:type="spellStart"/>
      <w:r w:rsidRPr="00780D7C">
        <w:rPr>
          <w:rFonts w:ascii="Arial Narrow" w:hAnsi="Arial Narrow"/>
          <w:sz w:val="21"/>
          <w:szCs w:val="21"/>
        </w:rPr>
        <w:t>podzhotoviteľom</w:t>
      </w:r>
      <w:proofErr w:type="spellEnd"/>
      <w:r w:rsidRPr="00780D7C">
        <w:rPr>
          <w:rFonts w:ascii="Arial Narrow" w:hAnsi="Arial Narrow"/>
          <w:sz w:val="21"/>
          <w:szCs w:val="21"/>
        </w:rPr>
        <w:t xml:space="preserve"> príslušnej časti stavebného diela. Živnostenské oprávnenie podľa §10 zákona 455/1991 Zb. v znení neskorších predpisov tak predkladá zhotoviteľovi ucelenej časti stavebného diela ako prílohu napr. k zmluve o budúcej zmluve.</w:t>
      </w:r>
    </w:p>
    <w:p w14:paraId="51CF4EE2" w14:textId="435406A9" w:rsidR="00AB2275" w:rsidRPr="00780D7C" w:rsidRDefault="00AB2275" w:rsidP="00AB2275">
      <w:pPr>
        <w:rPr>
          <w:rFonts w:ascii="Arial Narrow" w:hAnsi="Arial Narrow"/>
          <w:sz w:val="21"/>
          <w:szCs w:val="21"/>
        </w:rPr>
      </w:pPr>
      <w:r w:rsidRPr="00780D7C">
        <w:rPr>
          <w:rFonts w:ascii="Arial Narrow" w:hAnsi="Arial Narrow"/>
          <w:sz w:val="21"/>
          <w:szCs w:val="21"/>
        </w:rPr>
        <w:t>Každý zhotoviteľ musí na žiadosť stavebného dozoru preukázať svoju spôsobilosť na vykonávanie objednaných prác tak, aby boli splnené všetky požiadavky, uvedené v zmluve o dielo alebo v jej prílohách (v dokumentácii, v týchto TKP, ZTKP, v normách a ostatných záväzných predpisoch).</w:t>
      </w:r>
    </w:p>
    <w:p w14:paraId="490BF5F2" w14:textId="77777777" w:rsidR="0085469C" w:rsidRPr="00780D7C" w:rsidRDefault="0085469C" w:rsidP="00455941">
      <w:pPr>
        <w:pStyle w:val="Nadpis3"/>
        <w:rPr>
          <w:rFonts w:ascii="Arial Narrow" w:hAnsi="Arial Narrow"/>
          <w:sz w:val="21"/>
          <w:szCs w:val="21"/>
        </w:rPr>
      </w:pPr>
      <w:bookmarkStart w:id="35" w:name="_Toc37050373"/>
      <w:bookmarkStart w:id="36" w:name="_Toc99634720"/>
      <w:r w:rsidRPr="00780D7C">
        <w:rPr>
          <w:rFonts w:ascii="Arial Narrow" w:hAnsi="Arial Narrow"/>
          <w:sz w:val="21"/>
          <w:szCs w:val="21"/>
        </w:rPr>
        <w:t>Kvalita vykonávaných prác</w:t>
      </w:r>
      <w:bookmarkEnd w:id="35"/>
      <w:bookmarkEnd w:id="36"/>
    </w:p>
    <w:p w14:paraId="6AE72006" w14:textId="444D0671" w:rsidR="0085469C" w:rsidRPr="00780D7C" w:rsidRDefault="0085469C" w:rsidP="0085469C">
      <w:pPr>
        <w:rPr>
          <w:rFonts w:ascii="Arial Narrow" w:hAnsi="Arial Narrow"/>
          <w:sz w:val="21"/>
          <w:szCs w:val="21"/>
        </w:rPr>
      </w:pPr>
      <w:r w:rsidRPr="00780D7C">
        <w:rPr>
          <w:rFonts w:ascii="Arial Narrow" w:hAnsi="Arial Narrow"/>
          <w:sz w:val="21"/>
          <w:szCs w:val="21"/>
        </w:rPr>
        <w:t>Vykonané práce a jednotlivé stavebné látky, dielce a zariadenia, stavebne montované celky a súbory takýchto látok a dielcov, musia zodpovedať kvalitatívnym požiadavkám, uvedeným v jednotlivých častiach TKP, ZTKP, prípadne v technických normách a ostatných všeobecne záväzných predpisoch (VZP), v smerniciach, v súťažných podkladoch a v DSP, DRS a VTD. V prípade, že kvalitatívne parametre vykonávaných prác a materiálov nie sú zvlášť v TKP uvedené, musia minimálne spĺňať požiadavky príslušných platných technických noriem a predpisov alebo mať vlastnosti obvyklé pre danú konštrukciu s prihliadnutím na účel použitia, životnosti a prostredia, v ktorom budú zabudované. Plán kontroly kvality a skúšok danej stavby má byť komplexný pre celú etapu výstavby. Má v sebe zahrňovať čiastkové plány objektov, pokiaľ to z rozsahu a komplikovanosti resp. náročnosti stavebného diela vyplýva a tiež podzostavu plánu skúšok vykonávaných na jednotlivých objektoch stavby.</w:t>
      </w:r>
    </w:p>
    <w:p w14:paraId="2E1B286F" w14:textId="77777777" w:rsidR="001414C3" w:rsidRPr="00780D7C" w:rsidRDefault="001414C3" w:rsidP="00455941">
      <w:pPr>
        <w:pStyle w:val="Nadpis3"/>
        <w:rPr>
          <w:rFonts w:ascii="Arial Narrow" w:hAnsi="Arial Narrow"/>
          <w:sz w:val="21"/>
          <w:szCs w:val="21"/>
        </w:rPr>
      </w:pPr>
      <w:bookmarkStart w:id="37" w:name="_Toc37050374"/>
      <w:bookmarkStart w:id="38" w:name="_Toc99634721"/>
      <w:r w:rsidRPr="00780D7C">
        <w:rPr>
          <w:rFonts w:ascii="Arial Narrow" w:hAnsi="Arial Narrow"/>
          <w:sz w:val="21"/>
          <w:szCs w:val="21"/>
        </w:rPr>
        <w:t>Kontrola kvality vykonávaných prác</w:t>
      </w:r>
      <w:bookmarkEnd w:id="37"/>
      <w:bookmarkEnd w:id="38"/>
    </w:p>
    <w:p w14:paraId="62EAF64D" w14:textId="4FF64C66" w:rsidR="001414C3" w:rsidRPr="00780D7C" w:rsidRDefault="001414C3" w:rsidP="001414C3">
      <w:pPr>
        <w:rPr>
          <w:rFonts w:ascii="Arial Narrow" w:hAnsi="Arial Narrow"/>
          <w:sz w:val="21"/>
          <w:szCs w:val="21"/>
        </w:rPr>
      </w:pPr>
      <w:r w:rsidRPr="00780D7C">
        <w:rPr>
          <w:rFonts w:ascii="Arial Narrow" w:hAnsi="Arial Narrow"/>
          <w:sz w:val="21"/>
          <w:szCs w:val="21"/>
        </w:rPr>
        <w:t xml:space="preserve">Zhotoviteľ musí pred začatím prác predložiť objednávateľovi </w:t>
      </w:r>
      <w:r w:rsidRPr="00780D7C">
        <w:rPr>
          <w:rFonts w:ascii="Arial Narrow" w:hAnsi="Arial Narrow"/>
          <w:bCs/>
          <w:sz w:val="21"/>
          <w:szCs w:val="21"/>
          <w:u w:val="single"/>
        </w:rPr>
        <w:t>plán kontroly kvality a skúšok</w:t>
      </w:r>
      <w:r w:rsidRPr="00780D7C">
        <w:rPr>
          <w:rFonts w:ascii="Arial Narrow" w:hAnsi="Arial Narrow"/>
          <w:sz w:val="21"/>
          <w:szCs w:val="21"/>
        </w:rPr>
        <w:t xml:space="preserve"> podpísaný štatutárnym predstaviteľom zhotoviteľa alebo splnomocneným pracovníkom na základe písomne danej plnej moci (napríklad v organizačnej norme zhotoviteľa; na túto organizačnú normu musí byť odkaz v predkladanom pláne kontroly kvality a skúšok). Tento dokument preberá objednávateľ prostredníctvom svojho odborného útvaru kontroly kvality. Po jeho potvrdení je základným dokumentom pre stavebný dozor počas výstavby a pri preberacom konaní.</w:t>
      </w:r>
    </w:p>
    <w:p w14:paraId="6AF7DFDB"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Každý materiál, stavebná látka, dielec a zariadenie, stavebný montovaný celok a súbor takýchto látok a dielcov alebo ostatné konštrukčné prvky, ktoré z hľadiska kvalitatívnych parametrov nie sú presnejšie špecifikované alebo majú odlišné vlastnosti ako sú špecifikované v TKP, môžu byť použité a zabudované len na základe písomného súhlasu stavebného dozoru.</w:t>
      </w:r>
    </w:p>
    <w:p w14:paraId="4253C660"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 xml:space="preserve">Všetky vykonávané práce sú podrobované skúškam podľa plánu kontroly kvality a skúšania predmetnej stavby alebo špecifického objektu. Povinnosťou zhotoviteľa je pred začatím príslušných stavebných prác predložiť výsledky preukazovania zhody všetkých stavebných látok, dielcov a zariadení, stavebných montovaných celkov a súbory takýchto látok a dielcov, v súlade s ustanoveniami zákona č. 133/2013 Z. z. stavebnému dozoru v lehotách stanovených zákonom 133/2013 Z. z. resp. v spresnených lehotách v TKP, alebo ZTKP. Rozsah skúšok je špecifikovaný v pláne kontroly kvality a skúšok, na základe technických špecifikácií ako minimálne požiadavky a podrobnejšie špecifikovaný v jednotlivých častiach týchto TKP, alebo sa musí špecifikovať pre jednotlivé stavby v ZTKP. </w:t>
      </w:r>
    </w:p>
    <w:p w14:paraId="22EE276B"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Na overovanie kvality prác je objednávateľ oprávnený vykonávať potrebné inšpekcie, skúšky a merania v priebehu vykonávania stavebných prác alebo na dokončených objektoch a konštrukciách prostredníctvom svojich alebo iných odborných ústavov, akreditovaných laboratórií a pod. Na tento účel je zhotoviteľ povinný umožniť im prístup na stavenisko, do výrobní asfaltových zmesí, betónu, laboratórií a pod. a poskytnúť im potrebné písomné podklady.</w:t>
      </w:r>
    </w:p>
    <w:p w14:paraId="099050BF" w14:textId="256B05D8" w:rsidR="00AB2275" w:rsidRPr="00780D7C" w:rsidRDefault="001414C3" w:rsidP="001414C3">
      <w:pPr>
        <w:rPr>
          <w:rFonts w:ascii="Arial Narrow" w:hAnsi="Arial Narrow"/>
          <w:color w:val="000000" w:themeColor="text1"/>
          <w:sz w:val="21"/>
          <w:szCs w:val="21"/>
        </w:rPr>
      </w:pPr>
      <w:r w:rsidRPr="00780D7C">
        <w:rPr>
          <w:rFonts w:ascii="Arial Narrow" w:hAnsi="Arial Narrow"/>
          <w:sz w:val="21"/>
          <w:szCs w:val="21"/>
        </w:rPr>
        <w:t xml:space="preserve">Kontrola prác ktoré sú nadväznými činnosťami zabudované tak, že sú zakryté. Zhotoviteľ musí umožniť stavebnému </w:t>
      </w:r>
      <w:r w:rsidRPr="00780D7C">
        <w:rPr>
          <w:rFonts w:ascii="Arial Narrow" w:hAnsi="Arial Narrow"/>
          <w:color w:val="000000" w:themeColor="text1"/>
          <w:sz w:val="21"/>
          <w:szCs w:val="21"/>
        </w:rPr>
        <w:t>dozoru skontrolovať akúkoľvek časť práce, alebo činnosť ktorá nadväzným konaním alebo stavebným postupom zakryje činnosť predchádzajúcu. Bez predloženia príslušných protokolov o skúškach, odskúšania, skontrolovania a súhlasu stavebného dozoru nie je možno v nadväzných prácach pokračovať.</w:t>
      </w:r>
    </w:p>
    <w:p w14:paraId="5F8042C5" w14:textId="34114B02" w:rsidR="001414C3" w:rsidRPr="005F3E33" w:rsidRDefault="00F175FB" w:rsidP="005F3E33">
      <w:pPr>
        <w:pStyle w:val="Nadpis2"/>
      </w:pPr>
      <w:bookmarkStart w:id="39" w:name="_Toc99634722"/>
      <w:r w:rsidRPr="005F3E33">
        <w:t>Preberanie dodávaných stavebných výrobkov (stavebných látok, dielcov a </w:t>
      </w:r>
      <w:proofErr w:type="spellStart"/>
      <w:r w:rsidRPr="005F3E33">
        <w:t>zariadní</w:t>
      </w:r>
      <w:proofErr w:type="spellEnd"/>
      <w:r w:rsidRPr="005F3E33">
        <w:t xml:space="preserve">, stavebných montovaných celkov a súborov </w:t>
      </w:r>
      <w:proofErr w:type="spellStart"/>
      <w:r w:rsidRPr="005F3E33">
        <w:t>takýžchto</w:t>
      </w:r>
      <w:proofErr w:type="spellEnd"/>
      <w:r w:rsidRPr="005F3E33">
        <w:t xml:space="preserve"> látok, dielcov) a konštrukcií</w:t>
      </w:r>
      <w:bookmarkEnd w:id="39"/>
    </w:p>
    <w:p w14:paraId="4E919A74" w14:textId="649D4521" w:rsidR="00F175FB" w:rsidRPr="00780D7C" w:rsidRDefault="00F175FB" w:rsidP="00455941">
      <w:pPr>
        <w:pStyle w:val="Nadpis3"/>
        <w:rPr>
          <w:rFonts w:ascii="Arial Narrow" w:hAnsi="Arial Narrow"/>
          <w:color w:val="000000" w:themeColor="text1"/>
          <w:sz w:val="21"/>
          <w:szCs w:val="21"/>
        </w:rPr>
      </w:pPr>
      <w:bookmarkStart w:id="40" w:name="_Toc99634723"/>
      <w:r w:rsidRPr="00780D7C">
        <w:rPr>
          <w:rFonts w:ascii="Arial Narrow" w:hAnsi="Arial Narrow"/>
          <w:color w:val="000000" w:themeColor="text1"/>
          <w:sz w:val="21"/>
          <w:szCs w:val="21"/>
        </w:rPr>
        <w:t>Preberanie zásielky</w:t>
      </w:r>
      <w:bookmarkEnd w:id="40"/>
    </w:p>
    <w:p w14:paraId="3D995441" w14:textId="77777777" w:rsidR="0020249E" w:rsidRPr="00780D7C" w:rsidRDefault="0020249E" w:rsidP="0020249E">
      <w:pPr>
        <w:rPr>
          <w:rFonts w:ascii="Arial Narrow" w:hAnsi="Arial Narrow"/>
          <w:sz w:val="21"/>
          <w:szCs w:val="21"/>
        </w:rPr>
      </w:pPr>
      <w:r w:rsidRPr="00780D7C">
        <w:rPr>
          <w:rFonts w:ascii="Arial Narrow" w:hAnsi="Arial Narrow"/>
          <w:color w:val="000000" w:themeColor="text1"/>
          <w:sz w:val="21"/>
          <w:szCs w:val="21"/>
        </w:rPr>
        <w:t xml:space="preserve">Preberaním zásielky </w:t>
      </w:r>
      <w:r w:rsidRPr="00780D7C">
        <w:rPr>
          <w:rFonts w:ascii="Arial Narrow" w:hAnsi="Arial Narrow"/>
          <w:sz w:val="21"/>
          <w:szCs w:val="21"/>
        </w:rPr>
        <w:t>sa rozumie jej prevzatie zhotoviteľom vo výrobni alebo od prepravcu. Od prepravcu zhotoviteľ preberá zásielku na základe sprievodného dokladu. Zisťuje, či zásielka nie je poškodená alebo neúplná, či dodané množstvo, druh a kvalita súhlasí s uvedenými údajmi.</w:t>
      </w:r>
    </w:p>
    <w:p w14:paraId="09B69C38" w14:textId="0B3D64F9" w:rsidR="0020249E" w:rsidRPr="00780D7C" w:rsidRDefault="0020249E" w:rsidP="0020249E">
      <w:pPr>
        <w:rPr>
          <w:rFonts w:ascii="Arial Narrow" w:hAnsi="Arial Narrow"/>
          <w:sz w:val="21"/>
          <w:szCs w:val="21"/>
        </w:rPr>
      </w:pPr>
      <w:r w:rsidRPr="00780D7C">
        <w:rPr>
          <w:rFonts w:ascii="Arial Narrow" w:hAnsi="Arial Narrow"/>
          <w:sz w:val="21"/>
          <w:szCs w:val="21"/>
        </w:rPr>
        <w:t>Je na rozhodnutí objednávateľa alebo ním určeného stavebného dozoru či a ako sa zúčastní preberania (o čom vždy urobí zápis v stavebnom denníku), dodávky vybraných materiálov, stavebných prvkov a konštrukcií, ktoré sú definované v TKP, v ZTKP alebo v prípadoch, kde si to vyhradí.</w:t>
      </w:r>
    </w:p>
    <w:p w14:paraId="3D93D760" w14:textId="7CB3C6FF" w:rsidR="0020249E" w:rsidRPr="00780D7C" w:rsidRDefault="0020249E" w:rsidP="0020249E">
      <w:pPr>
        <w:rPr>
          <w:rFonts w:ascii="Arial Narrow" w:hAnsi="Arial Narrow"/>
          <w:sz w:val="21"/>
          <w:szCs w:val="21"/>
        </w:rPr>
      </w:pPr>
      <w:r w:rsidRPr="00780D7C">
        <w:rPr>
          <w:rFonts w:ascii="Arial Narrow" w:hAnsi="Arial Narrow"/>
          <w:sz w:val="21"/>
          <w:szCs w:val="21"/>
        </w:rPr>
        <w:lastRenderedPageBreak/>
        <w:t xml:space="preserve">Pri preberaní zásielky stavebných výrobkov podľa ustanovení </w:t>
      </w:r>
      <w:r w:rsidRPr="00780D7C">
        <w:rPr>
          <w:rFonts w:ascii="Arial Narrow" w:hAnsi="Arial Narrow"/>
          <w:sz w:val="21"/>
          <w:szCs w:val="21"/>
          <w:u w:val="single"/>
        </w:rPr>
        <w:t>zákona č. 133/2013 Z. z.</w:t>
      </w:r>
      <w:r w:rsidRPr="00780D7C">
        <w:rPr>
          <w:rFonts w:ascii="Arial Narrow" w:hAnsi="Arial Narrow"/>
          <w:sz w:val="21"/>
          <w:szCs w:val="21"/>
        </w:rPr>
        <w:t xml:space="preserve"> principiálne postačujú vyhlásenia zhody, ktoré sú jediným trestnoprávnym dokumentom pri reklamáciách či sporoch, resp. pri opakovaných dodávkach (napr. prefabrikáty) odkaz na príslušné </w:t>
      </w:r>
      <w:proofErr w:type="spellStart"/>
      <w:r w:rsidRPr="00780D7C">
        <w:rPr>
          <w:rFonts w:ascii="Arial Narrow" w:hAnsi="Arial Narrow"/>
          <w:sz w:val="21"/>
          <w:szCs w:val="21"/>
        </w:rPr>
        <w:t>Vz</w:t>
      </w:r>
      <w:proofErr w:type="spellEnd"/>
      <w:r w:rsidRPr="00780D7C">
        <w:rPr>
          <w:rFonts w:ascii="Arial Narrow" w:hAnsi="Arial Narrow"/>
          <w:sz w:val="21"/>
          <w:szCs w:val="21"/>
        </w:rPr>
        <w:t xml:space="preserve"> na každom dodacom liste. </w:t>
      </w:r>
    </w:p>
    <w:p w14:paraId="0071F99B" w14:textId="37FCBDB9" w:rsidR="00F175FB" w:rsidRPr="00780D7C" w:rsidRDefault="0020249E" w:rsidP="0020249E">
      <w:pPr>
        <w:rPr>
          <w:rFonts w:ascii="Arial Narrow" w:hAnsi="Arial Narrow"/>
          <w:sz w:val="21"/>
          <w:szCs w:val="21"/>
        </w:rPr>
      </w:pPr>
      <w:r w:rsidRPr="00780D7C">
        <w:rPr>
          <w:rFonts w:ascii="Arial Narrow" w:hAnsi="Arial Narrow"/>
          <w:sz w:val="21"/>
          <w:szCs w:val="21"/>
        </w:rPr>
        <w:t>Primerane možno uplatniť terminológiu jednotlivých skúšok z ustanovení zákona č. 133/2013 Z. z. aj na ostatné materiály, stavebné prvky látky, dielce a zariadenia, stavebne montované celky a súbory takýchto látok a dielcov, ako aj konštrukčné celky alebo komponenty z nich, uvedené v TKP a ZTKP.</w:t>
      </w:r>
    </w:p>
    <w:p w14:paraId="4F50A4FE" w14:textId="77777777" w:rsidR="0020249E" w:rsidRPr="00780D7C" w:rsidRDefault="0020249E" w:rsidP="00455941">
      <w:pPr>
        <w:pStyle w:val="Nadpis3"/>
        <w:rPr>
          <w:rFonts w:ascii="Arial Narrow" w:hAnsi="Arial Narrow"/>
          <w:sz w:val="21"/>
          <w:szCs w:val="21"/>
        </w:rPr>
      </w:pPr>
      <w:bookmarkStart w:id="41" w:name="_Toc37050377"/>
      <w:bookmarkStart w:id="42" w:name="_Toc99634724"/>
      <w:r w:rsidRPr="00780D7C">
        <w:rPr>
          <w:rFonts w:ascii="Arial Narrow" w:hAnsi="Arial Narrow"/>
          <w:sz w:val="21"/>
          <w:szCs w:val="21"/>
        </w:rPr>
        <w:t>Posudzovanie kvantitatívnych a kvalitatívnych parametrov a ukazovateľov pri preberaní</w:t>
      </w:r>
      <w:bookmarkEnd w:id="41"/>
      <w:bookmarkEnd w:id="42"/>
    </w:p>
    <w:p w14:paraId="63D6787E" w14:textId="77777777" w:rsidR="0020249E" w:rsidRPr="00780D7C" w:rsidRDefault="0020249E" w:rsidP="0020249E">
      <w:pPr>
        <w:rPr>
          <w:rFonts w:ascii="Arial Narrow" w:hAnsi="Arial Narrow"/>
          <w:sz w:val="21"/>
          <w:szCs w:val="21"/>
        </w:rPr>
      </w:pPr>
      <w:r w:rsidRPr="00780D7C">
        <w:rPr>
          <w:rFonts w:ascii="Arial Narrow" w:hAnsi="Arial Narrow"/>
          <w:sz w:val="21"/>
          <w:szCs w:val="21"/>
        </w:rPr>
        <w:t xml:space="preserve">Kvantitatívne preberanie sa vykonáva prepočtom kusov, objemov, hmotnosti a druhov výrobkov podľa dodacieho listu, ktorý musí byť k zásielke priložený. </w:t>
      </w:r>
    </w:p>
    <w:p w14:paraId="35D959E8" w14:textId="77777777" w:rsidR="0020249E" w:rsidRPr="00780D7C" w:rsidRDefault="0020249E" w:rsidP="0020249E">
      <w:pPr>
        <w:rPr>
          <w:rFonts w:ascii="Arial Narrow" w:hAnsi="Arial Narrow"/>
          <w:sz w:val="21"/>
          <w:szCs w:val="21"/>
        </w:rPr>
      </w:pPr>
      <w:r w:rsidRPr="00780D7C">
        <w:rPr>
          <w:rFonts w:ascii="Arial Narrow" w:hAnsi="Arial Narrow"/>
          <w:sz w:val="21"/>
          <w:szCs w:val="21"/>
        </w:rPr>
        <w:t>Kvalitatívnym preberaním sa zisťuje, či preberaný materiál nemá výrazné chyby a nedostatky v kvalite. Zároveň sa sleduje kompletnosť, neporušenosť obalov a funkcia výrobkov, ktoré možno preveriť len podrobnou prehliadkou. Keď zistí zodpovedný pracovník pri preberaní zásielky za prítomnosti zástupcu zhotoviteľa alebo prepravcu nezrovnalosti v množstve, kvalite, viditeľnú porušenosť alebo neúplnosť dodávky, napíšu spolu s pracovníkom odovzdávajúcej organizácie o týchto skutočnostiach zápis, ktorý je podkladom na reklamačné konanie.</w:t>
      </w:r>
    </w:p>
    <w:p w14:paraId="3373BB62" w14:textId="77777777" w:rsidR="001B5FA2" w:rsidRPr="00780D7C" w:rsidRDefault="001B5FA2" w:rsidP="00455941">
      <w:pPr>
        <w:pStyle w:val="Nadpis3"/>
        <w:rPr>
          <w:rFonts w:ascii="Arial Narrow" w:hAnsi="Arial Narrow"/>
          <w:sz w:val="21"/>
          <w:szCs w:val="21"/>
        </w:rPr>
      </w:pPr>
      <w:bookmarkStart w:id="43" w:name="_Toc37050378"/>
      <w:bookmarkStart w:id="44" w:name="_Toc99634725"/>
      <w:r w:rsidRPr="00780D7C">
        <w:rPr>
          <w:rFonts w:ascii="Arial Narrow" w:hAnsi="Arial Narrow"/>
          <w:sz w:val="21"/>
          <w:szCs w:val="21"/>
        </w:rPr>
        <w:t>Uskladnenie materiálov</w:t>
      </w:r>
      <w:bookmarkEnd w:id="43"/>
      <w:bookmarkEnd w:id="44"/>
    </w:p>
    <w:p w14:paraId="79E8773D" w14:textId="77777777" w:rsidR="001B5FA2" w:rsidRPr="00780D7C" w:rsidRDefault="001B5FA2" w:rsidP="001B5FA2">
      <w:pPr>
        <w:rPr>
          <w:rFonts w:ascii="Arial Narrow" w:hAnsi="Arial Narrow"/>
          <w:sz w:val="21"/>
          <w:szCs w:val="21"/>
        </w:rPr>
      </w:pPr>
      <w:r w:rsidRPr="00780D7C">
        <w:rPr>
          <w:rFonts w:ascii="Arial Narrow" w:hAnsi="Arial Narrow"/>
          <w:sz w:val="21"/>
          <w:szCs w:val="21"/>
        </w:rPr>
        <w:t>Forma a spôsob uskladnenia jednotlivých stavebných výrobkov, materiálov a ostatných výrobkov, dielcov, skupín či montážnych celkov je uvedený v príslušných častiach TKP. Zhotoviteľ zodpovedá za správne uskladnenie materiálov a výrobkov, ako i za manipuláciu s nimi tak, aby sa zabránilo ich poškodeniu, znehodnoteniu alebo zámene, ako aj poškodeniu životného prostredia týmito materiálmi a výrobkami.</w:t>
      </w:r>
    </w:p>
    <w:p w14:paraId="66335ACA" w14:textId="2154FCD3" w:rsidR="001B5FA2" w:rsidRPr="00780D7C" w:rsidRDefault="001B5FA2" w:rsidP="00455941">
      <w:pPr>
        <w:pStyle w:val="Nadpis3"/>
        <w:rPr>
          <w:rFonts w:ascii="Arial Narrow" w:hAnsi="Arial Narrow"/>
          <w:sz w:val="21"/>
          <w:szCs w:val="21"/>
        </w:rPr>
      </w:pPr>
      <w:bookmarkStart w:id="45" w:name="_Toc37050379"/>
      <w:bookmarkStart w:id="46" w:name="_Toc99634726"/>
      <w:r w:rsidRPr="00780D7C">
        <w:rPr>
          <w:rFonts w:ascii="Arial Narrow" w:hAnsi="Arial Narrow"/>
          <w:sz w:val="21"/>
          <w:szCs w:val="21"/>
        </w:rPr>
        <w:t>Doklady zhotoviteľa pre riadne užívanie, údržbu a opravy (príručky, manuály</w:t>
      </w:r>
      <w:bookmarkEnd w:id="45"/>
      <w:r w:rsidRPr="00780D7C">
        <w:rPr>
          <w:rFonts w:ascii="Arial Narrow" w:hAnsi="Arial Narrow"/>
          <w:sz w:val="21"/>
          <w:szCs w:val="21"/>
        </w:rPr>
        <w:t>)</w:t>
      </w:r>
      <w:bookmarkEnd w:id="46"/>
    </w:p>
    <w:p w14:paraId="5B2EEC7F" w14:textId="77777777" w:rsidR="001B5FA2" w:rsidRPr="00780D7C" w:rsidRDefault="001B5FA2" w:rsidP="001B5FA2">
      <w:pPr>
        <w:rPr>
          <w:rFonts w:ascii="Arial Narrow" w:hAnsi="Arial Narrow"/>
          <w:sz w:val="21"/>
          <w:szCs w:val="21"/>
        </w:rPr>
      </w:pPr>
      <w:r w:rsidRPr="00780D7C">
        <w:rPr>
          <w:rFonts w:ascii="Arial Narrow" w:hAnsi="Arial Narrow"/>
          <w:sz w:val="21"/>
          <w:szCs w:val="21"/>
        </w:rPr>
        <w:t>Výrobca predkladá odberateľovi príručky - manuály na stavebné výrobky, ktoré počas životnosti stavby a predovšetkým v ponúkanej záručnej dobe vyžadujú pravidelné prehliadky, drobnú údržbu alebo plánované opravy. Prevzatie týchto príručiek pri preberacom konaní potvrdzuje odberateľ a slúžia ako podmienky záruky.</w:t>
      </w:r>
    </w:p>
    <w:p w14:paraId="76073872" w14:textId="49FDDC73" w:rsidR="0020249E" w:rsidRPr="00780D7C" w:rsidRDefault="00000BDF" w:rsidP="001B5FA2">
      <w:pPr>
        <w:rPr>
          <w:rFonts w:ascii="Arial Narrow" w:hAnsi="Arial Narrow"/>
          <w:sz w:val="21"/>
          <w:szCs w:val="21"/>
        </w:rPr>
      </w:pPr>
      <w:r w:rsidRPr="00780D7C">
        <w:rPr>
          <w:rFonts w:ascii="Arial Narrow" w:hAnsi="Arial Narrow"/>
          <w:sz w:val="21"/>
          <w:szCs w:val="21"/>
        </w:rPr>
        <w:t>Objednávateľ</w:t>
      </w:r>
      <w:r w:rsidRPr="00780D7C">
        <w:rPr>
          <w:rFonts w:ascii="Arial Narrow" w:hAnsi="Arial Narrow"/>
          <w:spacing w:val="1"/>
          <w:sz w:val="21"/>
          <w:szCs w:val="21"/>
        </w:rPr>
        <w:t xml:space="preserve"> </w:t>
      </w:r>
      <w:r w:rsidRPr="00780D7C">
        <w:rPr>
          <w:rFonts w:ascii="Arial Narrow" w:hAnsi="Arial Narrow"/>
          <w:sz w:val="21"/>
          <w:szCs w:val="21"/>
        </w:rPr>
        <w:t>vyžaduje</w:t>
      </w:r>
      <w:r w:rsidRPr="00780D7C">
        <w:rPr>
          <w:rFonts w:ascii="Arial Narrow" w:hAnsi="Arial Narrow"/>
          <w:spacing w:val="1"/>
          <w:sz w:val="21"/>
          <w:szCs w:val="21"/>
        </w:rPr>
        <w:t xml:space="preserve"> </w:t>
      </w:r>
      <w:r w:rsidRPr="00780D7C">
        <w:rPr>
          <w:rFonts w:ascii="Arial Narrow" w:hAnsi="Arial Narrow"/>
          <w:sz w:val="21"/>
          <w:szCs w:val="21"/>
        </w:rPr>
        <w:t>príručky</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jednoznačnosť</w:t>
      </w:r>
      <w:r w:rsidRPr="00780D7C">
        <w:rPr>
          <w:rFonts w:ascii="Arial Narrow" w:hAnsi="Arial Narrow"/>
          <w:spacing w:val="1"/>
          <w:sz w:val="21"/>
          <w:szCs w:val="21"/>
        </w:rPr>
        <w:t xml:space="preserve"> </w:t>
      </w:r>
      <w:r w:rsidRPr="00780D7C">
        <w:rPr>
          <w:rFonts w:ascii="Arial Narrow" w:hAnsi="Arial Narrow"/>
          <w:sz w:val="21"/>
          <w:szCs w:val="21"/>
        </w:rPr>
        <w:t>správneho</w:t>
      </w:r>
      <w:r w:rsidRPr="00780D7C">
        <w:rPr>
          <w:rFonts w:ascii="Arial Narrow" w:hAnsi="Arial Narrow"/>
          <w:spacing w:val="1"/>
          <w:sz w:val="21"/>
          <w:szCs w:val="21"/>
        </w:rPr>
        <w:t xml:space="preserve"> </w:t>
      </w:r>
      <w:r w:rsidRPr="00780D7C">
        <w:rPr>
          <w:rFonts w:ascii="Arial Narrow" w:hAnsi="Arial Narrow"/>
          <w:sz w:val="21"/>
          <w:szCs w:val="21"/>
        </w:rPr>
        <w:t>užívania</w:t>
      </w:r>
      <w:r w:rsidRPr="00780D7C">
        <w:rPr>
          <w:rFonts w:ascii="Arial Narrow" w:hAnsi="Arial Narrow"/>
          <w:spacing w:val="1"/>
          <w:sz w:val="21"/>
          <w:szCs w:val="21"/>
        </w:rPr>
        <w:t xml:space="preserve"> </w:t>
      </w:r>
      <w:r w:rsidRPr="00780D7C">
        <w:rPr>
          <w:rFonts w:ascii="Arial Narrow" w:hAnsi="Arial Narrow"/>
          <w:sz w:val="21"/>
          <w:szCs w:val="21"/>
        </w:rPr>
        <w:t>udržiavania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zabezpečenia</w:t>
      </w:r>
      <w:r w:rsidRPr="00780D7C">
        <w:rPr>
          <w:rFonts w:ascii="Arial Narrow" w:hAnsi="Arial Narrow"/>
          <w:spacing w:val="39"/>
          <w:sz w:val="21"/>
          <w:szCs w:val="21"/>
        </w:rPr>
        <w:t xml:space="preserve"> </w:t>
      </w:r>
      <w:r w:rsidRPr="00780D7C">
        <w:rPr>
          <w:rFonts w:ascii="Arial Narrow" w:hAnsi="Arial Narrow"/>
          <w:sz w:val="21"/>
          <w:szCs w:val="21"/>
        </w:rPr>
        <w:t>pravidelných</w:t>
      </w:r>
      <w:r w:rsidRPr="00780D7C">
        <w:rPr>
          <w:rFonts w:ascii="Arial Narrow" w:hAnsi="Arial Narrow"/>
          <w:spacing w:val="42"/>
          <w:sz w:val="21"/>
          <w:szCs w:val="21"/>
        </w:rPr>
        <w:t xml:space="preserve"> </w:t>
      </w:r>
      <w:r w:rsidRPr="00780D7C">
        <w:rPr>
          <w:rFonts w:ascii="Arial Narrow" w:hAnsi="Arial Narrow"/>
          <w:sz w:val="21"/>
          <w:szCs w:val="21"/>
        </w:rPr>
        <w:t>obhliadok</w:t>
      </w:r>
      <w:r w:rsidRPr="00780D7C">
        <w:rPr>
          <w:rFonts w:ascii="Arial Narrow" w:hAnsi="Arial Narrow"/>
          <w:spacing w:val="43"/>
          <w:sz w:val="21"/>
          <w:szCs w:val="21"/>
        </w:rPr>
        <w:t xml:space="preserve"> </w:t>
      </w:r>
      <w:r w:rsidRPr="00780D7C">
        <w:rPr>
          <w:rFonts w:ascii="Arial Narrow" w:hAnsi="Arial Narrow"/>
          <w:sz w:val="21"/>
          <w:szCs w:val="21"/>
        </w:rPr>
        <w:t>spresnených</w:t>
      </w:r>
      <w:r w:rsidRPr="00780D7C">
        <w:rPr>
          <w:rFonts w:ascii="Arial Narrow" w:hAnsi="Arial Narrow"/>
          <w:spacing w:val="42"/>
          <w:sz w:val="21"/>
          <w:szCs w:val="21"/>
        </w:rPr>
        <w:t xml:space="preserve"> </w:t>
      </w:r>
      <w:r w:rsidRPr="00780D7C">
        <w:rPr>
          <w:rFonts w:ascii="Arial Narrow" w:hAnsi="Arial Narrow"/>
          <w:sz w:val="21"/>
          <w:szCs w:val="21"/>
        </w:rPr>
        <w:t>v</w:t>
      </w:r>
      <w:r w:rsidRPr="00780D7C">
        <w:rPr>
          <w:rFonts w:ascii="Arial Narrow" w:hAnsi="Arial Narrow"/>
          <w:spacing w:val="40"/>
          <w:sz w:val="21"/>
          <w:szCs w:val="21"/>
        </w:rPr>
        <w:t xml:space="preserve"> </w:t>
      </w:r>
      <w:r w:rsidRPr="00780D7C">
        <w:rPr>
          <w:rFonts w:ascii="Arial Narrow" w:hAnsi="Arial Narrow"/>
          <w:sz w:val="21"/>
          <w:szCs w:val="21"/>
        </w:rPr>
        <w:t>častiach</w:t>
      </w:r>
      <w:r w:rsidRPr="00780D7C">
        <w:rPr>
          <w:rFonts w:ascii="Arial Narrow" w:hAnsi="Arial Narrow"/>
          <w:spacing w:val="39"/>
          <w:sz w:val="21"/>
          <w:szCs w:val="21"/>
        </w:rPr>
        <w:t xml:space="preserve"> </w:t>
      </w:r>
      <w:r w:rsidRPr="00780D7C">
        <w:rPr>
          <w:rFonts w:ascii="Arial Narrow" w:hAnsi="Arial Narrow"/>
          <w:sz w:val="21"/>
          <w:szCs w:val="21"/>
        </w:rPr>
        <w:t>6.</w:t>
      </w:r>
      <w:r w:rsidRPr="00780D7C">
        <w:rPr>
          <w:rFonts w:ascii="Arial Narrow" w:hAnsi="Arial Narrow"/>
          <w:spacing w:val="45"/>
          <w:sz w:val="21"/>
          <w:szCs w:val="21"/>
        </w:rPr>
        <w:t xml:space="preserve"> </w:t>
      </w:r>
      <w:r w:rsidRPr="00780D7C">
        <w:rPr>
          <w:rFonts w:ascii="Arial Narrow" w:hAnsi="Arial Narrow"/>
          <w:sz w:val="21"/>
          <w:szCs w:val="21"/>
        </w:rPr>
        <w:t>a</w:t>
      </w:r>
      <w:r w:rsidRPr="00780D7C">
        <w:rPr>
          <w:rFonts w:ascii="Arial Narrow" w:hAnsi="Arial Narrow"/>
          <w:spacing w:val="39"/>
          <w:sz w:val="21"/>
          <w:szCs w:val="21"/>
        </w:rPr>
        <w:t xml:space="preserve"> </w:t>
      </w:r>
      <w:r w:rsidRPr="00780D7C">
        <w:rPr>
          <w:rFonts w:ascii="Arial Narrow" w:hAnsi="Arial Narrow"/>
          <w:sz w:val="21"/>
          <w:szCs w:val="21"/>
        </w:rPr>
        <w:t>7.</w:t>
      </w:r>
      <w:r w:rsidRPr="00780D7C">
        <w:rPr>
          <w:rFonts w:ascii="Arial Narrow" w:hAnsi="Arial Narrow"/>
          <w:spacing w:val="41"/>
          <w:sz w:val="21"/>
          <w:szCs w:val="21"/>
        </w:rPr>
        <w:t xml:space="preserve"> </w:t>
      </w:r>
      <w:r w:rsidRPr="00780D7C">
        <w:rPr>
          <w:rFonts w:ascii="Arial Narrow" w:hAnsi="Arial Narrow"/>
          <w:sz w:val="21"/>
          <w:szCs w:val="21"/>
        </w:rPr>
        <w:t>týchto</w:t>
      </w:r>
      <w:r w:rsidRPr="00780D7C">
        <w:rPr>
          <w:rFonts w:ascii="Arial Narrow" w:hAnsi="Arial Narrow"/>
          <w:spacing w:val="39"/>
          <w:sz w:val="21"/>
          <w:szCs w:val="21"/>
        </w:rPr>
        <w:t xml:space="preserve"> </w:t>
      </w:r>
      <w:r w:rsidRPr="00780D7C">
        <w:rPr>
          <w:rFonts w:ascii="Arial Narrow" w:hAnsi="Arial Narrow"/>
          <w:sz w:val="21"/>
          <w:szCs w:val="21"/>
        </w:rPr>
        <w:t>TKP.</w:t>
      </w:r>
      <w:r w:rsidRPr="00780D7C">
        <w:rPr>
          <w:rFonts w:ascii="Arial Narrow" w:hAnsi="Arial Narrow"/>
          <w:spacing w:val="45"/>
          <w:sz w:val="21"/>
          <w:szCs w:val="21"/>
        </w:rPr>
        <w:t xml:space="preserve"> </w:t>
      </w:r>
      <w:r w:rsidRPr="00780D7C">
        <w:rPr>
          <w:rFonts w:ascii="Arial Narrow" w:hAnsi="Arial Narrow"/>
          <w:sz w:val="21"/>
          <w:szCs w:val="21"/>
        </w:rPr>
        <w:t>Vytvárajú</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predpoklady</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riešenie</w:t>
      </w:r>
      <w:r w:rsidRPr="00780D7C">
        <w:rPr>
          <w:rFonts w:ascii="Arial Narrow" w:hAnsi="Arial Narrow"/>
          <w:spacing w:val="1"/>
          <w:sz w:val="21"/>
          <w:szCs w:val="21"/>
        </w:rPr>
        <w:t xml:space="preserve"> </w:t>
      </w:r>
      <w:r w:rsidRPr="00780D7C">
        <w:rPr>
          <w:rFonts w:ascii="Arial Narrow" w:hAnsi="Arial Narrow"/>
          <w:sz w:val="21"/>
          <w:szCs w:val="21"/>
        </w:rPr>
        <w:t>prípadných</w:t>
      </w:r>
      <w:r w:rsidRPr="00780D7C">
        <w:rPr>
          <w:rFonts w:ascii="Arial Narrow" w:hAnsi="Arial Narrow"/>
          <w:spacing w:val="1"/>
          <w:sz w:val="21"/>
          <w:szCs w:val="21"/>
        </w:rPr>
        <w:t xml:space="preserve"> </w:t>
      </w:r>
      <w:r w:rsidRPr="00780D7C">
        <w:rPr>
          <w:rFonts w:ascii="Arial Narrow" w:hAnsi="Arial Narrow"/>
          <w:sz w:val="21"/>
          <w:szCs w:val="21"/>
        </w:rPr>
        <w:t>ustanovení</w:t>
      </w:r>
      <w:r w:rsidRPr="00780D7C">
        <w:rPr>
          <w:rFonts w:ascii="Arial Narrow" w:hAnsi="Arial Narrow"/>
          <w:spacing w:val="1"/>
          <w:sz w:val="21"/>
          <w:szCs w:val="21"/>
        </w:rPr>
        <w:t xml:space="preserve"> </w:t>
      </w:r>
      <w:r w:rsidRPr="00780D7C">
        <w:rPr>
          <w:rFonts w:ascii="Arial Narrow" w:hAnsi="Arial Narrow"/>
          <w:sz w:val="21"/>
          <w:szCs w:val="21"/>
        </w:rPr>
        <w:t>zákona</w:t>
      </w:r>
      <w:r w:rsidRPr="00780D7C">
        <w:rPr>
          <w:rFonts w:ascii="Arial Narrow" w:hAnsi="Arial Narrow"/>
          <w:spacing w:val="1"/>
          <w:sz w:val="21"/>
          <w:szCs w:val="21"/>
        </w:rPr>
        <w:t xml:space="preserve"> </w:t>
      </w:r>
      <w:r w:rsidRPr="00780D7C">
        <w:rPr>
          <w:rFonts w:ascii="Arial Narrow" w:hAnsi="Arial Narrow"/>
          <w:sz w:val="21"/>
          <w:szCs w:val="21"/>
          <w:u w:val="single"/>
        </w:rPr>
        <w:t>250/2007</w:t>
      </w:r>
      <w:r w:rsidRPr="00780D7C">
        <w:rPr>
          <w:rFonts w:ascii="Arial Narrow" w:hAnsi="Arial Narrow"/>
          <w:spacing w:val="1"/>
          <w:sz w:val="21"/>
          <w:szCs w:val="21"/>
          <w:u w:val="single"/>
        </w:rPr>
        <w:t xml:space="preserve"> </w:t>
      </w:r>
      <w:r w:rsidRPr="00780D7C">
        <w:rPr>
          <w:rFonts w:ascii="Arial Narrow" w:hAnsi="Arial Narrow"/>
          <w:sz w:val="21"/>
          <w:szCs w:val="21"/>
          <w:u w:val="single"/>
        </w:rPr>
        <w:t>Z.</w:t>
      </w:r>
      <w:r w:rsidRPr="00780D7C">
        <w:rPr>
          <w:rFonts w:ascii="Arial Narrow" w:hAnsi="Arial Narrow"/>
          <w:spacing w:val="1"/>
          <w:sz w:val="21"/>
          <w:szCs w:val="21"/>
          <w:u w:val="single"/>
        </w:rPr>
        <w:t xml:space="preserve"> </w:t>
      </w:r>
      <w:r w:rsidRPr="00780D7C">
        <w:rPr>
          <w:rFonts w:ascii="Arial Narrow" w:hAnsi="Arial Narrow"/>
          <w:sz w:val="21"/>
          <w:szCs w:val="21"/>
          <w:u w:val="single"/>
        </w:rPr>
        <w:t>z.</w:t>
      </w:r>
      <w:r w:rsidRPr="00780D7C">
        <w:rPr>
          <w:rFonts w:ascii="Arial Narrow" w:hAnsi="Arial Narrow"/>
          <w:spacing w:val="1"/>
          <w:sz w:val="21"/>
          <w:szCs w:val="21"/>
          <w:u w:val="single"/>
        </w:rPr>
        <w:t xml:space="preserve"> </w:t>
      </w:r>
      <w:r w:rsidRPr="00780D7C">
        <w:rPr>
          <w:rFonts w:ascii="Arial Narrow" w:hAnsi="Arial Narrow"/>
          <w:sz w:val="21"/>
          <w:szCs w:val="21"/>
          <w:u w:val="single"/>
        </w:rPr>
        <w:t>o</w:t>
      </w:r>
      <w:r w:rsidRPr="00780D7C">
        <w:rPr>
          <w:rFonts w:ascii="Arial Narrow" w:hAnsi="Arial Narrow"/>
          <w:spacing w:val="1"/>
          <w:sz w:val="21"/>
          <w:szCs w:val="21"/>
          <w:u w:val="single"/>
        </w:rPr>
        <w:t xml:space="preserve"> </w:t>
      </w:r>
      <w:r w:rsidRPr="00780D7C">
        <w:rPr>
          <w:rFonts w:ascii="Arial Narrow" w:hAnsi="Arial Narrow"/>
          <w:sz w:val="21"/>
          <w:szCs w:val="21"/>
          <w:u w:val="single"/>
        </w:rPr>
        <w:t>ochrane</w:t>
      </w:r>
      <w:r w:rsidRPr="00780D7C">
        <w:rPr>
          <w:rFonts w:ascii="Arial Narrow" w:hAnsi="Arial Narrow"/>
          <w:spacing w:val="1"/>
          <w:sz w:val="21"/>
          <w:szCs w:val="21"/>
        </w:rPr>
        <w:t xml:space="preserve"> </w:t>
      </w:r>
      <w:r w:rsidRPr="00780D7C">
        <w:rPr>
          <w:rFonts w:ascii="Arial Narrow" w:hAnsi="Arial Narrow"/>
          <w:sz w:val="21"/>
          <w:szCs w:val="21"/>
          <w:u w:val="single"/>
        </w:rPr>
        <w:t>spotrebiteľa</w:t>
      </w:r>
      <w:r w:rsidRPr="00780D7C">
        <w:rPr>
          <w:rFonts w:ascii="Arial Narrow" w:hAnsi="Arial Narrow"/>
          <w:sz w:val="21"/>
          <w:szCs w:val="21"/>
        </w:rPr>
        <w:t xml:space="preserve"> v znení neskorších predpisov (bezpečný výrobok) a zákona č. </w:t>
      </w:r>
      <w:r w:rsidRPr="00780D7C">
        <w:rPr>
          <w:rFonts w:ascii="Arial Narrow" w:hAnsi="Arial Narrow"/>
          <w:sz w:val="21"/>
          <w:szCs w:val="21"/>
          <w:u w:val="single"/>
        </w:rPr>
        <w:t>294/1999 Z. z. o</w:t>
      </w:r>
      <w:r w:rsidRPr="00780D7C">
        <w:rPr>
          <w:rFonts w:ascii="Arial Narrow" w:hAnsi="Arial Narrow"/>
          <w:spacing w:val="1"/>
          <w:sz w:val="21"/>
          <w:szCs w:val="21"/>
        </w:rPr>
        <w:t xml:space="preserve"> </w:t>
      </w:r>
      <w:r w:rsidRPr="00780D7C">
        <w:rPr>
          <w:rFonts w:ascii="Arial Narrow" w:hAnsi="Arial Narrow"/>
          <w:sz w:val="21"/>
          <w:szCs w:val="21"/>
          <w:u w:val="single"/>
        </w:rPr>
        <w:t>zodpovednosti</w:t>
      </w:r>
      <w:r w:rsidRPr="00780D7C">
        <w:rPr>
          <w:rFonts w:ascii="Arial Narrow" w:hAnsi="Arial Narrow"/>
          <w:spacing w:val="1"/>
          <w:sz w:val="21"/>
          <w:szCs w:val="21"/>
          <w:u w:val="single"/>
        </w:rPr>
        <w:t xml:space="preserve"> </w:t>
      </w:r>
      <w:r w:rsidRPr="00780D7C">
        <w:rPr>
          <w:rFonts w:ascii="Arial Narrow" w:hAnsi="Arial Narrow"/>
          <w:sz w:val="21"/>
          <w:szCs w:val="21"/>
          <w:u w:val="single"/>
        </w:rPr>
        <w:t>za</w:t>
      </w:r>
      <w:r w:rsidRPr="00780D7C">
        <w:rPr>
          <w:rFonts w:ascii="Arial Narrow" w:hAnsi="Arial Narrow"/>
          <w:spacing w:val="1"/>
          <w:sz w:val="21"/>
          <w:szCs w:val="21"/>
          <w:u w:val="single"/>
        </w:rPr>
        <w:t xml:space="preserve"> </w:t>
      </w:r>
      <w:r w:rsidRPr="00780D7C">
        <w:rPr>
          <w:rFonts w:ascii="Arial Narrow" w:hAnsi="Arial Narrow"/>
          <w:sz w:val="21"/>
          <w:szCs w:val="21"/>
          <w:u w:val="single"/>
        </w:rPr>
        <w:t>škodu</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znení</w:t>
      </w:r>
      <w:r w:rsidRPr="00780D7C">
        <w:rPr>
          <w:rFonts w:ascii="Arial Narrow" w:hAnsi="Arial Narrow"/>
          <w:spacing w:val="1"/>
          <w:sz w:val="21"/>
          <w:szCs w:val="21"/>
        </w:rPr>
        <w:t xml:space="preserve"> </w:t>
      </w:r>
      <w:r w:rsidRPr="00780D7C">
        <w:rPr>
          <w:rFonts w:ascii="Arial Narrow" w:hAnsi="Arial Narrow"/>
          <w:sz w:val="21"/>
          <w:szCs w:val="21"/>
        </w:rPr>
        <w:t>neskorších</w:t>
      </w:r>
      <w:r w:rsidRPr="00780D7C">
        <w:rPr>
          <w:rFonts w:ascii="Arial Narrow" w:hAnsi="Arial Narrow"/>
          <w:spacing w:val="1"/>
          <w:sz w:val="21"/>
          <w:szCs w:val="21"/>
        </w:rPr>
        <w:t xml:space="preserve"> </w:t>
      </w:r>
      <w:r w:rsidRPr="00780D7C">
        <w:rPr>
          <w:rFonts w:ascii="Arial Narrow" w:hAnsi="Arial Narrow"/>
          <w:sz w:val="21"/>
          <w:szCs w:val="21"/>
        </w:rPr>
        <w:t>predpisov.</w:t>
      </w:r>
      <w:r w:rsidRPr="00780D7C">
        <w:rPr>
          <w:rFonts w:ascii="Arial Narrow" w:hAnsi="Arial Narrow"/>
          <w:spacing w:val="59"/>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príručky</w:t>
      </w:r>
      <w:r w:rsidRPr="00780D7C">
        <w:rPr>
          <w:rFonts w:ascii="Arial Narrow" w:hAnsi="Arial Narrow"/>
          <w:spacing w:val="59"/>
          <w:sz w:val="21"/>
          <w:szCs w:val="21"/>
        </w:rPr>
        <w:t xml:space="preserve"> </w:t>
      </w:r>
      <w:r w:rsidRPr="00780D7C">
        <w:rPr>
          <w:rFonts w:ascii="Arial Narrow" w:hAnsi="Arial Narrow"/>
          <w:w w:val="160"/>
          <w:sz w:val="21"/>
          <w:szCs w:val="21"/>
        </w:rPr>
        <w:t xml:space="preserve">– </w:t>
      </w:r>
      <w:r w:rsidRPr="00780D7C">
        <w:rPr>
          <w:rFonts w:ascii="Arial Narrow" w:hAnsi="Arial Narrow"/>
          <w:sz w:val="21"/>
          <w:szCs w:val="21"/>
        </w:rPr>
        <w:t>manuály</w:t>
      </w:r>
      <w:r w:rsidRPr="00780D7C">
        <w:rPr>
          <w:rFonts w:ascii="Arial Narrow" w:hAnsi="Arial Narrow"/>
          <w:spacing w:val="59"/>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podkladom</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záručnej</w:t>
      </w:r>
      <w:r w:rsidRPr="00780D7C">
        <w:rPr>
          <w:rFonts w:ascii="Arial Narrow" w:hAnsi="Arial Narrow"/>
          <w:spacing w:val="1"/>
          <w:sz w:val="21"/>
          <w:szCs w:val="21"/>
        </w:rPr>
        <w:t xml:space="preserve"> </w:t>
      </w:r>
      <w:r w:rsidRPr="00780D7C">
        <w:rPr>
          <w:rFonts w:ascii="Arial Narrow" w:hAnsi="Arial Narrow"/>
          <w:sz w:val="21"/>
          <w:szCs w:val="21"/>
        </w:rPr>
        <w:t>dobe</w:t>
      </w:r>
      <w:r w:rsidRPr="00780D7C">
        <w:rPr>
          <w:rFonts w:ascii="Arial Narrow" w:hAnsi="Arial Narrow"/>
          <w:spacing w:val="1"/>
          <w:sz w:val="21"/>
          <w:szCs w:val="21"/>
        </w:rPr>
        <w:t xml:space="preserve"> </w:t>
      </w:r>
      <w:r w:rsidRPr="00780D7C">
        <w:rPr>
          <w:rFonts w:ascii="Arial Narrow" w:hAnsi="Arial Narrow"/>
          <w:sz w:val="21"/>
          <w:szCs w:val="21"/>
        </w:rPr>
        <w:t>ale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po</w:t>
      </w:r>
      <w:r w:rsidRPr="00780D7C">
        <w:rPr>
          <w:rFonts w:ascii="Arial Narrow" w:hAnsi="Arial Narrow"/>
          <w:spacing w:val="1"/>
          <w:sz w:val="21"/>
          <w:szCs w:val="21"/>
        </w:rPr>
        <w:t xml:space="preserve"> </w:t>
      </w:r>
      <w:r w:rsidRPr="00780D7C">
        <w:rPr>
          <w:rFonts w:ascii="Arial Narrow" w:hAnsi="Arial Narrow"/>
          <w:sz w:val="21"/>
          <w:szCs w:val="21"/>
        </w:rPr>
        <w:t>uplynutí</w:t>
      </w:r>
      <w:r w:rsidRPr="00780D7C">
        <w:rPr>
          <w:rFonts w:ascii="Arial Narrow" w:hAnsi="Arial Narrow"/>
          <w:spacing w:val="1"/>
          <w:sz w:val="21"/>
          <w:szCs w:val="21"/>
        </w:rPr>
        <w:t xml:space="preserve"> </w:t>
      </w:r>
      <w:r w:rsidRPr="00780D7C">
        <w:rPr>
          <w:rFonts w:ascii="Arial Narrow" w:hAnsi="Arial Narrow"/>
          <w:sz w:val="21"/>
          <w:szCs w:val="21"/>
        </w:rPr>
        <w:t>záruky.</w:t>
      </w:r>
      <w:r w:rsidRPr="00780D7C">
        <w:rPr>
          <w:rFonts w:ascii="Arial Narrow" w:hAnsi="Arial Narrow"/>
          <w:spacing w:val="1"/>
          <w:sz w:val="21"/>
          <w:szCs w:val="21"/>
        </w:rPr>
        <w:t xml:space="preserve"> </w:t>
      </w:r>
      <w:r w:rsidRPr="00780D7C">
        <w:rPr>
          <w:rFonts w:ascii="Arial Narrow" w:hAnsi="Arial Narrow"/>
          <w:sz w:val="21"/>
          <w:szCs w:val="21"/>
        </w:rPr>
        <w:t>Predkladané</w:t>
      </w:r>
      <w:r w:rsidRPr="00780D7C">
        <w:rPr>
          <w:rFonts w:ascii="Arial Narrow" w:hAnsi="Arial Narrow"/>
          <w:spacing w:val="1"/>
          <w:sz w:val="21"/>
          <w:szCs w:val="21"/>
        </w:rPr>
        <w:t xml:space="preserve"> </w:t>
      </w:r>
      <w:r w:rsidRPr="00780D7C">
        <w:rPr>
          <w:rFonts w:ascii="Arial Narrow" w:hAnsi="Arial Narrow"/>
          <w:sz w:val="21"/>
          <w:szCs w:val="21"/>
        </w:rPr>
        <w:t>manuály</w:t>
      </w:r>
      <w:r w:rsidRPr="00780D7C">
        <w:rPr>
          <w:rFonts w:ascii="Arial Narrow" w:hAnsi="Arial Narrow"/>
          <w:spacing w:val="58"/>
          <w:sz w:val="21"/>
          <w:szCs w:val="21"/>
        </w:rPr>
        <w:t xml:space="preserve"> </w:t>
      </w:r>
      <w:r w:rsidRPr="00780D7C">
        <w:rPr>
          <w:rFonts w:ascii="Arial Narrow" w:hAnsi="Arial Narrow"/>
          <w:sz w:val="21"/>
          <w:szCs w:val="21"/>
        </w:rPr>
        <w:t>poslúžia</w:t>
      </w:r>
      <w:r w:rsidRPr="00780D7C">
        <w:rPr>
          <w:rFonts w:ascii="Arial Narrow" w:hAnsi="Arial Narrow"/>
          <w:spacing w:val="58"/>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k</w:t>
      </w:r>
      <w:r w:rsidRPr="00780D7C">
        <w:rPr>
          <w:rFonts w:ascii="Arial Narrow" w:hAnsi="Arial Narrow"/>
          <w:spacing w:val="1"/>
          <w:sz w:val="21"/>
          <w:szCs w:val="21"/>
        </w:rPr>
        <w:t xml:space="preserve"> </w:t>
      </w:r>
      <w:r w:rsidRPr="00780D7C">
        <w:rPr>
          <w:rFonts w:ascii="Arial Narrow" w:hAnsi="Arial Narrow"/>
          <w:sz w:val="21"/>
          <w:szCs w:val="21"/>
        </w:rPr>
        <w:t>rokovaniam</w:t>
      </w:r>
      <w:r w:rsidRPr="00780D7C">
        <w:rPr>
          <w:rFonts w:ascii="Arial Narrow" w:hAnsi="Arial Narrow"/>
          <w:spacing w:val="1"/>
          <w:sz w:val="21"/>
          <w:szCs w:val="21"/>
        </w:rPr>
        <w:t xml:space="preserve"> </w:t>
      </w:r>
      <w:r w:rsidRPr="00780D7C">
        <w:rPr>
          <w:rFonts w:ascii="Arial Narrow" w:hAnsi="Arial Narrow"/>
          <w:sz w:val="21"/>
          <w:szCs w:val="21"/>
        </w:rPr>
        <w:t>či</w:t>
      </w:r>
      <w:r w:rsidRPr="00780D7C">
        <w:rPr>
          <w:rFonts w:ascii="Arial Narrow" w:hAnsi="Arial Narrow"/>
          <w:spacing w:val="1"/>
          <w:sz w:val="21"/>
          <w:szCs w:val="21"/>
        </w:rPr>
        <w:t xml:space="preserve"> </w:t>
      </w:r>
      <w:r w:rsidRPr="00780D7C">
        <w:rPr>
          <w:rFonts w:ascii="Arial Narrow" w:hAnsi="Arial Narrow"/>
          <w:sz w:val="21"/>
          <w:szCs w:val="21"/>
        </w:rPr>
        <w:t>prípadnému</w:t>
      </w:r>
      <w:r w:rsidRPr="00780D7C">
        <w:rPr>
          <w:rFonts w:ascii="Arial Narrow" w:hAnsi="Arial Narrow"/>
          <w:spacing w:val="1"/>
          <w:sz w:val="21"/>
          <w:szCs w:val="21"/>
        </w:rPr>
        <w:t xml:space="preserve"> </w:t>
      </w:r>
      <w:r w:rsidRPr="00780D7C">
        <w:rPr>
          <w:rFonts w:ascii="Arial Narrow" w:hAnsi="Arial Narrow"/>
          <w:sz w:val="21"/>
          <w:szCs w:val="21"/>
        </w:rPr>
        <w:t>overeniu</w:t>
      </w:r>
      <w:r w:rsidRPr="00780D7C">
        <w:rPr>
          <w:rFonts w:ascii="Arial Narrow" w:hAnsi="Arial Narrow"/>
          <w:spacing w:val="1"/>
          <w:sz w:val="21"/>
          <w:szCs w:val="21"/>
        </w:rPr>
        <w:t xml:space="preserve"> </w:t>
      </w:r>
      <w:r w:rsidRPr="00780D7C">
        <w:rPr>
          <w:rFonts w:ascii="Arial Narrow" w:hAnsi="Arial Narrow"/>
          <w:sz w:val="21"/>
          <w:szCs w:val="21"/>
        </w:rPr>
        <w:t>správnosti</w:t>
      </w:r>
      <w:r w:rsidRPr="00780D7C">
        <w:rPr>
          <w:rFonts w:ascii="Arial Narrow" w:hAnsi="Arial Narrow"/>
          <w:spacing w:val="1"/>
          <w:sz w:val="21"/>
          <w:szCs w:val="21"/>
        </w:rPr>
        <w:t xml:space="preserve"> </w:t>
      </w:r>
      <w:r w:rsidRPr="00780D7C">
        <w:rPr>
          <w:rFonts w:ascii="Arial Narrow" w:hAnsi="Arial Narrow"/>
          <w:sz w:val="21"/>
          <w:szCs w:val="21"/>
        </w:rPr>
        <w:t>účelu</w:t>
      </w:r>
      <w:r w:rsidRPr="00780D7C">
        <w:rPr>
          <w:rFonts w:ascii="Arial Narrow" w:hAnsi="Arial Narrow"/>
          <w:spacing w:val="1"/>
          <w:sz w:val="21"/>
          <w:szCs w:val="21"/>
        </w:rPr>
        <w:t xml:space="preserve"> </w:t>
      </w:r>
      <w:r w:rsidRPr="00780D7C">
        <w:rPr>
          <w:rFonts w:ascii="Arial Narrow" w:hAnsi="Arial Narrow"/>
          <w:sz w:val="21"/>
          <w:szCs w:val="21"/>
        </w:rPr>
        <w:t>použitia</w:t>
      </w:r>
      <w:r w:rsidRPr="00780D7C">
        <w:rPr>
          <w:rFonts w:ascii="Arial Narrow" w:hAnsi="Arial Narrow"/>
          <w:spacing w:val="59"/>
          <w:sz w:val="21"/>
          <w:szCs w:val="21"/>
        </w:rPr>
        <w:t xml:space="preserve"> </w:t>
      </w:r>
      <w:r w:rsidRPr="00780D7C">
        <w:rPr>
          <w:rFonts w:ascii="Arial Narrow" w:hAnsi="Arial Narrow"/>
          <w:sz w:val="21"/>
          <w:szCs w:val="21"/>
        </w:rPr>
        <w:t>výrobkov</w:t>
      </w:r>
      <w:r w:rsidRPr="00780D7C">
        <w:rPr>
          <w:rFonts w:ascii="Arial Narrow" w:hAnsi="Arial Narrow"/>
          <w:spacing w:val="1"/>
          <w:sz w:val="21"/>
          <w:szCs w:val="21"/>
        </w:rPr>
        <w:t xml:space="preserve"> </w:t>
      </w:r>
      <w:r w:rsidRPr="00780D7C">
        <w:rPr>
          <w:rFonts w:ascii="Arial Narrow" w:hAnsi="Arial Narrow"/>
          <w:sz w:val="21"/>
          <w:szCs w:val="21"/>
        </w:rPr>
        <w:t>zabudovaných</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konštrukcie</w:t>
      </w:r>
      <w:r w:rsidRPr="00780D7C">
        <w:rPr>
          <w:rFonts w:ascii="Arial Narrow" w:hAnsi="Arial Narrow"/>
          <w:spacing w:val="1"/>
          <w:sz w:val="21"/>
          <w:szCs w:val="21"/>
        </w:rPr>
        <w:t xml:space="preserve"> </w:t>
      </w:r>
      <w:r w:rsidRPr="00780D7C">
        <w:rPr>
          <w:rFonts w:ascii="Arial Narrow" w:hAnsi="Arial Narrow"/>
          <w:sz w:val="21"/>
          <w:szCs w:val="21"/>
        </w:rPr>
        <w:t>stavby na</w:t>
      </w:r>
      <w:r w:rsidRPr="00780D7C">
        <w:rPr>
          <w:rFonts w:ascii="Arial Narrow" w:hAnsi="Arial Narrow"/>
          <w:spacing w:val="1"/>
          <w:sz w:val="21"/>
          <w:szCs w:val="21"/>
        </w:rPr>
        <w:t xml:space="preserve"> </w:t>
      </w:r>
      <w:r w:rsidRPr="00780D7C">
        <w:rPr>
          <w:rFonts w:ascii="Arial Narrow" w:hAnsi="Arial Narrow"/>
          <w:sz w:val="21"/>
          <w:szCs w:val="21"/>
        </w:rPr>
        <w:t>základe</w:t>
      </w:r>
      <w:r w:rsidRPr="00780D7C">
        <w:rPr>
          <w:rFonts w:ascii="Arial Narrow" w:hAnsi="Arial Narrow"/>
          <w:spacing w:val="1"/>
          <w:sz w:val="21"/>
          <w:szCs w:val="21"/>
        </w:rPr>
        <w:t xml:space="preserve"> </w:t>
      </w:r>
      <w:r w:rsidRPr="00780D7C">
        <w:rPr>
          <w:rFonts w:ascii="Arial Narrow" w:hAnsi="Arial Narrow"/>
          <w:sz w:val="21"/>
          <w:szCs w:val="21"/>
        </w:rPr>
        <w:t>deklarovaného</w:t>
      </w:r>
      <w:r w:rsidRPr="00780D7C">
        <w:rPr>
          <w:rFonts w:ascii="Arial Narrow" w:hAnsi="Arial Narrow"/>
          <w:spacing w:val="1"/>
          <w:sz w:val="21"/>
          <w:szCs w:val="21"/>
        </w:rPr>
        <w:t xml:space="preserve"> </w:t>
      </w:r>
      <w:r w:rsidRPr="00780D7C">
        <w:rPr>
          <w:rFonts w:ascii="Arial Narrow" w:hAnsi="Arial Narrow"/>
          <w:sz w:val="21"/>
          <w:szCs w:val="21"/>
        </w:rPr>
        <w:t>spôsobu</w:t>
      </w:r>
      <w:r w:rsidRPr="00780D7C">
        <w:rPr>
          <w:rFonts w:ascii="Arial Narrow" w:hAnsi="Arial Narrow"/>
          <w:spacing w:val="1"/>
          <w:sz w:val="21"/>
          <w:szCs w:val="21"/>
        </w:rPr>
        <w:t xml:space="preserve"> </w:t>
      </w:r>
      <w:r w:rsidRPr="00780D7C">
        <w:rPr>
          <w:rFonts w:ascii="Arial Narrow" w:hAnsi="Arial Narrow"/>
          <w:sz w:val="21"/>
          <w:szCs w:val="21"/>
        </w:rPr>
        <w:t xml:space="preserve">použitia. </w:t>
      </w:r>
      <w:r w:rsidR="001B5FA2" w:rsidRPr="00780D7C">
        <w:rPr>
          <w:rFonts w:ascii="Arial Narrow" w:hAnsi="Arial Narrow"/>
          <w:sz w:val="21"/>
          <w:szCs w:val="21"/>
        </w:rPr>
        <w:t>Sú tiež podkladom pri rozhodovaní o možnostiach predĺženia záručnej doby ako je vyjadrená v článkoch 1.1.3.1</w:t>
      </w:r>
      <w:r w:rsidR="006E5063" w:rsidRPr="00780D7C">
        <w:rPr>
          <w:rFonts w:ascii="Arial Narrow" w:hAnsi="Arial Narrow"/>
          <w:sz w:val="21"/>
          <w:szCs w:val="21"/>
        </w:rPr>
        <w:t>2</w:t>
      </w:r>
      <w:r w:rsidR="001B5FA2" w:rsidRPr="00780D7C">
        <w:rPr>
          <w:rFonts w:ascii="Arial Narrow" w:hAnsi="Arial Narrow"/>
          <w:sz w:val="21"/>
          <w:szCs w:val="21"/>
        </w:rPr>
        <w:t xml:space="preserve"> a 11.12 Osobitných zmluvných podmienok.</w:t>
      </w:r>
    </w:p>
    <w:p w14:paraId="53883181" w14:textId="3F5A6167" w:rsidR="001B5FA2" w:rsidRPr="005F3E33" w:rsidRDefault="00E03033" w:rsidP="005F3E33">
      <w:pPr>
        <w:pStyle w:val="Nadpis2"/>
      </w:pPr>
      <w:bookmarkStart w:id="47" w:name="_Toc99634727"/>
      <w:r w:rsidRPr="005F3E33">
        <w:t>Skúšky a merania</w:t>
      </w:r>
      <w:bookmarkEnd w:id="47"/>
    </w:p>
    <w:p w14:paraId="24EB18D2" w14:textId="77777777" w:rsidR="005B1EB4" w:rsidRPr="00780D7C" w:rsidRDefault="005B1EB4" w:rsidP="00455941">
      <w:pPr>
        <w:pStyle w:val="Nadpis3"/>
        <w:rPr>
          <w:rFonts w:ascii="Arial Narrow" w:hAnsi="Arial Narrow"/>
          <w:color w:val="000000" w:themeColor="text1"/>
          <w:sz w:val="21"/>
          <w:szCs w:val="21"/>
        </w:rPr>
      </w:pPr>
      <w:bookmarkStart w:id="48" w:name="_Toc37050381"/>
      <w:bookmarkStart w:id="49" w:name="_Toc99634728"/>
      <w:r w:rsidRPr="00780D7C">
        <w:rPr>
          <w:rFonts w:ascii="Arial Narrow" w:hAnsi="Arial Narrow"/>
          <w:color w:val="000000" w:themeColor="text1"/>
          <w:sz w:val="21"/>
          <w:szCs w:val="21"/>
        </w:rPr>
        <w:t>Druhy skúšok</w:t>
      </w:r>
      <w:bookmarkEnd w:id="48"/>
      <w:bookmarkEnd w:id="49"/>
    </w:p>
    <w:p w14:paraId="6A23F7B2" w14:textId="77777777" w:rsidR="005B1EB4" w:rsidRPr="00780D7C" w:rsidRDefault="005B1EB4" w:rsidP="005B1EB4">
      <w:pPr>
        <w:rPr>
          <w:rFonts w:ascii="Arial Narrow" w:hAnsi="Arial Narrow"/>
          <w:sz w:val="21"/>
          <w:szCs w:val="21"/>
        </w:rPr>
      </w:pPr>
      <w:r w:rsidRPr="00780D7C">
        <w:rPr>
          <w:rFonts w:ascii="Arial Narrow" w:hAnsi="Arial Narrow"/>
          <w:color w:val="000000" w:themeColor="text1"/>
          <w:sz w:val="21"/>
          <w:szCs w:val="21"/>
        </w:rPr>
        <w:t xml:space="preserve">Skúškami sa preukazujú vlastnosti stavebných výrobkov, stavebných látok, dielcov a zariadení, stavebných montovaných celkov a súborov </w:t>
      </w:r>
      <w:r w:rsidRPr="00780D7C">
        <w:rPr>
          <w:rFonts w:ascii="Arial Narrow" w:hAnsi="Arial Narrow"/>
          <w:sz w:val="21"/>
          <w:szCs w:val="21"/>
        </w:rPr>
        <w:t xml:space="preserve">takýchto látok, dielcov a konštrukcií a stavebných prác vykonaných podľa ustanovení </w:t>
      </w:r>
      <w:r w:rsidRPr="00780D7C">
        <w:rPr>
          <w:rFonts w:ascii="Arial Narrow" w:hAnsi="Arial Narrow"/>
          <w:sz w:val="21"/>
          <w:szCs w:val="21"/>
          <w:u w:val="single"/>
        </w:rPr>
        <w:t>zákona č. 133/2013 Z. z.</w:t>
      </w:r>
      <w:r w:rsidRPr="00780D7C">
        <w:rPr>
          <w:rFonts w:ascii="Arial Narrow" w:hAnsi="Arial Narrow"/>
          <w:sz w:val="21"/>
          <w:szCs w:val="21"/>
        </w:rPr>
        <w:t xml:space="preserve"> a schválených (TKP), technických noriem a v súlade so zmluvou o dielo. Z dôvodu jednotnosti pojmov a ich obsahu primerane použijeme niektoré pojmy ako aj protokoly o skúškach z ustanovení zákona o stavebných výrobkoch a uplatníme ich pre daný účel použitia výrobku v konštrukcii stavby.</w:t>
      </w:r>
    </w:p>
    <w:p w14:paraId="00E2457A"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Stavebné výrobky vyrábané mimo objekt stavby podliehajú režimu preukazovania zhody zo zákona a ich výstupným dokladom pri preberaní v objektoch stavby alebo zariadení stavby (čl. 4. týchto TKP) sú okrem dodacieho listu aj príslušné vyhlásenia zhody. Samostatné počiatočné skúšky, ktoré zo zákona platia aj na varianty</w:t>
      </w:r>
      <w:r w:rsidRPr="00780D7C">
        <w:rPr>
          <w:rStyle w:val="Odkaznapoznmkupodiarou"/>
          <w:rFonts w:ascii="Arial Narrow" w:hAnsi="Arial Narrow"/>
          <w:sz w:val="21"/>
          <w:szCs w:val="21"/>
        </w:rPr>
        <w:footnoteReference w:id="4"/>
      </w:r>
      <w:r w:rsidRPr="00780D7C">
        <w:rPr>
          <w:rFonts w:ascii="Arial Narrow" w:hAnsi="Arial Narrow"/>
          <w:sz w:val="21"/>
          <w:szCs w:val="21"/>
        </w:rPr>
        <w:t xml:space="preserve"> skúšaného typu</w:t>
      </w:r>
      <w:r w:rsidRPr="00780D7C">
        <w:rPr>
          <w:rStyle w:val="Odkaznapoznmkupodiarou"/>
          <w:rFonts w:ascii="Arial Narrow" w:hAnsi="Arial Narrow"/>
          <w:sz w:val="21"/>
          <w:szCs w:val="21"/>
        </w:rPr>
        <w:footnoteReference w:id="5"/>
      </w:r>
      <w:r w:rsidRPr="00780D7C">
        <w:rPr>
          <w:rFonts w:ascii="Arial Narrow" w:hAnsi="Arial Narrow"/>
          <w:sz w:val="21"/>
          <w:szCs w:val="21"/>
        </w:rPr>
        <w:t xml:space="preserve"> stavebného výrobku, môže objednávateľ od dodávateľa vyžadovať iba ak sú predmetom TKP alebo ZTKP.</w:t>
      </w:r>
    </w:p>
    <w:p w14:paraId="03901CAF"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Počiatočné skúšky typu, plánované skúšky, kontrolné skúšky a osvedčovacie skúšky zabezpečuje výrobca pred uvedením stavebného výrobku na trh resp. pred jeho zabudovaním do konštrukcie stavby na základe povinností stanovených v technických špecifikáciách. Na účely týchto TKP sa konkretizujú jednotlivé druhy skúšok podľa účelu použitia v konštrukcii stavby</w:t>
      </w:r>
      <w:r w:rsidRPr="00780D7C">
        <w:rPr>
          <w:rFonts w:ascii="Arial Narrow" w:hAnsi="Arial Narrow"/>
          <w:sz w:val="21"/>
          <w:szCs w:val="21"/>
        </w:rPr>
        <w:tab/>
      </w:r>
    </w:p>
    <w:p w14:paraId="4AA9245D" w14:textId="18B92FF3" w:rsidR="005B1EB4" w:rsidRPr="00780D7C" w:rsidRDefault="005B1EB4" w:rsidP="005B1EB4">
      <w:pPr>
        <w:rPr>
          <w:rFonts w:ascii="Arial Narrow" w:hAnsi="Arial Narrow"/>
          <w:sz w:val="21"/>
          <w:szCs w:val="21"/>
        </w:rPr>
      </w:pPr>
      <w:r w:rsidRPr="00780D7C">
        <w:rPr>
          <w:rFonts w:ascii="Arial Narrow" w:hAnsi="Arial Narrow"/>
          <w:sz w:val="21"/>
          <w:szCs w:val="21"/>
        </w:rPr>
        <w:lastRenderedPageBreak/>
        <w:t xml:space="preserve">Stavebné látky, zmesi, konštrukčné prvky (prefabrikáty, protihlukové steny, ložiská, mostné závery, zvodidlá, portály dopravného značenia dopravné značky, </w:t>
      </w:r>
      <w:proofErr w:type="spellStart"/>
      <w:r w:rsidRPr="00780D7C">
        <w:rPr>
          <w:rFonts w:ascii="Arial Narrow" w:hAnsi="Arial Narrow"/>
          <w:sz w:val="21"/>
          <w:szCs w:val="21"/>
        </w:rPr>
        <w:t>predpínacie</w:t>
      </w:r>
      <w:proofErr w:type="spellEnd"/>
      <w:r w:rsidRPr="00780D7C">
        <w:rPr>
          <w:rFonts w:ascii="Arial Narrow" w:hAnsi="Arial Narrow"/>
          <w:sz w:val="21"/>
          <w:szCs w:val="21"/>
        </w:rPr>
        <w:t xml:space="preserve"> technológie a iné diely, ktoré sa dodávajú na stavbu ako kompletizačné diely, aj keď sú stavebnými výrobkami zo zákona, podliehajú režimu týchto TKP pretože sa zabudovávajú do konštrukcie stavby. Príslušný druh skúšky je konkretizovaný v jednotlivých častiach (kapitolách) TKP.</w:t>
      </w:r>
    </w:p>
    <w:p w14:paraId="7B144F01" w14:textId="70D2CCFF" w:rsidR="00441CBB" w:rsidRPr="00780D7C" w:rsidRDefault="00441CBB" w:rsidP="00441CBB">
      <w:pPr>
        <w:pStyle w:val="Styl2"/>
        <w:rPr>
          <w:rFonts w:ascii="Arial Narrow" w:hAnsi="Arial Narrow"/>
          <w:sz w:val="21"/>
          <w:szCs w:val="21"/>
        </w:rPr>
      </w:pPr>
      <w:r w:rsidRPr="00780D7C">
        <w:rPr>
          <w:rFonts w:ascii="Arial Narrow" w:hAnsi="Arial Narrow"/>
          <w:sz w:val="21"/>
          <w:szCs w:val="21"/>
        </w:rPr>
        <w:t>A.</w:t>
      </w:r>
      <w:r w:rsidRPr="00780D7C">
        <w:rPr>
          <w:rFonts w:ascii="Arial Narrow" w:hAnsi="Arial Narrow"/>
          <w:sz w:val="21"/>
          <w:szCs w:val="21"/>
        </w:rPr>
        <w:tab/>
        <w:t>Počiatočné skúšky typu</w:t>
      </w:r>
    </w:p>
    <w:p w14:paraId="331C2D08" w14:textId="45873B78" w:rsidR="005B1EB4" w:rsidRPr="00780D7C" w:rsidRDefault="005B1EB4" w:rsidP="005B1EB4">
      <w:pPr>
        <w:rPr>
          <w:rFonts w:ascii="Arial Narrow" w:hAnsi="Arial Narrow"/>
          <w:sz w:val="21"/>
          <w:szCs w:val="21"/>
        </w:rPr>
      </w:pPr>
      <w:r w:rsidRPr="00780D7C">
        <w:rPr>
          <w:rFonts w:ascii="Arial Narrow" w:hAnsi="Arial Narrow"/>
          <w:sz w:val="21"/>
          <w:szCs w:val="21"/>
        </w:rPr>
        <w:t xml:space="preserve">Počiatočné skúšky typu, počiatočné a priebežné inšpekcie pre stavebné výrobky vyrábané na stavbe podliehajú ustanoveniam stavebného zákona č. 50/1976 Zb., avšak ustanovenie </w:t>
      </w:r>
      <w:r w:rsidRPr="00780D7C">
        <w:rPr>
          <w:rFonts w:ascii="Arial Narrow" w:hAnsi="Arial Narrow"/>
          <w:sz w:val="21"/>
          <w:szCs w:val="21"/>
          <w:u w:val="single"/>
        </w:rPr>
        <w:t>§ 43f zákona č. 50/1976 Zb.</w:t>
      </w:r>
      <w:r w:rsidRPr="00780D7C">
        <w:rPr>
          <w:rFonts w:ascii="Arial Narrow" w:hAnsi="Arial Narrow"/>
          <w:sz w:val="21"/>
          <w:szCs w:val="21"/>
        </w:rPr>
        <w:t xml:space="preserve"> v znení neskorších predpisov určuje, že na uskutočnenie stavby možno navrhnúť a použiť iba stavebné výrobky, ktoré spĺňajú požiadavky zákona č. 90/1998 Z. z. o stavených výrobkoch.</w:t>
      </w:r>
      <w:r w:rsidR="00A71C46" w:rsidRPr="00780D7C">
        <w:rPr>
          <w:rFonts w:ascii="Arial Narrow" w:hAnsi="Arial Narrow"/>
          <w:sz w:val="21"/>
          <w:szCs w:val="21"/>
        </w:rPr>
        <w:t xml:space="preserve"> </w:t>
      </w:r>
      <w:r w:rsidRPr="00780D7C">
        <w:rPr>
          <w:rFonts w:ascii="Arial Narrow" w:hAnsi="Arial Narrow"/>
          <w:sz w:val="21"/>
          <w:szCs w:val="21"/>
        </w:rPr>
        <w:t xml:space="preserve">Výrobca </w:t>
      </w:r>
      <w:r w:rsidRPr="00780D7C">
        <w:rPr>
          <w:rFonts w:ascii="Arial Narrow" w:hAnsi="Arial Narrow"/>
          <w:sz w:val="21"/>
          <w:szCs w:val="21"/>
          <w:u w:val="single"/>
        </w:rPr>
        <w:t>stavebného výrobku</w:t>
      </w:r>
      <w:r w:rsidRPr="00780D7C">
        <w:rPr>
          <w:rFonts w:ascii="Arial Narrow" w:hAnsi="Arial Narrow"/>
          <w:sz w:val="21"/>
          <w:szCs w:val="21"/>
        </w:rPr>
        <w:t xml:space="preserve"> podľa určeného systému preukázania zhody sám, alebo prostredníctvom tzv. tretej strany (autorizovanej alebo notifikovanej osoby) zabezpečuje kontrolné, plánované alebo osvedčovacie skúšky alebo priebežné inšpekcie. </w:t>
      </w:r>
    </w:p>
    <w:p w14:paraId="5AF8593B" w14:textId="1D234F27" w:rsidR="005B1EB4" w:rsidRPr="00780D7C" w:rsidRDefault="00441CBB" w:rsidP="00441CBB">
      <w:pPr>
        <w:pStyle w:val="Styl2"/>
        <w:rPr>
          <w:rFonts w:ascii="Arial Narrow" w:hAnsi="Arial Narrow"/>
          <w:sz w:val="21"/>
          <w:szCs w:val="21"/>
        </w:rPr>
      </w:pPr>
      <w:r w:rsidRPr="00780D7C">
        <w:rPr>
          <w:rFonts w:ascii="Arial Narrow" w:hAnsi="Arial Narrow"/>
          <w:sz w:val="21"/>
          <w:szCs w:val="21"/>
        </w:rPr>
        <w:t xml:space="preserve">B. </w:t>
      </w:r>
      <w:r w:rsidR="005B1EB4" w:rsidRPr="00780D7C">
        <w:rPr>
          <w:rFonts w:ascii="Arial Narrow" w:hAnsi="Arial Narrow"/>
          <w:sz w:val="21"/>
          <w:szCs w:val="21"/>
        </w:rPr>
        <w:t>Kontrolné skúšky</w:t>
      </w:r>
    </w:p>
    <w:p w14:paraId="048417A9"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V priebehu stavebných prác sa na základe plánu kontroly a skúšania pre danú stavbu overujú výsledky počiatočných skúšok a ďalšie vlastností predpísané v pláne kontroly kvality a skúšok zmluvy o dielo resp. nad rámec zákona z TKP a ZTKP. Minimálny počet kontrolných skúšok je daný príslušnou technickou špecifikáciou alebo špecificky ustanovený v TKP či ZTKP a nadväzne v predloženom pláne kontroly kvality a skúšok.</w:t>
      </w:r>
    </w:p>
    <w:p w14:paraId="5A8C5F19" w14:textId="3F7E1D7A" w:rsidR="005B1EB4" w:rsidRPr="00780D7C" w:rsidRDefault="00441CBB" w:rsidP="00441CBB">
      <w:pPr>
        <w:pStyle w:val="Styl2"/>
        <w:rPr>
          <w:rFonts w:ascii="Arial Narrow" w:hAnsi="Arial Narrow"/>
          <w:sz w:val="21"/>
          <w:szCs w:val="21"/>
        </w:rPr>
      </w:pPr>
      <w:r w:rsidRPr="00780D7C">
        <w:rPr>
          <w:rFonts w:ascii="Arial Narrow" w:hAnsi="Arial Narrow"/>
          <w:sz w:val="21"/>
          <w:szCs w:val="21"/>
        </w:rPr>
        <w:t xml:space="preserve">C. </w:t>
      </w:r>
      <w:r w:rsidR="005B1EB4" w:rsidRPr="00780D7C">
        <w:rPr>
          <w:rFonts w:ascii="Arial Narrow" w:hAnsi="Arial Narrow"/>
          <w:sz w:val="21"/>
          <w:szCs w:val="21"/>
        </w:rPr>
        <w:t>Plánované skúšky</w:t>
      </w:r>
    </w:p>
    <w:p w14:paraId="56291E78"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V priebehu stavebných prác sa na základe plánu kontroly a skúšania pre danú stavbu overujú výsledky počiatočných skúšok a ďalšie vlastností predpísané v zmluve o dielo resp. nad rámec zákona, z TKP a ZTKP. Minimálny počet skúšok je daný príslušnou technickou špecifikáciou alebo špecificky ustanovený v TKP či ZTKP a nadväzne v predloženom pláne kontroly kvality a skúšok.</w:t>
      </w:r>
    </w:p>
    <w:p w14:paraId="0282BA03" w14:textId="5DA29B44"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D. </w:t>
      </w:r>
      <w:r w:rsidR="005B1EB4" w:rsidRPr="00780D7C">
        <w:rPr>
          <w:rFonts w:ascii="Arial Narrow" w:hAnsi="Arial Narrow"/>
          <w:sz w:val="21"/>
          <w:szCs w:val="21"/>
        </w:rPr>
        <w:t>Osvedčovacie skúšky</w:t>
      </w:r>
    </w:p>
    <w:p w14:paraId="6C26C573"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 xml:space="preserve">Tento druh skúšok sa uplatní v prípade stavebného výrobku, pre ktorý v technickom osvedčení podľa zákona č.133/2013 </w:t>
      </w:r>
      <w:proofErr w:type="spellStart"/>
      <w:r w:rsidRPr="00780D7C">
        <w:rPr>
          <w:rFonts w:ascii="Arial Narrow" w:hAnsi="Arial Narrow"/>
          <w:sz w:val="21"/>
          <w:szCs w:val="21"/>
        </w:rPr>
        <w:t>Z.z</w:t>
      </w:r>
      <w:proofErr w:type="spellEnd"/>
      <w:r w:rsidRPr="00780D7C">
        <w:rPr>
          <w:rFonts w:ascii="Arial Narrow" w:hAnsi="Arial Narrow"/>
          <w:sz w:val="21"/>
          <w:szCs w:val="21"/>
        </w:rPr>
        <w:t xml:space="preserve">. sú takéto skúšky vyžadované. </w:t>
      </w:r>
    </w:p>
    <w:p w14:paraId="2671CE1C" w14:textId="12CE2178"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E. </w:t>
      </w:r>
      <w:r w:rsidR="005B1EB4" w:rsidRPr="00780D7C">
        <w:rPr>
          <w:rFonts w:ascii="Arial Narrow" w:hAnsi="Arial Narrow"/>
          <w:sz w:val="21"/>
          <w:szCs w:val="21"/>
        </w:rPr>
        <w:t>Preberacie skúšky</w:t>
      </w:r>
    </w:p>
    <w:p w14:paraId="4C5A169F" w14:textId="0B882B35" w:rsidR="005B1EB4" w:rsidRPr="00780D7C" w:rsidRDefault="005B1EB4" w:rsidP="005B1EB4">
      <w:pPr>
        <w:rPr>
          <w:rFonts w:ascii="Arial Narrow" w:hAnsi="Arial Narrow"/>
          <w:sz w:val="21"/>
          <w:szCs w:val="21"/>
        </w:rPr>
      </w:pPr>
      <w:r w:rsidRPr="00780D7C">
        <w:rPr>
          <w:rFonts w:ascii="Arial Narrow" w:hAnsi="Arial Narrow"/>
          <w:sz w:val="21"/>
          <w:szCs w:val="21"/>
        </w:rPr>
        <w:t>Pojmy preberacie a rozhodcovské skúšky uvádzané v nasledujúcich odsekoch zákon o stavebných výrobkoch nepozná, uplatnia sa v špecifickom prípade, ak si to príslušné ustanovenia v jednotlivých kapitolách týchto TKP alebo ZTKP vyžadujú.</w:t>
      </w:r>
      <w:r w:rsidR="00A71C46" w:rsidRPr="00780D7C">
        <w:rPr>
          <w:rFonts w:ascii="Arial Narrow" w:hAnsi="Arial Narrow"/>
          <w:sz w:val="21"/>
          <w:szCs w:val="21"/>
        </w:rPr>
        <w:t xml:space="preserve"> </w:t>
      </w:r>
      <w:r w:rsidRPr="00780D7C">
        <w:rPr>
          <w:rFonts w:ascii="Arial Narrow" w:hAnsi="Arial Narrow"/>
          <w:sz w:val="21"/>
          <w:szCs w:val="21"/>
        </w:rPr>
        <w:t>Tento druh skúšok je však uvedený v popise prác stavby, ako iné skúšky odsúhlasené stavebným dozorom a zhotoviteľom pred prebratím stavby, objektu alebo jeho časti, objednávateľom v súlade s plánom kontroly kvality a skúšania pre danú stavbu.</w:t>
      </w:r>
      <w:r w:rsidR="00A71C46" w:rsidRPr="00780D7C">
        <w:rPr>
          <w:rFonts w:ascii="Arial Narrow" w:hAnsi="Arial Narrow"/>
          <w:sz w:val="21"/>
          <w:szCs w:val="21"/>
        </w:rPr>
        <w:t xml:space="preserve"> </w:t>
      </w:r>
      <w:r w:rsidRPr="00780D7C">
        <w:rPr>
          <w:rFonts w:ascii="Arial Narrow" w:hAnsi="Arial Narrow"/>
          <w:sz w:val="21"/>
          <w:szCs w:val="21"/>
        </w:rPr>
        <w:t>Preberacími skúškami sa preveruje aj kvalita hotových konštrukcií alebo ucelených častí vykonaných prác a sú ďalej podkladom na vykonanie preberania úseku, objektu alebo všetkých dokončených prác, predpísaných zmluvou o dielo. Sem patria napríklad zaťažovanie skúšky, skúšky krytu vozoviek, tlakové skúšky plynovodného potrubia, vodovodného potrubia, skúšky tesnosti nádrží, odborné prehliadky a skúšky elektrických vedení a pod.</w:t>
      </w:r>
      <w:r w:rsidR="00A71C46" w:rsidRPr="00780D7C">
        <w:rPr>
          <w:rFonts w:ascii="Arial Narrow" w:hAnsi="Arial Narrow"/>
          <w:sz w:val="21"/>
          <w:szCs w:val="21"/>
        </w:rPr>
        <w:t xml:space="preserve"> </w:t>
      </w:r>
      <w:r w:rsidRPr="00780D7C">
        <w:rPr>
          <w:rFonts w:ascii="Arial Narrow" w:hAnsi="Arial Narrow"/>
          <w:sz w:val="21"/>
          <w:szCs w:val="21"/>
        </w:rPr>
        <w:t xml:space="preserve">Náklady na skúšky, ktoré sú menovite vyžadované v jednotlivých častiach TKP zahrňuje zhotoviteľ do </w:t>
      </w:r>
      <w:proofErr w:type="spellStart"/>
      <w:r w:rsidRPr="00780D7C">
        <w:rPr>
          <w:rFonts w:ascii="Arial Narrow" w:hAnsi="Arial Narrow"/>
          <w:sz w:val="21"/>
          <w:szCs w:val="21"/>
        </w:rPr>
        <w:t>položkových</w:t>
      </w:r>
      <w:proofErr w:type="spellEnd"/>
      <w:r w:rsidRPr="00780D7C">
        <w:rPr>
          <w:rFonts w:ascii="Arial Narrow" w:hAnsi="Arial Narrow"/>
          <w:sz w:val="21"/>
          <w:szCs w:val="21"/>
        </w:rPr>
        <w:t xml:space="preserve"> cien výkazu prác.</w:t>
      </w:r>
      <w:r w:rsidR="00A71C46" w:rsidRPr="00780D7C">
        <w:rPr>
          <w:rFonts w:ascii="Arial Narrow" w:hAnsi="Arial Narrow"/>
          <w:sz w:val="21"/>
          <w:szCs w:val="21"/>
        </w:rPr>
        <w:t xml:space="preserve"> </w:t>
      </w:r>
      <w:r w:rsidRPr="00780D7C">
        <w:rPr>
          <w:rFonts w:ascii="Arial Narrow" w:hAnsi="Arial Narrow"/>
          <w:sz w:val="21"/>
          <w:szCs w:val="21"/>
        </w:rPr>
        <w:t>Preberacie skúšky sa rozpočtujú ako samostatné položky vo výkaze prác, pokiaľ sa v jednotlivých častiach TKP a ZTKP nestanovuje inak.</w:t>
      </w:r>
    </w:p>
    <w:p w14:paraId="3722BE42" w14:textId="0571AA0C"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F. </w:t>
      </w:r>
      <w:r w:rsidR="005B1EB4" w:rsidRPr="00780D7C">
        <w:rPr>
          <w:rFonts w:ascii="Arial Narrow" w:hAnsi="Arial Narrow"/>
          <w:sz w:val="21"/>
          <w:szCs w:val="21"/>
        </w:rPr>
        <w:t>Skúšky rozhodcovské</w:t>
      </w:r>
    </w:p>
    <w:p w14:paraId="5D12E818" w14:textId="3A3B0634" w:rsidR="005B1EB4" w:rsidRPr="00780D7C" w:rsidRDefault="005B1EB4" w:rsidP="005B1EB4">
      <w:pPr>
        <w:rPr>
          <w:rFonts w:ascii="Arial Narrow" w:hAnsi="Arial Narrow"/>
          <w:sz w:val="21"/>
          <w:szCs w:val="21"/>
        </w:rPr>
      </w:pPr>
      <w:r w:rsidRPr="00780D7C">
        <w:rPr>
          <w:rFonts w:ascii="Arial Narrow" w:hAnsi="Arial Narrow"/>
          <w:sz w:val="21"/>
          <w:szCs w:val="21"/>
        </w:rPr>
        <w:t>Rozhodcovské skúšky sa vykonajú v prípade sporov.</w:t>
      </w:r>
      <w:r w:rsidR="00A71C46" w:rsidRPr="00780D7C">
        <w:rPr>
          <w:rFonts w:ascii="Arial Narrow" w:hAnsi="Arial Narrow"/>
          <w:sz w:val="21"/>
          <w:szCs w:val="21"/>
        </w:rPr>
        <w:t xml:space="preserve"> </w:t>
      </w:r>
      <w:r w:rsidRPr="00780D7C">
        <w:rPr>
          <w:rFonts w:ascii="Arial Narrow" w:hAnsi="Arial Narrow"/>
          <w:sz w:val="21"/>
          <w:szCs w:val="21"/>
        </w:rPr>
        <w:t>Náklady na rozhodcovské skúšky, vrátane všetkých vedľajších výdavkov, hradí ten zmluvný partner, v ktorého neprospech vyznel ich výsledok. Po vykonaní všetkých druhov skúšok je zhotoviteľ povinný urobiť opravy nedostatkov a nedorobkov vyplývajúcich zo skúšok.</w:t>
      </w:r>
    </w:p>
    <w:p w14:paraId="7AA97558" w14:textId="7B5D89AF" w:rsidR="00B93D4A" w:rsidRPr="00780D7C" w:rsidRDefault="00B93D4A" w:rsidP="00455941">
      <w:pPr>
        <w:pStyle w:val="Nadpis3"/>
        <w:rPr>
          <w:rFonts w:ascii="Arial Narrow" w:hAnsi="Arial Narrow"/>
          <w:sz w:val="21"/>
          <w:szCs w:val="21"/>
        </w:rPr>
      </w:pPr>
      <w:bookmarkStart w:id="50" w:name="_Toc37050382"/>
      <w:bookmarkStart w:id="51" w:name="_Toc99634729"/>
      <w:r w:rsidRPr="00780D7C">
        <w:rPr>
          <w:rFonts w:ascii="Arial Narrow" w:hAnsi="Arial Narrow"/>
          <w:sz w:val="21"/>
          <w:szCs w:val="21"/>
        </w:rPr>
        <w:t>Odborná spôsobilosť skúšobní a pracovníkov na vykonávanie skúšok a meraní</w:t>
      </w:r>
      <w:bookmarkEnd w:id="50"/>
      <w:bookmarkEnd w:id="51"/>
    </w:p>
    <w:p w14:paraId="5207A123"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Zhotoviteľ je povinný zabezpečiť operatívne a odborné vykonávanie predpísaných skúšok a meraní v súlade so systémom kvality, plánom kontroly kvality a skúšok a požiadavkami TKP.</w:t>
      </w:r>
    </w:p>
    <w:p w14:paraId="09BD9269"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Pre oblasť stavebných výrobkov sú ustanovené podmienky pre spôsobilosť autorizovaných osôb na vykonávanie činností preukazovania zhody. Pri autorizácii skúšobných laboratórií sa akreditácia uplatňuje v súlade s požiadavkami základných európskych technických noriem STN EN 17025 Všeobecné požiadavky na kompetentnosť skúšobných a kalibračných laboratórií a tiež STN EN ISO 9001.</w:t>
      </w:r>
    </w:p>
    <w:p w14:paraId="48A67FB0"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Skúšky sa môžu vykonávať v staveniskových laboratóriách alebo iných technických zariadeniach s odborne spôsobilými osobami, prípadne po dohode so stavebným dozorom alebo priamo objednávateľom, vo vybraných laboratóriách. Miesta a spôsob vykonania jednotlivých skúšok sú konkretizované v príslušných kapitolách TKP. Zhotoviteľ zriadi na stavbe cestné laboratórium na účely odberu vzoriek, ich prvotnej evidencie na vykonanie najdôležitejších skúšok zemín, kameniva, asfaltov, asfaltových zmesí, betónových zmesí a hotových konštrukcií stavby. Skúšky, ktoré sa nemôžu vykonať v laboratóriu na stavbe, zabezpečí zhotoviteľ v akreditovanej skúšobni v blízkom okolí stavby.</w:t>
      </w:r>
    </w:p>
    <w:p w14:paraId="367D6FF6" w14:textId="77777777" w:rsidR="00B93D4A" w:rsidRPr="00780D7C" w:rsidRDefault="00B93D4A" w:rsidP="00B93D4A">
      <w:pPr>
        <w:rPr>
          <w:rFonts w:ascii="Arial Narrow" w:hAnsi="Arial Narrow"/>
          <w:sz w:val="21"/>
          <w:szCs w:val="21"/>
        </w:rPr>
      </w:pPr>
      <w:r w:rsidRPr="00780D7C">
        <w:rPr>
          <w:rFonts w:ascii="Arial Narrow" w:hAnsi="Arial Narrow"/>
          <w:sz w:val="21"/>
          <w:szCs w:val="21"/>
        </w:rPr>
        <w:lastRenderedPageBreak/>
        <w:t xml:space="preserve">Zhotoviteľ musí dať k dispozícii pracovníkov, energie, pohonné látky, sklady, vybavenie a prístroje, ktoré sú potrebné na odber a dodanie vzoriek a na vykonanie požadovaných skúšok. Vzorky materiálov na odskúšanie musí dodať ešte pred zabudovaním výrobkov či celkov alebo systémov do konštrukcie stavby. Staveniskové laboratórium a jeho prístrojové vybavenie, vrátane personálneho obsadenia musí byť schválené stavebným dozorom. Všetky vzorky budú dodávané zhotoviteľom na jeho náklady, pokiaľ je odber vzoriek určený v TKP a v pláne kontroly kvality a skúšok. </w:t>
      </w:r>
    </w:p>
    <w:p w14:paraId="053CEEDC"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 xml:space="preserve">Zhotoviteľ si odsúhlasí so stavebným dozorom čas a miesto skúšok alebo kontroly materiálov. Objednávateľ oznámi zhotoviteľovi najmenej 24 hod. vopred, že sa chce skúšky zúčastniť. Keď sa objednávateľ k skúške alebo kontrole nedostaví, môže zhotoviteľ vykonať skúšku ako by tam bol, pokiaľ objednávateľ nenariadi inak. Zhotoviteľ potom odovzdá stavebnému dozoru výsledky skúšok písomne a ten ich musí považovať za správne. </w:t>
      </w:r>
    </w:p>
    <w:p w14:paraId="0DA43422" w14:textId="729D5B3A" w:rsidR="00B93D4A" w:rsidRPr="00780D7C" w:rsidRDefault="00B93D4A" w:rsidP="00B93D4A">
      <w:pPr>
        <w:rPr>
          <w:rFonts w:ascii="Arial Narrow" w:hAnsi="Arial Narrow"/>
          <w:sz w:val="21"/>
          <w:szCs w:val="21"/>
        </w:rPr>
      </w:pPr>
      <w:r w:rsidRPr="00780D7C">
        <w:rPr>
          <w:rFonts w:ascii="Arial Narrow" w:hAnsi="Arial Narrow"/>
          <w:sz w:val="21"/>
          <w:szCs w:val="21"/>
        </w:rPr>
        <w:t>Všeobecne možno základné požiadavky na staveniskové laboratórium, jeho personál</w:t>
      </w:r>
      <w:r w:rsidR="00D4767D" w:rsidRPr="00780D7C">
        <w:rPr>
          <w:rFonts w:ascii="Arial Narrow" w:hAnsi="Arial Narrow"/>
          <w:sz w:val="21"/>
          <w:szCs w:val="21"/>
        </w:rPr>
        <w:t>,</w:t>
      </w:r>
      <w:r w:rsidRPr="00780D7C">
        <w:rPr>
          <w:rFonts w:ascii="Arial Narrow" w:hAnsi="Arial Narrow"/>
          <w:sz w:val="21"/>
          <w:szCs w:val="21"/>
        </w:rPr>
        <w:t xml:space="preserve"> zhrnúť takto: </w:t>
      </w:r>
      <w:r w:rsidR="00D4767D" w:rsidRPr="00780D7C">
        <w:rPr>
          <w:rFonts w:ascii="Arial Narrow" w:hAnsi="Arial Narrow"/>
          <w:sz w:val="21"/>
          <w:szCs w:val="21"/>
        </w:rPr>
        <w:t>p</w:t>
      </w:r>
      <w:r w:rsidRPr="00780D7C">
        <w:rPr>
          <w:rFonts w:ascii="Arial Narrow" w:hAnsi="Arial Narrow"/>
          <w:sz w:val="21"/>
          <w:szCs w:val="21"/>
        </w:rPr>
        <w:t>racovníci staveniskových laboratórií musia mať odbornú spôsobilosť, výcvik, technické znalosti a skúsenosti na plnenie svojich funkcií. Laboratórne zariadenie musí spĺňať požiadavky príslušných technických noriem STN EN 17025 a vhodné je tiež STN EN ISO 9001. Meracie zariadenia musia byť metrologicky riadne ošetrené, mať vedenú evidenciu o kalibrácii a overení prístrojov. Laboratórium musí byť umiestnené v objekte, umožňujúcom udržovanie predpísaného normálneho laboratórneho prostredia.</w:t>
      </w:r>
    </w:p>
    <w:p w14:paraId="6F70B764" w14:textId="5B5AAA9A" w:rsidR="00B93D4A" w:rsidRPr="00780D7C" w:rsidRDefault="00B93D4A" w:rsidP="00B93D4A">
      <w:pPr>
        <w:rPr>
          <w:rFonts w:ascii="Arial Narrow" w:hAnsi="Arial Narrow"/>
          <w:sz w:val="21"/>
          <w:szCs w:val="21"/>
        </w:rPr>
      </w:pPr>
      <w:r w:rsidRPr="00780D7C">
        <w:rPr>
          <w:rFonts w:ascii="Arial Narrow" w:hAnsi="Arial Narrow"/>
          <w:sz w:val="21"/>
          <w:szCs w:val="21"/>
        </w:rPr>
        <w:t>Rozhodcovské skúšky vykonáva na základe dohody zmluvných strán iná autorizovaná alebo notifikovaná osoba pri spochybneniach výsledkov vyhlásenia zhody. Pre ostatné výrobky, stavebné látky alebo práce a činnosti ako služby, iná nezávislá, odborne uznávaná inštitúcia napr. skúšobné laboratórium</w:t>
      </w:r>
      <w:r w:rsidR="0089475D" w:rsidRPr="00780D7C">
        <w:rPr>
          <w:rFonts w:ascii="Arial Narrow" w:hAnsi="Arial Narrow"/>
          <w:sz w:val="21"/>
          <w:szCs w:val="21"/>
        </w:rPr>
        <w:t>,</w:t>
      </w:r>
      <w:r w:rsidRPr="00780D7C">
        <w:rPr>
          <w:rFonts w:ascii="Arial Narrow" w:hAnsi="Arial Narrow"/>
          <w:sz w:val="21"/>
          <w:szCs w:val="21"/>
        </w:rPr>
        <w:t xml:space="preserve"> ktoré má pre danú oblasť akreditáciu (nie staršiu ako je uvedené v podmienkach akreditačného orgánu) a nepodieľa sa na vykonávaní skúšok v realizačnej fáze výstavby predmetného stavebného diela</w:t>
      </w:r>
      <w:r w:rsidR="00D4767D" w:rsidRPr="00780D7C">
        <w:rPr>
          <w:rFonts w:ascii="Arial Narrow" w:hAnsi="Arial Narrow"/>
          <w:sz w:val="21"/>
          <w:szCs w:val="21"/>
        </w:rPr>
        <w:t xml:space="preserve"> </w:t>
      </w:r>
      <w:r w:rsidRPr="00780D7C">
        <w:rPr>
          <w:rFonts w:ascii="Arial Narrow" w:hAnsi="Arial Narrow"/>
          <w:sz w:val="21"/>
          <w:szCs w:val="21"/>
        </w:rPr>
        <w:t>(skúšobňa ústavu, vysokej školy) a ktorá sa nepodieľala na vykonaní skúšok, ktorých výsledky sú v rozpore.</w:t>
      </w:r>
    </w:p>
    <w:p w14:paraId="074A3825" w14:textId="3E622F7A" w:rsidR="002510B9" w:rsidRPr="00780D7C" w:rsidRDefault="002510B9" w:rsidP="00455941">
      <w:pPr>
        <w:pStyle w:val="Nadpis3"/>
        <w:rPr>
          <w:rFonts w:ascii="Arial Narrow" w:hAnsi="Arial Narrow"/>
          <w:sz w:val="21"/>
          <w:szCs w:val="21"/>
        </w:rPr>
      </w:pPr>
      <w:bookmarkStart w:id="52" w:name="_Toc99634730"/>
      <w:r w:rsidRPr="00780D7C">
        <w:rPr>
          <w:rFonts w:ascii="Arial Narrow" w:hAnsi="Arial Narrow"/>
          <w:sz w:val="21"/>
          <w:szCs w:val="21"/>
        </w:rPr>
        <w:t>Prípustné odchýlky a zmeny v technických špecifikáciách a ostatných predpisoch</w:t>
      </w:r>
      <w:bookmarkEnd w:id="52"/>
    </w:p>
    <w:p w14:paraId="45589E8F" w14:textId="0398509C" w:rsidR="002510B9" w:rsidRPr="00780D7C" w:rsidRDefault="002510B9" w:rsidP="002510B9">
      <w:pPr>
        <w:rPr>
          <w:rFonts w:ascii="Arial Narrow" w:hAnsi="Arial Narrow"/>
          <w:sz w:val="21"/>
          <w:szCs w:val="21"/>
        </w:rPr>
      </w:pPr>
      <w:r w:rsidRPr="00780D7C">
        <w:rPr>
          <w:rFonts w:ascii="Arial Narrow" w:hAnsi="Arial Narrow"/>
          <w:sz w:val="21"/>
          <w:szCs w:val="21"/>
        </w:rPr>
        <w:t>Všetky STN a ďalšie technické predpisy, uvedené v TKP sú podpísaním zmluvných podmienok (ZP) záväzné, ak tieto normy a predpisy boli platné v čase uzatvárania zmluvy na zhotovenie dokumentácie, prípadne stavby (výnimku tvoria technické špecifikácie pre stavebné výrobky, na ktoré sa vzťahujú ustanovenia zákona). Možné odchýlky a zmeny sú uvedené v odseku 3.2 a 3.3 tejto časti TKP.</w:t>
      </w:r>
    </w:p>
    <w:p w14:paraId="73C7B9D9" w14:textId="199030F2" w:rsidR="002510B9" w:rsidRPr="00780D7C" w:rsidRDefault="002510B9" w:rsidP="00455941">
      <w:pPr>
        <w:pStyle w:val="Nadpis3"/>
        <w:rPr>
          <w:rFonts w:ascii="Arial Narrow" w:hAnsi="Arial Narrow"/>
          <w:sz w:val="21"/>
          <w:szCs w:val="21"/>
        </w:rPr>
      </w:pPr>
      <w:bookmarkStart w:id="53" w:name="_Toc99634731"/>
      <w:r w:rsidRPr="00780D7C">
        <w:rPr>
          <w:rFonts w:ascii="Arial Narrow" w:hAnsi="Arial Narrow"/>
          <w:sz w:val="21"/>
          <w:szCs w:val="21"/>
        </w:rPr>
        <w:t>Nevyhovujúce konštrukčné prvky</w:t>
      </w:r>
      <w:bookmarkEnd w:id="53"/>
    </w:p>
    <w:p w14:paraId="5031BB3C" w14:textId="475F5C64" w:rsidR="002510B9" w:rsidRPr="00780D7C" w:rsidRDefault="002510B9" w:rsidP="002510B9">
      <w:pPr>
        <w:rPr>
          <w:rFonts w:ascii="Arial Narrow" w:hAnsi="Arial Narrow"/>
          <w:sz w:val="21"/>
          <w:szCs w:val="21"/>
        </w:rPr>
      </w:pPr>
      <w:r w:rsidRPr="00780D7C">
        <w:rPr>
          <w:rFonts w:ascii="Arial Narrow" w:hAnsi="Arial Narrow"/>
          <w:sz w:val="21"/>
          <w:szCs w:val="21"/>
        </w:rPr>
        <w:t>V prípade, že konštrukčný prvok nevyhovuje požadovaným parametrom, musí sa nahradiť novým vyhovujúcim.</w:t>
      </w:r>
    </w:p>
    <w:p w14:paraId="1EE8BAF3" w14:textId="74E73E8F" w:rsidR="002510B9" w:rsidRPr="00780D7C" w:rsidRDefault="002510B9" w:rsidP="00455941">
      <w:pPr>
        <w:pStyle w:val="Nadpis3"/>
        <w:rPr>
          <w:rFonts w:ascii="Arial Narrow" w:hAnsi="Arial Narrow"/>
          <w:sz w:val="21"/>
          <w:szCs w:val="21"/>
        </w:rPr>
      </w:pPr>
      <w:bookmarkStart w:id="54" w:name="_Toc99634732"/>
      <w:r w:rsidRPr="00780D7C">
        <w:rPr>
          <w:rFonts w:ascii="Arial Narrow" w:hAnsi="Arial Narrow"/>
          <w:sz w:val="21"/>
          <w:szCs w:val="21"/>
        </w:rPr>
        <w:t>Geodetické sledovanie posunov a pretvorení objektov</w:t>
      </w:r>
      <w:bookmarkEnd w:id="54"/>
    </w:p>
    <w:p w14:paraId="6158C10F" w14:textId="306844DE" w:rsidR="002510B9" w:rsidRPr="00780D7C" w:rsidRDefault="002510B9" w:rsidP="002510B9">
      <w:pPr>
        <w:rPr>
          <w:rFonts w:ascii="Arial Narrow" w:hAnsi="Arial Narrow"/>
          <w:sz w:val="21"/>
          <w:szCs w:val="21"/>
        </w:rPr>
      </w:pPr>
      <w:r w:rsidRPr="00780D7C">
        <w:rPr>
          <w:rFonts w:ascii="Arial Narrow" w:hAnsi="Arial Narrow"/>
          <w:sz w:val="21"/>
          <w:szCs w:val="21"/>
        </w:rPr>
        <w:t xml:space="preserve">Účelom merania posunov a stavebných objektov je v rámci geodetickej dokumentácie v súlade s výkonmi súvisiacich nevyhnutných geodetických prác, podľa </w:t>
      </w:r>
      <w:r w:rsidRPr="00780D7C">
        <w:rPr>
          <w:rFonts w:ascii="Arial Narrow" w:hAnsi="Arial Narrow"/>
          <w:sz w:val="21"/>
          <w:szCs w:val="21"/>
          <w:u w:val="single"/>
        </w:rPr>
        <w:t>§ 2 ods. 14 a tiež § 6 písm. h) zákona č. 215/1995 Z. z.</w:t>
      </w:r>
      <w:r w:rsidRPr="00780D7C">
        <w:rPr>
          <w:rFonts w:ascii="Arial Narrow" w:hAnsi="Arial Narrow"/>
          <w:sz w:val="21"/>
          <w:szCs w:val="21"/>
        </w:rPr>
        <w:t xml:space="preserve"> o geodézii a kartografii v znení neskorších predpisov:</w:t>
      </w:r>
    </w:p>
    <w:p w14:paraId="24F352EA" w14:textId="401465BD"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získať podklady na posúdenie vzájomného vplyvu základovej pôdy a stavby a na pôsobenie stavebného objektu na blízke objekty,</w:t>
      </w:r>
    </w:p>
    <w:p w14:paraId="25C09527" w14:textId="51143372"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porovnávať skutočné hodnoty posunov s očakávanými hodnotami,</w:t>
      </w:r>
    </w:p>
    <w:p w14:paraId="6826D135" w14:textId="059D312B"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sledovať stav, funkciu a bezpečnosť stavebných objektov,</w:t>
      </w:r>
    </w:p>
    <w:p w14:paraId="3434C881" w14:textId="4E51ECC9"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sledovať stav, funkciu a bezpečnosť dočasných stavebných objektov, ovplyvnených stavebnou činnosťou v okolí.</w:t>
      </w:r>
    </w:p>
    <w:p w14:paraId="6A6713BA" w14:textId="77777777" w:rsidR="002510B9" w:rsidRPr="00780D7C" w:rsidRDefault="002510B9" w:rsidP="002510B9">
      <w:pPr>
        <w:rPr>
          <w:rFonts w:ascii="Arial Narrow" w:hAnsi="Arial Narrow"/>
          <w:sz w:val="21"/>
          <w:szCs w:val="21"/>
        </w:rPr>
      </w:pPr>
    </w:p>
    <w:p w14:paraId="67FCC611" w14:textId="12271714" w:rsidR="002510B9" w:rsidRPr="00780D7C" w:rsidRDefault="002510B9" w:rsidP="002510B9">
      <w:pPr>
        <w:rPr>
          <w:rFonts w:ascii="Arial Narrow" w:hAnsi="Arial Narrow"/>
          <w:sz w:val="21"/>
          <w:szCs w:val="21"/>
        </w:rPr>
      </w:pPr>
      <w:r w:rsidRPr="00780D7C">
        <w:rPr>
          <w:rFonts w:ascii="Arial Narrow" w:hAnsi="Arial Narrow"/>
          <w:sz w:val="21"/>
          <w:szCs w:val="21"/>
        </w:rPr>
        <w:t xml:space="preserve">Posuny a pretvorenia stavebných objektov sa merajú počas výstavby a po jej dokončení v prípadoch uvedených v STN 73 0405: 1985 Meranie posunov stavebných objektov. </w:t>
      </w:r>
    </w:p>
    <w:p w14:paraId="674765C5" w14:textId="77777777" w:rsidR="002510B9" w:rsidRPr="00780D7C" w:rsidRDefault="002510B9" w:rsidP="002510B9">
      <w:pPr>
        <w:rPr>
          <w:rFonts w:ascii="Arial Narrow" w:hAnsi="Arial Narrow"/>
          <w:sz w:val="21"/>
          <w:szCs w:val="21"/>
        </w:rPr>
      </w:pPr>
      <w:r w:rsidRPr="00780D7C">
        <w:rPr>
          <w:rFonts w:ascii="Arial Narrow" w:hAnsi="Arial Narrow"/>
          <w:sz w:val="21"/>
          <w:szCs w:val="21"/>
        </w:rPr>
        <w:t>Pre každý stavebný objekt alebo jeho časť, ktorého posuny a pretvorenia sa majú merať, sa v rámci projektovej dokumentácie stavby vypracuje dokumentácia merania posunov a pretvorení. Obsah tejto dokumentácie meraní stanovuje STN 73 0405. Meranie sa vykoná podľa odd. II. citovanej STN a výsledky merania sa vyhodnotia podľa odd. III., STN 73 0405.</w:t>
      </w:r>
    </w:p>
    <w:p w14:paraId="5E726FC6" w14:textId="4B32D0AA" w:rsidR="00E03033" w:rsidRPr="00780D7C" w:rsidRDefault="002510B9" w:rsidP="002510B9">
      <w:pPr>
        <w:rPr>
          <w:rFonts w:ascii="Arial Narrow" w:hAnsi="Arial Narrow"/>
          <w:sz w:val="21"/>
          <w:szCs w:val="21"/>
        </w:rPr>
      </w:pPr>
      <w:r w:rsidRPr="00780D7C">
        <w:rPr>
          <w:rFonts w:ascii="Arial Narrow" w:hAnsi="Arial Narrow"/>
          <w:sz w:val="21"/>
          <w:szCs w:val="21"/>
        </w:rPr>
        <w:t>Objekty, na ktorých bude vykonané sledovanie posunov a pretvorení, budú určené v projektovej dokumentácii stavby alebo v ZTKP a ocenenie týchto prác sa uvedie vo výkaze prác stavby.</w:t>
      </w:r>
    </w:p>
    <w:p w14:paraId="777BFA12" w14:textId="25473A82" w:rsidR="008060DD" w:rsidRPr="00780D7C" w:rsidRDefault="008060DD" w:rsidP="002510B9">
      <w:pPr>
        <w:rPr>
          <w:rFonts w:ascii="Arial Narrow" w:hAnsi="Arial Narrow"/>
          <w:sz w:val="21"/>
          <w:szCs w:val="21"/>
        </w:rPr>
      </w:pPr>
      <w:r w:rsidRPr="00780D7C">
        <w:rPr>
          <w:rFonts w:ascii="Arial Narrow" w:hAnsi="Arial Narrow"/>
          <w:sz w:val="21"/>
          <w:szCs w:val="21"/>
          <w:u w:val="single"/>
        </w:rPr>
        <w:t>Pre koľajové konštrukcie</w:t>
      </w:r>
      <w:r w:rsidR="008D6DFF" w:rsidRPr="00780D7C">
        <w:rPr>
          <w:rStyle w:val="Odkaznapoznmkupodiarou"/>
          <w:rFonts w:ascii="Arial Narrow" w:hAnsi="Arial Narrow"/>
          <w:sz w:val="21"/>
          <w:szCs w:val="21"/>
        </w:rPr>
        <w:footnoteReference w:id="6"/>
      </w:r>
      <w:r w:rsidR="008D6DFF" w:rsidRPr="00780D7C">
        <w:rPr>
          <w:rFonts w:ascii="Arial Narrow" w:hAnsi="Arial Narrow"/>
          <w:sz w:val="21"/>
          <w:szCs w:val="21"/>
        </w:rPr>
        <w:t xml:space="preserve"> </w:t>
      </w:r>
      <w:r w:rsidRPr="00780D7C">
        <w:rPr>
          <w:rFonts w:ascii="Arial Narrow" w:hAnsi="Arial Narrow"/>
          <w:sz w:val="21"/>
          <w:szCs w:val="21"/>
        </w:rPr>
        <w:t>pri prevzatí prác električkových tratí nesmú byť prekročené</w:t>
      </w:r>
      <w:r w:rsidR="00CB630F" w:rsidRPr="00780D7C">
        <w:rPr>
          <w:rFonts w:ascii="Arial Narrow" w:hAnsi="Arial Narrow"/>
          <w:sz w:val="21"/>
          <w:szCs w:val="21"/>
        </w:rPr>
        <w:t xml:space="preserve"> </w:t>
      </w:r>
      <w:proofErr w:type="spellStart"/>
      <w:r w:rsidR="00CB630F" w:rsidRPr="00780D7C">
        <w:rPr>
          <w:rFonts w:ascii="Arial Narrow" w:hAnsi="Arial Narrow"/>
          <w:sz w:val="21"/>
          <w:szCs w:val="21"/>
        </w:rPr>
        <w:t>odchylky</w:t>
      </w:r>
      <w:proofErr w:type="spellEnd"/>
      <w:r w:rsidR="00CB630F" w:rsidRPr="00780D7C">
        <w:rPr>
          <w:rFonts w:ascii="Arial Narrow" w:hAnsi="Arial Narrow"/>
          <w:sz w:val="21"/>
          <w:szCs w:val="21"/>
        </w:rPr>
        <w:t xml:space="preserve"> od stanoveného rozchodu koľaje:</w:t>
      </w:r>
    </w:p>
    <w:p w14:paraId="3851DFED" w14:textId="34CA4496" w:rsidR="00CB630F" w:rsidRPr="00780D7C" w:rsidRDefault="00CB630F" w:rsidP="00CB630F">
      <w:pPr>
        <w:pStyle w:val="odrka"/>
        <w:rPr>
          <w:rFonts w:ascii="Arial Narrow" w:hAnsi="Arial Narrow"/>
          <w:sz w:val="21"/>
          <w:szCs w:val="21"/>
        </w:rPr>
      </w:pPr>
      <w:r w:rsidRPr="00780D7C">
        <w:rPr>
          <w:rFonts w:ascii="Arial Narrow" w:hAnsi="Arial Narrow"/>
          <w:sz w:val="21"/>
          <w:szCs w:val="21"/>
        </w:rPr>
        <w:t xml:space="preserve">a) v priamom úseku </w:t>
      </w:r>
      <w:r w:rsidR="005A6B71" w:rsidRPr="00780D7C">
        <w:rPr>
          <w:rFonts w:ascii="Arial Narrow" w:hAnsi="Arial Narrow"/>
          <w:sz w:val="21"/>
          <w:szCs w:val="21"/>
        </w:rPr>
        <w:t xml:space="preserve">trate </w:t>
      </w:r>
      <w:r w:rsidRPr="00780D7C">
        <w:rPr>
          <w:rFonts w:ascii="Arial Narrow" w:hAnsi="Arial Narrow"/>
          <w:sz w:val="21"/>
          <w:szCs w:val="21"/>
        </w:rPr>
        <w:t>a v oblúku s polomerom 500 m a väčším</w:t>
      </w:r>
      <w:r w:rsidRPr="00780D7C">
        <w:rPr>
          <w:rFonts w:ascii="Arial Narrow" w:hAnsi="Arial Narrow"/>
          <w:sz w:val="21"/>
          <w:szCs w:val="21"/>
        </w:rPr>
        <w:tab/>
        <w:t>+3 mm, -2 mm;</w:t>
      </w:r>
    </w:p>
    <w:p w14:paraId="1A8B7ACD" w14:textId="01C854A3" w:rsidR="00CB630F" w:rsidRPr="00780D7C" w:rsidRDefault="00CB630F" w:rsidP="00CB630F">
      <w:pPr>
        <w:pStyle w:val="odrka"/>
        <w:rPr>
          <w:rFonts w:ascii="Arial Narrow" w:hAnsi="Arial Narrow"/>
          <w:sz w:val="21"/>
          <w:szCs w:val="21"/>
        </w:rPr>
      </w:pPr>
      <w:r w:rsidRPr="00780D7C">
        <w:rPr>
          <w:rFonts w:ascii="Arial Narrow" w:hAnsi="Arial Narrow"/>
          <w:sz w:val="21"/>
          <w:szCs w:val="21"/>
        </w:rPr>
        <w:lastRenderedPageBreak/>
        <w:t>b) v oblúku s polomerom menším než 500 m</w:t>
      </w:r>
      <w:r w:rsidRPr="00780D7C">
        <w:rPr>
          <w:rFonts w:ascii="Arial Narrow" w:hAnsi="Arial Narrow"/>
          <w:sz w:val="21"/>
          <w:szCs w:val="21"/>
        </w:rPr>
        <w:tab/>
        <w:t>+3 mm, -0 mm;</w:t>
      </w:r>
    </w:p>
    <w:p w14:paraId="7D63994C" w14:textId="596BE9FD" w:rsidR="00CB630F" w:rsidRPr="00780D7C" w:rsidRDefault="00CB630F" w:rsidP="00CB630F">
      <w:pPr>
        <w:rPr>
          <w:rFonts w:ascii="Arial Narrow" w:hAnsi="Arial Narrow"/>
          <w:sz w:val="21"/>
          <w:szCs w:val="21"/>
        </w:rPr>
      </w:pPr>
    </w:p>
    <w:p w14:paraId="17652613" w14:textId="77777777" w:rsidR="008D6DFF" w:rsidRPr="00780D7C" w:rsidRDefault="008D6DFF" w:rsidP="008D6DFF">
      <w:pPr>
        <w:rPr>
          <w:rFonts w:ascii="Arial Narrow" w:hAnsi="Arial Narrow"/>
          <w:sz w:val="21"/>
          <w:szCs w:val="21"/>
        </w:rPr>
      </w:pPr>
      <w:r w:rsidRPr="00780D7C">
        <w:rPr>
          <w:rFonts w:ascii="Arial Narrow" w:hAnsi="Arial Narrow"/>
          <w:sz w:val="21"/>
          <w:szCs w:val="21"/>
        </w:rPr>
        <w:t>U tratí z betónových panelov s blokovou koľajnicou sú tolerancie rozchodu koľaje dané umiestnením koľajnicových žľabov.</w:t>
      </w:r>
    </w:p>
    <w:p w14:paraId="1BFC7D48" w14:textId="4995C5B8" w:rsidR="008D6DFF" w:rsidRPr="00780D7C" w:rsidRDefault="008D6DFF" w:rsidP="00CB630F">
      <w:pPr>
        <w:rPr>
          <w:rFonts w:ascii="Arial Narrow" w:hAnsi="Arial Narrow"/>
          <w:sz w:val="21"/>
          <w:szCs w:val="21"/>
        </w:rPr>
      </w:pPr>
      <w:r w:rsidRPr="00780D7C">
        <w:rPr>
          <w:rFonts w:ascii="Arial Narrow" w:hAnsi="Arial Narrow"/>
          <w:sz w:val="21"/>
          <w:szCs w:val="21"/>
        </w:rPr>
        <w:t>Stavebné odch</w:t>
      </w:r>
      <w:r w:rsidR="00CA372B" w:rsidRPr="00780D7C">
        <w:rPr>
          <w:rFonts w:ascii="Arial Narrow" w:hAnsi="Arial Narrow"/>
          <w:sz w:val="21"/>
          <w:szCs w:val="21"/>
        </w:rPr>
        <w:t>ý</w:t>
      </w:r>
      <w:r w:rsidRPr="00780D7C">
        <w:rPr>
          <w:rFonts w:ascii="Arial Narrow" w:hAnsi="Arial Narrow"/>
          <w:sz w:val="21"/>
          <w:szCs w:val="21"/>
        </w:rPr>
        <w:t>lky od vzájomnej výškovej polohy koľajnicových pásov nesmú prekročiť:</w:t>
      </w:r>
    </w:p>
    <w:p w14:paraId="708BCD86" w14:textId="6A79206A" w:rsidR="008D6DFF" w:rsidRPr="00780D7C" w:rsidRDefault="008D6DFF" w:rsidP="008D6DFF">
      <w:pPr>
        <w:pStyle w:val="odrka"/>
        <w:rPr>
          <w:rFonts w:ascii="Arial Narrow" w:hAnsi="Arial Narrow"/>
          <w:sz w:val="21"/>
          <w:szCs w:val="21"/>
        </w:rPr>
      </w:pPr>
      <w:r w:rsidRPr="00780D7C">
        <w:rPr>
          <w:rFonts w:ascii="Arial Narrow" w:hAnsi="Arial Narrow"/>
          <w:sz w:val="21"/>
          <w:szCs w:val="21"/>
        </w:rPr>
        <w:t>a) pre prevzatí prác</w:t>
      </w:r>
      <w:r w:rsidRPr="00780D7C">
        <w:rPr>
          <w:rFonts w:ascii="Arial Narrow" w:hAnsi="Arial Narrow"/>
          <w:sz w:val="21"/>
          <w:szCs w:val="21"/>
        </w:rPr>
        <w:tab/>
        <w:t>± 4 mm;</w:t>
      </w:r>
    </w:p>
    <w:p w14:paraId="43DD7CCA" w14:textId="2CA3D695" w:rsidR="008D6DFF" w:rsidRPr="00780D7C" w:rsidRDefault="008D6DFF" w:rsidP="008D6DFF">
      <w:pPr>
        <w:pStyle w:val="odrka"/>
        <w:rPr>
          <w:rFonts w:ascii="Arial Narrow" w:hAnsi="Arial Narrow"/>
          <w:sz w:val="21"/>
          <w:szCs w:val="21"/>
        </w:rPr>
      </w:pPr>
      <w:r w:rsidRPr="00780D7C">
        <w:rPr>
          <w:rFonts w:ascii="Arial Narrow" w:hAnsi="Arial Narrow"/>
          <w:sz w:val="21"/>
          <w:szCs w:val="21"/>
        </w:rPr>
        <w:t>b) za prevádzky</w:t>
      </w:r>
      <w:r w:rsidRPr="00780D7C">
        <w:rPr>
          <w:rFonts w:ascii="Arial Narrow" w:hAnsi="Arial Narrow"/>
          <w:sz w:val="21"/>
          <w:szCs w:val="21"/>
        </w:rPr>
        <w:tab/>
        <w:t>± 7 mm.</w:t>
      </w:r>
    </w:p>
    <w:p w14:paraId="1C13CF6F" w14:textId="77777777" w:rsidR="008D6DFF" w:rsidRPr="00780D7C" w:rsidRDefault="008D6DFF" w:rsidP="00CB630F">
      <w:pPr>
        <w:rPr>
          <w:rFonts w:ascii="Arial Narrow" w:hAnsi="Arial Narrow"/>
          <w:sz w:val="21"/>
          <w:szCs w:val="21"/>
        </w:rPr>
      </w:pPr>
    </w:p>
    <w:p w14:paraId="139F84DB" w14:textId="6DE43364" w:rsidR="00CB630F" w:rsidRPr="00780D7C" w:rsidRDefault="00CB630F" w:rsidP="00CB630F">
      <w:pPr>
        <w:rPr>
          <w:rFonts w:ascii="Arial Narrow" w:hAnsi="Arial Narrow"/>
          <w:sz w:val="21"/>
          <w:szCs w:val="21"/>
        </w:rPr>
      </w:pPr>
      <w:r w:rsidRPr="00780D7C">
        <w:rPr>
          <w:rFonts w:ascii="Arial Narrow" w:hAnsi="Arial Narrow"/>
          <w:sz w:val="21"/>
          <w:szCs w:val="21"/>
        </w:rPr>
        <w:t>Za prevádzky</w:t>
      </w:r>
      <w:r w:rsidR="005A6B71" w:rsidRPr="00780D7C">
        <w:rPr>
          <w:rFonts w:ascii="Arial Narrow" w:hAnsi="Arial Narrow"/>
          <w:sz w:val="21"/>
          <w:szCs w:val="21"/>
        </w:rPr>
        <w:t xml:space="preserve"> nesmú byť prekročené odchýlky od stanoveného rozchodu koľaj</w:t>
      </w:r>
      <w:r w:rsidR="00CA372B" w:rsidRPr="00780D7C">
        <w:rPr>
          <w:rFonts w:ascii="Arial Narrow" w:hAnsi="Arial Narrow"/>
          <w:sz w:val="21"/>
          <w:szCs w:val="21"/>
        </w:rPr>
        <w:t>e</w:t>
      </w:r>
      <w:r w:rsidR="005A6B71" w:rsidRPr="00780D7C">
        <w:rPr>
          <w:rFonts w:ascii="Arial Narrow" w:hAnsi="Arial Narrow"/>
          <w:sz w:val="21"/>
          <w:szCs w:val="21"/>
        </w:rPr>
        <w:t>:</w:t>
      </w:r>
    </w:p>
    <w:p w14:paraId="59DB8055" w14:textId="0F42ED62"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a) v priamom úseku trate a v oblúku s polomerom 500 m a väčším</w:t>
      </w:r>
      <w:r w:rsidRPr="00780D7C">
        <w:rPr>
          <w:rFonts w:ascii="Arial Narrow" w:hAnsi="Arial Narrow"/>
          <w:sz w:val="21"/>
          <w:szCs w:val="21"/>
        </w:rPr>
        <w:tab/>
        <w:t>+10 mm, -3 mm;</w:t>
      </w:r>
    </w:p>
    <w:p w14:paraId="54D7288D" w14:textId="3000AB12"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b) v oblúku s polomerom menším než 500 m</w:t>
      </w:r>
      <w:r w:rsidRPr="00780D7C">
        <w:rPr>
          <w:rFonts w:ascii="Arial Narrow" w:hAnsi="Arial Narrow"/>
          <w:sz w:val="21"/>
          <w:szCs w:val="21"/>
        </w:rPr>
        <w:tab/>
        <w:t>+15 mm, -0 mm;</w:t>
      </w:r>
    </w:p>
    <w:p w14:paraId="21C0C642" w14:textId="05D28EB8"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 xml:space="preserve">c) v oblúku s polomerom menším než 500 m, kde je </w:t>
      </w:r>
      <w:proofErr w:type="spellStart"/>
      <w:r w:rsidRPr="00780D7C">
        <w:rPr>
          <w:rFonts w:ascii="Arial Narrow" w:hAnsi="Arial Narrow"/>
          <w:sz w:val="21"/>
          <w:szCs w:val="21"/>
        </w:rPr>
        <w:t>odchylka</w:t>
      </w:r>
      <w:proofErr w:type="spellEnd"/>
      <w:r w:rsidRPr="00780D7C">
        <w:rPr>
          <w:rFonts w:ascii="Arial Narrow" w:hAnsi="Arial Narrow"/>
          <w:sz w:val="21"/>
          <w:szCs w:val="21"/>
        </w:rPr>
        <w:t xml:space="preserve"> spôsobená ojazdením koľajnice, bočné ojazdenie koľajnice nesmie prekročiť hodnotu 20 mm</w:t>
      </w:r>
      <w:r w:rsidRPr="00780D7C">
        <w:rPr>
          <w:rFonts w:ascii="Arial Narrow" w:hAnsi="Arial Narrow"/>
          <w:sz w:val="21"/>
          <w:szCs w:val="21"/>
        </w:rPr>
        <w:tab/>
        <w:t>+35 mm,  -0 mm.</w:t>
      </w:r>
    </w:p>
    <w:p w14:paraId="79B9E1F0" w14:textId="6F572574" w:rsidR="005A6B71" w:rsidRPr="00780D7C" w:rsidRDefault="005A6B71" w:rsidP="005A6B71">
      <w:pPr>
        <w:rPr>
          <w:rFonts w:ascii="Arial Narrow" w:hAnsi="Arial Narrow"/>
          <w:sz w:val="21"/>
          <w:szCs w:val="21"/>
        </w:rPr>
      </w:pPr>
    </w:p>
    <w:p w14:paraId="7D44D523" w14:textId="054BD102" w:rsidR="005A6B71" w:rsidRPr="00780D7C" w:rsidRDefault="005A6B71" w:rsidP="005A6B71">
      <w:pPr>
        <w:rPr>
          <w:rFonts w:ascii="Arial Narrow" w:hAnsi="Arial Narrow"/>
          <w:color w:val="000000" w:themeColor="text1"/>
          <w:sz w:val="21"/>
          <w:szCs w:val="21"/>
        </w:rPr>
      </w:pPr>
      <w:r w:rsidRPr="00780D7C">
        <w:rPr>
          <w:rFonts w:ascii="Arial Narrow" w:hAnsi="Arial Narrow"/>
          <w:color w:val="000000" w:themeColor="text1"/>
          <w:sz w:val="21"/>
          <w:szCs w:val="21"/>
        </w:rPr>
        <w:t>Zmena rozchodu za prevádzky nesmie prekročiť hodnotu 125/V, najvia</w:t>
      </w:r>
      <w:r w:rsidR="008D6DFF" w:rsidRPr="00780D7C">
        <w:rPr>
          <w:rFonts w:ascii="Arial Narrow" w:hAnsi="Arial Narrow"/>
          <w:color w:val="000000" w:themeColor="text1"/>
          <w:sz w:val="21"/>
          <w:szCs w:val="21"/>
        </w:rPr>
        <w:t>c 250/V (v mm na jeden meter dĺžky nábehu).</w:t>
      </w:r>
    </w:p>
    <w:p w14:paraId="489DEFE6" w14:textId="40C0D5D3" w:rsidR="00CD4E4C" w:rsidRPr="005F3E33" w:rsidRDefault="00CD4E4C" w:rsidP="005F3E33">
      <w:pPr>
        <w:pStyle w:val="Nadpis2"/>
      </w:pPr>
      <w:bookmarkStart w:id="55" w:name="_Toc99634733"/>
      <w:r w:rsidRPr="005F3E33">
        <w:t>Preberacie konanie</w:t>
      </w:r>
      <w:bookmarkEnd w:id="55"/>
    </w:p>
    <w:p w14:paraId="3B39CFDF" w14:textId="3F8C1177" w:rsidR="00CD4E4C" w:rsidRPr="00780D7C" w:rsidRDefault="00CD4E4C" w:rsidP="00455941">
      <w:pPr>
        <w:pStyle w:val="Nadpis3"/>
        <w:rPr>
          <w:rFonts w:ascii="Arial Narrow" w:hAnsi="Arial Narrow"/>
          <w:sz w:val="21"/>
          <w:szCs w:val="21"/>
        </w:rPr>
      </w:pPr>
      <w:bookmarkStart w:id="56" w:name="_Toc99634734"/>
      <w:r w:rsidRPr="00780D7C">
        <w:rPr>
          <w:rFonts w:ascii="Arial Narrow" w:hAnsi="Arial Narrow"/>
          <w:sz w:val="21"/>
          <w:szCs w:val="21"/>
        </w:rPr>
        <w:t>Podmienky prevzatia prác</w:t>
      </w:r>
      <w:bookmarkEnd w:id="56"/>
    </w:p>
    <w:p w14:paraId="545E096A" w14:textId="243FB61A" w:rsidR="00CD4E4C" w:rsidRPr="00780D7C" w:rsidRDefault="00CD4E4C" w:rsidP="00CD4E4C">
      <w:pPr>
        <w:rPr>
          <w:rFonts w:ascii="Arial Narrow" w:hAnsi="Arial Narrow"/>
          <w:sz w:val="21"/>
          <w:szCs w:val="21"/>
        </w:rPr>
      </w:pPr>
      <w:r w:rsidRPr="00780D7C">
        <w:rPr>
          <w:rFonts w:ascii="Arial Narrow" w:hAnsi="Arial Narrow"/>
          <w:sz w:val="21"/>
          <w:szCs w:val="21"/>
        </w:rPr>
        <w:t xml:space="preserve">Preberanie prác sa uskutočňuje v súlade s </w:t>
      </w:r>
      <w:proofErr w:type="spellStart"/>
      <w:r w:rsidRPr="00780D7C">
        <w:rPr>
          <w:rFonts w:ascii="Arial Narrow" w:hAnsi="Arial Narrow"/>
          <w:sz w:val="21"/>
          <w:szCs w:val="21"/>
        </w:rPr>
        <w:t>podčlánkami</w:t>
      </w:r>
      <w:proofErr w:type="spellEnd"/>
      <w:r w:rsidRPr="00780D7C">
        <w:rPr>
          <w:rFonts w:ascii="Arial Narrow" w:hAnsi="Arial Narrow"/>
          <w:sz w:val="21"/>
          <w:szCs w:val="21"/>
        </w:rPr>
        <w:t xml:space="preserve"> č. 5.5, 5.6, 5.7, </w:t>
      </w:r>
      <w:r w:rsidRPr="00780D7C">
        <w:rPr>
          <w:rFonts w:ascii="Arial Narrow" w:hAnsi="Arial Narrow"/>
          <w:sz w:val="21"/>
          <w:szCs w:val="21"/>
          <w:u w:val="single"/>
        </w:rPr>
        <w:t>čl. 9 resp. 10 FIDIC</w:t>
      </w:r>
      <w:r w:rsidRPr="00780D7C">
        <w:rPr>
          <w:rFonts w:ascii="Arial Narrow" w:hAnsi="Arial Narrow"/>
          <w:sz w:val="21"/>
          <w:szCs w:val="21"/>
        </w:rPr>
        <w:t xml:space="preserve"> - a predovšetkým ustanoveniami zmluvných podmienok pre stavbu, resp. Zmluvy o dielo.</w:t>
      </w:r>
    </w:p>
    <w:p w14:paraId="369BFCED" w14:textId="77777777" w:rsidR="00CD4E4C" w:rsidRPr="00780D7C" w:rsidRDefault="00CD4E4C" w:rsidP="00CD4E4C">
      <w:pPr>
        <w:rPr>
          <w:rFonts w:ascii="Arial Narrow" w:hAnsi="Arial Narrow"/>
          <w:sz w:val="21"/>
          <w:szCs w:val="21"/>
        </w:rPr>
      </w:pPr>
      <w:r w:rsidRPr="00780D7C">
        <w:rPr>
          <w:rFonts w:ascii="Arial Narrow" w:hAnsi="Arial Narrow"/>
          <w:sz w:val="21"/>
          <w:szCs w:val="21"/>
        </w:rPr>
        <w:t>Zhotoviteľ je povinný v súlade so zmluvnými podmienkami, resp. pokynmi stavebného dozoru (</w:t>
      </w:r>
      <w:r w:rsidRPr="00780D7C">
        <w:rPr>
          <w:rFonts w:ascii="Arial Narrow" w:hAnsi="Arial Narrow"/>
          <w:sz w:val="21"/>
          <w:szCs w:val="21"/>
          <w:u w:val="single"/>
        </w:rPr>
        <w:t>§ 46b zákona č. 50/1976 Zb.</w:t>
      </w:r>
      <w:r w:rsidRPr="00780D7C">
        <w:rPr>
          <w:rFonts w:ascii="Arial Narrow" w:hAnsi="Arial Narrow"/>
          <w:sz w:val="21"/>
          <w:szCs w:val="21"/>
        </w:rPr>
        <w:t xml:space="preserve"> v znení neskorších predpisov) odstrániť na stavebnom diele akékoľvek chyby a nedostatky, či nedorobky. Zhotoviteľ je povinný zabezpečiť technologické zariadenia a dokumentáciu zhotoviteľa tak ako sú uvedené v zmluve. Zhotoviteľ je povinný predložiť podrobnosti o opatreniach a metódach, ktoré navrhuje uskutočniť pre vyhotovenie stavebného diela, kedykoľvek ho o to stavebný dozor požiada. Bez predchádzajúceho upozornenia stavebného dozoru sa nesmie vykonať žiadna podstatná zmena týchto opatrení a metód.</w:t>
      </w:r>
    </w:p>
    <w:p w14:paraId="1942ECA3" w14:textId="77777777" w:rsidR="00CD4E4C" w:rsidRPr="00780D7C" w:rsidRDefault="00CD4E4C" w:rsidP="00455941">
      <w:pPr>
        <w:pStyle w:val="Nadpis3"/>
        <w:rPr>
          <w:rFonts w:ascii="Arial Narrow" w:hAnsi="Arial Narrow"/>
          <w:sz w:val="21"/>
          <w:szCs w:val="21"/>
        </w:rPr>
      </w:pPr>
      <w:bookmarkStart w:id="57" w:name="_Toc37050388"/>
      <w:bookmarkStart w:id="58" w:name="_Toc99634735"/>
      <w:r w:rsidRPr="00780D7C">
        <w:rPr>
          <w:rFonts w:ascii="Arial Narrow" w:hAnsi="Arial Narrow"/>
          <w:sz w:val="21"/>
          <w:szCs w:val="21"/>
        </w:rPr>
        <w:t>Doklady nutné na prevzatie prác</w:t>
      </w:r>
      <w:bookmarkEnd w:id="57"/>
      <w:bookmarkEnd w:id="58"/>
    </w:p>
    <w:p w14:paraId="377CE934" w14:textId="77777777" w:rsidR="00CD4E4C" w:rsidRPr="00780D7C" w:rsidRDefault="00CD4E4C" w:rsidP="00CD4E4C">
      <w:pPr>
        <w:rPr>
          <w:rFonts w:ascii="Arial Narrow" w:hAnsi="Arial Narrow"/>
          <w:sz w:val="21"/>
          <w:szCs w:val="21"/>
        </w:rPr>
      </w:pPr>
      <w:r w:rsidRPr="00780D7C">
        <w:rPr>
          <w:rFonts w:ascii="Arial Narrow" w:hAnsi="Arial Narrow"/>
          <w:sz w:val="21"/>
          <w:szCs w:val="21"/>
        </w:rPr>
        <w:t>Na prevzatie prác je potrebné vždy zo strany zhotoviteľa predložiť 14 dní pred preberacím konaním tieto základné doklady:</w:t>
      </w:r>
    </w:p>
    <w:p w14:paraId="4E0B4E60"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dokumentáciu na realizáciu stavby DRS s vyznačením všetkých vykonaných zmien,</w:t>
      </w:r>
    </w:p>
    <w:p w14:paraId="22CA9497"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dokumentáciu skutočného realizovania stavby (DSRS), spolu s dokumentáciou o kvalite zabudovaných materiálov, zmesí - pre jednotlivé hotové objekty stavby, súčasťou tejto dokumentácie je záverečná správa a vyhodnotenie plánu kontroly kvality a skúšok,</w:t>
      </w:r>
    </w:p>
    <w:p w14:paraId="50B324EB"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špeciálne doklady, uvedené v zmluve o dielo a doklady podľa špecializácie jednotlivých prác, ktoré sú uvedené v jednotlivých častiach TKP,</w:t>
      </w:r>
    </w:p>
    <w:p w14:paraId="039C30D4"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zápisy o odsúhlasení stavebným dozorom následne zakrytých alebo neprístupných prác, konštrukcií alebo zariadení,</w:t>
      </w:r>
    </w:p>
    <w:p w14:paraId="1A09E63F"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zápisy a protokoly o skúškach, meraniach a odskúšaní zmontovaných zariadení a objektov,</w:t>
      </w:r>
    </w:p>
    <w:p w14:paraId="08D2BF54"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vstupné technické prehliadky a správy, vypracované povereným inštitútom v danom odbore,</w:t>
      </w:r>
    </w:p>
    <w:p w14:paraId="1802B516" w14:textId="7B86D732"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všetky ďalšie doklady, ktoré objednávateľ požadoval počas stavby.</w:t>
      </w:r>
    </w:p>
    <w:p w14:paraId="7EFA989D" w14:textId="6EBDBE30" w:rsidR="00CD4E4C" w:rsidRPr="00780D7C" w:rsidRDefault="00CD4E4C" w:rsidP="00CD4E4C">
      <w:pPr>
        <w:rPr>
          <w:rFonts w:ascii="Arial Narrow" w:hAnsi="Arial Narrow"/>
          <w:color w:val="000000" w:themeColor="text1"/>
        </w:rPr>
      </w:pPr>
    </w:p>
    <w:p w14:paraId="00361AB9" w14:textId="42191465" w:rsidR="00CD4E4C" w:rsidRPr="005F3E33" w:rsidRDefault="000F5AD5" w:rsidP="005F3E33">
      <w:pPr>
        <w:pStyle w:val="Nadpis2"/>
      </w:pPr>
      <w:bookmarkStart w:id="59" w:name="_Toc99634736"/>
      <w:r w:rsidRPr="005F3E33">
        <w:t>Kontrola premenných parametrov cestného telesa a jeho časti pred ukončením záručnej doby</w:t>
      </w:r>
      <w:bookmarkEnd w:id="59"/>
    </w:p>
    <w:p w14:paraId="57302EEC" w14:textId="5E5DD5DF" w:rsidR="000F5AD5" w:rsidRPr="00780D7C" w:rsidRDefault="000F5AD5" w:rsidP="00455941">
      <w:pPr>
        <w:pStyle w:val="Nadpis3"/>
        <w:rPr>
          <w:rFonts w:ascii="Arial Narrow" w:hAnsi="Arial Narrow"/>
          <w:sz w:val="21"/>
          <w:szCs w:val="21"/>
        </w:rPr>
      </w:pPr>
      <w:r w:rsidRPr="00B87962">
        <w:rPr>
          <w:rFonts w:ascii="Arial Narrow" w:hAnsi="Arial Narrow"/>
        </w:rPr>
        <w:tab/>
      </w:r>
      <w:bookmarkStart w:id="60" w:name="_Toc99634737"/>
      <w:r w:rsidRPr="00780D7C">
        <w:rPr>
          <w:rFonts w:ascii="Arial Narrow" w:hAnsi="Arial Narrow"/>
          <w:sz w:val="21"/>
          <w:szCs w:val="21"/>
        </w:rPr>
        <w:t>Kontrola parametrov kompletizačných prvkov navrhovaných podľa platných noriem a systémov zabudovaných do objektu stavby</w:t>
      </w:r>
      <w:bookmarkEnd w:id="60"/>
    </w:p>
    <w:p w14:paraId="0A412B0E" w14:textId="77777777" w:rsidR="00F24DC4" w:rsidRPr="00780D7C" w:rsidRDefault="00F24DC4" w:rsidP="00F24DC4">
      <w:pPr>
        <w:rPr>
          <w:rFonts w:ascii="Arial Narrow" w:hAnsi="Arial Narrow"/>
          <w:sz w:val="21"/>
          <w:szCs w:val="21"/>
        </w:rPr>
      </w:pPr>
      <w:r w:rsidRPr="00780D7C">
        <w:rPr>
          <w:rFonts w:ascii="Arial Narrow" w:hAnsi="Arial Narrow"/>
          <w:sz w:val="21"/>
          <w:szCs w:val="21"/>
        </w:rPr>
        <w:t>Táto kapitola sa týka kompletizačných prvkov navrhovaných podľa platných noriem a systémov zabudovaných do objektu stavby, ktorými sú:</w:t>
      </w:r>
    </w:p>
    <w:p w14:paraId="778281EC" w14:textId="103ED1CB" w:rsidR="00E002FF" w:rsidRPr="00780D7C" w:rsidRDefault="00E002FF" w:rsidP="00D229B1">
      <w:pPr>
        <w:numPr>
          <w:ilvl w:val="0"/>
          <w:numId w:val="27"/>
        </w:numPr>
        <w:autoSpaceDE w:val="0"/>
        <w:autoSpaceDN w:val="0"/>
        <w:adjustRightInd w:val="0"/>
        <w:spacing w:before="0" w:after="0"/>
        <w:ind w:right="-1"/>
        <w:rPr>
          <w:rFonts w:ascii="Arial Narrow" w:hAnsi="Arial Narrow"/>
          <w:sz w:val="21"/>
          <w:szCs w:val="21"/>
        </w:rPr>
      </w:pPr>
      <w:proofErr w:type="spellStart"/>
      <w:r w:rsidRPr="00780D7C">
        <w:rPr>
          <w:rFonts w:ascii="Arial Narrow" w:hAnsi="Arial Narrow"/>
          <w:sz w:val="21"/>
          <w:szCs w:val="21"/>
        </w:rPr>
        <w:t>protidotykové</w:t>
      </w:r>
      <w:proofErr w:type="spellEnd"/>
      <w:r w:rsidRPr="00780D7C">
        <w:rPr>
          <w:rFonts w:ascii="Arial Narrow" w:hAnsi="Arial Narrow"/>
          <w:sz w:val="21"/>
          <w:szCs w:val="21"/>
        </w:rPr>
        <w:t xml:space="preserve"> zábrany nad traťou</w:t>
      </w:r>
    </w:p>
    <w:p w14:paraId="43C6C550" w14:textId="303D3A38"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oporné</w:t>
      </w:r>
      <w:r w:rsidR="00B6777E" w:rsidRPr="00780D7C">
        <w:rPr>
          <w:rFonts w:ascii="Arial Narrow" w:hAnsi="Arial Narrow"/>
          <w:sz w:val="21"/>
          <w:szCs w:val="21"/>
        </w:rPr>
        <w:t xml:space="preserve"> resp. </w:t>
      </w:r>
      <w:proofErr w:type="spellStart"/>
      <w:r w:rsidR="00B6777E" w:rsidRPr="00780D7C">
        <w:rPr>
          <w:rFonts w:ascii="Arial Narrow" w:hAnsi="Arial Narrow"/>
          <w:sz w:val="21"/>
          <w:szCs w:val="21"/>
        </w:rPr>
        <w:t>zárubné</w:t>
      </w:r>
      <w:proofErr w:type="spellEnd"/>
      <w:r w:rsidRPr="00780D7C">
        <w:rPr>
          <w:rFonts w:ascii="Arial Narrow" w:hAnsi="Arial Narrow"/>
          <w:sz w:val="21"/>
          <w:szCs w:val="21"/>
        </w:rPr>
        <w:t xml:space="preserve"> múry,</w:t>
      </w:r>
    </w:p>
    <w:p w14:paraId="3B8C58C4" w14:textId="77777777"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dopravné značky a dopravné značenie,</w:t>
      </w:r>
    </w:p>
    <w:p w14:paraId="123634B7" w14:textId="4C4E6508"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zábradlia</w:t>
      </w:r>
      <w:r w:rsidR="00B6777E" w:rsidRPr="00780D7C">
        <w:rPr>
          <w:rFonts w:ascii="Arial Narrow" w:hAnsi="Arial Narrow"/>
          <w:sz w:val="21"/>
          <w:szCs w:val="21"/>
        </w:rPr>
        <w:t>,</w:t>
      </w:r>
      <w:r w:rsidRPr="00780D7C">
        <w:rPr>
          <w:rFonts w:ascii="Arial Narrow" w:hAnsi="Arial Narrow"/>
          <w:sz w:val="21"/>
          <w:szCs w:val="21"/>
        </w:rPr>
        <w:t xml:space="preserve"> </w:t>
      </w:r>
    </w:p>
    <w:p w14:paraId="44911E55" w14:textId="77777777"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lastRenderedPageBreak/>
        <w:t>zvodidlá,</w:t>
      </w:r>
    </w:p>
    <w:p w14:paraId="67CFDB79" w14:textId="6D9567B3" w:rsidR="007673E2" w:rsidRPr="00780D7C" w:rsidRDefault="007673E2"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trakčné vedenia a verejné osvetleni</w:t>
      </w:r>
      <w:r w:rsidR="00A45577" w:rsidRPr="00780D7C">
        <w:rPr>
          <w:rFonts w:ascii="Arial Narrow" w:hAnsi="Arial Narrow"/>
          <w:sz w:val="21"/>
          <w:szCs w:val="21"/>
        </w:rPr>
        <w:t>e</w:t>
      </w:r>
    </w:p>
    <w:p w14:paraId="25BD9F7F" w14:textId="740687ED" w:rsidR="007673E2" w:rsidRPr="00780D7C" w:rsidRDefault="002D42E1"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c</w:t>
      </w:r>
      <w:r w:rsidR="007673E2" w:rsidRPr="00780D7C">
        <w:rPr>
          <w:rFonts w:ascii="Arial Narrow" w:hAnsi="Arial Narrow"/>
          <w:sz w:val="21"/>
          <w:szCs w:val="21"/>
        </w:rPr>
        <w:t>estn</w:t>
      </w:r>
      <w:r w:rsidRPr="00780D7C">
        <w:rPr>
          <w:rFonts w:ascii="Arial Narrow" w:hAnsi="Arial Narrow"/>
          <w:sz w:val="21"/>
          <w:szCs w:val="21"/>
        </w:rPr>
        <w:t>á</w:t>
      </w:r>
      <w:r w:rsidR="007673E2" w:rsidRPr="00780D7C">
        <w:rPr>
          <w:rFonts w:ascii="Arial Narrow" w:hAnsi="Arial Narrow"/>
          <w:sz w:val="21"/>
          <w:szCs w:val="21"/>
        </w:rPr>
        <w:t xml:space="preserve"> dopravn</w:t>
      </w:r>
      <w:r w:rsidRPr="00780D7C">
        <w:rPr>
          <w:rFonts w:ascii="Arial Narrow" w:hAnsi="Arial Narrow"/>
          <w:sz w:val="21"/>
          <w:szCs w:val="21"/>
        </w:rPr>
        <w:t>á</w:t>
      </w:r>
      <w:r w:rsidR="007673E2" w:rsidRPr="00780D7C">
        <w:rPr>
          <w:rFonts w:ascii="Arial Narrow" w:hAnsi="Arial Narrow"/>
          <w:sz w:val="21"/>
          <w:szCs w:val="21"/>
        </w:rPr>
        <w:t xml:space="preserve"> signalizáci</w:t>
      </w:r>
      <w:r w:rsidRPr="00780D7C">
        <w:rPr>
          <w:rFonts w:ascii="Arial Narrow" w:hAnsi="Arial Narrow"/>
          <w:sz w:val="21"/>
          <w:szCs w:val="21"/>
        </w:rPr>
        <w:t>a</w:t>
      </w:r>
    </w:p>
    <w:p w14:paraId="34CC7DB2" w14:textId="467076C1" w:rsidR="00B87F77" w:rsidRPr="00780D7C" w:rsidRDefault="00BC1459"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výhybky</w:t>
      </w:r>
      <w:r w:rsidR="002D42E1" w:rsidRPr="00780D7C">
        <w:rPr>
          <w:rFonts w:ascii="Arial Narrow" w:hAnsi="Arial Narrow"/>
          <w:sz w:val="21"/>
          <w:szCs w:val="21"/>
        </w:rPr>
        <w:t>, mazanie výhybiek a</w:t>
      </w:r>
      <w:r w:rsidR="00A45577" w:rsidRPr="00780D7C">
        <w:rPr>
          <w:rFonts w:ascii="Arial Narrow" w:hAnsi="Arial Narrow"/>
          <w:sz w:val="21"/>
          <w:szCs w:val="21"/>
        </w:rPr>
        <w:t> </w:t>
      </w:r>
      <w:r w:rsidR="002D42E1" w:rsidRPr="00780D7C">
        <w:rPr>
          <w:rFonts w:ascii="Arial Narrow" w:hAnsi="Arial Narrow"/>
          <w:sz w:val="21"/>
          <w:szCs w:val="21"/>
        </w:rPr>
        <w:t>príslušens</w:t>
      </w:r>
      <w:r w:rsidR="00A45577" w:rsidRPr="00780D7C">
        <w:rPr>
          <w:rFonts w:ascii="Arial Narrow" w:hAnsi="Arial Narrow"/>
          <w:sz w:val="21"/>
          <w:szCs w:val="21"/>
        </w:rPr>
        <w:t>tvo koľají</w:t>
      </w:r>
      <w:r w:rsidRPr="00780D7C">
        <w:rPr>
          <w:rFonts w:ascii="Arial Narrow" w:hAnsi="Arial Narrow"/>
          <w:sz w:val="21"/>
          <w:szCs w:val="21"/>
        </w:rPr>
        <w:t xml:space="preserve"> </w:t>
      </w:r>
    </w:p>
    <w:p w14:paraId="193922C1" w14:textId="44F50F05"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portály dopravného značenia.</w:t>
      </w:r>
    </w:p>
    <w:p w14:paraId="3FF6FEC2" w14:textId="651D54CC" w:rsidR="00F24DC4" w:rsidRPr="00780D7C" w:rsidRDefault="00F24DC4" w:rsidP="00F24DC4">
      <w:pPr>
        <w:spacing w:before="240"/>
        <w:rPr>
          <w:rFonts w:ascii="Arial Narrow" w:hAnsi="Arial Narrow"/>
          <w:sz w:val="21"/>
          <w:szCs w:val="21"/>
        </w:rPr>
      </w:pPr>
      <w:r w:rsidRPr="00780D7C">
        <w:rPr>
          <w:rFonts w:ascii="Arial Narrow" w:hAnsi="Arial Narrow"/>
          <w:sz w:val="21"/>
          <w:szCs w:val="21"/>
        </w:rPr>
        <w:t>Pre uvedené kompletizačné diely stavby predlož</w:t>
      </w:r>
      <w:r w:rsidR="00E002FF" w:rsidRPr="00780D7C">
        <w:rPr>
          <w:rFonts w:ascii="Arial Narrow" w:hAnsi="Arial Narrow"/>
          <w:sz w:val="21"/>
          <w:szCs w:val="21"/>
        </w:rPr>
        <w:t>í</w:t>
      </w:r>
      <w:r w:rsidRPr="00780D7C">
        <w:rPr>
          <w:rFonts w:ascii="Arial Narrow" w:hAnsi="Arial Narrow"/>
          <w:sz w:val="21"/>
          <w:szCs w:val="21"/>
        </w:rPr>
        <w:t xml:space="preserve"> zhotoviteľ diela príručky (manuály) na kontrolu a údržbu. Kontrola stavu týchto častí stavby sa uskutoční podľa potvrdených manuálov pri odovzdaní stavby v rámci preberacieho konania. </w:t>
      </w:r>
    </w:p>
    <w:p w14:paraId="01983E9C" w14:textId="77777777" w:rsidR="00F24DC4" w:rsidRPr="00780D7C" w:rsidRDefault="00F24DC4" w:rsidP="00455941">
      <w:pPr>
        <w:pStyle w:val="Nadpis3"/>
        <w:rPr>
          <w:rFonts w:ascii="Arial Narrow" w:hAnsi="Arial Narrow"/>
          <w:sz w:val="21"/>
          <w:szCs w:val="21"/>
        </w:rPr>
      </w:pPr>
      <w:bookmarkStart w:id="61" w:name="_Toc37050391"/>
      <w:bookmarkStart w:id="62" w:name="_Toc99634738"/>
      <w:r w:rsidRPr="00780D7C">
        <w:rPr>
          <w:rFonts w:ascii="Arial Narrow" w:hAnsi="Arial Narrow"/>
          <w:sz w:val="21"/>
          <w:szCs w:val="21"/>
        </w:rPr>
        <w:t>Kontrola povrchu vozovky</w:t>
      </w:r>
      <w:bookmarkEnd w:id="61"/>
      <w:bookmarkEnd w:id="62"/>
    </w:p>
    <w:p w14:paraId="48A689E3" w14:textId="324B1D56" w:rsidR="00F24DC4" w:rsidRPr="00780D7C" w:rsidRDefault="00F24DC4" w:rsidP="00F24DC4">
      <w:pPr>
        <w:rPr>
          <w:rFonts w:ascii="Arial Narrow" w:hAnsi="Arial Narrow"/>
          <w:sz w:val="21"/>
          <w:szCs w:val="21"/>
        </w:rPr>
      </w:pPr>
      <w:r w:rsidRPr="00780D7C">
        <w:rPr>
          <w:rFonts w:ascii="Arial Narrow" w:hAnsi="Arial Narrow"/>
          <w:sz w:val="21"/>
          <w:szCs w:val="21"/>
        </w:rPr>
        <w:t>Pred ukončením záručnej doby sa kontrolujú tieto premenné parametre</w:t>
      </w:r>
      <w:r w:rsidR="00AC6A3D" w:rsidRPr="00780D7C">
        <w:rPr>
          <w:rFonts w:ascii="Arial Narrow" w:hAnsi="Arial Narrow"/>
          <w:sz w:val="21"/>
          <w:szCs w:val="21"/>
        </w:rPr>
        <w:t xml:space="preserve"> vozoviek, ktoré boli </w:t>
      </w:r>
      <w:proofErr w:type="spellStart"/>
      <w:r w:rsidR="00AC6A3D" w:rsidRPr="00780D7C">
        <w:rPr>
          <w:rFonts w:ascii="Arial Narrow" w:hAnsi="Arial Narrow"/>
          <w:sz w:val="21"/>
          <w:szCs w:val="21"/>
        </w:rPr>
        <w:t>rekonštuované</w:t>
      </w:r>
      <w:proofErr w:type="spellEnd"/>
      <w:r w:rsidR="00AC6A3D" w:rsidRPr="00780D7C">
        <w:rPr>
          <w:rFonts w:ascii="Arial Narrow" w:hAnsi="Arial Narrow"/>
          <w:sz w:val="21"/>
          <w:szCs w:val="21"/>
        </w:rPr>
        <w:t xml:space="preserve"> s </w:t>
      </w:r>
      <w:proofErr w:type="spellStart"/>
      <w:r w:rsidR="00AC6A3D" w:rsidRPr="00780D7C">
        <w:rPr>
          <w:rFonts w:ascii="Arial Narrow" w:hAnsi="Arial Narrow"/>
          <w:sz w:val="21"/>
          <w:szCs w:val="21"/>
        </w:rPr>
        <w:t>podkladnými</w:t>
      </w:r>
      <w:proofErr w:type="spellEnd"/>
      <w:r w:rsidR="00AC6A3D" w:rsidRPr="00780D7C">
        <w:rPr>
          <w:rFonts w:ascii="Arial Narrow" w:hAnsi="Arial Narrow"/>
          <w:sz w:val="21"/>
          <w:szCs w:val="21"/>
        </w:rPr>
        <w:t xml:space="preserve"> vrstvami</w:t>
      </w:r>
      <w:r w:rsidRPr="00780D7C">
        <w:rPr>
          <w:rFonts w:ascii="Arial Narrow" w:hAnsi="Arial Narrow"/>
          <w:sz w:val="21"/>
          <w:szCs w:val="21"/>
        </w:rPr>
        <w:t xml:space="preserve">: </w:t>
      </w:r>
    </w:p>
    <w:p w14:paraId="3804B18B"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únosnosť,</w:t>
      </w:r>
    </w:p>
    <w:p w14:paraId="271BEBE7"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nerovnosť v priečnom smere,</w:t>
      </w:r>
    </w:p>
    <w:p w14:paraId="7535BE8D"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nerovnosť v pozdĺžnom smere,</w:t>
      </w:r>
    </w:p>
    <w:p w14:paraId="29DC2BEC"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drsnosť,</w:t>
      </w:r>
    </w:p>
    <w:p w14:paraId="7E8DCA95"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iné vlastnosti napr. trhliny na povrchu.</w:t>
      </w:r>
    </w:p>
    <w:p w14:paraId="6C290192" w14:textId="77777777" w:rsidR="00B36E0A" w:rsidRPr="00780D7C" w:rsidRDefault="00B36E0A" w:rsidP="00B36E0A">
      <w:pPr>
        <w:rPr>
          <w:rFonts w:ascii="Arial Narrow" w:hAnsi="Arial Narrow"/>
          <w:sz w:val="21"/>
          <w:szCs w:val="21"/>
        </w:rPr>
      </w:pPr>
    </w:p>
    <w:p w14:paraId="20A1ABC5" w14:textId="4D666477" w:rsidR="00F24DC4" w:rsidRPr="00780D7C" w:rsidRDefault="00F24DC4" w:rsidP="00B36E0A">
      <w:pPr>
        <w:rPr>
          <w:rFonts w:ascii="Arial Narrow" w:hAnsi="Arial Narrow"/>
          <w:sz w:val="21"/>
          <w:szCs w:val="21"/>
        </w:rPr>
      </w:pPr>
      <w:r w:rsidRPr="00780D7C">
        <w:rPr>
          <w:rFonts w:ascii="Arial Narrow" w:hAnsi="Arial Narrow"/>
          <w:sz w:val="21"/>
          <w:szCs w:val="21"/>
        </w:rPr>
        <w:t>Kritéria na kontrolu premenných parametrov vozovky pred ukončením záručnej doby sú stanovené za predpokladu správneho návrhu vozovky a realizovaného dopravného zaťaženia na vozovke, ktoré je zhodné s predpokladaným dopravným zaťažením vo výpočte vozovky.</w:t>
      </w:r>
    </w:p>
    <w:p w14:paraId="75475EEF" w14:textId="66371EF4" w:rsidR="00F24DC4" w:rsidRPr="00780D7C" w:rsidRDefault="00F24DC4" w:rsidP="00B36E0A">
      <w:pPr>
        <w:rPr>
          <w:rFonts w:ascii="Arial Narrow" w:hAnsi="Arial Narrow"/>
          <w:sz w:val="21"/>
          <w:szCs w:val="21"/>
        </w:rPr>
      </w:pPr>
      <w:r w:rsidRPr="00780D7C">
        <w:rPr>
          <w:rFonts w:ascii="Arial Narrow" w:hAnsi="Arial Narrow"/>
          <w:sz w:val="21"/>
          <w:szCs w:val="21"/>
        </w:rPr>
        <w:t>Záväzné požiadavky na parametre CB-krytov vozoviek na konci záručnej doby sú uvedené v</w:t>
      </w:r>
      <w:r w:rsidR="00E002FF" w:rsidRPr="00780D7C">
        <w:rPr>
          <w:rFonts w:ascii="Arial Narrow" w:hAnsi="Arial Narrow"/>
          <w:sz w:val="21"/>
          <w:szCs w:val="21"/>
        </w:rPr>
        <w:t> </w:t>
      </w:r>
      <w:r w:rsidRPr="00780D7C">
        <w:rPr>
          <w:rFonts w:ascii="Arial Narrow" w:hAnsi="Arial Narrow"/>
          <w:sz w:val="21"/>
          <w:szCs w:val="21"/>
        </w:rPr>
        <w:t>TKP</w:t>
      </w:r>
      <w:r w:rsidR="00E002FF" w:rsidRPr="00780D7C">
        <w:rPr>
          <w:rFonts w:ascii="Arial Narrow" w:hAnsi="Arial Narrow"/>
          <w:sz w:val="21"/>
          <w:szCs w:val="21"/>
        </w:rPr>
        <w:t> </w:t>
      </w:r>
      <w:r w:rsidRPr="00780D7C">
        <w:rPr>
          <w:rFonts w:ascii="Arial Narrow" w:hAnsi="Arial Narrow"/>
          <w:sz w:val="21"/>
          <w:szCs w:val="21"/>
        </w:rPr>
        <w:t>časť</w:t>
      </w:r>
      <w:r w:rsidR="00E002FF" w:rsidRPr="00780D7C">
        <w:rPr>
          <w:rFonts w:ascii="Arial Narrow" w:hAnsi="Arial Narrow"/>
          <w:sz w:val="21"/>
          <w:szCs w:val="21"/>
        </w:rPr>
        <w:t> </w:t>
      </w:r>
      <w:r w:rsidRPr="00780D7C">
        <w:rPr>
          <w:rFonts w:ascii="Arial Narrow" w:hAnsi="Arial Narrow"/>
          <w:sz w:val="21"/>
          <w:szCs w:val="21"/>
        </w:rPr>
        <w:t>8</w:t>
      </w:r>
      <w:r w:rsidR="00E002FF" w:rsidRPr="00780D7C">
        <w:rPr>
          <w:rFonts w:ascii="Arial Narrow" w:hAnsi="Arial Narrow"/>
          <w:sz w:val="21"/>
          <w:szCs w:val="21"/>
        </w:rPr>
        <w:t> </w:t>
      </w:r>
      <w:proofErr w:type="spellStart"/>
      <w:r w:rsidRPr="00780D7C">
        <w:rPr>
          <w:rFonts w:ascii="Arial Narrow" w:hAnsi="Arial Narrow"/>
          <w:sz w:val="21"/>
          <w:szCs w:val="21"/>
        </w:rPr>
        <w:t>Cementobetónový</w:t>
      </w:r>
      <w:proofErr w:type="spellEnd"/>
      <w:r w:rsidRPr="00780D7C">
        <w:rPr>
          <w:rFonts w:ascii="Arial Narrow" w:hAnsi="Arial Narrow"/>
          <w:sz w:val="21"/>
          <w:szCs w:val="21"/>
        </w:rPr>
        <w:t xml:space="preserve"> kryt vozoviek.</w:t>
      </w:r>
    </w:p>
    <w:p w14:paraId="1158DBC4" w14:textId="77777777" w:rsidR="004F1CBB" w:rsidRPr="00780D7C" w:rsidRDefault="004F1CBB" w:rsidP="001617B0">
      <w:pPr>
        <w:pStyle w:val="Odsekzoznamu"/>
        <w:widowControl w:val="0"/>
        <w:numPr>
          <w:ilvl w:val="0"/>
          <w:numId w:val="32"/>
        </w:numPr>
        <w:tabs>
          <w:tab w:val="left" w:pos="0"/>
        </w:tabs>
        <w:autoSpaceDE w:val="0"/>
        <w:autoSpaceDN w:val="0"/>
        <w:spacing w:before="120" w:after="0" w:line="240" w:lineRule="auto"/>
        <w:ind w:left="0" w:firstLine="0"/>
        <w:contextualSpacing w:val="0"/>
        <w:rPr>
          <w:rFonts w:ascii="Arial Narrow" w:hAnsi="Arial Narrow"/>
          <w:sz w:val="21"/>
          <w:szCs w:val="21"/>
        </w:rPr>
      </w:pPr>
      <w:r w:rsidRPr="00780D7C">
        <w:rPr>
          <w:rFonts w:ascii="Arial Narrow" w:hAnsi="Arial Narrow"/>
          <w:sz w:val="21"/>
          <w:szCs w:val="21"/>
        </w:rPr>
        <w:t>Únosnosť</w:t>
      </w:r>
    </w:p>
    <w:p w14:paraId="18F3AC19" w14:textId="77777777" w:rsidR="004F1CBB" w:rsidRPr="00780D7C" w:rsidRDefault="004F1CBB" w:rsidP="004F1CBB">
      <w:pPr>
        <w:pStyle w:val="Zkladntext"/>
        <w:tabs>
          <w:tab w:val="left" w:pos="0"/>
        </w:tabs>
        <w:spacing w:before="123"/>
        <w:ind w:firstLine="0"/>
        <w:rPr>
          <w:rFonts w:ascii="Arial Narrow" w:hAnsi="Arial Narrow"/>
          <w:sz w:val="21"/>
          <w:szCs w:val="21"/>
        </w:rPr>
      </w:pPr>
      <w:r w:rsidRPr="00780D7C">
        <w:rPr>
          <w:rFonts w:ascii="Arial Narrow" w:hAnsi="Arial Narrow"/>
          <w:sz w:val="21"/>
          <w:szCs w:val="21"/>
        </w:rPr>
        <w:t>Únosnosť</w:t>
      </w:r>
      <w:r w:rsidRPr="00780D7C">
        <w:rPr>
          <w:rFonts w:ascii="Arial Narrow" w:hAnsi="Arial Narrow"/>
          <w:spacing w:val="68"/>
          <w:sz w:val="21"/>
          <w:szCs w:val="21"/>
        </w:rPr>
        <w:t xml:space="preserve"> </w:t>
      </w:r>
      <w:r w:rsidRPr="00780D7C">
        <w:rPr>
          <w:rFonts w:ascii="Arial Narrow" w:hAnsi="Arial Narrow"/>
          <w:sz w:val="21"/>
          <w:szCs w:val="21"/>
        </w:rPr>
        <w:t>vozovky</w:t>
      </w:r>
      <w:r w:rsidRPr="00780D7C">
        <w:rPr>
          <w:rFonts w:ascii="Arial Narrow" w:hAnsi="Arial Narrow"/>
          <w:spacing w:val="60"/>
          <w:sz w:val="21"/>
          <w:szCs w:val="21"/>
        </w:rPr>
        <w:t xml:space="preserve"> </w:t>
      </w:r>
      <w:r w:rsidRPr="00780D7C">
        <w:rPr>
          <w:rFonts w:ascii="Arial Narrow" w:hAnsi="Arial Narrow"/>
          <w:sz w:val="21"/>
          <w:szCs w:val="21"/>
        </w:rPr>
        <w:t>sa</w:t>
      </w:r>
      <w:r w:rsidRPr="00780D7C">
        <w:rPr>
          <w:rFonts w:ascii="Arial Narrow" w:hAnsi="Arial Narrow"/>
          <w:spacing w:val="63"/>
          <w:sz w:val="21"/>
          <w:szCs w:val="21"/>
        </w:rPr>
        <w:t xml:space="preserve"> </w:t>
      </w:r>
      <w:r w:rsidRPr="00780D7C">
        <w:rPr>
          <w:rFonts w:ascii="Arial Narrow" w:hAnsi="Arial Narrow"/>
          <w:sz w:val="21"/>
          <w:szCs w:val="21"/>
        </w:rPr>
        <w:t>kontroluje</w:t>
      </w:r>
      <w:r w:rsidRPr="00780D7C">
        <w:rPr>
          <w:rFonts w:ascii="Arial Narrow" w:hAnsi="Arial Narrow"/>
          <w:spacing w:val="63"/>
          <w:sz w:val="21"/>
          <w:szCs w:val="21"/>
        </w:rPr>
        <w:t xml:space="preserve"> </w:t>
      </w:r>
      <w:r w:rsidRPr="00780D7C">
        <w:rPr>
          <w:rFonts w:ascii="Arial Narrow" w:hAnsi="Arial Narrow"/>
          <w:sz w:val="21"/>
          <w:szCs w:val="21"/>
        </w:rPr>
        <w:t>meraním</w:t>
      </w:r>
      <w:r w:rsidRPr="00780D7C">
        <w:rPr>
          <w:rFonts w:ascii="Arial Narrow" w:hAnsi="Arial Narrow"/>
          <w:spacing w:val="65"/>
          <w:sz w:val="21"/>
          <w:szCs w:val="21"/>
        </w:rPr>
        <w:t xml:space="preserve"> </w:t>
      </w:r>
      <w:proofErr w:type="spellStart"/>
      <w:r w:rsidRPr="00780D7C">
        <w:rPr>
          <w:rFonts w:ascii="Arial Narrow" w:hAnsi="Arial Narrow"/>
          <w:sz w:val="21"/>
          <w:szCs w:val="21"/>
        </w:rPr>
        <w:t>deflektometrom</w:t>
      </w:r>
      <w:proofErr w:type="spellEnd"/>
      <w:r w:rsidRPr="00780D7C">
        <w:rPr>
          <w:rFonts w:ascii="Arial Narrow" w:hAnsi="Arial Narrow"/>
          <w:spacing w:val="64"/>
          <w:sz w:val="21"/>
          <w:szCs w:val="21"/>
        </w:rPr>
        <w:t xml:space="preserve"> </w:t>
      </w:r>
      <w:r w:rsidRPr="00780D7C">
        <w:rPr>
          <w:rFonts w:ascii="Arial Narrow" w:hAnsi="Arial Narrow"/>
          <w:sz w:val="21"/>
          <w:szCs w:val="21"/>
        </w:rPr>
        <w:t>podľa</w:t>
      </w:r>
      <w:r w:rsidRPr="00780D7C">
        <w:rPr>
          <w:rFonts w:ascii="Arial Narrow" w:hAnsi="Arial Narrow"/>
          <w:spacing w:val="63"/>
          <w:sz w:val="21"/>
          <w:szCs w:val="21"/>
        </w:rPr>
        <w:t xml:space="preserve"> </w:t>
      </w:r>
      <w:r w:rsidRPr="00780D7C">
        <w:rPr>
          <w:rFonts w:ascii="Arial Narrow" w:hAnsi="Arial Narrow"/>
          <w:sz w:val="21"/>
          <w:szCs w:val="21"/>
        </w:rPr>
        <w:t>predpisu</w:t>
      </w:r>
      <w:r w:rsidRPr="00780D7C">
        <w:rPr>
          <w:rFonts w:ascii="Arial Narrow" w:hAnsi="Arial Narrow"/>
          <w:spacing w:val="66"/>
          <w:sz w:val="21"/>
          <w:szCs w:val="21"/>
        </w:rPr>
        <w:t xml:space="preserve"> </w:t>
      </w:r>
      <w:r w:rsidRPr="00780D7C">
        <w:rPr>
          <w:rFonts w:ascii="Arial Narrow" w:hAnsi="Arial Narrow"/>
          <w:sz w:val="21"/>
          <w:szCs w:val="21"/>
        </w:rPr>
        <w:t>MDV</w:t>
      </w:r>
      <w:r w:rsidRPr="00780D7C">
        <w:rPr>
          <w:rFonts w:ascii="Arial Narrow" w:hAnsi="Arial Narrow"/>
          <w:spacing w:val="61"/>
          <w:sz w:val="21"/>
          <w:szCs w:val="21"/>
        </w:rPr>
        <w:t xml:space="preserve"> </w:t>
      </w:r>
      <w:r w:rsidRPr="00780D7C">
        <w:rPr>
          <w:rFonts w:ascii="Arial Narrow" w:hAnsi="Arial Narrow"/>
          <w:sz w:val="21"/>
          <w:szCs w:val="21"/>
        </w:rPr>
        <w:t>SR</w:t>
      </w:r>
      <w:r w:rsidRPr="00780D7C">
        <w:rPr>
          <w:rFonts w:ascii="Arial Narrow" w:hAnsi="Arial Narrow"/>
          <w:spacing w:val="62"/>
          <w:sz w:val="21"/>
          <w:szCs w:val="21"/>
        </w:rPr>
        <w:t xml:space="preserve"> </w:t>
      </w:r>
      <w:r w:rsidRPr="00780D7C">
        <w:rPr>
          <w:rFonts w:ascii="Arial Narrow" w:hAnsi="Arial Narrow"/>
          <w:sz w:val="21"/>
          <w:szCs w:val="21"/>
        </w:rPr>
        <w:t>č.</w:t>
      </w:r>
      <w:r w:rsidRPr="00780D7C">
        <w:rPr>
          <w:rFonts w:ascii="Arial Narrow" w:hAnsi="Arial Narrow"/>
          <w:spacing w:val="64"/>
          <w:sz w:val="21"/>
          <w:szCs w:val="21"/>
        </w:rPr>
        <w:t xml:space="preserve"> </w:t>
      </w:r>
      <w:r w:rsidRPr="00780D7C">
        <w:rPr>
          <w:rFonts w:ascii="Arial Narrow" w:hAnsi="Arial Narrow"/>
          <w:sz w:val="21"/>
          <w:szCs w:val="21"/>
        </w:rPr>
        <w:t>TP</w:t>
      </w:r>
    </w:p>
    <w:p w14:paraId="571DEFE8" w14:textId="77777777" w:rsidR="004F1CBB" w:rsidRPr="00780D7C" w:rsidRDefault="004F1CBB" w:rsidP="00B52CCB">
      <w:pPr>
        <w:pStyle w:val="Odsekzoznamu"/>
        <w:widowControl w:val="0"/>
        <w:numPr>
          <w:ilvl w:val="0"/>
          <w:numId w:val="36"/>
        </w:numPr>
        <w:tabs>
          <w:tab w:val="left" w:pos="0"/>
          <w:tab w:val="left" w:pos="284"/>
        </w:tabs>
        <w:autoSpaceDE w:val="0"/>
        <w:autoSpaceDN w:val="0"/>
        <w:spacing w:before="3" w:after="0" w:line="244" w:lineRule="auto"/>
        <w:ind w:left="284" w:right="105" w:hanging="284"/>
        <w:contextualSpacing w:val="0"/>
        <w:rPr>
          <w:rFonts w:ascii="Arial Narrow" w:hAnsi="Arial Narrow"/>
          <w:sz w:val="21"/>
          <w:szCs w:val="21"/>
        </w:rPr>
      </w:pPr>
      <w:r w:rsidRPr="00780D7C">
        <w:rPr>
          <w:rFonts w:ascii="Arial Narrow" w:hAnsi="Arial Narrow"/>
          <w:sz w:val="21"/>
          <w:szCs w:val="21"/>
        </w:rPr>
        <w:t>Výsledkom merania a hodnotenia podľa tohto predpisu je ekvivalentný modul pružnosti</w:t>
      </w:r>
      <w:r w:rsidRPr="00780D7C">
        <w:rPr>
          <w:rFonts w:ascii="Arial Narrow" w:hAnsi="Arial Narrow"/>
          <w:spacing w:val="1"/>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
          <w:sz w:val="21"/>
          <w:szCs w:val="21"/>
        </w:rPr>
        <w:t xml:space="preserve"> </w:t>
      </w:r>
      <w:r w:rsidRPr="00780D7C">
        <w:rPr>
          <w:rFonts w:ascii="Arial Narrow" w:hAnsi="Arial Narrow"/>
          <w:sz w:val="21"/>
          <w:szCs w:val="21"/>
        </w:rPr>
        <w:t>vyjadrený</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MPa.</w:t>
      </w:r>
      <w:r w:rsidRPr="00780D7C">
        <w:rPr>
          <w:rFonts w:ascii="Arial Narrow" w:hAnsi="Arial Narrow"/>
          <w:spacing w:val="1"/>
          <w:sz w:val="21"/>
          <w:szCs w:val="21"/>
        </w:rPr>
        <w:t xml:space="preserve"> </w:t>
      </w:r>
      <w:r w:rsidRPr="00780D7C">
        <w:rPr>
          <w:rFonts w:ascii="Arial Narrow" w:hAnsi="Arial Narrow"/>
          <w:sz w:val="21"/>
          <w:szCs w:val="21"/>
        </w:rPr>
        <w:t>Kontrolovaná</w:t>
      </w:r>
      <w:r w:rsidRPr="00780D7C">
        <w:rPr>
          <w:rFonts w:ascii="Arial Narrow" w:hAnsi="Arial Narrow"/>
          <w:spacing w:val="1"/>
          <w:sz w:val="21"/>
          <w:szCs w:val="21"/>
        </w:rPr>
        <w:t xml:space="preserve"> </w:t>
      </w:r>
      <w:r w:rsidRPr="00780D7C">
        <w:rPr>
          <w:rFonts w:ascii="Arial Narrow" w:hAnsi="Arial Narrow"/>
          <w:sz w:val="21"/>
          <w:szCs w:val="21"/>
        </w:rPr>
        <w:t>vozovka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meria</w:t>
      </w:r>
      <w:r w:rsidRPr="00780D7C">
        <w:rPr>
          <w:rFonts w:ascii="Arial Narrow" w:hAnsi="Arial Narrow"/>
          <w:spacing w:val="1"/>
          <w:sz w:val="21"/>
          <w:szCs w:val="21"/>
        </w:rPr>
        <w:t xml:space="preserve"> </w:t>
      </w:r>
      <w:r w:rsidRPr="00780D7C">
        <w:rPr>
          <w:rFonts w:ascii="Arial Narrow" w:hAnsi="Arial Narrow"/>
          <w:sz w:val="21"/>
          <w:szCs w:val="21"/>
        </w:rPr>
        <w:t>s</w:t>
      </w:r>
      <w:r w:rsidRPr="00780D7C">
        <w:rPr>
          <w:rFonts w:ascii="Arial Narrow" w:hAnsi="Arial Narrow"/>
          <w:spacing w:val="58"/>
          <w:sz w:val="21"/>
          <w:szCs w:val="21"/>
        </w:rPr>
        <w:t xml:space="preserve"> </w:t>
      </w:r>
      <w:r w:rsidRPr="00780D7C">
        <w:rPr>
          <w:rFonts w:ascii="Arial Narrow" w:hAnsi="Arial Narrow"/>
          <w:sz w:val="21"/>
          <w:szCs w:val="21"/>
        </w:rPr>
        <w:t>krokom</w:t>
      </w:r>
      <w:r w:rsidRPr="00780D7C">
        <w:rPr>
          <w:rFonts w:ascii="Arial Narrow" w:hAnsi="Arial Narrow"/>
          <w:spacing w:val="58"/>
          <w:sz w:val="21"/>
          <w:szCs w:val="21"/>
        </w:rPr>
        <w:t xml:space="preserve"> </w:t>
      </w:r>
      <w:r w:rsidRPr="00780D7C">
        <w:rPr>
          <w:rFonts w:ascii="Arial Narrow" w:hAnsi="Arial Narrow"/>
          <w:sz w:val="21"/>
          <w:szCs w:val="21"/>
        </w:rPr>
        <w:t>100</w:t>
      </w:r>
      <w:r w:rsidRPr="00780D7C">
        <w:rPr>
          <w:rFonts w:ascii="Arial Narrow" w:hAnsi="Arial Narrow"/>
          <w:spacing w:val="59"/>
          <w:sz w:val="21"/>
          <w:szCs w:val="21"/>
        </w:rPr>
        <w:t xml:space="preserve"> </w:t>
      </w:r>
      <w:r w:rsidRPr="00780D7C">
        <w:rPr>
          <w:rFonts w:ascii="Arial Narrow" w:hAnsi="Arial Narrow"/>
          <w:sz w:val="21"/>
          <w:szCs w:val="21"/>
        </w:rPr>
        <w:t>m,</w:t>
      </w:r>
      <w:r w:rsidRPr="00780D7C">
        <w:rPr>
          <w:rFonts w:ascii="Arial Narrow" w:hAnsi="Arial Narrow"/>
          <w:spacing w:val="58"/>
          <w:sz w:val="21"/>
          <w:szCs w:val="21"/>
        </w:rPr>
        <w:t xml:space="preserve"> </w:t>
      </w:r>
      <w:r w:rsidRPr="00780D7C">
        <w:rPr>
          <w:rFonts w:ascii="Arial Narrow" w:hAnsi="Arial Narrow"/>
          <w:sz w:val="21"/>
          <w:szCs w:val="21"/>
        </w:rPr>
        <w:t>pričom</w:t>
      </w:r>
      <w:r w:rsidRPr="00780D7C">
        <w:rPr>
          <w:rFonts w:ascii="Arial Narrow" w:hAnsi="Arial Narrow"/>
          <w:spacing w:val="59"/>
          <w:sz w:val="21"/>
          <w:szCs w:val="21"/>
        </w:rPr>
        <w:t xml:space="preserve"> </w:t>
      </w:r>
      <w:r w:rsidRPr="00780D7C">
        <w:rPr>
          <w:rFonts w:ascii="Arial Narrow" w:hAnsi="Arial Narrow"/>
          <w:sz w:val="21"/>
          <w:szCs w:val="21"/>
        </w:rPr>
        <w:t>každý</w:t>
      </w:r>
      <w:r w:rsidRPr="00780D7C">
        <w:rPr>
          <w:rFonts w:ascii="Arial Narrow" w:hAnsi="Arial Narrow"/>
          <w:spacing w:val="1"/>
          <w:sz w:val="21"/>
          <w:szCs w:val="21"/>
        </w:rPr>
        <w:t xml:space="preserve"> </w:t>
      </w:r>
      <w:r w:rsidRPr="00780D7C">
        <w:rPr>
          <w:rFonts w:ascii="Arial Narrow" w:hAnsi="Arial Narrow"/>
          <w:sz w:val="21"/>
          <w:szCs w:val="21"/>
        </w:rPr>
        <w:t>meraný bod musí mať požadované hodnoty únosnosti. Z hodnotenia sa vynechávajú body</w:t>
      </w:r>
      <w:r w:rsidRPr="00780D7C">
        <w:rPr>
          <w:rFonts w:ascii="Arial Narrow" w:hAnsi="Arial Narrow"/>
          <w:spacing w:val="1"/>
          <w:sz w:val="21"/>
          <w:szCs w:val="21"/>
        </w:rPr>
        <w:t xml:space="preserve"> </w:t>
      </w:r>
      <w:r w:rsidRPr="00780D7C">
        <w:rPr>
          <w:rFonts w:ascii="Arial Narrow" w:hAnsi="Arial Narrow"/>
          <w:sz w:val="21"/>
          <w:szCs w:val="21"/>
        </w:rPr>
        <w:t>merané</w:t>
      </w:r>
      <w:r w:rsidRPr="00780D7C">
        <w:rPr>
          <w:rFonts w:ascii="Arial Narrow" w:hAnsi="Arial Narrow"/>
          <w:spacing w:val="19"/>
          <w:sz w:val="21"/>
          <w:szCs w:val="21"/>
        </w:rPr>
        <w:t xml:space="preserve"> </w:t>
      </w:r>
      <w:r w:rsidRPr="00780D7C">
        <w:rPr>
          <w:rFonts w:ascii="Arial Narrow" w:hAnsi="Arial Narrow"/>
          <w:sz w:val="21"/>
          <w:szCs w:val="21"/>
        </w:rPr>
        <w:t>na</w:t>
      </w:r>
      <w:r w:rsidRPr="00780D7C">
        <w:rPr>
          <w:rFonts w:ascii="Arial Narrow" w:hAnsi="Arial Narrow"/>
          <w:spacing w:val="20"/>
          <w:sz w:val="21"/>
          <w:szCs w:val="21"/>
        </w:rPr>
        <w:t xml:space="preserve"> </w:t>
      </w:r>
      <w:r w:rsidRPr="00780D7C">
        <w:rPr>
          <w:rFonts w:ascii="Arial Narrow" w:hAnsi="Arial Narrow"/>
          <w:sz w:val="21"/>
          <w:szCs w:val="21"/>
        </w:rPr>
        <w:t>prechodových</w:t>
      </w:r>
      <w:r w:rsidRPr="00780D7C">
        <w:rPr>
          <w:rFonts w:ascii="Arial Narrow" w:hAnsi="Arial Narrow"/>
          <w:spacing w:val="19"/>
          <w:sz w:val="21"/>
          <w:szCs w:val="21"/>
        </w:rPr>
        <w:t xml:space="preserve"> </w:t>
      </w:r>
      <w:r w:rsidRPr="00780D7C">
        <w:rPr>
          <w:rFonts w:ascii="Arial Narrow" w:hAnsi="Arial Narrow"/>
          <w:sz w:val="21"/>
          <w:szCs w:val="21"/>
        </w:rPr>
        <w:t>doskách,</w:t>
      </w:r>
      <w:r w:rsidRPr="00780D7C">
        <w:rPr>
          <w:rFonts w:ascii="Arial Narrow" w:hAnsi="Arial Narrow"/>
          <w:spacing w:val="22"/>
          <w:sz w:val="21"/>
          <w:szCs w:val="21"/>
        </w:rPr>
        <w:t xml:space="preserve"> </w:t>
      </w:r>
      <w:r w:rsidRPr="00780D7C">
        <w:rPr>
          <w:rFonts w:ascii="Arial Narrow" w:hAnsi="Arial Narrow"/>
          <w:sz w:val="21"/>
          <w:szCs w:val="21"/>
        </w:rPr>
        <w:t>mostoch,</w:t>
      </w:r>
      <w:r w:rsidRPr="00780D7C">
        <w:rPr>
          <w:rFonts w:ascii="Arial Narrow" w:hAnsi="Arial Narrow"/>
          <w:spacing w:val="22"/>
          <w:sz w:val="21"/>
          <w:szCs w:val="21"/>
        </w:rPr>
        <w:t xml:space="preserve"> </w:t>
      </w:r>
      <w:r w:rsidRPr="00780D7C">
        <w:rPr>
          <w:rFonts w:ascii="Arial Narrow" w:hAnsi="Arial Narrow"/>
          <w:sz w:val="21"/>
          <w:szCs w:val="21"/>
        </w:rPr>
        <w:t>trhlinách</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23"/>
          <w:sz w:val="21"/>
          <w:szCs w:val="21"/>
        </w:rPr>
        <w:t xml:space="preserve"> </w:t>
      </w:r>
      <w:r w:rsidRPr="00780D7C">
        <w:rPr>
          <w:rFonts w:ascii="Arial Narrow" w:hAnsi="Arial Narrow"/>
          <w:sz w:val="21"/>
          <w:szCs w:val="21"/>
        </w:rPr>
        <w:t>priepustoch.</w:t>
      </w:r>
    </w:p>
    <w:p w14:paraId="3289734B" w14:textId="77777777" w:rsidR="004F1CBB" w:rsidRPr="00780D7C" w:rsidRDefault="004F1CBB" w:rsidP="004F1CBB">
      <w:pPr>
        <w:pStyle w:val="Zkladntext"/>
        <w:tabs>
          <w:tab w:val="left" w:pos="0"/>
        </w:tabs>
        <w:spacing w:before="117" w:line="244" w:lineRule="auto"/>
        <w:ind w:right="106" w:firstLine="0"/>
        <w:rPr>
          <w:rFonts w:ascii="Arial Narrow" w:hAnsi="Arial Narrow"/>
          <w:sz w:val="21"/>
          <w:szCs w:val="21"/>
        </w:rPr>
      </w:pP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triedu</w:t>
      </w:r>
      <w:r w:rsidRPr="00780D7C">
        <w:rPr>
          <w:rFonts w:ascii="Arial Narrow" w:hAnsi="Arial Narrow"/>
          <w:spacing w:val="1"/>
          <w:sz w:val="21"/>
          <w:szCs w:val="21"/>
        </w:rPr>
        <w:t xml:space="preserve"> </w:t>
      </w:r>
      <w:r w:rsidRPr="00780D7C">
        <w:rPr>
          <w:rFonts w:ascii="Arial Narrow" w:hAnsi="Arial Narrow"/>
          <w:sz w:val="21"/>
          <w:szCs w:val="21"/>
        </w:rPr>
        <w:t>dopravného</w:t>
      </w:r>
      <w:r w:rsidRPr="00780D7C">
        <w:rPr>
          <w:rFonts w:ascii="Arial Narrow" w:hAnsi="Arial Narrow"/>
          <w:spacing w:val="1"/>
          <w:sz w:val="21"/>
          <w:szCs w:val="21"/>
        </w:rPr>
        <w:t xml:space="preserve"> </w:t>
      </w:r>
      <w:r w:rsidRPr="00780D7C">
        <w:rPr>
          <w:rFonts w:ascii="Arial Narrow" w:hAnsi="Arial Narrow"/>
          <w:sz w:val="21"/>
          <w:szCs w:val="21"/>
        </w:rPr>
        <w:t>zaťaženia</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II.</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celoročný</w:t>
      </w:r>
      <w:r w:rsidRPr="00780D7C">
        <w:rPr>
          <w:rFonts w:ascii="Arial Narrow" w:hAnsi="Arial Narrow"/>
          <w:spacing w:val="1"/>
          <w:sz w:val="21"/>
          <w:szCs w:val="21"/>
        </w:rPr>
        <w:t xml:space="preserve"> </w:t>
      </w:r>
      <w:r w:rsidRPr="00780D7C">
        <w:rPr>
          <w:rFonts w:ascii="Arial Narrow" w:hAnsi="Arial Narrow"/>
          <w:sz w:val="21"/>
          <w:szCs w:val="21"/>
        </w:rPr>
        <w:t>priemer</w:t>
      </w:r>
      <w:r w:rsidRPr="00780D7C">
        <w:rPr>
          <w:rFonts w:ascii="Arial Narrow" w:hAnsi="Arial Narrow"/>
          <w:spacing w:val="1"/>
          <w:sz w:val="21"/>
          <w:szCs w:val="21"/>
        </w:rPr>
        <w:t xml:space="preserve"> </w:t>
      </w:r>
      <w:r w:rsidRPr="00780D7C">
        <w:rPr>
          <w:rFonts w:ascii="Arial Narrow" w:hAnsi="Arial Narrow"/>
          <w:sz w:val="21"/>
          <w:szCs w:val="21"/>
        </w:rPr>
        <w:t>počtu</w:t>
      </w:r>
      <w:r w:rsidRPr="00780D7C">
        <w:rPr>
          <w:rFonts w:ascii="Arial Narrow" w:hAnsi="Arial Narrow"/>
          <w:spacing w:val="1"/>
          <w:sz w:val="21"/>
          <w:szCs w:val="21"/>
        </w:rPr>
        <w:t xml:space="preserve"> </w:t>
      </w:r>
      <w:r w:rsidRPr="00780D7C">
        <w:rPr>
          <w:rFonts w:ascii="Arial Narrow" w:hAnsi="Arial Narrow"/>
          <w:sz w:val="21"/>
          <w:szCs w:val="21"/>
        </w:rPr>
        <w:t>prejazdov</w:t>
      </w:r>
      <w:r w:rsidRPr="00780D7C">
        <w:rPr>
          <w:rFonts w:ascii="Arial Narrow" w:hAnsi="Arial Narrow"/>
          <w:spacing w:val="58"/>
          <w:sz w:val="21"/>
          <w:szCs w:val="21"/>
        </w:rPr>
        <w:t xml:space="preserve"> </w:t>
      </w:r>
      <w:r w:rsidRPr="00780D7C">
        <w:rPr>
          <w:rFonts w:ascii="Arial Narrow" w:hAnsi="Arial Narrow"/>
          <w:sz w:val="21"/>
          <w:szCs w:val="21"/>
        </w:rPr>
        <w:t>ťažkých</w:t>
      </w:r>
      <w:r w:rsidRPr="00780D7C">
        <w:rPr>
          <w:rFonts w:ascii="Arial Narrow" w:hAnsi="Arial Narrow"/>
          <w:spacing w:val="1"/>
          <w:sz w:val="21"/>
          <w:szCs w:val="21"/>
        </w:rPr>
        <w:t xml:space="preserve"> </w:t>
      </w:r>
      <w:r w:rsidRPr="00780D7C">
        <w:rPr>
          <w:rFonts w:ascii="Arial Narrow" w:hAnsi="Arial Narrow"/>
          <w:sz w:val="21"/>
          <w:szCs w:val="21"/>
        </w:rPr>
        <w:t>nákladných</w:t>
      </w:r>
      <w:r w:rsidRPr="00780D7C">
        <w:rPr>
          <w:rFonts w:ascii="Arial Narrow" w:hAnsi="Arial Narrow"/>
          <w:spacing w:val="1"/>
          <w:sz w:val="21"/>
          <w:szCs w:val="21"/>
        </w:rPr>
        <w:t xml:space="preserve"> </w:t>
      </w:r>
      <w:r w:rsidRPr="00780D7C">
        <w:rPr>
          <w:rFonts w:ascii="Arial Narrow" w:hAnsi="Arial Narrow"/>
          <w:sz w:val="21"/>
          <w:szCs w:val="21"/>
        </w:rPr>
        <w:t>vozidiel</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oboch</w:t>
      </w:r>
      <w:r w:rsidRPr="00780D7C">
        <w:rPr>
          <w:rFonts w:ascii="Arial Narrow" w:hAnsi="Arial Narrow"/>
          <w:spacing w:val="1"/>
          <w:sz w:val="21"/>
          <w:szCs w:val="21"/>
        </w:rPr>
        <w:t xml:space="preserve"> </w:t>
      </w:r>
      <w:r w:rsidRPr="00780D7C">
        <w:rPr>
          <w:rFonts w:ascii="Arial Narrow" w:hAnsi="Arial Narrow"/>
          <w:sz w:val="21"/>
          <w:szCs w:val="21"/>
        </w:rPr>
        <w:t>smeroch</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hodín</w:t>
      </w:r>
      <w:r w:rsidRPr="00780D7C">
        <w:rPr>
          <w:rFonts w:ascii="Arial Narrow" w:hAnsi="Arial Narrow"/>
          <w:spacing w:val="1"/>
          <w:sz w:val="21"/>
          <w:szCs w:val="21"/>
        </w:rPr>
        <w:t xml:space="preserve"> </w:t>
      </w:r>
      <w:r w:rsidRPr="00780D7C">
        <w:rPr>
          <w:rFonts w:ascii="Arial Narrow" w:hAnsi="Arial Narrow"/>
          <w:sz w:val="21"/>
          <w:szCs w:val="21"/>
        </w:rPr>
        <w:t>TNV</w:t>
      </w:r>
      <w:r w:rsidRPr="00780D7C">
        <w:rPr>
          <w:rFonts w:ascii="Arial Narrow" w:hAnsi="Arial Narrow"/>
          <w:spacing w:val="58"/>
          <w:sz w:val="21"/>
          <w:szCs w:val="21"/>
        </w:rPr>
        <w:t xml:space="preserve"> </w:t>
      </w:r>
      <w:r w:rsidRPr="00780D7C">
        <w:rPr>
          <w:rFonts w:ascii="Arial Narrow" w:hAnsi="Arial Narrow"/>
          <w:sz w:val="21"/>
          <w:szCs w:val="21"/>
        </w:rPr>
        <w:t>&gt;</w:t>
      </w:r>
      <w:r w:rsidRPr="00780D7C">
        <w:rPr>
          <w:rFonts w:ascii="Arial Narrow" w:hAnsi="Arial Narrow"/>
          <w:spacing w:val="58"/>
          <w:sz w:val="21"/>
          <w:szCs w:val="21"/>
        </w:rPr>
        <w:t xml:space="preserve"> </w:t>
      </w:r>
      <w:r w:rsidRPr="00780D7C">
        <w:rPr>
          <w:rFonts w:ascii="Arial Narrow" w:hAnsi="Arial Narrow"/>
          <w:sz w:val="21"/>
          <w:szCs w:val="21"/>
        </w:rPr>
        <w:t>1501</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splnené</w:t>
      </w:r>
      <w:r w:rsidRPr="00780D7C">
        <w:rPr>
          <w:rFonts w:ascii="Arial Narrow" w:hAnsi="Arial Narrow"/>
          <w:spacing w:val="1"/>
          <w:sz w:val="21"/>
          <w:szCs w:val="21"/>
        </w:rPr>
        <w:t xml:space="preserve"> </w:t>
      </w:r>
      <w:r w:rsidRPr="00780D7C">
        <w:rPr>
          <w:rFonts w:ascii="Arial Narrow" w:hAnsi="Arial Narrow"/>
          <w:sz w:val="21"/>
          <w:szCs w:val="21"/>
        </w:rPr>
        <w:t>nasledujúce</w:t>
      </w:r>
      <w:r w:rsidRPr="00780D7C">
        <w:rPr>
          <w:rFonts w:ascii="Arial Narrow" w:hAnsi="Arial Narrow"/>
          <w:spacing w:val="13"/>
          <w:sz w:val="21"/>
          <w:szCs w:val="21"/>
        </w:rPr>
        <w:t xml:space="preserve"> </w:t>
      </w:r>
      <w:r w:rsidRPr="00780D7C">
        <w:rPr>
          <w:rFonts w:ascii="Arial Narrow" w:hAnsi="Arial Narrow"/>
          <w:sz w:val="21"/>
          <w:szCs w:val="21"/>
        </w:rPr>
        <w:t>kritériá:</w:t>
      </w:r>
    </w:p>
    <w:p w14:paraId="5E18E02E" w14:textId="77777777" w:rsidR="004F1CBB" w:rsidRPr="00780D7C" w:rsidRDefault="004F1CBB" w:rsidP="005041E3">
      <w:pPr>
        <w:pStyle w:val="Odsekzoznamu"/>
        <w:widowControl w:val="0"/>
        <w:numPr>
          <w:ilvl w:val="1"/>
          <w:numId w:val="31"/>
        </w:numPr>
        <w:tabs>
          <w:tab w:val="left" w:pos="284"/>
        </w:tabs>
        <w:autoSpaceDE w:val="0"/>
        <w:autoSpaceDN w:val="0"/>
        <w:spacing w:before="115" w:after="0" w:line="242" w:lineRule="auto"/>
        <w:ind w:left="284" w:right="108" w:hanging="284"/>
        <w:contextualSpacing w:val="0"/>
        <w:rPr>
          <w:rFonts w:ascii="Arial Narrow" w:hAnsi="Arial Narrow"/>
          <w:sz w:val="21"/>
          <w:szCs w:val="21"/>
        </w:rPr>
      </w:pPr>
      <w:r w:rsidRPr="00780D7C">
        <w:rPr>
          <w:rFonts w:ascii="Arial Narrow" w:hAnsi="Arial Narrow"/>
          <w:sz w:val="21"/>
          <w:szCs w:val="21"/>
        </w:rPr>
        <w:t>asfaltové netuhé vozovky, kde nosná vrstva je zhotovená z nestmeleného materiálu</w:t>
      </w:r>
      <w:r w:rsidRPr="00780D7C">
        <w:rPr>
          <w:rFonts w:ascii="Arial Narrow" w:hAnsi="Arial Narrow"/>
          <w:spacing w:val="1"/>
          <w:sz w:val="21"/>
          <w:szCs w:val="21"/>
        </w:rPr>
        <w:t xml:space="preserve"> </w:t>
      </w:r>
      <w:r w:rsidRPr="00780D7C">
        <w:rPr>
          <w:rFonts w:ascii="Arial Narrow" w:hAnsi="Arial Narrow"/>
          <w:sz w:val="21"/>
          <w:szCs w:val="21"/>
        </w:rPr>
        <w:t xml:space="preserve">musia mať modul pružnosti </w:t>
      </w:r>
      <w:proofErr w:type="spellStart"/>
      <w:r w:rsidRPr="00780D7C">
        <w:rPr>
          <w:rFonts w:ascii="Arial Narrow" w:hAnsi="Arial Narrow"/>
          <w:sz w:val="21"/>
          <w:szCs w:val="21"/>
        </w:rPr>
        <w:t>Eekv</w:t>
      </w:r>
      <w:proofErr w:type="spellEnd"/>
      <w:r w:rsidRPr="00780D7C">
        <w:rPr>
          <w:rFonts w:ascii="Arial Narrow" w:hAnsi="Arial Narrow"/>
          <w:sz w:val="21"/>
          <w:szCs w:val="21"/>
        </w:rPr>
        <w:t xml:space="preserve"> &gt; 500 MPa, ostatné asfaltové netuhé vozovky musia</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6"/>
          <w:sz w:val="21"/>
          <w:szCs w:val="21"/>
        </w:rPr>
        <w:t xml:space="preserve"> </w:t>
      </w:r>
      <w:r w:rsidRPr="00780D7C">
        <w:rPr>
          <w:rFonts w:ascii="Arial Narrow" w:hAnsi="Arial Narrow"/>
          <w:sz w:val="21"/>
          <w:szCs w:val="21"/>
        </w:rPr>
        <w:t>modul</w:t>
      </w:r>
      <w:r w:rsidRPr="00780D7C">
        <w:rPr>
          <w:rFonts w:ascii="Arial Narrow" w:hAnsi="Arial Narrow"/>
          <w:spacing w:val="16"/>
          <w:sz w:val="21"/>
          <w:szCs w:val="21"/>
        </w:rPr>
        <w:t xml:space="preserve"> </w:t>
      </w:r>
      <w:r w:rsidRPr="00780D7C">
        <w:rPr>
          <w:rFonts w:ascii="Arial Narrow" w:hAnsi="Arial Narrow"/>
          <w:sz w:val="21"/>
          <w:szCs w:val="21"/>
        </w:rPr>
        <w:t>pružnosti</w:t>
      </w:r>
      <w:r w:rsidRPr="00780D7C">
        <w:rPr>
          <w:rFonts w:ascii="Arial Narrow" w:hAnsi="Arial Narrow"/>
          <w:spacing w:val="13"/>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3"/>
          <w:sz w:val="21"/>
          <w:szCs w:val="21"/>
        </w:rPr>
        <w:t xml:space="preserve"> </w:t>
      </w:r>
      <w:r w:rsidRPr="00780D7C">
        <w:rPr>
          <w:rFonts w:ascii="Arial Narrow" w:hAnsi="Arial Narrow"/>
          <w:sz w:val="21"/>
          <w:szCs w:val="21"/>
        </w:rPr>
        <w:t>&gt;</w:t>
      </w:r>
      <w:r w:rsidRPr="00780D7C">
        <w:rPr>
          <w:rFonts w:ascii="Arial Narrow" w:hAnsi="Arial Narrow"/>
          <w:spacing w:val="18"/>
          <w:sz w:val="21"/>
          <w:szCs w:val="21"/>
        </w:rPr>
        <w:t xml:space="preserve"> </w:t>
      </w:r>
      <w:r w:rsidRPr="00780D7C">
        <w:rPr>
          <w:rFonts w:ascii="Arial Narrow" w:hAnsi="Arial Narrow"/>
          <w:sz w:val="21"/>
          <w:szCs w:val="21"/>
        </w:rPr>
        <w:t>700</w:t>
      </w:r>
      <w:r w:rsidRPr="00780D7C">
        <w:rPr>
          <w:rFonts w:ascii="Arial Narrow" w:hAnsi="Arial Narrow"/>
          <w:spacing w:val="17"/>
          <w:sz w:val="21"/>
          <w:szCs w:val="21"/>
        </w:rPr>
        <w:t xml:space="preserve"> </w:t>
      </w:r>
      <w:r w:rsidRPr="00780D7C">
        <w:rPr>
          <w:rFonts w:ascii="Arial Narrow" w:hAnsi="Arial Narrow"/>
          <w:sz w:val="21"/>
          <w:szCs w:val="21"/>
        </w:rPr>
        <w:t>MPa;</w:t>
      </w:r>
    </w:p>
    <w:p w14:paraId="7B5D400A" w14:textId="77777777" w:rsidR="004F1CBB" w:rsidRPr="00780D7C" w:rsidRDefault="004F1CBB" w:rsidP="005041E3">
      <w:pPr>
        <w:pStyle w:val="Odsekzoznamu"/>
        <w:widowControl w:val="0"/>
        <w:numPr>
          <w:ilvl w:val="1"/>
          <w:numId w:val="31"/>
        </w:numPr>
        <w:tabs>
          <w:tab w:val="left" w:pos="284"/>
        </w:tabs>
        <w:autoSpaceDE w:val="0"/>
        <w:autoSpaceDN w:val="0"/>
        <w:spacing w:before="0" w:after="0" w:line="240" w:lineRule="auto"/>
        <w:ind w:left="284" w:right="104" w:hanging="284"/>
        <w:contextualSpacing w:val="0"/>
        <w:rPr>
          <w:rFonts w:ascii="Arial Narrow" w:hAnsi="Arial Narrow"/>
          <w:sz w:val="21"/>
          <w:szCs w:val="21"/>
        </w:rPr>
      </w:pPr>
      <w:r w:rsidRPr="00780D7C">
        <w:rPr>
          <w:rFonts w:ascii="Arial Narrow" w:hAnsi="Arial Narrow"/>
          <w:sz w:val="21"/>
          <w:szCs w:val="21"/>
        </w:rPr>
        <w:t>asfaltové</w:t>
      </w:r>
      <w:r w:rsidRPr="00780D7C">
        <w:rPr>
          <w:rFonts w:ascii="Arial Narrow" w:hAnsi="Arial Narrow"/>
          <w:spacing w:val="1"/>
          <w:sz w:val="21"/>
          <w:szCs w:val="21"/>
        </w:rPr>
        <w:t xml:space="preserve"> </w:t>
      </w:r>
      <w:r w:rsidRPr="00780D7C">
        <w:rPr>
          <w:rFonts w:ascii="Arial Narrow" w:hAnsi="Arial Narrow"/>
          <w:sz w:val="21"/>
          <w:szCs w:val="21"/>
        </w:rPr>
        <w:t>polotuhé</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nosná</w:t>
      </w:r>
      <w:r w:rsidRPr="00780D7C">
        <w:rPr>
          <w:rFonts w:ascii="Arial Narrow" w:hAnsi="Arial Narrow"/>
          <w:spacing w:val="1"/>
          <w:sz w:val="21"/>
          <w:szCs w:val="21"/>
        </w:rPr>
        <w:t xml:space="preserve"> </w:t>
      </w:r>
      <w:r w:rsidRPr="00780D7C">
        <w:rPr>
          <w:rFonts w:ascii="Arial Narrow" w:hAnsi="Arial Narrow"/>
          <w:sz w:val="21"/>
          <w:szCs w:val="21"/>
        </w:rPr>
        <w:t>vrstva</w:t>
      </w:r>
      <w:r w:rsidRPr="00780D7C">
        <w:rPr>
          <w:rFonts w:ascii="Arial Narrow" w:hAnsi="Arial Narrow"/>
          <w:spacing w:val="1"/>
          <w:sz w:val="21"/>
          <w:szCs w:val="21"/>
        </w:rPr>
        <w:t xml:space="preserve"> </w:t>
      </w:r>
      <w:r w:rsidRPr="00780D7C">
        <w:rPr>
          <w:rFonts w:ascii="Arial Narrow" w:hAnsi="Arial Narrow"/>
          <w:sz w:val="21"/>
          <w:szCs w:val="21"/>
        </w:rPr>
        <w:t>zhotovená</w:t>
      </w:r>
      <w:r w:rsidRPr="00780D7C">
        <w:rPr>
          <w:rFonts w:ascii="Arial Narrow" w:hAnsi="Arial Narrow"/>
          <w:spacing w:val="1"/>
          <w:sz w:val="21"/>
          <w:szCs w:val="21"/>
        </w:rPr>
        <w:t xml:space="preserve"> </w:t>
      </w:r>
      <w:r w:rsidRPr="00780D7C">
        <w:rPr>
          <w:rFonts w:ascii="Arial Narrow" w:hAnsi="Arial Narrow"/>
          <w:sz w:val="21"/>
          <w:szCs w:val="21"/>
        </w:rPr>
        <w:t>z</w:t>
      </w:r>
      <w:r w:rsidRPr="00780D7C">
        <w:rPr>
          <w:rFonts w:ascii="Arial Narrow" w:hAnsi="Arial Narrow"/>
          <w:spacing w:val="1"/>
          <w:sz w:val="21"/>
          <w:szCs w:val="21"/>
        </w:rPr>
        <w:t xml:space="preserve"> </w:t>
      </w:r>
      <w:r w:rsidRPr="00780D7C">
        <w:rPr>
          <w:rFonts w:ascii="Arial Narrow" w:hAnsi="Arial Narrow"/>
          <w:sz w:val="21"/>
          <w:szCs w:val="21"/>
        </w:rPr>
        <w:t>hydraulicky</w:t>
      </w:r>
      <w:r w:rsidRPr="00780D7C">
        <w:rPr>
          <w:rFonts w:ascii="Arial Narrow" w:hAnsi="Arial Narrow"/>
          <w:spacing w:val="1"/>
          <w:sz w:val="21"/>
          <w:szCs w:val="21"/>
        </w:rPr>
        <w:t xml:space="preserve"> </w:t>
      </w:r>
      <w:r w:rsidRPr="00780D7C">
        <w:rPr>
          <w:rFonts w:ascii="Arial Narrow" w:hAnsi="Arial Narrow"/>
          <w:sz w:val="21"/>
          <w:szCs w:val="21"/>
        </w:rPr>
        <w:t>stmeleného</w:t>
      </w:r>
      <w:r w:rsidRPr="00780D7C">
        <w:rPr>
          <w:rFonts w:ascii="Arial Narrow" w:hAnsi="Arial Narrow"/>
          <w:spacing w:val="19"/>
          <w:sz w:val="21"/>
          <w:szCs w:val="21"/>
        </w:rPr>
        <w:t xml:space="preserve"> </w:t>
      </w:r>
      <w:r w:rsidRPr="00780D7C">
        <w:rPr>
          <w:rFonts w:ascii="Arial Narrow" w:hAnsi="Arial Narrow"/>
          <w:sz w:val="21"/>
          <w:szCs w:val="21"/>
        </w:rPr>
        <w:t>materiálu,</w:t>
      </w:r>
      <w:r w:rsidRPr="00780D7C">
        <w:rPr>
          <w:rFonts w:ascii="Arial Narrow" w:hAnsi="Arial Narrow"/>
          <w:spacing w:val="22"/>
          <w:sz w:val="21"/>
          <w:szCs w:val="21"/>
        </w:rPr>
        <w:t xml:space="preserve"> </w:t>
      </w:r>
      <w:r w:rsidRPr="00780D7C">
        <w:rPr>
          <w:rFonts w:ascii="Arial Narrow" w:hAnsi="Arial Narrow"/>
          <w:sz w:val="21"/>
          <w:szCs w:val="21"/>
        </w:rPr>
        <w:t>musia</w:t>
      </w:r>
      <w:r w:rsidRPr="00780D7C">
        <w:rPr>
          <w:rFonts w:ascii="Arial Narrow" w:hAnsi="Arial Narrow"/>
          <w:spacing w:val="20"/>
          <w:sz w:val="21"/>
          <w:szCs w:val="21"/>
        </w:rPr>
        <w:t xml:space="preserve"> </w:t>
      </w:r>
      <w:r w:rsidRPr="00780D7C">
        <w:rPr>
          <w:rFonts w:ascii="Arial Narrow" w:hAnsi="Arial Narrow"/>
          <w:sz w:val="21"/>
          <w:szCs w:val="21"/>
        </w:rPr>
        <w:t>mať</w:t>
      </w:r>
      <w:r w:rsidRPr="00780D7C">
        <w:rPr>
          <w:rFonts w:ascii="Arial Narrow" w:hAnsi="Arial Narrow"/>
          <w:spacing w:val="22"/>
          <w:sz w:val="21"/>
          <w:szCs w:val="21"/>
        </w:rPr>
        <w:t xml:space="preserve"> </w:t>
      </w:r>
      <w:r w:rsidRPr="00780D7C">
        <w:rPr>
          <w:rFonts w:ascii="Arial Narrow" w:hAnsi="Arial Narrow"/>
          <w:sz w:val="21"/>
          <w:szCs w:val="21"/>
        </w:rPr>
        <w:t>modul</w:t>
      </w:r>
      <w:r w:rsidRPr="00780D7C">
        <w:rPr>
          <w:rFonts w:ascii="Arial Narrow" w:hAnsi="Arial Narrow"/>
          <w:spacing w:val="23"/>
          <w:sz w:val="21"/>
          <w:szCs w:val="21"/>
        </w:rPr>
        <w:t xml:space="preserve"> </w:t>
      </w:r>
      <w:r w:rsidRPr="00780D7C">
        <w:rPr>
          <w:rFonts w:ascii="Arial Narrow" w:hAnsi="Arial Narrow"/>
          <w:sz w:val="21"/>
          <w:szCs w:val="21"/>
        </w:rPr>
        <w:t>pružnosti</w:t>
      </w:r>
      <w:r w:rsidRPr="00780D7C">
        <w:rPr>
          <w:rFonts w:ascii="Arial Narrow" w:hAnsi="Arial Narrow"/>
          <w:spacing w:val="18"/>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8"/>
          <w:sz w:val="21"/>
          <w:szCs w:val="21"/>
        </w:rPr>
        <w:t xml:space="preserve"> </w:t>
      </w:r>
      <w:r w:rsidRPr="00780D7C">
        <w:rPr>
          <w:rFonts w:ascii="Arial Narrow" w:hAnsi="Arial Narrow"/>
          <w:sz w:val="21"/>
          <w:szCs w:val="21"/>
        </w:rPr>
        <w:t>&gt;</w:t>
      </w:r>
      <w:r w:rsidRPr="00780D7C">
        <w:rPr>
          <w:rFonts w:ascii="Arial Narrow" w:hAnsi="Arial Narrow"/>
          <w:spacing w:val="24"/>
          <w:sz w:val="21"/>
          <w:szCs w:val="21"/>
        </w:rPr>
        <w:t xml:space="preserve"> </w:t>
      </w:r>
      <w:r w:rsidRPr="00780D7C">
        <w:rPr>
          <w:rFonts w:ascii="Arial Narrow" w:hAnsi="Arial Narrow"/>
          <w:sz w:val="21"/>
          <w:szCs w:val="21"/>
        </w:rPr>
        <w:t>950</w:t>
      </w:r>
      <w:r w:rsidRPr="00780D7C">
        <w:rPr>
          <w:rFonts w:ascii="Arial Narrow" w:hAnsi="Arial Narrow"/>
          <w:spacing w:val="23"/>
          <w:sz w:val="21"/>
          <w:szCs w:val="21"/>
        </w:rPr>
        <w:t xml:space="preserve"> </w:t>
      </w:r>
      <w:r w:rsidRPr="00780D7C">
        <w:rPr>
          <w:rFonts w:ascii="Arial Narrow" w:hAnsi="Arial Narrow"/>
          <w:sz w:val="21"/>
          <w:szCs w:val="21"/>
        </w:rPr>
        <w:t>MPa.</w:t>
      </w:r>
    </w:p>
    <w:p w14:paraId="436EBF16" w14:textId="77777777" w:rsidR="004F1CBB" w:rsidRPr="005F3E33" w:rsidRDefault="004F1CBB" w:rsidP="004F1CBB">
      <w:pPr>
        <w:pStyle w:val="Zkladntext"/>
        <w:tabs>
          <w:tab w:val="left" w:pos="0"/>
        </w:tabs>
        <w:spacing w:before="6"/>
        <w:ind w:firstLine="0"/>
        <w:rPr>
          <w:rFonts w:ascii="Arial Narrow" w:hAnsi="Arial Narrow"/>
          <w:sz w:val="21"/>
          <w:szCs w:val="21"/>
        </w:rPr>
      </w:pPr>
    </w:p>
    <w:p w14:paraId="0AA587C9" w14:textId="36CA05E6" w:rsidR="004F1CBB" w:rsidRPr="00780D7C" w:rsidRDefault="004F1CBB" w:rsidP="0081357B">
      <w:pPr>
        <w:pStyle w:val="Odsekzoznamu"/>
        <w:widowControl w:val="0"/>
        <w:numPr>
          <w:ilvl w:val="0"/>
          <w:numId w:val="32"/>
        </w:numPr>
        <w:tabs>
          <w:tab w:val="left" w:pos="0"/>
        </w:tabs>
        <w:autoSpaceDE w:val="0"/>
        <w:autoSpaceDN w:val="0"/>
        <w:spacing w:before="0" w:after="0"/>
        <w:ind w:left="284" w:hanging="284"/>
        <w:rPr>
          <w:rFonts w:ascii="Arial Narrow" w:hAnsi="Arial Narrow"/>
          <w:sz w:val="21"/>
          <w:szCs w:val="21"/>
        </w:rPr>
      </w:pPr>
      <w:r w:rsidRPr="00780D7C">
        <w:rPr>
          <w:rFonts w:ascii="Arial Narrow" w:hAnsi="Arial Narrow"/>
          <w:sz w:val="21"/>
          <w:szCs w:val="21"/>
        </w:rPr>
        <w:t>Nerovnosť</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1"/>
          <w:sz w:val="21"/>
          <w:szCs w:val="21"/>
        </w:rPr>
        <w:t xml:space="preserve"> </w:t>
      </w:r>
      <w:r w:rsidRPr="00780D7C">
        <w:rPr>
          <w:rFonts w:ascii="Arial Narrow" w:hAnsi="Arial Narrow"/>
          <w:sz w:val="21"/>
          <w:szCs w:val="21"/>
        </w:rPr>
        <w:t>priečnom</w:t>
      </w:r>
      <w:r w:rsidRPr="00780D7C">
        <w:rPr>
          <w:rFonts w:ascii="Arial Narrow" w:hAnsi="Arial Narrow"/>
          <w:spacing w:val="35"/>
          <w:sz w:val="21"/>
          <w:szCs w:val="21"/>
        </w:rPr>
        <w:t xml:space="preserve"> </w:t>
      </w:r>
      <w:r w:rsidRPr="00780D7C">
        <w:rPr>
          <w:rFonts w:ascii="Arial Narrow" w:hAnsi="Arial Narrow"/>
          <w:sz w:val="21"/>
          <w:szCs w:val="21"/>
        </w:rPr>
        <w:t>a</w:t>
      </w:r>
      <w:r w:rsidRPr="00780D7C">
        <w:rPr>
          <w:rFonts w:ascii="Arial Narrow" w:hAnsi="Arial Narrow"/>
          <w:spacing w:val="38"/>
          <w:sz w:val="21"/>
          <w:szCs w:val="21"/>
        </w:rPr>
        <w:t xml:space="preserve"> </w:t>
      </w:r>
      <w:r w:rsidRPr="00780D7C">
        <w:rPr>
          <w:rFonts w:ascii="Arial Narrow" w:hAnsi="Arial Narrow"/>
          <w:sz w:val="21"/>
          <w:szCs w:val="21"/>
        </w:rPr>
        <w:t>pozdĺžnom</w:t>
      </w:r>
      <w:r w:rsidRPr="00780D7C">
        <w:rPr>
          <w:rFonts w:ascii="Arial Narrow" w:hAnsi="Arial Narrow"/>
          <w:spacing w:val="36"/>
          <w:sz w:val="21"/>
          <w:szCs w:val="21"/>
        </w:rPr>
        <w:t xml:space="preserve"> </w:t>
      </w:r>
      <w:r w:rsidRPr="00780D7C">
        <w:rPr>
          <w:rFonts w:ascii="Arial Narrow" w:hAnsi="Arial Narrow"/>
          <w:sz w:val="21"/>
          <w:szCs w:val="21"/>
        </w:rPr>
        <w:t>smere</w:t>
      </w:r>
    </w:p>
    <w:p w14:paraId="1FE372A5" w14:textId="3C6EB967" w:rsidR="004F1CBB" w:rsidRPr="00780D7C" w:rsidRDefault="004F1CBB" w:rsidP="0081357B">
      <w:pPr>
        <w:pStyle w:val="Zkladntext"/>
        <w:tabs>
          <w:tab w:val="left" w:pos="0"/>
        </w:tabs>
        <w:spacing w:before="3" w:line="244" w:lineRule="auto"/>
        <w:ind w:right="106" w:firstLine="284"/>
        <w:rPr>
          <w:rFonts w:ascii="Arial Narrow" w:hAnsi="Arial Narrow"/>
          <w:sz w:val="21"/>
          <w:szCs w:val="21"/>
        </w:rPr>
      </w:pPr>
      <w:r w:rsidRPr="00780D7C">
        <w:rPr>
          <w:rFonts w:ascii="Arial Narrow" w:hAnsi="Arial Narrow"/>
          <w:sz w:val="21"/>
          <w:szCs w:val="21"/>
        </w:rPr>
        <w:t>Nerovnosť v priečnom i pozdĺžnom smere sa meria najjednoduchšie pomocou laty, pomocou</w:t>
      </w:r>
      <w:r w:rsidRPr="00780D7C">
        <w:rPr>
          <w:rFonts w:ascii="Arial Narrow" w:hAnsi="Arial Narrow"/>
          <w:spacing w:val="1"/>
          <w:sz w:val="21"/>
          <w:szCs w:val="21"/>
        </w:rPr>
        <w:t xml:space="preserve"> </w:t>
      </w:r>
      <w:r w:rsidRPr="00780D7C">
        <w:rPr>
          <w:rFonts w:ascii="Arial Narrow" w:hAnsi="Arial Narrow"/>
          <w:sz w:val="21"/>
          <w:szCs w:val="21"/>
        </w:rPr>
        <w:t>diagnostického</w:t>
      </w:r>
      <w:r w:rsidRPr="00780D7C">
        <w:rPr>
          <w:rFonts w:ascii="Arial Narrow" w:hAnsi="Arial Narrow"/>
          <w:spacing w:val="1"/>
          <w:sz w:val="21"/>
          <w:szCs w:val="21"/>
        </w:rPr>
        <w:t xml:space="preserve"> </w:t>
      </w:r>
      <w:r w:rsidRPr="00780D7C">
        <w:rPr>
          <w:rFonts w:ascii="Arial Narrow" w:hAnsi="Arial Narrow"/>
          <w:sz w:val="21"/>
          <w:szCs w:val="21"/>
        </w:rPr>
        <w:t>zariadenia</w:t>
      </w:r>
      <w:r w:rsidRPr="00780D7C">
        <w:rPr>
          <w:rFonts w:ascii="Arial Narrow" w:hAnsi="Arial Narrow"/>
          <w:spacing w:val="1"/>
          <w:sz w:val="21"/>
          <w:szCs w:val="21"/>
        </w:rPr>
        <w:t xml:space="preserve"> </w:t>
      </w:r>
      <w:r w:rsidRPr="00780D7C">
        <w:rPr>
          <w:rFonts w:ascii="Arial Narrow" w:hAnsi="Arial Narrow"/>
          <w:sz w:val="21"/>
          <w:szCs w:val="21"/>
        </w:rPr>
        <w:t>PROFILOGRAF</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pod.</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9"/>
          <w:sz w:val="21"/>
          <w:szCs w:val="21"/>
        </w:rPr>
        <w:t xml:space="preserve"> </w:t>
      </w:r>
      <w:r w:rsidRPr="00780D7C">
        <w:rPr>
          <w:rFonts w:ascii="Arial Narrow" w:hAnsi="Arial Narrow"/>
          <w:sz w:val="21"/>
          <w:szCs w:val="21"/>
        </w:rPr>
        <w:t>metód</w:t>
      </w:r>
      <w:r w:rsidRPr="00780D7C">
        <w:rPr>
          <w:rFonts w:ascii="Arial Narrow" w:hAnsi="Arial Narrow"/>
          <w:spacing w:val="59"/>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príslušných</w:t>
      </w:r>
      <w:r w:rsidRPr="00780D7C">
        <w:rPr>
          <w:rFonts w:ascii="Arial Narrow" w:hAnsi="Arial Narrow"/>
          <w:spacing w:val="59"/>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Meranie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hodnotenie</w:t>
      </w:r>
      <w:r w:rsidRPr="00780D7C">
        <w:rPr>
          <w:rFonts w:ascii="Arial Narrow" w:hAnsi="Arial Narrow"/>
          <w:spacing w:val="1"/>
          <w:sz w:val="21"/>
          <w:szCs w:val="21"/>
        </w:rPr>
        <w:t xml:space="preserve"> </w:t>
      </w:r>
      <w:r w:rsidRPr="00780D7C">
        <w:rPr>
          <w:rFonts w:ascii="Arial Narrow" w:hAnsi="Arial Narrow"/>
          <w:sz w:val="21"/>
          <w:szCs w:val="21"/>
        </w:rPr>
        <w:t>nerovnosti</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uskutočňuje</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TP</w:t>
      </w:r>
      <w:r w:rsidRPr="00780D7C">
        <w:rPr>
          <w:rFonts w:ascii="Arial Narrow" w:hAnsi="Arial Narrow"/>
          <w:spacing w:val="58"/>
          <w:sz w:val="21"/>
          <w:szCs w:val="21"/>
        </w:rPr>
        <w:t xml:space="preserve"> </w:t>
      </w:r>
      <w:r w:rsidRPr="00780D7C">
        <w:rPr>
          <w:rFonts w:ascii="Arial Narrow" w:hAnsi="Arial Narrow"/>
          <w:sz w:val="21"/>
          <w:szCs w:val="21"/>
        </w:rPr>
        <w:t>056.</w:t>
      </w:r>
      <w:r w:rsidRPr="00780D7C">
        <w:rPr>
          <w:rFonts w:ascii="Arial Narrow" w:hAnsi="Arial Narrow"/>
          <w:spacing w:val="58"/>
          <w:sz w:val="21"/>
          <w:szCs w:val="21"/>
        </w:rPr>
        <w:t xml:space="preserve"> </w:t>
      </w:r>
      <w:r w:rsidRPr="00780D7C">
        <w:rPr>
          <w:rFonts w:ascii="Arial Narrow" w:hAnsi="Arial Narrow"/>
          <w:sz w:val="21"/>
          <w:szCs w:val="21"/>
        </w:rPr>
        <w:t>Vyjazdené</w:t>
      </w:r>
      <w:r w:rsidRPr="00780D7C">
        <w:rPr>
          <w:rFonts w:ascii="Arial Narrow" w:hAnsi="Arial Narrow"/>
          <w:spacing w:val="59"/>
          <w:sz w:val="21"/>
          <w:szCs w:val="21"/>
        </w:rPr>
        <w:t xml:space="preserve"> </w:t>
      </w:r>
      <w:r w:rsidRPr="00780D7C">
        <w:rPr>
          <w:rFonts w:ascii="Arial Narrow" w:hAnsi="Arial Narrow"/>
          <w:sz w:val="21"/>
          <w:szCs w:val="21"/>
        </w:rPr>
        <w:t>koľaje</w:t>
      </w:r>
      <w:r w:rsidRPr="00780D7C">
        <w:rPr>
          <w:rFonts w:ascii="Arial Narrow" w:hAnsi="Arial Narrow"/>
          <w:spacing w:val="58"/>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hodnotené pre 1 m úseky. Každý 1 m úsek musí spĺňať požadované hodnoty za podmienky</w:t>
      </w:r>
      <w:r w:rsidRPr="00780D7C">
        <w:rPr>
          <w:rFonts w:ascii="Arial Narrow" w:hAnsi="Arial Narrow"/>
          <w:spacing w:val="1"/>
          <w:sz w:val="21"/>
          <w:szCs w:val="21"/>
        </w:rPr>
        <w:t xml:space="preserve"> </w:t>
      </w:r>
      <w:r w:rsidRPr="00780D7C">
        <w:rPr>
          <w:rFonts w:ascii="Arial Narrow" w:hAnsi="Arial Narrow"/>
          <w:sz w:val="21"/>
          <w:szCs w:val="21"/>
        </w:rPr>
        <w:t>správneho</w:t>
      </w:r>
      <w:r w:rsidRPr="00780D7C">
        <w:rPr>
          <w:rFonts w:ascii="Arial Narrow" w:hAnsi="Arial Narrow"/>
          <w:spacing w:val="3"/>
          <w:sz w:val="21"/>
          <w:szCs w:val="21"/>
        </w:rPr>
        <w:t xml:space="preserve"> </w:t>
      </w:r>
      <w:r w:rsidRPr="00780D7C">
        <w:rPr>
          <w:rFonts w:ascii="Arial Narrow" w:hAnsi="Arial Narrow"/>
          <w:sz w:val="21"/>
          <w:szCs w:val="21"/>
        </w:rPr>
        <w:t>návrhu</w:t>
      </w:r>
      <w:r w:rsidRPr="00780D7C">
        <w:rPr>
          <w:rFonts w:ascii="Arial Narrow" w:hAnsi="Arial Narrow"/>
          <w:spacing w:val="6"/>
          <w:sz w:val="21"/>
          <w:szCs w:val="21"/>
        </w:rPr>
        <w:t xml:space="preserve"> </w:t>
      </w:r>
      <w:r w:rsidRPr="00780D7C">
        <w:rPr>
          <w:rFonts w:ascii="Arial Narrow" w:hAnsi="Arial Narrow"/>
          <w:sz w:val="21"/>
          <w:szCs w:val="21"/>
        </w:rPr>
        <w:t>vozovky.</w:t>
      </w:r>
      <w:r w:rsidRPr="00780D7C">
        <w:rPr>
          <w:rFonts w:ascii="Arial Narrow" w:hAnsi="Arial Narrow"/>
          <w:spacing w:val="8"/>
          <w:sz w:val="21"/>
          <w:szCs w:val="21"/>
        </w:rPr>
        <w:t xml:space="preserve"> </w:t>
      </w:r>
      <w:r w:rsidRPr="00780D7C">
        <w:rPr>
          <w:rFonts w:ascii="Arial Narrow" w:hAnsi="Arial Narrow"/>
          <w:sz w:val="21"/>
          <w:szCs w:val="21"/>
        </w:rPr>
        <w:t>Správne</w:t>
      </w:r>
      <w:r w:rsidRPr="00780D7C">
        <w:rPr>
          <w:rFonts w:ascii="Arial Narrow" w:hAnsi="Arial Narrow"/>
          <w:spacing w:val="6"/>
          <w:sz w:val="21"/>
          <w:szCs w:val="21"/>
        </w:rPr>
        <w:t xml:space="preserve"> </w:t>
      </w:r>
      <w:r w:rsidRPr="00780D7C">
        <w:rPr>
          <w:rFonts w:ascii="Arial Narrow" w:hAnsi="Arial Narrow"/>
          <w:sz w:val="21"/>
          <w:szCs w:val="21"/>
        </w:rPr>
        <w:t>navrhnutá</w:t>
      </w:r>
      <w:r w:rsidRPr="00780D7C">
        <w:rPr>
          <w:rFonts w:ascii="Arial Narrow" w:hAnsi="Arial Narrow"/>
          <w:spacing w:val="10"/>
          <w:sz w:val="21"/>
          <w:szCs w:val="21"/>
        </w:rPr>
        <w:t xml:space="preserve"> </w:t>
      </w:r>
      <w:r w:rsidRPr="00780D7C">
        <w:rPr>
          <w:rFonts w:ascii="Arial Narrow" w:hAnsi="Arial Narrow"/>
          <w:sz w:val="21"/>
          <w:szCs w:val="21"/>
        </w:rPr>
        <w:t>vozovka</w:t>
      </w:r>
      <w:r w:rsidRPr="00780D7C">
        <w:rPr>
          <w:rFonts w:ascii="Arial Narrow" w:hAnsi="Arial Narrow"/>
          <w:spacing w:val="6"/>
          <w:sz w:val="21"/>
          <w:szCs w:val="21"/>
        </w:rPr>
        <w:t xml:space="preserve"> </w:t>
      </w:r>
      <w:r w:rsidRPr="00780D7C">
        <w:rPr>
          <w:rFonts w:ascii="Arial Narrow" w:hAnsi="Arial Narrow"/>
          <w:sz w:val="21"/>
          <w:szCs w:val="21"/>
        </w:rPr>
        <w:t>triedy</w:t>
      </w:r>
      <w:r w:rsidRPr="00780D7C">
        <w:rPr>
          <w:rFonts w:ascii="Arial Narrow" w:hAnsi="Arial Narrow"/>
          <w:spacing w:val="3"/>
          <w:sz w:val="21"/>
          <w:szCs w:val="21"/>
        </w:rPr>
        <w:t xml:space="preserve"> </w:t>
      </w:r>
      <w:r w:rsidRPr="00780D7C">
        <w:rPr>
          <w:rFonts w:ascii="Arial Narrow" w:hAnsi="Arial Narrow"/>
          <w:sz w:val="21"/>
          <w:szCs w:val="21"/>
        </w:rPr>
        <w:t>dopravného</w:t>
      </w:r>
      <w:r w:rsidRPr="00780D7C">
        <w:rPr>
          <w:rFonts w:ascii="Arial Narrow" w:hAnsi="Arial Narrow"/>
          <w:spacing w:val="6"/>
          <w:sz w:val="21"/>
          <w:szCs w:val="21"/>
        </w:rPr>
        <w:t xml:space="preserve"> </w:t>
      </w:r>
      <w:r w:rsidRPr="00780D7C">
        <w:rPr>
          <w:rFonts w:ascii="Arial Narrow" w:hAnsi="Arial Narrow"/>
          <w:sz w:val="21"/>
          <w:szCs w:val="21"/>
        </w:rPr>
        <w:t>zaťaženia</w:t>
      </w:r>
      <w:r w:rsidRPr="00780D7C">
        <w:rPr>
          <w:rFonts w:ascii="Arial Narrow" w:hAnsi="Arial Narrow"/>
          <w:spacing w:val="3"/>
          <w:sz w:val="21"/>
          <w:szCs w:val="21"/>
        </w:rPr>
        <w:t xml:space="preserve"> </w:t>
      </w:r>
      <w:r w:rsidRPr="00780D7C">
        <w:rPr>
          <w:rFonts w:ascii="Arial Narrow" w:hAnsi="Arial Narrow"/>
          <w:sz w:val="21"/>
          <w:szCs w:val="21"/>
        </w:rPr>
        <w:t>I.</w:t>
      </w:r>
      <w:r w:rsidRPr="00780D7C">
        <w:rPr>
          <w:rFonts w:ascii="Arial Narrow" w:hAnsi="Arial Narrow"/>
          <w:spacing w:val="8"/>
          <w:sz w:val="21"/>
          <w:szCs w:val="21"/>
        </w:rPr>
        <w:t xml:space="preserve"> </w:t>
      </w:r>
      <w:r w:rsidRPr="00780D7C">
        <w:rPr>
          <w:rFonts w:ascii="Arial Narrow" w:hAnsi="Arial Narrow"/>
          <w:sz w:val="21"/>
          <w:szCs w:val="21"/>
        </w:rPr>
        <w:t>a</w:t>
      </w:r>
      <w:r w:rsidR="0081357B" w:rsidRPr="00780D7C">
        <w:rPr>
          <w:rFonts w:ascii="Arial Narrow" w:hAnsi="Arial Narrow"/>
          <w:sz w:val="21"/>
          <w:szCs w:val="21"/>
        </w:rPr>
        <w:t xml:space="preserve"> </w:t>
      </w:r>
      <w:r w:rsidRPr="00780D7C">
        <w:rPr>
          <w:rFonts w:ascii="Arial Narrow" w:hAnsi="Arial Narrow"/>
          <w:sz w:val="21"/>
          <w:szCs w:val="21"/>
        </w:rPr>
        <w:t>II. a vozovka s celoročným priemerom počtu prejazdov ťažkých nákladných vozidiel v oboch</w:t>
      </w:r>
      <w:r w:rsidRPr="00780D7C">
        <w:rPr>
          <w:rFonts w:ascii="Arial Narrow" w:hAnsi="Arial Narrow"/>
          <w:spacing w:val="1"/>
          <w:sz w:val="21"/>
          <w:szCs w:val="21"/>
        </w:rPr>
        <w:t xml:space="preserve"> </w:t>
      </w:r>
      <w:r w:rsidRPr="00780D7C">
        <w:rPr>
          <w:rFonts w:ascii="Arial Narrow" w:hAnsi="Arial Narrow"/>
          <w:sz w:val="21"/>
          <w:szCs w:val="21"/>
        </w:rPr>
        <w:t>smeroch</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hodín</w:t>
      </w:r>
      <w:r w:rsidRPr="00780D7C">
        <w:rPr>
          <w:rFonts w:ascii="Arial Narrow" w:hAnsi="Arial Narrow"/>
          <w:spacing w:val="1"/>
          <w:sz w:val="21"/>
          <w:szCs w:val="21"/>
        </w:rPr>
        <w:t xml:space="preserve"> </w:t>
      </w:r>
      <w:r w:rsidRPr="00780D7C">
        <w:rPr>
          <w:rFonts w:ascii="Arial Narrow" w:hAnsi="Arial Narrow"/>
          <w:sz w:val="21"/>
          <w:szCs w:val="21"/>
        </w:rPr>
        <w:t>TNV</w:t>
      </w:r>
      <w:r w:rsidRPr="00780D7C">
        <w:rPr>
          <w:rFonts w:ascii="Arial Narrow" w:hAnsi="Arial Narrow"/>
          <w:spacing w:val="1"/>
          <w:sz w:val="21"/>
          <w:szCs w:val="21"/>
        </w:rPr>
        <w:t xml:space="preserve"> </w:t>
      </w:r>
      <w:r w:rsidRPr="00780D7C">
        <w:rPr>
          <w:rFonts w:ascii="Arial Narrow" w:hAnsi="Arial Narrow"/>
          <w:sz w:val="21"/>
          <w:szCs w:val="21"/>
        </w:rPr>
        <w:t>&gt;</w:t>
      </w:r>
      <w:r w:rsidRPr="00780D7C">
        <w:rPr>
          <w:rFonts w:ascii="Arial Narrow" w:hAnsi="Arial Narrow"/>
          <w:spacing w:val="1"/>
          <w:sz w:val="21"/>
          <w:szCs w:val="21"/>
        </w:rPr>
        <w:t xml:space="preserve"> </w:t>
      </w:r>
      <w:r w:rsidRPr="00780D7C">
        <w:rPr>
          <w:rFonts w:ascii="Arial Narrow" w:hAnsi="Arial Narrow"/>
          <w:sz w:val="21"/>
          <w:szCs w:val="21"/>
        </w:rPr>
        <w:t>1501</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charakterizuje</w:t>
      </w:r>
      <w:r w:rsidRPr="00780D7C">
        <w:rPr>
          <w:rFonts w:ascii="Arial Narrow" w:hAnsi="Arial Narrow"/>
          <w:spacing w:val="1"/>
          <w:sz w:val="21"/>
          <w:szCs w:val="21"/>
        </w:rPr>
        <w:t xml:space="preserve"> </w:t>
      </w:r>
      <w:r w:rsidRPr="00780D7C">
        <w:rPr>
          <w:rFonts w:ascii="Arial Narrow" w:hAnsi="Arial Narrow"/>
          <w:sz w:val="21"/>
          <w:szCs w:val="21"/>
        </w:rPr>
        <w:t>výpočtom</w:t>
      </w:r>
      <w:r w:rsidRPr="00780D7C">
        <w:rPr>
          <w:rFonts w:ascii="Arial Narrow" w:hAnsi="Arial Narrow"/>
          <w:spacing w:val="1"/>
          <w:sz w:val="21"/>
          <w:szCs w:val="21"/>
        </w:rPr>
        <w:t xml:space="preserve"> </w:t>
      </w:r>
      <w:r w:rsidRPr="00780D7C">
        <w:rPr>
          <w:rFonts w:ascii="Arial Narrow" w:hAnsi="Arial Narrow"/>
          <w:sz w:val="21"/>
          <w:szCs w:val="21"/>
        </w:rPr>
        <w:t>trvalých</w:t>
      </w:r>
      <w:r w:rsidRPr="00780D7C">
        <w:rPr>
          <w:rFonts w:ascii="Arial Narrow" w:hAnsi="Arial Narrow"/>
          <w:spacing w:val="1"/>
          <w:sz w:val="21"/>
          <w:szCs w:val="21"/>
        </w:rPr>
        <w:t xml:space="preserve"> </w:t>
      </w:r>
      <w:r w:rsidRPr="00780D7C">
        <w:rPr>
          <w:rFonts w:ascii="Arial Narrow" w:hAnsi="Arial Narrow"/>
          <w:sz w:val="21"/>
          <w:szCs w:val="21"/>
        </w:rPr>
        <w:t>deformácií</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metodiky</w:t>
      </w:r>
      <w:r w:rsidRPr="00780D7C">
        <w:rPr>
          <w:rFonts w:ascii="Arial Narrow" w:hAnsi="Arial Narrow"/>
          <w:spacing w:val="1"/>
          <w:sz w:val="21"/>
          <w:szCs w:val="21"/>
        </w:rPr>
        <w:t xml:space="preserve"> </w:t>
      </w:r>
      <w:r w:rsidRPr="00780D7C">
        <w:rPr>
          <w:rFonts w:ascii="Arial Narrow" w:hAnsi="Arial Narrow"/>
          <w:sz w:val="21"/>
          <w:szCs w:val="21"/>
        </w:rPr>
        <w:t>stanovenej</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Katalógu</w:t>
      </w:r>
      <w:r w:rsidRPr="00780D7C">
        <w:rPr>
          <w:rFonts w:ascii="Arial Narrow" w:hAnsi="Arial Narrow"/>
          <w:spacing w:val="1"/>
          <w:sz w:val="21"/>
          <w:szCs w:val="21"/>
        </w:rPr>
        <w:t xml:space="preserve"> </w:t>
      </w:r>
      <w:r w:rsidRPr="00780D7C">
        <w:rPr>
          <w:rFonts w:ascii="Arial Narrow" w:hAnsi="Arial Narrow"/>
          <w:sz w:val="21"/>
          <w:szCs w:val="21"/>
        </w:rPr>
        <w:t>vozoviek</w:t>
      </w:r>
      <w:r w:rsidRPr="00780D7C">
        <w:rPr>
          <w:rFonts w:ascii="Arial Narrow" w:hAnsi="Arial Narrow"/>
          <w:spacing w:val="1"/>
          <w:sz w:val="21"/>
          <w:szCs w:val="21"/>
        </w:rPr>
        <w:t xml:space="preserve"> </w:t>
      </w:r>
      <w:r w:rsidRPr="00780D7C">
        <w:rPr>
          <w:rFonts w:ascii="Arial Narrow" w:hAnsi="Arial Narrow"/>
          <w:sz w:val="21"/>
          <w:szCs w:val="21"/>
        </w:rPr>
        <w:t>miestnych</w:t>
      </w:r>
      <w:r w:rsidRPr="00780D7C">
        <w:rPr>
          <w:rFonts w:ascii="Arial Narrow" w:hAnsi="Arial Narrow"/>
          <w:spacing w:val="58"/>
          <w:sz w:val="21"/>
          <w:szCs w:val="21"/>
        </w:rPr>
        <w:t xml:space="preserve"> </w:t>
      </w:r>
      <w:r w:rsidRPr="00780D7C">
        <w:rPr>
          <w:rFonts w:ascii="Arial Narrow" w:hAnsi="Arial Narrow"/>
          <w:sz w:val="21"/>
          <w:szCs w:val="21"/>
        </w:rPr>
        <w:t>komunikácií</w:t>
      </w:r>
      <w:r w:rsidRPr="00780D7C">
        <w:rPr>
          <w:rFonts w:ascii="Arial Narrow" w:hAnsi="Arial Narrow"/>
          <w:spacing w:val="58"/>
          <w:sz w:val="21"/>
          <w:szCs w:val="21"/>
        </w:rPr>
        <w:t xml:space="preserve"> </w:t>
      </w:r>
      <w:r w:rsidRPr="00780D7C">
        <w:rPr>
          <w:rFonts w:ascii="Arial Narrow" w:hAnsi="Arial Narrow"/>
          <w:sz w:val="21"/>
          <w:szCs w:val="21"/>
        </w:rPr>
        <w:t>z</w:t>
      </w:r>
      <w:r w:rsidRPr="00780D7C">
        <w:rPr>
          <w:rFonts w:ascii="Arial Narrow" w:hAnsi="Arial Narrow"/>
          <w:spacing w:val="59"/>
          <w:sz w:val="21"/>
          <w:szCs w:val="21"/>
        </w:rPr>
        <w:t xml:space="preserve"> </w:t>
      </w:r>
      <w:r w:rsidRPr="00780D7C">
        <w:rPr>
          <w:rFonts w:ascii="Arial Narrow" w:hAnsi="Arial Narrow"/>
          <w:sz w:val="21"/>
          <w:szCs w:val="21"/>
        </w:rPr>
        <w:t>roku</w:t>
      </w:r>
      <w:r w:rsidRPr="00780D7C">
        <w:rPr>
          <w:rFonts w:ascii="Arial Narrow" w:hAnsi="Arial Narrow"/>
          <w:spacing w:val="58"/>
          <w:sz w:val="21"/>
          <w:szCs w:val="21"/>
        </w:rPr>
        <w:t xml:space="preserve"> </w:t>
      </w:r>
      <w:r w:rsidRPr="00780D7C">
        <w:rPr>
          <w:rFonts w:ascii="Arial Narrow" w:hAnsi="Arial Narrow"/>
          <w:sz w:val="21"/>
          <w:szCs w:val="21"/>
        </w:rPr>
        <w:t>1987,</w:t>
      </w:r>
      <w:r w:rsidRPr="00780D7C">
        <w:rPr>
          <w:rFonts w:ascii="Arial Narrow" w:hAnsi="Arial Narrow"/>
          <w:spacing w:val="59"/>
          <w:sz w:val="21"/>
          <w:szCs w:val="21"/>
        </w:rPr>
        <w:t xml:space="preserve"> </w:t>
      </w:r>
      <w:r w:rsidRPr="00780D7C">
        <w:rPr>
          <w:rFonts w:ascii="Arial Narrow" w:hAnsi="Arial Narrow"/>
          <w:sz w:val="21"/>
          <w:szCs w:val="21"/>
        </w:rPr>
        <w:t>pričom</w:t>
      </w:r>
      <w:r w:rsidRPr="00780D7C">
        <w:rPr>
          <w:rFonts w:ascii="Arial Narrow" w:hAnsi="Arial Narrow"/>
          <w:spacing w:val="1"/>
          <w:sz w:val="21"/>
          <w:szCs w:val="21"/>
        </w:rPr>
        <w:t xml:space="preserve"> </w:t>
      </w:r>
      <w:r w:rsidRPr="00780D7C">
        <w:rPr>
          <w:rFonts w:ascii="Arial Narrow" w:hAnsi="Arial Narrow"/>
          <w:sz w:val="21"/>
          <w:szCs w:val="21"/>
        </w:rPr>
        <w:t>kritériom</w:t>
      </w:r>
      <w:r w:rsidRPr="00780D7C">
        <w:rPr>
          <w:rFonts w:ascii="Arial Narrow" w:hAnsi="Arial Narrow"/>
          <w:spacing w:val="47"/>
          <w:sz w:val="21"/>
          <w:szCs w:val="21"/>
        </w:rPr>
        <w:t xml:space="preserve"> </w:t>
      </w:r>
      <w:r w:rsidRPr="00780D7C">
        <w:rPr>
          <w:rFonts w:ascii="Arial Narrow" w:hAnsi="Arial Narrow"/>
          <w:sz w:val="21"/>
          <w:szCs w:val="21"/>
        </w:rPr>
        <w:t>správneho</w:t>
      </w:r>
      <w:r w:rsidRPr="00780D7C">
        <w:rPr>
          <w:rFonts w:ascii="Arial Narrow" w:hAnsi="Arial Narrow"/>
          <w:spacing w:val="48"/>
          <w:sz w:val="21"/>
          <w:szCs w:val="21"/>
        </w:rPr>
        <w:t xml:space="preserve"> </w:t>
      </w:r>
      <w:r w:rsidRPr="00780D7C">
        <w:rPr>
          <w:rFonts w:ascii="Arial Narrow" w:hAnsi="Arial Narrow"/>
          <w:sz w:val="21"/>
          <w:szCs w:val="21"/>
        </w:rPr>
        <w:t>návrhu</w:t>
      </w:r>
      <w:r w:rsidRPr="00780D7C">
        <w:rPr>
          <w:rFonts w:ascii="Arial Narrow" w:hAnsi="Arial Narrow"/>
          <w:spacing w:val="45"/>
          <w:sz w:val="21"/>
          <w:szCs w:val="21"/>
        </w:rPr>
        <w:t xml:space="preserve"> </w:t>
      </w:r>
      <w:r w:rsidRPr="00780D7C">
        <w:rPr>
          <w:rFonts w:ascii="Arial Narrow" w:hAnsi="Arial Narrow"/>
          <w:sz w:val="21"/>
          <w:szCs w:val="21"/>
        </w:rPr>
        <w:t>je</w:t>
      </w:r>
      <w:r w:rsidRPr="00780D7C">
        <w:rPr>
          <w:rFonts w:ascii="Arial Narrow" w:hAnsi="Arial Narrow"/>
          <w:spacing w:val="44"/>
          <w:sz w:val="21"/>
          <w:szCs w:val="21"/>
        </w:rPr>
        <w:t xml:space="preserve"> </w:t>
      </w:r>
      <w:r w:rsidRPr="00780D7C">
        <w:rPr>
          <w:rFonts w:ascii="Arial Narrow" w:hAnsi="Arial Narrow"/>
          <w:sz w:val="21"/>
          <w:szCs w:val="21"/>
        </w:rPr>
        <w:t>trvalá</w:t>
      </w:r>
      <w:r w:rsidRPr="00780D7C">
        <w:rPr>
          <w:rFonts w:ascii="Arial Narrow" w:hAnsi="Arial Narrow"/>
          <w:spacing w:val="48"/>
          <w:sz w:val="21"/>
          <w:szCs w:val="21"/>
        </w:rPr>
        <w:t xml:space="preserve"> </w:t>
      </w:r>
      <w:r w:rsidRPr="00780D7C">
        <w:rPr>
          <w:rFonts w:ascii="Arial Narrow" w:hAnsi="Arial Narrow"/>
          <w:sz w:val="21"/>
          <w:szCs w:val="21"/>
        </w:rPr>
        <w:t>deformácia</w:t>
      </w:r>
      <w:r w:rsidRPr="00780D7C">
        <w:rPr>
          <w:rFonts w:ascii="Arial Narrow" w:hAnsi="Arial Narrow"/>
          <w:spacing w:val="45"/>
          <w:sz w:val="21"/>
          <w:szCs w:val="21"/>
        </w:rPr>
        <w:t xml:space="preserve"> </w:t>
      </w:r>
      <w:r w:rsidRPr="00780D7C">
        <w:rPr>
          <w:rFonts w:ascii="Arial Narrow" w:hAnsi="Arial Narrow"/>
          <w:sz w:val="21"/>
          <w:szCs w:val="21"/>
        </w:rPr>
        <w:t>TD</w:t>
      </w:r>
      <w:r w:rsidRPr="00780D7C">
        <w:rPr>
          <w:rFonts w:ascii="Arial Narrow" w:hAnsi="Arial Narrow"/>
          <w:spacing w:val="44"/>
          <w:sz w:val="21"/>
          <w:szCs w:val="21"/>
        </w:rPr>
        <w:t xml:space="preserve"> </w:t>
      </w:r>
      <w:r w:rsidRPr="00780D7C">
        <w:rPr>
          <w:rFonts w:ascii="Arial Narrow" w:hAnsi="Arial Narrow"/>
          <w:sz w:val="21"/>
          <w:szCs w:val="21"/>
        </w:rPr>
        <w:t>I,</w:t>
      </w:r>
      <w:r w:rsidRPr="00780D7C">
        <w:rPr>
          <w:rFonts w:ascii="Arial Narrow" w:hAnsi="Arial Narrow"/>
          <w:spacing w:val="47"/>
          <w:sz w:val="21"/>
          <w:szCs w:val="21"/>
        </w:rPr>
        <w:t xml:space="preserve"> </w:t>
      </w:r>
      <w:r w:rsidRPr="00780D7C">
        <w:rPr>
          <w:rFonts w:ascii="Arial Narrow" w:hAnsi="Arial Narrow"/>
          <w:sz w:val="21"/>
          <w:szCs w:val="21"/>
        </w:rPr>
        <w:t>ktorej</w:t>
      </w:r>
      <w:r w:rsidRPr="00780D7C">
        <w:rPr>
          <w:rFonts w:ascii="Arial Narrow" w:hAnsi="Arial Narrow"/>
          <w:spacing w:val="48"/>
          <w:sz w:val="21"/>
          <w:szCs w:val="21"/>
        </w:rPr>
        <w:t xml:space="preserve"> </w:t>
      </w:r>
      <w:r w:rsidRPr="00780D7C">
        <w:rPr>
          <w:rFonts w:ascii="Arial Narrow" w:hAnsi="Arial Narrow"/>
          <w:sz w:val="21"/>
          <w:szCs w:val="21"/>
        </w:rPr>
        <w:t>hodnota</w:t>
      </w:r>
      <w:r w:rsidRPr="00780D7C">
        <w:rPr>
          <w:rFonts w:ascii="Arial Narrow" w:hAnsi="Arial Narrow"/>
          <w:spacing w:val="44"/>
          <w:sz w:val="21"/>
          <w:szCs w:val="21"/>
        </w:rPr>
        <w:t xml:space="preserve"> </w:t>
      </w:r>
      <w:r w:rsidRPr="00780D7C">
        <w:rPr>
          <w:rFonts w:ascii="Arial Narrow" w:hAnsi="Arial Narrow"/>
          <w:sz w:val="21"/>
          <w:szCs w:val="21"/>
        </w:rPr>
        <w:t>musí</w:t>
      </w:r>
      <w:r w:rsidRPr="00780D7C">
        <w:rPr>
          <w:rFonts w:ascii="Arial Narrow" w:hAnsi="Arial Narrow"/>
          <w:spacing w:val="43"/>
          <w:sz w:val="21"/>
          <w:szCs w:val="21"/>
        </w:rPr>
        <w:t xml:space="preserve"> </w:t>
      </w:r>
      <w:r w:rsidRPr="00780D7C">
        <w:rPr>
          <w:rFonts w:ascii="Arial Narrow" w:hAnsi="Arial Narrow"/>
          <w:sz w:val="21"/>
          <w:szCs w:val="21"/>
        </w:rPr>
        <w:t>byť</w:t>
      </w:r>
      <w:r w:rsidRPr="00780D7C">
        <w:rPr>
          <w:rFonts w:ascii="Arial Narrow" w:hAnsi="Arial Narrow"/>
          <w:spacing w:val="47"/>
          <w:sz w:val="21"/>
          <w:szCs w:val="21"/>
        </w:rPr>
        <w:t xml:space="preserve"> </w:t>
      </w:r>
      <w:r w:rsidRPr="00780D7C">
        <w:rPr>
          <w:rFonts w:ascii="Arial Narrow" w:hAnsi="Arial Narrow"/>
          <w:sz w:val="21"/>
          <w:szCs w:val="21"/>
        </w:rPr>
        <w:t>menšia</w:t>
      </w:r>
      <w:r w:rsidRPr="00780D7C">
        <w:rPr>
          <w:rFonts w:ascii="Arial Narrow" w:hAnsi="Arial Narrow"/>
          <w:spacing w:val="49"/>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12</w:t>
      </w:r>
      <w:r w:rsidRPr="00780D7C">
        <w:rPr>
          <w:rFonts w:ascii="Arial Narrow" w:hAnsi="Arial Narrow"/>
          <w:spacing w:val="12"/>
          <w:sz w:val="21"/>
          <w:szCs w:val="21"/>
        </w:rPr>
        <w:t xml:space="preserve"> </w:t>
      </w:r>
      <w:r w:rsidRPr="00780D7C">
        <w:rPr>
          <w:rFonts w:ascii="Arial Narrow" w:hAnsi="Arial Narrow"/>
          <w:sz w:val="21"/>
          <w:szCs w:val="21"/>
        </w:rPr>
        <w:t>mm.</w:t>
      </w:r>
    </w:p>
    <w:p w14:paraId="381403BE" w14:textId="77777777" w:rsidR="00B272A4" w:rsidRPr="00780D7C" w:rsidRDefault="004F1CBB" w:rsidP="00B272A4">
      <w:pPr>
        <w:pStyle w:val="Zkladntext"/>
        <w:tabs>
          <w:tab w:val="left" w:pos="0"/>
        </w:tabs>
        <w:spacing w:before="110"/>
        <w:ind w:firstLine="0"/>
        <w:rPr>
          <w:rFonts w:ascii="Arial Narrow" w:hAnsi="Arial Narrow"/>
          <w:sz w:val="21"/>
          <w:szCs w:val="21"/>
        </w:rPr>
      </w:pPr>
      <w:r w:rsidRPr="00780D7C">
        <w:rPr>
          <w:rFonts w:ascii="Arial Narrow" w:hAnsi="Arial Narrow"/>
          <w:sz w:val="21"/>
          <w:szCs w:val="21"/>
        </w:rPr>
        <w:t>Táto</w:t>
      </w:r>
      <w:r w:rsidRPr="00780D7C">
        <w:rPr>
          <w:rFonts w:ascii="Arial Narrow" w:hAnsi="Arial Narrow"/>
          <w:spacing w:val="39"/>
          <w:sz w:val="21"/>
          <w:szCs w:val="21"/>
        </w:rPr>
        <w:t xml:space="preserve"> </w:t>
      </w:r>
      <w:r w:rsidRPr="00780D7C">
        <w:rPr>
          <w:rFonts w:ascii="Arial Narrow" w:hAnsi="Arial Narrow"/>
          <w:sz w:val="21"/>
          <w:szCs w:val="21"/>
        </w:rPr>
        <w:t>vozovka</w:t>
      </w:r>
      <w:r w:rsidRPr="00780D7C">
        <w:rPr>
          <w:rFonts w:ascii="Arial Narrow" w:hAnsi="Arial Narrow"/>
          <w:spacing w:val="39"/>
          <w:sz w:val="21"/>
          <w:szCs w:val="21"/>
        </w:rPr>
        <w:t xml:space="preserve"> </w:t>
      </w:r>
      <w:r w:rsidRPr="00780D7C">
        <w:rPr>
          <w:rFonts w:ascii="Arial Narrow" w:hAnsi="Arial Narrow"/>
          <w:sz w:val="21"/>
          <w:szCs w:val="21"/>
        </w:rPr>
        <w:t>za</w:t>
      </w:r>
      <w:r w:rsidRPr="00780D7C">
        <w:rPr>
          <w:rFonts w:ascii="Arial Narrow" w:hAnsi="Arial Narrow"/>
          <w:spacing w:val="39"/>
          <w:sz w:val="21"/>
          <w:szCs w:val="21"/>
        </w:rPr>
        <w:t xml:space="preserve"> </w:t>
      </w:r>
      <w:r w:rsidRPr="00780D7C">
        <w:rPr>
          <w:rFonts w:ascii="Arial Narrow" w:hAnsi="Arial Narrow"/>
          <w:sz w:val="21"/>
          <w:szCs w:val="21"/>
        </w:rPr>
        <w:t>vyššie</w:t>
      </w:r>
      <w:r w:rsidRPr="00780D7C">
        <w:rPr>
          <w:rFonts w:ascii="Arial Narrow" w:hAnsi="Arial Narrow"/>
          <w:spacing w:val="35"/>
          <w:sz w:val="21"/>
          <w:szCs w:val="21"/>
        </w:rPr>
        <w:t xml:space="preserve"> </w:t>
      </w:r>
      <w:r w:rsidRPr="00780D7C">
        <w:rPr>
          <w:rFonts w:ascii="Arial Narrow" w:hAnsi="Arial Narrow"/>
          <w:sz w:val="21"/>
          <w:szCs w:val="21"/>
        </w:rPr>
        <w:t>uvedenej</w:t>
      </w:r>
      <w:r w:rsidRPr="00780D7C">
        <w:rPr>
          <w:rFonts w:ascii="Arial Narrow" w:hAnsi="Arial Narrow"/>
          <w:spacing w:val="41"/>
          <w:sz w:val="21"/>
          <w:szCs w:val="21"/>
        </w:rPr>
        <w:t xml:space="preserve"> </w:t>
      </w:r>
      <w:r w:rsidRPr="00780D7C">
        <w:rPr>
          <w:rFonts w:ascii="Arial Narrow" w:hAnsi="Arial Narrow"/>
          <w:sz w:val="21"/>
          <w:szCs w:val="21"/>
        </w:rPr>
        <w:t>podmienky</w:t>
      </w:r>
      <w:r w:rsidRPr="00780D7C">
        <w:rPr>
          <w:rFonts w:ascii="Arial Narrow" w:hAnsi="Arial Narrow"/>
          <w:spacing w:val="32"/>
          <w:sz w:val="21"/>
          <w:szCs w:val="21"/>
        </w:rPr>
        <w:t xml:space="preserve"> </w:t>
      </w:r>
      <w:r w:rsidRPr="00780D7C">
        <w:rPr>
          <w:rFonts w:ascii="Arial Narrow" w:hAnsi="Arial Narrow"/>
          <w:sz w:val="21"/>
          <w:szCs w:val="21"/>
        </w:rPr>
        <w:t>musí</w:t>
      </w:r>
      <w:r w:rsidRPr="00780D7C">
        <w:rPr>
          <w:rFonts w:ascii="Arial Narrow" w:hAnsi="Arial Narrow"/>
          <w:spacing w:val="34"/>
          <w:sz w:val="21"/>
          <w:szCs w:val="21"/>
        </w:rPr>
        <w:t xml:space="preserve"> </w:t>
      </w:r>
      <w:r w:rsidRPr="00780D7C">
        <w:rPr>
          <w:rFonts w:ascii="Arial Narrow" w:hAnsi="Arial Narrow"/>
          <w:sz w:val="21"/>
          <w:szCs w:val="21"/>
        </w:rPr>
        <w:t>spĺňať</w:t>
      </w:r>
      <w:r w:rsidRPr="00780D7C">
        <w:rPr>
          <w:rFonts w:ascii="Arial Narrow" w:hAnsi="Arial Narrow"/>
          <w:spacing w:val="38"/>
          <w:sz w:val="21"/>
          <w:szCs w:val="21"/>
        </w:rPr>
        <w:t xml:space="preserve"> </w:t>
      </w:r>
      <w:r w:rsidRPr="00780D7C">
        <w:rPr>
          <w:rFonts w:ascii="Arial Narrow" w:hAnsi="Arial Narrow"/>
          <w:sz w:val="21"/>
          <w:szCs w:val="21"/>
        </w:rPr>
        <w:t>kritériá</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6"/>
          <w:sz w:val="21"/>
          <w:szCs w:val="21"/>
        </w:rPr>
        <w:t xml:space="preserve"> </w:t>
      </w:r>
      <w:r w:rsidRPr="00780D7C">
        <w:rPr>
          <w:rFonts w:ascii="Arial Narrow" w:hAnsi="Arial Narrow"/>
          <w:sz w:val="21"/>
          <w:szCs w:val="21"/>
        </w:rPr>
        <w:t>tabuľke</w:t>
      </w:r>
      <w:r w:rsidRPr="00780D7C">
        <w:rPr>
          <w:rFonts w:ascii="Arial Narrow" w:hAnsi="Arial Narrow"/>
          <w:spacing w:val="36"/>
          <w:sz w:val="21"/>
          <w:szCs w:val="21"/>
        </w:rPr>
        <w:t xml:space="preserve"> </w:t>
      </w:r>
      <w:r w:rsidRPr="00780D7C">
        <w:rPr>
          <w:rFonts w:ascii="Arial Narrow" w:hAnsi="Arial Narrow"/>
          <w:sz w:val="21"/>
          <w:szCs w:val="21"/>
        </w:rPr>
        <w:t>č.</w:t>
      </w:r>
      <w:r w:rsidRPr="00780D7C">
        <w:rPr>
          <w:rFonts w:ascii="Arial Narrow" w:hAnsi="Arial Narrow"/>
          <w:spacing w:val="37"/>
          <w:sz w:val="21"/>
          <w:szCs w:val="21"/>
        </w:rPr>
        <w:t xml:space="preserve"> </w:t>
      </w:r>
      <w:r w:rsidRPr="00780D7C">
        <w:rPr>
          <w:rFonts w:ascii="Arial Narrow" w:hAnsi="Arial Narrow"/>
          <w:sz w:val="21"/>
          <w:szCs w:val="21"/>
        </w:rPr>
        <w:t>1.</w:t>
      </w:r>
    </w:p>
    <w:p w14:paraId="0BDAF06E" w14:textId="05C029E6" w:rsidR="004F1CBB" w:rsidRPr="00780D7C" w:rsidRDefault="004F1CBB" w:rsidP="00B272A4">
      <w:pPr>
        <w:pStyle w:val="Zkladntext"/>
        <w:tabs>
          <w:tab w:val="left" w:pos="0"/>
        </w:tabs>
        <w:spacing w:before="110"/>
        <w:ind w:firstLine="0"/>
        <w:rPr>
          <w:rFonts w:ascii="Arial Narrow" w:hAnsi="Arial Narrow"/>
          <w:sz w:val="21"/>
          <w:szCs w:val="21"/>
        </w:rPr>
      </w:pPr>
      <w:r w:rsidRPr="00780D7C">
        <w:rPr>
          <w:rFonts w:ascii="Arial Narrow" w:hAnsi="Arial Narrow"/>
          <w:sz w:val="21"/>
          <w:szCs w:val="21"/>
        </w:rPr>
        <w:t>Tabuľka</w:t>
      </w:r>
      <w:r w:rsidRPr="00780D7C">
        <w:rPr>
          <w:rFonts w:ascii="Arial Narrow" w:hAnsi="Arial Narrow"/>
          <w:spacing w:val="25"/>
          <w:sz w:val="21"/>
          <w:szCs w:val="21"/>
        </w:rPr>
        <w:t xml:space="preserve"> </w:t>
      </w:r>
      <w:r w:rsidRPr="00780D7C">
        <w:rPr>
          <w:rFonts w:ascii="Arial Narrow" w:hAnsi="Arial Narrow"/>
          <w:sz w:val="21"/>
          <w:szCs w:val="21"/>
        </w:rPr>
        <w:t>č.</w:t>
      </w:r>
      <w:r w:rsidRPr="00780D7C">
        <w:rPr>
          <w:rFonts w:ascii="Arial Narrow" w:hAnsi="Arial Narrow"/>
          <w:spacing w:val="30"/>
          <w:sz w:val="21"/>
          <w:szCs w:val="21"/>
        </w:rPr>
        <w:t xml:space="preserve"> </w:t>
      </w:r>
      <w:r w:rsidRPr="00780D7C">
        <w:rPr>
          <w:rFonts w:ascii="Arial Narrow" w:hAnsi="Arial Narrow"/>
          <w:sz w:val="21"/>
          <w:szCs w:val="21"/>
        </w:rPr>
        <w:t>1</w:t>
      </w:r>
    </w:p>
    <w:tbl>
      <w:tblPr>
        <w:tblStyle w:val="TableNormal1"/>
        <w:tblW w:w="0" w:type="auto"/>
        <w:tblInd w:w="2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419"/>
        <w:gridCol w:w="1135"/>
        <w:gridCol w:w="991"/>
        <w:gridCol w:w="993"/>
        <w:gridCol w:w="991"/>
        <w:gridCol w:w="993"/>
        <w:gridCol w:w="1132"/>
      </w:tblGrid>
      <w:tr w:rsidR="004F1CBB" w:rsidRPr="005F3E33" w14:paraId="0F84F0C0" w14:textId="77777777" w:rsidTr="00091502">
        <w:trPr>
          <w:trHeight w:val="351"/>
        </w:trPr>
        <w:tc>
          <w:tcPr>
            <w:tcW w:w="2419" w:type="dxa"/>
          </w:tcPr>
          <w:p w14:paraId="4CB3D2C1" w14:textId="77777777" w:rsidR="004F1CBB" w:rsidRPr="00780D7C" w:rsidRDefault="004F1CBB" w:rsidP="000F4B36">
            <w:pPr>
              <w:pStyle w:val="TableParagraph"/>
              <w:spacing w:before="4"/>
              <w:ind w:left="69"/>
              <w:rPr>
                <w:rFonts w:ascii="Arial Narrow" w:hAnsi="Arial Narrow" w:cs="Times New Roman"/>
                <w:sz w:val="21"/>
                <w:szCs w:val="21"/>
              </w:rPr>
            </w:pPr>
            <w:r w:rsidRPr="00780D7C">
              <w:rPr>
                <w:rFonts w:ascii="Arial Narrow" w:hAnsi="Arial Narrow" w:cs="Times New Roman"/>
                <w:sz w:val="21"/>
                <w:szCs w:val="21"/>
              </w:rPr>
              <w:t>Parameter</w:t>
            </w:r>
          </w:p>
        </w:tc>
        <w:tc>
          <w:tcPr>
            <w:tcW w:w="1135" w:type="dxa"/>
            <w:tcBorders>
              <w:right w:val="single" w:sz="8" w:space="0" w:color="000000"/>
            </w:tcBorders>
          </w:tcPr>
          <w:p w14:paraId="29A916D9" w14:textId="77777777" w:rsidR="004F1CBB" w:rsidRPr="00780D7C" w:rsidRDefault="004F1CBB" w:rsidP="000F4B36">
            <w:pPr>
              <w:pStyle w:val="TableParagraph"/>
              <w:spacing w:before="4"/>
              <w:ind w:left="125" w:right="110"/>
              <w:jc w:val="center"/>
              <w:rPr>
                <w:rFonts w:ascii="Arial Narrow" w:hAnsi="Arial Narrow" w:cs="Times New Roman"/>
                <w:sz w:val="21"/>
                <w:szCs w:val="21"/>
              </w:rPr>
            </w:pPr>
            <w:proofErr w:type="spellStart"/>
            <w:r w:rsidRPr="00780D7C">
              <w:rPr>
                <w:rFonts w:ascii="Arial Narrow" w:hAnsi="Arial Narrow" w:cs="Times New Roman"/>
                <w:sz w:val="21"/>
                <w:szCs w:val="21"/>
              </w:rPr>
              <w:t>Prevzatie</w:t>
            </w:r>
            <w:proofErr w:type="spellEnd"/>
          </w:p>
        </w:tc>
        <w:tc>
          <w:tcPr>
            <w:tcW w:w="991" w:type="dxa"/>
            <w:tcBorders>
              <w:left w:val="single" w:sz="8" w:space="0" w:color="000000"/>
              <w:right w:val="single" w:sz="8" w:space="0" w:color="000000"/>
            </w:tcBorders>
          </w:tcPr>
          <w:p w14:paraId="56DE496A" w14:textId="77777777" w:rsidR="004F1CBB" w:rsidRPr="00780D7C" w:rsidRDefault="004F1CBB" w:rsidP="000F4B36">
            <w:pPr>
              <w:pStyle w:val="TableParagraph"/>
              <w:spacing w:before="4"/>
              <w:ind w:left="189" w:right="168"/>
              <w:jc w:val="center"/>
              <w:rPr>
                <w:rFonts w:ascii="Arial Narrow" w:hAnsi="Arial Narrow" w:cs="Times New Roman"/>
                <w:sz w:val="21"/>
                <w:szCs w:val="21"/>
              </w:rPr>
            </w:pPr>
            <w:r w:rsidRPr="00780D7C">
              <w:rPr>
                <w:rFonts w:ascii="Arial Narrow" w:hAnsi="Arial Narrow" w:cs="Times New Roman"/>
                <w:sz w:val="21"/>
                <w:szCs w:val="21"/>
              </w:rPr>
              <w:t>1</w:t>
            </w:r>
            <w:r w:rsidRPr="00780D7C">
              <w:rPr>
                <w:rFonts w:ascii="Arial Narrow" w:hAnsi="Arial Narrow" w:cs="Times New Roman"/>
                <w:spacing w:val="21"/>
                <w:sz w:val="21"/>
                <w:szCs w:val="21"/>
              </w:rPr>
              <w:t xml:space="preserve"> </w:t>
            </w:r>
            <w:proofErr w:type="spellStart"/>
            <w:r w:rsidRPr="00780D7C">
              <w:rPr>
                <w:rFonts w:ascii="Arial Narrow" w:hAnsi="Arial Narrow" w:cs="Times New Roman"/>
                <w:sz w:val="21"/>
                <w:szCs w:val="21"/>
              </w:rPr>
              <w:t>rok</w:t>
            </w:r>
            <w:proofErr w:type="spellEnd"/>
          </w:p>
        </w:tc>
        <w:tc>
          <w:tcPr>
            <w:tcW w:w="993" w:type="dxa"/>
            <w:tcBorders>
              <w:left w:val="single" w:sz="8" w:space="0" w:color="000000"/>
              <w:right w:val="single" w:sz="8" w:space="0" w:color="000000"/>
            </w:tcBorders>
          </w:tcPr>
          <w:p w14:paraId="28B34565" w14:textId="77777777" w:rsidR="004F1CBB" w:rsidRPr="00780D7C" w:rsidRDefault="004F1CBB" w:rsidP="000F4B36">
            <w:pPr>
              <w:pStyle w:val="TableParagraph"/>
              <w:spacing w:before="4"/>
              <w:ind w:left="197" w:right="168"/>
              <w:jc w:val="center"/>
              <w:rPr>
                <w:rFonts w:ascii="Arial Narrow" w:hAnsi="Arial Narrow" w:cs="Times New Roman"/>
                <w:sz w:val="21"/>
                <w:szCs w:val="21"/>
              </w:rPr>
            </w:pPr>
            <w:r w:rsidRPr="00780D7C">
              <w:rPr>
                <w:rFonts w:ascii="Arial Narrow" w:hAnsi="Arial Narrow" w:cs="Times New Roman"/>
                <w:sz w:val="21"/>
                <w:szCs w:val="21"/>
              </w:rPr>
              <w:t>2</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991" w:type="dxa"/>
            <w:tcBorders>
              <w:left w:val="single" w:sz="8" w:space="0" w:color="000000"/>
              <w:right w:val="single" w:sz="8" w:space="0" w:color="000000"/>
            </w:tcBorders>
          </w:tcPr>
          <w:p w14:paraId="0079FE06" w14:textId="77777777" w:rsidR="004F1CBB" w:rsidRPr="00780D7C" w:rsidRDefault="004F1CBB" w:rsidP="000F4B36">
            <w:pPr>
              <w:pStyle w:val="TableParagraph"/>
              <w:spacing w:before="4"/>
              <w:ind w:left="195" w:right="168"/>
              <w:jc w:val="center"/>
              <w:rPr>
                <w:rFonts w:ascii="Arial Narrow" w:hAnsi="Arial Narrow" w:cs="Times New Roman"/>
                <w:sz w:val="21"/>
                <w:szCs w:val="21"/>
              </w:rPr>
            </w:pPr>
            <w:r w:rsidRPr="00780D7C">
              <w:rPr>
                <w:rFonts w:ascii="Arial Narrow" w:hAnsi="Arial Narrow" w:cs="Times New Roman"/>
                <w:sz w:val="21"/>
                <w:szCs w:val="21"/>
              </w:rPr>
              <w:t>3</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993" w:type="dxa"/>
            <w:tcBorders>
              <w:left w:val="single" w:sz="8" w:space="0" w:color="000000"/>
              <w:right w:val="single" w:sz="8" w:space="0" w:color="000000"/>
            </w:tcBorders>
          </w:tcPr>
          <w:p w14:paraId="6312E6D9" w14:textId="77777777" w:rsidR="004F1CBB" w:rsidRPr="00780D7C" w:rsidRDefault="004F1CBB" w:rsidP="000F4B36">
            <w:pPr>
              <w:pStyle w:val="TableParagraph"/>
              <w:spacing w:before="4"/>
              <w:ind w:left="209"/>
              <w:rPr>
                <w:rFonts w:ascii="Arial Narrow" w:hAnsi="Arial Narrow" w:cs="Times New Roman"/>
                <w:sz w:val="21"/>
                <w:szCs w:val="21"/>
              </w:rPr>
            </w:pPr>
            <w:r w:rsidRPr="00780D7C">
              <w:rPr>
                <w:rFonts w:ascii="Arial Narrow" w:hAnsi="Arial Narrow" w:cs="Times New Roman"/>
                <w:sz w:val="21"/>
                <w:szCs w:val="21"/>
              </w:rPr>
              <w:t>4</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1132" w:type="dxa"/>
            <w:tcBorders>
              <w:left w:val="single" w:sz="8" w:space="0" w:color="000000"/>
            </w:tcBorders>
          </w:tcPr>
          <w:p w14:paraId="672EF549" w14:textId="77777777" w:rsidR="004F1CBB" w:rsidRPr="00780D7C" w:rsidRDefault="004F1CBB" w:rsidP="000F4B36">
            <w:pPr>
              <w:pStyle w:val="TableParagraph"/>
              <w:spacing w:before="4"/>
              <w:ind w:left="0" w:right="185"/>
              <w:jc w:val="right"/>
              <w:rPr>
                <w:rFonts w:ascii="Arial Narrow" w:hAnsi="Arial Narrow" w:cs="Times New Roman"/>
                <w:sz w:val="21"/>
                <w:szCs w:val="21"/>
              </w:rPr>
            </w:pPr>
            <w:r w:rsidRPr="00780D7C">
              <w:rPr>
                <w:rFonts w:ascii="Arial Narrow" w:hAnsi="Arial Narrow" w:cs="Times New Roman"/>
                <w:sz w:val="21"/>
                <w:szCs w:val="21"/>
              </w:rPr>
              <w:t>5</w:t>
            </w:r>
            <w:r w:rsidRPr="00780D7C">
              <w:rPr>
                <w:rFonts w:ascii="Arial Narrow" w:hAnsi="Arial Narrow" w:cs="Times New Roman"/>
                <w:spacing w:val="27"/>
                <w:sz w:val="21"/>
                <w:szCs w:val="21"/>
              </w:rPr>
              <w:t xml:space="preserve"> </w:t>
            </w:r>
            <w:proofErr w:type="spellStart"/>
            <w:r w:rsidRPr="00780D7C">
              <w:rPr>
                <w:rFonts w:ascii="Arial Narrow" w:hAnsi="Arial Narrow" w:cs="Times New Roman"/>
                <w:sz w:val="21"/>
                <w:szCs w:val="21"/>
              </w:rPr>
              <w:t>rokov</w:t>
            </w:r>
            <w:proofErr w:type="spellEnd"/>
          </w:p>
        </w:tc>
      </w:tr>
      <w:tr w:rsidR="004F1CBB" w:rsidRPr="005F3E33" w14:paraId="1034367A" w14:textId="77777777" w:rsidTr="00091502">
        <w:trPr>
          <w:trHeight w:val="349"/>
        </w:trPr>
        <w:tc>
          <w:tcPr>
            <w:tcW w:w="2419" w:type="dxa"/>
            <w:tcBorders>
              <w:bottom w:val="single" w:sz="8" w:space="0" w:color="000000"/>
            </w:tcBorders>
          </w:tcPr>
          <w:p w14:paraId="7A14B98F" w14:textId="77777777" w:rsidR="004F1CBB" w:rsidRPr="00780D7C" w:rsidRDefault="004F1CBB" w:rsidP="000F4B36">
            <w:pPr>
              <w:pStyle w:val="TableParagraph"/>
              <w:spacing w:before="2"/>
              <w:ind w:left="69"/>
              <w:rPr>
                <w:rFonts w:ascii="Arial Narrow" w:hAnsi="Arial Narrow" w:cs="Times New Roman"/>
                <w:sz w:val="21"/>
                <w:szCs w:val="21"/>
              </w:rPr>
            </w:pPr>
            <w:proofErr w:type="spellStart"/>
            <w:r w:rsidRPr="00780D7C">
              <w:rPr>
                <w:rFonts w:ascii="Arial Narrow" w:hAnsi="Arial Narrow" w:cs="Times New Roman"/>
                <w:sz w:val="21"/>
                <w:szCs w:val="21"/>
              </w:rPr>
              <w:t>Vyjazdené</w:t>
            </w:r>
            <w:proofErr w:type="spellEnd"/>
            <w:r w:rsidRPr="00780D7C">
              <w:rPr>
                <w:rFonts w:ascii="Arial Narrow" w:hAnsi="Arial Narrow" w:cs="Times New Roman"/>
                <w:spacing w:val="44"/>
                <w:sz w:val="21"/>
                <w:szCs w:val="21"/>
              </w:rPr>
              <w:t xml:space="preserve"> </w:t>
            </w:r>
            <w:proofErr w:type="spellStart"/>
            <w:r w:rsidRPr="00780D7C">
              <w:rPr>
                <w:rFonts w:ascii="Arial Narrow" w:hAnsi="Arial Narrow" w:cs="Times New Roman"/>
                <w:sz w:val="21"/>
                <w:szCs w:val="21"/>
              </w:rPr>
              <w:t>koľaje</w:t>
            </w:r>
            <w:proofErr w:type="spellEnd"/>
            <w:r w:rsidRPr="00780D7C">
              <w:rPr>
                <w:rFonts w:ascii="Arial Narrow" w:hAnsi="Arial Narrow" w:cs="Times New Roman"/>
                <w:spacing w:val="41"/>
                <w:sz w:val="21"/>
                <w:szCs w:val="21"/>
              </w:rPr>
              <w:t xml:space="preserve"> </w:t>
            </w:r>
            <w:r w:rsidRPr="00780D7C">
              <w:rPr>
                <w:rFonts w:ascii="Arial Narrow" w:hAnsi="Arial Narrow" w:cs="Times New Roman"/>
                <w:sz w:val="21"/>
                <w:szCs w:val="21"/>
              </w:rPr>
              <w:t>(mm)</w:t>
            </w:r>
          </w:p>
        </w:tc>
        <w:tc>
          <w:tcPr>
            <w:tcW w:w="1135" w:type="dxa"/>
            <w:tcBorders>
              <w:bottom w:val="single" w:sz="8" w:space="0" w:color="000000"/>
              <w:right w:val="single" w:sz="8" w:space="0" w:color="000000"/>
            </w:tcBorders>
          </w:tcPr>
          <w:p w14:paraId="081F8B8E" w14:textId="77777777" w:rsidR="004F1CBB" w:rsidRPr="00780D7C" w:rsidRDefault="004F1CBB" w:rsidP="000F4B36">
            <w:pPr>
              <w:pStyle w:val="TableParagraph"/>
              <w:spacing w:before="2"/>
              <w:ind w:left="125" w:right="106"/>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5,0</w:t>
            </w:r>
          </w:p>
        </w:tc>
        <w:tc>
          <w:tcPr>
            <w:tcW w:w="991" w:type="dxa"/>
            <w:tcBorders>
              <w:left w:val="single" w:sz="8" w:space="0" w:color="000000"/>
              <w:bottom w:val="single" w:sz="8" w:space="0" w:color="000000"/>
              <w:right w:val="single" w:sz="8" w:space="0" w:color="000000"/>
            </w:tcBorders>
          </w:tcPr>
          <w:p w14:paraId="3D396994" w14:textId="77777777" w:rsidR="004F1CBB" w:rsidRPr="00780D7C" w:rsidRDefault="004F1CBB" w:rsidP="000F4B36">
            <w:pPr>
              <w:pStyle w:val="TableParagraph"/>
              <w:spacing w:before="2"/>
              <w:ind w:left="193"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6,0</w:t>
            </w:r>
          </w:p>
        </w:tc>
        <w:tc>
          <w:tcPr>
            <w:tcW w:w="993" w:type="dxa"/>
            <w:tcBorders>
              <w:left w:val="single" w:sz="8" w:space="0" w:color="000000"/>
              <w:bottom w:val="single" w:sz="8" w:space="0" w:color="000000"/>
              <w:right w:val="single" w:sz="8" w:space="0" w:color="000000"/>
            </w:tcBorders>
          </w:tcPr>
          <w:p w14:paraId="5E9425EF" w14:textId="77777777" w:rsidR="004F1CBB" w:rsidRPr="00780D7C" w:rsidRDefault="004F1CBB" w:rsidP="000F4B36">
            <w:pPr>
              <w:pStyle w:val="TableParagraph"/>
              <w:spacing w:before="2"/>
              <w:ind w:left="191"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7,0</w:t>
            </w:r>
          </w:p>
        </w:tc>
        <w:tc>
          <w:tcPr>
            <w:tcW w:w="991" w:type="dxa"/>
            <w:tcBorders>
              <w:left w:val="single" w:sz="8" w:space="0" w:color="000000"/>
              <w:bottom w:val="single" w:sz="8" w:space="0" w:color="000000"/>
              <w:right w:val="single" w:sz="8" w:space="0" w:color="000000"/>
            </w:tcBorders>
          </w:tcPr>
          <w:p w14:paraId="7480337D" w14:textId="77777777" w:rsidR="004F1CBB" w:rsidRPr="00780D7C" w:rsidRDefault="004F1CBB" w:rsidP="000F4B36">
            <w:pPr>
              <w:pStyle w:val="TableParagraph"/>
              <w:spacing w:before="2"/>
              <w:ind w:left="195"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8,0</w:t>
            </w:r>
          </w:p>
        </w:tc>
        <w:tc>
          <w:tcPr>
            <w:tcW w:w="993" w:type="dxa"/>
            <w:tcBorders>
              <w:left w:val="single" w:sz="8" w:space="0" w:color="000000"/>
              <w:bottom w:val="single" w:sz="8" w:space="0" w:color="000000"/>
              <w:right w:val="single" w:sz="8" w:space="0" w:color="000000"/>
            </w:tcBorders>
          </w:tcPr>
          <w:p w14:paraId="7544314D" w14:textId="77777777" w:rsidR="004F1CBB" w:rsidRPr="00780D7C" w:rsidRDefault="004F1CBB" w:rsidP="000F4B36">
            <w:pPr>
              <w:pStyle w:val="TableParagraph"/>
              <w:spacing w:before="2"/>
              <w:ind w:left="265"/>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9,0</w:t>
            </w:r>
          </w:p>
        </w:tc>
        <w:tc>
          <w:tcPr>
            <w:tcW w:w="1132" w:type="dxa"/>
            <w:tcBorders>
              <w:left w:val="single" w:sz="8" w:space="0" w:color="000000"/>
              <w:bottom w:val="single" w:sz="8" w:space="0" w:color="000000"/>
            </w:tcBorders>
          </w:tcPr>
          <w:p w14:paraId="54245095" w14:textId="77777777" w:rsidR="004F1CBB" w:rsidRPr="00780D7C" w:rsidRDefault="004F1CBB" w:rsidP="000F4B36">
            <w:pPr>
              <w:pStyle w:val="TableParagraph"/>
              <w:spacing w:before="2"/>
              <w:ind w:left="0" w:right="241"/>
              <w:jc w:val="right"/>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20"/>
                <w:sz w:val="21"/>
                <w:szCs w:val="21"/>
              </w:rPr>
              <w:t xml:space="preserve"> </w:t>
            </w:r>
            <w:r w:rsidRPr="00780D7C">
              <w:rPr>
                <w:rFonts w:ascii="Arial Narrow" w:hAnsi="Arial Narrow" w:cs="Times New Roman"/>
                <w:sz w:val="21"/>
                <w:szCs w:val="21"/>
              </w:rPr>
              <w:t>10,0</w:t>
            </w:r>
          </w:p>
        </w:tc>
      </w:tr>
      <w:tr w:rsidR="004F1CBB" w:rsidRPr="005F3E33" w14:paraId="421D399C" w14:textId="77777777" w:rsidTr="00091502">
        <w:trPr>
          <w:trHeight w:val="375"/>
        </w:trPr>
        <w:tc>
          <w:tcPr>
            <w:tcW w:w="2419" w:type="dxa"/>
            <w:tcBorders>
              <w:top w:val="single" w:sz="8" w:space="0" w:color="000000"/>
            </w:tcBorders>
          </w:tcPr>
          <w:p w14:paraId="3E1AB1B3" w14:textId="77777777" w:rsidR="004F1CBB" w:rsidRPr="00780D7C" w:rsidRDefault="004F1CBB" w:rsidP="000F4B36">
            <w:pPr>
              <w:pStyle w:val="TableParagraph"/>
              <w:spacing w:before="2"/>
              <w:ind w:left="69"/>
              <w:rPr>
                <w:rFonts w:ascii="Arial Narrow" w:hAnsi="Arial Narrow" w:cs="Times New Roman"/>
                <w:sz w:val="21"/>
                <w:szCs w:val="21"/>
              </w:rPr>
            </w:pPr>
            <w:r w:rsidRPr="00780D7C">
              <w:rPr>
                <w:rFonts w:ascii="Arial Narrow" w:hAnsi="Arial Narrow" w:cs="Times New Roman"/>
                <w:sz w:val="21"/>
                <w:szCs w:val="21"/>
              </w:rPr>
              <w:t>Index</w:t>
            </w:r>
            <w:r w:rsidRPr="00780D7C">
              <w:rPr>
                <w:rFonts w:ascii="Arial Narrow" w:hAnsi="Arial Narrow" w:cs="Times New Roman"/>
                <w:spacing w:val="40"/>
                <w:sz w:val="21"/>
                <w:szCs w:val="21"/>
              </w:rPr>
              <w:t xml:space="preserve"> </w:t>
            </w:r>
            <w:r w:rsidRPr="00780D7C">
              <w:rPr>
                <w:rFonts w:ascii="Arial Narrow" w:hAnsi="Arial Narrow" w:cs="Times New Roman"/>
                <w:sz w:val="21"/>
                <w:szCs w:val="21"/>
              </w:rPr>
              <w:t>IRI</w:t>
            </w:r>
            <w:r w:rsidRPr="00780D7C">
              <w:rPr>
                <w:rFonts w:ascii="Arial Narrow" w:hAnsi="Arial Narrow" w:cs="Times New Roman"/>
                <w:spacing w:val="36"/>
                <w:sz w:val="21"/>
                <w:szCs w:val="21"/>
              </w:rPr>
              <w:t xml:space="preserve"> </w:t>
            </w:r>
            <w:r w:rsidRPr="00780D7C">
              <w:rPr>
                <w:rFonts w:ascii="Arial Narrow" w:hAnsi="Arial Narrow" w:cs="Times New Roman"/>
                <w:sz w:val="21"/>
                <w:szCs w:val="21"/>
              </w:rPr>
              <w:t>(m.km</w:t>
            </w:r>
            <w:r w:rsidRPr="00780D7C">
              <w:rPr>
                <w:rFonts w:ascii="Arial Narrow" w:hAnsi="Arial Narrow" w:cs="Times New Roman"/>
                <w:position w:val="6"/>
                <w:sz w:val="21"/>
                <w:szCs w:val="21"/>
              </w:rPr>
              <w:t>-1</w:t>
            </w:r>
            <w:r w:rsidRPr="00780D7C">
              <w:rPr>
                <w:rFonts w:ascii="Arial Narrow" w:hAnsi="Arial Narrow" w:cs="Times New Roman"/>
                <w:sz w:val="21"/>
                <w:szCs w:val="21"/>
              </w:rPr>
              <w:t>)</w:t>
            </w:r>
          </w:p>
        </w:tc>
        <w:tc>
          <w:tcPr>
            <w:tcW w:w="1135" w:type="dxa"/>
            <w:tcBorders>
              <w:top w:val="single" w:sz="8" w:space="0" w:color="000000"/>
              <w:right w:val="single" w:sz="8" w:space="0" w:color="000000"/>
            </w:tcBorders>
          </w:tcPr>
          <w:p w14:paraId="211FEF87" w14:textId="77777777" w:rsidR="004F1CBB" w:rsidRPr="00780D7C" w:rsidRDefault="004F1CBB" w:rsidP="000F4B36">
            <w:pPr>
              <w:pStyle w:val="TableParagraph"/>
              <w:spacing w:before="2"/>
              <w:ind w:left="125" w:right="106"/>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1,9</w:t>
            </w:r>
          </w:p>
        </w:tc>
        <w:tc>
          <w:tcPr>
            <w:tcW w:w="991" w:type="dxa"/>
            <w:tcBorders>
              <w:top w:val="single" w:sz="8" w:space="0" w:color="000000"/>
              <w:left w:val="single" w:sz="8" w:space="0" w:color="000000"/>
              <w:right w:val="single" w:sz="8" w:space="0" w:color="000000"/>
            </w:tcBorders>
          </w:tcPr>
          <w:p w14:paraId="6134DD2A" w14:textId="77777777" w:rsidR="004F1CBB" w:rsidRPr="00780D7C" w:rsidRDefault="004F1CBB" w:rsidP="000F4B36">
            <w:pPr>
              <w:pStyle w:val="TableParagraph"/>
              <w:spacing w:before="2"/>
              <w:ind w:left="193"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2,2</w:t>
            </w:r>
          </w:p>
        </w:tc>
        <w:tc>
          <w:tcPr>
            <w:tcW w:w="993" w:type="dxa"/>
            <w:tcBorders>
              <w:top w:val="single" w:sz="8" w:space="0" w:color="000000"/>
              <w:left w:val="single" w:sz="8" w:space="0" w:color="000000"/>
              <w:right w:val="single" w:sz="8" w:space="0" w:color="000000"/>
            </w:tcBorders>
          </w:tcPr>
          <w:p w14:paraId="44158D44" w14:textId="77777777" w:rsidR="004F1CBB" w:rsidRPr="00780D7C" w:rsidRDefault="004F1CBB" w:rsidP="000F4B36">
            <w:pPr>
              <w:pStyle w:val="TableParagraph"/>
              <w:spacing w:before="2"/>
              <w:ind w:left="191"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2,5</w:t>
            </w:r>
          </w:p>
        </w:tc>
        <w:tc>
          <w:tcPr>
            <w:tcW w:w="991" w:type="dxa"/>
            <w:tcBorders>
              <w:top w:val="single" w:sz="8" w:space="0" w:color="000000"/>
              <w:left w:val="single" w:sz="8" w:space="0" w:color="000000"/>
              <w:right w:val="single" w:sz="8" w:space="0" w:color="000000"/>
            </w:tcBorders>
          </w:tcPr>
          <w:p w14:paraId="09D950F5" w14:textId="77777777" w:rsidR="004F1CBB" w:rsidRPr="00780D7C" w:rsidRDefault="004F1CBB" w:rsidP="000F4B36">
            <w:pPr>
              <w:pStyle w:val="TableParagraph"/>
              <w:spacing w:before="2"/>
              <w:ind w:left="195"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2,8</w:t>
            </w:r>
          </w:p>
        </w:tc>
        <w:tc>
          <w:tcPr>
            <w:tcW w:w="993" w:type="dxa"/>
            <w:tcBorders>
              <w:top w:val="single" w:sz="8" w:space="0" w:color="000000"/>
              <w:left w:val="single" w:sz="8" w:space="0" w:color="000000"/>
              <w:right w:val="single" w:sz="8" w:space="0" w:color="000000"/>
            </w:tcBorders>
          </w:tcPr>
          <w:p w14:paraId="71038604" w14:textId="77777777" w:rsidR="004F1CBB" w:rsidRPr="00780D7C" w:rsidRDefault="004F1CBB" w:rsidP="000F4B36">
            <w:pPr>
              <w:pStyle w:val="TableParagraph"/>
              <w:spacing w:before="2"/>
              <w:ind w:left="265"/>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3,1</w:t>
            </w:r>
          </w:p>
        </w:tc>
        <w:tc>
          <w:tcPr>
            <w:tcW w:w="1132" w:type="dxa"/>
            <w:tcBorders>
              <w:top w:val="single" w:sz="8" w:space="0" w:color="000000"/>
              <w:left w:val="single" w:sz="8" w:space="0" w:color="000000"/>
            </w:tcBorders>
          </w:tcPr>
          <w:p w14:paraId="2F393E71" w14:textId="77777777" w:rsidR="004F1CBB" w:rsidRPr="00780D7C" w:rsidRDefault="004F1CBB" w:rsidP="000F4B36">
            <w:pPr>
              <w:pStyle w:val="TableParagraph"/>
              <w:spacing w:before="2"/>
              <w:ind w:left="0" w:right="298"/>
              <w:jc w:val="right"/>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3,3</w:t>
            </w:r>
          </w:p>
        </w:tc>
      </w:tr>
    </w:tbl>
    <w:p w14:paraId="7637F73A" w14:textId="77777777" w:rsidR="004F1CBB" w:rsidRPr="005F3E33" w:rsidRDefault="004F1CBB" w:rsidP="004F1CBB">
      <w:pPr>
        <w:pStyle w:val="Zkladntext"/>
        <w:spacing w:before="3"/>
        <w:ind w:firstLine="0"/>
        <w:rPr>
          <w:rFonts w:ascii="Arial Narrow" w:hAnsi="Arial Narrow"/>
          <w:sz w:val="21"/>
          <w:szCs w:val="21"/>
        </w:rPr>
      </w:pPr>
    </w:p>
    <w:p w14:paraId="5C1458F1" w14:textId="77777777" w:rsidR="004F1CBB" w:rsidRPr="00780D7C" w:rsidRDefault="004F1CBB" w:rsidP="004F1CBB">
      <w:pPr>
        <w:pStyle w:val="Zkladntext"/>
        <w:spacing w:line="244" w:lineRule="auto"/>
        <w:ind w:right="104" w:firstLine="0"/>
        <w:rPr>
          <w:rFonts w:ascii="Arial Narrow" w:hAnsi="Arial Narrow"/>
          <w:sz w:val="21"/>
          <w:szCs w:val="21"/>
        </w:rPr>
      </w:pPr>
      <w:r w:rsidRPr="00780D7C">
        <w:rPr>
          <w:rFonts w:ascii="Arial Narrow" w:hAnsi="Arial Narrow"/>
          <w:sz w:val="21"/>
          <w:szCs w:val="21"/>
        </w:rPr>
        <w:lastRenderedPageBreak/>
        <w:t>Nerovnosť</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pozdĺžnom</w:t>
      </w:r>
      <w:r w:rsidRPr="00780D7C">
        <w:rPr>
          <w:rFonts w:ascii="Arial Narrow" w:hAnsi="Arial Narrow"/>
          <w:spacing w:val="1"/>
          <w:sz w:val="21"/>
          <w:szCs w:val="21"/>
        </w:rPr>
        <w:t xml:space="preserve"> </w:t>
      </w:r>
      <w:r w:rsidRPr="00780D7C">
        <w:rPr>
          <w:rFonts w:ascii="Arial Narrow" w:hAnsi="Arial Narrow"/>
          <w:sz w:val="21"/>
          <w:szCs w:val="21"/>
        </w:rPr>
        <w:t>smere</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vyjadruje</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indexu</w:t>
      </w:r>
      <w:r w:rsidRPr="00780D7C">
        <w:rPr>
          <w:rFonts w:ascii="Arial Narrow" w:hAnsi="Arial Narrow"/>
          <w:spacing w:val="1"/>
          <w:sz w:val="21"/>
          <w:szCs w:val="21"/>
        </w:rPr>
        <w:t xml:space="preserve"> </w:t>
      </w:r>
      <w:r w:rsidRPr="00780D7C">
        <w:rPr>
          <w:rFonts w:ascii="Arial Narrow" w:hAnsi="Arial Narrow"/>
          <w:sz w:val="21"/>
          <w:szCs w:val="21"/>
        </w:rPr>
        <w:t>IRI.</w:t>
      </w:r>
      <w:r w:rsidRPr="00780D7C">
        <w:rPr>
          <w:rFonts w:ascii="Arial Narrow" w:hAnsi="Arial Narrow"/>
          <w:spacing w:val="1"/>
          <w:sz w:val="21"/>
          <w:szCs w:val="21"/>
        </w:rPr>
        <w:t xml:space="preserve"> </w:t>
      </w:r>
      <w:r w:rsidRPr="00780D7C">
        <w:rPr>
          <w:rFonts w:ascii="Arial Narrow" w:hAnsi="Arial Narrow"/>
          <w:sz w:val="21"/>
          <w:szCs w:val="21"/>
        </w:rPr>
        <w:t>Index</w:t>
      </w:r>
      <w:r w:rsidRPr="00780D7C">
        <w:rPr>
          <w:rFonts w:ascii="Arial Narrow" w:hAnsi="Arial Narrow"/>
          <w:spacing w:val="1"/>
          <w:sz w:val="21"/>
          <w:szCs w:val="21"/>
        </w:rPr>
        <w:t xml:space="preserve"> </w:t>
      </w:r>
      <w:r w:rsidRPr="00780D7C">
        <w:rPr>
          <w:rFonts w:ascii="Arial Narrow" w:hAnsi="Arial Narrow"/>
          <w:sz w:val="21"/>
          <w:szCs w:val="21"/>
        </w:rPr>
        <w:t>IRI</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správneho</w:t>
      </w:r>
      <w:r w:rsidRPr="00780D7C">
        <w:rPr>
          <w:rFonts w:ascii="Arial Narrow" w:hAnsi="Arial Narrow"/>
          <w:spacing w:val="28"/>
          <w:sz w:val="21"/>
          <w:szCs w:val="21"/>
        </w:rPr>
        <w:t xml:space="preserve"> </w:t>
      </w:r>
      <w:r w:rsidRPr="00780D7C">
        <w:rPr>
          <w:rFonts w:ascii="Arial Narrow" w:hAnsi="Arial Narrow"/>
          <w:sz w:val="21"/>
          <w:szCs w:val="21"/>
        </w:rPr>
        <w:t>návrhu</w:t>
      </w:r>
      <w:r w:rsidRPr="00780D7C">
        <w:rPr>
          <w:rFonts w:ascii="Arial Narrow" w:hAnsi="Arial Narrow"/>
          <w:spacing w:val="32"/>
          <w:sz w:val="21"/>
          <w:szCs w:val="21"/>
        </w:rPr>
        <w:t xml:space="preserve"> </w:t>
      </w:r>
      <w:r w:rsidRPr="00780D7C">
        <w:rPr>
          <w:rFonts w:ascii="Arial Narrow" w:hAnsi="Arial Narrow"/>
          <w:sz w:val="21"/>
          <w:szCs w:val="21"/>
        </w:rPr>
        <w:t>vozovky</w:t>
      </w:r>
      <w:r w:rsidRPr="00780D7C">
        <w:rPr>
          <w:rFonts w:ascii="Arial Narrow" w:hAnsi="Arial Narrow"/>
          <w:spacing w:val="26"/>
          <w:sz w:val="21"/>
          <w:szCs w:val="21"/>
        </w:rPr>
        <w:t xml:space="preserve"> </w:t>
      </w:r>
      <w:r w:rsidRPr="00780D7C">
        <w:rPr>
          <w:rFonts w:ascii="Arial Narrow" w:hAnsi="Arial Narrow"/>
          <w:sz w:val="21"/>
          <w:szCs w:val="21"/>
        </w:rPr>
        <w:t>musí</w:t>
      </w:r>
      <w:r w:rsidRPr="00780D7C">
        <w:rPr>
          <w:rFonts w:ascii="Arial Narrow" w:hAnsi="Arial Narrow"/>
          <w:spacing w:val="28"/>
          <w:sz w:val="21"/>
          <w:szCs w:val="21"/>
        </w:rPr>
        <w:t xml:space="preserve"> </w:t>
      </w:r>
      <w:r w:rsidRPr="00780D7C">
        <w:rPr>
          <w:rFonts w:ascii="Arial Narrow" w:hAnsi="Arial Narrow"/>
          <w:sz w:val="21"/>
          <w:szCs w:val="21"/>
        </w:rPr>
        <w:t>spĺňať</w:t>
      </w:r>
      <w:r w:rsidRPr="00780D7C">
        <w:rPr>
          <w:rFonts w:ascii="Arial Narrow" w:hAnsi="Arial Narrow"/>
          <w:spacing w:val="33"/>
          <w:sz w:val="21"/>
          <w:szCs w:val="21"/>
        </w:rPr>
        <w:t xml:space="preserve"> </w:t>
      </w:r>
      <w:r w:rsidRPr="00780D7C">
        <w:rPr>
          <w:rFonts w:ascii="Arial Narrow" w:hAnsi="Arial Narrow"/>
          <w:sz w:val="21"/>
          <w:szCs w:val="21"/>
        </w:rPr>
        <w:t>požadované</w:t>
      </w:r>
      <w:r w:rsidRPr="00780D7C">
        <w:rPr>
          <w:rFonts w:ascii="Arial Narrow" w:hAnsi="Arial Narrow"/>
          <w:spacing w:val="28"/>
          <w:sz w:val="21"/>
          <w:szCs w:val="21"/>
        </w:rPr>
        <w:t xml:space="preserve"> </w:t>
      </w:r>
      <w:r w:rsidRPr="00780D7C">
        <w:rPr>
          <w:rFonts w:ascii="Arial Narrow" w:hAnsi="Arial Narrow"/>
          <w:sz w:val="21"/>
          <w:szCs w:val="21"/>
        </w:rPr>
        <w:t>hodnoty</w:t>
      </w:r>
      <w:r w:rsidRPr="00780D7C">
        <w:rPr>
          <w:rFonts w:ascii="Arial Narrow" w:hAnsi="Arial Narrow"/>
          <w:spacing w:val="30"/>
          <w:sz w:val="21"/>
          <w:szCs w:val="21"/>
        </w:rPr>
        <w:t xml:space="preserve"> </w:t>
      </w:r>
      <w:r w:rsidRPr="00780D7C">
        <w:rPr>
          <w:rFonts w:ascii="Arial Narrow" w:hAnsi="Arial Narrow"/>
          <w:sz w:val="21"/>
          <w:szCs w:val="21"/>
        </w:rPr>
        <w:t>uvedené</w:t>
      </w:r>
      <w:r w:rsidRPr="00780D7C">
        <w:rPr>
          <w:rFonts w:ascii="Arial Narrow" w:hAnsi="Arial Narrow"/>
          <w:spacing w:val="29"/>
          <w:sz w:val="21"/>
          <w:szCs w:val="21"/>
        </w:rPr>
        <w:t xml:space="preserve"> </w:t>
      </w:r>
      <w:r w:rsidRPr="00780D7C">
        <w:rPr>
          <w:rFonts w:ascii="Arial Narrow" w:hAnsi="Arial Narrow"/>
          <w:sz w:val="21"/>
          <w:szCs w:val="21"/>
        </w:rPr>
        <w:t>v</w:t>
      </w:r>
      <w:r w:rsidRPr="00780D7C">
        <w:rPr>
          <w:rFonts w:ascii="Arial Narrow" w:hAnsi="Arial Narrow"/>
          <w:spacing w:val="29"/>
          <w:sz w:val="21"/>
          <w:szCs w:val="21"/>
        </w:rPr>
        <w:t xml:space="preserve"> </w:t>
      </w:r>
      <w:r w:rsidRPr="00780D7C">
        <w:rPr>
          <w:rFonts w:ascii="Arial Narrow" w:hAnsi="Arial Narrow"/>
          <w:sz w:val="21"/>
          <w:szCs w:val="21"/>
        </w:rPr>
        <w:t>tabuľke</w:t>
      </w:r>
      <w:r w:rsidRPr="00780D7C">
        <w:rPr>
          <w:rFonts w:ascii="Arial Narrow" w:hAnsi="Arial Narrow"/>
          <w:spacing w:val="29"/>
          <w:sz w:val="21"/>
          <w:szCs w:val="21"/>
        </w:rPr>
        <w:t xml:space="preserve"> </w:t>
      </w:r>
      <w:r w:rsidRPr="00780D7C">
        <w:rPr>
          <w:rFonts w:ascii="Arial Narrow" w:hAnsi="Arial Narrow"/>
          <w:sz w:val="21"/>
          <w:szCs w:val="21"/>
        </w:rPr>
        <w:t>č.</w:t>
      </w:r>
      <w:r w:rsidRPr="00780D7C">
        <w:rPr>
          <w:rFonts w:ascii="Arial Narrow" w:hAnsi="Arial Narrow"/>
          <w:spacing w:val="33"/>
          <w:sz w:val="21"/>
          <w:szCs w:val="21"/>
        </w:rPr>
        <w:t xml:space="preserve"> </w:t>
      </w:r>
      <w:r w:rsidRPr="00780D7C">
        <w:rPr>
          <w:rFonts w:ascii="Arial Narrow" w:hAnsi="Arial Narrow"/>
          <w:sz w:val="21"/>
          <w:szCs w:val="21"/>
        </w:rPr>
        <w:t>1.</w:t>
      </w:r>
    </w:p>
    <w:p w14:paraId="13A4EC8C" w14:textId="34F76321" w:rsidR="004F1CBB" w:rsidRPr="00780D7C" w:rsidRDefault="004F1CBB" w:rsidP="00B272A4">
      <w:pPr>
        <w:pStyle w:val="Odsekzoznamu"/>
        <w:widowControl w:val="0"/>
        <w:numPr>
          <w:ilvl w:val="0"/>
          <w:numId w:val="32"/>
        </w:numPr>
        <w:autoSpaceDE w:val="0"/>
        <w:autoSpaceDN w:val="0"/>
        <w:spacing w:before="119" w:after="0"/>
        <w:ind w:left="284" w:hanging="284"/>
        <w:jc w:val="left"/>
        <w:rPr>
          <w:rFonts w:ascii="Arial Narrow" w:hAnsi="Arial Narrow"/>
          <w:sz w:val="21"/>
          <w:szCs w:val="21"/>
        </w:rPr>
      </w:pPr>
      <w:r w:rsidRPr="00780D7C">
        <w:rPr>
          <w:rFonts w:ascii="Arial Narrow" w:hAnsi="Arial Narrow"/>
          <w:sz w:val="21"/>
          <w:szCs w:val="21"/>
        </w:rPr>
        <w:t>Drsnosť</w:t>
      </w:r>
    </w:p>
    <w:p w14:paraId="391365EA" w14:textId="77777777" w:rsidR="004F1CBB" w:rsidRPr="00780D7C" w:rsidRDefault="004F1CBB" w:rsidP="004F1CBB">
      <w:pPr>
        <w:pStyle w:val="Zkladntext"/>
        <w:spacing w:before="123" w:line="244" w:lineRule="auto"/>
        <w:ind w:right="525" w:firstLine="0"/>
        <w:rPr>
          <w:rFonts w:ascii="Arial Narrow" w:hAnsi="Arial Narrow"/>
          <w:sz w:val="21"/>
          <w:szCs w:val="21"/>
        </w:rPr>
      </w:pPr>
      <w:r w:rsidRPr="00780D7C">
        <w:rPr>
          <w:rFonts w:ascii="Arial Narrow" w:hAnsi="Arial Narrow"/>
          <w:sz w:val="21"/>
          <w:szCs w:val="21"/>
        </w:rPr>
        <w:t>Drsnosť</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kontrolovaná</w:t>
      </w:r>
      <w:r w:rsidRPr="00780D7C">
        <w:rPr>
          <w:rFonts w:ascii="Arial Narrow" w:hAnsi="Arial Narrow"/>
          <w:spacing w:val="1"/>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9"/>
          <w:sz w:val="21"/>
          <w:szCs w:val="21"/>
        </w:rPr>
        <w:t xml:space="preserve"> </w:t>
      </w:r>
      <w:r w:rsidRPr="00780D7C">
        <w:rPr>
          <w:rFonts w:ascii="Arial Narrow" w:hAnsi="Arial Narrow"/>
          <w:sz w:val="21"/>
          <w:szCs w:val="21"/>
        </w:rPr>
        <w:t>zariadenia</w:t>
      </w:r>
      <w:r w:rsidRPr="00780D7C">
        <w:rPr>
          <w:rFonts w:ascii="Arial Narrow" w:hAnsi="Arial Narrow"/>
          <w:spacing w:val="59"/>
          <w:sz w:val="21"/>
          <w:szCs w:val="21"/>
        </w:rPr>
        <w:t xml:space="preserve"> </w:t>
      </w:r>
      <w:r w:rsidRPr="00780D7C">
        <w:rPr>
          <w:rFonts w:ascii="Arial Narrow" w:hAnsi="Arial Narrow"/>
          <w:sz w:val="21"/>
          <w:szCs w:val="21"/>
        </w:rPr>
        <w:t>SKIDDOMETER.</w:t>
      </w:r>
      <w:r w:rsidRPr="00780D7C">
        <w:rPr>
          <w:rFonts w:ascii="Arial Narrow" w:hAnsi="Arial Narrow"/>
          <w:spacing w:val="59"/>
          <w:sz w:val="21"/>
          <w:szCs w:val="21"/>
        </w:rPr>
        <w:t xml:space="preserve"> </w:t>
      </w:r>
      <w:r w:rsidRPr="00780D7C">
        <w:rPr>
          <w:rFonts w:ascii="Arial Narrow" w:hAnsi="Arial Narrow"/>
          <w:sz w:val="21"/>
          <w:szCs w:val="21"/>
        </w:rPr>
        <w:t>Meranie</w:t>
      </w:r>
      <w:r w:rsidRPr="00780D7C">
        <w:rPr>
          <w:rFonts w:ascii="Arial Narrow" w:hAnsi="Arial Narrow"/>
          <w:spacing w:val="-56"/>
          <w:sz w:val="21"/>
          <w:szCs w:val="21"/>
        </w:rPr>
        <w:t xml:space="preserve"> </w:t>
      </w:r>
      <w:r w:rsidRPr="00780D7C">
        <w:rPr>
          <w:rFonts w:ascii="Arial Narrow" w:hAnsi="Arial Narrow"/>
          <w:sz w:val="21"/>
          <w:szCs w:val="21"/>
        </w:rPr>
        <w:t>drsnosti</w:t>
      </w:r>
      <w:r w:rsidRPr="00780D7C">
        <w:rPr>
          <w:rFonts w:ascii="Arial Narrow" w:hAnsi="Arial Narrow"/>
          <w:spacing w:val="20"/>
          <w:sz w:val="21"/>
          <w:szCs w:val="21"/>
        </w:rPr>
        <w:t xml:space="preserve"> </w:t>
      </w:r>
      <w:r w:rsidRPr="00780D7C">
        <w:rPr>
          <w:rFonts w:ascii="Arial Narrow" w:hAnsi="Arial Narrow"/>
          <w:sz w:val="21"/>
          <w:szCs w:val="21"/>
        </w:rPr>
        <w:t>sa</w:t>
      </w:r>
      <w:r w:rsidRPr="00780D7C">
        <w:rPr>
          <w:rFonts w:ascii="Arial Narrow" w:hAnsi="Arial Narrow"/>
          <w:spacing w:val="22"/>
          <w:sz w:val="21"/>
          <w:szCs w:val="21"/>
        </w:rPr>
        <w:t xml:space="preserve"> </w:t>
      </w:r>
      <w:r w:rsidRPr="00780D7C">
        <w:rPr>
          <w:rFonts w:ascii="Arial Narrow" w:hAnsi="Arial Narrow"/>
          <w:sz w:val="21"/>
          <w:szCs w:val="21"/>
        </w:rPr>
        <w:t>uskutočňuje</w:t>
      </w:r>
      <w:r w:rsidRPr="00780D7C">
        <w:rPr>
          <w:rFonts w:ascii="Arial Narrow" w:hAnsi="Arial Narrow"/>
          <w:spacing w:val="22"/>
          <w:sz w:val="21"/>
          <w:szCs w:val="21"/>
        </w:rPr>
        <w:t xml:space="preserve"> </w:t>
      </w:r>
      <w:r w:rsidRPr="00780D7C">
        <w:rPr>
          <w:rFonts w:ascii="Arial Narrow" w:hAnsi="Arial Narrow"/>
          <w:sz w:val="21"/>
          <w:szCs w:val="21"/>
        </w:rPr>
        <w:t>podľa</w:t>
      </w:r>
      <w:r w:rsidRPr="00780D7C">
        <w:rPr>
          <w:rFonts w:ascii="Arial Narrow" w:hAnsi="Arial Narrow"/>
          <w:spacing w:val="22"/>
          <w:sz w:val="21"/>
          <w:szCs w:val="21"/>
        </w:rPr>
        <w:t xml:space="preserve"> </w:t>
      </w:r>
      <w:r w:rsidRPr="00780D7C">
        <w:rPr>
          <w:rFonts w:ascii="Arial Narrow" w:hAnsi="Arial Narrow"/>
          <w:sz w:val="21"/>
          <w:szCs w:val="21"/>
        </w:rPr>
        <w:t>TP</w:t>
      </w:r>
      <w:r w:rsidRPr="00780D7C">
        <w:rPr>
          <w:rFonts w:ascii="Arial Narrow" w:hAnsi="Arial Narrow"/>
          <w:spacing w:val="24"/>
          <w:sz w:val="21"/>
          <w:szCs w:val="21"/>
        </w:rPr>
        <w:t xml:space="preserve"> </w:t>
      </w:r>
      <w:r w:rsidRPr="00780D7C">
        <w:rPr>
          <w:rFonts w:ascii="Arial Narrow" w:hAnsi="Arial Narrow"/>
          <w:sz w:val="21"/>
          <w:szCs w:val="21"/>
        </w:rPr>
        <w:t>025.</w:t>
      </w:r>
      <w:r w:rsidRPr="00780D7C">
        <w:rPr>
          <w:rFonts w:ascii="Arial Narrow" w:hAnsi="Arial Narrow"/>
          <w:spacing w:val="24"/>
          <w:sz w:val="21"/>
          <w:szCs w:val="21"/>
        </w:rPr>
        <w:t xml:space="preserve"> </w:t>
      </w:r>
      <w:r w:rsidRPr="00780D7C">
        <w:rPr>
          <w:rFonts w:ascii="Arial Narrow" w:hAnsi="Arial Narrow"/>
          <w:sz w:val="21"/>
          <w:szCs w:val="21"/>
        </w:rPr>
        <w:t>Drsnosť</w:t>
      </w:r>
      <w:r w:rsidRPr="00780D7C">
        <w:rPr>
          <w:rFonts w:ascii="Arial Narrow" w:hAnsi="Arial Narrow"/>
          <w:spacing w:val="24"/>
          <w:sz w:val="21"/>
          <w:szCs w:val="21"/>
        </w:rPr>
        <w:t xml:space="preserve"> </w:t>
      </w:r>
      <w:r w:rsidRPr="00780D7C">
        <w:rPr>
          <w:rFonts w:ascii="Arial Narrow" w:hAnsi="Arial Narrow"/>
          <w:sz w:val="21"/>
          <w:szCs w:val="21"/>
        </w:rPr>
        <w:t>sa</w:t>
      </w:r>
      <w:r w:rsidRPr="00780D7C">
        <w:rPr>
          <w:rFonts w:ascii="Arial Narrow" w:hAnsi="Arial Narrow"/>
          <w:spacing w:val="25"/>
          <w:sz w:val="21"/>
          <w:szCs w:val="21"/>
        </w:rPr>
        <w:t xml:space="preserve"> </w:t>
      </w:r>
      <w:r w:rsidRPr="00780D7C">
        <w:rPr>
          <w:rFonts w:ascii="Arial Narrow" w:hAnsi="Arial Narrow"/>
          <w:sz w:val="21"/>
          <w:szCs w:val="21"/>
        </w:rPr>
        <w:t>vyjadruje</w:t>
      </w:r>
      <w:r w:rsidRPr="00780D7C">
        <w:rPr>
          <w:rFonts w:ascii="Arial Narrow" w:hAnsi="Arial Narrow"/>
          <w:spacing w:val="25"/>
          <w:sz w:val="21"/>
          <w:szCs w:val="21"/>
        </w:rPr>
        <w:t xml:space="preserve"> </w:t>
      </w:r>
      <w:r w:rsidRPr="00780D7C">
        <w:rPr>
          <w:rFonts w:ascii="Arial Narrow" w:hAnsi="Arial Narrow"/>
          <w:sz w:val="21"/>
          <w:szCs w:val="21"/>
        </w:rPr>
        <w:t>parametrom</w:t>
      </w:r>
      <w:r w:rsidRPr="00780D7C">
        <w:rPr>
          <w:rFonts w:ascii="Arial Narrow" w:hAnsi="Arial Narrow"/>
          <w:spacing w:val="27"/>
          <w:sz w:val="21"/>
          <w:szCs w:val="21"/>
        </w:rPr>
        <w:t xml:space="preserve"> </w:t>
      </w:r>
      <w:r w:rsidRPr="00780D7C">
        <w:rPr>
          <w:rFonts w:ascii="Arial Narrow" w:hAnsi="Arial Narrow"/>
          <w:sz w:val="21"/>
          <w:szCs w:val="21"/>
        </w:rPr>
        <w:t>Mu.</w:t>
      </w:r>
    </w:p>
    <w:p w14:paraId="38399E8C" w14:textId="77777777" w:rsidR="004F1CBB" w:rsidRPr="00780D7C" w:rsidRDefault="004F1CBB" w:rsidP="004F1CBB">
      <w:pPr>
        <w:pStyle w:val="Zkladntext"/>
        <w:spacing w:before="118" w:line="244" w:lineRule="auto"/>
        <w:ind w:firstLine="0"/>
        <w:rPr>
          <w:rFonts w:ascii="Arial Narrow" w:hAnsi="Arial Narrow"/>
          <w:sz w:val="21"/>
          <w:szCs w:val="21"/>
        </w:rPr>
      </w:pPr>
      <w:r w:rsidRPr="00780D7C">
        <w:rPr>
          <w:rFonts w:ascii="Arial Narrow" w:hAnsi="Arial Narrow"/>
          <w:sz w:val="21"/>
          <w:szCs w:val="21"/>
        </w:rPr>
        <w:t>Hodnota</w:t>
      </w:r>
      <w:r w:rsidRPr="00780D7C">
        <w:rPr>
          <w:rFonts w:ascii="Arial Narrow" w:hAnsi="Arial Narrow"/>
          <w:spacing w:val="19"/>
          <w:sz w:val="21"/>
          <w:szCs w:val="21"/>
        </w:rPr>
        <w:t xml:space="preserve"> </w:t>
      </w:r>
      <w:r w:rsidRPr="00780D7C">
        <w:rPr>
          <w:rFonts w:ascii="Arial Narrow" w:hAnsi="Arial Narrow"/>
          <w:sz w:val="21"/>
          <w:szCs w:val="21"/>
        </w:rPr>
        <w:t>drsnosti</w:t>
      </w:r>
      <w:r w:rsidRPr="00780D7C">
        <w:rPr>
          <w:rFonts w:ascii="Arial Narrow" w:hAnsi="Arial Narrow"/>
          <w:spacing w:val="21"/>
          <w:sz w:val="21"/>
          <w:szCs w:val="21"/>
        </w:rPr>
        <w:t xml:space="preserve"> </w:t>
      </w:r>
      <w:r w:rsidRPr="00780D7C">
        <w:rPr>
          <w:rFonts w:ascii="Arial Narrow" w:hAnsi="Arial Narrow"/>
          <w:sz w:val="21"/>
          <w:szCs w:val="21"/>
        </w:rPr>
        <w:t>Mu</w:t>
      </w:r>
      <w:r w:rsidRPr="00780D7C">
        <w:rPr>
          <w:rFonts w:ascii="Arial Narrow" w:hAnsi="Arial Narrow"/>
          <w:spacing w:val="19"/>
          <w:sz w:val="21"/>
          <w:szCs w:val="21"/>
        </w:rPr>
        <w:t xml:space="preserve"> </w:t>
      </w:r>
      <w:r w:rsidRPr="00780D7C">
        <w:rPr>
          <w:rFonts w:ascii="Arial Narrow" w:hAnsi="Arial Narrow"/>
          <w:sz w:val="21"/>
          <w:szCs w:val="21"/>
        </w:rPr>
        <w:t>musí</w:t>
      </w:r>
      <w:r w:rsidRPr="00780D7C">
        <w:rPr>
          <w:rFonts w:ascii="Arial Narrow" w:hAnsi="Arial Narrow"/>
          <w:spacing w:val="17"/>
          <w:sz w:val="21"/>
          <w:szCs w:val="21"/>
        </w:rPr>
        <w:t xml:space="preserve"> </w:t>
      </w:r>
      <w:r w:rsidRPr="00780D7C">
        <w:rPr>
          <w:rFonts w:ascii="Arial Narrow" w:hAnsi="Arial Narrow"/>
          <w:sz w:val="21"/>
          <w:szCs w:val="21"/>
        </w:rPr>
        <w:t>spĺňať</w:t>
      </w:r>
      <w:r w:rsidRPr="00780D7C">
        <w:rPr>
          <w:rFonts w:ascii="Arial Narrow" w:hAnsi="Arial Narrow"/>
          <w:spacing w:val="21"/>
          <w:sz w:val="21"/>
          <w:szCs w:val="21"/>
        </w:rPr>
        <w:t xml:space="preserve"> </w:t>
      </w:r>
      <w:r w:rsidRPr="00780D7C">
        <w:rPr>
          <w:rFonts w:ascii="Arial Narrow" w:hAnsi="Arial Narrow"/>
          <w:sz w:val="21"/>
          <w:szCs w:val="21"/>
        </w:rPr>
        <w:t>pre</w:t>
      </w:r>
      <w:r w:rsidRPr="00780D7C">
        <w:rPr>
          <w:rFonts w:ascii="Arial Narrow" w:hAnsi="Arial Narrow"/>
          <w:spacing w:val="19"/>
          <w:sz w:val="21"/>
          <w:szCs w:val="21"/>
        </w:rPr>
        <w:t xml:space="preserve"> </w:t>
      </w:r>
      <w:r w:rsidRPr="00780D7C">
        <w:rPr>
          <w:rFonts w:ascii="Arial Narrow" w:hAnsi="Arial Narrow"/>
          <w:sz w:val="21"/>
          <w:szCs w:val="21"/>
        </w:rPr>
        <w:t>rýchlosť</w:t>
      </w:r>
      <w:r w:rsidRPr="00780D7C">
        <w:rPr>
          <w:rFonts w:ascii="Arial Narrow" w:hAnsi="Arial Narrow"/>
          <w:spacing w:val="21"/>
          <w:sz w:val="21"/>
          <w:szCs w:val="21"/>
        </w:rPr>
        <w:t xml:space="preserve"> </w:t>
      </w:r>
      <w:r w:rsidRPr="00780D7C">
        <w:rPr>
          <w:rFonts w:ascii="Arial Narrow" w:hAnsi="Arial Narrow"/>
          <w:sz w:val="21"/>
          <w:szCs w:val="21"/>
        </w:rPr>
        <w:t>&gt;</w:t>
      </w:r>
      <w:r w:rsidRPr="00780D7C">
        <w:rPr>
          <w:rFonts w:ascii="Arial Narrow" w:hAnsi="Arial Narrow"/>
          <w:spacing w:val="20"/>
          <w:sz w:val="21"/>
          <w:szCs w:val="21"/>
        </w:rPr>
        <w:t xml:space="preserve"> </w:t>
      </w:r>
      <w:r w:rsidRPr="00780D7C">
        <w:rPr>
          <w:rFonts w:ascii="Arial Narrow" w:hAnsi="Arial Narrow"/>
          <w:sz w:val="21"/>
          <w:szCs w:val="21"/>
        </w:rPr>
        <w:t>80</w:t>
      </w:r>
      <w:r w:rsidRPr="00780D7C">
        <w:rPr>
          <w:rFonts w:ascii="Arial Narrow" w:hAnsi="Arial Narrow"/>
          <w:spacing w:val="19"/>
          <w:sz w:val="21"/>
          <w:szCs w:val="21"/>
        </w:rPr>
        <w:t xml:space="preserve"> </w:t>
      </w:r>
      <w:r w:rsidRPr="00780D7C">
        <w:rPr>
          <w:rFonts w:ascii="Arial Narrow" w:hAnsi="Arial Narrow"/>
          <w:sz w:val="21"/>
          <w:szCs w:val="21"/>
        </w:rPr>
        <w:t>km/h</w:t>
      </w:r>
      <w:r w:rsidRPr="00780D7C">
        <w:rPr>
          <w:rFonts w:ascii="Arial Narrow" w:hAnsi="Arial Narrow"/>
          <w:spacing w:val="19"/>
          <w:sz w:val="21"/>
          <w:szCs w:val="21"/>
        </w:rPr>
        <w:t xml:space="preserve"> </w:t>
      </w:r>
      <w:r w:rsidRPr="00780D7C">
        <w:rPr>
          <w:rFonts w:ascii="Arial Narrow" w:hAnsi="Arial Narrow"/>
          <w:sz w:val="21"/>
          <w:szCs w:val="21"/>
        </w:rPr>
        <w:t>požiadavku</w:t>
      </w:r>
      <w:r w:rsidRPr="00780D7C">
        <w:rPr>
          <w:rFonts w:ascii="Arial Narrow" w:hAnsi="Arial Narrow"/>
          <w:spacing w:val="22"/>
          <w:sz w:val="21"/>
          <w:szCs w:val="21"/>
        </w:rPr>
        <w:t xml:space="preserve"> </w:t>
      </w:r>
      <w:r w:rsidRPr="00780D7C">
        <w:rPr>
          <w:rFonts w:ascii="Arial Narrow" w:hAnsi="Arial Narrow"/>
          <w:sz w:val="21"/>
          <w:szCs w:val="21"/>
        </w:rPr>
        <w:t>Mu</w:t>
      </w:r>
      <w:r w:rsidRPr="00780D7C">
        <w:rPr>
          <w:rFonts w:ascii="Arial Narrow" w:hAnsi="Arial Narrow"/>
          <w:spacing w:val="19"/>
          <w:sz w:val="21"/>
          <w:szCs w:val="21"/>
        </w:rPr>
        <w:t xml:space="preserve"> </w:t>
      </w:r>
      <w:r w:rsidRPr="00780D7C">
        <w:rPr>
          <w:rFonts w:ascii="Arial Narrow" w:hAnsi="Arial Narrow"/>
          <w:sz w:val="21"/>
          <w:szCs w:val="21"/>
        </w:rPr>
        <w:t>&gt;</w:t>
      </w:r>
      <w:r w:rsidRPr="00780D7C">
        <w:rPr>
          <w:rFonts w:ascii="Arial Narrow" w:hAnsi="Arial Narrow"/>
          <w:spacing w:val="20"/>
          <w:sz w:val="21"/>
          <w:szCs w:val="21"/>
        </w:rPr>
        <w:t xml:space="preserve"> </w:t>
      </w:r>
      <w:r w:rsidRPr="00780D7C">
        <w:rPr>
          <w:rFonts w:ascii="Arial Narrow" w:hAnsi="Arial Narrow"/>
          <w:sz w:val="21"/>
          <w:szCs w:val="21"/>
        </w:rPr>
        <w:t>0,66.</w:t>
      </w:r>
      <w:r w:rsidRPr="00780D7C">
        <w:rPr>
          <w:rFonts w:ascii="Arial Narrow" w:hAnsi="Arial Narrow"/>
          <w:spacing w:val="21"/>
          <w:sz w:val="21"/>
          <w:szCs w:val="21"/>
        </w:rPr>
        <w:t xml:space="preserve"> </w:t>
      </w:r>
      <w:r w:rsidRPr="00780D7C">
        <w:rPr>
          <w:rFonts w:ascii="Arial Narrow" w:hAnsi="Arial Narrow"/>
          <w:sz w:val="21"/>
          <w:szCs w:val="21"/>
        </w:rPr>
        <w:t>Táto</w:t>
      </w:r>
      <w:r w:rsidRPr="00780D7C">
        <w:rPr>
          <w:rFonts w:ascii="Arial Narrow" w:hAnsi="Arial Narrow"/>
          <w:spacing w:val="-56"/>
          <w:sz w:val="21"/>
          <w:szCs w:val="21"/>
        </w:rPr>
        <w:t xml:space="preserve"> </w:t>
      </w:r>
      <w:r w:rsidRPr="00780D7C">
        <w:rPr>
          <w:rFonts w:ascii="Arial Narrow" w:hAnsi="Arial Narrow"/>
          <w:sz w:val="21"/>
          <w:szCs w:val="21"/>
        </w:rPr>
        <w:t>podmienka</w:t>
      </w:r>
      <w:r w:rsidRPr="00780D7C">
        <w:rPr>
          <w:rFonts w:ascii="Arial Narrow" w:hAnsi="Arial Narrow"/>
          <w:spacing w:val="17"/>
          <w:sz w:val="21"/>
          <w:szCs w:val="21"/>
        </w:rPr>
        <w:t xml:space="preserve"> </w:t>
      </w:r>
      <w:r w:rsidRPr="00780D7C">
        <w:rPr>
          <w:rFonts w:ascii="Arial Narrow" w:hAnsi="Arial Narrow"/>
          <w:sz w:val="21"/>
          <w:szCs w:val="21"/>
        </w:rPr>
        <w:t>platí</w:t>
      </w:r>
      <w:r w:rsidRPr="00780D7C">
        <w:rPr>
          <w:rFonts w:ascii="Arial Narrow" w:hAnsi="Arial Narrow"/>
          <w:spacing w:val="17"/>
          <w:sz w:val="21"/>
          <w:szCs w:val="21"/>
        </w:rPr>
        <w:t xml:space="preserve"> </w:t>
      </w:r>
      <w:r w:rsidRPr="00780D7C">
        <w:rPr>
          <w:rFonts w:ascii="Arial Narrow" w:hAnsi="Arial Narrow"/>
          <w:sz w:val="21"/>
          <w:szCs w:val="21"/>
        </w:rPr>
        <w:t>pre</w:t>
      </w:r>
      <w:r w:rsidRPr="00780D7C">
        <w:rPr>
          <w:rFonts w:ascii="Arial Narrow" w:hAnsi="Arial Narrow"/>
          <w:spacing w:val="18"/>
          <w:sz w:val="21"/>
          <w:szCs w:val="21"/>
        </w:rPr>
        <w:t xml:space="preserve"> </w:t>
      </w:r>
      <w:r w:rsidRPr="00780D7C">
        <w:rPr>
          <w:rFonts w:ascii="Arial Narrow" w:hAnsi="Arial Narrow"/>
          <w:sz w:val="21"/>
          <w:szCs w:val="21"/>
        </w:rPr>
        <w:t>diaľnice,</w:t>
      </w:r>
      <w:r w:rsidRPr="00780D7C">
        <w:rPr>
          <w:rFonts w:ascii="Arial Narrow" w:hAnsi="Arial Narrow"/>
          <w:spacing w:val="20"/>
          <w:sz w:val="21"/>
          <w:szCs w:val="21"/>
        </w:rPr>
        <w:t xml:space="preserve"> </w:t>
      </w:r>
      <w:r w:rsidRPr="00780D7C">
        <w:rPr>
          <w:rFonts w:ascii="Arial Narrow" w:hAnsi="Arial Narrow"/>
          <w:sz w:val="21"/>
          <w:szCs w:val="21"/>
        </w:rPr>
        <w:t>rýchlostné</w:t>
      </w:r>
      <w:r w:rsidRPr="00780D7C">
        <w:rPr>
          <w:rFonts w:ascii="Arial Narrow" w:hAnsi="Arial Narrow"/>
          <w:spacing w:val="18"/>
          <w:sz w:val="21"/>
          <w:szCs w:val="21"/>
        </w:rPr>
        <w:t xml:space="preserve"> </w:t>
      </w:r>
      <w:r w:rsidRPr="00780D7C">
        <w:rPr>
          <w:rFonts w:ascii="Arial Narrow" w:hAnsi="Arial Narrow"/>
          <w:sz w:val="21"/>
          <w:szCs w:val="21"/>
        </w:rPr>
        <w:t>cesty</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21"/>
          <w:sz w:val="21"/>
          <w:szCs w:val="21"/>
        </w:rPr>
        <w:t xml:space="preserve"> </w:t>
      </w:r>
      <w:r w:rsidRPr="00780D7C">
        <w:rPr>
          <w:rFonts w:ascii="Arial Narrow" w:hAnsi="Arial Narrow"/>
          <w:sz w:val="21"/>
          <w:szCs w:val="21"/>
        </w:rPr>
        <w:t>cesty</w:t>
      </w:r>
      <w:r w:rsidRPr="00780D7C">
        <w:rPr>
          <w:rFonts w:ascii="Arial Narrow" w:hAnsi="Arial Narrow"/>
          <w:spacing w:val="16"/>
          <w:sz w:val="21"/>
          <w:szCs w:val="21"/>
        </w:rPr>
        <w:t xml:space="preserve"> </w:t>
      </w:r>
      <w:r w:rsidRPr="00780D7C">
        <w:rPr>
          <w:rFonts w:ascii="Arial Narrow" w:hAnsi="Arial Narrow"/>
          <w:sz w:val="21"/>
          <w:szCs w:val="21"/>
        </w:rPr>
        <w:t>I.</w:t>
      </w:r>
      <w:r w:rsidRPr="00780D7C">
        <w:rPr>
          <w:rFonts w:ascii="Arial Narrow" w:hAnsi="Arial Narrow"/>
          <w:spacing w:val="20"/>
          <w:sz w:val="21"/>
          <w:szCs w:val="21"/>
        </w:rPr>
        <w:t xml:space="preserve"> </w:t>
      </w:r>
      <w:r w:rsidRPr="00780D7C">
        <w:rPr>
          <w:rFonts w:ascii="Arial Narrow" w:hAnsi="Arial Narrow"/>
          <w:sz w:val="21"/>
          <w:szCs w:val="21"/>
        </w:rPr>
        <w:t>triedy.</w:t>
      </w:r>
    </w:p>
    <w:p w14:paraId="158420DA" w14:textId="77777777" w:rsidR="004F1CBB" w:rsidRPr="00780D7C" w:rsidRDefault="004F1CBB" w:rsidP="00B272A4">
      <w:pPr>
        <w:pStyle w:val="Odsekzoznamu"/>
        <w:widowControl w:val="0"/>
        <w:numPr>
          <w:ilvl w:val="0"/>
          <w:numId w:val="32"/>
        </w:numPr>
        <w:tabs>
          <w:tab w:val="left" w:pos="284"/>
        </w:tabs>
        <w:autoSpaceDE w:val="0"/>
        <w:autoSpaceDN w:val="0"/>
        <w:spacing w:before="118" w:after="0" w:line="240" w:lineRule="auto"/>
        <w:ind w:left="284" w:hanging="284"/>
        <w:contextualSpacing w:val="0"/>
        <w:jc w:val="left"/>
        <w:rPr>
          <w:rFonts w:ascii="Arial Narrow" w:hAnsi="Arial Narrow"/>
          <w:sz w:val="21"/>
          <w:szCs w:val="21"/>
        </w:rPr>
      </w:pPr>
      <w:r w:rsidRPr="00780D7C">
        <w:rPr>
          <w:rFonts w:ascii="Arial Narrow" w:hAnsi="Arial Narrow"/>
          <w:sz w:val="21"/>
          <w:szCs w:val="21"/>
        </w:rPr>
        <w:t>Iné</w:t>
      </w:r>
      <w:r w:rsidRPr="00780D7C">
        <w:rPr>
          <w:rFonts w:ascii="Arial Narrow" w:hAnsi="Arial Narrow"/>
          <w:spacing w:val="38"/>
          <w:sz w:val="21"/>
          <w:szCs w:val="21"/>
        </w:rPr>
        <w:t xml:space="preserve"> </w:t>
      </w:r>
      <w:r w:rsidRPr="00780D7C">
        <w:rPr>
          <w:rFonts w:ascii="Arial Narrow" w:hAnsi="Arial Narrow"/>
          <w:sz w:val="21"/>
          <w:szCs w:val="21"/>
        </w:rPr>
        <w:t>nedostatky,</w:t>
      </w:r>
      <w:r w:rsidRPr="00780D7C">
        <w:rPr>
          <w:rFonts w:ascii="Arial Narrow" w:hAnsi="Arial Narrow"/>
          <w:spacing w:val="45"/>
          <w:sz w:val="21"/>
          <w:szCs w:val="21"/>
        </w:rPr>
        <w:t xml:space="preserve"> </w:t>
      </w:r>
      <w:r w:rsidRPr="00780D7C">
        <w:rPr>
          <w:rFonts w:ascii="Arial Narrow" w:hAnsi="Arial Narrow"/>
          <w:sz w:val="21"/>
          <w:szCs w:val="21"/>
        </w:rPr>
        <w:t>napr.</w:t>
      </w:r>
      <w:r w:rsidRPr="00780D7C">
        <w:rPr>
          <w:rFonts w:ascii="Arial Narrow" w:hAnsi="Arial Narrow"/>
          <w:spacing w:val="41"/>
          <w:sz w:val="21"/>
          <w:szCs w:val="21"/>
        </w:rPr>
        <w:t xml:space="preserve"> </w:t>
      </w:r>
      <w:r w:rsidRPr="00780D7C">
        <w:rPr>
          <w:rFonts w:ascii="Arial Narrow" w:hAnsi="Arial Narrow"/>
          <w:sz w:val="21"/>
          <w:szCs w:val="21"/>
        </w:rPr>
        <w:t>trhliny</w:t>
      </w:r>
      <w:r w:rsidRPr="00780D7C">
        <w:rPr>
          <w:rFonts w:ascii="Arial Narrow" w:hAnsi="Arial Narrow"/>
          <w:spacing w:val="36"/>
          <w:sz w:val="21"/>
          <w:szCs w:val="21"/>
        </w:rPr>
        <w:t xml:space="preserve"> </w:t>
      </w:r>
      <w:r w:rsidRPr="00780D7C">
        <w:rPr>
          <w:rFonts w:ascii="Arial Narrow" w:hAnsi="Arial Narrow"/>
          <w:sz w:val="21"/>
          <w:szCs w:val="21"/>
        </w:rPr>
        <w:t>na</w:t>
      </w:r>
      <w:r w:rsidRPr="00780D7C">
        <w:rPr>
          <w:rFonts w:ascii="Arial Narrow" w:hAnsi="Arial Narrow"/>
          <w:spacing w:val="39"/>
          <w:sz w:val="21"/>
          <w:szCs w:val="21"/>
        </w:rPr>
        <w:t xml:space="preserve"> </w:t>
      </w:r>
      <w:r w:rsidRPr="00780D7C">
        <w:rPr>
          <w:rFonts w:ascii="Arial Narrow" w:hAnsi="Arial Narrow"/>
          <w:sz w:val="21"/>
          <w:szCs w:val="21"/>
        </w:rPr>
        <w:t>povrchu</w:t>
      </w:r>
    </w:p>
    <w:p w14:paraId="07A51624" w14:textId="77777777" w:rsidR="004F1CBB" w:rsidRPr="00780D7C" w:rsidRDefault="004F1CBB" w:rsidP="004F1CBB">
      <w:pPr>
        <w:pStyle w:val="Zkladntext"/>
        <w:spacing w:before="3"/>
        <w:ind w:firstLine="0"/>
        <w:rPr>
          <w:rFonts w:ascii="Arial Narrow" w:hAnsi="Arial Narrow"/>
          <w:sz w:val="21"/>
          <w:szCs w:val="21"/>
        </w:rPr>
      </w:pPr>
    </w:p>
    <w:p w14:paraId="634F2324" w14:textId="77777777" w:rsidR="004F1CBB" w:rsidRPr="00780D7C" w:rsidRDefault="004F1CBB" w:rsidP="004F1CBB">
      <w:pPr>
        <w:pStyle w:val="Zkladntext"/>
        <w:spacing w:before="97" w:line="244" w:lineRule="auto"/>
        <w:ind w:right="106" w:firstLine="0"/>
        <w:rPr>
          <w:rFonts w:ascii="Arial Narrow" w:hAnsi="Arial Narrow"/>
          <w:color w:val="000000" w:themeColor="text1"/>
          <w:sz w:val="21"/>
          <w:szCs w:val="21"/>
        </w:rPr>
      </w:pP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prípadné</w:t>
      </w:r>
      <w:r w:rsidRPr="00780D7C">
        <w:rPr>
          <w:rFonts w:ascii="Arial Narrow" w:hAnsi="Arial Narrow"/>
          <w:spacing w:val="1"/>
          <w:sz w:val="21"/>
          <w:szCs w:val="21"/>
        </w:rPr>
        <w:t xml:space="preserve"> </w:t>
      </w:r>
      <w:r w:rsidRPr="00780D7C">
        <w:rPr>
          <w:rFonts w:ascii="Arial Narrow" w:hAnsi="Arial Narrow"/>
          <w:sz w:val="21"/>
          <w:szCs w:val="21"/>
        </w:rPr>
        <w:t>nedostatky</w:t>
      </w:r>
      <w:r w:rsidRPr="00780D7C">
        <w:rPr>
          <w:rFonts w:ascii="Arial Narrow" w:hAnsi="Arial Narrow"/>
          <w:spacing w:val="1"/>
          <w:sz w:val="21"/>
          <w:szCs w:val="21"/>
        </w:rPr>
        <w:t xml:space="preserve"> </w:t>
      </w:r>
      <w:r w:rsidRPr="00780D7C">
        <w:rPr>
          <w:rFonts w:ascii="Arial Narrow" w:hAnsi="Arial Narrow"/>
          <w:sz w:val="21"/>
          <w:szCs w:val="21"/>
        </w:rPr>
        <w:t>vlastností</w:t>
      </w:r>
      <w:r w:rsidRPr="00780D7C">
        <w:rPr>
          <w:rFonts w:ascii="Arial Narrow" w:hAnsi="Arial Narrow"/>
          <w:spacing w:val="1"/>
          <w:sz w:val="21"/>
          <w:szCs w:val="21"/>
        </w:rPr>
        <w:t xml:space="preserve"> </w:t>
      </w:r>
      <w:r w:rsidRPr="00780D7C">
        <w:rPr>
          <w:rFonts w:ascii="Arial Narrow" w:hAnsi="Arial Narrow"/>
          <w:sz w:val="21"/>
          <w:szCs w:val="21"/>
        </w:rPr>
        <w:t>povrchu</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doplnkových</w:t>
      </w:r>
      <w:r w:rsidRPr="00780D7C">
        <w:rPr>
          <w:rFonts w:ascii="Arial Narrow" w:hAnsi="Arial Narrow"/>
          <w:spacing w:val="1"/>
          <w:sz w:val="21"/>
          <w:szCs w:val="21"/>
        </w:rPr>
        <w:t xml:space="preserve"> </w:t>
      </w:r>
      <w:r w:rsidRPr="00780D7C">
        <w:rPr>
          <w:rFonts w:ascii="Arial Narrow" w:hAnsi="Arial Narrow"/>
          <w:sz w:val="21"/>
          <w:szCs w:val="21"/>
        </w:rPr>
        <w:t>zariadení</w:t>
      </w:r>
      <w:r w:rsidRPr="00780D7C">
        <w:rPr>
          <w:rFonts w:ascii="Arial Narrow" w:hAnsi="Arial Narrow"/>
          <w:spacing w:val="1"/>
          <w:sz w:val="21"/>
          <w:szCs w:val="21"/>
        </w:rPr>
        <w:t xml:space="preserve"> </w:t>
      </w:r>
      <w:r w:rsidRPr="00780D7C">
        <w:rPr>
          <w:rFonts w:ascii="Arial Narrow" w:hAnsi="Arial Narrow"/>
          <w:sz w:val="21"/>
          <w:szCs w:val="21"/>
        </w:rPr>
        <w:t>pevne</w:t>
      </w:r>
      <w:r w:rsidRPr="00780D7C">
        <w:rPr>
          <w:rFonts w:ascii="Arial Narrow" w:hAnsi="Arial Narrow"/>
          <w:spacing w:val="1"/>
          <w:sz w:val="21"/>
          <w:szCs w:val="21"/>
        </w:rPr>
        <w:t xml:space="preserve"> </w:t>
      </w:r>
      <w:r w:rsidRPr="00780D7C">
        <w:rPr>
          <w:rFonts w:ascii="Arial Narrow" w:hAnsi="Arial Narrow"/>
          <w:sz w:val="21"/>
          <w:szCs w:val="21"/>
        </w:rPr>
        <w:t>zabudovaných</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vozovke</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 jej</w:t>
      </w:r>
      <w:r w:rsidRPr="00780D7C">
        <w:rPr>
          <w:rFonts w:ascii="Arial Narrow" w:hAnsi="Arial Narrow"/>
          <w:spacing w:val="1"/>
          <w:sz w:val="21"/>
          <w:szCs w:val="21"/>
        </w:rPr>
        <w:t xml:space="preserve"> </w:t>
      </w:r>
      <w:r w:rsidRPr="00780D7C">
        <w:rPr>
          <w:rFonts w:ascii="Arial Narrow" w:hAnsi="Arial Narrow"/>
          <w:sz w:val="21"/>
          <w:szCs w:val="21"/>
        </w:rPr>
        <w:t>bezprostrednej</w:t>
      </w:r>
      <w:r w:rsidRPr="00780D7C">
        <w:rPr>
          <w:rFonts w:ascii="Arial Narrow" w:hAnsi="Arial Narrow"/>
          <w:spacing w:val="1"/>
          <w:sz w:val="21"/>
          <w:szCs w:val="21"/>
        </w:rPr>
        <w:t xml:space="preserve"> </w:t>
      </w:r>
      <w:r w:rsidRPr="00780D7C">
        <w:rPr>
          <w:rFonts w:ascii="Arial Narrow" w:hAnsi="Arial Narrow"/>
          <w:sz w:val="21"/>
          <w:szCs w:val="21"/>
        </w:rPr>
        <w:t>blízkosti sú definované</w:t>
      </w:r>
      <w:r w:rsidRPr="00780D7C">
        <w:rPr>
          <w:rFonts w:ascii="Arial Narrow" w:hAnsi="Arial Narrow"/>
          <w:spacing w:val="1"/>
          <w:sz w:val="21"/>
          <w:szCs w:val="21"/>
        </w:rPr>
        <w:t xml:space="preserve"> </w:t>
      </w:r>
      <w:r w:rsidRPr="00780D7C">
        <w:rPr>
          <w:rFonts w:ascii="Arial Narrow" w:hAnsi="Arial Narrow"/>
          <w:sz w:val="21"/>
          <w:szCs w:val="21"/>
        </w:rPr>
        <w:t>v ZP alebo</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ZTKP.</w:t>
      </w:r>
      <w:r w:rsidRPr="00780D7C">
        <w:rPr>
          <w:rFonts w:ascii="Arial Narrow" w:hAnsi="Arial Narrow"/>
          <w:spacing w:val="1"/>
          <w:sz w:val="21"/>
          <w:szCs w:val="21"/>
        </w:rPr>
        <w:t xml:space="preserve"> </w:t>
      </w:r>
      <w:r w:rsidRPr="00780D7C">
        <w:rPr>
          <w:rFonts w:ascii="Arial Narrow" w:hAnsi="Arial Narrow"/>
          <w:sz w:val="21"/>
          <w:szCs w:val="21"/>
        </w:rPr>
        <w:t>Náprava</w:t>
      </w:r>
      <w:r w:rsidRPr="00780D7C">
        <w:rPr>
          <w:rFonts w:ascii="Arial Narrow" w:hAnsi="Arial Narrow"/>
          <w:spacing w:val="1"/>
          <w:sz w:val="21"/>
          <w:szCs w:val="21"/>
        </w:rPr>
        <w:t xml:space="preserve"> </w:t>
      </w:r>
      <w:r w:rsidRPr="00780D7C">
        <w:rPr>
          <w:rFonts w:ascii="Arial Narrow" w:hAnsi="Arial Narrow"/>
          <w:sz w:val="21"/>
          <w:szCs w:val="21"/>
        </w:rPr>
        <w:t>iných</w:t>
      </w:r>
      <w:r w:rsidRPr="00780D7C">
        <w:rPr>
          <w:rFonts w:ascii="Arial Narrow" w:hAnsi="Arial Narrow"/>
          <w:spacing w:val="1"/>
          <w:sz w:val="21"/>
          <w:szCs w:val="21"/>
        </w:rPr>
        <w:t xml:space="preserve"> </w:t>
      </w:r>
      <w:r w:rsidRPr="00780D7C">
        <w:rPr>
          <w:rFonts w:ascii="Arial Narrow" w:hAnsi="Arial Narrow"/>
          <w:sz w:val="21"/>
          <w:szCs w:val="21"/>
        </w:rPr>
        <w:t>nedostatkov</w:t>
      </w:r>
      <w:r w:rsidRPr="00780D7C">
        <w:rPr>
          <w:rFonts w:ascii="Arial Narrow" w:hAnsi="Arial Narrow"/>
          <w:spacing w:val="1"/>
          <w:sz w:val="21"/>
          <w:szCs w:val="21"/>
        </w:rPr>
        <w:t xml:space="preserve"> </w:t>
      </w:r>
      <w:r w:rsidRPr="00780D7C">
        <w:rPr>
          <w:rFonts w:ascii="Arial Narrow" w:hAnsi="Arial Narrow"/>
          <w:sz w:val="21"/>
          <w:szCs w:val="21"/>
        </w:rPr>
        <w:t>(ktorými</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trhliny</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8"/>
          <w:sz w:val="21"/>
          <w:szCs w:val="21"/>
        </w:rPr>
        <w:t xml:space="preserve"> </w:t>
      </w:r>
      <w:r w:rsidRPr="00780D7C">
        <w:rPr>
          <w:rFonts w:ascii="Arial Narrow" w:hAnsi="Arial Narrow"/>
          <w:sz w:val="21"/>
          <w:szCs w:val="21"/>
        </w:rPr>
        <w:t>povrchoch</w:t>
      </w:r>
      <w:r w:rsidRPr="00780D7C">
        <w:rPr>
          <w:rFonts w:ascii="Arial Narrow" w:hAnsi="Arial Narrow"/>
          <w:spacing w:val="59"/>
          <w:sz w:val="21"/>
          <w:szCs w:val="21"/>
        </w:rPr>
        <w:t xml:space="preserve"> </w:t>
      </w:r>
      <w:r w:rsidRPr="00780D7C">
        <w:rPr>
          <w:rFonts w:ascii="Arial Narrow" w:hAnsi="Arial Narrow"/>
          <w:sz w:val="21"/>
          <w:szCs w:val="21"/>
        </w:rPr>
        <w:t>vozovky,</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žľaboch</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rímsach,</w:t>
      </w:r>
      <w:r w:rsidRPr="00780D7C">
        <w:rPr>
          <w:rFonts w:ascii="Arial Narrow" w:hAnsi="Arial Narrow"/>
          <w:spacing w:val="59"/>
          <w:sz w:val="21"/>
          <w:szCs w:val="21"/>
        </w:rPr>
        <w:t xml:space="preserve"> </w:t>
      </w:r>
      <w:r w:rsidRPr="00780D7C">
        <w:rPr>
          <w:rFonts w:ascii="Arial Narrow" w:hAnsi="Arial Narrow"/>
          <w:sz w:val="21"/>
          <w:szCs w:val="21"/>
        </w:rPr>
        <w:t>poruchy</w:t>
      </w:r>
      <w:r w:rsidRPr="00780D7C">
        <w:rPr>
          <w:rFonts w:ascii="Arial Narrow" w:hAnsi="Arial Narrow"/>
          <w:spacing w:val="59"/>
          <w:sz w:val="21"/>
          <w:szCs w:val="21"/>
        </w:rPr>
        <w:t xml:space="preserve"> </w:t>
      </w:r>
      <w:r w:rsidRPr="00780D7C">
        <w:rPr>
          <w:rFonts w:ascii="Arial Narrow" w:hAnsi="Arial Narrow"/>
          <w:sz w:val="21"/>
          <w:szCs w:val="21"/>
        </w:rPr>
        <w:t>povrchových</w:t>
      </w:r>
      <w:r w:rsidRPr="00780D7C">
        <w:rPr>
          <w:rFonts w:ascii="Arial Narrow" w:hAnsi="Arial Narrow"/>
          <w:spacing w:val="59"/>
          <w:sz w:val="21"/>
          <w:szCs w:val="21"/>
        </w:rPr>
        <w:t xml:space="preserve"> </w:t>
      </w:r>
      <w:r w:rsidRPr="00780D7C">
        <w:rPr>
          <w:rFonts w:ascii="Arial Narrow" w:hAnsi="Arial Narrow"/>
          <w:sz w:val="21"/>
          <w:szCs w:val="21"/>
        </w:rPr>
        <w:t>úprav</w:t>
      </w:r>
      <w:r w:rsidRPr="00780D7C">
        <w:rPr>
          <w:rFonts w:ascii="Arial Narrow" w:hAnsi="Arial Narrow"/>
          <w:spacing w:val="59"/>
          <w:sz w:val="21"/>
          <w:szCs w:val="21"/>
        </w:rPr>
        <w:t xml:space="preserve"> </w:t>
      </w:r>
      <w:r w:rsidRPr="00780D7C">
        <w:rPr>
          <w:rFonts w:ascii="Arial Narrow" w:hAnsi="Arial Narrow"/>
          <w:sz w:val="21"/>
          <w:szCs w:val="21"/>
        </w:rPr>
        <w:t>zábradlia,</w:t>
      </w:r>
      <w:r w:rsidRPr="00780D7C">
        <w:rPr>
          <w:rFonts w:ascii="Arial Narrow" w:hAnsi="Arial Narrow"/>
          <w:spacing w:val="59"/>
          <w:sz w:val="21"/>
          <w:szCs w:val="21"/>
        </w:rPr>
        <w:t xml:space="preserve"> </w:t>
      </w:r>
      <w:r w:rsidRPr="00780D7C">
        <w:rPr>
          <w:rFonts w:ascii="Arial Narrow" w:hAnsi="Arial Narrow"/>
          <w:sz w:val="21"/>
          <w:szCs w:val="21"/>
        </w:rPr>
        <w:t>portálov</w:t>
      </w:r>
      <w:r w:rsidRPr="00780D7C">
        <w:rPr>
          <w:rFonts w:ascii="Arial Narrow" w:hAnsi="Arial Narrow"/>
          <w:spacing w:val="59"/>
          <w:sz w:val="21"/>
          <w:szCs w:val="21"/>
        </w:rPr>
        <w:t xml:space="preserve"> </w:t>
      </w:r>
      <w:r w:rsidRPr="00780D7C">
        <w:rPr>
          <w:rFonts w:ascii="Arial Narrow" w:hAnsi="Arial Narrow"/>
          <w:sz w:val="21"/>
          <w:szCs w:val="21"/>
        </w:rPr>
        <w:t>dopravného</w:t>
      </w:r>
      <w:r w:rsidRPr="00780D7C">
        <w:rPr>
          <w:rFonts w:ascii="Arial Narrow" w:hAnsi="Arial Narrow"/>
          <w:spacing w:val="1"/>
          <w:sz w:val="21"/>
          <w:szCs w:val="21"/>
        </w:rPr>
        <w:t xml:space="preserve"> </w:t>
      </w:r>
      <w:r w:rsidRPr="00780D7C">
        <w:rPr>
          <w:rFonts w:ascii="Arial Narrow" w:hAnsi="Arial Narrow"/>
          <w:sz w:val="21"/>
          <w:szCs w:val="21"/>
        </w:rPr>
        <w:t>značenia,</w:t>
      </w:r>
      <w:r w:rsidRPr="00780D7C">
        <w:rPr>
          <w:rFonts w:ascii="Arial Narrow" w:hAnsi="Arial Narrow"/>
          <w:spacing w:val="1"/>
          <w:sz w:val="21"/>
          <w:szCs w:val="21"/>
        </w:rPr>
        <w:t xml:space="preserve"> </w:t>
      </w:r>
      <w:r w:rsidRPr="00780D7C">
        <w:rPr>
          <w:rFonts w:ascii="Arial Narrow" w:hAnsi="Arial Narrow"/>
          <w:sz w:val="21"/>
          <w:szCs w:val="21"/>
        </w:rPr>
        <w:t>zvodidiel,</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pod.)</w:t>
      </w:r>
      <w:r w:rsidRPr="00780D7C">
        <w:rPr>
          <w:rFonts w:ascii="Arial Narrow" w:hAnsi="Arial Narrow"/>
          <w:spacing w:val="1"/>
          <w:sz w:val="21"/>
          <w:szCs w:val="21"/>
        </w:rPr>
        <w:t xml:space="preserve"> </w:t>
      </w:r>
      <w:r w:rsidRPr="00780D7C">
        <w:rPr>
          <w:rFonts w:ascii="Arial Narrow" w:hAnsi="Arial Narrow"/>
          <w:sz w:val="21"/>
          <w:szCs w:val="21"/>
        </w:rPr>
        <w:t>bude</w:t>
      </w:r>
      <w:r w:rsidRPr="00780D7C">
        <w:rPr>
          <w:rFonts w:ascii="Arial Narrow" w:hAnsi="Arial Narrow"/>
          <w:spacing w:val="1"/>
          <w:sz w:val="21"/>
          <w:szCs w:val="21"/>
        </w:rPr>
        <w:t xml:space="preserve"> </w:t>
      </w:r>
      <w:r w:rsidRPr="00780D7C">
        <w:rPr>
          <w:rFonts w:ascii="Arial Narrow" w:hAnsi="Arial Narrow"/>
          <w:sz w:val="21"/>
          <w:szCs w:val="21"/>
        </w:rPr>
        <w:t>stanovená</w:t>
      </w:r>
      <w:r w:rsidRPr="00780D7C">
        <w:rPr>
          <w:rFonts w:ascii="Arial Narrow" w:hAnsi="Arial Narrow"/>
          <w:spacing w:val="59"/>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príslušnom</w:t>
      </w:r>
      <w:r w:rsidRPr="00780D7C">
        <w:rPr>
          <w:rFonts w:ascii="Arial Narrow" w:hAnsi="Arial Narrow"/>
          <w:spacing w:val="59"/>
          <w:sz w:val="21"/>
          <w:szCs w:val="21"/>
        </w:rPr>
        <w:t xml:space="preserve"> </w:t>
      </w:r>
      <w:r w:rsidRPr="00780D7C">
        <w:rPr>
          <w:rFonts w:ascii="Arial Narrow" w:hAnsi="Arial Narrow"/>
          <w:sz w:val="21"/>
          <w:szCs w:val="21"/>
        </w:rPr>
        <w:t>technologickom</w:t>
      </w:r>
      <w:r w:rsidRPr="00780D7C">
        <w:rPr>
          <w:rFonts w:ascii="Arial Narrow" w:hAnsi="Arial Narrow"/>
          <w:spacing w:val="59"/>
          <w:sz w:val="21"/>
          <w:szCs w:val="21"/>
        </w:rPr>
        <w:t xml:space="preserve"> </w:t>
      </w:r>
      <w:r w:rsidRPr="00780D7C">
        <w:rPr>
          <w:rFonts w:ascii="Arial Narrow" w:hAnsi="Arial Narrow"/>
          <w:sz w:val="21"/>
          <w:szCs w:val="21"/>
        </w:rPr>
        <w:t>predpise</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zdokladovaná</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preberacom</w:t>
      </w:r>
      <w:r w:rsidRPr="00780D7C">
        <w:rPr>
          <w:rFonts w:ascii="Arial Narrow" w:hAnsi="Arial Narrow"/>
          <w:spacing w:val="1"/>
          <w:sz w:val="21"/>
          <w:szCs w:val="21"/>
        </w:rPr>
        <w:t xml:space="preserve"> </w:t>
      </w:r>
      <w:r w:rsidRPr="00780D7C">
        <w:rPr>
          <w:rFonts w:ascii="Arial Narrow" w:hAnsi="Arial Narrow"/>
          <w:sz w:val="21"/>
          <w:szCs w:val="21"/>
        </w:rPr>
        <w:t>konaní</w:t>
      </w:r>
      <w:r w:rsidRPr="00780D7C">
        <w:rPr>
          <w:rFonts w:ascii="Arial Narrow" w:hAnsi="Arial Narrow"/>
          <w:spacing w:val="1"/>
          <w:sz w:val="21"/>
          <w:szCs w:val="21"/>
        </w:rPr>
        <w:t xml:space="preserve"> </w:t>
      </w:r>
      <w:r w:rsidRPr="00780D7C">
        <w:rPr>
          <w:rFonts w:ascii="Arial Narrow" w:hAnsi="Arial Narrow"/>
          <w:sz w:val="21"/>
          <w:szCs w:val="21"/>
        </w:rPr>
        <w:t>napr.</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manuáli</w:t>
      </w:r>
      <w:r w:rsidRPr="00780D7C">
        <w:rPr>
          <w:rFonts w:ascii="Arial Narrow" w:hAnsi="Arial Narrow"/>
          <w:spacing w:val="1"/>
          <w:sz w:val="21"/>
          <w:szCs w:val="21"/>
        </w:rPr>
        <w:t xml:space="preserve"> </w:t>
      </w:r>
      <w:r w:rsidRPr="00780D7C">
        <w:rPr>
          <w:rFonts w:ascii="Arial Narrow" w:hAnsi="Arial Narrow"/>
          <w:sz w:val="21"/>
          <w:szCs w:val="21"/>
        </w:rPr>
        <w:t>užívania</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prevádzkovom</w:t>
      </w:r>
      <w:r w:rsidRPr="00780D7C">
        <w:rPr>
          <w:rFonts w:ascii="Arial Narrow" w:hAnsi="Arial Narrow"/>
          <w:spacing w:val="23"/>
          <w:sz w:val="21"/>
          <w:szCs w:val="21"/>
        </w:rPr>
        <w:t xml:space="preserve"> </w:t>
      </w:r>
      <w:r w:rsidRPr="00780D7C">
        <w:rPr>
          <w:rFonts w:ascii="Arial Narrow" w:hAnsi="Arial Narrow"/>
          <w:sz w:val="21"/>
          <w:szCs w:val="21"/>
        </w:rPr>
        <w:t>poriadku,</w:t>
      </w:r>
      <w:r w:rsidRPr="00780D7C">
        <w:rPr>
          <w:rFonts w:ascii="Arial Narrow" w:hAnsi="Arial Narrow"/>
          <w:spacing w:val="23"/>
          <w:sz w:val="21"/>
          <w:szCs w:val="21"/>
        </w:rPr>
        <w:t xml:space="preserve"> </w:t>
      </w:r>
      <w:r w:rsidRPr="00780D7C">
        <w:rPr>
          <w:rFonts w:ascii="Arial Narrow" w:hAnsi="Arial Narrow"/>
          <w:sz w:val="21"/>
          <w:szCs w:val="21"/>
        </w:rPr>
        <w:t>potvrdenom</w:t>
      </w:r>
      <w:r w:rsidRPr="00780D7C">
        <w:rPr>
          <w:rFonts w:ascii="Arial Narrow" w:hAnsi="Arial Narrow"/>
          <w:spacing w:val="24"/>
          <w:sz w:val="21"/>
          <w:szCs w:val="21"/>
        </w:rPr>
        <w:t xml:space="preserve"> </w:t>
      </w:r>
      <w:r w:rsidRPr="00780D7C">
        <w:rPr>
          <w:rFonts w:ascii="Arial Narrow" w:hAnsi="Arial Narrow"/>
          <w:sz w:val="21"/>
          <w:szCs w:val="21"/>
        </w:rPr>
        <w:t>zhotoviteľom</w:t>
      </w:r>
      <w:r w:rsidRPr="00780D7C">
        <w:rPr>
          <w:rFonts w:ascii="Arial Narrow" w:hAnsi="Arial Narrow"/>
          <w:spacing w:val="23"/>
          <w:sz w:val="21"/>
          <w:szCs w:val="21"/>
        </w:rPr>
        <w:t xml:space="preserve"> </w:t>
      </w:r>
      <w:r w:rsidRPr="00780D7C">
        <w:rPr>
          <w:rFonts w:ascii="Arial Narrow" w:hAnsi="Arial Narrow"/>
          <w:sz w:val="21"/>
          <w:szCs w:val="21"/>
        </w:rPr>
        <w:t>aj</w:t>
      </w:r>
      <w:r w:rsidRPr="00780D7C">
        <w:rPr>
          <w:rFonts w:ascii="Arial Narrow" w:hAnsi="Arial Narrow"/>
          <w:spacing w:val="21"/>
          <w:sz w:val="21"/>
          <w:szCs w:val="21"/>
        </w:rPr>
        <w:t xml:space="preserve"> </w:t>
      </w:r>
      <w:r w:rsidRPr="00780D7C">
        <w:rPr>
          <w:rFonts w:ascii="Arial Narrow" w:hAnsi="Arial Narrow"/>
          <w:sz w:val="21"/>
          <w:szCs w:val="21"/>
        </w:rPr>
        <w:t>odberateľom.</w:t>
      </w:r>
    </w:p>
    <w:p w14:paraId="6BAB7258" w14:textId="705F28BD" w:rsidR="00E002FF" w:rsidRPr="005F3E33" w:rsidRDefault="00E002FF" w:rsidP="005F3E33">
      <w:pPr>
        <w:pStyle w:val="Nadpis2"/>
      </w:pPr>
      <w:bookmarkStart w:id="63" w:name="_Toc99634739"/>
      <w:r w:rsidRPr="005F3E33">
        <w:t>Stavenisko</w:t>
      </w:r>
      <w:bookmarkEnd w:id="63"/>
    </w:p>
    <w:p w14:paraId="35A899EF" w14:textId="77777777" w:rsidR="007E16C3" w:rsidRPr="00780D7C" w:rsidRDefault="007E16C3" w:rsidP="00B36E0A">
      <w:pPr>
        <w:rPr>
          <w:rFonts w:ascii="Arial Narrow" w:hAnsi="Arial Narrow"/>
          <w:color w:val="000000" w:themeColor="text1"/>
          <w:sz w:val="21"/>
          <w:szCs w:val="21"/>
        </w:rPr>
      </w:pPr>
      <w:r w:rsidRPr="00780D7C">
        <w:rPr>
          <w:rFonts w:ascii="Arial Narrow" w:hAnsi="Arial Narrow"/>
          <w:color w:val="000000" w:themeColor="text1"/>
          <w:sz w:val="21"/>
          <w:szCs w:val="21"/>
        </w:rPr>
        <w:t xml:space="preserve">Podľa ustanovení v </w:t>
      </w:r>
      <w:r w:rsidRPr="00780D7C">
        <w:rPr>
          <w:rFonts w:ascii="Arial Narrow" w:hAnsi="Arial Narrow"/>
          <w:color w:val="000000" w:themeColor="text1"/>
          <w:sz w:val="21"/>
          <w:szCs w:val="21"/>
          <w:u w:val="single"/>
        </w:rPr>
        <w:t>§ 43i zákona č. 50/1976 Zb.</w:t>
      </w:r>
      <w:r w:rsidRPr="00780D7C">
        <w:rPr>
          <w:rFonts w:ascii="Arial Narrow" w:hAnsi="Arial Narrow"/>
          <w:color w:val="000000" w:themeColor="text1"/>
          <w:sz w:val="21"/>
          <w:szCs w:val="21"/>
        </w:rPr>
        <w:t xml:space="preserve"> má byť priestor staveniska zabezpečený podľa nasledovných požiadaviek:</w:t>
      </w:r>
    </w:p>
    <w:p w14:paraId="2026303B" w14:textId="77777777" w:rsidR="007E16C3" w:rsidRPr="00780D7C" w:rsidRDefault="007E16C3" w:rsidP="007E16C3">
      <w:pPr>
        <w:pStyle w:val="odrka"/>
        <w:rPr>
          <w:rFonts w:ascii="Arial Narrow" w:hAnsi="Arial Narrow"/>
          <w:sz w:val="21"/>
          <w:szCs w:val="21"/>
        </w:rPr>
      </w:pPr>
      <w:r w:rsidRPr="00780D7C">
        <w:rPr>
          <w:rFonts w:ascii="Arial Narrow" w:hAnsi="Arial Narrow"/>
          <w:color w:val="000000" w:themeColor="text1"/>
          <w:sz w:val="21"/>
          <w:szCs w:val="21"/>
        </w:rPr>
        <w:t>objednávateľ ešte pred základným dátumom (</w:t>
      </w:r>
      <w:r w:rsidRPr="00780D7C">
        <w:rPr>
          <w:rFonts w:ascii="Arial Narrow" w:hAnsi="Arial Narrow"/>
          <w:color w:val="000000" w:themeColor="text1"/>
          <w:sz w:val="21"/>
          <w:szCs w:val="21"/>
          <w:u w:val="single"/>
        </w:rPr>
        <w:t>pojem podľa čl. 1.1.3.1 FIDIC</w:t>
      </w:r>
      <w:r w:rsidRPr="00780D7C">
        <w:rPr>
          <w:rFonts w:ascii="Arial Narrow" w:hAnsi="Arial Narrow"/>
          <w:color w:val="000000" w:themeColor="text1"/>
          <w:sz w:val="21"/>
          <w:szCs w:val="21"/>
        </w:rPr>
        <w:t xml:space="preserve"> </w:t>
      </w:r>
      <w:proofErr w:type="spellStart"/>
      <w:r w:rsidRPr="00780D7C">
        <w:rPr>
          <w:rFonts w:ascii="Arial Narrow" w:hAnsi="Arial Narrow"/>
          <w:color w:val="000000" w:themeColor="text1"/>
          <w:sz w:val="21"/>
          <w:szCs w:val="21"/>
        </w:rPr>
        <w:t>t.j</w:t>
      </w:r>
      <w:proofErr w:type="spellEnd"/>
      <w:r w:rsidRPr="00780D7C">
        <w:rPr>
          <w:rFonts w:ascii="Arial Narrow" w:hAnsi="Arial Narrow"/>
          <w:color w:val="000000" w:themeColor="text1"/>
          <w:sz w:val="21"/>
          <w:szCs w:val="21"/>
        </w:rPr>
        <w:t xml:space="preserve">. 28 dní pred posledným dňom na predloženie ponuky) poskytne </w:t>
      </w:r>
      <w:r w:rsidRPr="00780D7C">
        <w:rPr>
          <w:rFonts w:ascii="Arial Narrow" w:hAnsi="Arial Narrow"/>
          <w:sz w:val="21"/>
          <w:szCs w:val="21"/>
        </w:rPr>
        <w:t>zhotoviteľovi pre jeho informáciu všetky dôležité údaje, ktoré má k dispozícii o stavenisku (</w:t>
      </w:r>
      <w:r w:rsidRPr="00780D7C">
        <w:rPr>
          <w:rFonts w:ascii="Arial Narrow" w:hAnsi="Arial Narrow"/>
          <w:sz w:val="21"/>
          <w:szCs w:val="21"/>
          <w:u w:val="single"/>
        </w:rPr>
        <w:t>pojem podľa 1.1.6.7 FIDIC</w:t>
      </w:r>
      <w:r w:rsidRPr="00780D7C">
        <w:rPr>
          <w:rFonts w:ascii="Arial Narrow" w:hAnsi="Arial Narrow"/>
          <w:sz w:val="21"/>
          <w:szCs w:val="21"/>
        </w:rPr>
        <w:t xml:space="preserve">), predovšetkým o hydrologických a geologických pomeroch na stavenisku, vrátane ekologických hľadísk; objednávateľ dá podobným spôsobom k dispozícii zhotoviteľovi i všetky údaje, ktoré získa po základnom dátume. </w:t>
      </w:r>
    </w:p>
    <w:p w14:paraId="74150911" w14:textId="6B123EB6" w:rsidR="007E16C3" w:rsidRPr="00780D7C" w:rsidRDefault="007E16C3" w:rsidP="007E16C3">
      <w:pPr>
        <w:pStyle w:val="odrka"/>
        <w:rPr>
          <w:rFonts w:ascii="Arial Narrow" w:hAnsi="Arial Narrow"/>
          <w:sz w:val="21"/>
          <w:szCs w:val="21"/>
        </w:rPr>
      </w:pPr>
      <w:r w:rsidRPr="00780D7C">
        <w:rPr>
          <w:rFonts w:ascii="Arial Narrow" w:hAnsi="Arial Narrow"/>
          <w:sz w:val="21"/>
          <w:szCs w:val="21"/>
        </w:rPr>
        <w:t>Zhotoviteľ je zodpovedný za interpretáciu všetkých týchto údajov; predpokladá sa, že zhotoviteľ má všetky potrebné informácie ohľadom rizík, nepredvídateľných udalostí a ďalších okolností, ktoré môžu ovplyvniť jeho ponuku alebo dielo; rovnako sa predpokladá, že zhotoviteľ prehliadol a preskúmal stavenisko, jeho okolie, vyššie uvedené údaje a ďalšie dostupné informácie a bol uspokojený ešte pred predložením ponuky, pokiaľ ide o všetky závažné záležitosti, vrátane (bez obmedzenia):</w:t>
      </w:r>
    </w:p>
    <w:p w14:paraId="6609D5DF" w14:textId="77777777" w:rsidR="007E16C3" w:rsidRPr="00780D7C" w:rsidRDefault="007E16C3" w:rsidP="007E16C3">
      <w:pPr>
        <w:pStyle w:val="odrkadruh"/>
        <w:rPr>
          <w:rFonts w:ascii="Arial Narrow" w:hAnsi="Arial Narrow"/>
          <w:sz w:val="21"/>
          <w:szCs w:val="21"/>
        </w:rPr>
      </w:pPr>
      <w:r w:rsidRPr="00780D7C">
        <w:rPr>
          <w:rFonts w:ascii="Arial Narrow" w:hAnsi="Arial Narrow"/>
          <w:sz w:val="21"/>
          <w:szCs w:val="21"/>
        </w:rPr>
        <w:t>tvaru a charakteristiky staveniska, vrátane geologických podmienok, hydrologických a klimatických podmienok;</w:t>
      </w:r>
    </w:p>
    <w:p w14:paraId="225EC03A" w14:textId="614D30C7" w:rsidR="007E16C3" w:rsidRPr="00780D7C" w:rsidRDefault="007E16C3" w:rsidP="007E16C3">
      <w:pPr>
        <w:pStyle w:val="odrkadruh"/>
        <w:rPr>
          <w:rFonts w:ascii="Arial Narrow" w:hAnsi="Arial Narrow"/>
          <w:sz w:val="21"/>
          <w:szCs w:val="21"/>
        </w:rPr>
      </w:pPr>
      <w:r w:rsidRPr="00780D7C">
        <w:rPr>
          <w:rFonts w:ascii="Arial Narrow" w:hAnsi="Arial Narrow"/>
          <w:sz w:val="21"/>
          <w:szCs w:val="21"/>
        </w:rPr>
        <w:t>požiadaviek zhotoviteľa na prístup, ubytovanie, zariadenia zhotoviteľa, zamestnancov, energiu, dopravu, vodu a ďalšie služby.</w:t>
      </w:r>
    </w:p>
    <w:p w14:paraId="28014059" w14:textId="77777777" w:rsidR="007E16C3" w:rsidRPr="00780D7C" w:rsidRDefault="007E16C3" w:rsidP="00455941">
      <w:pPr>
        <w:pStyle w:val="Nadpis3"/>
        <w:rPr>
          <w:rFonts w:ascii="Arial Narrow" w:hAnsi="Arial Narrow"/>
          <w:sz w:val="21"/>
          <w:szCs w:val="21"/>
        </w:rPr>
      </w:pPr>
      <w:bookmarkStart w:id="64" w:name="_Toc37050393"/>
      <w:bookmarkStart w:id="65" w:name="_Toc99634740"/>
      <w:r w:rsidRPr="00780D7C">
        <w:rPr>
          <w:rFonts w:ascii="Arial Narrow" w:hAnsi="Arial Narrow"/>
          <w:sz w:val="21"/>
          <w:szCs w:val="21"/>
        </w:rPr>
        <w:t>Odovzdanie staveniska</w:t>
      </w:r>
      <w:bookmarkEnd w:id="64"/>
      <w:bookmarkEnd w:id="65"/>
    </w:p>
    <w:p w14:paraId="530E508D"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 xml:space="preserve">Problematika odovzdania staveniska je rozpracovaná v súlade s ustanoveniami </w:t>
      </w:r>
      <w:r w:rsidRPr="00780D7C">
        <w:rPr>
          <w:rFonts w:ascii="Arial Narrow" w:hAnsi="Arial Narrow"/>
          <w:sz w:val="21"/>
          <w:szCs w:val="21"/>
          <w:u w:val="single"/>
        </w:rPr>
        <w:t>čl. 2.1 FIDIC</w:t>
      </w:r>
      <w:r w:rsidRPr="00780D7C">
        <w:rPr>
          <w:rFonts w:ascii="Arial Narrow" w:hAnsi="Arial Narrow"/>
          <w:sz w:val="21"/>
          <w:szCs w:val="21"/>
        </w:rPr>
        <w:t xml:space="preserve"> a podrobne obsiahnutá v zmluvných podmienkach stavby.</w:t>
      </w:r>
    </w:p>
    <w:p w14:paraId="6735103B" w14:textId="77777777" w:rsidR="007E16C3" w:rsidRPr="00780D7C" w:rsidRDefault="007E16C3" w:rsidP="00455941">
      <w:pPr>
        <w:pStyle w:val="Nadpis3"/>
        <w:rPr>
          <w:rFonts w:ascii="Arial Narrow" w:hAnsi="Arial Narrow"/>
          <w:sz w:val="21"/>
          <w:szCs w:val="21"/>
        </w:rPr>
      </w:pPr>
      <w:bookmarkStart w:id="66" w:name="_Toc37050394"/>
      <w:bookmarkStart w:id="67" w:name="_Toc99634741"/>
      <w:r w:rsidRPr="00780D7C">
        <w:rPr>
          <w:rFonts w:ascii="Arial Narrow" w:hAnsi="Arial Narrow"/>
          <w:sz w:val="21"/>
          <w:szCs w:val="21"/>
        </w:rPr>
        <w:t>Objekty a zariadenia pre objednávateľa (stavebný dozor)</w:t>
      </w:r>
      <w:bookmarkEnd w:id="66"/>
      <w:bookmarkEnd w:id="67"/>
    </w:p>
    <w:p w14:paraId="79BC8D8F"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Objekty a zariadenie pre Objednávateľa zabezpečuje Zhotoviteľ v zmysle ustanovení kapitoly 5.1 a 6.1 vo Zväzku 3, časť 1. Objekty a zariadenia pre Stavebný dozor Zhotoviteľ nezabezpečuje.</w:t>
      </w:r>
    </w:p>
    <w:p w14:paraId="518F96E4" w14:textId="77777777" w:rsidR="007E16C3" w:rsidRPr="00780D7C" w:rsidRDefault="007E16C3" w:rsidP="00455941">
      <w:pPr>
        <w:pStyle w:val="Nadpis3"/>
        <w:rPr>
          <w:rFonts w:ascii="Arial Narrow" w:hAnsi="Arial Narrow"/>
          <w:sz w:val="21"/>
          <w:szCs w:val="21"/>
        </w:rPr>
      </w:pPr>
      <w:bookmarkStart w:id="68" w:name="_Toc37050395"/>
      <w:bookmarkStart w:id="69" w:name="_Toc99634742"/>
      <w:r w:rsidRPr="00780D7C">
        <w:rPr>
          <w:rFonts w:ascii="Arial Narrow" w:hAnsi="Arial Narrow"/>
          <w:sz w:val="21"/>
          <w:szCs w:val="21"/>
        </w:rPr>
        <w:t>Informačné tabule o stavbe</w:t>
      </w:r>
      <w:bookmarkEnd w:id="68"/>
      <w:bookmarkEnd w:id="69"/>
    </w:p>
    <w:p w14:paraId="0C9C910F"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 xml:space="preserve">Informačné tabule obsahujú podľa ustanovenia </w:t>
      </w:r>
      <w:r w:rsidRPr="00780D7C">
        <w:rPr>
          <w:rFonts w:ascii="Arial Narrow" w:hAnsi="Arial Narrow"/>
          <w:i/>
          <w:sz w:val="21"/>
          <w:szCs w:val="21"/>
        </w:rPr>
        <w:t>§ 43i ods. 3 písm. b) zákona 50/1976 Zb.</w:t>
      </w:r>
      <w:r w:rsidRPr="00780D7C">
        <w:rPr>
          <w:rFonts w:ascii="Arial Narrow" w:hAnsi="Arial Narrow"/>
          <w:sz w:val="21"/>
          <w:szCs w:val="21"/>
        </w:rPr>
        <w:t xml:space="preserve"> nasledovné údaje:</w:t>
      </w:r>
    </w:p>
    <w:p w14:paraId="6D7592F6"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Názov stavby</w:t>
      </w:r>
    </w:p>
    <w:p w14:paraId="5293CF24"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Objednávateľ (investor)</w:t>
      </w:r>
    </w:p>
    <w:p w14:paraId="0B7E87F3"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Stavebný dozor</w:t>
      </w:r>
    </w:p>
    <w:p w14:paraId="10323006"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Zhotoviteľ</w:t>
      </w:r>
    </w:p>
    <w:p w14:paraId="7069193D"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Deň začatia a ukončenia stavby</w:t>
      </w:r>
    </w:p>
    <w:p w14:paraId="0AFA28CF"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Meno stavbyvedúceho a telefónne číslo stavby.</w:t>
      </w:r>
    </w:p>
    <w:p w14:paraId="39FC3330"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Generálny projektant</w:t>
      </w:r>
    </w:p>
    <w:p w14:paraId="46C4081F" w14:textId="77777777" w:rsidR="00B36E0A" w:rsidRPr="00780D7C" w:rsidRDefault="00B36E0A" w:rsidP="00B36E0A">
      <w:pPr>
        <w:rPr>
          <w:rFonts w:ascii="Arial Narrow" w:hAnsi="Arial Narrow"/>
          <w:sz w:val="21"/>
          <w:szCs w:val="21"/>
        </w:rPr>
      </w:pPr>
    </w:p>
    <w:p w14:paraId="1B4495CD" w14:textId="504373F3" w:rsidR="007E16C3" w:rsidRPr="00780D7C" w:rsidRDefault="007E16C3" w:rsidP="00B36E0A">
      <w:pPr>
        <w:rPr>
          <w:rFonts w:ascii="Arial Narrow" w:hAnsi="Arial Narrow"/>
          <w:sz w:val="21"/>
          <w:szCs w:val="21"/>
        </w:rPr>
      </w:pPr>
      <w:r w:rsidRPr="00780D7C">
        <w:rPr>
          <w:rFonts w:ascii="Arial Narrow" w:hAnsi="Arial Narrow"/>
          <w:sz w:val="21"/>
          <w:szCs w:val="21"/>
        </w:rPr>
        <w:lastRenderedPageBreak/>
        <w:t>Informačné tabule sa umiestnia na stavenisku, príp. na ploche zariadenia staveniska tak, aby boli viditeľné z verejne prístupného priestoru mimo staveniska. Rozmery a spôsob spracovania sú bližšie špecifikované v čl. 6.2 Informačné a pamätné tabule  Zväzku 3 časť 1 Požiadavky objednávateľa. Na líniových stavbách sa tabule umiestňujú na začiatku a na konci stavby.</w:t>
      </w:r>
    </w:p>
    <w:p w14:paraId="31339963" w14:textId="7D21F52F" w:rsidR="007E16C3" w:rsidRPr="00780D7C" w:rsidRDefault="007E16C3" w:rsidP="00455941">
      <w:pPr>
        <w:pStyle w:val="Nadpis3"/>
        <w:rPr>
          <w:rFonts w:ascii="Arial Narrow" w:hAnsi="Arial Narrow"/>
          <w:sz w:val="21"/>
          <w:szCs w:val="21"/>
        </w:rPr>
      </w:pPr>
      <w:bookmarkStart w:id="70" w:name="_Toc37050396"/>
      <w:bookmarkStart w:id="71" w:name="_Toc99634743"/>
      <w:r w:rsidRPr="00780D7C">
        <w:rPr>
          <w:rFonts w:ascii="Arial Narrow" w:hAnsi="Arial Narrow"/>
          <w:sz w:val="21"/>
          <w:szCs w:val="21"/>
        </w:rPr>
        <w:t>Vytyčovanie</w:t>
      </w:r>
      <w:bookmarkEnd w:id="70"/>
      <w:bookmarkEnd w:id="71"/>
      <w:r w:rsidR="001826B5" w:rsidRPr="00780D7C">
        <w:rPr>
          <w:rFonts w:ascii="Arial Narrow" w:hAnsi="Arial Narrow"/>
          <w:sz w:val="21"/>
          <w:szCs w:val="21"/>
        </w:rPr>
        <w:t xml:space="preserve"> Diela</w:t>
      </w:r>
    </w:p>
    <w:p w14:paraId="2390427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Vytýčenie Diela je definované v čl. 4.7 FIDIC a upravené v Osobitných zmluvných podmienkach. Je definované predovšetkým stabilizáciou vytyčovacej polohopisnej a výškopisnej siete a jej zameraním, podľa návrhu v projektovej dokumentácii stavby.</w:t>
      </w:r>
    </w:p>
    <w:p w14:paraId="70534884"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Zhotoviteľ prevezme vytyčovaciu polohopisnú a výškopisnú sieť od objednávateľa a podľa potreby ju opraví a doplní. Vytyčovacie body musia byť pevné, to znamená buď kamenné hranoly s krížikom, oceľové rúrky v betónových blokoch a pod., podľa STN 73 0415:2011 Geodetické body. Nové body musia byť v triede presnosti min. II. Tieto body musí zhotoviteľ počas trvania stavby chrániť pred poškodením a zničením rovnako ako body vytyčovacej  siete.</w:t>
      </w:r>
    </w:p>
    <w:p w14:paraId="4611D601"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Po skončení stavby objednávateľ prevezme od zhotoviteľa vybrané body, dôležité na ďalšie meranie (napr. na sledovanie priebehu sadania telesa alebo konštrukcie).</w:t>
      </w:r>
    </w:p>
    <w:p w14:paraId="354BCD7D" w14:textId="719BF0DA" w:rsidR="007E16C3" w:rsidRPr="00780D7C" w:rsidRDefault="007E16C3" w:rsidP="007E16C3">
      <w:pPr>
        <w:rPr>
          <w:rFonts w:ascii="Arial Narrow" w:hAnsi="Arial Narrow"/>
          <w:sz w:val="21"/>
          <w:szCs w:val="21"/>
        </w:rPr>
      </w:pPr>
      <w:r w:rsidRPr="00780D7C">
        <w:rPr>
          <w:rFonts w:ascii="Arial Narrow" w:hAnsi="Arial Narrow"/>
          <w:sz w:val="21"/>
          <w:szCs w:val="21"/>
        </w:rPr>
        <w:t>Zhotoviteľ vykoná vytýčenie jednotlivých objektov podľa zmluvných podmienok. Presnosť vytyčovania jednotlivých objektov určuje STN ISO 4463-3:2002 (73 0423) Metódy merania v stavebníctve. Vytyčovanie a meranie Časť 3-Zoznam geodetických činností, STN ISO 4463-1:2002 (73 0423) a</w:t>
      </w:r>
      <w:r w:rsidR="00B36E0A" w:rsidRPr="00780D7C">
        <w:rPr>
          <w:rFonts w:ascii="Arial Narrow" w:hAnsi="Arial Narrow"/>
          <w:sz w:val="21"/>
          <w:szCs w:val="21"/>
        </w:rPr>
        <w:t> </w:t>
      </w:r>
      <w:r w:rsidRPr="00780D7C">
        <w:rPr>
          <w:rFonts w:ascii="Arial Narrow" w:hAnsi="Arial Narrow"/>
          <w:sz w:val="21"/>
          <w:szCs w:val="21"/>
        </w:rPr>
        <w:t>STN</w:t>
      </w:r>
      <w:r w:rsidR="00B36E0A" w:rsidRPr="00780D7C">
        <w:rPr>
          <w:rFonts w:ascii="Arial Narrow" w:hAnsi="Arial Narrow"/>
          <w:sz w:val="21"/>
          <w:szCs w:val="21"/>
        </w:rPr>
        <w:t> </w:t>
      </w:r>
      <w:r w:rsidRPr="00780D7C">
        <w:rPr>
          <w:rFonts w:ascii="Arial Narrow" w:hAnsi="Arial Narrow"/>
          <w:sz w:val="21"/>
          <w:szCs w:val="21"/>
        </w:rPr>
        <w:t>73</w:t>
      </w:r>
      <w:r w:rsidR="00B36E0A" w:rsidRPr="00780D7C">
        <w:rPr>
          <w:rFonts w:ascii="Arial Narrow" w:hAnsi="Arial Narrow"/>
          <w:sz w:val="21"/>
          <w:szCs w:val="21"/>
        </w:rPr>
        <w:t> </w:t>
      </w:r>
      <w:r w:rsidRPr="00780D7C">
        <w:rPr>
          <w:rFonts w:ascii="Arial Narrow" w:hAnsi="Arial Narrow"/>
          <w:sz w:val="21"/>
          <w:szCs w:val="21"/>
        </w:rPr>
        <w:t>0422:1986+Z1:1999 Presnosť vytyčovania líniových a plošných stavebných objektov.</w:t>
      </w:r>
    </w:p>
    <w:p w14:paraId="3817082E" w14:textId="1E1CF265" w:rsidR="007E16C3" w:rsidRPr="00780D7C" w:rsidRDefault="009C7B3D" w:rsidP="00455941">
      <w:pPr>
        <w:pStyle w:val="Nadpis3"/>
        <w:rPr>
          <w:rFonts w:ascii="Arial Narrow" w:hAnsi="Arial Narrow"/>
          <w:sz w:val="21"/>
          <w:szCs w:val="21"/>
        </w:rPr>
      </w:pPr>
      <w:bookmarkStart w:id="72" w:name="_Toc37050397"/>
      <w:bookmarkStart w:id="73" w:name="_Toc99634744"/>
      <w:r w:rsidRPr="00780D7C">
        <w:rPr>
          <w:rFonts w:ascii="Arial Narrow" w:hAnsi="Arial Narrow"/>
          <w:sz w:val="21"/>
          <w:szCs w:val="21"/>
        </w:rPr>
        <w:t>Zameranie p</w:t>
      </w:r>
      <w:r w:rsidR="007E16C3" w:rsidRPr="00780D7C">
        <w:rPr>
          <w:rFonts w:ascii="Arial Narrow" w:hAnsi="Arial Narrow"/>
          <w:sz w:val="21"/>
          <w:szCs w:val="21"/>
        </w:rPr>
        <w:t>ôvodn</w:t>
      </w:r>
      <w:r w:rsidR="00F41CC2" w:rsidRPr="00780D7C">
        <w:rPr>
          <w:rFonts w:ascii="Arial Narrow" w:hAnsi="Arial Narrow"/>
          <w:sz w:val="21"/>
          <w:szCs w:val="21"/>
        </w:rPr>
        <w:t xml:space="preserve">ého </w:t>
      </w:r>
      <w:r w:rsidR="007E16C3" w:rsidRPr="00780D7C">
        <w:rPr>
          <w:rFonts w:ascii="Arial Narrow" w:hAnsi="Arial Narrow"/>
          <w:sz w:val="21"/>
          <w:szCs w:val="21"/>
        </w:rPr>
        <w:t>terénu</w:t>
      </w:r>
      <w:bookmarkEnd w:id="72"/>
      <w:bookmarkEnd w:id="73"/>
    </w:p>
    <w:p w14:paraId="66A1A965" w14:textId="7705ECFE" w:rsidR="007E16C3" w:rsidRPr="00780D7C" w:rsidRDefault="00C22035" w:rsidP="00B36E0A">
      <w:pPr>
        <w:rPr>
          <w:rFonts w:ascii="Arial Narrow" w:hAnsi="Arial Narrow"/>
          <w:sz w:val="21"/>
          <w:szCs w:val="21"/>
        </w:rPr>
      </w:pPr>
      <w:r w:rsidRPr="00780D7C">
        <w:rPr>
          <w:rFonts w:ascii="Arial Narrow" w:hAnsi="Arial Narrow"/>
          <w:sz w:val="21"/>
          <w:szCs w:val="21"/>
        </w:rPr>
        <w:t>Zameranie</w:t>
      </w:r>
      <w:r w:rsidRPr="00780D7C">
        <w:rPr>
          <w:rFonts w:ascii="Arial Narrow" w:hAnsi="Arial Narrow"/>
          <w:spacing w:val="1"/>
          <w:sz w:val="21"/>
          <w:szCs w:val="21"/>
        </w:rPr>
        <w:t xml:space="preserve"> </w:t>
      </w:r>
      <w:r w:rsidRPr="00780D7C">
        <w:rPr>
          <w:rFonts w:ascii="Arial Narrow" w:hAnsi="Arial Narrow"/>
          <w:sz w:val="21"/>
          <w:szCs w:val="21"/>
        </w:rPr>
        <w:t>pôvodného</w:t>
      </w:r>
      <w:r w:rsidRPr="00780D7C">
        <w:rPr>
          <w:rFonts w:ascii="Arial Narrow" w:hAnsi="Arial Narrow"/>
          <w:spacing w:val="1"/>
          <w:sz w:val="21"/>
          <w:szCs w:val="21"/>
        </w:rPr>
        <w:t xml:space="preserve"> </w:t>
      </w:r>
      <w:r w:rsidRPr="00780D7C">
        <w:rPr>
          <w:rFonts w:ascii="Arial Narrow" w:hAnsi="Arial Narrow"/>
          <w:sz w:val="21"/>
          <w:szCs w:val="21"/>
        </w:rPr>
        <w:t>terénu,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podkladom</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8"/>
          <w:sz w:val="21"/>
          <w:szCs w:val="21"/>
        </w:rPr>
        <w:t xml:space="preserve"> </w:t>
      </w:r>
      <w:r w:rsidRPr="00780D7C">
        <w:rPr>
          <w:rFonts w:ascii="Arial Narrow" w:hAnsi="Arial Narrow"/>
          <w:sz w:val="21"/>
          <w:szCs w:val="21"/>
        </w:rPr>
        <w:t>určenie</w:t>
      </w:r>
      <w:r w:rsidRPr="00780D7C">
        <w:rPr>
          <w:rFonts w:ascii="Arial Narrow" w:hAnsi="Arial Narrow"/>
          <w:spacing w:val="59"/>
          <w:sz w:val="21"/>
          <w:szCs w:val="21"/>
        </w:rPr>
        <w:t xml:space="preserve"> </w:t>
      </w:r>
      <w:r w:rsidRPr="00780D7C">
        <w:rPr>
          <w:rFonts w:ascii="Arial Narrow" w:hAnsi="Arial Narrow"/>
          <w:sz w:val="21"/>
          <w:szCs w:val="21"/>
        </w:rPr>
        <w:t>východiskových</w:t>
      </w:r>
      <w:r w:rsidRPr="00780D7C">
        <w:rPr>
          <w:rFonts w:ascii="Arial Narrow" w:hAnsi="Arial Narrow"/>
          <w:spacing w:val="58"/>
          <w:sz w:val="21"/>
          <w:szCs w:val="21"/>
        </w:rPr>
        <w:t xml:space="preserve"> </w:t>
      </w:r>
      <w:r w:rsidRPr="00780D7C">
        <w:rPr>
          <w:rFonts w:ascii="Arial Narrow" w:hAnsi="Arial Narrow"/>
          <w:sz w:val="21"/>
          <w:szCs w:val="21"/>
        </w:rPr>
        <w:t>výmer</w:t>
      </w:r>
      <w:r w:rsidRPr="00780D7C">
        <w:rPr>
          <w:rFonts w:ascii="Arial Narrow" w:hAnsi="Arial Narrow"/>
          <w:spacing w:val="59"/>
          <w:sz w:val="21"/>
          <w:szCs w:val="21"/>
        </w:rPr>
        <w:t xml:space="preserve"> </w:t>
      </w:r>
      <w:r w:rsidRPr="00780D7C">
        <w:rPr>
          <w:rFonts w:ascii="Arial Narrow" w:hAnsi="Arial Narrow"/>
          <w:sz w:val="21"/>
          <w:szCs w:val="21"/>
        </w:rPr>
        <w:t>zemných</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39"/>
          <w:sz w:val="21"/>
          <w:szCs w:val="21"/>
        </w:rPr>
        <w:t xml:space="preserve"> </w:t>
      </w:r>
      <w:r w:rsidRPr="00780D7C">
        <w:rPr>
          <w:rFonts w:ascii="Arial Narrow" w:hAnsi="Arial Narrow"/>
          <w:sz w:val="21"/>
          <w:szCs w:val="21"/>
        </w:rPr>
        <w:t>Pred</w:t>
      </w:r>
      <w:r w:rsidRPr="00780D7C">
        <w:rPr>
          <w:rFonts w:ascii="Arial Narrow" w:hAnsi="Arial Narrow"/>
          <w:spacing w:val="37"/>
          <w:sz w:val="21"/>
          <w:szCs w:val="21"/>
        </w:rPr>
        <w:t xml:space="preserve"> </w:t>
      </w:r>
      <w:r w:rsidRPr="00780D7C">
        <w:rPr>
          <w:rFonts w:ascii="Arial Narrow" w:hAnsi="Arial Narrow"/>
          <w:sz w:val="21"/>
          <w:szCs w:val="21"/>
        </w:rPr>
        <w:t>začatím</w:t>
      </w:r>
      <w:r w:rsidRPr="00780D7C">
        <w:rPr>
          <w:rFonts w:ascii="Arial Narrow" w:hAnsi="Arial Narrow"/>
          <w:spacing w:val="39"/>
          <w:sz w:val="21"/>
          <w:szCs w:val="21"/>
        </w:rPr>
        <w:t xml:space="preserve"> </w:t>
      </w:r>
      <w:r w:rsidRPr="00780D7C">
        <w:rPr>
          <w:rFonts w:ascii="Arial Narrow" w:hAnsi="Arial Narrow"/>
          <w:sz w:val="21"/>
          <w:szCs w:val="21"/>
        </w:rPr>
        <w:t>zemných</w:t>
      </w:r>
      <w:r w:rsidRPr="00780D7C">
        <w:rPr>
          <w:rFonts w:ascii="Arial Narrow" w:hAnsi="Arial Narrow"/>
          <w:spacing w:val="33"/>
          <w:sz w:val="21"/>
          <w:szCs w:val="21"/>
        </w:rPr>
        <w:t xml:space="preserve"> </w:t>
      </w:r>
      <w:r w:rsidRPr="00780D7C">
        <w:rPr>
          <w:rFonts w:ascii="Arial Narrow" w:hAnsi="Arial Narrow"/>
          <w:sz w:val="21"/>
          <w:szCs w:val="21"/>
        </w:rPr>
        <w:t>prác</w:t>
      </w:r>
      <w:r w:rsidRPr="00780D7C">
        <w:rPr>
          <w:rFonts w:ascii="Arial Narrow" w:hAnsi="Arial Narrow"/>
          <w:spacing w:val="38"/>
          <w:sz w:val="21"/>
          <w:szCs w:val="21"/>
        </w:rPr>
        <w:t xml:space="preserve"> </w:t>
      </w:r>
      <w:r w:rsidRPr="00780D7C">
        <w:rPr>
          <w:rFonts w:ascii="Arial Narrow" w:hAnsi="Arial Narrow"/>
          <w:sz w:val="21"/>
          <w:szCs w:val="21"/>
        </w:rPr>
        <w:t>vykoná</w:t>
      </w:r>
      <w:r w:rsidRPr="00780D7C">
        <w:rPr>
          <w:rFonts w:ascii="Arial Narrow" w:hAnsi="Arial Narrow"/>
          <w:spacing w:val="38"/>
          <w:sz w:val="21"/>
          <w:szCs w:val="21"/>
        </w:rPr>
        <w:t xml:space="preserve"> </w:t>
      </w:r>
      <w:r w:rsidRPr="00780D7C">
        <w:rPr>
          <w:rFonts w:ascii="Arial Narrow" w:hAnsi="Arial Narrow"/>
          <w:sz w:val="21"/>
          <w:szCs w:val="21"/>
        </w:rPr>
        <w:t>Zhotoviteľ</w:t>
      </w:r>
      <w:r w:rsidRPr="00780D7C">
        <w:rPr>
          <w:rFonts w:ascii="Arial Narrow" w:hAnsi="Arial Narrow"/>
          <w:spacing w:val="34"/>
          <w:sz w:val="21"/>
          <w:szCs w:val="21"/>
        </w:rPr>
        <w:t xml:space="preserve"> </w:t>
      </w:r>
      <w:r w:rsidRPr="00780D7C">
        <w:rPr>
          <w:rFonts w:ascii="Arial Narrow" w:hAnsi="Arial Narrow"/>
          <w:sz w:val="21"/>
          <w:szCs w:val="21"/>
        </w:rPr>
        <w:t>kontrolné</w:t>
      </w:r>
      <w:r w:rsidRPr="00780D7C">
        <w:rPr>
          <w:rFonts w:ascii="Arial Narrow" w:hAnsi="Arial Narrow"/>
          <w:spacing w:val="38"/>
          <w:sz w:val="21"/>
          <w:szCs w:val="21"/>
        </w:rPr>
        <w:t xml:space="preserve"> </w:t>
      </w:r>
      <w:r w:rsidRPr="00780D7C">
        <w:rPr>
          <w:rFonts w:ascii="Arial Narrow" w:hAnsi="Arial Narrow"/>
          <w:sz w:val="21"/>
          <w:szCs w:val="21"/>
        </w:rPr>
        <w:t>zameranie</w:t>
      </w:r>
      <w:r w:rsidRPr="00780D7C">
        <w:rPr>
          <w:rFonts w:ascii="Arial Narrow" w:hAnsi="Arial Narrow"/>
          <w:spacing w:val="37"/>
          <w:sz w:val="21"/>
          <w:szCs w:val="21"/>
        </w:rPr>
        <w:t xml:space="preserve"> </w:t>
      </w:r>
      <w:r w:rsidRPr="00780D7C">
        <w:rPr>
          <w:rFonts w:ascii="Arial Narrow" w:hAnsi="Arial Narrow"/>
          <w:sz w:val="21"/>
          <w:szCs w:val="21"/>
        </w:rPr>
        <w:t>pôvodného</w:t>
      </w:r>
      <w:r w:rsidRPr="00780D7C">
        <w:rPr>
          <w:rFonts w:ascii="Arial Narrow" w:hAnsi="Arial Narrow"/>
          <w:spacing w:val="33"/>
          <w:sz w:val="21"/>
          <w:szCs w:val="21"/>
        </w:rPr>
        <w:t xml:space="preserve"> </w:t>
      </w:r>
      <w:r w:rsidRPr="00780D7C">
        <w:rPr>
          <w:rFonts w:ascii="Arial Narrow" w:hAnsi="Arial Narrow"/>
          <w:sz w:val="21"/>
          <w:szCs w:val="21"/>
        </w:rPr>
        <w:t>terénu</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účasti</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58"/>
          <w:sz w:val="21"/>
          <w:szCs w:val="21"/>
        </w:rPr>
        <w:t xml:space="preserve"> </w:t>
      </w:r>
      <w:r w:rsidRPr="00780D7C">
        <w:rPr>
          <w:rFonts w:ascii="Arial Narrow" w:hAnsi="Arial Narrow"/>
          <w:sz w:val="21"/>
          <w:szCs w:val="21"/>
        </w:rPr>
        <w:t>(stavebnotechnického</w:t>
      </w:r>
      <w:r w:rsidRPr="00780D7C">
        <w:rPr>
          <w:rFonts w:ascii="Arial Narrow" w:hAnsi="Arial Narrow"/>
          <w:spacing w:val="58"/>
          <w:sz w:val="21"/>
          <w:szCs w:val="21"/>
        </w:rPr>
        <w:t xml:space="preserve"> </w:t>
      </w:r>
      <w:r w:rsidRPr="00780D7C">
        <w:rPr>
          <w:rFonts w:ascii="Arial Narrow" w:hAnsi="Arial Narrow"/>
          <w:sz w:val="21"/>
          <w:szCs w:val="21"/>
        </w:rPr>
        <w:t>dozoru).</w:t>
      </w:r>
      <w:r w:rsidRPr="00780D7C">
        <w:rPr>
          <w:rFonts w:ascii="Arial Narrow" w:hAnsi="Arial Narrow"/>
          <w:spacing w:val="59"/>
          <w:sz w:val="21"/>
          <w:szCs w:val="21"/>
        </w:rPr>
        <w:t xml:space="preserve"> </w:t>
      </w:r>
      <w:r w:rsidRPr="00780D7C">
        <w:rPr>
          <w:rFonts w:ascii="Arial Narrow" w:hAnsi="Arial Narrow"/>
          <w:sz w:val="21"/>
          <w:szCs w:val="21"/>
        </w:rPr>
        <w:t>Zameraný</w:t>
      </w:r>
      <w:r w:rsidRPr="00780D7C">
        <w:rPr>
          <w:rFonts w:ascii="Arial Narrow" w:hAnsi="Arial Narrow"/>
          <w:spacing w:val="58"/>
          <w:sz w:val="21"/>
          <w:szCs w:val="21"/>
        </w:rPr>
        <w:t xml:space="preserve"> </w:t>
      </w:r>
      <w:r w:rsidRPr="00780D7C">
        <w:rPr>
          <w:rFonts w:ascii="Arial Narrow" w:hAnsi="Arial Narrow"/>
          <w:sz w:val="21"/>
          <w:szCs w:val="21"/>
        </w:rPr>
        <w:t>terén</w:t>
      </w:r>
      <w:r w:rsidRPr="00780D7C">
        <w:rPr>
          <w:rFonts w:ascii="Arial Narrow" w:hAnsi="Arial Narrow"/>
          <w:spacing w:val="59"/>
          <w:sz w:val="21"/>
          <w:szCs w:val="21"/>
        </w:rPr>
        <w:t xml:space="preserve"> </w:t>
      </w:r>
      <w:r w:rsidRPr="00780D7C">
        <w:rPr>
          <w:rFonts w:ascii="Arial Narrow" w:hAnsi="Arial Narrow"/>
          <w:sz w:val="21"/>
          <w:szCs w:val="21"/>
        </w:rPr>
        <w:t>slúži</w:t>
      </w:r>
      <w:r w:rsidRPr="00780D7C">
        <w:rPr>
          <w:rFonts w:ascii="Arial Narrow" w:hAnsi="Arial Narrow"/>
          <w:spacing w:val="58"/>
          <w:sz w:val="21"/>
          <w:szCs w:val="21"/>
        </w:rPr>
        <w:t xml:space="preserve"> </w:t>
      </w:r>
      <w:r w:rsidRPr="00780D7C">
        <w:rPr>
          <w:rFonts w:ascii="Arial Narrow" w:hAnsi="Arial Narrow"/>
          <w:sz w:val="21"/>
          <w:szCs w:val="21"/>
        </w:rPr>
        <w:t>ako</w:t>
      </w:r>
      <w:r w:rsidRPr="00780D7C">
        <w:rPr>
          <w:rFonts w:ascii="Arial Narrow" w:hAnsi="Arial Narrow"/>
          <w:spacing w:val="59"/>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na fakturáciu. Množstvo vykonaných zemných prác bude mesačne (alebo podľa požiadavky</w:t>
      </w:r>
      <w:r w:rsidRPr="00780D7C">
        <w:rPr>
          <w:rFonts w:ascii="Arial Narrow" w:hAnsi="Arial Narrow"/>
          <w:spacing w:val="1"/>
          <w:sz w:val="21"/>
          <w:szCs w:val="21"/>
        </w:rPr>
        <w:t xml:space="preserve"> </w:t>
      </w:r>
      <w:r w:rsidRPr="00780D7C">
        <w:rPr>
          <w:rFonts w:ascii="Arial Narrow" w:hAnsi="Arial Narrow"/>
          <w:sz w:val="21"/>
          <w:szCs w:val="21"/>
        </w:rPr>
        <w:t>stavebnotechnického</w:t>
      </w:r>
      <w:r w:rsidRPr="00780D7C">
        <w:rPr>
          <w:rFonts w:ascii="Arial Narrow" w:hAnsi="Arial Narrow"/>
          <w:spacing w:val="1"/>
          <w:sz w:val="21"/>
          <w:szCs w:val="21"/>
        </w:rPr>
        <w:t xml:space="preserve"> </w:t>
      </w:r>
      <w:r w:rsidRPr="00780D7C">
        <w:rPr>
          <w:rFonts w:ascii="Arial Narrow" w:hAnsi="Arial Narrow"/>
          <w:sz w:val="21"/>
          <w:szCs w:val="21"/>
        </w:rPr>
        <w:t>dozoru)</w:t>
      </w:r>
      <w:r w:rsidRPr="00780D7C">
        <w:rPr>
          <w:rFonts w:ascii="Arial Narrow" w:hAnsi="Arial Narrow"/>
          <w:spacing w:val="1"/>
          <w:sz w:val="21"/>
          <w:szCs w:val="21"/>
        </w:rPr>
        <w:t xml:space="preserve"> </w:t>
      </w:r>
      <w:r w:rsidRPr="00780D7C">
        <w:rPr>
          <w:rFonts w:ascii="Arial Narrow" w:hAnsi="Arial Narrow"/>
          <w:sz w:val="21"/>
          <w:szCs w:val="21"/>
        </w:rPr>
        <w:t>zamerané</w:t>
      </w:r>
      <w:r w:rsidRPr="00780D7C">
        <w:rPr>
          <w:rFonts w:ascii="Arial Narrow" w:hAnsi="Arial Narrow"/>
          <w:spacing w:val="1"/>
          <w:sz w:val="21"/>
          <w:szCs w:val="21"/>
        </w:rPr>
        <w:t xml:space="preserve"> </w:t>
      </w:r>
      <w:r w:rsidRPr="00780D7C">
        <w:rPr>
          <w:rFonts w:ascii="Arial Narrow" w:hAnsi="Arial Narrow"/>
          <w:sz w:val="21"/>
          <w:szCs w:val="21"/>
        </w:rPr>
        <w:t>zhotoviteľom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potvrdené</w:t>
      </w:r>
      <w:r w:rsidRPr="00780D7C">
        <w:rPr>
          <w:rFonts w:ascii="Arial Narrow" w:hAnsi="Arial Narrow"/>
          <w:spacing w:val="1"/>
          <w:sz w:val="21"/>
          <w:szCs w:val="21"/>
        </w:rPr>
        <w:t xml:space="preserve"> </w:t>
      </w:r>
      <w:r w:rsidRPr="00780D7C">
        <w:rPr>
          <w:rFonts w:ascii="Arial Narrow" w:hAnsi="Arial Narrow"/>
          <w:sz w:val="21"/>
          <w:szCs w:val="21"/>
        </w:rPr>
        <w:t>stavebnotechnickým</w:t>
      </w:r>
      <w:r w:rsidRPr="00780D7C">
        <w:rPr>
          <w:rFonts w:ascii="Arial Narrow" w:hAnsi="Arial Narrow"/>
          <w:spacing w:val="1"/>
          <w:sz w:val="21"/>
          <w:szCs w:val="21"/>
        </w:rPr>
        <w:t xml:space="preserve"> </w:t>
      </w:r>
      <w:r w:rsidRPr="00780D7C">
        <w:rPr>
          <w:rFonts w:ascii="Arial Narrow" w:hAnsi="Arial Narrow"/>
          <w:sz w:val="21"/>
          <w:szCs w:val="21"/>
        </w:rPr>
        <w:t>dozorom.</w:t>
      </w:r>
    </w:p>
    <w:p w14:paraId="62EC7BFA" w14:textId="77777777" w:rsidR="007E16C3" w:rsidRPr="00780D7C" w:rsidRDefault="007E16C3" w:rsidP="00455941">
      <w:pPr>
        <w:pStyle w:val="Nadpis3"/>
        <w:rPr>
          <w:rFonts w:ascii="Arial Narrow" w:hAnsi="Arial Narrow"/>
          <w:sz w:val="21"/>
          <w:szCs w:val="21"/>
        </w:rPr>
      </w:pPr>
      <w:bookmarkStart w:id="74" w:name="_Toc37050398"/>
      <w:bookmarkStart w:id="75" w:name="_Toc99634745"/>
      <w:r w:rsidRPr="00780D7C">
        <w:rPr>
          <w:rFonts w:ascii="Arial Narrow" w:hAnsi="Arial Narrow"/>
          <w:sz w:val="21"/>
          <w:szCs w:val="21"/>
        </w:rPr>
        <w:t>Inžinierske siete</w:t>
      </w:r>
      <w:bookmarkEnd w:id="74"/>
      <w:bookmarkEnd w:id="75"/>
    </w:p>
    <w:p w14:paraId="255D226E" w14:textId="2D5C6C6F" w:rsidR="007E16C3" w:rsidRPr="00780D7C" w:rsidRDefault="007E16C3" w:rsidP="007E16C3">
      <w:pPr>
        <w:rPr>
          <w:rFonts w:ascii="Arial Narrow" w:hAnsi="Arial Narrow"/>
          <w:sz w:val="21"/>
          <w:szCs w:val="21"/>
        </w:rPr>
      </w:pPr>
      <w:r w:rsidRPr="00780D7C">
        <w:rPr>
          <w:rFonts w:ascii="Arial Narrow" w:hAnsi="Arial Narrow"/>
          <w:sz w:val="21"/>
          <w:szCs w:val="21"/>
        </w:rPr>
        <w:t xml:space="preserve">Rozsah inžinierskych sietí na stavenisku určuje </w:t>
      </w:r>
      <w:r w:rsidR="00044BD0" w:rsidRPr="00780D7C">
        <w:rPr>
          <w:rFonts w:ascii="Arial Narrow" w:hAnsi="Arial Narrow"/>
          <w:sz w:val="21"/>
          <w:szCs w:val="21"/>
        </w:rPr>
        <w:t>Dokumentácia pre Stavebné povolenie (DSP)</w:t>
      </w:r>
      <w:r w:rsidR="005660FE" w:rsidRPr="00780D7C">
        <w:rPr>
          <w:rFonts w:ascii="Arial Narrow" w:hAnsi="Arial Narrow"/>
          <w:sz w:val="21"/>
          <w:szCs w:val="21"/>
        </w:rPr>
        <w:t xml:space="preserve">, ktorá </w:t>
      </w:r>
      <w:r w:rsidR="00044BD0" w:rsidRPr="00780D7C">
        <w:rPr>
          <w:rFonts w:ascii="Arial Narrow" w:hAnsi="Arial Narrow"/>
          <w:sz w:val="21"/>
          <w:szCs w:val="21"/>
        </w:rPr>
        <w:t xml:space="preserve"> je súčasťou Zväzku 5 Súťažných podkladov</w:t>
      </w:r>
      <w:r w:rsidR="00695E4E" w:rsidRPr="00780D7C">
        <w:rPr>
          <w:rFonts w:ascii="Arial Narrow" w:hAnsi="Arial Narrow"/>
          <w:sz w:val="21"/>
          <w:szCs w:val="21"/>
        </w:rPr>
        <w:t xml:space="preserve">. </w:t>
      </w:r>
      <w:r w:rsidRPr="00780D7C">
        <w:rPr>
          <w:rFonts w:ascii="Arial Narrow" w:hAnsi="Arial Narrow"/>
          <w:sz w:val="21"/>
          <w:szCs w:val="21"/>
        </w:rPr>
        <w:t xml:space="preserve"> </w:t>
      </w:r>
      <w:r w:rsidR="00DA443D" w:rsidRPr="00780D7C">
        <w:rPr>
          <w:rFonts w:ascii="Arial Narrow" w:hAnsi="Arial Narrow"/>
          <w:sz w:val="21"/>
          <w:szCs w:val="21"/>
        </w:rPr>
        <w:t xml:space="preserve">DSP </w:t>
      </w:r>
      <w:r w:rsidRPr="00780D7C">
        <w:rPr>
          <w:rFonts w:ascii="Arial Narrow" w:hAnsi="Arial Narrow"/>
          <w:sz w:val="21"/>
          <w:szCs w:val="21"/>
        </w:rPr>
        <w:t>zároveň</w:t>
      </w:r>
      <w:r w:rsidR="00353A21" w:rsidRPr="00780D7C">
        <w:rPr>
          <w:rFonts w:ascii="Arial Narrow" w:hAnsi="Arial Narrow"/>
          <w:sz w:val="21"/>
          <w:szCs w:val="21"/>
        </w:rPr>
        <w:t xml:space="preserve"> upresňuje </w:t>
      </w:r>
      <w:r w:rsidRPr="00780D7C">
        <w:rPr>
          <w:rFonts w:ascii="Arial Narrow" w:hAnsi="Arial Narrow"/>
          <w:sz w:val="21"/>
          <w:szCs w:val="21"/>
        </w:rPr>
        <w:t xml:space="preserve"> rozsah preložiek</w:t>
      </w:r>
      <w:r w:rsidR="00305E53" w:rsidRPr="00780D7C">
        <w:rPr>
          <w:rFonts w:ascii="Arial Narrow" w:hAnsi="Arial Narrow"/>
          <w:sz w:val="21"/>
          <w:szCs w:val="21"/>
        </w:rPr>
        <w:t xml:space="preserve"> dotknutých </w:t>
      </w:r>
      <w:proofErr w:type="spellStart"/>
      <w:r w:rsidR="00305E53" w:rsidRPr="00780D7C">
        <w:rPr>
          <w:rFonts w:ascii="Arial Narrow" w:hAnsi="Arial Narrow"/>
          <w:sz w:val="21"/>
          <w:szCs w:val="21"/>
        </w:rPr>
        <w:t>inžinierských</w:t>
      </w:r>
      <w:proofErr w:type="spellEnd"/>
      <w:r w:rsidR="00305E53" w:rsidRPr="00780D7C">
        <w:rPr>
          <w:rFonts w:ascii="Arial Narrow" w:hAnsi="Arial Narrow"/>
          <w:sz w:val="21"/>
          <w:szCs w:val="21"/>
        </w:rPr>
        <w:t xml:space="preserve"> sieti</w:t>
      </w:r>
      <w:r w:rsidRPr="00780D7C">
        <w:rPr>
          <w:rFonts w:ascii="Arial Narrow" w:hAnsi="Arial Narrow"/>
          <w:sz w:val="21"/>
          <w:szCs w:val="21"/>
        </w:rPr>
        <w:t>.</w:t>
      </w:r>
    </w:p>
    <w:p w14:paraId="00FE8C10"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Zhotoviteľ zabezpečí u správcu vytýčenie podzemných a nadzemných vedení v súlade s DPO a preverí ich funkčnosť. Vytýčenie a funkčnosť zaznamená písomnou formou a nechá potvrdiť správcom vedenia. V prípade prerušenia inžinierskych sietí zariadi zhotoviteľ okamžite ich provizórne preložky, ktoré musí riadne udržovať. Keď dôjde k prerušeniu inžinierskych sietí, ktoré boli riadne vyznačené v DPO a o ktorých zhotoviteľ vedel vopred, hradí všetky náklady na zriadenie preložiek a ich údržbu a náhrady škôd, vzniknutých poškodením, zhotoviteľ.</w:t>
      </w:r>
    </w:p>
    <w:p w14:paraId="404FFAD5"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Zhotoviteľ je povinný si overiť u správcov inžinierskych sietí existenciu prípadných sietí, položených v období po dokončení DPO.</w:t>
      </w:r>
    </w:p>
    <w:p w14:paraId="57569FF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 xml:space="preserve">Zhotoviteľ bol uspokojený, pokiaľ ide o vhodnosť a dostupnosť prístupových ciest na stavenisko (prístupové cesty podľa </w:t>
      </w:r>
      <w:r w:rsidRPr="00780D7C">
        <w:rPr>
          <w:rFonts w:ascii="Arial Narrow" w:hAnsi="Arial Narrow"/>
          <w:sz w:val="21"/>
          <w:szCs w:val="21"/>
          <w:u w:val="single"/>
        </w:rPr>
        <w:t>§ 43i ods. 3 písm. c) zákona 50/1976 Zb.</w:t>
      </w:r>
      <w:r w:rsidRPr="00780D7C">
        <w:rPr>
          <w:rFonts w:ascii="Arial Narrow" w:hAnsi="Arial Narrow"/>
          <w:sz w:val="21"/>
          <w:szCs w:val="21"/>
        </w:rPr>
        <w:t xml:space="preserve"> a podľa ustanovenia </w:t>
      </w:r>
      <w:r w:rsidRPr="00780D7C">
        <w:rPr>
          <w:rFonts w:ascii="Arial Narrow" w:hAnsi="Arial Narrow"/>
          <w:sz w:val="21"/>
          <w:szCs w:val="21"/>
          <w:u w:val="single"/>
        </w:rPr>
        <w:t>čl. 4.15 FIDIC</w:t>
      </w:r>
      <w:r w:rsidRPr="00780D7C">
        <w:rPr>
          <w:rFonts w:ascii="Arial Narrow" w:hAnsi="Arial Narrow"/>
          <w:sz w:val="21"/>
          <w:szCs w:val="21"/>
        </w:rPr>
        <w:t>). Zhotoviteľ vynaloží primerané úsilie na to, aby sa zabránilo poškodeniu všetkých ciest alebo mostov v dôsledku dopravy zhotoviteľa alebo jeho zamestnancov. Toto úsilie zahŕňa používanie vhodných vozidiel a trás.</w:t>
      </w:r>
    </w:p>
    <w:p w14:paraId="31446D5A"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Pokiaľ nie je v týchto podmienkach uvedené inak:</w:t>
      </w:r>
    </w:p>
    <w:p w14:paraId="2923D144" w14:textId="77777777"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zhotoviteľ bude (rovnako ako je to medzi stranami) zodpovedný za údržbu, ktorá môže byť požadovaná preto, lebo používa prístupové cesty,</w:t>
      </w:r>
    </w:p>
    <w:p w14:paraId="5E1FE0B0" w14:textId="12520970"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zhotoviteľ poskytne všetky potrebné značky alebo smerovky na prístupových cestách a získa všetky povolenia, ktoré sú požadované príslušnými úradmi na to</w:t>
      </w:r>
      <w:r w:rsidR="009A624E" w:rsidRPr="00780D7C">
        <w:rPr>
          <w:rFonts w:ascii="Arial Narrow" w:hAnsi="Arial Narrow"/>
          <w:sz w:val="21"/>
          <w:szCs w:val="21"/>
        </w:rPr>
        <w:t>,</w:t>
      </w:r>
      <w:r w:rsidRPr="00780D7C">
        <w:rPr>
          <w:rFonts w:ascii="Arial Narrow" w:hAnsi="Arial Narrow"/>
          <w:sz w:val="21"/>
          <w:szCs w:val="21"/>
        </w:rPr>
        <w:t xml:space="preserve"> aby mohol používať cesty, značky a smerovky,</w:t>
      </w:r>
    </w:p>
    <w:p w14:paraId="07FBA89E" w14:textId="77777777"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 xml:space="preserve">objednávateľ nebude zodpovedný za žiadne požiadavky, ktoré môžu vzniknúť v dôsledku používania prístupových ciest, a </w:t>
      </w:r>
    </w:p>
    <w:p w14:paraId="5C805F5B" w14:textId="7040CCD9"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objednávateľ neručí za vhodnosť ani dostupnosť určitých prístupových ciest a náklady spôsobené nevhodnosťou alebo nedostupnosťou prístupových ciest (pre používanie) požadovaných zhotoviteľom bude znášať zhotoviteľ.</w:t>
      </w:r>
    </w:p>
    <w:p w14:paraId="24FCB215" w14:textId="77777777" w:rsidR="00B36E0A" w:rsidRPr="00780D7C" w:rsidRDefault="00B36E0A" w:rsidP="009A624E">
      <w:pPr>
        <w:rPr>
          <w:rFonts w:ascii="Arial Narrow" w:hAnsi="Arial Narrow"/>
          <w:sz w:val="21"/>
          <w:szCs w:val="21"/>
        </w:rPr>
      </w:pPr>
    </w:p>
    <w:p w14:paraId="43D71B79" w14:textId="77777777" w:rsidR="007E16C3" w:rsidRPr="00780D7C" w:rsidRDefault="007E16C3" w:rsidP="00455941">
      <w:pPr>
        <w:pStyle w:val="Nadpis3"/>
        <w:rPr>
          <w:rFonts w:ascii="Arial Narrow" w:hAnsi="Arial Narrow"/>
          <w:sz w:val="21"/>
          <w:szCs w:val="21"/>
        </w:rPr>
      </w:pPr>
      <w:bookmarkStart w:id="76" w:name="_Toc37050399"/>
      <w:bookmarkStart w:id="77" w:name="_Toc99634746"/>
      <w:r w:rsidRPr="00780D7C">
        <w:rPr>
          <w:rFonts w:ascii="Arial Narrow" w:hAnsi="Arial Narrow"/>
          <w:sz w:val="21"/>
          <w:szCs w:val="21"/>
        </w:rPr>
        <w:t>Organizácia prác počas verejnej premávky</w:t>
      </w:r>
      <w:bookmarkEnd w:id="76"/>
      <w:bookmarkEnd w:id="77"/>
    </w:p>
    <w:p w14:paraId="2E45BCA3" w14:textId="18B6431C" w:rsidR="007E16C3" w:rsidRPr="00780D7C" w:rsidRDefault="007E16C3" w:rsidP="007E16C3">
      <w:pPr>
        <w:rPr>
          <w:rFonts w:ascii="Arial Narrow" w:hAnsi="Arial Narrow"/>
          <w:sz w:val="21"/>
          <w:szCs w:val="21"/>
        </w:rPr>
      </w:pPr>
      <w:r w:rsidRPr="00780D7C">
        <w:rPr>
          <w:rFonts w:ascii="Arial Narrow" w:hAnsi="Arial Narrow"/>
          <w:sz w:val="21"/>
          <w:szCs w:val="21"/>
        </w:rPr>
        <w:t>Stavebné práce na pozemných komunikáciách sa môžu v</w:t>
      </w:r>
      <w:r w:rsidR="007D63B9" w:rsidRPr="00780D7C">
        <w:rPr>
          <w:rFonts w:ascii="Arial Narrow" w:hAnsi="Arial Narrow"/>
          <w:sz w:val="21"/>
          <w:szCs w:val="21"/>
        </w:rPr>
        <w:t xml:space="preserve"> nutných </w:t>
      </w:r>
      <w:r w:rsidRPr="00780D7C">
        <w:rPr>
          <w:rFonts w:ascii="Arial Narrow" w:hAnsi="Arial Narrow"/>
          <w:sz w:val="21"/>
          <w:szCs w:val="21"/>
        </w:rPr>
        <w:t>prípadoch, ktoré určuje DPO</w:t>
      </w:r>
      <w:r w:rsidR="007D63B9" w:rsidRPr="00780D7C">
        <w:rPr>
          <w:rFonts w:ascii="Arial Narrow" w:hAnsi="Arial Narrow"/>
          <w:sz w:val="21"/>
          <w:szCs w:val="21"/>
        </w:rPr>
        <w:t>,</w:t>
      </w:r>
      <w:r w:rsidRPr="00780D7C">
        <w:rPr>
          <w:rFonts w:ascii="Arial Narrow" w:hAnsi="Arial Narrow"/>
          <w:sz w:val="21"/>
          <w:szCs w:val="21"/>
        </w:rPr>
        <w:t xml:space="preserve"> vykonávať počas verejnej premávky, ktorá môže byť:</w:t>
      </w:r>
    </w:p>
    <w:p w14:paraId="44627E39" w14:textId="77777777" w:rsidR="007E16C3" w:rsidRPr="00780D7C" w:rsidRDefault="007E16C3" w:rsidP="00D229B1">
      <w:pPr>
        <w:numPr>
          <w:ilvl w:val="0"/>
          <w:numId w:val="29"/>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cestná,</w:t>
      </w:r>
    </w:p>
    <w:p w14:paraId="119135B7" w14:textId="611C2D9A" w:rsidR="007E16C3" w:rsidRPr="00780D7C" w:rsidRDefault="007E16C3" w:rsidP="00D229B1">
      <w:pPr>
        <w:numPr>
          <w:ilvl w:val="0"/>
          <w:numId w:val="29"/>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lastRenderedPageBreak/>
        <w:t>železničná</w:t>
      </w:r>
      <w:r w:rsidR="007D63B9" w:rsidRPr="00780D7C">
        <w:rPr>
          <w:rFonts w:ascii="Arial Narrow" w:hAnsi="Arial Narrow"/>
          <w:sz w:val="21"/>
          <w:szCs w:val="21"/>
        </w:rPr>
        <w:t xml:space="preserve"> (električková)</w:t>
      </w:r>
      <w:r w:rsidRPr="00780D7C">
        <w:rPr>
          <w:rFonts w:ascii="Arial Narrow" w:hAnsi="Arial Narrow"/>
          <w:sz w:val="21"/>
          <w:szCs w:val="21"/>
        </w:rPr>
        <w:t>,</w:t>
      </w:r>
    </w:p>
    <w:p w14:paraId="0AC65B44" w14:textId="77777777" w:rsidR="007E16C3" w:rsidRPr="00780D7C" w:rsidRDefault="007E16C3" w:rsidP="00D229B1">
      <w:pPr>
        <w:numPr>
          <w:ilvl w:val="0"/>
          <w:numId w:val="29"/>
        </w:numPr>
        <w:autoSpaceDE w:val="0"/>
        <w:autoSpaceDN w:val="0"/>
        <w:adjustRightInd w:val="0"/>
        <w:spacing w:before="0" w:after="120"/>
        <w:ind w:left="714" w:hanging="357"/>
        <w:rPr>
          <w:rFonts w:ascii="Arial Narrow" w:hAnsi="Arial Narrow"/>
          <w:sz w:val="21"/>
          <w:szCs w:val="21"/>
        </w:rPr>
      </w:pPr>
      <w:r w:rsidRPr="00780D7C">
        <w:rPr>
          <w:rFonts w:ascii="Arial Narrow" w:hAnsi="Arial Narrow"/>
          <w:sz w:val="21"/>
          <w:szCs w:val="21"/>
        </w:rPr>
        <w:t>pešia.</w:t>
      </w:r>
    </w:p>
    <w:p w14:paraId="76A7F280" w14:textId="77777777" w:rsidR="007E16C3" w:rsidRPr="00780D7C" w:rsidRDefault="007E16C3" w:rsidP="007D63B9">
      <w:pPr>
        <w:rPr>
          <w:rFonts w:ascii="Arial Narrow" w:hAnsi="Arial Narrow"/>
          <w:sz w:val="21"/>
          <w:szCs w:val="21"/>
        </w:rPr>
      </w:pPr>
      <w:r w:rsidRPr="00780D7C">
        <w:rPr>
          <w:rFonts w:ascii="Arial Narrow" w:hAnsi="Arial Narrow"/>
          <w:sz w:val="21"/>
          <w:szCs w:val="21"/>
        </w:rPr>
        <w:t>Na vykonávanie prác počas verejnej cestnej premávky je potrebné upraviť dopravné značenie a usmerniť premávku, aby užívatelia komunikácie boli oboznámení so stupňom obmedzenia premávky. Dopravné značenie a usmernenie premávky stanoví DPO, ktorá podlieha schváleniu príslušným cestným správnym orgánom a Polície SR.</w:t>
      </w:r>
    </w:p>
    <w:p w14:paraId="7313B90C" w14:textId="77777777" w:rsidR="007E16C3" w:rsidRPr="00780D7C" w:rsidRDefault="007E16C3" w:rsidP="007D63B9">
      <w:pPr>
        <w:rPr>
          <w:rFonts w:ascii="Arial Narrow" w:hAnsi="Arial Narrow"/>
          <w:sz w:val="21"/>
          <w:szCs w:val="21"/>
        </w:rPr>
      </w:pPr>
      <w:r w:rsidRPr="00780D7C">
        <w:rPr>
          <w:rFonts w:ascii="Arial Narrow" w:hAnsi="Arial Narrow"/>
          <w:sz w:val="21"/>
          <w:szCs w:val="21"/>
        </w:rPr>
        <w:t>Vykonanie prác počas pešej premávky stanoví DPO a riadi sa týmito hlavnými zásadami:</w:t>
      </w:r>
    </w:p>
    <w:p w14:paraId="56AEF98B"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komunikácie pre peších na stavenisku musia byť vyznačené, spevnené a priebežne čistené,</w:t>
      </w:r>
    </w:p>
    <w:p w14:paraId="11A830D3"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všetky výkopy v blízkosti peších trás musia byť označené a zabezpečené tak, aby nemohlo dôjsť k pádu chodcov do výkopu,</w:t>
      </w:r>
    </w:p>
    <w:p w14:paraId="7C65D4A2"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 xml:space="preserve">pri vykonávaní prác vo výškach v blízkosti peších trás (napr. na mostoch) musia byť zriadené konštrukcie, záchytné siete a pod. na zachytenie padajúceho materiálu alebo náradia. </w:t>
      </w:r>
    </w:p>
    <w:p w14:paraId="699B3DB7" w14:textId="0B0778AD"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 xml:space="preserve">Dokumentáciu konštrukcií zabezpečí zhotoviteľ podľa odseku </w:t>
      </w:r>
      <w:r w:rsidR="008A00E0" w:rsidRPr="00780D7C">
        <w:rPr>
          <w:rFonts w:ascii="Arial Narrow" w:hAnsi="Arial Narrow"/>
          <w:sz w:val="21"/>
          <w:szCs w:val="21"/>
        </w:rPr>
        <w:t>1.</w:t>
      </w:r>
      <w:r w:rsidRPr="00780D7C">
        <w:rPr>
          <w:rFonts w:ascii="Arial Narrow" w:hAnsi="Arial Narrow"/>
          <w:sz w:val="21"/>
          <w:szCs w:val="21"/>
        </w:rPr>
        <w:t>10.3</w:t>
      </w:r>
      <w:r w:rsidR="00212CEE" w:rsidRPr="00212CEE">
        <w:rPr>
          <w:rFonts w:ascii="Arial Narrow" w:hAnsi="Arial Narrow"/>
          <w:sz w:val="21"/>
          <w:szCs w:val="21"/>
        </w:rPr>
        <w:t xml:space="preserve"> až 1.10.11</w:t>
      </w:r>
      <w:r w:rsidRPr="00780D7C">
        <w:rPr>
          <w:rFonts w:ascii="Arial Narrow" w:hAnsi="Arial Narrow"/>
          <w:sz w:val="21"/>
          <w:szCs w:val="21"/>
        </w:rPr>
        <w:t>.</w:t>
      </w:r>
    </w:p>
    <w:p w14:paraId="039B80DB" w14:textId="77777777" w:rsidR="007E16C3" w:rsidRPr="00780D7C" w:rsidRDefault="007E16C3" w:rsidP="00455941">
      <w:pPr>
        <w:pStyle w:val="Nadpis3"/>
        <w:rPr>
          <w:rFonts w:ascii="Arial Narrow" w:hAnsi="Arial Narrow"/>
          <w:sz w:val="21"/>
          <w:szCs w:val="21"/>
        </w:rPr>
      </w:pPr>
      <w:bookmarkStart w:id="78" w:name="_Toc37050400"/>
      <w:bookmarkStart w:id="79" w:name="_Toc99634747"/>
      <w:r w:rsidRPr="00780D7C">
        <w:rPr>
          <w:rFonts w:ascii="Arial Narrow" w:hAnsi="Arial Narrow"/>
          <w:sz w:val="21"/>
          <w:szCs w:val="21"/>
        </w:rPr>
        <w:t>Obchádzky</w:t>
      </w:r>
      <w:bookmarkEnd w:id="78"/>
      <w:bookmarkEnd w:id="79"/>
    </w:p>
    <w:p w14:paraId="7FAB1032"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V prípade nutnosti úplnej uzávierky navrhne zhotoviteľ obchádzku, ak nie je návrh a dopravné značenie takejto obchádzky v DPO.</w:t>
      </w:r>
    </w:p>
    <w:p w14:paraId="609948A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O povolenie uzávierky cesty požiada zhotoviteľ príslušný cestný správny orgán. Na základe vydaného povolenia a jeho podmienok vykoná uzávierku cesty zhotoviteľ spolu s Políciou SR.</w:t>
      </w:r>
    </w:p>
    <w:p w14:paraId="7385C7B9" w14:textId="13DC2018" w:rsidR="007E16C3" w:rsidRPr="00780D7C" w:rsidRDefault="007E16C3" w:rsidP="007E16C3">
      <w:pPr>
        <w:rPr>
          <w:rFonts w:ascii="Arial Narrow" w:hAnsi="Arial Narrow"/>
          <w:sz w:val="21"/>
          <w:szCs w:val="21"/>
        </w:rPr>
      </w:pPr>
      <w:r w:rsidRPr="00780D7C">
        <w:rPr>
          <w:rFonts w:ascii="Arial Narrow" w:hAnsi="Arial Narrow"/>
          <w:sz w:val="21"/>
          <w:szCs w:val="21"/>
        </w:rPr>
        <w:t>Zhotoviteľ vykoná pred uvedením obchádzky do prevádzky všetky dokumentáciou predpísané práce na komunikáciách obchádzkovej trasy (napr. oprava výtlkov, zosilnenie cesty). V prípade, že to tak nie je určené v dokumentácii, je zhotoviteľ povinný vypracovať tento návrh sám. Odporúča sa komisionálne posúdenie stavu obchádzkovej trasy za účasti objednávateľa, zhotoviteľa, správcu komunikácie a cestného správneho orgánu pred a po skončení obchádzky na stanovenie prípadných opráv poškodenia vozovky obchádzkovej trasy vzniknutých cestnou premávkou po dobu obchádzky.</w:t>
      </w:r>
    </w:p>
    <w:p w14:paraId="0DAAC643" w14:textId="6E4BEADB" w:rsidR="00E002FF" w:rsidRPr="00780D7C" w:rsidRDefault="007E16C3" w:rsidP="007E16C3">
      <w:pPr>
        <w:rPr>
          <w:rFonts w:ascii="Arial Narrow" w:hAnsi="Arial Narrow"/>
          <w:color w:val="000000" w:themeColor="text1"/>
          <w:sz w:val="21"/>
          <w:szCs w:val="21"/>
        </w:rPr>
      </w:pPr>
      <w:r w:rsidRPr="00780D7C">
        <w:rPr>
          <w:rFonts w:ascii="Arial Narrow" w:hAnsi="Arial Narrow"/>
          <w:sz w:val="21"/>
          <w:szCs w:val="21"/>
        </w:rPr>
        <w:t xml:space="preserve">Po </w:t>
      </w:r>
      <w:r w:rsidRPr="00780D7C">
        <w:rPr>
          <w:rFonts w:ascii="Arial Narrow" w:hAnsi="Arial Narrow"/>
          <w:color w:val="000000" w:themeColor="text1"/>
          <w:sz w:val="21"/>
          <w:szCs w:val="21"/>
        </w:rPr>
        <w:t>skončení uzávierky zhotoviteľ urýchlene odstráni dopravné značenie obchádzky a dopravné značenie komunikácií, slúžiacich pre obchádzku, uvedie cestu do pôvodného stavu, pokiaľ nie je v dokumentácii alebo objednávateľom stanovené inak.</w:t>
      </w:r>
    </w:p>
    <w:p w14:paraId="50E2C253" w14:textId="66AC1D3E" w:rsidR="000F5AD5" w:rsidRPr="00780D7C" w:rsidRDefault="00F32289" w:rsidP="005F3E33">
      <w:pPr>
        <w:pStyle w:val="Nadpis2"/>
      </w:pPr>
      <w:bookmarkStart w:id="80" w:name="_Toc99634748"/>
      <w:r w:rsidRPr="00780D7C">
        <w:t>Projektová dokumentácia stavby</w:t>
      </w:r>
      <w:bookmarkEnd w:id="80"/>
    </w:p>
    <w:p w14:paraId="5A4170C9" w14:textId="77777777" w:rsidR="00705454" w:rsidRPr="00780D7C" w:rsidRDefault="00705454" w:rsidP="00705454">
      <w:pPr>
        <w:rPr>
          <w:rFonts w:ascii="Arial Narrow" w:hAnsi="Arial Narrow"/>
          <w:sz w:val="21"/>
          <w:szCs w:val="21"/>
        </w:rPr>
      </w:pPr>
      <w:r w:rsidRPr="00780D7C">
        <w:rPr>
          <w:rFonts w:ascii="Arial Narrow" w:hAnsi="Arial Narrow"/>
          <w:color w:val="000000" w:themeColor="text1"/>
          <w:sz w:val="21"/>
          <w:szCs w:val="21"/>
        </w:rPr>
        <w:t xml:space="preserve">Projektová dokumentácia stavby je súhrnom všetkých výkresov, výpočtov a technických informácií a ďalších dokumentov technickej povahy týkajúcich sa stavby, odovzdaných objednávateľom zhotoviteľovi ako podklad na projektové práce a následnú realizáciu </w:t>
      </w:r>
      <w:r w:rsidRPr="00780D7C">
        <w:rPr>
          <w:rFonts w:ascii="Arial Narrow" w:hAnsi="Arial Narrow"/>
          <w:sz w:val="21"/>
          <w:szCs w:val="21"/>
        </w:rPr>
        <w:t>prác podľa Zmluvy o dielo a všetkých výkresov, výpočtov, diagramov, popisov zhotovovaných postupov a ďalších technických dokumentov príslušného charakteru, ktoré sú dodané Zhotoviteľom, podľa Zmluvy</w:t>
      </w:r>
      <w:r w:rsidRPr="00780D7C">
        <w:rPr>
          <w:rStyle w:val="Odkaznapoznmkupodiarou"/>
          <w:rFonts w:ascii="Arial Narrow" w:hAnsi="Arial Narrow"/>
          <w:sz w:val="21"/>
          <w:szCs w:val="21"/>
        </w:rPr>
        <w:footnoteReference w:id="7"/>
      </w:r>
      <w:r w:rsidRPr="00780D7C">
        <w:rPr>
          <w:rFonts w:ascii="Arial Narrow" w:hAnsi="Arial Narrow"/>
          <w:sz w:val="21"/>
          <w:szCs w:val="21"/>
        </w:rPr>
        <w:t>.</w:t>
      </w:r>
    </w:p>
    <w:p w14:paraId="16C1FC12" w14:textId="3F7F6B6B" w:rsidR="00705454" w:rsidRPr="00780D7C" w:rsidRDefault="00705454" w:rsidP="00705454">
      <w:pPr>
        <w:rPr>
          <w:rFonts w:ascii="Arial Narrow" w:hAnsi="Arial Narrow"/>
          <w:sz w:val="21"/>
          <w:szCs w:val="21"/>
        </w:rPr>
      </w:pPr>
      <w:r w:rsidRPr="00780D7C">
        <w:rPr>
          <w:rFonts w:ascii="Arial Narrow" w:hAnsi="Arial Narrow"/>
          <w:sz w:val="21"/>
          <w:szCs w:val="21"/>
        </w:rPr>
        <w:t xml:space="preserve">Pokiaľ sa v TKP alebo v týchto ZTKP vyskytujú pokyny pre projektanta, je nutné ich chápať ako pokyny pre spracovateľa </w:t>
      </w:r>
      <w:r w:rsidR="00157EFD" w:rsidRPr="00780D7C">
        <w:rPr>
          <w:rFonts w:ascii="Arial Narrow" w:hAnsi="Arial Narrow"/>
          <w:sz w:val="21"/>
          <w:szCs w:val="21"/>
        </w:rPr>
        <w:t>D</w:t>
      </w:r>
      <w:r w:rsidRPr="00780D7C">
        <w:rPr>
          <w:rFonts w:ascii="Arial Narrow" w:hAnsi="Arial Narrow"/>
          <w:sz w:val="21"/>
          <w:szCs w:val="21"/>
        </w:rPr>
        <w:t>okumentácie Zhotoviteľa</w:t>
      </w:r>
      <w:r w:rsidR="00C7540B" w:rsidRPr="00780D7C">
        <w:rPr>
          <w:rFonts w:ascii="Arial Narrow" w:hAnsi="Arial Narrow"/>
          <w:sz w:val="21"/>
          <w:szCs w:val="21"/>
        </w:rPr>
        <w:t>.</w:t>
      </w:r>
    </w:p>
    <w:p w14:paraId="1A901E71" w14:textId="77777777" w:rsidR="005A6BFE" w:rsidRPr="00780D7C" w:rsidRDefault="005A6BFE" w:rsidP="00455941">
      <w:pPr>
        <w:pStyle w:val="Nadpis3"/>
        <w:rPr>
          <w:rFonts w:ascii="Arial Narrow" w:hAnsi="Arial Narrow"/>
          <w:sz w:val="21"/>
          <w:szCs w:val="21"/>
        </w:rPr>
      </w:pPr>
      <w:bookmarkStart w:id="81" w:name="_Toc37050402"/>
      <w:bookmarkStart w:id="82" w:name="_Toc99634749"/>
      <w:r w:rsidRPr="00780D7C">
        <w:rPr>
          <w:rFonts w:ascii="Arial Narrow" w:hAnsi="Arial Narrow"/>
          <w:sz w:val="21"/>
          <w:szCs w:val="21"/>
        </w:rPr>
        <w:t>Dokumentácia poskytnutá Objednávateľom (DPO)</w:t>
      </w:r>
      <w:bookmarkEnd w:id="81"/>
      <w:bookmarkEnd w:id="82"/>
    </w:p>
    <w:p w14:paraId="006C1BA1" w14:textId="631B382D" w:rsidR="005A6BFE" w:rsidRPr="00780D7C" w:rsidRDefault="005A6BFE" w:rsidP="005A6BFE">
      <w:pPr>
        <w:rPr>
          <w:rFonts w:ascii="Arial Narrow" w:hAnsi="Arial Narrow"/>
          <w:sz w:val="21"/>
          <w:szCs w:val="21"/>
        </w:rPr>
      </w:pPr>
      <w:r w:rsidRPr="00780D7C">
        <w:rPr>
          <w:rFonts w:ascii="Arial Narrow" w:hAnsi="Arial Narrow"/>
          <w:sz w:val="21"/>
          <w:szCs w:val="21"/>
        </w:rPr>
        <w:t xml:space="preserve">Je to základná dokumentácia, ktorú zabezpečuje objednávateľ. DPO je vypracovaná v podrobnosti Dokumentácie na </w:t>
      </w:r>
      <w:r w:rsidR="002D5E06" w:rsidRPr="00780D7C">
        <w:rPr>
          <w:rFonts w:ascii="Arial Narrow" w:hAnsi="Arial Narrow"/>
          <w:sz w:val="21"/>
          <w:szCs w:val="21"/>
        </w:rPr>
        <w:t>S</w:t>
      </w:r>
      <w:r w:rsidRPr="00780D7C">
        <w:rPr>
          <w:rFonts w:ascii="Arial Narrow" w:hAnsi="Arial Narrow"/>
          <w:sz w:val="21"/>
          <w:szCs w:val="21"/>
        </w:rPr>
        <w:t>tavebné povolenie .</w:t>
      </w:r>
    </w:p>
    <w:p w14:paraId="4E6CA8A8" w14:textId="7DDBF9F1" w:rsidR="005A6BFE" w:rsidRPr="00780D7C" w:rsidRDefault="005A6BFE" w:rsidP="00455941">
      <w:pPr>
        <w:pStyle w:val="Nadpis3"/>
        <w:rPr>
          <w:rFonts w:ascii="Arial Narrow" w:hAnsi="Arial Narrow"/>
          <w:sz w:val="21"/>
          <w:szCs w:val="21"/>
        </w:rPr>
      </w:pPr>
      <w:bookmarkStart w:id="83" w:name="_Toc37050403"/>
      <w:bookmarkStart w:id="84" w:name="_Toc99634750"/>
      <w:r w:rsidRPr="00780D7C">
        <w:rPr>
          <w:rFonts w:ascii="Arial Narrow" w:hAnsi="Arial Narrow"/>
          <w:sz w:val="21"/>
          <w:szCs w:val="21"/>
        </w:rPr>
        <w:t xml:space="preserve">Dokumentácia na stavebné povolenie </w:t>
      </w:r>
      <w:bookmarkEnd w:id="83"/>
      <w:bookmarkEnd w:id="84"/>
    </w:p>
    <w:p w14:paraId="398F2593" w14:textId="1B928818" w:rsidR="005A6BFE" w:rsidRPr="00780D7C" w:rsidRDefault="005A6BFE" w:rsidP="00062B00">
      <w:pPr>
        <w:rPr>
          <w:rFonts w:ascii="Arial Narrow" w:hAnsi="Arial Narrow"/>
          <w:sz w:val="21"/>
          <w:szCs w:val="21"/>
        </w:rPr>
      </w:pPr>
      <w:r w:rsidRPr="00780D7C">
        <w:rPr>
          <w:rFonts w:ascii="Arial Narrow" w:hAnsi="Arial Narrow"/>
          <w:sz w:val="21"/>
          <w:szCs w:val="21"/>
        </w:rPr>
        <w:t>DSP z 0</w:t>
      </w:r>
      <w:r w:rsidR="00521C7F" w:rsidRPr="00780D7C">
        <w:rPr>
          <w:rFonts w:ascii="Arial Narrow" w:hAnsi="Arial Narrow"/>
          <w:sz w:val="21"/>
          <w:szCs w:val="21"/>
        </w:rPr>
        <w:t>5</w:t>
      </w:r>
      <w:r w:rsidRPr="00780D7C">
        <w:rPr>
          <w:rFonts w:ascii="Arial Narrow" w:hAnsi="Arial Narrow"/>
          <w:sz w:val="21"/>
          <w:szCs w:val="21"/>
        </w:rPr>
        <w:t>/20</w:t>
      </w:r>
      <w:r w:rsidR="00062B00" w:rsidRPr="00780D7C">
        <w:rPr>
          <w:rFonts w:ascii="Arial Narrow" w:hAnsi="Arial Narrow"/>
          <w:sz w:val="21"/>
          <w:szCs w:val="21"/>
        </w:rPr>
        <w:t>2</w:t>
      </w:r>
      <w:r w:rsidR="00521C7F" w:rsidRPr="00780D7C">
        <w:rPr>
          <w:rFonts w:ascii="Arial Narrow" w:hAnsi="Arial Narrow"/>
          <w:sz w:val="21"/>
          <w:szCs w:val="21"/>
        </w:rPr>
        <w:t>3</w:t>
      </w:r>
      <w:r w:rsidRPr="00780D7C">
        <w:rPr>
          <w:rFonts w:ascii="Arial Narrow" w:hAnsi="Arial Narrow"/>
          <w:sz w:val="21"/>
          <w:szCs w:val="21"/>
        </w:rPr>
        <w:t xml:space="preserve"> je </w:t>
      </w:r>
      <w:r w:rsidR="00B057A5" w:rsidRPr="00780D7C">
        <w:rPr>
          <w:rFonts w:ascii="Arial Narrow" w:hAnsi="Arial Narrow"/>
          <w:sz w:val="21"/>
          <w:szCs w:val="21"/>
        </w:rPr>
        <w:t xml:space="preserve">súčasťou </w:t>
      </w:r>
      <w:r w:rsidRPr="00780D7C">
        <w:rPr>
          <w:rFonts w:ascii="Arial Narrow" w:hAnsi="Arial Narrow"/>
          <w:sz w:val="21"/>
          <w:szCs w:val="21"/>
        </w:rPr>
        <w:t>Dokumentáciou poskytnutou Objednávateľom, ktorá spolu s ostatnými prílohami Zmluvy definuje stavbu</w:t>
      </w:r>
      <w:r w:rsidR="00062B00" w:rsidRPr="00780D7C">
        <w:rPr>
          <w:rFonts w:ascii="Arial Narrow" w:hAnsi="Arial Narrow"/>
          <w:sz w:val="21"/>
          <w:szCs w:val="21"/>
        </w:rPr>
        <w:t>,</w:t>
      </w:r>
      <w:r w:rsidRPr="00780D7C">
        <w:rPr>
          <w:rFonts w:ascii="Arial Narrow" w:hAnsi="Arial Narrow"/>
          <w:sz w:val="21"/>
          <w:szCs w:val="21"/>
        </w:rPr>
        <w:t xml:space="preserve"> predmet obstarávania a predmet zmluvy o dielo uzatváranej s vybraným zhotoviteľom stavby a slúži na vypracovanie ponuky uchádzačov. Svojimi záväznými časťami alebo údajmi a ostatnými prílohami Zmluvy je podkladom na vypracovanie Dokumentácie Zhotoviteľa. </w:t>
      </w:r>
    </w:p>
    <w:p w14:paraId="43A156F6" w14:textId="5F7BB551" w:rsidR="005A6BFE" w:rsidRPr="00780D7C" w:rsidRDefault="005A6BFE" w:rsidP="00062B00">
      <w:pPr>
        <w:rPr>
          <w:rFonts w:ascii="Arial Narrow" w:hAnsi="Arial Narrow"/>
          <w:sz w:val="21"/>
          <w:szCs w:val="21"/>
        </w:rPr>
      </w:pPr>
      <w:r w:rsidRPr="00780D7C">
        <w:rPr>
          <w:rFonts w:ascii="Arial Narrow" w:hAnsi="Arial Narrow"/>
          <w:sz w:val="21"/>
          <w:szCs w:val="21"/>
        </w:rPr>
        <w:t>S ohľadom na technické a ekonomické dôvody a ochranu životného prostredia vyžaduje zhotovenie stavby viac podrobností ako je uvedené v DPO. Jedná sa hlavne o podrobnosti, ktoré sú podmienené možnosťami, stavebným vybavením a používanými technológiami budúceho zhotoviteľa, skutočným postupom a organizáciou prác, použitým materiálom a pod. Tieto podrobnosti sú predmetom technickej dokumentácie, ktorú zabezpečuje zhotoviteľ ako súčasť prípravy stavby v rámci svojho záväzku zhotoviť stavbu.</w:t>
      </w:r>
    </w:p>
    <w:p w14:paraId="1F91FE0D" w14:textId="036C267F" w:rsidR="005A6BFE" w:rsidRPr="00780D7C" w:rsidRDefault="005A6BFE" w:rsidP="00062B00">
      <w:pPr>
        <w:rPr>
          <w:rFonts w:ascii="Arial Narrow" w:hAnsi="Arial Narrow"/>
          <w:sz w:val="21"/>
          <w:szCs w:val="21"/>
        </w:rPr>
      </w:pPr>
      <w:r w:rsidRPr="00780D7C">
        <w:rPr>
          <w:rFonts w:ascii="Arial Narrow" w:hAnsi="Arial Narrow"/>
          <w:sz w:val="21"/>
          <w:szCs w:val="21"/>
        </w:rPr>
        <w:lastRenderedPageBreak/>
        <w:t>Pokiaľ vyplynú zo stavebného povolenia zmeny dokumentácie na stavebné povolenie, tieto budú tvoriť podklady na vypracovanie Dokumentácie zmen</w:t>
      </w:r>
      <w:r w:rsidR="001E13D3" w:rsidRPr="00780D7C">
        <w:rPr>
          <w:rFonts w:ascii="Arial Narrow" w:hAnsi="Arial Narrow"/>
          <w:sz w:val="21"/>
          <w:szCs w:val="21"/>
        </w:rPr>
        <w:t>y</w:t>
      </w:r>
      <w:r w:rsidRPr="00780D7C">
        <w:rPr>
          <w:rFonts w:ascii="Arial Narrow" w:hAnsi="Arial Narrow"/>
          <w:sz w:val="21"/>
          <w:szCs w:val="21"/>
        </w:rPr>
        <w:t xml:space="preserve"> stavby pred dokončením.</w:t>
      </w:r>
    </w:p>
    <w:p w14:paraId="31760396" w14:textId="77777777" w:rsidR="005A6BFE" w:rsidRPr="00780D7C" w:rsidRDefault="005A6BFE" w:rsidP="00455941">
      <w:pPr>
        <w:pStyle w:val="Nadpis3"/>
        <w:rPr>
          <w:rFonts w:ascii="Arial Narrow" w:hAnsi="Arial Narrow"/>
          <w:sz w:val="21"/>
          <w:szCs w:val="21"/>
        </w:rPr>
      </w:pPr>
      <w:bookmarkStart w:id="85" w:name="_Toc37050404"/>
      <w:bookmarkStart w:id="86" w:name="_Toc99634751"/>
      <w:r w:rsidRPr="00780D7C">
        <w:rPr>
          <w:rFonts w:ascii="Arial Narrow" w:hAnsi="Arial Narrow"/>
          <w:sz w:val="21"/>
          <w:szCs w:val="21"/>
        </w:rPr>
        <w:t>Dokumentácia Zhotoviteľa</w:t>
      </w:r>
      <w:bookmarkEnd w:id="85"/>
      <w:bookmarkEnd w:id="86"/>
    </w:p>
    <w:p w14:paraId="17746591" w14:textId="77777777" w:rsidR="005A6BFE" w:rsidRPr="00780D7C" w:rsidRDefault="005A6BFE" w:rsidP="00606A4B">
      <w:pPr>
        <w:rPr>
          <w:rFonts w:ascii="Arial Narrow" w:hAnsi="Arial Narrow"/>
          <w:sz w:val="21"/>
          <w:szCs w:val="21"/>
        </w:rPr>
      </w:pPr>
      <w:r w:rsidRPr="00780D7C">
        <w:rPr>
          <w:rFonts w:ascii="Arial Narrow" w:hAnsi="Arial Narrow"/>
          <w:sz w:val="21"/>
          <w:szCs w:val="21"/>
        </w:rPr>
        <w:t>Dokumentácia Zhotoviteľa znamená všetky výpočty, počítačové programy a ďalšie programové vybavenie (software), výkresy, príručky, modely a ďalšie dokumenty technickej povahy (ak sú) dodané Zhotoviteľom.</w:t>
      </w:r>
    </w:p>
    <w:p w14:paraId="67691782" w14:textId="335249ED" w:rsidR="005A6BFE" w:rsidRPr="00780D7C" w:rsidRDefault="005A6BFE" w:rsidP="00606A4B">
      <w:pPr>
        <w:rPr>
          <w:rFonts w:ascii="Arial Narrow" w:hAnsi="Arial Narrow"/>
          <w:sz w:val="21"/>
          <w:szCs w:val="21"/>
        </w:rPr>
      </w:pPr>
      <w:r w:rsidRPr="00780D7C">
        <w:rPr>
          <w:rFonts w:ascii="Arial Narrow" w:hAnsi="Arial Narrow"/>
          <w:sz w:val="21"/>
          <w:szCs w:val="21"/>
        </w:rPr>
        <w:t xml:space="preserve">Dokumentácia Zhotoviteľa bude pozostávať z dokumentácie špecifikovanej v </w:t>
      </w:r>
      <w:r w:rsidR="00A75C2E" w:rsidRPr="00780D7C">
        <w:rPr>
          <w:rFonts w:ascii="Arial Narrow" w:hAnsi="Arial Narrow"/>
          <w:sz w:val="21"/>
          <w:szCs w:val="21"/>
        </w:rPr>
        <w:t xml:space="preserve">Zväzku 3, Časť </w:t>
      </w:r>
      <w:r w:rsidR="006B515B" w:rsidRPr="00780D7C">
        <w:rPr>
          <w:rFonts w:ascii="Arial Narrow" w:hAnsi="Arial Narrow"/>
          <w:sz w:val="21"/>
          <w:szCs w:val="21"/>
        </w:rPr>
        <w:t>1</w:t>
      </w:r>
      <w:r w:rsidR="00A75C2E" w:rsidRPr="00780D7C">
        <w:rPr>
          <w:rFonts w:ascii="Arial Narrow" w:hAnsi="Arial Narrow"/>
          <w:sz w:val="21"/>
          <w:szCs w:val="21"/>
        </w:rPr>
        <w:t xml:space="preserve"> Súťažných podkladov</w:t>
      </w:r>
      <w:r w:rsidR="007E6A83" w:rsidRPr="00780D7C">
        <w:rPr>
          <w:rFonts w:ascii="Arial Narrow" w:hAnsi="Arial Narrow"/>
          <w:sz w:val="21"/>
          <w:szCs w:val="21"/>
        </w:rPr>
        <w:t xml:space="preserve"> a</w:t>
      </w:r>
      <w:r w:rsidRPr="00780D7C">
        <w:rPr>
          <w:rFonts w:ascii="Arial Narrow" w:hAnsi="Arial Narrow"/>
          <w:sz w:val="21"/>
          <w:szCs w:val="21"/>
        </w:rPr>
        <w:t xml:space="preserve"> dokumentov potrebných na splnenie všetkých úradných schválení. Pokiaľ nie je uvedené inak</w:t>
      </w:r>
      <w:r w:rsidR="009407BD" w:rsidRPr="00780D7C">
        <w:rPr>
          <w:rFonts w:ascii="Arial Narrow" w:hAnsi="Arial Narrow"/>
          <w:sz w:val="21"/>
          <w:szCs w:val="21"/>
        </w:rPr>
        <w:t>,</w:t>
      </w:r>
      <w:r w:rsidRPr="00780D7C">
        <w:rPr>
          <w:rFonts w:ascii="Arial Narrow" w:hAnsi="Arial Narrow"/>
          <w:sz w:val="21"/>
          <w:szCs w:val="21"/>
        </w:rPr>
        <w:t xml:space="preserve">  Dokumentácia Zhotoviteľa bude vyhotovená v jazyku pre komunikáciu, ktorým je Slovenský jazyk.</w:t>
      </w:r>
    </w:p>
    <w:p w14:paraId="45B7BA08" w14:textId="76EAD0BA" w:rsidR="005A6BFE" w:rsidRPr="00780D7C" w:rsidRDefault="005A6BFE" w:rsidP="00606A4B">
      <w:pPr>
        <w:rPr>
          <w:rFonts w:ascii="Arial Narrow" w:hAnsi="Arial Narrow"/>
          <w:color w:val="000000" w:themeColor="text1"/>
          <w:sz w:val="21"/>
          <w:szCs w:val="21"/>
        </w:rPr>
      </w:pPr>
      <w:r w:rsidRPr="00780D7C">
        <w:rPr>
          <w:rFonts w:ascii="Arial Narrow" w:hAnsi="Arial Narrow"/>
          <w:sz w:val="21"/>
          <w:szCs w:val="21"/>
        </w:rPr>
        <w:t xml:space="preserve">Dokumentácia Zhotoviteľa sa zabezpečuje v súlade so všeobecnými ustanoveniami </w:t>
      </w:r>
      <w:proofErr w:type="spellStart"/>
      <w:r w:rsidRPr="00780D7C">
        <w:rPr>
          <w:rFonts w:ascii="Arial Narrow" w:hAnsi="Arial Narrow"/>
          <w:sz w:val="21"/>
          <w:szCs w:val="21"/>
        </w:rPr>
        <w:t>podčl</w:t>
      </w:r>
      <w:proofErr w:type="spellEnd"/>
      <w:r w:rsidRPr="00780D7C">
        <w:rPr>
          <w:rFonts w:ascii="Arial Narrow" w:hAnsi="Arial Narrow"/>
          <w:sz w:val="21"/>
          <w:szCs w:val="21"/>
        </w:rPr>
        <w:t xml:space="preserve">. 1.1.6.1 FIDIC </w:t>
      </w:r>
      <w:r w:rsidR="002F0095" w:rsidRPr="00780D7C">
        <w:rPr>
          <w:rFonts w:ascii="Arial Narrow" w:hAnsi="Arial Narrow"/>
          <w:sz w:val="21"/>
          <w:szCs w:val="21"/>
        </w:rPr>
        <w:t xml:space="preserve"> VZP </w:t>
      </w:r>
      <w:r w:rsidRPr="00780D7C">
        <w:rPr>
          <w:rFonts w:ascii="Arial Narrow" w:hAnsi="Arial Narrow"/>
          <w:sz w:val="21"/>
          <w:szCs w:val="21"/>
        </w:rPr>
        <w:t xml:space="preserve">a v súlade s ustanoveniami § 45 ods.2 písm. c) zákona č. </w:t>
      </w:r>
      <w:r w:rsidRPr="00780D7C">
        <w:rPr>
          <w:rFonts w:ascii="Arial Narrow" w:hAnsi="Arial Narrow"/>
          <w:color w:val="000000" w:themeColor="text1"/>
          <w:sz w:val="21"/>
          <w:szCs w:val="21"/>
        </w:rPr>
        <w:t>50/1976 Zb. v znení neskorších predpisov.</w:t>
      </w:r>
    </w:p>
    <w:p w14:paraId="34689CA6" w14:textId="6CD8DADE" w:rsidR="005A6BFE" w:rsidRPr="00780D7C" w:rsidRDefault="005A6BFE" w:rsidP="00606A4B">
      <w:pPr>
        <w:rPr>
          <w:rFonts w:ascii="Arial Narrow" w:hAnsi="Arial Narrow"/>
          <w:sz w:val="21"/>
          <w:szCs w:val="21"/>
        </w:rPr>
      </w:pPr>
      <w:r w:rsidRPr="00780D7C">
        <w:rPr>
          <w:rFonts w:ascii="Arial Narrow" w:hAnsi="Arial Narrow"/>
          <w:color w:val="000000" w:themeColor="text1"/>
          <w:sz w:val="21"/>
          <w:szCs w:val="21"/>
        </w:rPr>
        <w:t>Dokumentácia Zhotoviteľa sa predloží Stavebnému dozoru na schválenie spolu s oznámením. Spôsob schválenia vrátane lehot</w:t>
      </w:r>
      <w:r w:rsidR="00606A4B" w:rsidRPr="00780D7C">
        <w:rPr>
          <w:rFonts w:ascii="Arial Narrow" w:hAnsi="Arial Narrow"/>
          <w:color w:val="000000" w:themeColor="text1"/>
          <w:sz w:val="21"/>
          <w:szCs w:val="21"/>
        </w:rPr>
        <w:t>y</w:t>
      </w:r>
      <w:r w:rsidRPr="00780D7C">
        <w:rPr>
          <w:rFonts w:ascii="Arial Narrow" w:hAnsi="Arial Narrow"/>
          <w:color w:val="000000" w:themeColor="text1"/>
          <w:sz w:val="21"/>
          <w:szCs w:val="21"/>
        </w:rPr>
        <w:t xml:space="preserve"> na preskúmanie sú uvedené v </w:t>
      </w:r>
      <w:r w:rsidR="0078279B" w:rsidRPr="00780D7C">
        <w:rPr>
          <w:rFonts w:ascii="Arial Narrow" w:hAnsi="Arial Narrow"/>
          <w:color w:val="000000" w:themeColor="text1"/>
          <w:sz w:val="21"/>
          <w:szCs w:val="21"/>
        </w:rPr>
        <w:t xml:space="preserve">Zväzku 3, Časť 1 Súťažných </w:t>
      </w:r>
      <w:r w:rsidR="0078279B" w:rsidRPr="00780D7C">
        <w:rPr>
          <w:rFonts w:ascii="Arial Narrow" w:hAnsi="Arial Narrow"/>
          <w:sz w:val="21"/>
          <w:szCs w:val="21"/>
        </w:rPr>
        <w:t>podkladov</w:t>
      </w:r>
      <w:r w:rsidRPr="00780D7C">
        <w:rPr>
          <w:rFonts w:ascii="Arial Narrow" w:hAnsi="Arial Narrow"/>
          <w:sz w:val="21"/>
          <w:szCs w:val="21"/>
        </w:rPr>
        <w:t>.</w:t>
      </w:r>
      <w:r w:rsidR="0095509D" w:rsidRPr="00780D7C">
        <w:rPr>
          <w:rFonts w:ascii="Arial Narrow" w:hAnsi="Arial Narrow"/>
          <w:sz w:val="21"/>
          <w:szCs w:val="21"/>
        </w:rPr>
        <w:t xml:space="preserve"> </w:t>
      </w:r>
    </w:p>
    <w:p w14:paraId="54F99EE6" w14:textId="77777777" w:rsidR="005A6BFE" w:rsidRPr="00780D7C" w:rsidRDefault="005A6BFE" w:rsidP="00455941">
      <w:pPr>
        <w:pStyle w:val="Nadpis3"/>
        <w:rPr>
          <w:rFonts w:ascii="Arial Narrow" w:hAnsi="Arial Narrow"/>
          <w:sz w:val="21"/>
          <w:szCs w:val="21"/>
        </w:rPr>
      </w:pPr>
      <w:bookmarkStart w:id="87" w:name="_Toc37050405"/>
      <w:bookmarkStart w:id="88" w:name="_Toc99634752"/>
      <w:r w:rsidRPr="00780D7C">
        <w:rPr>
          <w:rFonts w:ascii="Arial Narrow" w:hAnsi="Arial Narrow"/>
          <w:sz w:val="21"/>
          <w:szCs w:val="21"/>
        </w:rPr>
        <w:t>Dokumentácia na realizáciu stavby (DRS)</w:t>
      </w:r>
      <w:bookmarkEnd w:id="87"/>
      <w:bookmarkEnd w:id="88"/>
    </w:p>
    <w:p w14:paraId="0751C7A8" w14:textId="6C1111E0" w:rsidR="005A6BFE" w:rsidRPr="00780D7C" w:rsidRDefault="005A6BFE" w:rsidP="009C7922">
      <w:pPr>
        <w:rPr>
          <w:rFonts w:ascii="Arial Narrow" w:hAnsi="Arial Narrow"/>
          <w:sz w:val="21"/>
          <w:szCs w:val="21"/>
        </w:rPr>
      </w:pPr>
      <w:r w:rsidRPr="00780D7C">
        <w:rPr>
          <w:rFonts w:ascii="Arial Narrow" w:hAnsi="Arial Narrow"/>
          <w:sz w:val="21"/>
          <w:szCs w:val="21"/>
        </w:rPr>
        <w:t>Účelom DRS je rozpracovanie DPO podľa Požiadaviek Objednávateľa do podrobností potrebných pre riadne vykonanie prác. Zhotoviteľ vypracuje DRS v podrobnosti a s náležitosťami dokumentácie na vykonanie prác.</w:t>
      </w:r>
      <w:r w:rsidR="00014616" w:rsidRPr="00780D7C">
        <w:rPr>
          <w:rFonts w:ascii="Arial Narrow" w:hAnsi="Arial Narrow"/>
          <w:sz w:val="21"/>
          <w:szCs w:val="21"/>
        </w:rPr>
        <w:t xml:space="preserve"> Znamená to, že bude obsahovať návrhy technických riešení s uvažovaním konkrétnych výrobkov tak aby riešila všetky konštrukčné detaily</w:t>
      </w:r>
    </w:p>
    <w:p w14:paraId="1D761193" w14:textId="77777777" w:rsidR="009C7922" w:rsidRPr="00780D7C" w:rsidRDefault="009C7922" w:rsidP="00455941">
      <w:pPr>
        <w:pStyle w:val="Nadpis3"/>
        <w:rPr>
          <w:rFonts w:ascii="Arial Narrow" w:hAnsi="Arial Narrow"/>
          <w:sz w:val="21"/>
          <w:szCs w:val="21"/>
        </w:rPr>
      </w:pPr>
      <w:bookmarkStart w:id="89" w:name="_Toc37050406"/>
      <w:bookmarkStart w:id="90" w:name="_Toc99634753"/>
      <w:r w:rsidRPr="00780D7C">
        <w:rPr>
          <w:rFonts w:ascii="Arial Narrow" w:hAnsi="Arial Narrow"/>
          <w:sz w:val="21"/>
          <w:szCs w:val="21"/>
        </w:rPr>
        <w:t>Výrobno-technická dokumentácia (VTD)</w:t>
      </w:r>
      <w:bookmarkEnd w:id="89"/>
      <w:bookmarkEnd w:id="90"/>
    </w:p>
    <w:p w14:paraId="558CFB82" w14:textId="77777777" w:rsidR="009C7922" w:rsidRPr="00780D7C" w:rsidRDefault="009C7922" w:rsidP="009C7922">
      <w:pPr>
        <w:rPr>
          <w:rFonts w:ascii="Arial Narrow" w:hAnsi="Arial Narrow"/>
          <w:sz w:val="21"/>
          <w:szCs w:val="21"/>
        </w:rPr>
      </w:pPr>
      <w:r w:rsidRPr="00780D7C">
        <w:rPr>
          <w:rFonts w:ascii="Arial Narrow" w:hAnsi="Arial Narrow"/>
          <w:sz w:val="21"/>
          <w:szCs w:val="21"/>
        </w:rPr>
        <w:t xml:space="preserve">Výrobno-technickú dokumentáciu tvorí súbor dokumentov, ktoré sú potrebné na vyhotovenie konštrukcií alebo iných dielcov, prípadne jednotlivých druhov prác na stavbe. V praxi to znamená, že pri dodaní stavebného výrobku ktorý je zabudovaný do konštrukcie stavby je okrem dokladu vyhlásenia zhody potrebný aj technologický predpis - </w:t>
      </w:r>
      <w:proofErr w:type="spellStart"/>
      <w:r w:rsidRPr="00780D7C">
        <w:rPr>
          <w:rFonts w:ascii="Arial Narrow" w:hAnsi="Arial Narrow"/>
          <w:sz w:val="21"/>
          <w:szCs w:val="21"/>
        </w:rPr>
        <w:t>TchP</w:t>
      </w:r>
      <w:proofErr w:type="spellEnd"/>
      <w:r w:rsidRPr="00780D7C">
        <w:rPr>
          <w:rFonts w:ascii="Arial Narrow" w:hAnsi="Arial Narrow"/>
          <w:sz w:val="21"/>
          <w:szCs w:val="21"/>
        </w:rPr>
        <w:t xml:space="preserve"> montáže pre zabudovanie daného výrobku do konštrukcie stavby a jeho ošetrovania či údržbu.</w:t>
      </w:r>
    </w:p>
    <w:p w14:paraId="1C999287" w14:textId="5F0CA0AA" w:rsidR="009C7922" w:rsidRPr="00780D7C" w:rsidRDefault="009C7922" w:rsidP="009C7922">
      <w:pPr>
        <w:rPr>
          <w:rFonts w:ascii="Arial Narrow" w:hAnsi="Arial Narrow"/>
          <w:sz w:val="21"/>
          <w:szCs w:val="21"/>
        </w:rPr>
      </w:pPr>
      <w:r w:rsidRPr="00780D7C">
        <w:rPr>
          <w:rFonts w:ascii="Arial Narrow" w:hAnsi="Arial Narrow"/>
          <w:sz w:val="21"/>
          <w:szCs w:val="21"/>
        </w:rPr>
        <w:t>Výrobno-technická dokumentácia pre výrobky, diely alebo kompletizačné súbory vyrábané a realizované v objektoch staveniska, či na stavbe priamo, sa člení nasledovne:</w:t>
      </w:r>
    </w:p>
    <w:p w14:paraId="4A9718E3"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konštrukčná dokumentácia:</w:t>
      </w:r>
    </w:p>
    <w:p w14:paraId="21A2A01F"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výrobné (dielenské) výkresy,</w:t>
      </w:r>
    </w:p>
    <w:p w14:paraId="76E58F10" w14:textId="1DB692D8"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statické a iné výpočty (napr. výpočet pevnej jazdnej dráhy, vozovky),</w:t>
      </w:r>
    </w:p>
    <w:p w14:paraId="5FAE55C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výkaz materiálov,</w:t>
      </w:r>
    </w:p>
    <w:p w14:paraId="3E1E25B0"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dielenský denník,</w:t>
      </w:r>
    </w:p>
    <w:p w14:paraId="25989BB8"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technické prijímacie podmienky,</w:t>
      </w:r>
    </w:p>
    <w:p w14:paraId="6A9A9FF5"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technologická dokumentácia:</w:t>
      </w:r>
    </w:p>
    <w:p w14:paraId="48F76A19"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technický predpis výroby (výrobný predpis),</w:t>
      </w:r>
    </w:p>
    <w:p w14:paraId="56AE10B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výkresy výrobných prípravkov,</w:t>
      </w:r>
    </w:p>
    <w:p w14:paraId="6EC4B2FE"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montážna dokumentácia</w:t>
      </w:r>
    </w:p>
    <w:p w14:paraId="0B13AB0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montážne výkresy,</w:t>
      </w:r>
    </w:p>
    <w:p w14:paraId="0C9586B6"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technologický postup montáže,</w:t>
      </w:r>
    </w:p>
    <w:p w14:paraId="5F5DB30E"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montážny denník,</w:t>
      </w:r>
    </w:p>
    <w:p w14:paraId="28AB101B"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technologický predpis:</w:t>
      </w:r>
    </w:p>
    <w:p w14:paraId="4595A47D"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súbor technologických postupov, metód a úloh na zhotovenie alebo montáž konštrukcie alebo jednotlivých prác.</w:t>
      </w:r>
    </w:p>
    <w:p w14:paraId="3AEC6D0A" w14:textId="77777777" w:rsidR="009C7922" w:rsidRPr="00780D7C" w:rsidRDefault="009C7922" w:rsidP="009C7922">
      <w:pPr>
        <w:rPr>
          <w:rFonts w:ascii="Arial Narrow" w:hAnsi="Arial Narrow"/>
          <w:sz w:val="21"/>
          <w:szCs w:val="21"/>
        </w:rPr>
      </w:pPr>
    </w:p>
    <w:p w14:paraId="18D43098" w14:textId="60626C95" w:rsidR="009C7922" w:rsidRPr="00780D7C" w:rsidRDefault="009C7922" w:rsidP="009C7922">
      <w:pPr>
        <w:rPr>
          <w:rFonts w:ascii="Arial Narrow" w:hAnsi="Arial Narrow"/>
          <w:sz w:val="21"/>
          <w:szCs w:val="21"/>
        </w:rPr>
      </w:pPr>
      <w:r w:rsidRPr="00780D7C">
        <w:rPr>
          <w:rFonts w:ascii="Arial Narrow" w:hAnsi="Arial Narrow"/>
          <w:sz w:val="21"/>
          <w:szCs w:val="21"/>
        </w:rPr>
        <w:t>Výrobno-technická dokumentácia zahrňuje najmä:</w:t>
      </w:r>
    </w:p>
    <w:p w14:paraId="1F590140" w14:textId="4B82D864"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 xml:space="preserve">výrobné </w:t>
      </w:r>
      <w:r w:rsidRPr="00780D7C">
        <w:rPr>
          <w:rFonts w:ascii="Arial Narrow" w:hAnsi="Arial Narrow"/>
          <w:color w:val="000000" w:themeColor="text1"/>
          <w:sz w:val="21"/>
          <w:szCs w:val="21"/>
        </w:rPr>
        <w:t xml:space="preserve">(dielenské) a montážne výkresy kovových, drevených alebo špeciálnych konštrukcií (montážne výkresy </w:t>
      </w:r>
      <w:r w:rsidR="00110B66" w:rsidRPr="00780D7C">
        <w:rPr>
          <w:rFonts w:ascii="Arial Narrow" w:hAnsi="Arial Narrow"/>
          <w:color w:val="000000" w:themeColor="text1"/>
          <w:sz w:val="21"/>
          <w:szCs w:val="21"/>
        </w:rPr>
        <w:t xml:space="preserve">oceľových </w:t>
      </w:r>
      <w:r w:rsidR="00B50680" w:rsidRPr="00780D7C">
        <w:rPr>
          <w:rFonts w:ascii="Arial Narrow" w:hAnsi="Arial Narrow"/>
          <w:color w:val="000000" w:themeColor="text1"/>
          <w:sz w:val="21"/>
          <w:szCs w:val="21"/>
        </w:rPr>
        <w:t>resp.</w:t>
      </w:r>
      <w:r w:rsidR="00110B66" w:rsidRPr="00780D7C">
        <w:rPr>
          <w:rFonts w:ascii="Arial Narrow" w:hAnsi="Arial Narrow"/>
          <w:color w:val="000000" w:themeColor="text1"/>
          <w:sz w:val="21"/>
          <w:szCs w:val="21"/>
        </w:rPr>
        <w:t> betónových konštrukcií</w:t>
      </w:r>
      <w:r w:rsidR="00B50680" w:rsidRPr="00780D7C">
        <w:rPr>
          <w:rFonts w:ascii="Arial Narrow" w:hAnsi="Arial Narrow"/>
          <w:color w:val="000000" w:themeColor="text1"/>
          <w:sz w:val="21"/>
          <w:szCs w:val="21"/>
        </w:rPr>
        <w:t xml:space="preserve"> a prvkov </w:t>
      </w:r>
      <w:r w:rsidRPr="00780D7C">
        <w:rPr>
          <w:rFonts w:ascii="Arial Narrow" w:hAnsi="Arial Narrow"/>
          <w:color w:val="000000" w:themeColor="text1"/>
          <w:sz w:val="21"/>
          <w:szCs w:val="21"/>
        </w:rPr>
        <w:t>), atypických prefabrikátov a zámočníckych, stolárskych, tesárskych a pod. výrobkov,</w:t>
      </w:r>
    </w:p>
    <w:p w14:paraId="3491B969"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podrobné výkresy debnenia, výstuže a postupov betonáže pre betónové, železobetónové a predpäté konštrukcie, vrátane nutných statických výpočtov,</w:t>
      </w:r>
    </w:p>
    <w:p w14:paraId="5582BDB8"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 xml:space="preserve">dokumentácia a statické výpočty pre pomocné konštrukcie, stavebné a montážne zariadenia a </w:t>
      </w:r>
      <w:proofErr w:type="spellStart"/>
      <w:r w:rsidRPr="00780D7C">
        <w:rPr>
          <w:rFonts w:ascii="Arial Narrow" w:hAnsi="Arial Narrow"/>
          <w:sz w:val="21"/>
          <w:szCs w:val="21"/>
        </w:rPr>
        <w:t>paženia</w:t>
      </w:r>
      <w:proofErr w:type="spellEnd"/>
      <w:r w:rsidRPr="00780D7C">
        <w:rPr>
          <w:rFonts w:ascii="Arial Narrow" w:hAnsi="Arial Narrow"/>
          <w:sz w:val="21"/>
          <w:szCs w:val="21"/>
        </w:rPr>
        <w:t xml:space="preserve">, pre rozopretie či iné zaistenie rýh, stavebných jám a ohrádzok (štetové steny, </w:t>
      </w:r>
      <w:proofErr w:type="spellStart"/>
      <w:r w:rsidRPr="00780D7C">
        <w:rPr>
          <w:rFonts w:ascii="Arial Narrow" w:hAnsi="Arial Narrow"/>
          <w:sz w:val="21"/>
          <w:szCs w:val="21"/>
        </w:rPr>
        <w:t>mikropiloty</w:t>
      </w:r>
      <w:proofErr w:type="spellEnd"/>
      <w:r w:rsidRPr="00780D7C">
        <w:rPr>
          <w:rFonts w:ascii="Arial Narrow" w:hAnsi="Arial Narrow"/>
          <w:sz w:val="21"/>
          <w:szCs w:val="21"/>
        </w:rPr>
        <w:t xml:space="preserve"> a pod.),</w:t>
      </w:r>
    </w:p>
    <w:p w14:paraId="13B52E1D"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lastRenderedPageBreak/>
        <w:t>výkresy a špecifikáciu prvkov a spojovacieho materiálu ľahkej prefabrikácie a ďalších drobných častí stavby, stykov prefabrikátov a pod.,</w:t>
      </w:r>
    </w:p>
    <w:p w14:paraId="28B6C216"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výkresy a statické výpočty podporovacích lešení, skruží a montážnych konštrukcií a pomocné konštrukcie pre zakladanie,</w:t>
      </w:r>
    </w:p>
    <w:p w14:paraId="06409EA3"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dokumentáciu pomocných ciest (pre dopravu) a zabezpečenie verejnej premávky na týchto cestách,</w:t>
      </w:r>
    </w:p>
    <w:p w14:paraId="7812821E"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technické predpisy výroby (výroba stavebných zmesí a dielcov, zhutňovacie pokusy, spôsob a postup zvárania, atď.) a technologické predpisy (zabudovanie stavebných zmesí, zhotovenie zárezových a násypových častí cestného telesa, vybudovanie izolačných systémov a pod.),</w:t>
      </w:r>
    </w:p>
    <w:p w14:paraId="61FF2CF0" w14:textId="6225D40E" w:rsidR="00E9634D" w:rsidRPr="00780D7C" w:rsidRDefault="009C7922" w:rsidP="00780D7C">
      <w:pPr>
        <w:pStyle w:val="odrka"/>
        <w:numPr>
          <w:ilvl w:val="0"/>
          <w:numId w:val="0"/>
        </w:numPr>
        <w:spacing w:after="0"/>
        <w:ind w:left="426"/>
        <w:rPr>
          <w:rFonts w:ascii="Arial Narrow" w:hAnsi="Arial Narrow"/>
          <w:sz w:val="21"/>
          <w:szCs w:val="21"/>
        </w:rPr>
      </w:pPr>
      <w:r w:rsidRPr="00780D7C">
        <w:rPr>
          <w:rFonts w:ascii="Arial Narrow" w:hAnsi="Arial Narrow"/>
          <w:sz w:val="21"/>
          <w:szCs w:val="21"/>
        </w:rPr>
        <w:t xml:space="preserve">výkresy podrobného vytýčenia stavby zhotoviteľom na základe vytýčenia priestorovej polohy stavby </w:t>
      </w:r>
      <w:r w:rsidR="00E9634D" w:rsidRPr="00780D7C">
        <w:rPr>
          <w:rFonts w:ascii="Arial Narrow" w:hAnsi="Arial Narrow"/>
          <w:sz w:val="21"/>
          <w:szCs w:val="21"/>
        </w:rPr>
        <w:t>.</w:t>
      </w:r>
    </w:p>
    <w:p w14:paraId="7618BF97" w14:textId="5D8B1898" w:rsidR="009C7922" w:rsidRPr="00780D7C" w:rsidRDefault="009C7922" w:rsidP="009C7922">
      <w:pPr>
        <w:spacing w:after="0"/>
        <w:rPr>
          <w:rFonts w:ascii="Arial Narrow" w:hAnsi="Arial Narrow"/>
          <w:sz w:val="21"/>
          <w:szCs w:val="21"/>
        </w:rPr>
      </w:pPr>
      <w:r w:rsidRPr="00780D7C">
        <w:rPr>
          <w:rFonts w:ascii="Arial Narrow" w:hAnsi="Arial Narrow"/>
          <w:sz w:val="21"/>
          <w:szCs w:val="21"/>
        </w:rPr>
        <w:t>Rozmery, umiestnenie a druhy konštrukcií sa vykonajú tak, ako určuje dokumentácia stavby a podľa rozhodnutí objednávateľa.</w:t>
      </w:r>
    </w:p>
    <w:p w14:paraId="3E360507" w14:textId="77777777" w:rsidR="00B961D5" w:rsidRPr="00780D7C" w:rsidRDefault="00B961D5" w:rsidP="009C7922">
      <w:pPr>
        <w:spacing w:after="0"/>
        <w:rPr>
          <w:rFonts w:ascii="Arial Narrow" w:hAnsi="Arial Narrow"/>
          <w:sz w:val="21"/>
          <w:szCs w:val="21"/>
        </w:rPr>
      </w:pPr>
    </w:p>
    <w:p w14:paraId="2E7AE8A3" w14:textId="77777777" w:rsidR="009C7922" w:rsidRPr="00780D7C" w:rsidRDefault="009C7922" w:rsidP="00455941">
      <w:pPr>
        <w:pStyle w:val="Nadpis3"/>
        <w:rPr>
          <w:rFonts w:ascii="Arial Narrow" w:hAnsi="Arial Narrow"/>
          <w:sz w:val="21"/>
          <w:szCs w:val="21"/>
        </w:rPr>
      </w:pPr>
      <w:bookmarkStart w:id="91" w:name="_Toc37050407"/>
      <w:bookmarkStart w:id="92" w:name="_Toc99634754"/>
      <w:r w:rsidRPr="00780D7C">
        <w:rPr>
          <w:rFonts w:ascii="Arial Narrow" w:hAnsi="Arial Narrow"/>
          <w:sz w:val="21"/>
          <w:szCs w:val="21"/>
        </w:rPr>
        <w:t>Zmeny a doplnky projektovej dokumentácie stavby</w:t>
      </w:r>
      <w:bookmarkEnd w:id="91"/>
      <w:bookmarkEnd w:id="92"/>
    </w:p>
    <w:p w14:paraId="3C3B7488"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Ak Stavebný dozor vydá pokyn, že sa vyžaduje ďalšia Dokumentácia Zhotoviteľa, Zhotoviteľ ju bez odkladu vypracuje.</w:t>
      </w:r>
    </w:p>
    <w:p w14:paraId="4FF24B8A" w14:textId="62181CDC" w:rsidR="009C7922" w:rsidRPr="00780D7C" w:rsidRDefault="009C7922" w:rsidP="00FC672C">
      <w:pPr>
        <w:rPr>
          <w:rFonts w:ascii="Arial Narrow" w:hAnsi="Arial Narrow"/>
          <w:sz w:val="21"/>
          <w:szCs w:val="21"/>
        </w:rPr>
      </w:pPr>
      <w:r w:rsidRPr="00780D7C">
        <w:rPr>
          <w:rFonts w:ascii="Arial Narrow" w:hAnsi="Arial Narrow"/>
          <w:sz w:val="21"/>
          <w:szCs w:val="21"/>
        </w:rPr>
        <w:t xml:space="preserve">Ak si </w:t>
      </w:r>
      <w:r w:rsidR="00CF299E" w:rsidRPr="00780D7C">
        <w:rPr>
          <w:rFonts w:ascii="Arial Narrow" w:hAnsi="Arial Narrow"/>
          <w:sz w:val="21"/>
          <w:szCs w:val="21"/>
        </w:rPr>
        <w:t>Z</w:t>
      </w:r>
      <w:r w:rsidRPr="00780D7C">
        <w:rPr>
          <w:rFonts w:ascii="Arial Narrow" w:hAnsi="Arial Narrow"/>
          <w:sz w:val="21"/>
          <w:szCs w:val="21"/>
        </w:rPr>
        <w:t xml:space="preserve">hotoviteľ želá pozmeniť ktorýkoľvek návrh alebo dokument, ktorý už bol predtým predložený na schválenie, </w:t>
      </w:r>
      <w:r w:rsidR="00CF299E" w:rsidRPr="00780D7C">
        <w:rPr>
          <w:rFonts w:ascii="Arial Narrow" w:hAnsi="Arial Narrow"/>
          <w:sz w:val="21"/>
          <w:szCs w:val="21"/>
        </w:rPr>
        <w:t>Z</w:t>
      </w:r>
      <w:r w:rsidRPr="00780D7C">
        <w:rPr>
          <w:rFonts w:ascii="Arial Narrow" w:hAnsi="Arial Narrow"/>
          <w:sz w:val="21"/>
          <w:szCs w:val="21"/>
        </w:rPr>
        <w:t xml:space="preserve">hotoviteľ vydá okamžite oznámenie </w:t>
      </w:r>
      <w:r w:rsidR="00CF299E" w:rsidRPr="00780D7C">
        <w:rPr>
          <w:rFonts w:ascii="Arial Narrow" w:hAnsi="Arial Narrow"/>
          <w:sz w:val="21"/>
          <w:szCs w:val="21"/>
        </w:rPr>
        <w:t>S</w:t>
      </w:r>
      <w:r w:rsidRPr="00780D7C">
        <w:rPr>
          <w:rFonts w:ascii="Arial Narrow" w:hAnsi="Arial Narrow"/>
          <w:sz w:val="21"/>
          <w:szCs w:val="21"/>
        </w:rPr>
        <w:t xml:space="preserve">tavebnému dozoru. Následne zhotoviteľ predloží </w:t>
      </w:r>
      <w:r w:rsidR="00434898" w:rsidRPr="00780D7C">
        <w:rPr>
          <w:rFonts w:ascii="Arial Narrow" w:hAnsi="Arial Narrow"/>
          <w:sz w:val="21"/>
          <w:szCs w:val="21"/>
        </w:rPr>
        <w:t>S</w:t>
      </w:r>
      <w:r w:rsidRPr="00780D7C">
        <w:rPr>
          <w:rFonts w:ascii="Arial Narrow" w:hAnsi="Arial Narrow"/>
          <w:sz w:val="21"/>
          <w:szCs w:val="21"/>
        </w:rPr>
        <w:t>tavebnému dozoru upravené dokumenty rovnakým spôsobom, ako bol predložený pôvodný dokument.</w:t>
      </w:r>
    </w:p>
    <w:p w14:paraId="1D48C793" w14:textId="77777777" w:rsidR="009C7922" w:rsidRPr="00780D7C" w:rsidRDefault="009C7922" w:rsidP="00455941">
      <w:pPr>
        <w:pStyle w:val="Nadpis3"/>
        <w:rPr>
          <w:rFonts w:ascii="Arial Narrow" w:hAnsi="Arial Narrow"/>
          <w:sz w:val="21"/>
          <w:szCs w:val="21"/>
        </w:rPr>
      </w:pPr>
      <w:bookmarkStart w:id="93" w:name="_Toc37050408"/>
      <w:bookmarkStart w:id="94" w:name="_Toc99634755"/>
      <w:r w:rsidRPr="00780D7C">
        <w:rPr>
          <w:rFonts w:ascii="Arial Narrow" w:hAnsi="Arial Narrow"/>
          <w:sz w:val="21"/>
          <w:szCs w:val="21"/>
        </w:rPr>
        <w:t>Dokumentácia skutočného vyhotovenia</w:t>
      </w:r>
      <w:bookmarkEnd w:id="93"/>
      <w:bookmarkEnd w:id="94"/>
    </w:p>
    <w:p w14:paraId="0C1D0F19"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Dokumentáciou skutočného vyhotovenia sa rozumie kompletná súprava záznamov skutočného vyhotovenia realizácie Diela, resp. časti Diela, ktorá bude obsahovať presné polohy, rozmery a podrobnosti prác tak, ako boli vykonané. Tieto záznamy budú držané na stavenisku a budú použité výlučne pre potreby dokumentácie skutočného vyhotovenia. </w:t>
      </w:r>
    </w:p>
    <w:p w14:paraId="51D8EA81"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Súčasťou dokumentácie skutočného vyhotovenia bude Dokumentácia skutočného realizovania stavby (DSRS). Skutočné vyhotovenie diela bude priebežne zaznačované aj do jednej súpravy DRS, ktorá bude na stavenisku a bude slúžiť ako jeden z podkladov na vyhotovenie DSRS. </w:t>
      </w:r>
    </w:p>
    <w:p w14:paraId="09A92817" w14:textId="77777777" w:rsidR="009C7922" w:rsidRPr="00780D7C" w:rsidRDefault="009C7922" w:rsidP="00455941">
      <w:pPr>
        <w:pStyle w:val="Nadpis3"/>
        <w:rPr>
          <w:rFonts w:ascii="Arial Narrow" w:hAnsi="Arial Narrow"/>
          <w:sz w:val="21"/>
          <w:szCs w:val="21"/>
        </w:rPr>
      </w:pPr>
      <w:bookmarkStart w:id="95" w:name="_Toc37050409"/>
      <w:bookmarkStart w:id="96" w:name="_Toc99634756"/>
      <w:r w:rsidRPr="00780D7C">
        <w:rPr>
          <w:rFonts w:ascii="Arial Narrow" w:hAnsi="Arial Narrow"/>
          <w:sz w:val="21"/>
          <w:szCs w:val="21"/>
        </w:rPr>
        <w:t>Dokumentácia skutočného realizovania stavby (DSRS)</w:t>
      </w:r>
      <w:bookmarkEnd w:id="95"/>
      <w:bookmarkEnd w:id="96"/>
    </w:p>
    <w:p w14:paraId="3973A9F0"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Dokumentáciou skutočného realizovania stavby sa rozumie dokumentácia, v ktorej sú uvedené všetky zmeny, ku ktorým došlo pri realizácii stavby. DSRS bude vypracovaná v rozsahu dokumentácie, ktorá slúžila na vyhotovenie diela. Bude pozostávať z výkresov písomností (technická správa a výkaz výmer).</w:t>
      </w:r>
    </w:p>
    <w:p w14:paraId="254B1CC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Súčasťou DSRS budú aj výpočty, statický výpočet, </w:t>
      </w:r>
      <w:proofErr w:type="spellStart"/>
      <w:r w:rsidRPr="00780D7C">
        <w:rPr>
          <w:rFonts w:ascii="Arial Narrow" w:hAnsi="Arial Narrow"/>
          <w:sz w:val="21"/>
          <w:szCs w:val="21"/>
        </w:rPr>
        <w:t>hydrotechnické</w:t>
      </w:r>
      <w:proofErr w:type="spellEnd"/>
      <w:r w:rsidRPr="00780D7C">
        <w:rPr>
          <w:rFonts w:ascii="Arial Narrow" w:hAnsi="Arial Narrow"/>
          <w:sz w:val="21"/>
          <w:szCs w:val="21"/>
        </w:rPr>
        <w:t xml:space="preserve"> výpočty a iné výpočty, ktoré boli vyhotovené ako súčasť dokumentácie.</w:t>
      </w:r>
    </w:p>
    <w:p w14:paraId="4D9BC7CC" w14:textId="72E43293" w:rsidR="009C7922" w:rsidRPr="00780D7C" w:rsidRDefault="009C7922" w:rsidP="00FC672C">
      <w:pPr>
        <w:rPr>
          <w:rFonts w:ascii="Arial Narrow" w:hAnsi="Arial Narrow"/>
          <w:sz w:val="21"/>
          <w:szCs w:val="21"/>
        </w:rPr>
      </w:pPr>
      <w:r w:rsidRPr="00780D7C">
        <w:rPr>
          <w:rFonts w:ascii="Arial Narrow" w:hAnsi="Arial Narrow"/>
          <w:sz w:val="21"/>
          <w:szCs w:val="21"/>
        </w:rPr>
        <w:t>Dokumentácia sa odovzdáva aj v digitálnej forme, výkresy vo formáte PDF a</w:t>
      </w:r>
      <w:r w:rsidR="006A162D" w:rsidRPr="00780D7C">
        <w:rPr>
          <w:rFonts w:ascii="Arial Narrow" w:hAnsi="Arial Narrow"/>
          <w:sz w:val="21"/>
          <w:szCs w:val="21"/>
        </w:rPr>
        <w:t> </w:t>
      </w:r>
      <w:r w:rsidRPr="00780D7C">
        <w:rPr>
          <w:rFonts w:ascii="Arial Narrow" w:hAnsi="Arial Narrow"/>
          <w:sz w:val="21"/>
          <w:szCs w:val="21"/>
        </w:rPr>
        <w:t>D</w:t>
      </w:r>
      <w:r w:rsidR="006A162D" w:rsidRPr="00780D7C">
        <w:rPr>
          <w:rFonts w:ascii="Arial Narrow" w:hAnsi="Arial Narrow"/>
          <w:sz w:val="21"/>
          <w:szCs w:val="21"/>
        </w:rPr>
        <w:t>W</w:t>
      </w:r>
      <w:r w:rsidRPr="00780D7C">
        <w:rPr>
          <w:rFonts w:ascii="Arial Narrow" w:hAnsi="Arial Narrow"/>
          <w:sz w:val="21"/>
          <w:szCs w:val="21"/>
        </w:rPr>
        <w:t>G</w:t>
      </w:r>
      <w:r w:rsidR="006A162D" w:rsidRPr="00780D7C">
        <w:rPr>
          <w:rFonts w:ascii="Arial Narrow" w:hAnsi="Arial Narrow"/>
          <w:sz w:val="21"/>
          <w:szCs w:val="21"/>
        </w:rPr>
        <w:t xml:space="preserve"> (</w:t>
      </w:r>
      <w:proofErr w:type="spellStart"/>
      <w:r w:rsidR="006A162D" w:rsidRPr="00780D7C">
        <w:rPr>
          <w:rFonts w:ascii="Arial Narrow" w:hAnsi="Arial Narrow"/>
          <w:sz w:val="21"/>
          <w:szCs w:val="21"/>
        </w:rPr>
        <w:t>resp</w:t>
      </w:r>
      <w:proofErr w:type="spellEnd"/>
      <w:r w:rsidR="006A162D" w:rsidRPr="00780D7C">
        <w:rPr>
          <w:rFonts w:ascii="Arial Narrow" w:hAnsi="Arial Narrow"/>
          <w:sz w:val="21"/>
          <w:szCs w:val="21"/>
        </w:rPr>
        <w:t>- DGN)</w:t>
      </w:r>
      <w:r w:rsidRPr="00780D7C">
        <w:rPr>
          <w:rFonts w:ascii="Arial Narrow" w:hAnsi="Arial Narrow"/>
          <w:sz w:val="21"/>
          <w:szCs w:val="21"/>
        </w:rPr>
        <w:t xml:space="preserve">, písomnosti vo formáte PDF, DOC a XLS, vrátane výpočtov, ktoré budú dodané aj vo formáte PDF. </w:t>
      </w:r>
    </w:p>
    <w:p w14:paraId="6C4CBE3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Vypracovanú DSRS je zhotoviteľ povinný odovzdať objednávateľovi pri prevzatí prác, pokiaľ nie je v zmluve uvedené inak.</w:t>
      </w:r>
    </w:p>
    <w:p w14:paraId="572A2D6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Zhotoviteľ zabezpečuje odborný výkon súvisiaci s nevyhnutnými geodetickými prácami podľa zákona č. 215/1995 Z. z. o geodézii a kartografii v znení neskorších predpisov a TP 038 - Základná mapa diaľnice. Vyhotovenie, údržba a obnova. V súlade s týmito požiadavkami vykonáva zhotoviteľ prostredníctvom svojho autorizovaného geodeta a kartografa zameriavanie skutočného vyhotovenia objektu, v S-JTSK  aj vrátane telesa cestnej komunikácie a vyvolaných investícií. Toto meranie sa vykonáva v rozsahu, uvedenom v zmluve o dielo. Výsledky týchto meraní odovzdá autorizovaný geodet a kartograf zhotoviteľa autorizovanému geodetovi a kartografovi objednávateľa, ktorý po kontrole správnosti odovzdá dokumentáciu objednávateľovi.</w:t>
      </w:r>
    </w:p>
    <w:p w14:paraId="081CB824"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Pred zakrytím ďalšou vrstvou alebo pokračovaním ďalších prác odovzdá zhotoviteľ objednávateľovi </w:t>
      </w:r>
      <w:proofErr w:type="spellStart"/>
      <w:r w:rsidRPr="00780D7C">
        <w:rPr>
          <w:rFonts w:ascii="Arial Narrow" w:hAnsi="Arial Narrow"/>
          <w:sz w:val="21"/>
          <w:szCs w:val="21"/>
        </w:rPr>
        <w:t>porealizačné</w:t>
      </w:r>
      <w:proofErr w:type="spellEnd"/>
      <w:r w:rsidRPr="00780D7C">
        <w:rPr>
          <w:rFonts w:ascii="Arial Narrow" w:hAnsi="Arial Narrow"/>
          <w:sz w:val="21"/>
          <w:szCs w:val="21"/>
        </w:rPr>
        <w:t xml:space="preserve"> polohopisné  a výškopisné zameranie:</w:t>
      </w:r>
    </w:p>
    <w:p w14:paraId="50D0E9E2"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jednotlivých inžinierskych sietí,</w:t>
      </w:r>
    </w:p>
    <w:p w14:paraId="79A974C4" w14:textId="24E2F633"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 xml:space="preserve">základov, úložných prahov, </w:t>
      </w:r>
      <w:r w:rsidR="00F41B5B" w:rsidRPr="00780D7C">
        <w:rPr>
          <w:rFonts w:ascii="Arial Narrow" w:hAnsi="Arial Narrow"/>
          <w:sz w:val="21"/>
          <w:szCs w:val="21"/>
        </w:rPr>
        <w:t>drenáži a iné</w:t>
      </w:r>
      <w:r w:rsidRPr="00780D7C">
        <w:rPr>
          <w:rFonts w:ascii="Arial Narrow" w:hAnsi="Arial Narrow"/>
          <w:sz w:val="21"/>
          <w:szCs w:val="21"/>
        </w:rPr>
        <w:t>,</w:t>
      </w:r>
    </w:p>
    <w:p w14:paraId="74F17218"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pláne, konštrukčných vrstiev krytov a vozoviek,</w:t>
      </w:r>
    </w:p>
    <w:p w14:paraId="6DB2FC53" w14:textId="4E97C700"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 xml:space="preserve">oporných </w:t>
      </w:r>
      <w:r w:rsidR="005654FA" w:rsidRPr="00780D7C">
        <w:rPr>
          <w:rFonts w:ascii="Arial Narrow" w:hAnsi="Arial Narrow"/>
          <w:sz w:val="21"/>
          <w:szCs w:val="21"/>
        </w:rPr>
        <w:t xml:space="preserve">resp. </w:t>
      </w:r>
      <w:proofErr w:type="spellStart"/>
      <w:r w:rsidR="005654FA" w:rsidRPr="00780D7C">
        <w:rPr>
          <w:rFonts w:ascii="Arial Narrow" w:hAnsi="Arial Narrow"/>
          <w:sz w:val="21"/>
          <w:szCs w:val="21"/>
        </w:rPr>
        <w:t>zárubných</w:t>
      </w:r>
      <w:proofErr w:type="spellEnd"/>
      <w:r w:rsidR="005654FA" w:rsidRPr="00780D7C">
        <w:rPr>
          <w:rFonts w:ascii="Arial Narrow" w:hAnsi="Arial Narrow"/>
          <w:sz w:val="21"/>
          <w:szCs w:val="21"/>
        </w:rPr>
        <w:t xml:space="preserve"> </w:t>
      </w:r>
      <w:r w:rsidRPr="00780D7C">
        <w:rPr>
          <w:rFonts w:ascii="Arial Narrow" w:hAnsi="Arial Narrow"/>
          <w:sz w:val="21"/>
          <w:szCs w:val="21"/>
        </w:rPr>
        <w:t>múrov, prípadne drobných objektov stavby,</w:t>
      </w:r>
    </w:p>
    <w:p w14:paraId="0686F4DE"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ďalších prác podľa pokynov objednávateľa.</w:t>
      </w:r>
    </w:p>
    <w:p w14:paraId="78D5CDA5" w14:textId="77777777" w:rsidR="00FC672C" w:rsidRPr="00780D7C" w:rsidRDefault="00FC672C" w:rsidP="00FC672C">
      <w:pPr>
        <w:rPr>
          <w:rFonts w:ascii="Arial Narrow" w:hAnsi="Arial Narrow"/>
          <w:sz w:val="21"/>
          <w:szCs w:val="21"/>
        </w:rPr>
      </w:pPr>
    </w:p>
    <w:p w14:paraId="026C8DBE" w14:textId="1179552C" w:rsidR="009C7922" w:rsidRPr="00780D7C" w:rsidRDefault="009C7922" w:rsidP="00FC672C">
      <w:pPr>
        <w:rPr>
          <w:rFonts w:ascii="Arial Narrow" w:hAnsi="Arial Narrow"/>
          <w:sz w:val="21"/>
          <w:szCs w:val="21"/>
        </w:rPr>
      </w:pPr>
      <w:r w:rsidRPr="00780D7C">
        <w:rPr>
          <w:rFonts w:ascii="Arial Narrow" w:hAnsi="Arial Narrow"/>
          <w:sz w:val="21"/>
          <w:szCs w:val="21"/>
        </w:rPr>
        <w:t xml:space="preserve">DSRS s obsahom podľa prílohy č. 13, TP 019 </w:t>
      </w:r>
      <w:r w:rsidRPr="00780D7C">
        <w:rPr>
          <w:rFonts w:ascii="Arial Narrow" w:hAnsi="Arial Narrow"/>
          <w:i/>
          <w:iCs/>
          <w:sz w:val="21"/>
          <w:szCs w:val="21"/>
        </w:rPr>
        <w:t>Dokumentácia stavieb ciest</w:t>
      </w:r>
      <w:r w:rsidRPr="00780D7C">
        <w:rPr>
          <w:rFonts w:ascii="Arial Narrow" w:hAnsi="Arial Narrow"/>
          <w:sz w:val="21"/>
          <w:szCs w:val="21"/>
        </w:rPr>
        <w:t xml:space="preserve">, odovzdá </w:t>
      </w:r>
      <w:r w:rsidR="0020603B" w:rsidRPr="00780D7C">
        <w:rPr>
          <w:rFonts w:ascii="Arial Narrow" w:hAnsi="Arial Narrow"/>
          <w:sz w:val="21"/>
          <w:szCs w:val="21"/>
        </w:rPr>
        <w:t>S</w:t>
      </w:r>
      <w:r w:rsidRPr="00780D7C">
        <w:rPr>
          <w:rFonts w:ascii="Arial Narrow" w:hAnsi="Arial Narrow"/>
          <w:sz w:val="21"/>
          <w:szCs w:val="21"/>
        </w:rPr>
        <w:t xml:space="preserve">tavebník na archivovanie v zhode s platnými predpismi na archivovanie dokumentácie </w:t>
      </w:r>
      <w:r w:rsidR="000117F6" w:rsidRPr="00780D7C">
        <w:rPr>
          <w:rFonts w:ascii="Arial Narrow" w:hAnsi="Arial Narrow"/>
          <w:sz w:val="21"/>
          <w:szCs w:val="21"/>
        </w:rPr>
        <w:t xml:space="preserve">električkových </w:t>
      </w:r>
      <w:r w:rsidR="005654FA" w:rsidRPr="00780D7C">
        <w:rPr>
          <w:rFonts w:ascii="Arial Narrow" w:hAnsi="Arial Narrow"/>
          <w:sz w:val="21"/>
          <w:szCs w:val="21"/>
        </w:rPr>
        <w:t xml:space="preserve">dráh </w:t>
      </w:r>
      <w:r w:rsidR="000117F6" w:rsidRPr="00780D7C">
        <w:rPr>
          <w:rFonts w:ascii="Arial Narrow" w:hAnsi="Arial Narrow"/>
          <w:sz w:val="21"/>
          <w:szCs w:val="21"/>
        </w:rPr>
        <w:t xml:space="preserve">a miestnych </w:t>
      </w:r>
      <w:r w:rsidRPr="00780D7C">
        <w:rPr>
          <w:rFonts w:ascii="Arial Narrow" w:hAnsi="Arial Narrow"/>
          <w:sz w:val="21"/>
          <w:szCs w:val="21"/>
        </w:rPr>
        <w:t>ciest.</w:t>
      </w:r>
    </w:p>
    <w:p w14:paraId="19866221" w14:textId="77777777" w:rsidR="009C7922" w:rsidRPr="00780D7C" w:rsidRDefault="009C7922" w:rsidP="00455941">
      <w:pPr>
        <w:pStyle w:val="Nadpis3"/>
        <w:rPr>
          <w:rFonts w:ascii="Arial Narrow" w:hAnsi="Arial Narrow"/>
          <w:sz w:val="21"/>
          <w:szCs w:val="21"/>
        </w:rPr>
      </w:pPr>
      <w:bookmarkStart w:id="97" w:name="_Toc37050410"/>
      <w:bookmarkStart w:id="98" w:name="_Toc99634757"/>
      <w:r w:rsidRPr="00780D7C">
        <w:rPr>
          <w:rFonts w:ascii="Arial Narrow" w:hAnsi="Arial Narrow"/>
          <w:sz w:val="21"/>
          <w:szCs w:val="21"/>
        </w:rPr>
        <w:lastRenderedPageBreak/>
        <w:t>Fotografická dokumentácia stavebných prác</w:t>
      </w:r>
      <w:bookmarkEnd w:id="97"/>
      <w:bookmarkEnd w:id="98"/>
    </w:p>
    <w:p w14:paraId="536F56FE" w14:textId="3E153296" w:rsidR="009C7922" w:rsidRPr="00780D7C" w:rsidRDefault="009C7922" w:rsidP="00FC672C">
      <w:pPr>
        <w:rPr>
          <w:rFonts w:ascii="Arial Narrow" w:hAnsi="Arial Narrow"/>
          <w:sz w:val="21"/>
          <w:szCs w:val="21"/>
        </w:rPr>
      </w:pPr>
      <w:r w:rsidRPr="00780D7C">
        <w:rPr>
          <w:rFonts w:ascii="Arial Narrow" w:hAnsi="Arial Narrow"/>
          <w:sz w:val="21"/>
          <w:szCs w:val="21"/>
        </w:rPr>
        <w:t xml:space="preserve">Keď je v zmluve o dielo dohodnuté zhotovenie fotodokumentácie, potom zachytí </w:t>
      </w:r>
      <w:r w:rsidR="00AF5F81" w:rsidRPr="00780D7C">
        <w:rPr>
          <w:rFonts w:ascii="Arial Narrow" w:hAnsi="Arial Narrow"/>
          <w:sz w:val="21"/>
          <w:szCs w:val="21"/>
        </w:rPr>
        <w:t>Z</w:t>
      </w:r>
      <w:r w:rsidRPr="00780D7C">
        <w:rPr>
          <w:rFonts w:ascii="Arial Narrow" w:hAnsi="Arial Narrow"/>
          <w:sz w:val="21"/>
          <w:szCs w:val="21"/>
        </w:rPr>
        <w:t xml:space="preserve">hotoviteľ na fotografiách postup prác každý mesiac, ktoré dokumentujú všetky dokončené práce a konštrukcie, ktoré budú predmetom ďalšieho postupu prác. Náklady spojené s vyhotovením fotografickej dokumentácie hradí </w:t>
      </w:r>
      <w:r w:rsidR="00AF5F81" w:rsidRPr="00780D7C">
        <w:rPr>
          <w:rFonts w:ascii="Arial Narrow" w:hAnsi="Arial Narrow"/>
          <w:sz w:val="21"/>
          <w:szCs w:val="21"/>
        </w:rPr>
        <w:t>O</w:t>
      </w:r>
      <w:r w:rsidRPr="00780D7C">
        <w:rPr>
          <w:rFonts w:ascii="Arial Narrow" w:hAnsi="Arial Narrow"/>
          <w:sz w:val="21"/>
          <w:szCs w:val="21"/>
        </w:rPr>
        <w:t xml:space="preserve">bjednávateľ, pokiaľ v </w:t>
      </w:r>
      <w:r w:rsidR="00AF5F81" w:rsidRPr="00780D7C">
        <w:rPr>
          <w:rFonts w:ascii="Arial Narrow" w:hAnsi="Arial Narrow"/>
          <w:sz w:val="21"/>
          <w:szCs w:val="21"/>
        </w:rPr>
        <w:t>Z</w:t>
      </w:r>
      <w:r w:rsidRPr="00780D7C">
        <w:rPr>
          <w:rFonts w:ascii="Arial Narrow" w:hAnsi="Arial Narrow"/>
          <w:sz w:val="21"/>
          <w:szCs w:val="21"/>
        </w:rPr>
        <w:t>mluve o dielo nebolo stanovené inak.</w:t>
      </w:r>
    </w:p>
    <w:p w14:paraId="73EAD260" w14:textId="32492017" w:rsidR="00F32289" w:rsidRPr="00780D7C" w:rsidRDefault="009C7922" w:rsidP="00FC672C">
      <w:pPr>
        <w:rPr>
          <w:rFonts w:ascii="Arial Narrow" w:hAnsi="Arial Narrow"/>
          <w:sz w:val="21"/>
          <w:szCs w:val="21"/>
        </w:rPr>
      </w:pPr>
      <w:r w:rsidRPr="00780D7C">
        <w:rPr>
          <w:rFonts w:ascii="Arial Narrow" w:hAnsi="Arial Narrow"/>
          <w:sz w:val="21"/>
          <w:szCs w:val="21"/>
        </w:rPr>
        <w:t xml:space="preserve">V prípade nepredvídaných udalostí, havárií stavebných konštrukcií alebo poškodenia inžinierskych sietí, vyhotovujú fotografickú dokumentáciu </w:t>
      </w:r>
      <w:r w:rsidR="00AF5F81" w:rsidRPr="00780D7C">
        <w:rPr>
          <w:rFonts w:ascii="Arial Narrow" w:hAnsi="Arial Narrow"/>
          <w:sz w:val="21"/>
          <w:szCs w:val="21"/>
        </w:rPr>
        <w:t>O</w:t>
      </w:r>
      <w:r w:rsidRPr="00780D7C">
        <w:rPr>
          <w:rFonts w:ascii="Arial Narrow" w:hAnsi="Arial Narrow"/>
          <w:sz w:val="21"/>
          <w:szCs w:val="21"/>
        </w:rPr>
        <w:t xml:space="preserve">bjednávateľ i </w:t>
      </w:r>
      <w:r w:rsidR="00AF5F81" w:rsidRPr="00780D7C">
        <w:rPr>
          <w:rFonts w:ascii="Arial Narrow" w:hAnsi="Arial Narrow"/>
          <w:sz w:val="21"/>
          <w:szCs w:val="21"/>
        </w:rPr>
        <w:t>Z</w:t>
      </w:r>
      <w:r w:rsidRPr="00780D7C">
        <w:rPr>
          <w:rFonts w:ascii="Arial Narrow" w:hAnsi="Arial Narrow"/>
          <w:sz w:val="21"/>
          <w:szCs w:val="21"/>
        </w:rPr>
        <w:t xml:space="preserve">hotoviteľ na vlastné náklady. Táto fotografická dokumentácia slúži ako podklad pre riešenie prípadných sporov a miery zavinenia. V prípade, že stavebné práce sa konajú v blízkosti budov alebo okolo týchto budov bude prebiehať premávka ťažkých vozidiel stavby, zaistí </w:t>
      </w:r>
      <w:r w:rsidR="00AF5F81" w:rsidRPr="00780D7C">
        <w:rPr>
          <w:rFonts w:ascii="Arial Narrow" w:hAnsi="Arial Narrow"/>
          <w:sz w:val="21"/>
          <w:szCs w:val="21"/>
        </w:rPr>
        <w:t>O</w:t>
      </w:r>
      <w:r w:rsidRPr="00780D7C">
        <w:rPr>
          <w:rFonts w:ascii="Arial Narrow" w:hAnsi="Arial Narrow"/>
          <w:sz w:val="21"/>
          <w:szCs w:val="21"/>
        </w:rPr>
        <w:t>bjednávateľ (</w:t>
      </w:r>
      <w:r w:rsidR="00AF5F81" w:rsidRPr="00780D7C">
        <w:rPr>
          <w:rFonts w:ascii="Arial Narrow" w:hAnsi="Arial Narrow"/>
          <w:sz w:val="21"/>
          <w:szCs w:val="21"/>
        </w:rPr>
        <w:t>Z</w:t>
      </w:r>
      <w:r w:rsidRPr="00780D7C">
        <w:rPr>
          <w:rFonts w:ascii="Arial Narrow" w:hAnsi="Arial Narrow"/>
          <w:sz w:val="21"/>
          <w:szCs w:val="21"/>
        </w:rPr>
        <w:t>hotoviteľ) na vlastný náklad fotografickú dokumentáciu pôvodného stavu týchto objektov, ako doklad k prípadnému riešeniu nárokov majiteľov budov uplatňujúcich nárok na náhradu škody, spôsobenej prevádzkou stavebných strojov alebo motorových vozidiel.</w:t>
      </w:r>
    </w:p>
    <w:p w14:paraId="54C6D85B" w14:textId="77777777" w:rsidR="001F1FE4" w:rsidRPr="00780D7C" w:rsidRDefault="001F1FE4" w:rsidP="00455941">
      <w:pPr>
        <w:pStyle w:val="Nadpis3"/>
        <w:rPr>
          <w:rFonts w:ascii="Arial Narrow" w:hAnsi="Arial Narrow"/>
          <w:sz w:val="21"/>
          <w:szCs w:val="21"/>
        </w:rPr>
      </w:pPr>
      <w:bookmarkStart w:id="99" w:name="_Toc37050411"/>
      <w:bookmarkStart w:id="100" w:name="_Toc99634758"/>
      <w:r w:rsidRPr="00780D7C">
        <w:rPr>
          <w:rFonts w:ascii="Arial Narrow" w:hAnsi="Arial Narrow"/>
          <w:sz w:val="21"/>
          <w:szCs w:val="21"/>
        </w:rPr>
        <w:t>Geodetická dokumentácia</w:t>
      </w:r>
      <w:bookmarkEnd w:id="99"/>
      <w:bookmarkEnd w:id="100"/>
    </w:p>
    <w:p w14:paraId="6B66EFBA"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Pôvodný - východiskový stav</w:t>
      </w:r>
    </w:p>
    <w:p w14:paraId="67079626"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Zameranie jestvujúceho stavu terénu bude súčasťou Dokumentácie Zhotoviteľa a bude východiskovým podkladom na spracovanie DRS.</w:t>
      </w:r>
    </w:p>
    <w:p w14:paraId="29181915"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Vytyčovacie práce</w:t>
      </w:r>
    </w:p>
    <w:p w14:paraId="1C86F5F9"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Zhotoviteľ je zodpovedný za presné vytýčenie všetkých prác, správnosť polohy, výšok, rozmerov a umiestnení všetkých častí budúcich prác. Zodpovednosti a povinnosti zhotoviteľa pri vytyčovacích prácach sú podrobne popísané v zmluvných podmienkach.</w:t>
      </w:r>
    </w:p>
    <w:p w14:paraId="009725E8"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Meranie množstva prác</w:t>
      </w:r>
    </w:p>
    <w:p w14:paraId="4195DD98" w14:textId="18DFAC1E" w:rsidR="001F1FE4" w:rsidRPr="00780D7C" w:rsidRDefault="001F1FE4" w:rsidP="001F1FE4">
      <w:pPr>
        <w:rPr>
          <w:rFonts w:ascii="Arial Narrow" w:hAnsi="Arial Narrow"/>
          <w:sz w:val="21"/>
          <w:szCs w:val="21"/>
        </w:rPr>
      </w:pPr>
      <w:r w:rsidRPr="00780D7C">
        <w:rPr>
          <w:rFonts w:ascii="Arial Narrow" w:hAnsi="Arial Narrow"/>
          <w:sz w:val="21"/>
          <w:szCs w:val="21"/>
        </w:rPr>
        <w:t xml:space="preserve">Zameranie východiskového stavu zabezpečí </w:t>
      </w:r>
      <w:r w:rsidR="00AF5F81" w:rsidRPr="00780D7C">
        <w:rPr>
          <w:rFonts w:ascii="Arial Narrow" w:hAnsi="Arial Narrow"/>
          <w:sz w:val="21"/>
          <w:szCs w:val="21"/>
        </w:rPr>
        <w:t>Z</w:t>
      </w:r>
      <w:r w:rsidRPr="00780D7C">
        <w:rPr>
          <w:rFonts w:ascii="Arial Narrow" w:hAnsi="Arial Narrow"/>
          <w:sz w:val="21"/>
          <w:szCs w:val="21"/>
        </w:rPr>
        <w:t xml:space="preserve">hotoviteľ za účasti </w:t>
      </w:r>
      <w:r w:rsidR="00AF5F81" w:rsidRPr="00780D7C">
        <w:rPr>
          <w:rFonts w:ascii="Arial Narrow" w:hAnsi="Arial Narrow"/>
          <w:sz w:val="21"/>
          <w:szCs w:val="21"/>
        </w:rPr>
        <w:t>O</w:t>
      </w:r>
      <w:r w:rsidRPr="00780D7C">
        <w:rPr>
          <w:rFonts w:ascii="Arial Narrow" w:hAnsi="Arial Narrow"/>
          <w:sz w:val="21"/>
          <w:szCs w:val="21"/>
        </w:rPr>
        <w:t>bjednávateľa</w:t>
      </w:r>
      <w:r w:rsidR="00EA7DFB" w:rsidRPr="00780D7C">
        <w:rPr>
          <w:rFonts w:ascii="Arial Narrow" w:hAnsi="Arial Narrow"/>
          <w:sz w:val="21"/>
          <w:szCs w:val="21"/>
        </w:rPr>
        <w:t>/Stavebného dozoru</w:t>
      </w:r>
      <w:r w:rsidRPr="00780D7C">
        <w:rPr>
          <w:rFonts w:ascii="Arial Narrow" w:hAnsi="Arial Narrow"/>
          <w:sz w:val="21"/>
          <w:szCs w:val="21"/>
        </w:rPr>
        <w:t xml:space="preserve">. Zameranie množstiev vykonaných prác na fakturáciu musí byť skontrolované </w:t>
      </w:r>
      <w:r w:rsidR="00EA7DFB" w:rsidRPr="00780D7C">
        <w:rPr>
          <w:rFonts w:ascii="Arial Narrow" w:hAnsi="Arial Narrow"/>
          <w:sz w:val="21"/>
          <w:szCs w:val="21"/>
        </w:rPr>
        <w:t>S</w:t>
      </w:r>
      <w:r w:rsidRPr="00780D7C">
        <w:rPr>
          <w:rFonts w:ascii="Arial Narrow" w:hAnsi="Arial Narrow"/>
          <w:sz w:val="21"/>
          <w:szCs w:val="21"/>
        </w:rPr>
        <w:t>tavebným dozorom.</w:t>
      </w:r>
    </w:p>
    <w:p w14:paraId="2D62DF6C"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Meranie posunov</w:t>
      </w:r>
    </w:p>
    <w:p w14:paraId="4521F0F3" w14:textId="5D194C2E" w:rsidR="001F1FE4" w:rsidRPr="00780D7C" w:rsidRDefault="001F1FE4" w:rsidP="001F1FE4">
      <w:pPr>
        <w:rPr>
          <w:rFonts w:ascii="Arial Narrow" w:hAnsi="Arial Narrow"/>
          <w:strike/>
          <w:sz w:val="21"/>
          <w:szCs w:val="21"/>
        </w:rPr>
      </w:pPr>
      <w:r w:rsidRPr="00780D7C">
        <w:rPr>
          <w:rFonts w:ascii="Arial Narrow" w:hAnsi="Arial Narrow"/>
          <w:sz w:val="21"/>
          <w:szCs w:val="21"/>
        </w:rPr>
        <w:t>Účel merania posunov a pretvorení stavebných objektov a ich častí je popísaný v dokumentácii. Ak sa počas výstavby objavia známky porušenia objektu alebo jeho časti a</w:t>
      </w:r>
      <w:r w:rsidR="00DD239D" w:rsidRPr="00780D7C">
        <w:rPr>
          <w:rFonts w:ascii="Arial Narrow" w:hAnsi="Arial Narrow"/>
          <w:sz w:val="21"/>
          <w:szCs w:val="21"/>
        </w:rPr>
        <w:t> </w:t>
      </w:r>
      <w:r w:rsidR="00EA7DFB" w:rsidRPr="00780D7C">
        <w:rPr>
          <w:rFonts w:ascii="Arial Narrow" w:hAnsi="Arial Narrow"/>
          <w:sz w:val="21"/>
          <w:szCs w:val="21"/>
        </w:rPr>
        <w:t>O</w:t>
      </w:r>
      <w:r w:rsidRPr="00780D7C">
        <w:rPr>
          <w:rFonts w:ascii="Arial Narrow" w:hAnsi="Arial Narrow"/>
          <w:sz w:val="21"/>
          <w:szCs w:val="21"/>
        </w:rPr>
        <w:t>bjednávateľ</w:t>
      </w:r>
      <w:r w:rsidR="00DD239D" w:rsidRPr="00780D7C">
        <w:rPr>
          <w:rFonts w:ascii="Arial Narrow" w:hAnsi="Arial Narrow"/>
          <w:sz w:val="21"/>
          <w:szCs w:val="21"/>
        </w:rPr>
        <w:t>/Stavebný dozor</w:t>
      </w:r>
      <w:r w:rsidRPr="00780D7C">
        <w:rPr>
          <w:rFonts w:ascii="Arial Narrow" w:hAnsi="Arial Narrow"/>
          <w:sz w:val="21"/>
          <w:szCs w:val="21"/>
        </w:rPr>
        <w:t xml:space="preserve"> nariadi sledovať jeho stav, funkciu a bezpečnosť,</w:t>
      </w:r>
      <w:r w:rsidR="00225030" w:rsidRPr="00780D7C">
        <w:rPr>
          <w:rFonts w:ascii="Arial Narrow" w:hAnsi="Arial Narrow"/>
          <w:sz w:val="21"/>
          <w:szCs w:val="21"/>
        </w:rPr>
        <w:t>.</w:t>
      </w:r>
      <w:r w:rsidRPr="00780D7C">
        <w:rPr>
          <w:rFonts w:ascii="Arial Narrow" w:hAnsi="Arial Narrow"/>
          <w:sz w:val="21"/>
          <w:szCs w:val="21"/>
        </w:rPr>
        <w:t xml:space="preserve"> </w:t>
      </w:r>
      <w:r w:rsidR="00225030" w:rsidRPr="00780D7C">
        <w:rPr>
          <w:rFonts w:ascii="Arial Narrow" w:hAnsi="Arial Narrow"/>
          <w:sz w:val="21"/>
          <w:szCs w:val="21"/>
        </w:rPr>
        <w:t>Z</w:t>
      </w:r>
      <w:r w:rsidRPr="00780D7C">
        <w:rPr>
          <w:rFonts w:ascii="Arial Narrow" w:hAnsi="Arial Narrow"/>
          <w:sz w:val="21"/>
          <w:szCs w:val="21"/>
        </w:rPr>
        <w:t xml:space="preserve">hotoviteľ </w:t>
      </w:r>
      <w:r w:rsidR="00B15757" w:rsidRPr="00780D7C">
        <w:rPr>
          <w:rFonts w:ascii="Arial Narrow" w:hAnsi="Arial Narrow"/>
          <w:sz w:val="21"/>
          <w:szCs w:val="21"/>
        </w:rPr>
        <w:t xml:space="preserve">je </w:t>
      </w:r>
      <w:r w:rsidRPr="00780D7C">
        <w:rPr>
          <w:rFonts w:ascii="Arial Narrow" w:hAnsi="Arial Narrow"/>
          <w:sz w:val="21"/>
          <w:szCs w:val="21"/>
        </w:rPr>
        <w:t xml:space="preserve">povinný tieto práce zabezpečiť. Náklady na toto meranie hradí </w:t>
      </w:r>
      <w:r w:rsidR="00B15757" w:rsidRPr="00780D7C">
        <w:rPr>
          <w:rFonts w:ascii="Arial Narrow" w:hAnsi="Arial Narrow"/>
          <w:sz w:val="21"/>
          <w:szCs w:val="21"/>
        </w:rPr>
        <w:t>Z</w:t>
      </w:r>
      <w:r w:rsidRPr="00780D7C">
        <w:rPr>
          <w:rFonts w:ascii="Arial Narrow" w:hAnsi="Arial Narrow"/>
          <w:sz w:val="21"/>
          <w:szCs w:val="21"/>
        </w:rPr>
        <w:t>hotoviteľ.</w:t>
      </w:r>
    </w:p>
    <w:p w14:paraId="42257564"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Meranie stavu vody v studniach</w:t>
      </w:r>
    </w:p>
    <w:p w14:paraId="3215525F"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Počas spracovania projektovej dokumentácie stavby popíše projektant na základe hydrogeologického prieskumu lokality, kde by mohla byť stavebnou činnosťou ohrozená hladina spodných vôd v studniach. Zhotoviteľ zadá spracovanie dokumentácie meraní stavu vody v studniach na ohrozených lokalitách počas stavby odbornej firme, buď prostredníctvom projektanta alebo ako svoju priamu dodávku.</w:t>
      </w:r>
    </w:p>
    <w:p w14:paraId="7705E691" w14:textId="2E8C66EA" w:rsidR="001F1FE4" w:rsidRPr="00780D7C" w:rsidRDefault="001F1FE4" w:rsidP="001F1FE4">
      <w:pPr>
        <w:rPr>
          <w:rFonts w:ascii="Arial Narrow" w:hAnsi="Arial Narrow"/>
          <w:sz w:val="21"/>
          <w:szCs w:val="21"/>
        </w:rPr>
      </w:pPr>
      <w:r w:rsidRPr="00780D7C">
        <w:rPr>
          <w:rFonts w:ascii="Arial Narrow" w:hAnsi="Arial Narrow"/>
          <w:sz w:val="21"/>
          <w:szCs w:val="21"/>
        </w:rPr>
        <w:t xml:space="preserve">Pokiaľ dokumentácia sledovania hladín vody v studniach v ohrozených lokalitách je súčasťou DPO alebo je uvedená v ZTKP, je </w:t>
      </w:r>
      <w:r w:rsidR="00C5471B" w:rsidRPr="00780D7C">
        <w:rPr>
          <w:rFonts w:ascii="Arial Narrow" w:hAnsi="Arial Narrow"/>
          <w:sz w:val="21"/>
          <w:szCs w:val="21"/>
        </w:rPr>
        <w:t>Z</w:t>
      </w:r>
      <w:r w:rsidRPr="00780D7C">
        <w:rPr>
          <w:rFonts w:ascii="Arial Narrow" w:hAnsi="Arial Narrow"/>
          <w:sz w:val="21"/>
          <w:szCs w:val="21"/>
        </w:rPr>
        <w:t>hotoviteľ povinný túto činnosť zabezpečiť.</w:t>
      </w:r>
    </w:p>
    <w:p w14:paraId="0F068321" w14:textId="77777777" w:rsidR="001F1FE4" w:rsidRPr="00780D7C" w:rsidRDefault="001F1FE4" w:rsidP="00455941">
      <w:pPr>
        <w:pStyle w:val="Nadpis3"/>
        <w:rPr>
          <w:rFonts w:ascii="Arial Narrow" w:hAnsi="Arial Narrow"/>
          <w:sz w:val="21"/>
          <w:szCs w:val="21"/>
        </w:rPr>
      </w:pPr>
      <w:bookmarkStart w:id="101" w:name="_Toc37050412"/>
      <w:bookmarkStart w:id="102" w:name="_Toc99634759"/>
      <w:r w:rsidRPr="00780D7C">
        <w:rPr>
          <w:rFonts w:ascii="Arial Narrow" w:hAnsi="Arial Narrow"/>
          <w:sz w:val="21"/>
          <w:szCs w:val="21"/>
        </w:rPr>
        <w:t>Environmentálny plán výstavby</w:t>
      </w:r>
      <w:bookmarkEnd w:id="101"/>
      <w:bookmarkEnd w:id="102"/>
    </w:p>
    <w:p w14:paraId="07E13B45"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Zhotoviteľ stavby je povinný vypracovať environmentálny plán výstavby (EPV), ktorý zahrňuje zásady výstavby vo vzťahu k životnému prostrediu, chráneným krajinným územiam a návrh kontroly ich dodržiavania.</w:t>
      </w:r>
    </w:p>
    <w:p w14:paraId="66AB74F8"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EPV musí obsahovať :</w:t>
      </w:r>
    </w:p>
    <w:p w14:paraId="5AB3430E" w14:textId="7C1D374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1) </w:t>
      </w:r>
      <w:r w:rsidR="001F1FE4" w:rsidRPr="00780D7C">
        <w:rPr>
          <w:rFonts w:ascii="Arial Narrow" w:hAnsi="Arial Narrow"/>
          <w:sz w:val="21"/>
          <w:szCs w:val="21"/>
        </w:rPr>
        <w:t>Zásadné spôsoby, akými sa zabezpečí nezhoršenie súčasného stavu počas výstavby:</w:t>
      </w:r>
    </w:p>
    <w:p w14:paraId="2A205EAF"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podmienok života obyvateľov v sídlach,</w:t>
      </w:r>
    </w:p>
    <w:p w14:paraId="36DD16F2"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podzemných a povrchových vôd,</w:t>
      </w:r>
    </w:p>
    <w:p w14:paraId="5AC624AB"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ovzdušia,</w:t>
      </w:r>
    </w:p>
    <w:p w14:paraId="7E799D64"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geologického prostredia (stabilita).</w:t>
      </w:r>
    </w:p>
    <w:p w14:paraId="1A980D67" w14:textId="52071D0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2) </w:t>
      </w:r>
      <w:r w:rsidR="001F1FE4" w:rsidRPr="00780D7C">
        <w:rPr>
          <w:rFonts w:ascii="Arial Narrow" w:hAnsi="Arial Narrow"/>
          <w:sz w:val="21"/>
          <w:szCs w:val="21"/>
        </w:rPr>
        <w:t>Návrh technických a organizačných opatrení na ochranu životného prostredia a konkrétne riešenie požiadaviek časti 1.</w:t>
      </w:r>
    </w:p>
    <w:p w14:paraId="5646D67F" w14:textId="3EC8B00D"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3) </w:t>
      </w:r>
      <w:r w:rsidR="001F1FE4" w:rsidRPr="00780D7C">
        <w:rPr>
          <w:rFonts w:ascii="Arial Narrow" w:hAnsi="Arial Narrow"/>
          <w:sz w:val="21"/>
          <w:szCs w:val="21"/>
        </w:rPr>
        <w:t>Návrh opatrení na riešenie krátkodobých zhoršení stavu zložiek životného prostredia.</w:t>
      </w:r>
    </w:p>
    <w:p w14:paraId="769FBB2C" w14:textId="2438883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4) </w:t>
      </w:r>
      <w:r w:rsidR="001F1FE4" w:rsidRPr="00780D7C">
        <w:rPr>
          <w:rFonts w:ascii="Arial Narrow" w:hAnsi="Arial Narrow"/>
          <w:sz w:val="21"/>
          <w:szCs w:val="21"/>
        </w:rPr>
        <w:t>Plán ochranných opatrení počas havárií, nehôd, požiarov a návrh postupu sanácie vzniknutých škôd.</w:t>
      </w:r>
    </w:p>
    <w:p w14:paraId="68DC7C8B" w14:textId="5144F567" w:rsidR="001F1FE4" w:rsidRPr="00780D7C" w:rsidRDefault="004D51B1" w:rsidP="001F1FE4">
      <w:pPr>
        <w:pStyle w:val="odrka"/>
        <w:rPr>
          <w:rFonts w:ascii="Arial Narrow" w:hAnsi="Arial Narrow"/>
          <w:sz w:val="21"/>
          <w:szCs w:val="21"/>
        </w:rPr>
      </w:pPr>
      <w:r w:rsidRPr="00780D7C">
        <w:rPr>
          <w:rFonts w:ascii="Arial Narrow" w:hAnsi="Arial Narrow"/>
          <w:sz w:val="21"/>
          <w:szCs w:val="21"/>
        </w:rPr>
        <w:lastRenderedPageBreak/>
        <w:t xml:space="preserve">5) </w:t>
      </w:r>
      <w:r w:rsidR="001F1FE4" w:rsidRPr="00780D7C">
        <w:rPr>
          <w:rFonts w:ascii="Arial Narrow" w:hAnsi="Arial Narrow"/>
          <w:sz w:val="21"/>
          <w:szCs w:val="21"/>
        </w:rPr>
        <w:t>Povodňový plán s obsahom obdobným ako v predchádzajúcom bode, ak sa stavenisko nachádza v inundačnom území.</w:t>
      </w:r>
    </w:p>
    <w:p w14:paraId="6DA2E08C" w14:textId="7379BC3A"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6) </w:t>
      </w:r>
      <w:r w:rsidR="001F1FE4" w:rsidRPr="00780D7C">
        <w:rPr>
          <w:rFonts w:ascii="Arial Narrow" w:hAnsi="Arial Narrow"/>
          <w:sz w:val="21"/>
          <w:szCs w:val="21"/>
        </w:rPr>
        <w:t>Nakladanie s odpadmi vzniknutými počas výstavby.</w:t>
      </w:r>
    </w:p>
    <w:p w14:paraId="1C8D44F6" w14:textId="468FB72F"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7) </w:t>
      </w:r>
      <w:r w:rsidR="001F1FE4" w:rsidRPr="00780D7C">
        <w:rPr>
          <w:rFonts w:ascii="Arial Narrow" w:hAnsi="Arial Narrow"/>
          <w:sz w:val="21"/>
          <w:szCs w:val="21"/>
        </w:rPr>
        <w:t>Zakreslenie významných biotopov a genofondových lokalít, ktoré môžu byť výstavbou ohrozené, návrh opatrení.</w:t>
      </w:r>
    </w:p>
    <w:p w14:paraId="729B4CA2" w14:textId="78E6FF67"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8) </w:t>
      </w:r>
      <w:r w:rsidR="001F1FE4" w:rsidRPr="00780D7C">
        <w:rPr>
          <w:rFonts w:ascii="Arial Narrow" w:hAnsi="Arial Narrow"/>
          <w:sz w:val="21"/>
          <w:szCs w:val="21"/>
        </w:rPr>
        <w:t>Riešenie požiadaviek z častí 1 až 26 týkajúcich sa ochrany životného prostredia.</w:t>
      </w:r>
    </w:p>
    <w:p w14:paraId="40D7D166" w14:textId="0C1782C2" w:rsidR="00CD4E4C" w:rsidRPr="00E71356" w:rsidRDefault="004D51B1" w:rsidP="005F3E33">
      <w:pPr>
        <w:pStyle w:val="Nadpis2"/>
      </w:pPr>
      <w:bookmarkStart w:id="103" w:name="_Toc99634760"/>
      <w:r w:rsidRPr="00E71356">
        <w:t>Životné prostredie</w:t>
      </w:r>
      <w:bookmarkEnd w:id="103"/>
    </w:p>
    <w:p w14:paraId="6FA467DD" w14:textId="726D4235" w:rsidR="004D51B1" w:rsidRPr="00780D7C" w:rsidRDefault="004D51B1" w:rsidP="004D51B1">
      <w:pPr>
        <w:rPr>
          <w:rFonts w:ascii="Arial Narrow" w:hAnsi="Arial Narrow"/>
          <w:sz w:val="21"/>
          <w:szCs w:val="21"/>
        </w:rPr>
      </w:pPr>
      <w:r w:rsidRPr="00780D7C">
        <w:rPr>
          <w:rFonts w:ascii="Arial Narrow" w:hAnsi="Arial Narrow"/>
          <w:color w:val="000000" w:themeColor="text1"/>
          <w:sz w:val="21"/>
          <w:szCs w:val="21"/>
        </w:rPr>
        <w:t xml:space="preserve">Túto problematiku </w:t>
      </w:r>
      <w:r w:rsidRPr="00780D7C">
        <w:rPr>
          <w:rFonts w:ascii="Arial Narrow" w:hAnsi="Arial Narrow"/>
          <w:sz w:val="21"/>
          <w:szCs w:val="21"/>
        </w:rPr>
        <w:t xml:space="preserve">rieši ako celok </w:t>
      </w:r>
      <w:r w:rsidRPr="00780D7C">
        <w:rPr>
          <w:rFonts w:ascii="Arial Narrow" w:hAnsi="Arial Narrow"/>
          <w:sz w:val="21"/>
          <w:szCs w:val="21"/>
          <w:u w:val="single"/>
        </w:rPr>
        <w:t>zákon č. 17/1992 Zb.</w:t>
      </w:r>
      <w:r w:rsidRPr="00780D7C">
        <w:rPr>
          <w:rFonts w:ascii="Arial Narrow" w:hAnsi="Arial Narrow"/>
          <w:sz w:val="21"/>
          <w:szCs w:val="21"/>
        </w:rPr>
        <w:t xml:space="preserve"> o životnom prostredí, ktorý vymedzuje základné pojmy a stanovuje základné zásady ochrany životného prostredia a povinnosti účastníkov výstavby pri ochrane a zlepšovaní stavu životného prostredia a pri využívaní prírodných zdrojov. Vplyv stavby, činnosti alebo technológie sa posudzujú v období jej prípravy, počas výstavby a pri jej užívaní podľa zákona č. 24/2006 Z. z. </w:t>
      </w:r>
    </w:p>
    <w:p w14:paraId="113184B2" w14:textId="77777777" w:rsidR="004D51B1" w:rsidRPr="00780D7C" w:rsidRDefault="004D51B1" w:rsidP="00455941">
      <w:pPr>
        <w:pStyle w:val="Nadpis3"/>
        <w:rPr>
          <w:rFonts w:ascii="Arial Narrow" w:hAnsi="Arial Narrow"/>
          <w:sz w:val="21"/>
          <w:szCs w:val="21"/>
        </w:rPr>
      </w:pPr>
      <w:bookmarkStart w:id="104" w:name="_Toc37050414"/>
      <w:bookmarkStart w:id="105" w:name="_Toc99634761"/>
      <w:r w:rsidRPr="00780D7C">
        <w:rPr>
          <w:rFonts w:ascii="Arial Narrow" w:hAnsi="Arial Narrow"/>
          <w:sz w:val="21"/>
          <w:szCs w:val="21"/>
        </w:rPr>
        <w:t>Hluk a vibrácie</w:t>
      </w:r>
      <w:bookmarkEnd w:id="104"/>
      <w:bookmarkEnd w:id="105"/>
    </w:p>
    <w:p w14:paraId="33BC5A6F" w14:textId="6F979478" w:rsidR="004D51B1" w:rsidRPr="00780D7C" w:rsidRDefault="004D51B1" w:rsidP="004D51B1">
      <w:pPr>
        <w:rPr>
          <w:rFonts w:ascii="Arial Narrow" w:hAnsi="Arial Narrow"/>
          <w:sz w:val="21"/>
          <w:szCs w:val="21"/>
        </w:rPr>
      </w:pPr>
      <w:r w:rsidRPr="00780D7C">
        <w:rPr>
          <w:rFonts w:ascii="Arial Narrow" w:hAnsi="Arial Narrow"/>
          <w:sz w:val="21"/>
          <w:szCs w:val="21"/>
        </w:rPr>
        <w:t xml:space="preserve">Obecne je základným riadiacim dokumentom podľa </w:t>
      </w:r>
      <w:r w:rsidRPr="00780D7C">
        <w:rPr>
          <w:rFonts w:ascii="Arial Narrow" w:hAnsi="Arial Narrow"/>
          <w:sz w:val="21"/>
          <w:szCs w:val="21"/>
          <w:u w:val="single"/>
        </w:rPr>
        <w:t>§ 3 ods. 1 zákona č. 543/2002 Z. z.</w:t>
      </w:r>
      <w:r w:rsidRPr="00780D7C">
        <w:rPr>
          <w:rFonts w:ascii="Arial Narrow" w:hAnsi="Arial Narrow"/>
          <w:sz w:val="21"/>
          <w:szCs w:val="21"/>
        </w:rPr>
        <w:t xml:space="preserve"> o ochrane prírody a krajiny. Vykonávacím predpisom je Zákon č. 43/2005 Z. z., ktorým sa ustanovujú podrobnosti o strategických hlukových mapách a akčných plánoch ochrany pred hlukom v znení zákona č. 258/2008 Z. z. Nariadením vlády sú stanovené aj povinnosti vykonávať potrebné opatrenia na zníženie týchto nepriaznivých účinkov, pri rešpektovaní podmienok stanovených orgánom hygienickej služby na realizáciu konkrétnej stavby. Prípadné kontrolné merania hladín hluku vykonávajú orgány hygienickej služby podľa STN EN ISO 3740 Akustika. Určenie hladín akustického výkonu zdrojov hluku. Pokyny na používanie základných noriem (ISO 3740).</w:t>
      </w:r>
    </w:p>
    <w:p w14:paraId="5BE62FE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Zhotoviteľ je povinný vyžadovať od výrobcov stavebných strojov údaje o výške hladiny hluku, ktorí stroje vydávajú a vykonávať opatrenia na ochranu proti škodlivému pôsobeniu hluku. Zhotoviteľ je povinný vybaviť aj pracovníkov pracujúcich so strojmi ochrannými pomôckami znižujúcimi hladinu hluku, prípadne prerušovať prácu v hlučnom prostredí.</w:t>
      </w:r>
    </w:p>
    <w:p w14:paraId="28C7EFF5"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Na zamedzenie nepriaznivých účinkov stavebných vibračných strojov na budovy v blízkosti stavby pozemnej komunikácie je možné tieto použiť len so súhlasom objednávateľa po predchádzajúcom posúdení stavu budov.</w:t>
      </w:r>
    </w:p>
    <w:p w14:paraId="194D5157" w14:textId="77777777" w:rsidR="004D51B1" w:rsidRPr="00780D7C" w:rsidRDefault="004D51B1" w:rsidP="00455941">
      <w:pPr>
        <w:pStyle w:val="Nadpis3"/>
        <w:rPr>
          <w:rFonts w:ascii="Arial Narrow" w:hAnsi="Arial Narrow"/>
          <w:sz w:val="21"/>
          <w:szCs w:val="21"/>
        </w:rPr>
      </w:pPr>
      <w:bookmarkStart w:id="106" w:name="_Toc37050415"/>
      <w:bookmarkStart w:id="107" w:name="_Toc99634762"/>
      <w:r w:rsidRPr="00780D7C">
        <w:rPr>
          <w:rFonts w:ascii="Arial Narrow" w:hAnsi="Arial Narrow"/>
          <w:sz w:val="21"/>
          <w:szCs w:val="21"/>
        </w:rPr>
        <w:t>Emisie</w:t>
      </w:r>
      <w:bookmarkEnd w:id="106"/>
      <w:bookmarkEnd w:id="107"/>
    </w:p>
    <w:p w14:paraId="46362716" w14:textId="77777777" w:rsidR="004D51B1" w:rsidRPr="00780D7C" w:rsidRDefault="004D51B1" w:rsidP="004D51B1">
      <w:pPr>
        <w:rPr>
          <w:rFonts w:ascii="Arial Narrow" w:hAnsi="Arial Narrow"/>
          <w:sz w:val="21"/>
          <w:szCs w:val="21"/>
        </w:rPr>
      </w:pPr>
      <w:r w:rsidRPr="00780D7C">
        <w:rPr>
          <w:rFonts w:ascii="Arial Narrow" w:hAnsi="Arial Narrow"/>
          <w:sz w:val="21"/>
          <w:szCs w:val="21"/>
        </w:rPr>
        <w:t>Problematiku emisií rieši zákon č. 478/2002 Z. z. o ovzduší v znení neskorších predpisov.</w:t>
      </w:r>
    </w:p>
    <w:p w14:paraId="26863E7A" w14:textId="049ADCEC" w:rsidR="004D51B1" w:rsidRPr="00780D7C" w:rsidRDefault="004D51B1" w:rsidP="004D51B1">
      <w:pPr>
        <w:rPr>
          <w:rFonts w:ascii="Arial Narrow" w:hAnsi="Arial Narrow"/>
          <w:sz w:val="21"/>
          <w:szCs w:val="21"/>
        </w:rPr>
      </w:pPr>
      <w:r w:rsidRPr="00780D7C">
        <w:rPr>
          <w:rFonts w:ascii="Arial Narrow" w:hAnsi="Arial Narrow"/>
          <w:sz w:val="21"/>
          <w:szCs w:val="21"/>
        </w:rPr>
        <w:t>Podľa ustanovenia § 4 zákona č. 478/2002 Z. z. majú byť v projektovej dokumentácii stavby definované parametre prípustnej úrovne znečistenia ovzdušia:</w:t>
      </w:r>
    </w:p>
    <w:p w14:paraId="07178CBD" w14:textId="425E6DE1" w:rsidR="004D51B1" w:rsidRPr="00780D7C" w:rsidRDefault="00E97970" w:rsidP="00E267EA">
      <w:pPr>
        <w:pStyle w:val="odrka"/>
        <w:numPr>
          <w:ilvl w:val="0"/>
          <w:numId w:val="0"/>
        </w:numPr>
        <w:ind w:left="426" w:hanging="283"/>
        <w:rPr>
          <w:rFonts w:ascii="Arial Narrow" w:hAnsi="Arial Narrow"/>
          <w:sz w:val="21"/>
          <w:szCs w:val="21"/>
        </w:rPr>
      </w:pPr>
      <w:r w:rsidRPr="00780D7C">
        <w:rPr>
          <w:rFonts w:ascii="Arial Narrow" w:hAnsi="Arial Narrow"/>
          <w:sz w:val="21"/>
          <w:szCs w:val="21"/>
        </w:rPr>
        <w:t xml:space="preserve">a) </w:t>
      </w:r>
      <w:r w:rsidR="004D51B1" w:rsidRPr="00780D7C">
        <w:rPr>
          <w:rFonts w:ascii="Arial Narrow" w:hAnsi="Arial Narrow"/>
          <w:sz w:val="21"/>
          <w:szCs w:val="21"/>
        </w:rPr>
        <w:t>pri realizácii stavby,</w:t>
      </w:r>
    </w:p>
    <w:p w14:paraId="2D7EEDE7" w14:textId="3CCE3F06" w:rsidR="004D51B1" w:rsidRPr="00780D7C" w:rsidRDefault="00E97970" w:rsidP="00E267EA">
      <w:pPr>
        <w:pStyle w:val="odrka"/>
        <w:numPr>
          <w:ilvl w:val="0"/>
          <w:numId w:val="0"/>
        </w:numPr>
        <w:ind w:left="426" w:hanging="283"/>
        <w:rPr>
          <w:rFonts w:ascii="Arial Narrow" w:hAnsi="Arial Narrow"/>
          <w:sz w:val="21"/>
          <w:szCs w:val="21"/>
        </w:rPr>
      </w:pPr>
      <w:r w:rsidRPr="00780D7C">
        <w:rPr>
          <w:rFonts w:ascii="Arial Narrow" w:hAnsi="Arial Narrow"/>
          <w:sz w:val="21"/>
          <w:szCs w:val="21"/>
        </w:rPr>
        <w:t xml:space="preserve">b) </w:t>
      </w:r>
      <w:r w:rsidR="004D51B1" w:rsidRPr="00780D7C">
        <w:rPr>
          <w:rFonts w:ascii="Arial Narrow" w:hAnsi="Arial Narrow"/>
          <w:sz w:val="21"/>
          <w:szCs w:val="21"/>
        </w:rPr>
        <w:t>spôsobené prevádzkou na pozemnej komunikácii a to ukazovateľmi:</w:t>
      </w:r>
    </w:p>
    <w:p w14:paraId="79797614" w14:textId="77777777" w:rsidR="004D51B1" w:rsidRPr="00780D7C" w:rsidRDefault="004D51B1" w:rsidP="00E97970">
      <w:pPr>
        <w:pStyle w:val="odrkadruh"/>
        <w:rPr>
          <w:rFonts w:ascii="Arial Narrow" w:hAnsi="Arial Narrow"/>
          <w:sz w:val="21"/>
          <w:szCs w:val="21"/>
        </w:rPr>
      </w:pPr>
      <w:r w:rsidRPr="00780D7C">
        <w:rPr>
          <w:rFonts w:ascii="Arial Narrow" w:hAnsi="Arial Narrow"/>
          <w:sz w:val="21"/>
          <w:szCs w:val="21"/>
        </w:rPr>
        <w:t>emisné limity,</w:t>
      </w:r>
    </w:p>
    <w:p w14:paraId="43B3E230" w14:textId="3C0A80F5" w:rsidR="004D51B1" w:rsidRPr="00780D7C" w:rsidRDefault="004D51B1" w:rsidP="00E97970">
      <w:pPr>
        <w:pStyle w:val="odrkadruh"/>
        <w:rPr>
          <w:rFonts w:ascii="Arial Narrow" w:hAnsi="Arial Narrow"/>
          <w:sz w:val="21"/>
          <w:szCs w:val="21"/>
        </w:rPr>
      </w:pPr>
      <w:r w:rsidRPr="00780D7C">
        <w:rPr>
          <w:rFonts w:ascii="Arial Narrow" w:hAnsi="Arial Narrow"/>
          <w:sz w:val="21"/>
          <w:szCs w:val="21"/>
        </w:rPr>
        <w:t>pre všeobecné podmienky prevádzkovania, odvodené z národných emisných stropov a kvót.</w:t>
      </w:r>
    </w:p>
    <w:p w14:paraId="7A020633" w14:textId="77777777" w:rsidR="00E97970" w:rsidRPr="00780D7C" w:rsidRDefault="00E97970" w:rsidP="00E97970">
      <w:pPr>
        <w:rPr>
          <w:rFonts w:ascii="Arial Narrow" w:hAnsi="Arial Narrow"/>
          <w:sz w:val="21"/>
          <w:szCs w:val="21"/>
        </w:rPr>
      </w:pPr>
    </w:p>
    <w:p w14:paraId="66F92E44" w14:textId="77777777" w:rsidR="004D51B1" w:rsidRPr="00780D7C" w:rsidRDefault="004D51B1" w:rsidP="00455941">
      <w:pPr>
        <w:pStyle w:val="Nadpis3"/>
        <w:rPr>
          <w:rFonts w:ascii="Arial Narrow" w:hAnsi="Arial Narrow"/>
          <w:sz w:val="21"/>
          <w:szCs w:val="21"/>
        </w:rPr>
      </w:pPr>
      <w:bookmarkStart w:id="108" w:name="_Toc37050416"/>
      <w:bookmarkStart w:id="109" w:name="_Toc99634763"/>
      <w:r w:rsidRPr="00780D7C">
        <w:rPr>
          <w:rFonts w:ascii="Arial Narrow" w:hAnsi="Arial Narrow"/>
          <w:sz w:val="21"/>
          <w:szCs w:val="21"/>
        </w:rPr>
        <w:t>Prašnosť</w:t>
      </w:r>
      <w:bookmarkEnd w:id="108"/>
      <w:bookmarkEnd w:id="109"/>
    </w:p>
    <w:p w14:paraId="0070D6F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V priebehu vykonávania zemných prác je zhotoviteľ povinný robiť opatrenia na zníženie prašnosti, najmä však zabezpečiť pravidelné čistenie všetkých verejných komunikácií, po ktorých je vedená stavebná doprava. Túto povinnosť stanovuje zhotoviteľovi spravidla stavebný úrad.</w:t>
      </w:r>
    </w:p>
    <w:p w14:paraId="03F2DF81" w14:textId="77777777" w:rsidR="004D51B1" w:rsidRPr="00780D7C" w:rsidRDefault="004D51B1" w:rsidP="00455941">
      <w:pPr>
        <w:pStyle w:val="Nadpis3"/>
        <w:rPr>
          <w:rFonts w:ascii="Arial Narrow" w:hAnsi="Arial Narrow"/>
          <w:sz w:val="21"/>
          <w:szCs w:val="21"/>
        </w:rPr>
      </w:pPr>
      <w:bookmarkStart w:id="110" w:name="_Toc37050417"/>
      <w:bookmarkStart w:id="111" w:name="_Toc99634764"/>
      <w:r w:rsidRPr="00780D7C">
        <w:rPr>
          <w:rFonts w:ascii="Arial Narrow" w:hAnsi="Arial Narrow"/>
          <w:sz w:val="21"/>
          <w:szCs w:val="21"/>
        </w:rPr>
        <w:t>Zabezpečenie chránených porastov, území, objektov a ochranných pásiem</w:t>
      </w:r>
      <w:bookmarkEnd w:id="110"/>
      <w:bookmarkEnd w:id="111"/>
    </w:p>
    <w:p w14:paraId="1775065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 xml:space="preserve">Aj pre túto oblasť TKP vychádzajú zo základného právneho dokumentu § 2 písm. v) </w:t>
      </w:r>
      <w:r w:rsidRPr="00780D7C">
        <w:rPr>
          <w:rFonts w:ascii="Arial Narrow" w:hAnsi="Arial Narrow"/>
          <w:sz w:val="21"/>
          <w:szCs w:val="21"/>
          <w:u w:val="single"/>
        </w:rPr>
        <w:t>zákona č. 543/2002 Z. z.</w:t>
      </w:r>
      <w:r w:rsidRPr="00780D7C">
        <w:rPr>
          <w:rFonts w:ascii="Arial Narrow" w:hAnsi="Arial Narrow"/>
          <w:sz w:val="21"/>
          <w:szCs w:val="21"/>
        </w:rPr>
        <w:t xml:space="preserve"> o ochrane prírody a krajiny. V prípade, že v súvislosti s prípravou stavby a jej realizáciou dôjde ku styku s chráneným územím, pamiatkovo chráneným objektom alebo ochranným pásmom, musí zhotoviteľ dodržať všetky opatrenia o ich ochrane uvedené v DPO a dbať, aby boli dodržané všetky právne normy, ktoré s touto problematikou súvisia. Sú to hlavne: </w:t>
      </w:r>
    </w:p>
    <w:p w14:paraId="7F804E6F" w14:textId="77777777" w:rsidR="004D51B1" w:rsidRPr="00780D7C" w:rsidRDefault="004D51B1" w:rsidP="00E97970">
      <w:pPr>
        <w:pStyle w:val="odrka"/>
        <w:rPr>
          <w:rFonts w:ascii="Arial Narrow" w:hAnsi="Arial Narrow"/>
          <w:sz w:val="21"/>
          <w:szCs w:val="21"/>
        </w:rPr>
      </w:pPr>
      <w:r w:rsidRPr="00780D7C">
        <w:rPr>
          <w:rFonts w:ascii="Arial Narrow" w:hAnsi="Arial Narrow"/>
          <w:sz w:val="21"/>
          <w:szCs w:val="21"/>
        </w:rPr>
        <w:t>Zákon č. 17/1992 Zb. o životnom prostredí v znení neskorších predpisov a primerane aj</w:t>
      </w:r>
    </w:p>
    <w:p w14:paraId="784E06AB" w14:textId="77BB1042" w:rsidR="004D51B1" w:rsidRPr="00780D7C" w:rsidRDefault="004D51B1" w:rsidP="00E97970">
      <w:pPr>
        <w:pStyle w:val="odrka"/>
        <w:rPr>
          <w:rFonts w:ascii="Arial Narrow" w:hAnsi="Arial Narrow"/>
          <w:sz w:val="21"/>
          <w:szCs w:val="21"/>
        </w:rPr>
      </w:pPr>
      <w:r w:rsidRPr="00780D7C">
        <w:rPr>
          <w:rFonts w:ascii="Arial Narrow" w:hAnsi="Arial Narrow"/>
          <w:sz w:val="21"/>
          <w:szCs w:val="21"/>
        </w:rPr>
        <w:t>Zákon č. 49/2002 Z. z. o ochrane pamiatkového fondu, v znení zákona č. 479/2005 Z. z.</w:t>
      </w:r>
    </w:p>
    <w:p w14:paraId="5E6BAE68" w14:textId="77777777" w:rsidR="00E97970" w:rsidRPr="00780D7C" w:rsidRDefault="00E97970" w:rsidP="00E97970">
      <w:pPr>
        <w:rPr>
          <w:rFonts w:ascii="Arial Narrow" w:hAnsi="Arial Narrow"/>
          <w:sz w:val="21"/>
          <w:szCs w:val="21"/>
        </w:rPr>
      </w:pPr>
    </w:p>
    <w:p w14:paraId="6462B465" w14:textId="77777777" w:rsidR="004D51B1" w:rsidRPr="00780D7C" w:rsidRDefault="004D51B1" w:rsidP="00455941">
      <w:pPr>
        <w:pStyle w:val="Nadpis3"/>
        <w:rPr>
          <w:rFonts w:ascii="Arial Narrow" w:hAnsi="Arial Narrow"/>
          <w:sz w:val="21"/>
          <w:szCs w:val="21"/>
        </w:rPr>
      </w:pPr>
      <w:bookmarkStart w:id="112" w:name="_Toc37050418"/>
      <w:bookmarkStart w:id="113" w:name="_Toc99634765"/>
      <w:r w:rsidRPr="00780D7C">
        <w:rPr>
          <w:rFonts w:ascii="Arial Narrow" w:hAnsi="Arial Narrow"/>
          <w:sz w:val="21"/>
          <w:szCs w:val="21"/>
        </w:rPr>
        <w:t>Ochrana povrchových a podzemných vôd</w:t>
      </w:r>
      <w:bookmarkEnd w:id="112"/>
      <w:bookmarkEnd w:id="113"/>
    </w:p>
    <w:p w14:paraId="39AF84A6" w14:textId="77777777" w:rsidR="004D51B1" w:rsidRPr="00780D7C" w:rsidRDefault="004D51B1" w:rsidP="00D229B1">
      <w:pPr>
        <w:rPr>
          <w:rFonts w:ascii="Arial Narrow" w:hAnsi="Arial Narrow"/>
          <w:sz w:val="21"/>
          <w:szCs w:val="21"/>
        </w:rPr>
      </w:pPr>
      <w:r w:rsidRPr="00780D7C">
        <w:rPr>
          <w:rFonts w:ascii="Arial Narrow" w:hAnsi="Arial Narrow"/>
          <w:sz w:val="21"/>
          <w:szCs w:val="21"/>
        </w:rPr>
        <w:t xml:space="preserve">V priebehu výstavby nesmie dochádzať k nadmernému znečisťovaniu povrchových vôd a k ohrozeniu kvality podzemných vôd. Zhotoviteľ musí dodržiavať najmä ustanovenia, uvedené v zákone </w:t>
      </w:r>
      <w:r w:rsidRPr="00780D7C">
        <w:rPr>
          <w:rFonts w:ascii="Arial Narrow" w:hAnsi="Arial Narrow"/>
          <w:sz w:val="21"/>
          <w:szCs w:val="21"/>
          <w:u w:val="single"/>
        </w:rPr>
        <w:t>č. 364/2004 Z. z.</w:t>
      </w:r>
      <w:r w:rsidRPr="00780D7C">
        <w:rPr>
          <w:rFonts w:ascii="Arial Narrow" w:hAnsi="Arial Narrow"/>
          <w:sz w:val="21"/>
          <w:szCs w:val="21"/>
        </w:rPr>
        <w:t xml:space="preserve"> o vodách a o zmene zákona o priestupkoch v znení neskorších predpisov (vodný zákon).</w:t>
      </w:r>
    </w:p>
    <w:p w14:paraId="1D8094BF" w14:textId="77777777" w:rsidR="004D51B1" w:rsidRPr="00780D7C" w:rsidRDefault="004D51B1" w:rsidP="00D229B1">
      <w:pPr>
        <w:rPr>
          <w:rFonts w:ascii="Arial Narrow" w:hAnsi="Arial Narrow"/>
          <w:sz w:val="21"/>
          <w:szCs w:val="21"/>
        </w:rPr>
      </w:pPr>
      <w:r w:rsidRPr="00780D7C">
        <w:rPr>
          <w:rFonts w:ascii="Arial Narrow" w:hAnsi="Arial Narrow"/>
          <w:sz w:val="21"/>
          <w:szCs w:val="21"/>
        </w:rPr>
        <w:lastRenderedPageBreak/>
        <w:t xml:space="preserve">V súlade s ustanovením </w:t>
      </w:r>
      <w:r w:rsidRPr="00780D7C">
        <w:rPr>
          <w:rFonts w:ascii="Arial Narrow" w:hAnsi="Arial Narrow"/>
          <w:sz w:val="21"/>
          <w:szCs w:val="21"/>
          <w:u w:val="single"/>
        </w:rPr>
        <w:t>§ 23 ods. 1 zákona č. 364/2004 Z. z.</w:t>
      </w:r>
      <w:r w:rsidRPr="00780D7C">
        <w:rPr>
          <w:rFonts w:ascii="Arial Narrow" w:hAnsi="Arial Narrow"/>
          <w:sz w:val="21"/>
          <w:szCs w:val="21"/>
        </w:rPr>
        <w:t xml:space="preserve"> má mať zhotoviteľ stavby príslušné povolenia na niektoré činností ako sú vysádzanie, stínanie a odstraňovanie stromov a krov, ďalej na prípadnú ťažbu piesku, štrku. Za tým účelom je zhotoviteľ povinný naplniť aj povinnosti ustanovené v </w:t>
      </w:r>
      <w:r w:rsidRPr="00780D7C">
        <w:rPr>
          <w:rFonts w:ascii="Arial Narrow" w:hAnsi="Arial Narrow"/>
          <w:sz w:val="21"/>
          <w:szCs w:val="21"/>
          <w:u w:val="single"/>
        </w:rPr>
        <w:t>§ 23 ods. 3) zákona č. 364/2004 Z. z.</w:t>
      </w:r>
      <w:r w:rsidRPr="00780D7C">
        <w:rPr>
          <w:rFonts w:ascii="Arial Narrow" w:hAnsi="Arial Narrow"/>
          <w:sz w:val="21"/>
          <w:szCs w:val="21"/>
        </w:rPr>
        <w:t xml:space="preserve"> zabezpečiť zameranie a zakreslenie skutočného stavu miesta ťažby do technickej dokumentácie, ktorú odovzdáva najneskôr pri preberacom konaní zadávateľovi s cieľom aby túto dokumentáciu mohol odovzdať po kolaudačnom konaní orgánom štátnej správy.</w:t>
      </w:r>
    </w:p>
    <w:p w14:paraId="68D71EF4" w14:textId="77777777" w:rsidR="004D51B1" w:rsidRPr="00780D7C" w:rsidRDefault="004D51B1" w:rsidP="00455941">
      <w:pPr>
        <w:pStyle w:val="Nadpis3"/>
        <w:rPr>
          <w:rFonts w:ascii="Arial Narrow" w:hAnsi="Arial Narrow"/>
          <w:sz w:val="21"/>
          <w:szCs w:val="21"/>
        </w:rPr>
      </w:pPr>
      <w:bookmarkStart w:id="114" w:name="_Toc37050419"/>
      <w:bookmarkStart w:id="115" w:name="_Toc99634766"/>
      <w:r w:rsidRPr="00780D7C">
        <w:rPr>
          <w:rFonts w:ascii="Arial Narrow" w:hAnsi="Arial Narrow"/>
          <w:sz w:val="21"/>
          <w:szCs w:val="21"/>
        </w:rPr>
        <w:t>Odpady</w:t>
      </w:r>
      <w:bookmarkEnd w:id="114"/>
      <w:bookmarkEnd w:id="115"/>
    </w:p>
    <w:p w14:paraId="7CFFF9A8" w14:textId="29DD3366" w:rsidR="004D51B1" w:rsidRPr="00780D7C" w:rsidRDefault="004D51B1" w:rsidP="00D229B1">
      <w:pPr>
        <w:rPr>
          <w:rFonts w:ascii="Arial Narrow" w:hAnsi="Arial Narrow"/>
          <w:color w:val="000000" w:themeColor="text1"/>
          <w:sz w:val="21"/>
          <w:szCs w:val="21"/>
        </w:rPr>
      </w:pPr>
      <w:r w:rsidRPr="00780D7C">
        <w:rPr>
          <w:rFonts w:ascii="Arial Narrow" w:hAnsi="Arial Narrow"/>
          <w:sz w:val="21"/>
          <w:szCs w:val="21"/>
        </w:rPr>
        <w:t xml:space="preserve">Zhotoviteľ v súlade s projektovou dokumentáciou a prípadnými zmenami vyvolanými neočakávanými skutočnosťami </w:t>
      </w:r>
      <w:r w:rsidRPr="00780D7C">
        <w:rPr>
          <w:rFonts w:ascii="Arial Narrow" w:hAnsi="Arial Narrow"/>
          <w:color w:val="000000" w:themeColor="text1"/>
          <w:sz w:val="21"/>
          <w:szCs w:val="21"/>
        </w:rPr>
        <w:t>zabezpečí v rámci ZTKP súlad s podmienkami a zohľadní tieto skutočnosti v Dokumentácii Zhotoviteľa.</w:t>
      </w:r>
    </w:p>
    <w:p w14:paraId="26099E35" w14:textId="4E459037" w:rsidR="00D229B1" w:rsidRPr="00780D7C" w:rsidRDefault="00D229B1" w:rsidP="005F3E33">
      <w:pPr>
        <w:pStyle w:val="Nadpis2"/>
        <w:rPr>
          <w:sz w:val="21"/>
          <w:szCs w:val="21"/>
        </w:rPr>
      </w:pPr>
      <w:bookmarkStart w:id="116" w:name="_Toc99634767"/>
      <w:r w:rsidRPr="00780D7C">
        <w:rPr>
          <w:sz w:val="21"/>
          <w:szCs w:val="21"/>
        </w:rPr>
        <w:t>Ochranné opatrenia pred účinkami blúdivých elektrických prúdov</w:t>
      </w:r>
      <w:bookmarkEnd w:id="116"/>
    </w:p>
    <w:p w14:paraId="0124F9F9" w14:textId="77777777" w:rsidR="00D229B1" w:rsidRPr="00780D7C" w:rsidRDefault="00D229B1" w:rsidP="00D229B1">
      <w:pPr>
        <w:rPr>
          <w:rFonts w:ascii="Arial Narrow" w:hAnsi="Arial Narrow"/>
          <w:color w:val="000000" w:themeColor="text1"/>
          <w:sz w:val="21"/>
          <w:szCs w:val="21"/>
        </w:rPr>
      </w:pPr>
      <w:r w:rsidRPr="00780D7C">
        <w:rPr>
          <w:rFonts w:ascii="Arial Narrow" w:hAnsi="Arial Narrow"/>
          <w:color w:val="000000" w:themeColor="text1"/>
          <w:sz w:val="21"/>
          <w:szCs w:val="21"/>
        </w:rPr>
        <w:t>Rozsah, druh a materiál ochranných opatrení pred účinkami blúdivých elektrických prúdov sa vykoná podľa Dokumentácie Zhotoviteľa.</w:t>
      </w:r>
    </w:p>
    <w:p w14:paraId="029683A7" w14:textId="57C36D67" w:rsidR="00D229B1" w:rsidRPr="00780D7C" w:rsidRDefault="00D229B1" w:rsidP="00D229B1">
      <w:pPr>
        <w:rPr>
          <w:rFonts w:ascii="Arial Narrow" w:hAnsi="Arial Narrow"/>
          <w:sz w:val="21"/>
          <w:szCs w:val="21"/>
        </w:rPr>
      </w:pPr>
      <w:r w:rsidRPr="00780D7C">
        <w:rPr>
          <w:rFonts w:ascii="Arial Narrow" w:hAnsi="Arial Narrow"/>
          <w:color w:val="000000" w:themeColor="text1"/>
          <w:sz w:val="21"/>
          <w:szCs w:val="21"/>
        </w:rPr>
        <w:t xml:space="preserve">Zhotoviteľ zabezpečí navrhnuté geofyzikálne a elektrické meranie v priebehu stavby v zmysle STN EN ISO 2080 </w:t>
      </w:r>
      <w:r w:rsidRPr="00780D7C">
        <w:rPr>
          <w:rStyle w:val="formtext1"/>
          <w:rFonts w:ascii="Arial Narrow" w:hAnsi="Arial Narrow"/>
          <w:color w:val="000000" w:themeColor="text1"/>
          <w:sz w:val="21"/>
          <w:szCs w:val="21"/>
        </w:rPr>
        <w:t xml:space="preserve">Kovové a iné anorganické </w:t>
      </w:r>
      <w:r w:rsidRPr="00780D7C">
        <w:rPr>
          <w:rStyle w:val="formtext1"/>
          <w:rFonts w:ascii="Arial Narrow" w:hAnsi="Arial Narrow"/>
          <w:sz w:val="21"/>
          <w:szCs w:val="21"/>
        </w:rPr>
        <w:t xml:space="preserve">povlaky </w:t>
      </w:r>
      <w:r w:rsidRPr="00780D7C">
        <w:rPr>
          <w:rFonts w:ascii="Arial Narrow" w:hAnsi="Arial Narrow"/>
          <w:sz w:val="21"/>
          <w:szCs w:val="21"/>
        </w:rPr>
        <w:t>a STN 03 8374 Zásady protikoróznej ochrany podzemných kovových zariadení. Na preberacie konanie doloží výsledky všetkých meraní, vrátane výpočtov a vyhodnotenia. Vyhodnotenie musí obsahovať najmä posúdenie korózneho stavu príslušných stavebných objektov, vrátane odporúčaní prípadných následných ochranných opatrení. Ďalej musí obsahovať pokyny na údržbu ochranných opatrení a postup pri kontrole korózneho stavu dotknutých stavebných objektov počas ich predpokladanej životnosti. Podrobnejšie pozri tiež STN EN 50122-1 Dráhové aplikácie. Pevné inštalácie. Časť 1: Ochranné opatrenia vzťahujúce sa na elektrickú bezpečnosť a uzemňovanie a takisto s účinnosťou od 1.5.2014 už existuje TP 081 Základné ochranné opatrenia pre obmedzenie vplyvu bludných prúdov na mostné objekty pozemných komunikácií .</w:t>
      </w:r>
    </w:p>
    <w:p w14:paraId="3B2FC0D8" w14:textId="32E73C24" w:rsidR="003B3D9B" w:rsidRPr="003303DA" w:rsidRDefault="003B3D9B" w:rsidP="005F3E33">
      <w:pPr>
        <w:pStyle w:val="Nadpis1"/>
      </w:pPr>
      <w:bookmarkStart w:id="117" w:name="_TOC_250052"/>
      <w:bookmarkEnd w:id="4"/>
      <w:bookmarkEnd w:id="5"/>
      <w:bookmarkEnd w:id="6"/>
      <w:bookmarkEnd w:id="7"/>
      <w:bookmarkEnd w:id="8"/>
      <w:bookmarkEnd w:id="9"/>
      <w:bookmarkEnd w:id="10"/>
      <w:r w:rsidRPr="00B87962">
        <w:t>ZVLÁŠTNE</w:t>
      </w:r>
      <w:r w:rsidRPr="00B87962">
        <w:rPr>
          <w:spacing w:val="1"/>
        </w:rPr>
        <w:t xml:space="preserve"> </w:t>
      </w:r>
      <w:r w:rsidRPr="00B87962">
        <w:t>TECHNICKO-KVALITATÍVNE</w:t>
      </w:r>
      <w:r w:rsidRPr="00B87962">
        <w:rPr>
          <w:spacing w:val="1"/>
        </w:rPr>
        <w:t xml:space="preserve"> </w:t>
      </w:r>
      <w:r w:rsidRPr="00B87962">
        <w:t>PODMIENKY</w:t>
      </w:r>
      <w:r w:rsidRPr="00B87962">
        <w:rPr>
          <w:spacing w:val="-75"/>
        </w:rPr>
        <w:t xml:space="preserve"> </w:t>
      </w:r>
      <w:r w:rsidRPr="00B87962">
        <w:t>(ODVODŇOVACIE</w:t>
      </w:r>
      <w:r w:rsidRPr="00B87962">
        <w:rPr>
          <w:spacing w:val="31"/>
        </w:rPr>
        <w:t xml:space="preserve"> </w:t>
      </w:r>
      <w:r w:rsidRPr="003303DA">
        <w:t>ZARIADENIA</w:t>
      </w:r>
      <w:r w:rsidRPr="003303DA">
        <w:rPr>
          <w:spacing w:val="4"/>
        </w:rPr>
        <w:t xml:space="preserve"> </w:t>
      </w:r>
      <w:r w:rsidRPr="003303DA">
        <w:t>A</w:t>
      </w:r>
      <w:r w:rsidRPr="003303DA">
        <w:rPr>
          <w:spacing w:val="15"/>
        </w:rPr>
        <w:t xml:space="preserve"> </w:t>
      </w:r>
      <w:bookmarkEnd w:id="117"/>
      <w:r w:rsidRPr="003303DA">
        <w:t>CHRÁNIČKY)</w:t>
      </w:r>
    </w:p>
    <w:p w14:paraId="29CEC37A" w14:textId="77777777" w:rsidR="003B3D9B" w:rsidRPr="003303DA" w:rsidRDefault="003B3D9B" w:rsidP="005F3E33">
      <w:pPr>
        <w:pStyle w:val="Nadpis2"/>
      </w:pPr>
      <w:bookmarkStart w:id="118" w:name="_TOC_250051"/>
      <w:r w:rsidRPr="003303DA">
        <w:t>ŠTRBINOVÉ</w:t>
      </w:r>
      <w:r w:rsidRPr="003303DA">
        <w:rPr>
          <w:spacing w:val="53"/>
        </w:rPr>
        <w:t xml:space="preserve"> </w:t>
      </w:r>
      <w:r w:rsidRPr="003303DA">
        <w:t>ODVODŇOVACIE</w:t>
      </w:r>
      <w:r w:rsidRPr="003303DA">
        <w:rPr>
          <w:spacing w:val="54"/>
        </w:rPr>
        <w:t xml:space="preserve"> </w:t>
      </w:r>
      <w:bookmarkEnd w:id="118"/>
      <w:r w:rsidRPr="003303DA">
        <w:t>ŽĽABY</w:t>
      </w:r>
    </w:p>
    <w:p w14:paraId="083E4848" w14:textId="77777777" w:rsidR="003B3D9B" w:rsidRPr="00780D7C" w:rsidRDefault="003B3D9B" w:rsidP="00455941">
      <w:pPr>
        <w:pStyle w:val="Nadpis3"/>
        <w:rPr>
          <w:rFonts w:ascii="Arial Narrow" w:hAnsi="Arial Narrow"/>
          <w:color w:val="000000" w:themeColor="text1"/>
          <w:sz w:val="21"/>
          <w:szCs w:val="21"/>
        </w:rPr>
      </w:pPr>
      <w:bookmarkStart w:id="119" w:name="_TOC_250050"/>
      <w:r w:rsidRPr="00780D7C">
        <w:rPr>
          <w:rFonts w:ascii="Arial Narrow" w:hAnsi="Arial Narrow"/>
          <w:color w:val="000000" w:themeColor="text1"/>
          <w:sz w:val="21"/>
          <w:szCs w:val="21"/>
        </w:rPr>
        <w:t>Základné</w:t>
      </w:r>
      <w:r w:rsidRPr="00780D7C">
        <w:rPr>
          <w:rFonts w:ascii="Arial Narrow" w:hAnsi="Arial Narrow"/>
          <w:color w:val="000000" w:themeColor="text1"/>
          <w:spacing w:val="42"/>
          <w:sz w:val="21"/>
          <w:szCs w:val="21"/>
        </w:rPr>
        <w:t xml:space="preserve"> </w:t>
      </w:r>
      <w:bookmarkEnd w:id="119"/>
      <w:r w:rsidRPr="00780D7C">
        <w:rPr>
          <w:rFonts w:ascii="Arial Narrow" w:hAnsi="Arial Narrow"/>
          <w:color w:val="000000" w:themeColor="text1"/>
          <w:sz w:val="21"/>
          <w:szCs w:val="21"/>
        </w:rPr>
        <w:t>pojmy</w:t>
      </w:r>
    </w:p>
    <w:p w14:paraId="58679F56" w14:textId="2E691ABD" w:rsidR="003B3D9B" w:rsidRPr="00780D7C" w:rsidRDefault="003B3D9B" w:rsidP="001617B0">
      <w:pPr>
        <w:pStyle w:val="Zkladntext"/>
        <w:tabs>
          <w:tab w:val="left" w:pos="2304"/>
        </w:tabs>
        <w:spacing w:before="123" w:line="242" w:lineRule="auto"/>
        <w:ind w:left="2268" w:right="108" w:hanging="2268"/>
        <w:rPr>
          <w:rFonts w:ascii="Arial Narrow" w:hAnsi="Arial Narrow"/>
          <w:sz w:val="21"/>
          <w:szCs w:val="21"/>
        </w:rPr>
      </w:pPr>
      <w:r w:rsidRPr="00780D7C">
        <w:rPr>
          <w:rFonts w:ascii="Arial Narrow" w:hAnsi="Arial Narrow"/>
          <w:color w:val="000000" w:themeColor="text1"/>
          <w:sz w:val="21"/>
          <w:szCs w:val="21"/>
        </w:rPr>
        <w:t>Štrbinový</w:t>
      </w:r>
      <w:r w:rsidRPr="00780D7C">
        <w:rPr>
          <w:rFonts w:ascii="Arial Narrow" w:hAnsi="Arial Narrow"/>
          <w:color w:val="000000" w:themeColor="text1"/>
          <w:spacing w:val="36"/>
          <w:sz w:val="21"/>
          <w:szCs w:val="21"/>
        </w:rPr>
        <w:t xml:space="preserve"> </w:t>
      </w:r>
      <w:r w:rsidRPr="00780D7C">
        <w:rPr>
          <w:rFonts w:ascii="Arial Narrow" w:hAnsi="Arial Narrow"/>
          <w:color w:val="000000" w:themeColor="text1"/>
          <w:sz w:val="21"/>
          <w:szCs w:val="21"/>
        </w:rPr>
        <w:t>žľab -</w:t>
      </w:r>
      <w:r w:rsidRPr="00780D7C">
        <w:rPr>
          <w:rFonts w:ascii="Arial Narrow" w:hAnsi="Arial Narrow"/>
          <w:color w:val="000000" w:themeColor="text1"/>
          <w:sz w:val="21"/>
          <w:szCs w:val="21"/>
        </w:rPr>
        <w:tab/>
        <w:t>je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odvodňovací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žľab</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priebežnou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alebo</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prerušovanou</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štrbinou</w:t>
      </w:r>
      <w:r w:rsidRPr="00780D7C">
        <w:rPr>
          <w:rFonts w:ascii="Arial Narrow" w:hAnsi="Arial Narrow"/>
          <w:color w:val="000000" w:themeColor="text1"/>
          <w:spacing w:val="-56"/>
          <w:sz w:val="21"/>
          <w:szCs w:val="21"/>
        </w:rPr>
        <w:t xml:space="preserve"> </w:t>
      </w:r>
      <w:r w:rsidRPr="00780D7C">
        <w:rPr>
          <w:rFonts w:ascii="Arial Narrow" w:hAnsi="Arial Narrow"/>
          <w:color w:val="000000" w:themeColor="text1"/>
          <w:sz w:val="21"/>
          <w:szCs w:val="21"/>
        </w:rPr>
        <w:t>zostavený,</w:t>
      </w:r>
      <w:r w:rsidRPr="00780D7C">
        <w:rPr>
          <w:rFonts w:ascii="Arial Narrow" w:hAnsi="Arial Narrow"/>
          <w:color w:val="000000" w:themeColor="text1"/>
          <w:spacing w:val="43"/>
          <w:sz w:val="21"/>
          <w:szCs w:val="21"/>
        </w:rPr>
        <w:t xml:space="preserve"> </w:t>
      </w:r>
      <w:r w:rsidRPr="00780D7C">
        <w:rPr>
          <w:rFonts w:ascii="Arial Narrow" w:hAnsi="Arial Narrow"/>
          <w:color w:val="000000" w:themeColor="text1"/>
          <w:sz w:val="21"/>
          <w:szCs w:val="21"/>
        </w:rPr>
        <w:t>zo</w:t>
      </w:r>
      <w:r w:rsidRPr="00780D7C">
        <w:rPr>
          <w:rFonts w:ascii="Arial Narrow" w:hAnsi="Arial Narrow"/>
          <w:color w:val="000000" w:themeColor="text1"/>
          <w:spacing w:val="37"/>
          <w:sz w:val="21"/>
          <w:szCs w:val="21"/>
        </w:rPr>
        <w:t xml:space="preserve"> </w:t>
      </w:r>
      <w:r w:rsidRPr="00780D7C">
        <w:rPr>
          <w:rFonts w:ascii="Arial Narrow" w:hAnsi="Arial Narrow"/>
          <w:color w:val="000000" w:themeColor="text1"/>
          <w:sz w:val="21"/>
          <w:szCs w:val="21"/>
        </w:rPr>
        <w:t>špeciálnych</w:t>
      </w:r>
      <w:r w:rsidRPr="00780D7C">
        <w:rPr>
          <w:rFonts w:ascii="Arial Narrow" w:hAnsi="Arial Narrow"/>
          <w:color w:val="000000" w:themeColor="text1"/>
          <w:spacing w:val="38"/>
          <w:sz w:val="21"/>
          <w:szCs w:val="21"/>
        </w:rPr>
        <w:t xml:space="preserve"> </w:t>
      </w:r>
      <w:r w:rsidRPr="00780D7C">
        <w:rPr>
          <w:rFonts w:ascii="Arial Narrow" w:hAnsi="Arial Narrow"/>
          <w:sz w:val="21"/>
          <w:szCs w:val="21"/>
        </w:rPr>
        <w:t>kompaktných</w:t>
      </w:r>
      <w:r w:rsidRPr="00780D7C">
        <w:rPr>
          <w:rFonts w:ascii="Arial Narrow" w:hAnsi="Arial Narrow"/>
          <w:spacing w:val="42"/>
          <w:sz w:val="21"/>
          <w:szCs w:val="21"/>
        </w:rPr>
        <w:t xml:space="preserve"> </w:t>
      </w:r>
      <w:r w:rsidRPr="00780D7C">
        <w:rPr>
          <w:rFonts w:ascii="Arial Narrow" w:hAnsi="Arial Narrow"/>
          <w:sz w:val="21"/>
          <w:szCs w:val="21"/>
        </w:rPr>
        <w:t>železobetónových</w:t>
      </w:r>
      <w:r w:rsidRPr="00780D7C">
        <w:rPr>
          <w:rFonts w:ascii="Arial Narrow" w:hAnsi="Arial Narrow"/>
          <w:spacing w:val="42"/>
          <w:sz w:val="21"/>
          <w:szCs w:val="21"/>
        </w:rPr>
        <w:t xml:space="preserve"> </w:t>
      </w:r>
      <w:r w:rsidRPr="00780D7C">
        <w:rPr>
          <w:rFonts w:ascii="Arial Narrow" w:hAnsi="Arial Narrow"/>
          <w:sz w:val="21"/>
          <w:szCs w:val="21"/>
        </w:rPr>
        <w:t>prvkov.</w:t>
      </w:r>
    </w:p>
    <w:p w14:paraId="1A589464" w14:textId="615D6A6F" w:rsidR="003B3D9B" w:rsidRPr="00780D7C" w:rsidRDefault="003B3D9B" w:rsidP="001617B0">
      <w:pPr>
        <w:pStyle w:val="Zkladntext"/>
        <w:tabs>
          <w:tab w:val="left" w:pos="2302"/>
        </w:tabs>
        <w:spacing w:before="123"/>
        <w:ind w:left="2268" w:hanging="2268"/>
        <w:rPr>
          <w:rFonts w:ascii="Arial Narrow" w:hAnsi="Arial Narrow"/>
          <w:sz w:val="21"/>
          <w:szCs w:val="21"/>
        </w:rPr>
      </w:pPr>
      <w:r w:rsidRPr="00780D7C">
        <w:rPr>
          <w:rFonts w:ascii="Arial Narrow" w:hAnsi="Arial Narrow"/>
          <w:sz w:val="21"/>
          <w:szCs w:val="21"/>
        </w:rPr>
        <w:t>Štrbinová</w:t>
      </w:r>
      <w:r w:rsidRPr="00780D7C">
        <w:rPr>
          <w:rFonts w:ascii="Arial Narrow" w:hAnsi="Arial Narrow"/>
          <w:spacing w:val="34"/>
          <w:sz w:val="21"/>
          <w:szCs w:val="21"/>
        </w:rPr>
        <w:t xml:space="preserve"> </w:t>
      </w:r>
      <w:r w:rsidRPr="00780D7C">
        <w:rPr>
          <w:rFonts w:ascii="Arial Narrow" w:hAnsi="Arial Narrow"/>
          <w:sz w:val="21"/>
          <w:szCs w:val="21"/>
        </w:rPr>
        <w:t>rúra -</w:t>
      </w:r>
      <w:r w:rsidRPr="00780D7C">
        <w:rPr>
          <w:rFonts w:ascii="Arial Narrow" w:hAnsi="Arial Narrow"/>
          <w:sz w:val="21"/>
          <w:szCs w:val="21"/>
        </w:rPr>
        <w:tab/>
        <w:t>základný</w:t>
      </w:r>
      <w:r w:rsidRPr="00780D7C">
        <w:rPr>
          <w:rFonts w:ascii="Arial Narrow" w:hAnsi="Arial Narrow"/>
          <w:spacing w:val="47"/>
          <w:sz w:val="21"/>
          <w:szCs w:val="21"/>
        </w:rPr>
        <w:t xml:space="preserve"> </w:t>
      </w:r>
      <w:r w:rsidRPr="00780D7C">
        <w:rPr>
          <w:rFonts w:ascii="Arial Narrow" w:hAnsi="Arial Narrow"/>
          <w:sz w:val="21"/>
          <w:szCs w:val="21"/>
        </w:rPr>
        <w:t>stavebný</w:t>
      </w:r>
      <w:r w:rsidRPr="00780D7C">
        <w:rPr>
          <w:rFonts w:ascii="Arial Narrow" w:hAnsi="Arial Narrow"/>
          <w:spacing w:val="47"/>
          <w:sz w:val="21"/>
          <w:szCs w:val="21"/>
        </w:rPr>
        <w:t xml:space="preserve"> </w:t>
      </w:r>
      <w:r w:rsidRPr="00780D7C">
        <w:rPr>
          <w:rFonts w:ascii="Arial Narrow" w:hAnsi="Arial Narrow"/>
          <w:sz w:val="21"/>
          <w:szCs w:val="21"/>
        </w:rPr>
        <w:t>prvok</w:t>
      </w:r>
      <w:r w:rsidRPr="00780D7C">
        <w:rPr>
          <w:rFonts w:ascii="Arial Narrow" w:hAnsi="Arial Narrow"/>
          <w:spacing w:val="50"/>
          <w:sz w:val="21"/>
          <w:szCs w:val="21"/>
        </w:rPr>
        <w:t xml:space="preserve"> </w:t>
      </w:r>
      <w:r w:rsidRPr="00780D7C">
        <w:rPr>
          <w:rFonts w:ascii="Arial Narrow" w:hAnsi="Arial Narrow"/>
          <w:sz w:val="21"/>
          <w:szCs w:val="21"/>
        </w:rPr>
        <w:t>štrbinového</w:t>
      </w:r>
      <w:r w:rsidRPr="00780D7C">
        <w:rPr>
          <w:rFonts w:ascii="Arial Narrow" w:hAnsi="Arial Narrow"/>
          <w:spacing w:val="50"/>
          <w:sz w:val="21"/>
          <w:szCs w:val="21"/>
        </w:rPr>
        <w:t xml:space="preserve"> </w:t>
      </w:r>
      <w:r w:rsidRPr="00780D7C">
        <w:rPr>
          <w:rFonts w:ascii="Arial Narrow" w:hAnsi="Arial Narrow"/>
          <w:sz w:val="21"/>
          <w:szCs w:val="21"/>
        </w:rPr>
        <w:t>žľabu</w:t>
      </w:r>
    </w:p>
    <w:p w14:paraId="53417441" w14:textId="0298B5F5" w:rsidR="003B3D9B" w:rsidRPr="00780D7C" w:rsidRDefault="003B3D9B" w:rsidP="001617B0">
      <w:pPr>
        <w:pStyle w:val="Zkladntext"/>
        <w:tabs>
          <w:tab w:val="left" w:pos="2304"/>
        </w:tabs>
        <w:spacing w:before="123" w:line="244" w:lineRule="auto"/>
        <w:ind w:left="2268" w:right="108" w:hanging="2268"/>
        <w:rPr>
          <w:rFonts w:ascii="Arial Narrow" w:hAnsi="Arial Narrow"/>
          <w:sz w:val="21"/>
          <w:szCs w:val="21"/>
        </w:rPr>
      </w:pPr>
      <w:r w:rsidRPr="00780D7C">
        <w:rPr>
          <w:rFonts w:ascii="Arial Narrow" w:hAnsi="Arial Narrow"/>
          <w:sz w:val="21"/>
          <w:szCs w:val="21"/>
        </w:rPr>
        <w:t>Čistiaci</w:t>
      </w:r>
      <w:r w:rsidRPr="00780D7C">
        <w:rPr>
          <w:rFonts w:ascii="Arial Narrow" w:hAnsi="Arial Narrow"/>
          <w:spacing w:val="29"/>
          <w:sz w:val="21"/>
          <w:szCs w:val="21"/>
        </w:rPr>
        <w:t xml:space="preserve"> </w:t>
      </w:r>
      <w:r w:rsidRPr="00780D7C">
        <w:rPr>
          <w:rFonts w:ascii="Arial Narrow" w:hAnsi="Arial Narrow"/>
          <w:sz w:val="21"/>
          <w:szCs w:val="21"/>
        </w:rPr>
        <w:t>kus</w:t>
      </w:r>
      <w:r w:rsidR="001D0D8E" w:rsidRPr="00780D7C">
        <w:rPr>
          <w:rFonts w:ascii="Arial Narrow" w:hAnsi="Arial Narrow"/>
          <w:sz w:val="21"/>
          <w:szCs w:val="21"/>
        </w:rPr>
        <w:t xml:space="preserve"> -</w:t>
      </w:r>
      <w:r w:rsidRPr="00780D7C">
        <w:rPr>
          <w:rFonts w:ascii="Arial Narrow" w:hAnsi="Arial Narrow"/>
          <w:sz w:val="21"/>
          <w:szCs w:val="21"/>
        </w:rPr>
        <w:tab/>
        <w:t>prvok</w:t>
      </w:r>
      <w:r w:rsidRPr="00780D7C">
        <w:rPr>
          <w:rFonts w:ascii="Arial Narrow" w:hAnsi="Arial Narrow"/>
          <w:spacing w:val="1"/>
          <w:sz w:val="21"/>
          <w:szCs w:val="21"/>
        </w:rPr>
        <w:t xml:space="preserve"> </w:t>
      </w:r>
      <w:r w:rsidRPr="00780D7C">
        <w:rPr>
          <w:rFonts w:ascii="Arial Narrow" w:hAnsi="Arial Narrow"/>
          <w:sz w:val="21"/>
          <w:szCs w:val="21"/>
        </w:rPr>
        <w:t>s mrežou,</w:t>
      </w:r>
      <w:r w:rsidRPr="00780D7C">
        <w:rPr>
          <w:rFonts w:ascii="Arial Narrow" w:hAnsi="Arial Narrow"/>
          <w:spacing w:val="1"/>
          <w:sz w:val="21"/>
          <w:szCs w:val="21"/>
        </w:rPr>
        <w:t xml:space="preserve"> </w:t>
      </w:r>
      <w:r w:rsidRPr="00780D7C">
        <w:rPr>
          <w:rFonts w:ascii="Arial Narrow" w:hAnsi="Arial Narrow"/>
          <w:sz w:val="21"/>
          <w:szCs w:val="21"/>
        </w:rPr>
        <w:t>ktorý je</w:t>
      </w:r>
      <w:r w:rsidRPr="00780D7C">
        <w:rPr>
          <w:rFonts w:ascii="Arial Narrow" w:hAnsi="Arial Narrow"/>
          <w:spacing w:val="58"/>
          <w:sz w:val="21"/>
          <w:szCs w:val="21"/>
        </w:rPr>
        <w:t xml:space="preserve"> </w:t>
      </w:r>
      <w:r w:rsidRPr="00780D7C">
        <w:rPr>
          <w:rFonts w:ascii="Arial Narrow" w:hAnsi="Arial Narrow"/>
          <w:sz w:val="21"/>
          <w:szCs w:val="21"/>
        </w:rPr>
        <w:t>umiestnený na</w:t>
      </w:r>
      <w:r w:rsidRPr="00780D7C">
        <w:rPr>
          <w:rFonts w:ascii="Arial Narrow" w:hAnsi="Arial Narrow"/>
          <w:spacing w:val="58"/>
          <w:sz w:val="21"/>
          <w:szCs w:val="21"/>
        </w:rPr>
        <w:t xml:space="preserve"> </w:t>
      </w:r>
      <w:r w:rsidRPr="00780D7C">
        <w:rPr>
          <w:rFonts w:ascii="Arial Narrow" w:hAnsi="Arial Narrow"/>
          <w:sz w:val="21"/>
          <w:szCs w:val="21"/>
        </w:rPr>
        <w:t>začiatku</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8"/>
          <w:sz w:val="21"/>
          <w:szCs w:val="21"/>
        </w:rPr>
        <w:t xml:space="preserve"> </w:t>
      </w:r>
      <w:r w:rsidRPr="00780D7C">
        <w:rPr>
          <w:rFonts w:ascii="Arial Narrow" w:hAnsi="Arial Narrow"/>
          <w:sz w:val="21"/>
          <w:szCs w:val="21"/>
        </w:rPr>
        <w:t>po</w:t>
      </w:r>
      <w:r w:rsidRPr="00780D7C">
        <w:rPr>
          <w:rFonts w:ascii="Arial Narrow" w:hAnsi="Arial Narrow"/>
          <w:spacing w:val="59"/>
          <w:sz w:val="21"/>
          <w:szCs w:val="21"/>
        </w:rPr>
        <w:t xml:space="preserve"> </w:t>
      </w:r>
      <w:r w:rsidRPr="00780D7C">
        <w:rPr>
          <w:rFonts w:ascii="Arial Narrow" w:hAnsi="Arial Narrow"/>
          <w:sz w:val="21"/>
          <w:szCs w:val="21"/>
        </w:rPr>
        <w:t>dĺžke</w:t>
      </w:r>
      <w:r w:rsidRPr="00780D7C">
        <w:rPr>
          <w:rFonts w:ascii="Arial Narrow" w:hAnsi="Arial Narrow"/>
          <w:spacing w:val="58"/>
          <w:sz w:val="21"/>
          <w:szCs w:val="21"/>
        </w:rPr>
        <w:t xml:space="preserve"> </w:t>
      </w:r>
      <w:r w:rsidRPr="00780D7C">
        <w:rPr>
          <w:rFonts w:ascii="Arial Narrow" w:hAnsi="Arial Narrow"/>
          <w:sz w:val="21"/>
          <w:szCs w:val="21"/>
        </w:rPr>
        <w:t>žľabu</w:t>
      </w:r>
      <w:r w:rsidRPr="00780D7C">
        <w:rPr>
          <w:rFonts w:ascii="Arial Narrow" w:hAnsi="Arial Narrow"/>
          <w:spacing w:val="-56"/>
          <w:sz w:val="21"/>
          <w:szCs w:val="21"/>
        </w:rPr>
        <w:t xml:space="preserve"> </w:t>
      </w:r>
      <w:r w:rsidRPr="00780D7C">
        <w:rPr>
          <w:rFonts w:ascii="Arial Narrow" w:hAnsi="Arial Narrow"/>
          <w:sz w:val="21"/>
          <w:szCs w:val="21"/>
        </w:rPr>
        <w:t>a</w:t>
      </w:r>
      <w:r w:rsidRPr="00780D7C">
        <w:rPr>
          <w:rFonts w:ascii="Arial Narrow" w:hAnsi="Arial Narrow"/>
          <w:spacing w:val="14"/>
          <w:sz w:val="21"/>
          <w:szCs w:val="21"/>
        </w:rPr>
        <w:t xml:space="preserve"> </w:t>
      </w:r>
      <w:r w:rsidRPr="00780D7C">
        <w:rPr>
          <w:rFonts w:ascii="Arial Narrow" w:hAnsi="Arial Narrow"/>
          <w:sz w:val="21"/>
          <w:szCs w:val="21"/>
        </w:rPr>
        <w:t>je</w:t>
      </w:r>
      <w:r w:rsidRPr="00780D7C">
        <w:rPr>
          <w:rFonts w:ascii="Arial Narrow" w:hAnsi="Arial Narrow"/>
          <w:spacing w:val="14"/>
          <w:sz w:val="21"/>
          <w:szCs w:val="21"/>
        </w:rPr>
        <w:t xml:space="preserve"> </w:t>
      </w:r>
      <w:r w:rsidRPr="00780D7C">
        <w:rPr>
          <w:rFonts w:ascii="Arial Narrow" w:hAnsi="Arial Narrow"/>
          <w:sz w:val="21"/>
          <w:szCs w:val="21"/>
        </w:rPr>
        <w:t>určený</w:t>
      </w:r>
      <w:r w:rsidRPr="00780D7C">
        <w:rPr>
          <w:rFonts w:ascii="Arial Narrow" w:hAnsi="Arial Narrow"/>
          <w:spacing w:val="12"/>
          <w:sz w:val="21"/>
          <w:szCs w:val="21"/>
        </w:rPr>
        <w:t xml:space="preserve"> </w:t>
      </w:r>
      <w:r w:rsidRPr="00780D7C">
        <w:rPr>
          <w:rFonts w:ascii="Arial Narrow" w:hAnsi="Arial Narrow"/>
          <w:sz w:val="21"/>
          <w:szCs w:val="21"/>
        </w:rPr>
        <w:t>pre</w:t>
      </w:r>
      <w:r w:rsidRPr="00780D7C">
        <w:rPr>
          <w:rFonts w:ascii="Arial Narrow" w:hAnsi="Arial Narrow"/>
          <w:spacing w:val="14"/>
          <w:sz w:val="21"/>
          <w:szCs w:val="21"/>
        </w:rPr>
        <w:t xml:space="preserve"> </w:t>
      </w:r>
      <w:r w:rsidRPr="00780D7C">
        <w:rPr>
          <w:rFonts w:ascii="Arial Narrow" w:hAnsi="Arial Narrow"/>
          <w:sz w:val="21"/>
          <w:szCs w:val="21"/>
        </w:rPr>
        <w:t>jeho</w:t>
      </w:r>
      <w:r w:rsidRPr="00780D7C">
        <w:rPr>
          <w:rFonts w:ascii="Arial Narrow" w:hAnsi="Arial Narrow"/>
          <w:spacing w:val="17"/>
          <w:sz w:val="21"/>
          <w:szCs w:val="21"/>
        </w:rPr>
        <w:t xml:space="preserve"> </w:t>
      </w:r>
      <w:r w:rsidRPr="00780D7C">
        <w:rPr>
          <w:rFonts w:ascii="Arial Narrow" w:hAnsi="Arial Narrow"/>
          <w:sz w:val="21"/>
          <w:szCs w:val="21"/>
        </w:rPr>
        <w:t>čistenie.</w:t>
      </w:r>
    </w:p>
    <w:p w14:paraId="1115B6BC" w14:textId="24DFD927" w:rsidR="003B3D9B" w:rsidRPr="00780D7C" w:rsidRDefault="003B3D9B" w:rsidP="001617B0">
      <w:pPr>
        <w:pStyle w:val="Zkladntext"/>
        <w:tabs>
          <w:tab w:val="left" w:pos="2304"/>
        </w:tabs>
        <w:spacing w:before="119" w:line="244" w:lineRule="auto"/>
        <w:ind w:left="2268" w:right="106" w:hanging="2268"/>
        <w:rPr>
          <w:rFonts w:ascii="Arial Narrow" w:hAnsi="Arial Narrow"/>
          <w:sz w:val="21"/>
          <w:szCs w:val="21"/>
        </w:rPr>
      </w:pPr>
      <w:proofErr w:type="spellStart"/>
      <w:r w:rsidRPr="00780D7C">
        <w:rPr>
          <w:rFonts w:ascii="Arial Narrow" w:hAnsi="Arial Narrow"/>
          <w:sz w:val="21"/>
          <w:szCs w:val="21"/>
        </w:rPr>
        <w:t>Vpustový</w:t>
      </w:r>
      <w:proofErr w:type="spellEnd"/>
      <w:r w:rsidRPr="00780D7C">
        <w:rPr>
          <w:rFonts w:ascii="Arial Narrow" w:hAnsi="Arial Narrow"/>
          <w:spacing w:val="31"/>
          <w:sz w:val="21"/>
          <w:szCs w:val="21"/>
        </w:rPr>
        <w:t xml:space="preserve"> </w:t>
      </w:r>
      <w:r w:rsidRPr="00780D7C">
        <w:rPr>
          <w:rFonts w:ascii="Arial Narrow" w:hAnsi="Arial Narrow"/>
          <w:sz w:val="21"/>
          <w:szCs w:val="21"/>
        </w:rPr>
        <w:t>kus</w:t>
      </w:r>
      <w:r w:rsidR="001D0D8E" w:rsidRPr="00780D7C">
        <w:rPr>
          <w:rFonts w:ascii="Arial Narrow" w:hAnsi="Arial Narrow"/>
          <w:sz w:val="21"/>
          <w:szCs w:val="21"/>
        </w:rPr>
        <w:t xml:space="preserve"> -</w:t>
      </w:r>
      <w:r w:rsidRPr="00780D7C">
        <w:rPr>
          <w:rFonts w:ascii="Arial Narrow" w:hAnsi="Arial Narrow"/>
          <w:sz w:val="21"/>
          <w:szCs w:val="21"/>
        </w:rPr>
        <w:tab/>
        <w:t>prvok</w:t>
      </w:r>
      <w:r w:rsidRPr="00780D7C">
        <w:rPr>
          <w:rFonts w:ascii="Arial Narrow" w:hAnsi="Arial Narrow"/>
          <w:spacing w:val="16"/>
          <w:sz w:val="21"/>
          <w:szCs w:val="21"/>
        </w:rPr>
        <w:t xml:space="preserve"> </w:t>
      </w:r>
      <w:r w:rsidRPr="00780D7C">
        <w:rPr>
          <w:rFonts w:ascii="Arial Narrow" w:hAnsi="Arial Narrow"/>
          <w:sz w:val="21"/>
          <w:szCs w:val="21"/>
        </w:rPr>
        <w:t>s</w:t>
      </w:r>
      <w:r w:rsidRPr="00780D7C">
        <w:rPr>
          <w:rFonts w:ascii="Arial Narrow" w:hAnsi="Arial Narrow"/>
          <w:spacing w:val="32"/>
          <w:sz w:val="21"/>
          <w:szCs w:val="21"/>
        </w:rPr>
        <w:t xml:space="preserve"> </w:t>
      </w:r>
      <w:r w:rsidRPr="00780D7C">
        <w:rPr>
          <w:rFonts w:ascii="Arial Narrow" w:hAnsi="Arial Narrow"/>
          <w:sz w:val="21"/>
          <w:szCs w:val="21"/>
        </w:rPr>
        <w:t>mrežou,</w:t>
      </w:r>
      <w:r w:rsidRPr="00780D7C">
        <w:rPr>
          <w:rFonts w:ascii="Arial Narrow" w:hAnsi="Arial Narrow"/>
          <w:spacing w:val="14"/>
          <w:sz w:val="21"/>
          <w:szCs w:val="21"/>
        </w:rPr>
        <w:t xml:space="preserve"> </w:t>
      </w:r>
      <w:r w:rsidRPr="00780D7C">
        <w:rPr>
          <w:rFonts w:ascii="Arial Narrow" w:hAnsi="Arial Narrow"/>
          <w:sz w:val="21"/>
          <w:szCs w:val="21"/>
        </w:rPr>
        <w:t>ktorý</w:t>
      </w:r>
      <w:r w:rsidRPr="00780D7C">
        <w:rPr>
          <w:rFonts w:ascii="Arial Narrow" w:hAnsi="Arial Narrow"/>
          <w:spacing w:val="13"/>
          <w:sz w:val="21"/>
          <w:szCs w:val="21"/>
        </w:rPr>
        <w:t xml:space="preserve"> </w:t>
      </w:r>
      <w:r w:rsidRPr="00780D7C">
        <w:rPr>
          <w:rFonts w:ascii="Arial Narrow" w:hAnsi="Arial Narrow"/>
          <w:sz w:val="21"/>
          <w:szCs w:val="21"/>
        </w:rPr>
        <w:t>slúži</w:t>
      </w:r>
      <w:r w:rsidRPr="00780D7C">
        <w:rPr>
          <w:rFonts w:ascii="Arial Narrow" w:hAnsi="Arial Narrow"/>
          <w:spacing w:val="11"/>
          <w:sz w:val="21"/>
          <w:szCs w:val="21"/>
        </w:rPr>
        <w:t xml:space="preserve"> </w:t>
      </w:r>
      <w:r w:rsidRPr="00780D7C">
        <w:rPr>
          <w:rFonts w:ascii="Arial Narrow" w:hAnsi="Arial Narrow"/>
          <w:sz w:val="21"/>
          <w:szCs w:val="21"/>
        </w:rPr>
        <w:t>k</w:t>
      </w:r>
      <w:r w:rsidRPr="00780D7C">
        <w:rPr>
          <w:rFonts w:ascii="Arial Narrow" w:hAnsi="Arial Narrow"/>
          <w:spacing w:val="37"/>
          <w:sz w:val="21"/>
          <w:szCs w:val="21"/>
        </w:rPr>
        <w:t xml:space="preserve"> </w:t>
      </w:r>
      <w:r w:rsidRPr="00780D7C">
        <w:rPr>
          <w:rFonts w:ascii="Arial Narrow" w:hAnsi="Arial Narrow"/>
          <w:sz w:val="21"/>
          <w:szCs w:val="21"/>
        </w:rPr>
        <w:t>zostaveniu</w:t>
      </w:r>
      <w:r w:rsidRPr="00780D7C">
        <w:rPr>
          <w:rFonts w:ascii="Arial Narrow" w:hAnsi="Arial Narrow"/>
          <w:spacing w:val="11"/>
          <w:sz w:val="21"/>
          <w:szCs w:val="21"/>
        </w:rPr>
        <w:t xml:space="preserve"> </w:t>
      </w:r>
      <w:r w:rsidRPr="00780D7C">
        <w:rPr>
          <w:rFonts w:ascii="Arial Narrow" w:hAnsi="Arial Narrow"/>
          <w:sz w:val="21"/>
          <w:szCs w:val="21"/>
        </w:rPr>
        <w:t>kompletnej</w:t>
      </w:r>
      <w:r w:rsidRPr="00780D7C">
        <w:rPr>
          <w:rFonts w:ascii="Arial Narrow" w:hAnsi="Arial Narrow"/>
          <w:spacing w:val="18"/>
          <w:sz w:val="21"/>
          <w:szCs w:val="21"/>
        </w:rPr>
        <w:t xml:space="preserve"> </w:t>
      </w:r>
      <w:r w:rsidRPr="00780D7C">
        <w:rPr>
          <w:rFonts w:ascii="Arial Narrow" w:hAnsi="Arial Narrow"/>
          <w:sz w:val="21"/>
          <w:szCs w:val="21"/>
        </w:rPr>
        <w:t>vpuste</w:t>
      </w:r>
      <w:r w:rsidRPr="00780D7C">
        <w:rPr>
          <w:rFonts w:ascii="Arial Narrow" w:hAnsi="Arial Narrow"/>
          <w:spacing w:val="15"/>
          <w:sz w:val="21"/>
          <w:szCs w:val="21"/>
        </w:rPr>
        <w:t xml:space="preserve"> </w:t>
      </w:r>
      <w:r w:rsidRPr="00780D7C">
        <w:rPr>
          <w:rFonts w:ascii="Arial Narrow" w:hAnsi="Arial Narrow"/>
          <w:sz w:val="21"/>
          <w:szCs w:val="21"/>
        </w:rPr>
        <w:t>v</w:t>
      </w:r>
      <w:r w:rsidRPr="00780D7C">
        <w:rPr>
          <w:rFonts w:ascii="Arial Narrow" w:hAnsi="Arial Narrow"/>
          <w:spacing w:val="31"/>
          <w:sz w:val="21"/>
          <w:szCs w:val="21"/>
        </w:rPr>
        <w:t xml:space="preserve"> </w:t>
      </w:r>
      <w:r w:rsidRPr="00780D7C">
        <w:rPr>
          <w:rFonts w:ascii="Arial Narrow" w:hAnsi="Arial Narrow"/>
          <w:sz w:val="21"/>
          <w:szCs w:val="21"/>
        </w:rPr>
        <w:t>mieste</w:t>
      </w:r>
      <w:r w:rsidRPr="00780D7C">
        <w:rPr>
          <w:rFonts w:ascii="Arial Narrow" w:hAnsi="Arial Narrow"/>
          <w:spacing w:val="-57"/>
          <w:sz w:val="21"/>
          <w:szCs w:val="21"/>
        </w:rPr>
        <w:t xml:space="preserve"> </w:t>
      </w:r>
      <w:r w:rsidRPr="00780D7C">
        <w:rPr>
          <w:rFonts w:ascii="Arial Narrow" w:hAnsi="Arial Narrow"/>
          <w:sz w:val="21"/>
          <w:szCs w:val="21"/>
        </w:rPr>
        <w:t>napojenia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kanalizáciu.</w:t>
      </w:r>
      <w:r w:rsidRPr="00780D7C">
        <w:rPr>
          <w:rFonts w:ascii="Arial Narrow" w:hAnsi="Arial Narrow"/>
          <w:spacing w:val="1"/>
          <w:sz w:val="21"/>
          <w:szCs w:val="21"/>
        </w:rPr>
        <w:t xml:space="preserve"> </w:t>
      </w:r>
      <w:r w:rsidRPr="00780D7C">
        <w:rPr>
          <w:rFonts w:ascii="Arial Narrow" w:hAnsi="Arial Narrow"/>
          <w:sz w:val="21"/>
          <w:szCs w:val="21"/>
        </w:rPr>
        <w:t>Môže</w:t>
      </w:r>
      <w:r w:rsidRPr="00780D7C">
        <w:rPr>
          <w:rFonts w:ascii="Arial Narrow" w:hAnsi="Arial Narrow"/>
          <w:spacing w:val="1"/>
          <w:sz w:val="21"/>
          <w:szCs w:val="21"/>
        </w:rPr>
        <w:t xml:space="preserve"> </w:t>
      </w:r>
      <w:r w:rsidRPr="00780D7C">
        <w:rPr>
          <w:rFonts w:ascii="Arial Narrow" w:hAnsi="Arial Narrow"/>
          <w:sz w:val="21"/>
          <w:szCs w:val="21"/>
        </w:rPr>
        <w:t>zároveň</w:t>
      </w:r>
      <w:r w:rsidRPr="00780D7C">
        <w:rPr>
          <w:rFonts w:ascii="Arial Narrow" w:hAnsi="Arial Narrow"/>
          <w:spacing w:val="58"/>
          <w:sz w:val="21"/>
          <w:szCs w:val="21"/>
        </w:rPr>
        <w:t xml:space="preserve"> </w:t>
      </w:r>
      <w:r w:rsidRPr="00780D7C">
        <w:rPr>
          <w:rFonts w:ascii="Arial Narrow" w:hAnsi="Arial Narrow"/>
          <w:sz w:val="21"/>
          <w:szCs w:val="21"/>
        </w:rPr>
        <w:t>nahradiť</w:t>
      </w:r>
      <w:r w:rsidRPr="00780D7C">
        <w:rPr>
          <w:rFonts w:ascii="Arial Narrow" w:hAnsi="Arial Narrow"/>
          <w:spacing w:val="58"/>
          <w:sz w:val="21"/>
          <w:szCs w:val="21"/>
        </w:rPr>
        <w:t xml:space="preserve"> </w:t>
      </w:r>
      <w:r w:rsidRPr="00780D7C">
        <w:rPr>
          <w:rFonts w:ascii="Arial Narrow" w:hAnsi="Arial Narrow"/>
          <w:sz w:val="21"/>
          <w:szCs w:val="21"/>
        </w:rPr>
        <w:t>funkciu</w:t>
      </w:r>
      <w:r w:rsidRPr="00780D7C">
        <w:rPr>
          <w:rFonts w:ascii="Arial Narrow" w:hAnsi="Arial Narrow"/>
          <w:spacing w:val="59"/>
          <w:sz w:val="21"/>
          <w:szCs w:val="21"/>
        </w:rPr>
        <w:t xml:space="preserve"> </w:t>
      </w:r>
      <w:r w:rsidRPr="00780D7C">
        <w:rPr>
          <w:rFonts w:ascii="Arial Narrow" w:hAnsi="Arial Narrow"/>
          <w:sz w:val="21"/>
          <w:szCs w:val="21"/>
        </w:rPr>
        <w:t>čistiaceho</w:t>
      </w:r>
      <w:r w:rsidRPr="00780D7C">
        <w:rPr>
          <w:rFonts w:ascii="Arial Narrow" w:hAnsi="Arial Narrow"/>
          <w:spacing w:val="1"/>
          <w:sz w:val="21"/>
          <w:szCs w:val="21"/>
        </w:rPr>
        <w:t xml:space="preserve"> </w:t>
      </w:r>
      <w:r w:rsidRPr="00780D7C">
        <w:rPr>
          <w:rFonts w:ascii="Arial Narrow" w:hAnsi="Arial Narrow"/>
          <w:sz w:val="21"/>
          <w:szCs w:val="21"/>
        </w:rPr>
        <w:t>kusu.</w:t>
      </w:r>
    </w:p>
    <w:p w14:paraId="09100AF7" w14:textId="463E5C08" w:rsidR="003B3D9B" w:rsidRPr="00780D7C" w:rsidRDefault="003B3D9B" w:rsidP="001617B0">
      <w:pPr>
        <w:pStyle w:val="Zkladntext"/>
        <w:spacing w:before="116" w:line="244" w:lineRule="auto"/>
        <w:ind w:left="2268" w:right="108" w:hanging="2268"/>
        <w:rPr>
          <w:rFonts w:ascii="Arial Narrow" w:hAnsi="Arial Narrow"/>
          <w:sz w:val="21"/>
          <w:szCs w:val="21"/>
        </w:rPr>
      </w:pPr>
      <w:r w:rsidRPr="00780D7C">
        <w:rPr>
          <w:rFonts w:ascii="Arial Narrow" w:hAnsi="Arial Narrow"/>
          <w:sz w:val="21"/>
          <w:szCs w:val="21"/>
        </w:rPr>
        <w:t>Malý</w:t>
      </w:r>
      <w:r w:rsidRPr="00780D7C">
        <w:rPr>
          <w:rFonts w:ascii="Arial Narrow" w:hAnsi="Arial Narrow"/>
          <w:spacing w:val="58"/>
          <w:sz w:val="21"/>
          <w:szCs w:val="21"/>
        </w:rPr>
        <w:t xml:space="preserve"> </w:t>
      </w:r>
      <w:r w:rsidRPr="00780D7C">
        <w:rPr>
          <w:rFonts w:ascii="Arial Narrow" w:hAnsi="Arial Narrow"/>
          <w:sz w:val="21"/>
          <w:szCs w:val="21"/>
        </w:rPr>
        <w:t>štrbinový</w:t>
      </w:r>
      <w:r w:rsidRPr="00780D7C">
        <w:rPr>
          <w:rFonts w:ascii="Arial Narrow" w:hAnsi="Arial Narrow"/>
          <w:spacing w:val="58"/>
          <w:sz w:val="21"/>
          <w:szCs w:val="21"/>
        </w:rPr>
        <w:t xml:space="preserve"> </w:t>
      </w:r>
      <w:r w:rsidRPr="00780D7C">
        <w:rPr>
          <w:rFonts w:ascii="Arial Narrow" w:hAnsi="Arial Narrow"/>
          <w:sz w:val="21"/>
          <w:szCs w:val="21"/>
        </w:rPr>
        <w:t>žľab</w:t>
      </w:r>
      <w:r w:rsidR="001617B0" w:rsidRPr="00780D7C">
        <w:rPr>
          <w:rFonts w:ascii="Arial Narrow" w:hAnsi="Arial Narrow"/>
          <w:sz w:val="21"/>
          <w:szCs w:val="21"/>
        </w:rPr>
        <w:t xml:space="preserve"> - </w:t>
      </w:r>
      <w:r w:rsidRPr="00780D7C">
        <w:rPr>
          <w:rFonts w:ascii="Arial Narrow" w:hAnsi="Arial Narrow"/>
          <w:sz w:val="21"/>
          <w:szCs w:val="21"/>
        </w:rPr>
        <w:t xml:space="preserve">   žľab   zostavený   zo   štrbinových   rúr   malých   rozmerov.   Manipulácia</w:t>
      </w:r>
      <w:r w:rsidRPr="00780D7C">
        <w:rPr>
          <w:rFonts w:ascii="Arial Narrow" w:hAnsi="Arial Narrow"/>
          <w:spacing w:val="1"/>
          <w:sz w:val="21"/>
          <w:szCs w:val="21"/>
        </w:rPr>
        <w:t xml:space="preserve"> </w:t>
      </w:r>
      <w:r w:rsidRPr="00780D7C">
        <w:rPr>
          <w:rFonts w:ascii="Arial Narrow" w:hAnsi="Arial Narrow"/>
          <w:sz w:val="21"/>
          <w:szCs w:val="21"/>
        </w:rPr>
        <w:t>s</w:t>
      </w:r>
      <w:r w:rsidRPr="00780D7C">
        <w:rPr>
          <w:rFonts w:ascii="Arial Narrow" w:hAnsi="Arial Narrow"/>
          <w:spacing w:val="20"/>
          <w:sz w:val="21"/>
          <w:szCs w:val="21"/>
        </w:rPr>
        <w:t xml:space="preserve"> </w:t>
      </w:r>
      <w:r w:rsidRPr="00780D7C">
        <w:rPr>
          <w:rFonts w:ascii="Arial Narrow" w:hAnsi="Arial Narrow"/>
          <w:sz w:val="21"/>
          <w:szCs w:val="21"/>
        </w:rPr>
        <w:t>prvkami</w:t>
      </w:r>
      <w:r w:rsidRPr="00780D7C">
        <w:rPr>
          <w:rFonts w:ascii="Arial Narrow" w:hAnsi="Arial Narrow"/>
          <w:spacing w:val="17"/>
          <w:sz w:val="21"/>
          <w:szCs w:val="21"/>
        </w:rPr>
        <w:t xml:space="preserve"> </w:t>
      </w:r>
      <w:r w:rsidRPr="00780D7C">
        <w:rPr>
          <w:rFonts w:ascii="Arial Narrow" w:hAnsi="Arial Narrow"/>
          <w:sz w:val="21"/>
          <w:szCs w:val="21"/>
        </w:rPr>
        <w:t>môže</w:t>
      </w:r>
      <w:r w:rsidRPr="00780D7C">
        <w:rPr>
          <w:rFonts w:ascii="Arial Narrow" w:hAnsi="Arial Narrow"/>
          <w:spacing w:val="18"/>
          <w:sz w:val="21"/>
          <w:szCs w:val="21"/>
        </w:rPr>
        <w:t xml:space="preserve"> </w:t>
      </w:r>
      <w:r w:rsidRPr="00780D7C">
        <w:rPr>
          <w:rFonts w:ascii="Arial Narrow" w:hAnsi="Arial Narrow"/>
          <w:sz w:val="21"/>
          <w:szCs w:val="21"/>
        </w:rPr>
        <w:t>byť</w:t>
      </w:r>
      <w:r w:rsidRPr="00780D7C">
        <w:rPr>
          <w:rFonts w:ascii="Arial Narrow" w:hAnsi="Arial Narrow"/>
          <w:spacing w:val="20"/>
          <w:sz w:val="21"/>
          <w:szCs w:val="21"/>
        </w:rPr>
        <w:t xml:space="preserve"> </w:t>
      </w:r>
      <w:r w:rsidRPr="00780D7C">
        <w:rPr>
          <w:rFonts w:ascii="Arial Narrow" w:hAnsi="Arial Narrow"/>
          <w:sz w:val="21"/>
          <w:szCs w:val="21"/>
        </w:rPr>
        <w:t>aj</w:t>
      </w:r>
      <w:r w:rsidRPr="00780D7C">
        <w:rPr>
          <w:rFonts w:ascii="Arial Narrow" w:hAnsi="Arial Narrow"/>
          <w:spacing w:val="20"/>
          <w:sz w:val="21"/>
          <w:szCs w:val="21"/>
        </w:rPr>
        <w:t xml:space="preserve"> </w:t>
      </w:r>
      <w:r w:rsidRPr="00780D7C">
        <w:rPr>
          <w:rFonts w:ascii="Arial Narrow" w:hAnsi="Arial Narrow"/>
          <w:sz w:val="21"/>
          <w:szCs w:val="21"/>
        </w:rPr>
        <w:t>bez</w:t>
      </w:r>
      <w:r w:rsidRPr="00780D7C">
        <w:rPr>
          <w:rFonts w:ascii="Arial Narrow" w:hAnsi="Arial Narrow"/>
          <w:spacing w:val="18"/>
          <w:sz w:val="21"/>
          <w:szCs w:val="21"/>
        </w:rPr>
        <w:t xml:space="preserve"> </w:t>
      </w:r>
      <w:r w:rsidRPr="00780D7C">
        <w:rPr>
          <w:rFonts w:ascii="Arial Narrow" w:hAnsi="Arial Narrow"/>
          <w:sz w:val="21"/>
          <w:szCs w:val="21"/>
        </w:rPr>
        <w:t>stavebnej</w:t>
      </w:r>
      <w:r w:rsidRPr="00780D7C">
        <w:rPr>
          <w:rFonts w:ascii="Arial Narrow" w:hAnsi="Arial Narrow"/>
          <w:spacing w:val="20"/>
          <w:sz w:val="21"/>
          <w:szCs w:val="21"/>
        </w:rPr>
        <w:t xml:space="preserve"> </w:t>
      </w:r>
      <w:r w:rsidRPr="00780D7C">
        <w:rPr>
          <w:rFonts w:ascii="Arial Narrow" w:hAnsi="Arial Narrow"/>
          <w:sz w:val="21"/>
          <w:szCs w:val="21"/>
        </w:rPr>
        <w:t>mechanizácie</w:t>
      </w:r>
    </w:p>
    <w:p w14:paraId="47814FD7" w14:textId="77777777" w:rsidR="003B3D9B" w:rsidRPr="00780D7C" w:rsidRDefault="003B3D9B" w:rsidP="00455941">
      <w:pPr>
        <w:pStyle w:val="Nadpis3"/>
        <w:rPr>
          <w:rFonts w:ascii="Arial Narrow" w:hAnsi="Arial Narrow"/>
          <w:sz w:val="21"/>
          <w:szCs w:val="21"/>
        </w:rPr>
      </w:pPr>
      <w:bookmarkStart w:id="120" w:name="_TOC_250049"/>
      <w:r w:rsidRPr="00780D7C">
        <w:rPr>
          <w:rFonts w:ascii="Arial Narrow" w:hAnsi="Arial Narrow"/>
          <w:sz w:val="21"/>
          <w:szCs w:val="21"/>
        </w:rPr>
        <w:t>Charakteristika</w:t>
      </w:r>
      <w:r w:rsidRPr="00780D7C">
        <w:rPr>
          <w:rFonts w:ascii="Arial Narrow" w:hAnsi="Arial Narrow"/>
          <w:spacing w:val="66"/>
          <w:sz w:val="21"/>
          <w:szCs w:val="21"/>
        </w:rPr>
        <w:t xml:space="preserve"> </w:t>
      </w:r>
      <w:bookmarkEnd w:id="120"/>
      <w:r w:rsidRPr="00780D7C">
        <w:rPr>
          <w:rFonts w:ascii="Arial Narrow" w:hAnsi="Arial Narrow"/>
          <w:sz w:val="21"/>
          <w:szCs w:val="21"/>
        </w:rPr>
        <w:t>žľabov</w:t>
      </w:r>
    </w:p>
    <w:p w14:paraId="46E0C817" w14:textId="05E5ED19" w:rsidR="003B3D9B" w:rsidRPr="00780D7C" w:rsidRDefault="003B3D9B" w:rsidP="001D0D8E">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Štrbinové</w:t>
      </w:r>
      <w:r w:rsidRPr="00780D7C">
        <w:rPr>
          <w:rFonts w:ascii="Arial Narrow" w:hAnsi="Arial Narrow"/>
          <w:spacing w:val="59"/>
          <w:sz w:val="21"/>
          <w:szCs w:val="21"/>
        </w:rPr>
        <w:t xml:space="preserve"> </w:t>
      </w:r>
      <w:r w:rsidRPr="00780D7C">
        <w:rPr>
          <w:rFonts w:ascii="Arial Narrow" w:hAnsi="Arial Narrow"/>
          <w:sz w:val="21"/>
          <w:szCs w:val="21"/>
        </w:rPr>
        <w:t>žľaby sú zostavené zo železobetónových dielcov, spojených navzájom tak, aby</w:t>
      </w:r>
      <w:r w:rsidRPr="00780D7C">
        <w:rPr>
          <w:rFonts w:ascii="Arial Narrow" w:hAnsi="Arial Narrow"/>
          <w:spacing w:val="1"/>
          <w:sz w:val="21"/>
          <w:szCs w:val="21"/>
        </w:rPr>
        <w:t xml:space="preserve"> </w:t>
      </w:r>
      <w:r w:rsidRPr="00780D7C">
        <w:rPr>
          <w:rFonts w:ascii="Arial Narrow" w:hAnsi="Arial Narrow"/>
          <w:sz w:val="21"/>
          <w:szCs w:val="21"/>
        </w:rPr>
        <w:t>hotový</w:t>
      </w:r>
      <w:r w:rsidRPr="00780D7C">
        <w:rPr>
          <w:rFonts w:ascii="Arial Narrow" w:hAnsi="Arial Narrow"/>
          <w:spacing w:val="1"/>
          <w:sz w:val="21"/>
          <w:szCs w:val="21"/>
        </w:rPr>
        <w:t xml:space="preserve"> </w:t>
      </w:r>
      <w:r w:rsidRPr="00780D7C">
        <w:rPr>
          <w:rFonts w:ascii="Arial Narrow" w:hAnsi="Arial Narrow"/>
          <w:sz w:val="21"/>
          <w:szCs w:val="21"/>
        </w:rPr>
        <w:t>žľab</w:t>
      </w:r>
      <w:r w:rsidRPr="00780D7C">
        <w:rPr>
          <w:rFonts w:ascii="Arial Narrow" w:hAnsi="Arial Narrow"/>
          <w:spacing w:val="1"/>
          <w:sz w:val="21"/>
          <w:szCs w:val="21"/>
        </w:rPr>
        <w:t xml:space="preserve"> </w:t>
      </w:r>
      <w:r w:rsidRPr="00780D7C">
        <w:rPr>
          <w:rFonts w:ascii="Arial Narrow" w:hAnsi="Arial Narrow"/>
          <w:sz w:val="21"/>
          <w:szCs w:val="21"/>
        </w:rPr>
        <w:t>bol</w:t>
      </w:r>
      <w:r w:rsidRPr="00780D7C">
        <w:rPr>
          <w:rFonts w:ascii="Arial Narrow" w:hAnsi="Arial Narrow"/>
          <w:spacing w:val="1"/>
          <w:sz w:val="21"/>
          <w:szCs w:val="21"/>
        </w:rPr>
        <w:t xml:space="preserve"> </w:t>
      </w:r>
      <w:r w:rsidRPr="00780D7C">
        <w:rPr>
          <w:rFonts w:ascii="Arial Narrow" w:hAnsi="Arial Narrow"/>
          <w:sz w:val="21"/>
          <w:szCs w:val="21"/>
        </w:rPr>
        <w:t>nepriepustný</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vodu</w:t>
      </w:r>
      <w:r w:rsidRPr="00780D7C">
        <w:rPr>
          <w:rFonts w:ascii="Arial Narrow" w:hAnsi="Arial Narrow"/>
          <w:spacing w:val="1"/>
          <w:sz w:val="21"/>
          <w:szCs w:val="21"/>
        </w:rPr>
        <w:t xml:space="preserve"> </w:t>
      </w:r>
      <w:r w:rsidRPr="00780D7C">
        <w:rPr>
          <w:rFonts w:ascii="Arial Narrow" w:hAnsi="Arial Narrow"/>
          <w:sz w:val="21"/>
          <w:szCs w:val="21"/>
        </w:rPr>
        <w:t>a ropné</w:t>
      </w:r>
      <w:r w:rsidRPr="00780D7C">
        <w:rPr>
          <w:rFonts w:ascii="Arial Narrow" w:hAnsi="Arial Narrow"/>
          <w:spacing w:val="1"/>
          <w:sz w:val="21"/>
          <w:szCs w:val="21"/>
        </w:rPr>
        <w:t xml:space="preserve"> </w:t>
      </w:r>
      <w:r w:rsidRPr="00780D7C">
        <w:rPr>
          <w:rFonts w:ascii="Arial Narrow" w:hAnsi="Arial Narrow"/>
          <w:sz w:val="21"/>
          <w:szCs w:val="21"/>
        </w:rPr>
        <w:t>látky.</w:t>
      </w:r>
      <w:r w:rsidRPr="00780D7C">
        <w:rPr>
          <w:rFonts w:ascii="Arial Narrow" w:hAnsi="Arial Narrow"/>
          <w:spacing w:val="1"/>
          <w:sz w:val="21"/>
          <w:szCs w:val="21"/>
        </w:rPr>
        <w:t xml:space="preserve"> </w:t>
      </w:r>
      <w:r w:rsidRPr="00780D7C">
        <w:rPr>
          <w:rFonts w:ascii="Arial Narrow" w:hAnsi="Arial Narrow"/>
          <w:sz w:val="21"/>
          <w:szCs w:val="21"/>
        </w:rPr>
        <w:t>Povrchová</w:t>
      </w:r>
      <w:r w:rsidRPr="00780D7C">
        <w:rPr>
          <w:rFonts w:ascii="Arial Narrow" w:hAnsi="Arial Narrow"/>
          <w:spacing w:val="1"/>
          <w:sz w:val="21"/>
          <w:szCs w:val="21"/>
        </w:rPr>
        <w:t xml:space="preserve"> </w:t>
      </w:r>
      <w:r w:rsidRPr="00780D7C">
        <w:rPr>
          <w:rFonts w:ascii="Arial Narrow" w:hAnsi="Arial Narrow"/>
          <w:sz w:val="21"/>
          <w:szCs w:val="21"/>
        </w:rPr>
        <w:t>voda</w:t>
      </w:r>
      <w:r w:rsidRPr="00780D7C">
        <w:rPr>
          <w:rFonts w:ascii="Arial Narrow" w:hAnsi="Arial Narrow"/>
          <w:spacing w:val="58"/>
          <w:sz w:val="21"/>
          <w:szCs w:val="21"/>
        </w:rPr>
        <w:t xml:space="preserve"> </w:t>
      </w:r>
      <w:r w:rsidRPr="00780D7C">
        <w:rPr>
          <w:rFonts w:ascii="Arial Narrow" w:hAnsi="Arial Narrow"/>
          <w:sz w:val="21"/>
          <w:szCs w:val="21"/>
        </w:rPr>
        <w:t>vteká</w:t>
      </w:r>
      <w:r w:rsidRPr="00780D7C">
        <w:rPr>
          <w:rFonts w:ascii="Arial Narrow" w:hAnsi="Arial Narrow"/>
          <w:spacing w:val="58"/>
          <w:sz w:val="21"/>
          <w:szCs w:val="21"/>
        </w:rPr>
        <w:t xml:space="preserve"> </w:t>
      </w:r>
      <w:r w:rsidRPr="00780D7C">
        <w:rPr>
          <w:rFonts w:ascii="Arial Narrow" w:hAnsi="Arial Narrow"/>
          <w:sz w:val="21"/>
          <w:szCs w:val="21"/>
        </w:rPr>
        <w:t>do</w:t>
      </w:r>
      <w:r w:rsidRPr="00780D7C">
        <w:rPr>
          <w:rFonts w:ascii="Arial Narrow" w:hAnsi="Arial Narrow"/>
          <w:spacing w:val="59"/>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pozdĺžnou</w:t>
      </w:r>
      <w:r w:rsidRPr="00780D7C">
        <w:rPr>
          <w:rFonts w:ascii="Arial Narrow" w:hAnsi="Arial Narrow"/>
          <w:spacing w:val="32"/>
          <w:sz w:val="21"/>
          <w:szCs w:val="21"/>
        </w:rPr>
        <w:t xml:space="preserve"> </w:t>
      </w:r>
      <w:r w:rsidRPr="00780D7C">
        <w:rPr>
          <w:rFonts w:ascii="Arial Narrow" w:hAnsi="Arial Narrow"/>
          <w:sz w:val="21"/>
          <w:szCs w:val="21"/>
        </w:rPr>
        <w:t>štrbinou,</w:t>
      </w:r>
      <w:r w:rsidRPr="00780D7C">
        <w:rPr>
          <w:rFonts w:ascii="Arial Narrow" w:hAnsi="Arial Narrow"/>
          <w:spacing w:val="32"/>
          <w:sz w:val="21"/>
          <w:szCs w:val="21"/>
        </w:rPr>
        <w:t xml:space="preserve"> </w:t>
      </w:r>
      <w:r w:rsidRPr="00780D7C">
        <w:rPr>
          <w:rFonts w:ascii="Arial Narrow" w:hAnsi="Arial Narrow"/>
          <w:sz w:val="21"/>
          <w:szCs w:val="21"/>
        </w:rPr>
        <w:t>ktorá</w:t>
      </w:r>
      <w:r w:rsidRPr="00780D7C">
        <w:rPr>
          <w:rFonts w:ascii="Arial Narrow" w:hAnsi="Arial Narrow"/>
          <w:spacing w:val="29"/>
          <w:sz w:val="21"/>
          <w:szCs w:val="21"/>
        </w:rPr>
        <w:t xml:space="preserve"> </w:t>
      </w:r>
      <w:r w:rsidRPr="00780D7C">
        <w:rPr>
          <w:rFonts w:ascii="Arial Narrow" w:hAnsi="Arial Narrow"/>
          <w:sz w:val="21"/>
          <w:szCs w:val="21"/>
        </w:rPr>
        <w:t>je</w:t>
      </w:r>
      <w:r w:rsidRPr="00780D7C">
        <w:rPr>
          <w:rFonts w:ascii="Arial Narrow" w:hAnsi="Arial Narrow"/>
          <w:spacing w:val="30"/>
          <w:sz w:val="21"/>
          <w:szCs w:val="21"/>
        </w:rPr>
        <w:t xml:space="preserve"> </w:t>
      </w:r>
      <w:r w:rsidRPr="00780D7C">
        <w:rPr>
          <w:rFonts w:ascii="Arial Narrow" w:hAnsi="Arial Narrow"/>
          <w:sz w:val="21"/>
          <w:szCs w:val="21"/>
        </w:rPr>
        <w:t>buď</w:t>
      </w:r>
      <w:r w:rsidRPr="00780D7C">
        <w:rPr>
          <w:rFonts w:ascii="Arial Narrow" w:hAnsi="Arial Narrow"/>
          <w:spacing w:val="31"/>
          <w:sz w:val="21"/>
          <w:szCs w:val="21"/>
        </w:rPr>
        <w:t xml:space="preserve"> </w:t>
      </w:r>
      <w:r w:rsidRPr="00780D7C">
        <w:rPr>
          <w:rFonts w:ascii="Arial Narrow" w:hAnsi="Arial Narrow"/>
          <w:sz w:val="21"/>
          <w:szCs w:val="21"/>
        </w:rPr>
        <w:t>priebežná,</w:t>
      </w:r>
      <w:r w:rsidRPr="00780D7C">
        <w:rPr>
          <w:rFonts w:ascii="Arial Narrow" w:hAnsi="Arial Narrow"/>
          <w:spacing w:val="32"/>
          <w:sz w:val="21"/>
          <w:szCs w:val="21"/>
        </w:rPr>
        <w:t xml:space="preserve"> </w:t>
      </w:r>
      <w:r w:rsidRPr="00780D7C">
        <w:rPr>
          <w:rFonts w:ascii="Arial Narrow" w:hAnsi="Arial Narrow"/>
          <w:sz w:val="21"/>
          <w:szCs w:val="21"/>
        </w:rPr>
        <w:t>alebo</w:t>
      </w:r>
      <w:r w:rsidRPr="00780D7C">
        <w:rPr>
          <w:rFonts w:ascii="Arial Narrow" w:hAnsi="Arial Narrow"/>
          <w:spacing w:val="33"/>
          <w:sz w:val="21"/>
          <w:szCs w:val="21"/>
        </w:rPr>
        <w:t xml:space="preserve"> </w:t>
      </w:r>
      <w:r w:rsidRPr="00780D7C">
        <w:rPr>
          <w:rFonts w:ascii="Arial Narrow" w:hAnsi="Arial Narrow"/>
          <w:sz w:val="21"/>
          <w:szCs w:val="21"/>
        </w:rPr>
        <w:t>prerušovaná</w:t>
      </w:r>
      <w:r w:rsidRPr="00780D7C">
        <w:rPr>
          <w:rFonts w:ascii="Arial Narrow" w:hAnsi="Arial Narrow"/>
          <w:spacing w:val="29"/>
          <w:sz w:val="21"/>
          <w:szCs w:val="21"/>
        </w:rPr>
        <w:t xml:space="preserve"> </w:t>
      </w:r>
      <w:r w:rsidRPr="00780D7C">
        <w:rPr>
          <w:rFonts w:ascii="Arial Narrow" w:hAnsi="Arial Narrow"/>
          <w:sz w:val="21"/>
          <w:szCs w:val="21"/>
        </w:rPr>
        <w:t>(</w:t>
      </w:r>
      <w:proofErr w:type="spellStart"/>
      <w:r w:rsidR="0005064B" w:rsidRPr="00780D7C">
        <w:rPr>
          <w:rFonts w:ascii="Arial Narrow" w:hAnsi="Arial Narrow"/>
          <w:sz w:val="21"/>
          <w:szCs w:val="21"/>
        </w:rPr>
        <w:t>elektičkové</w:t>
      </w:r>
      <w:proofErr w:type="spellEnd"/>
      <w:r w:rsidR="0005064B" w:rsidRPr="00780D7C">
        <w:rPr>
          <w:rFonts w:ascii="Arial Narrow" w:hAnsi="Arial Narrow"/>
          <w:sz w:val="21"/>
          <w:szCs w:val="21"/>
        </w:rPr>
        <w:t xml:space="preserve"> a cestné</w:t>
      </w:r>
      <w:r w:rsidRPr="00780D7C">
        <w:rPr>
          <w:rFonts w:ascii="Arial Narrow" w:hAnsi="Arial Narrow"/>
          <w:spacing w:val="33"/>
          <w:sz w:val="21"/>
          <w:szCs w:val="21"/>
        </w:rPr>
        <w:t xml:space="preserve"> </w:t>
      </w:r>
      <w:r w:rsidRPr="00780D7C">
        <w:rPr>
          <w:rFonts w:ascii="Arial Narrow" w:hAnsi="Arial Narrow"/>
          <w:sz w:val="21"/>
          <w:szCs w:val="21"/>
        </w:rPr>
        <w:t>prejazdy).</w:t>
      </w:r>
    </w:p>
    <w:p w14:paraId="38690428" w14:textId="77777777" w:rsidR="003B3D9B" w:rsidRPr="00780D7C" w:rsidRDefault="003B3D9B" w:rsidP="001D0D8E">
      <w:pPr>
        <w:pStyle w:val="Zkladntext"/>
        <w:spacing w:before="116" w:line="244" w:lineRule="auto"/>
        <w:ind w:right="106" w:firstLine="0"/>
        <w:rPr>
          <w:rFonts w:ascii="Arial Narrow" w:hAnsi="Arial Narrow"/>
          <w:sz w:val="21"/>
          <w:szCs w:val="21"/>
        </w:rPr>
      </w:pPr>
      <w:r w:rsidRPr="00780D7C">
        <w:rPr>
          <w:rFonts w:ascii="Arial Narrow" w:hAnsi="Arial Narrow"/>
          <w:sz w:val="21"/>
          <w:szCs w:val="21"/>
        </w:rPr>
        <w:t>Povrch žľabov je plochý s malým povrchovým sklonom. Vnútorný profil štrbinového žľabu je</w:t>
      </w:r>
      <w:r w:rsidRPr="00780D7C">
        <w:rPr>
          <w:rFonts w:ascii="Arial Narrow" w:hAnsi="Arial Narrow"/>
          <w:spacing w:val="1"/>
          <w:sz w:val="21"/>
          <w:szCs w:val="21"/>
        </w:rPr>
        <w:t xml:space="preserve"> </w:t>
      </w:r>
      <w:r w:rsidRPr="00780D7C">
        <w:rPr>
          <w:rFonts w:ascii="Arial Narrow" w:hAnsi="Arial Narrow"/>
          <w:sz w:val="21"/>
          <w:szCs w:val="21"/>
        </w:rPr>
        <w:t>tvorený</w:t>
      </w:r>
      <w:r w:rsidRPr="00780D7C">
        <w:rPr>
          <w:rFonts w:ascii="Arial Narrow" w:hAnsi="Arial Narrow"/>
          <w:spacing w:val="1"/>
          <w:sz w:val="21"/>
          <w:szCs w:val="21"/>
        </w:rPr>
        <w:t xml:space="preserve"> </w:t>
      </w:r>
      <w:r w:rsidRPr="00780D7C">
        <w:rPr>
          <w:rFonts w:ascii="Arial Narrow" w:hAnsi="Arial Narrow"/>
          <w:sz w:val="21"/>
          <w:szCs w:val="21"/>
        </w:rPr>
        <w:t>dvomi</w:t>
      </w:r>
      <w:r w:rsidRPr="00780D7C">
        <w:rPr>
          <w:rFonts w:ascii="Arial Narrow" w:hAnsi="Arial Narrow"/>
          <w:spacing w:val="1"/>
          <w:sz w:val="21"/>
          <w:szCs w:val="21"/>
        </w:rPr>
        <w:t xml:space="preserve"> </w:t>
      </w:r>
      <w:r w:rsidRPr="00780D7C">
        <w:rPr>
          <w:rFonts w:ascii="Arial Narrow" w:hAnsi="Arial Narrow"/>
          <w:sz w:val="21"/>
          <w:szCs w:val="21"/>
        </w:rPr>
        <w:t>polkruhmi,</w:t>
      </w:r>
      <w:r w:rsidRPr="00780D7C">
        <w:rPr>
          <w:rFonts w:ascii="Arial Narrow" w:hAnsi="Arial Narrow"/>
          <w:spacing w:val="1"/>
          <w:sz w:val="21"/>
          <w:szCs w:val="21"/>
        </w:rPr>
        <w:t xml:space="preserve"> </w:t>
      </w:r>
      <w:r w:rsidRPr="00780D7C">
        <w:rPr>
          <w:rFonts w:ascii="Arial Narrow" w:hAnsi="Arial Narrow"/>
          <w:sz w:val="21"/>
          <w:szCs w:val="21"/>
        </w:rPr>
        <w:t>ktoré</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9"/>
          <w:sz w:val="21"/>
          <w:szCs w:val="21"/>
        </w:rPr>
        <w:t xml:space="preserve"> </w:t>
      </w:r>
      <w:r w:rsidRPr="00780D7C">
        <w:rPr>
          <w:rFonts w:ascii="Arial Narrow" w:hAnsi="Arial Narrow"/>
          <w:sz w:val="21"/>
          <w:szCs w:val="21"/>
        </w:rPr>
        <w:t>stredných</w:t>
      </w:r>
      <w:r w:rsidRPr="00780D7C">
        <w:rPr>
          <w:rFonts w:ascii="Arial Narrow" w:hAnsi="Arial Narrow"/>
          <w:spacing w:val="59"/>
          <w:sz w:val="21"/>
          <w:szCs w:val="21"/>
        </w:rPr>
        <w:t xml:space="preserve"> </w:t>
      </w:r>
      <w:r w:rsidRPr="00780D7C">
        <w:rPr>
          <w:rFonts w:ascii="Arial Narrow" w:hAnsi="Arial Narrow"/>
          <w:sz w:val="21"/>
          <w:szCs w:val="21"/>
        </w:rPr>
        <w:t>zvislých</w:t>
      </w:r>
      <w:r w:rsidRPr="00780D7C">
        <w:rPr>
          <w:rFonts w:ascii="Arial Narrow" w:hAnsi="Arial Narrow"/>
          <w:spacing w:val="59"/>
          <w:sz w:val="21"/>
          <w:szCs w:val="21"/>
        </w:rPr>
        <w:t xml:space="preserve"> </w:t>
      </w:r>
      <w:r w:rsidRPr="00780D7C">
        <w:rPr>
          <w:rFonts w:ascii="Arial Narrow" w:hAnsi="Arial Narrow"/>
          <w:sz w:val="21"/>
          <w:szCs w:val="21"/>
        </w:rPr>
        <w:t>stien</w:t>
      </w:r>
      <w:r w:rsidRPr="00780D7C">
        <w:rPr>
          <w:rFonts w:ascii="Arial Narrow" w:hAnsi="Arial Narrow"/>
          <w:spacing w:val="59"/>
          <w:sz w:val="21"/>
          <w:szCs w:val="21"/>
        </w:rPr>
        <w:t xml:space="preserve"> </w:t>
      </w:r>
      <w:r w:rsidRPr="00780D7C">
        <w:rPr>
          <w:rFonts w:ascii="Arial Narrow" w:hAnsi="Arial Narrow"/>
          <w:sz w:val="21"/>
          <w:szCs w:val="21"/>
        </w:rPr>
        <w:t>pomáhajú</w:t>
      </w:r>
      <w:r w:rsidRPr="00780D7C">
        <w:rPr>
          <w:rFonts w:ascii="Arial Narrow" w:hAnsi="Arial Narrow"/>
          <w:spacing w:val="59"/>
          <w:sz w:val="21"/>
          <w:szCs w:val="21"/>
        </w:rPr>
        <w:t xml:space="preserve"> </w:t>
      </w:r>
      <w:r w:rsidRPr="00780D7C">
        <w:rPr>
          <w:rFonts w:ascii="Arial Narrow" w:hAnsi="Arial Narrow"/>
          <w:sz w:val="21"/>
          <w:szCs w:val="21"/>
        </w:rPr>
        <w:t>vytvárať</w:t>
      </w:r>
      <w:r w:rsidRPr="00780D7C">
        <w:rPr>
          <w:rFonts w:ascii="Arial Narrow" w:hAnsi="Arial Narrow"/>
          <w:spacing w:val="1"/>
          <w:sz w:val="21"/>
          <w:szCs w:val="21"/>
        </w:rPr>
        <w:t xml:space="preserve"> </w:t>
      </w:r>
      <w:r w:rsidRPr="00780D7C">
        <w:rPr>
          <w:rFonts w:ascii="Arial Narrow" w:hAnsi="Arial Narrow"/>
          <w:sz w:val="21"/>
          <w:szCs w:val="21"/>
        </w:rPr>
        <w:t>vnútorný sklon žľabu. Táto možnosť žľabov sa osvedčila pri malých alebo nulových sklonoch</w:t>
      </w:r>
      <w:r w:rsidRPr="00780D7C">
        <w:rPr>
          <w:rFonts w:ascii="Arial Narrow" w:hAnsi="Arial Narrow"/>
          <w:spacing w:val="1"/>
          <w:sz w:val="21"/>
          <w:szCs w:val="21"/>
        </w:rPr>
        <w:t xml:space="preserve"> </w:t>
      </w:r>
      <w:r w:rsidRPr="00780D7C">
        <w:rPr>
          <w:rFonts w:ascii="Arial Narrow" w:hAnsi="Arial Narrow"/>
          <w:sz w:val="21"/>
          <w:szCs w:val="21"/>
        </w:rPr>
        <w:t>povrchu</w:t>
      </w:r>
      <w:r w:rsidRPr="00780D7C">
        <w:rPr>
          <w:rFonts w:ascii="Arial Narrow" w:hAnsi="Arial Narrow"/>
          <w:spacing w:val="13"/>
          <w:sz w:val="21"/>
          <w:szCs w:val="21"/>
        </w:rPr>
        <w:t xml:space="preserve"> </w:t>
      </w:r>
      <w:r w:rsidRPr="00780D7C">
        <w:rPr>
          <w:rFonts w:ascii="Arial Narrow" w:hAnsi="Arial Narrow"/>
          <w:sz w:val="21"/>
          <w:szCs w:val="21"/>
        </w:rPr>
        <w:t>terénu.</w:t>
      </w:r>
    </w:p>
    <w:p w14:paraId="2FD1384A" w14:textId="77777777" w:rsidR="003B3D9B" w:rsidRPr="00780D7C" w:rsidRDefault="003B3D9B" w:rsidP="001D0D8E">
      <w:pPr>
        <w:pStyle w:val="Zkladntext"/>
        <w:spacing w:before="117" w:line="242" w:lineRule="auto"/>
        <w:ind w:right="106" w:firstLine="0"/>
        <w:rPr>
          <w:rFonts w:ascii="Arial Narrow" w:hAnsi="Arial Narrow"/>
          <w:sz w:val="21"/>
          <w:szCs w:val="21"/>
        </w:rPr>
      </w:pPr>
      <w:r w:rsidRPr="00780D7C">
        <w:rPr>
          <w:rFonts w:ascii="Arial Narrow" w:hAnsi="Arial Narrow"/>
          <w:sz w:val="21"/>
          <w:szCs w:val="21"/>
        </w:rPr>
        <w:t>Jednotlivé</w:t>
      </w:r>
      <w:r w:rsidRPr="00780D7C">
        <w:rPr>
          <w:rFonts w:ascii="Arial Narrow" w:hAnsi="Arial Narrow"/>
          <w:spacing w:val="58"/>
          <w:sz w:val="21"/>
          <w:szCs w:val="21"/>
        </w:rPr>
        <w:t xml:space="preserve"> </w:t>
      </w:r>
      <w:r w:rsidRPr="00780D7C">
        <w:rPr>
          <w:rFonts w:ascii="Arial Narrow" w:hAnsi="Arial Narrow"/>
          <w:sz w:val="21"/>
          <w:szCs w:val="21"/>
        </w:rPr>
        <w:t>prvky</w:t>
      </w:r>
      <w:r w:rsidRPr="00780D7C">
        <w:rPr>
          <w:rFonts w:ascii="Arial Narrow" w:hAnsi="Arial Narrow"/>
          <w:spacing w:val="58"/>
          <w:sz w:val="21"/>
          <w:szCs w:val="21"/>
        </w:rPr>
        <w:t xml:space="preserve"> </w:t>
      </w:r>
      <w:r w:rsidRPr="00780D7C">
        <w:rPr>
          <w:rFonts w:ascii="Arial Narrow" w:hAnsi="Arial Narrow"/>
          <w:sz w:val="21"/>
          <w:szCs w:val="21"/>
        </w:rPr>
        <w:t>žľabu</w:t>
      </w:r>
      <w:r w:rsidRPr="00780D7C">
        <w:rPr>
          <w:rFonts w:ascii="Arial Narrow" w:hAnsi="Arial Narrow"/>
          <w:spacing w:val="59"/>
          <w:sz w:val="21"/>
          <w:szCs w:val="21"/>
        </w:rPr>
        <w:t xml:space="preserve"> </w:t>
      </w:r>
      <w:r w:rsidRPr="00780D7C">
        <w:rPr>
          <w:rFonts w:ascii="Arial Narrow" w:hAnsi="Arial Narrow"/>
          <w:sz w:val="21"/>
          <w:szCs w:val="21"/>
        </w:rPr>
        <w:t>sú</w:t>
      </w:r>
      <w:r w:rsidRPr="00780D7C">
        <w:rPr>
          <w:rFonts w:ascii="Arial Narrow" w:hAnsi="Arial Narrow"/>
          <w:spacing w:val="58"/>
          <w:sz w:val="21"/>
          <w:szCs w:val="21"/>
        </w:rPr>
        <w:t xml:space="preserve"> </w:t>
      </w:r>
      <w:r w:rsidRPr="00780D7C">
        <w:rPr>
          <w:rFonts w:ascii="Arial Narrow" w:hAnsi="Arial Narrow"/>
          <w:sz w:val="21"/>
          <w:szCs w:val="21"/>
        </w:rPr>
        <w:t>spojené</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8"/>
          <w:sz w:val="21"/>
          <w:szCs w:val="21"/>
        </w:rPr>
        <w:t xml:space="preserve"> </w:t>
      </w:r>
      <w:r w:rsidRPr="00780D7C">
        <w:rPr>
          <w:rFonts w:ascii="Arial Narrow" w:hAnsi="Arial Narrow"/>
          <w:sz w:val="21"/>
          <w:szCs w:val="21"/>
        </w:rPr>
        <w:t>gumových</w:t>
      </w:r>
      <w:r w:rsidRPr="00780D7C">
        <w:rPr>
          <w:rFonts w:ascii="Arial Narrow" w:hAnsi="Arial Narrow"/>
          <w:spacing w:val="59"/>
          <w:sz w:val="21"/>
          <w:szCs w:val="21"/>
        </w:rPr>
        <w:t xml:space="preserve"> </w:t>
      </w:r>
      <w:r w:rsidRPr="00780D7C">
        <w:rPr>
          <w:rFonts w:ascii="Arial Narrow" w:hAnsi="Arial Narrow"/>
          <w:sz w:val="21"/>
          <w:szCs w:val="21"/>
        </w:rPr>
        <w:t>profilov,</w:t>
      </w:r>
      <w:r w:rsidRPr="00780D7C">
        <w:rPr>
          <w:rFonts w:ascii="Arial Narrow" w:hAnsi="Arial Narrow"/>
          <w:spacing w:val="58"/>
          <w:sz w:val="21"/>
          <w:szCs w:val="21"/>
        </w:rPr>
        <w:t xml:space="preserve"> </w:t>
      </w:r>
      <w:r w:rsidRPr="00780D7C">
        <w:rPr>
          <w:rFonts w:ascii="Arial Narrow" w:hAnsi="Arial Narrow"/>
          <w:sz w:val="21"/>
          <w:szCs w:val="21"/>
        </w:rPr>
        <w:t>prípadne</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možné</w:t>
      </w:r>
      <w:r w:rsidRPr="00780D7C">
        <w:rPr>
          <w:rFonts w:ascii="Arial Narrow" w:hAnsi="Arial Narrow"/>
          <w:spacing w:val="58"/>
          <w:sz w:val="21"/>
          <w:szCs w:val="21"/>
        </w:rPr>
        <w:t xml:space="preserve"> </w:t>
      </w:r>
      <w:r w:rsidRPr="00780D7C">
        <w:rPr>
          <w:rFonts w:ascii="Arial Narrow" w:hAnsi="Arial Narrow"/>
          <w:sz w:val="21"/>
          <w:szCs w:val="21"/>
        </w:rPr>
        <w:t>použiť</w:t>
      </w:r>
      <w:r w:rsidRPr="00780D7C">
        <w:rPr>
          <w:rFonts w:ascii="Arial Narrow" w:hAnsi="Arial Narrow"/>
          <w:spacing w:val="-55"/>
          <w:sz w:val="21"/>
          <w:szCs w:val="21"/>
        </w:rPr>
        <w:t xml:space="preserve"> </w:t>
      </w:r>
      <w:r w:rsidRPr="00780D7C">
        <w:rPr>
          <w:rFonts w:ascii="Arial Narrow" w:hAnsi="Arial Narrow"/>
          <w:sz w:val="21"/>
          <w:szCs w:val="21"/>
        </w:rPr>
        <w:t>i špeciálne tmely. Zrealizovaný žľab musí zabezpečiť zachytenie vody</w:t>
      </w:r>
      <w:r w:rsidRPr="00780D7C">
        <w:rPr>
          <w:rFonts w:ascii="Arial Narrow" w:hAnsi="Arial Narrow"/>
          <w:spacing w:val="1"/>
          <w:sz w:val="21"/>
          <w:szCs w:val="21"/>
        </w:rPr>
        <w:t xml:space="preserve"> </w:t>
      </w:r>
      <w:r w:rsidRPr="00780D7C">
        <w:rPr>
          <w:rFonts w:ascii="Arial Narrow" w:hAnsi="Arial Narrow"/>
          <w:sz w:val="21"/>
          <w:szCs w:val="21"/>
        </w:rPr>
        <w:t>i ropných látok bez</w:t>
      </w:r>
      <w:r w:rsidRPr="00780D7C">
        <w:rPr>
          <w:rFonts w:ascii="Arial Narrow" w:hAnsi="Arial Narrow"/>
          <w:spacing w:val="1"/>
          <w:sz w:val="21"/>
          <w:szCs w:val="21"/>
        </w:rPr>
        <w:t xml:space="preserve"> </w:t>
      </w:r>
      <w:r w:rsidRPr="00780D7C">
        <w:rPr>
          <w:rFonts w:ascii="Arial Narrow" w:hAnsi="Arial Narrow"/>
          <w:sz w:val="21"/>
          <w:szCs w:val="21"/>
        </w:rPr>
        <w:t>možnosti</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preniknutia</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podložia</w:t>
      </w:r>
      <w:r w:rsidRPr="00780D7C">
        <w:rPr>
          <w:rFonts w:ascii="Arial Narrow" w:hAnsi="Arial Narrow"/>
          <w:spacing w:val="1"/>
          <w:sz w:val="21"/>
          <w:szCs w:val="21"/>
        </w:rPr>
        <w:t xml:space="preserve"> </w:t>
      </w:r>
      <w:r w:rsidRPr="00780D7C">
        <w:rPr>
          <w:rFonts w:ascii="Arial Narrow" w:hAnsi="Arial Narrow"/>
          <w:sz w:val="21"/>
          <w:szCs w:val="21"/>
        </w:rPr>
        <w:t>resp.</w:t>
      </w:r>
      <w:r w:rsidRPr="00780D7C">
        <w:rPr>
          <w:rFonts w:ascii="Arial Narrow" w:hAnsi="Arial Narrow"/>
          <w:spacing w:val="1"/>
          <w:sz w:val="21"/>
          <w:szCs w:val="21"/>
        </w:rPr>
        <w:t xml:space="preserve"> </w:t>
      </w:r>
      <w:r w:rsidRPr="00780D7C">
        <w:rPr>
          <w:rFonts w:ascii="Arial Narrow" w:hAnsi="Arial Narrow"/>
          <w:sz w:val="21"/>
          <w:szCs w:val="21"/>
        </w:rPr>
        <w:t>konštrukčných</w:t>
      </w:r>
      <w:r w:rsidRPr="00780D7C">
        <w:rPr>
          <w:rFonts w:ascii="Arial Narrow" w:hAnsi="Arial Narrow"/>
          <w:spacing w:val="1"/>
          <w:sz w:val="21"/>
          <w:szCs w:val="21"/>
        </w:rPr>
        <w:t xml:space="preserve"> </w:t>
      </w:r>
      <w:r w:rsidRPr="00780D7C">
        <w:rPr>
          <w:rFonts w:ascii="Arial Narrow" w:hAnsi="Arial Narrow"/>
          <w:sz w:val="21"/>
          <w:szCs w:val="21"/>
        </w:rPr>
        <w:t>vrstiev</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Žľab</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zostavený z dodaných prvkov bez akýchkoľvek úprav.</w:t>
      </w:r>
      <w:r w:rsidRPr="00780D7C">
        <w:rPr>
          <w:rFonts w:ascii="Arial Narrow" w:hAnsi="Arial Narrow"/>
          <w:spacing w:val="58"/>
          <w:sz w:val="21"/>
          <w:szCs w:val="21"/>
        </w:rPr>
        <w:t xml:space="preserve"> </w:t>
      </w:r>
      <w:r w:rsidRPr="00780D7C">
        <w:rPr>
          <w:rFonts w:ascii="Arial Narrow" w:hAnsi="Arial Narrow"/>
          <w:sz w:val="21"/>
          <w:szCs w:val="21"/>
        </w:rPr>
        <w:t>Nie je možné robiť</w:t>
      </w:r>
      <w:r w:rsidRPr="00780D7C">
        <w:rPr>
          <w:rFonts w:ascii="Arial Narrow" w:hAnsi="Arial Narrow"/>
          <w:spacing w:val="58"/>
          <w:sz w:val="21"/>
          <w:szCs w:val="21"/>
        </w:rPr>
        <w:t xml:space="preserve"> </w:t>
      </w:r>
      <w:r w:rsidRPr="00780D7C">
        <w:rPr>
          <w:rFonts w:ascii="Arial Narrow" w:hAnsi="Arial Narrow"/>
          <w:sz w:val="21"/>
          <w:szCs w:val="21"/>
        </w:rPr>
        <w:t>napríklad úpravu</w:t>
      </w:r>
      <w:r w:rsidRPr="00780D7C">
        <w:rPr>
          <w:rFonts w:ascii="Arial Narrow" w:hAnsi="Arial Narrow"/>
          <w:spacing w:val="1"/>
          <w:sz w:val="21"/>
          <w:szCs w:val="21"/>
        </w:rPr>
        <w:t xml:space="preserve"> </w:t>
      </w:r>
      <w:r w:rsidRPr="00780D7C">
        <w:rPr>
          <w:rFonts w:ascii="Arial Narrow" w:hAnsi="Arial Narrow"/>
          <w:sz w:val="21"/>
          <w:szCs w:val="21"/>
        </w:rPr>
        <w:t>dĺžky</w:t>
      </w:r>
      <w:r w:rsidRPr="00780D7C">
        <w:rPr>
          <w:rFonts w:ascii="Arial Narrow" w:hAnsi="Arial Narrow"/>
          <w:spacing w:val="36"/>
          <w:sz w:val="21"/>
          <w:szCs w:val="21"/>
        </w:rPr>
        <w:t xml:space="preserve"> </w:t>
      </w:r>
      <w:r w:rsidRPr="00780D7C">
        <w:rPr>
          <w:rFonts w:ascii="Arial Narrow" w:hAnsi="Arial Narrow"/>
          <w:sz w:val="21"/>
          <w:szCs w:val="21"/>
        </w:rPr>
        <w:t>podľa</w:t>
      </w:r>
      <w:r w:rsidRPr="00780D7C">
        <w:rPr>
          <w:rFonts w:ascii="Arial Narrow" w:hAnsi="Arial Narrow"/>
          <w:spacing w:val="36"/>
          <w:sz w:val="21"/>
          <w:szCs w:val="21"/>
        </w:rPr>
        <w:t xml:space="preserve"> </w:t>
      </w:r>
      <w:r w:rsidRPr="00780D7C">
        <w:rPr>
          <w:rFonts w:ascii="Arial Narrow" w:hAnsi="Arial Narrow"/>
          <w:sz w:val="21"/>
          <w:szCs w:val="21"/>
        </w:rPr>
        <w:t>okamžitej</w:t>
      </w:r>
      <w:r w:rsidRPr="00780D7C">
        <w:rPr>
          <w:rFonts w:ascii="Arial Narrow" w:hAnsi="Arial Narrow"/>
          <w:spacing w:val="38"/>
          <w:sz w:val="21"/>
          <w:szCs w:val="21"/>
        </w:rPr>
        <w:t xml:space="preserve"> </w:t>
      </w:r>
      <w:r w:rsidRPr="00780D7C">
        <w:rPr>
          <w:rFonts w:ascii="Arial Narrow" w:hAnsi="Arial Narrow"/>
          <w:sz w:val="21"/>
          <w:szCs w:val="21"/>
        </w:rPr>
        <w:t>potreby.</w:t>
      </w:r>
      <w:r w:rsidRPr="00780D7C">
        <w:rPr>
          <w:rFonts w:ascii="Arial Narrow" w:hAnsi="Arial Narrow"/>
          <w:spacing w:val="38"/>
          <w:sz w:val="21"/>
          <w:szCs w:val="21"/>
        </w:rPr>
        <w:t xml:space="preserve"> </w:t>
      </w:r>
      <w:r w:rsidRPr="00780D7C">
        <w:rPr>
          <w:rFonts w:ascii="Arial Narrow" w:hAnsi="Arial Narrow"/>
          <w:sz w:val="21"/>
          <w:szCs w:val="21"/>
        </w:rPr>
        <w:t>To</w:t>
      </w:r>
      <w:r w:rsidRPr="00780D7C">
        <w:rPr>
          <w:rFonts w:ascii="Arial Narrow" w:hAnsi="Arial Narrow"/>
          <w:spacing w:val="36"/>
          <w:sz w:val="21"/>
          <w:szCs w:val="21"/>
        </w:rPr>
        <w:t xml:space="preserve"> </w:t>
      </w:r>
      <w:r w:rsidRPr="00780D7C">
        <w:rPr>
          <w:rFonts w:ascii="Arial Narrow" w:hAnsi="Arial Narrow"/>
          <w:sz w:val="21"/>
          <w:szCs w:val="21"/>
        </w:rPr>
        <w:t>by</w:t>
      </w:r>
      <w:r w:rsidRPr="00780D7C">
        <w:rPr>
          <w:rFonts w:ascii="Arial Narrow" w:hAnsi="Arial Narrow"/>
          <w:spacing w:val="36"/>
          <w:sz w:val="21"/>
          <w:szCs w:val="21"/>
        </w:rPr>
        <w:t xml:space="preserve"> </w:t>
      </w:r>
      <w:r w:rsidRPr="00780D7C">
        <w:rPr>
          <w:rFonts w:ascii="Arial Narrow" w:hAnsi="Arial Narrow"/>
          <w:sz w:val="21"/>
          <w:szCs w:val="21"/>
        </w:rPr>
        <w:t>malo</w:t>
      </w:r>
      <w:r w:rsidRPr="00780D7C">
        <w:rPr>
          <w:rFonts w:ascii="Arial Narrow" w:hAnsi="Arial Narrow"/>
          <w:spacing w:val="39"/>
          <w:sz w:val="21"/>
          <w:szCs w:val="21"/>
        </w:rPr>
        <w:t xml:space="preserve"> </w:t>
      </w:r>
      <w:r w:rsidRPr="00780D7C">
        <w:rPr>
          <w:rFonts w:ascii="Arial Narrow" w:hAnsi="Arial Narrow"/>
          <w:sz w:val="21"/>
          <w:szCs w:val="21"/>
        </w:rPr>
        <w:t>za</w:t>
      </w:r>
      <w:r w:rsidRPr="00780D7C">
        <w:rPr>
          <w:rFonts w:ascii="Arial Narrow" w:hAnsi="Arial Narrow"/>
          <w:spacing w:val="38"/>
          <w:sz w:val="21"/>
          <w:szCs w:val="21"/>
        </w:rPr>
        <w:t xml:space="preserve"> </w:t>
      </w:r>
      <w:r w:rsidRPr="00780D7C">
        <w:rPr>
          <w:rFonts w:ascii="Arial Narrow" w:hAnsi="Arial Narrow"/>
          <w:sz w:val="21"/>
          <w:szCs w:val="21"/>
        </w:rPr>
        <w:t>následok</w:t>
      </w:r>
      <w:r w:rsidRPr="00780D7C">
        <w:rPr>
          <w:rFonts w:ascii="Arial Narrow" w:hAnsi="Arial Narrow"/>
          <w:spacing w:val="41"/>
          <w:sz w:val="21"/>
          <w:szCs w:val="21"/>
        </w:rPr>
        <w:t xml:space="preserve"> </w:t>
      </w:r>
      <w:r w:rsidRPr="00780D7C">
        <w:rPr>
          <w:rFonts w:ascii="Arial Narrow" w:hAnsi="Arial Narrow"/>
          <w:sz w:val="21"/>
          <w:szCs w:val="21"/>
        </w:rPr>
        <w:t>porušenie</w:t>
      </w:r>
      <w:r w:rsidRPr="00780D7C">
        <w:rPr>
          <w:rFonts w:ascii="Arial Narrow" w:hAnsi="Arial Narrow"/>
          <w:spacing w:val="36"/>
          <w:sz w:val="21"/>
          <w:szCs w:val="21"/>
        </w:rPr>
        <w:t xml:space="preserve"> </w:t>
      </w:r>
      <w:r w:rsidRPr="00780D7C">
        <w:rPr>
          <w:rFonts w:ascii="Arial Narrow" w:hAnsi="Arial Narrow"/>
          <w:sz w:val="21"/>
          <w:szCs w:val="21"/>
        </w:rPr>
        <w:t>tesnosti</w:t>
      </w:r>
      <w:r w:rsidRPr="00780D7C">
        <w:rPr>
          <w:rFonts w:ascii="Arial Narrow" w:hAnsi="Arial Narrow"/>
          <w:spacing w:val="37"/>
          <w:sz w:val="21"/>
          <w:szCs w:val="21"/>
        </w:rPr>
        <w:t xml:space="preserve"> </w:t>
      </w:r>
      <w:r w:rsidRPr="00780D7C">
        <w:rPr>
          <w:rFonts w:ascii="Arial Narrow" w:hAnsi="Arial Narrow"/>
          <w:sz w:val="21"/>
          <w:szCs w:val="21"/>
        </w:rPr>
        <w:t>žľabu</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6"/>
          <w:sz w:val="21"/>
          <w:szCs w:val="21"/>
        </w:rPr>
        <w:t xml:space="preserve"> </w:t>
      </w:r>
      <w:r w:rsidRPr="00780D7C">
        <w:rPr>
          <w:rFonts w:ascii="Arial Narrow" w:hAnsi="Arial Narrow"/>
          <w:sz w:val="21"/>
          <w:szCs w:val="21"/>
        </w:rPr>
        <w:t>spojoch.</w:t>
      </w:r>
    </w:p>
    <w:p w14:paraId="08694CD9" w14:textId="77777777" w:rsidR="003B3D9B" w:rsidRPr="00780D7C" w:rsidRDefault="003B3D9B" w:rsidP="001D0D8E">
      <w:pPr>
        <w:pStyle w:val="Zkladntext"/>
        <w:spacing w:before="127" w:line="244" w:lineRule="auto"/>
        <w:ind w:right="105" w:firstLine="0"/>
        <w:rPr>
          <w:rFonts w:ascii="Arial Narrow" w:hAnsi="Arial Narrow"/>
          <w:sz w:val="21"/>
          <w:szCs w:val="21"/>
        </w:rPr>
      </w:pPr>
      <w:r w:rsidRPr="00780D7C">
        <w:rPr>
          <w:rFonts w:ascii="Arial Narrow" w:hAnsi="Arial Narrow"/>
          <w:sz w:val="21"/>
          <w:szCs w:val="21"/>
        </w:rPr>
        <w:lastRenderedPageBreak/>
        <w:t>Kratšie</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atypické</w:t>
      </w:r>
      <w:r w:rsidRPr="00780D7C">
        <w:rPr>
          <w:rFonts w:ascii="Arial Narrow" w:hAnsi="Arial Narrow"/>
          <w:spacing w:val="1"/>
          <w:sz w:val="21"/>
          <w:szCs w:val="21"/>
        </w:rPr>
        <w:t xml:space="preserve"> </w:t>
      </w:r>
      <w:r w:rsidRPr="00780D7C">
        <w:rPr>
          <w:rFonts w:ascii="Arial Narrow" w:hAnsi="Arial Narrow"/>
          <w:sz w:val="21"/>
          <w:szCs w:val="21"/>
        </w:rPr>
        <w:t>prvky</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treba</w:t>
      </w:r>
      <w:r w:rsidRPr="00780D7C">
        <w:rPr>
          <w:rFonts w:ascii="Arial Narrow" w:hAnsi="Arial Narrow"/>
          <w:spacing w:val="1"/>
          <w:sz w:val="21"/>
          <w:szCs w:val="21"/>
        </w:rPr>
        <w:t xml:space="preserve"> </w:t>
      </w:r>
      <w:r w:rsidRPr="00780D7C">
        <w:rPr>
          <w:rFonts w:ascii="Arial Narrow" w:hAnsi="Arial Narrow"/>
          <w:sz w:val="21"/>
          <w:szCs w:val="21"/>
        </w:rPr>
        <w:t>špecifikovať</w:t>
      </w:r>
      <w:r w:rsidRPr="00780D7C">
        <w:rPr>
          <w:rFonts w:ascii="Arial Narrow" w:hAnsi="Arial Narrow"/>
          <w:spacing w:val="1"/>
          <w:sz w:val="21"/>
          <w:szCs w:val="21"/>
        </w:rPr>
        <w:t xml:space="preserve"> </w:t>
      </w:r>
      <w:r w:rsidRPr="00780D7C">
        <w:rPr>
          <w:rFonts w:ascii="Arial Narrow" w:hAnsi="Arial Narrow"/>
          <w:sz w:val="21"/>
          <w:szCs w:val="21"/>
        </w:rPr>
        <w:t>už</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objednávke</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r w:rsidRPr="00780D7C">
        <w:rPr>
          <w:rFonts w:ascii="Arial Narrow" w:hAnsi="Arial Narrow"/>
          <w:sz w:val="21"/>
          <w:szCs w:val="21"/>
        </w:rPr>
        <w:t>rúr.</w:t>
      </w:r>
      <w:r w:rsidRPr="00780D7C">
        <w:rPr>
          <w:rFonts w:ascii="Arial Narrow" w:hAnsi="Arial Narrow"/>
          <w:spacing w:val="58"/>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proofErr w:type="spellStart"/>
      <w:r w:rsidRPr="00780D7C">
        <w:rPr>
          <w:rFonts w:ascii="Arial Narrow" w:hAnsi="Arial Narrow"/>
          <w:sz w:val="21"/>
          <w:szCs w:val="21"/>
        </w:rPr>
        <w:t>pokládke</w:t>
      </w:r>
      <w:proofErr w:type="spellEnd"/>
      <w:r w:rsidRPr="00780D7C">
        <w:rPr>
          <w:rFonts w:ascii="Arial Narrow" w:hAnsi="Arial Narrow"/>
          <w:spacing w:val="1"/>
          <w:sz w:val="21"/>
          <w:szCs w:val="21"/>
        </w:rPr>
        <w:t xml:space="preserve"> </w:t>
      </w:r>
      <w:r w:rsidRPr="00780D7C">
        <w:rPr>
          <w:rFonts w:ascii="Arial Narrow" w:hAnsi="Arial Narrow"/>
          <w:sz w:val="21"/>
          <w:szCs w:val="21"/>
        </w:rPr>
        <w:t>žľabov,</w:t>
      </w:r>
      <w:r w:rsidRPr="00780D7C">
        <w:rPr>
          <w:rFonts w:ascii="Arial Narrow" w:hAnsi="Arial Narrow"/>
          <w:spacing w:val="1"/>
          <w:sz w:val="21"/>
          <w:szCs w:val="21"/>
        </w:rPr>
        <w:t xml:space="preserve"> </w:t>
      </w:r>
      <w:r w:rsidRPr="00780D7C">
        <w:rPr>
          <w:rFonts w:ascii="Arial Narrow" w:hAnsi="Arial Narrow"/>
          <w:sz w:val="21"/>
          <w:szCs w:val="21"/>
        </w:rPr>
        <w:t>rovnako</w:t>
      </w:r>
      <w:r w:rsidRPr="00780D7C">
        <w:rPr>
          <w:rFonts w:ascii="Arial Narrow" w:hAnsi="Arial Narrow"/>
          <w:spacing w:val="1"/>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i pri</w:t>
      </w:r>
      <w:r w:rsidRPr="00780D7C">
        <w:rPr>
          <w:rFonts w:ascii="Arial Narrow" w:hAnsi="Arial Narrow"/>
          <w:spacing w:val="1"/>
          <w:sz w:val="21"/>
          <w:szCs w:val="21"/>
        </w:rPr>
        <w:t xml:space="preserve"> </w:t>
      </w:r>
      <w:r w:rsidRPr="00780D7C">
        <w:rPr>
          <w:rFonts w:ascii="Arial Narrow" w:hAnsi="Arial Narrow"/>
          <w:sz w:val="21"/>
          <w:szCs w:val="21"/>
        </w:rPr>
        <w:t>špeciálnych</w:t>
      </w:r>
      <w:r w:rsidRPr="00780D7C">
        <w:rPr>
          <w:rFonts w:ascii="Arial Narrow" w:hAnsi="Arial Narrow"/>
          <w:spacing w:val="1"/>
          <w:sz w:val="21"/>
          <w:szCs w:val="21"/>
        </w:rPr>
        <w:t xml:space="preserve"> </w:t>
      </w:r>
      <w:r w:rsidRPr="00780D7C">
        <w:rPr>
          <w:rFonts w:ascii="Arial Narrow" w:hAnsi="Arial Narrow"/>
          <w:sz w:val="21"/>
          <w:szCs w:val="21"/>
        </w:rPr>
        <w:t>prácach</w:t>
      </w:r>
      <w:r w:rsidRPr="00780D7C">
        <w:rPr>
          <w:rFonts w:ascii="Arial Narrow" w:hAnsi="Arial Narrow"/>
          <w:spacing w:val="59"/>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opravách,</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potrebné</w:t>
      </w:r>
      <w:r w:rsidRPr="00780D7C">
        <w:rPr>
          <w:rFonts w:ascii="Arial Narrow" w:hAnsi="Arial Narrow"/>
          <w:spacing w:val="1"/>
          <w:sz w:val="21"/>
          <w:szCs w:val="21"/>
        </w:rPr>
        <w:t xml:space="preserve"> </w:t>
      </w:r>
      <w:r w:rsidRPr="00780D7C">
        <w:rPr>
          <w:rFonts w:ascii="Arial Narrow" w:hAnsi="Arial Narrow"/>
          <w:sz w:val="21"/>
          <w:szCs w:val="21"/>
        </w:rPr>
        <w:t>dodržiavať</w:t>
      </w:r>
      <w:r w:rsidRPr="00780D7C">
        <w:rPr>
          <w:rFonts w:ascii="Arial Narrow" w:hAnsi="Arial Narrow"/>
          <w:spacing w:val="53"/>
          <w:sz w:val="21"/>
          <w:szCs w:val="21"/>
        </w:rPr>
        <w:t xml:space="preserve"> </w:t>
      </w:r>
      <w:r w:rsidRPr="00780D7C">
        <w:rPr>
          <w:rFonts w:ascii="Arial Narrow" w:hAnsi="Arial Narrow"/>
          <w:sz w:val="21"/>
          <w:szCs w:val="21"/>
        </w:rPr>
        <w:t>projektovú</w:t>
      </w:r>
      <w:r w:rsidRPr="00780D7C">
        <w:rPr>
          <w:rFonts w:ascii="Arial Narrow" w:hAnsi="Arial Narrow"/>
          <w:spacing w:val="50"/>
          <w:sz w:val="21"/>
          <w:szCs w:val="21"/>
        </w:rPr>
        <w:t xml:space="preserve"> </w:t>
      </w:r>
      <w:r w:rsidRPr="00780D7C">
        <w:rPr>
          <w:rFonts w:ascii="Arial Narrow" w:hAnsi="Arial Narrow"/>
          <w:sz w:val="21"/>
          <w:szCs w:val="21"/>
        </w:rPr>
        <w:t>dokumentáciu</w:t>
      </w:r>
      <w:r w:rsidRPr="00780D7C">
        <w:rPr>
          <w:rFonts w:ascii="Arial Narrow" w:hAnsi="Arial Narrow"/>
          <w:spacing w:val="56"/>
          <w:sz w:val="21"/>
          <w:szCs w:val="21"/>
        </w:rPr>
        <w:t xml:space="preserve"> </w:t>
      </w:r>
      <w:r w:rsidRPr="00780D7C">
        <w:rPr>
          <w:rFonts w:ascii="Arial Narrow" w:hAnsi="Arial Narrow"/>
          <w:sz w:val="21"/>
          <w:szCs w:val="21"/>
        </w:rPr>
        <w:t xml:space="preserve">a  </w:t>
      </w:r>
      <w:r w:rsidRPr="00780D7C">
        <w:rPr>
          <w:rFonts w:ascii="Arial Narrow" w:hAnsi="Arial Narrow"/>
          <w:spacing w:val="37"/>
          <w:sz w:val="21"/>
          <w:szCs w:val="21"/>
        </w:rPr>
        <w:t xml:space="preserve"> </w:t>
      </w:r>
      <w:r w:rsidRPr="00780D7C">
        <w:rPr>
          <w:rFonts w:ascii="Arial Narrow" w:hAnsi="Arial Narrow"/>
          <w:sz w:val="21"/>
          <w:szCs w:val="21"/>
        </w:rPr>
        <w:t>príslušný</w:t>
      </w:r>
      <w:r w:rsidRPr="00780D7C">
        <w:rPr>
          <w:rFonts w:ascii="Arial Narrow" w:hAnsi="Arial Narrow"/>
          <w:spacing w:val="52"/>
          <w:sz w:val="21"/>
          <w:szCs w:val="21"/>
        </w:rPr>
        <w:t xml:space="preserve"> </w:t>
      </w:r>
      <w:r w:rsidRPr="00780D7C">
        <w:rPr>
          <w:rFonts w:ascii="Arial Narrow" w:hAnsi="Arial Narrow"/>
          <w:sz w:val="21"/>
          <w:szCs w:val="21"/>
        </w:rPr>
        <w:t>technologický</w:t>
      </w:r>
      <w:r w:rsidRPr="00780D7C">
        <w:rPr>
          <w:rFonts w:ascii="Arial Narrow" w:hAnsi="Arial Narrow"/>
          <w:spacing w:val="52"/>
          <w:sz w:val="21"/>
          <w:szCs w:val="21"/>
        </w:rPr>
        <w:t xml:space="preserve"> </w:t>
      </w:r>
      <w:r w:rsidRPr="00780D7C">
        <w:rPr>
          <w:rFonts w:ascii="Arial Narrow" w:hAnsi="Arial Narrow"/>
          <w:sz w:val="21"/>
          <w:szCs w:val="21"/>
        </w:rPr>
        <w:t>postup,</w:t>
      </w:r>
      <w:r w:rsidRPr="00780D7C">
        <w:rPr>
          <w:rFonts w:ascii="Arial Narrow" w:hAnsi="Arial Narrow"/>
          <w:spacing w:val="57"/>
          <w:sz w:val="21"/>
          <w:szCs w:val="21"/>
        </w:rPr>
        <w:t xml:space="preserve"> </w:t>
      </w:r>
      <w:r w:rsidRPr="00780D7C">
        <w:rPr>
          <w:rFonts w:ascii="Arial Narrow" w:hAnsi="Arial Narrow"/>
          <w:sz w:val="21"/>
          <w:szCs w:val="21"/>
        </w:rPr>
        <w:t>uvedený</w:t>
      </w:r>
      <w:r w:rsidRPr="00780D7C">
        <w:rPr>
          <w:rFonts w:ascii="Arial Narrow" w:hAnsi="Arial Narrow"/>
          <w:spacing w:val="52"/>
          <w:sz w:val="21"/>
          <w:szCs w:val="21"/>
        </w:rPr>
        <w:t xml:space="preserve"> </w:t>
      </w:r>
      <w:r w:rsidRPr="00780D7C">
        <w:rPr>
          <w:rFonts w:ascii="Arial Narrow" w:hAnsi="Arial Narrow"/>
          <w:sz w:val="21"/>
          <w:szCs w:val="21"/>
        </w:rPr>
        <w:t>výrobcom.</w:t>
      </w:r>
    </w:p>
    <w:p w14:paraId="4AB5CBC4" w14:textId="77777777" w:rsidR="003B3D9B" w:rsidRPr="00780D7C" w:rsidRDefault="003B3D9B" w:rsidP="00455941">
      <w:pPr>
        <w:pStyle w:val="Nadpis3"/>
        <w:rPr>
          <w:rFonts w:ascii="Arial Narrow" w:hAnsi="Arial Narrow"/>
          <w:sz w:val="21"/>
          <w:szCs w:val="21"/>
        </w:rPr>
      </w:pPr>
      <w:bookmarkStart w:id="121" w:name="_TOC_250048"/>
      <w:r w:rsidRPr="00780D7C">
        <w:rPr>
          <w:rFonts w:ascii="Arial Narrow" w:hAnsi="Arial Narrow"/>
          <w:sz w:val="21"/>
          <w:szCs w:val="21"/>
        </w:rPr>
        <w:t>Požadované</w:t>
      </w:r>
      <w:r w:rsidRPr="00780D7C">
        <w:rPr>
          <w:rFonts w:ascii="Arial Narrow" w:hAnsi="Arial Narrow"/>
          <w:spacing w:val="62"/>
          <w:sz w:val="21"/>
          <w:szCs w:val="21"/>
        </w:rPr>
        <w:t xml:space="preserve"> </w:t>
      </w:r>
      <w:bookmarkEnd w:id="121"/>
      <w:r w:rsidRPr="00780D7C">
        <w:rPr>
          <w:rFonts w:ascii="Arial Narrow" w:hAnsi="Arial Narrow"/>
          <w:sz w:val="21"/>
          <w:szCs w:val="21"/>
        </w:rPr>
        <w:t>vlastnosti</w:t>
      </w:r>
    </w:p>
    <w:p w14:paraId="3B56FB1D" w14:textId="77777777" w:rsidR="003B3D9B" w:rsidRPr="00780D7C" w:rsidRDefault="003B3D9B" w:rsidP="001D0D8E">
      <w:pPr>
        <w:pStyle w:val="Zkladntext"/>
        <w:spacing w:before="123" w:line="244" w:lineRule="auto"/>
        <w:ind w:right="104" w:firstLine="0"/>
        <w:rPr>
          <w:rFonts w:ascii="Arial Narrow" w:hAnsi="Arial Narrow"/>
          <w:sz w:val="21"/>
          <w:szCs w:val="21"/>
        </w:rPr>
      </w:pPr>
      <w:r w:rsidRPr="00780D7C">
        <w:rPr>
          <w:rFonts w:ascii="Arial Narrow" w:hAnsi="Arial Narrow"/>
          <w:sz w:val="21"/>
          <w:szCs w:val="21"/>
        </w:rPr>
        <w:t>Kvalita</w:t>
      </w:r>
      <w:r w:rsidRPr="00780D7C">
        <w:rPr>
          <w:rFonts w:ascii="Arial Narrow" w:hAnsi="Arial Narrow"/>
          <w:spacing w:val="1"/>
          <w:sz w:val="21"/>
          <w:szCs w:val="21"/>
        </w:rPr>
        <w:t xml:space="preserve"> </w:t>
      </w:r>
      <w:r w:rsidRPr="00780D7C">
        <w:rPr>
          <w:rFonts w:ascii="Arial Narrow" w:hAnsi="Arial Narrow"/>
          <w:sz w:val="21"/>
          <w:szCs w:val="21"/>
        </w:rPr>
        <w:t>štrbinového</w:t>
      </w:r>
      <w:r w:rsidRPr="00780D7C">
        <w:rPr>
          <w:rFonts w:ascii="Arial Narrow" w:hAnsi="Arial Narrow"/>
          <w:spacing w:val="1"/>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závislá</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funkčnosti</w:t>
      </w:r>
      <w:r w:rsidRPr="00780D7C">
        <w:rPr>
          <w:rFonts w:ascii="Arial Narrow" w:hAnsi="Arial Narrow"/>
          <w:spacing w:val="1"/>
          <w:sz w:val="21"/>
          <w:szCs w:val="21"/>
        </w:rPr>
        <w:t xml:space="preserve"> </w:t>
      </w:r>
      <w:r w:rsidRPr="00780D7C">
        <w:rPr>
          <w:rFonts w:ascii="Arial Narrow" w:hAnsi="Arial Narrow"/>
          <w:sz w:val="21"/>
          <w:szCs w:val="21"/>
        </w:rPr>
        <w:t>všetkých</w:t>
      </w:r>
      <w:r w:rsidRPr="00780D7C">
        <w:rPr>
          <w:rFonts w:ascii="Arial Narrow" w:hAnsi="Arial Narrow"/>
          <w:spacing w:val="1"/>
          <w:sz w:val="21"/>
          <w:szCs w:val="21"/>
        </w:rPr>
        <w:t xml:space="preserve"> </w:t>
      </w:r>
      <w:r w:rsidRPr="00780D7C">
        <w:rPr>
          <w:rFonts w:ascii="Arial Narrow" w:hAnsi="Arial Narrow"/>
          <w:sz w:val="21"/>
          <w:szCs w:val="21"/>
        </w:rPr>
        <w:t>častí</w:t>
      </w:r>
      <w:r w:rsidRPr="00780D7C">
        <w:rPr>
          <w:rFonts w:ascii="Arial Narrow" w:hAnsi="Arial Narrow"/>
          <w:spacing w:val="1"/>
          <w:sz w:val="21"/>
          <w:szCs w:val="21"/>
        </w:rPr>
        <w:t xml:space="preserve"> </w:t>
      </w:r>
      <w:r w:rsidRPr="00780D7C">
        <w:rPr>
          <w:rFonts w:ascii="Arial Narrow" w:hAnsi="Arial Narrow"/>
          <w:sz w:val="21"/>
          <w:szCs w:val="21"/>
        </w:rPr>
        <w:t>celého</w:t>
      </w:r>
      <w:r w:rsidRPr="00780D7C">
        <w:rPr>
          <w:rFonts w:ascii="Arial Narrow" w:hAnsi="Arial Narrow"/>
          <w:spacing w:val="58"/>
          <w:sz w:val="21"/>
          <w:szCs w:val="21"/>
        </w:rPr>
        <w:t xml:space="preserve"> </w:t>
      </w:r>
      <w:r w:rsidRPr="00780D7C">
        <w:rPr>
          <w:rFonts w:ascii="Arial Narrow" w:hAnsi="Arial Narrow"/>
          <w:sz w:val="21"/>
          <w:szCs w:val="21"/>
        </w:rPr>
        <w:t>požadovaného</w:t>
      </w:r>
      <w:r w:rsidRPr="00780D7C">
        <w:rPr>
          <w:rFonts w:ascii="Arial Narrow" w:hAnsi="Arial Narrow"/>
          <w:spacing w:val="1"/>
          <w:sz w:val="21"/>
          <w:szCs w:val="21"/>
        </w:rPr>
        <w:t xml:space="preserve"> </w:t>
      </w:r>
      <w:r w:rsidRPr="00780D7C">
        <w:rPr>
          <w:rFonts w:ascii="Arial Narrow" w:hAnsi="Arial Narrow"/>
          <w:sz w:val="21"/>
          <w:szCs w:val="21"/>
        </w:rPr>
        <w:t>systému.</w:t>
      </w:r>
      <w:r w:rsidRPr="00780D7C">
        <w:rPr>
          <w:rFonts w:ascii="Arial Narrow" w:hAnsi="Arial Narrow"/>
          <w:spacing w:val="1"/>
          <w:sz w:val="21"/>
          <w:szCs w:val="21"/>
        </w:rPr>
        <w:t xml:space="preserve"> </w:t>
      </w:r>
      <w:r w:rsidRPr="00780D7C">
        <w:rPr>
          <w:rFonts w:ascii="Arial Narrow" w:hAnsi="Arial Narrow"/>
          <w:sz w:val="21"/>
          <w:szCs w:val="21"/>
        </w:rPr>
        <w:t>Celý</w:t>
      </w:r>
      <w:r w:rsidRPr="00780D7C">
        <w:rPr>
          <w:rFonts w:ascii="Arial Narrow" w:hAnsi="Arial Narrow"/>
          <w:spacing w:val="1"/>
          <w:sz w:val="21"/>
          <w:szCs w:val="21"/>
        </w:rPr>
        <w:t xml:space="preserve"> </w:t>
      </w:r>
      <w:r w:rsidRPr="00780D7C">
        <w:rPr>
          <w:rFonts w:ascii="Arial Narrow" w:hAnsi="Arial Narrow"/>
          <w:sz w:val="21"/>
          <w:szCs w:val="21"/>
        </w:rPr>
        <w:t>systém</w:t>
      </w:r>
      <w:r w:rsidRPr="00780D7C">
        <w:rPr>
          <w:rFonts w:ascii="Arial Narrow" w:hAnsi="Arial Narrow"/>
          <w:spacing w:val="1"/>
          <w:sz w:val="21"/>
          <w:szCs w:val="21"/>
        </w:rPr>
        <w:t xml:space="preserve"> </w:t>
      </w:r>
      <w:r w:rsidRPr="00780D7C">
        <w:rPr>
          <w:rFonts w:ascii="Arial Narrow" w:hAnsi="Arial Narrow"/>
          <w:sz w:val="21"/>
          <w:szCs w:val="21"/>
        </w:rPr>
        <w:t>(zostava</w:t>
      </w:r>
      <w:r w:rsidRPr="00780D7C">
        <w:rPr>
          <w:rFonts w:ascii="Arial Narrow" w:hAnsi="Arial Narrow"/>
          <w:spacing w:val="1"/>
          <w:sz w:val="21"/>
          <w:szCs w:val="21"/>
        </w:rPr>
        <w:t xml:space="preserve"> </w:t>
      </w:r>
      <w:r w:rsidRPr="00780D7C">
        <w:rPr>
          <w:rFonts w:ascii="Arial Narrow" w:hAnsi="Arial Narrow"/>
          <w:sz w:val="21"/>
          <w:szCs w:val="21"/>
        </w:rPr>
        <w:t>jednotlivých</w:t>
      </w:r>
      <w:r w:rsidRPr="00780D7C">
        <w:rPr>
          <w:rFonts w:ascii="Arial Narrow" w:hAnsi="Arial Narrow"/>
          <w:spacing w:val="59"/>
          <w:sz w:val="21"/>
          <w:szCs w:val="21"/>
        </w:rPr>
        <w:t xml:space="preserve"> </w:t>
      </w:r>
      <w:r w:rsidRPr="00780D7C">
        <w:rPr>
          <w:rFonts w:ascii="Arial Narrow" w:hAnsi="Arial Narrow"/>
          <w:sz w:val="21"/>
          <w:szCs w:val="21"/>
        </w:rPr>
        <w:t>dielcov)</w:t>
      </w:r>
      <w:r w:rsidRPr="00780D7C">
        <w:rPr>
          <w:rFonts w:ascii="Arial Narrow" w:hAnsi="Arial Narrow"/>
          <w:spacing w:val="59"/>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ľahko</w:t>
      </w:r>
      <w:r w:rsidRPr="00780D7C">
        <w:rPr>
          <w:rFonts w:ascii="Arial Narrow" w:hAnsi="Arial Narrow"/>
          <w:spacing w:val="59"/>
          <w:sz w:val="21"/>
          <w:szCs w:val="21"/>
        </w:rPr>
        <w:t xml:space="preserve"> </w:t>
      </w:r>
      <w:r w:rsidRPr="00780D7C">
        <w:rPr>
          <w:rFonts w:ascii="Arial Narrow" w:hAnsi="Arial Narrow"/>
          <w:sz w:val="21"/>
          <w:szCs w:val="21"/>
        </w:rPr>
        <w:t>realizovateľný</w:t>
      </w:r>
      <w:r w:rsidRPr="00780D7C">
        <w:rPr>
          <w:rFonts w:ascii="Arial Narrow" w:hAnsi="Arial Narrow"/>
          <w:spacing w:val="1"/>
          <w:sz w:val="21"/>
          <w:szCs w:val="21"/>
        </w:rPr>
        <w:t xml:space="preserve"> </w:t>
      </w:r>
      <w:r w:rsidRPr="00780D7C">
        <w:rPr>
          <w:rFonts w:ascii="Arial Narrow" w:hAnsi="Arial Narrow"/>
          <w:sz w:val="21"/>
          <w:szCs w:val="21"/>
        </w:rPr>
        <w:t>dostupnými</w:t>
      </w:r>
      <w:r w:rsidRPr="00780D7C">
        <w:rPr>
          <w:rFonts w:ascii="Arial Narrow" w:hAnsi="Arial Narrow"/>
          <w:spacing w:val="31"/>
          <w:sz w:val="21"/>
          <w:szCs w:val="21"/>
        </w:rPr>
        <w:t xml:space="preserve"> </w:t>
      </w:r>
      <w:r w:rsidRPr="00780D7C">
        <w:rPr>
          <w:rFonts w:ascii="Arial Narrow" w:hAnsi="Arial Narrow"/>
          <w:sz w:val="21"/>
          <w:szCs w:val="21"/>
        </w:rPr>
        <w:t>prostriedkami.</w:t>
      </w:r>
      <w:r w:rsidRPr="00780D7C">
        <w:rPr>
          <w:rFonts w:ascii="Arial Narrow" w:hAnsi="Arial Narrow"/>
          <w:spacing w:val="36"/>
          <w:sz w:val="21"/>
          <w:szCs w:val="21"/>
        </w:rPr>
        <w:t xml:space="preserve"> </w:t>
      </w:r>
      <w:r w:rsidRPr="00780D7C">
        <w:rPr>
          <w:rFonts w:ascii="Arial Narrow" w:hAnsi="Arial Narrow"/>
          <w:sz w:val="21"/>
          <w:szCs w:val="21"/>
        </w:rPr>
        <w:t>Jeho</w:t>
      </w:r>
      <w:r w:rsidRPr="00780D7C">
        <w:rPr>
          <w:rFonts w:ascii="Arial Narrow" w:hAnsi="Arial Narrow"/>
          <w:spacing w:val="37"/>
          <w:sz w:val="21"/>
          <w:szCs w:val="21"/>
        </w:rPr>
        <w:t xml:space="preserve"> </w:t>
      </w:r>
      <w:r w:rsidRPr="00780D7C">
        <w:rPr>
          <w:rFonts w:ascii="Arial Narrow" w:hAnsi="Arial Narrow"/>
          <w:sz w:val="21"/>
          <w:szCs w:val="21"/>
        </w:rPr>
        <w:t>údržba</w:t>
      </w:r>
      <w:r w:rsidRPr="00780D7C">
        <w:rPr>
          <w:rFonts w:ascii="Arial Narrow" w:hAnsi="Arial Narrow"/>
          <w:spacing w:val="34"/>
          <w:sz w:val="21"/>
          <w:szCs w:val="21"/>
        </w:rPr>
        <w:t xml:space="preserve"> </w:t>
      </w:r>
      <w:r w:rsidRPr="00780D7C">
        <w:rPr>
          <w:rFonts w:ascii="Arial Narrow" w:hAnsi="Arial Narrow"/>
          <w:sz w:val="21"/>
          <w:szCs w:val="21"/>
        </w:rPr>
        <w:t>musí</w:t>
      </w:r>
      <w:r w:rsidRPr="00780D7C">
        <w:rPr>
          <w:rFonts w:ascii="Arial Narrow" w:hAnsi="Arial Narrow"/>
          <w:spacing w:val="36"/>
          <w:sz w:val="21"/>
          <w:szCs w:val="21"/>
        </w:rPr>
        <w:t xml:space="preserve"> </w:t>
      </w:r>
      <w:r w:rsidRPr="00780D7C">
        <w:rPr>
          <w:rFonts w:ascii="Arial Narrow" w:hAnsi="Arial Narrow"/>
          <w:sz w:val="21"/>
          <w:szCs w:val="21"/>
        </w:rPr>
        <w:t>byť</w:t>
      </w:r>
      <w:r w:rsidRPr="00780D7C">
        <w:rPr>
          <w:rFonts w:ascii="Arial Narrow" w:hAnsi="Arial Narrow"/>
          <w:spacing w:val="35"/>
          <w:sz w:val="21"/>
          <w:szCs w:val="21"/>
        </w:rPr>
        <w:t xml:space="preserve"> </w:t>
      </w:r>
      <w:r w:rsidRPr="00780D7C">
        <w:rPr>
          <w:rFonts w:ascii="Arial Narrow" w:hAnsi="Arial Narrow"/>
          <w:sz w:val="21"/>
          <w:szCs w:val="21"/>
        </w:rPr>
        <w:t>jednoduchá</w:t>
      </w:r>
      <w:r w:rsidRPr="00780D7C">
        <w:rPr>
          <w:rFonts w:ascii="Arial Narrow" w:hAnsi="Arial Narrow"/>
          <w:spacing w:val="37"/>
          <w:sz w:val="21"/>
          <w:szCs w:val="21"/>
        </w:rPr>
        <w:t xml:space="preserve"> </w:t>
      </w:r>
      <w:r w:rsidRPr="00780D7C">
        <w:rPr>
          <w:rFonts w:ascii="Arial Narrow" w:hAnsi="Arial Narrow"/>
          <w:sz w:val="21"/>
          <w:szCs w:val="21"/>
        </w:rPr>
        <w:t>a</w:t>
      </w:r>
      <w:r w:rsidRPr="00780D7C">
        <w:rPr>
          <w:rFonts w:ascii="Arial Narrow" w:hAnsi="Arial Narrow"/>
          <w:spacing w:val="38"/>
          <w:sz w:val="21"/>
          <w:szCs w:val="21"/>
        </w:rPr>
        <w:t xml:space="preserve"> </w:t>
      </w:r>
      <w:r w:rsidRPr="00780D7C">
        <w:rPr>
          <w:rFonts w:ascii="Arial Narrow" w:hAnsi="Arial Narrow"/>
          <w:sz w:val="21"/>
          <w:szCs w:val="21"/>
        </w:rPr>
        <w:t>žľab</w:t>
      </w:r>
      <w:r w:rsidRPr="00780D7C">
        <w:rPr>
          <w:rFonts w:ascii="Arial Narrow" w:hAnsi="Arial Narrow"/>
          <w:spacing w:val="33"/>
          <w:sz w:val="21"/>
          <w:szCs w:val="21"/>
        </w:rPr>
        <w:t xml:space="preserve"> </w:t>
      </w:r>
      <w:r w:rsidRPr="00780D7C">
        <w:rPr>
          <w:rFonts w:ascii="Arial Narrow" w:hAnsi="Arial Narrow"/>
          <w:sz w:val="21"/>
          <w:szCs w:val="21"/>
        </w:rPr>
        <w:t>musí</w:t>
      </w:r>
      <w:r w:rsidRPr="00780D7C">
        <w:rPr>
          <w:rFonts w:ascii="Arial Narrow" w:hAnsi="Arial Narrow"/>
          <w:spacing w:val="32"/>
          <w:sz w:val="21"/>
          <w:szCs w:val="21"/>
        </w:rPr>
        <w:t xml:space="preserve"> </w:t>
      </w:r>
      <w:r w:rsidRPr="00780D7C">
        <w:rPr>
          <w:rFonts w:ascii="Arial Narrow" w:hAnsi="Arial Narrow"/>
          <w:sz w:val="21"/>
          <w:szCs w:val="21"/>
        </w:rPr>
        <w:t>byť</w:t>
      </w:r>
      <w:r w:rsidRPr="00780D7C">
        <w:rPr>
          <w:rFonts w:ascii="Arial Narrow" w:hAnsi="Arial Narrow"/>
          <w:spacing w:val="36"/>
          <w:sz w:val="21"/>
          <w:szCs w:val="21"/>
        </w:rPr>
        <w:t xml:space="preserve"> </w:t>
      </w:r>
      <w:r w:rsidRPr="00780D7C">
        <w:rPr>
          <w:rFonts w:ascii="Arial Narrow" w:hAnsi="Arial Narrow"/>
          <w:sz w:val="21"/>
          <w:szCs w:val="21"/>
        </w:rPr>
        <w:t>trvanlivý.</w:t>
      </w:r>
    </w:p>
    <w:p w14:paraId="12EC6A5E" w14:textId="77777777" w:rsidR="003B3D9B" w:rsidRPr="00780D7C" w:rsidRDefault="003B3D9B" w:rsidP="001D0D8E">
      <w:pPr>
        <w:pStyle w:val="Zkladntext"/>
        <w:spacing w:before="116"/>
        <w:ind w:firstLine="0"/>
        <w:rPr>
          <w:rFonts w:ascii="Arial Narrow" w:hAnsi="Arial Narrow"/>
          <w:sz w:val="21"/>
          <w:szCs w:val="21"/>
        </w:rPr>
      </w:pPr>
      <w:r w:rsidRPr="00780D7C">
        <w:rPr>
          <w:rFonts w:ascii="Arial Narrow" w:hAnsi="Arial Narrow"/>
          <w:sz w:val="21"/>
          <w:szCs w:val="21"/>
        </w:rPr>
        <w:t>Systém</w:t>
      </w:r>
      <w:r w:rsidRPr="00780D7C">
        <w:rPr>
          <w:rFonts w:ascii="Arial Narrow" w:hAnsi="Arial Narrow"/>
          <w:spacing w:val="47"/>
          <w:sz w:val="21"/>
          <w:szCs w:val="21"/>
        </w:rPr>
        <w:t xml:space="preserve"> </w:t>
      </w:r>
      <w:r w:rsidRPr="00780D7C">
        <w:rPr>
          <w:rFonts w:ascii="Arial Narrow" w:hAnsi="Arial Narrow"/>
          <w:sz w:val="21"/>
          <w:szCs w:val="21"/>
        </w:rPr>
        <w:t>štrbinových</w:t>
      </w:r>
      <w:r w:rsidRPr="00780D7C">
        <w:rPr>
          <w:rFonts w:ascii="Arial Narrow" w:hAnsi="Arial Narrow"/>
          <w:spacing w:val="50"/>
          <w:sz w:val="21"/>
          <w:szCs w:val="21"/>
        </w:rPr>
        <w:t xml:space="preserve"> </w:t>
      </w:r>
      <w:r w:rsidRPr="00780D7C">
        <w:rPr>
          <w:rFonts w:ascii="Arial Narrow" w:hAnsi="Arial Narrow"/>
          <w:sz w:val="21"/>
          <w:szCs w:val="21"/>
        </w:rPr>
        <w:t>žľabov</w:t>
      </w:r>
      <w:r w:rsidRPr="00780D7C">
        <w:rPr>
          <w:rFonts w:ascii="Arial Narrow" w:hAnsi="Arial Narrow"/>
          <w:spacing w:val="43"/>
          <w:sz w:val="21"/>
          <w:szCs w:val="21"/>
        </w:rPr>
        <w:t xml:space="preserve"> </w:t>
      </w:r>
      <w:r w:rsidRPr="00780D7C">
        <w:rPr>
          <w:rFonts w:ascii="Arial Narrow" w:hAnsi="Arial Narrow"/>
          <w:sz w:val="21"/>
          <w:szCs w:val="21"/>
        </w:rPr>
        <w:t>musí</w:t>
      </w:r>
      <w:r w:rsidRPr="00780D7C">
        <w:rPr>
          <w:rFonts w:ascii="Arial Narrow" w:hAnsi="Arial Narrow"/>
          <w:spacing w:val="44"/>
          <w:sz w:val="21"/>
          <w:szCs w:val="21"/>
        </w:rPr>
        <w:t xml:space="preserve"> </w:t>
      </w:r>
      <w:r w:rsidRPr="00780D7C">
        <w:rPr>
          <w:rFonts w:ascii="Arial Narrow" w:hAnsi="Arial Narrow"/>
          <w:sz w:val="21"/>
          <w:szCs w:val="21"/>
        </w:rPr>
        <w:t>obsahovať</w:t>
      </w:r>
      <w:r w:rsidRPr="00780D7C">
        <w:rPr>
          <w:rFonts w:ascii="Arial Narrow" w:hAnsi="Arial Narrow"/>
          <w:spacing w:val="52"/>
          <w:sz w:val="21"/>
          <w:szCs w:val="21"/>
        </w:rPr>
        <w:t xml:space="preserve"> </w:t>
      </w:r>
      <w:r w:rsidRPr="00780D7C">
        <w:rPr>
          <w:rFonts w:ascii="Arial Narrow" w:hAnsi="Arial Narrow"/>
          <w:sz w:val="21"/>
          <w:szCs w:val="21"/>
        </w:rPr>
        <w:t>výmenný</w:t>
      </w:r>
      <w:r w:rsidRPr="00780D7C">
        <w:rPr>
          <w:rFonts w:ascii="Arial Narrow" w:hAnsi="Arial Narrow"/>
          <w:spacing w:val="47"/>
          <w:sz w:val="21"/>
          <w:szCs w:val="21"/>
        </w:rPr>
        <w:t xml:space="preserve"> </w:t>
      </w:r>
      <w:r w:rsidRPr="00780D7C">
        <w:rPr>
          <w:rFonts w:ascii="Arial Narrow" w:hAnsi="Arial Narrow"/>
          <w:sz w:val="21"/>
          <w:szCs w:val="21"/>
        </w:rPr>
        <w:t>prvok</w:t>
      </w:r>
      <w:r w:rsidRPr="00780D7C">
        <w:rPr>
          <w:rFonts w:ascii="Arial Narrow" w:hAnsi="Arial Narrow"/>
          <w:spacing w:val="54"/>
          <w:sz w:val="21"/>
          <w:szCs w:val="21"/>
        </w:rPr>
        <w:t xml:space="preserve"> </w:t>
      </w:r>
      <w:r w:rsidRPr="00780D7C">
        <w:rPr>
          <w:rFonts w:ascii="Arial Narrow" w:hAnsi="Arial Narrow"/>
          <w:sz w:val="21"/>
          <w:szCs w:val="21"/>
        </w:rPr>
        <w:t>v</w:t>
      </w:r>
      <w:r w:rsidRPr="00780D7C">
        <w:rPr>
          <w:rFonts w:ascii="Arial Narrow" w:hAnsi="Arial Narrow"/>
          <w:spacing w:val="43"/>
          <w:sz w:val="21"/>
          <w:szCs w:val="21"/>
        </w:rPr>
        <w:t xml:space="preserve"> </w:t>
      </w:r>
      <w:r w:rsidRPr="00780D7C">
        <w:rPr>
          <w:rFonts w:ascii="Arial Narrow" w:hAnsi="Arial Narrow"/>
          <w:sz w:val="21"/>
          <w:szCs w:val="21"/>
        </w:rPr>
        <w:t>prípade</w:t>
      </w:r>
      <w:r w:rsidRPr="00780D7C">
        <w:rPr>
          <w:rFonts w:ascii="Arial Narrow" w:hAnsi="Arial Narrow"/>
          <w:spacing w:val="45"/>
          <w:sz w:val="21"/>
          <w:szCs w:val="21"/>
        </w:rPr>
        <w:t xml:space="preserve"> </w:t>
      </w:r>
      <w:r w:rsidRPr="00780D7C">
        <w:rPr>
          <w:rFonts w:ascii="Arial Narrow" w:hAnsi="Arial Narrow"/>
          <w:sz w:val="21"/>
          <w:szCs w:val="21"/>
        </w:rPr>
        <w:t>poškodenia.</w:t>
      </w:r>
    </w:p>
    <w:p w14:paraId="12B96208" w14:textId="77777777" w:rsidR="003B3D9B" w:rsidRPr="00780D7C" w:rsidRDefault="003B3D9B" w:rsidP="001D0D8E">
      <w:pPr>
        <w:pStyle w:val="Zkladntext"/>
        <w:spacing w:before="126" w:line="244" w:lineRule="auto"/>
        <w:ind w:right="106" w:firstLine="0"/>
        <w:rPr>
          <w:rFonts w:ascii="Arial Narrow" w:hAnsi="Arial Narrow"/>
          <w:sz w:val="21"/>
          <w:szCs w:val="21"/>
        </w:rPr>
      </w:pPr>
      <w:r w:rsidRPr="00780D7C">
        <w:rPr>
          <w:rFonts w:ascii="Arial Narrow" w:hAnsi="Arial Narrow"/>
          <w:sz w:val="21"/>
          <w:szCs w:val="21"/>
        </w:rPr>
        <w:t>Žľaby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
          <w:sz w:val="21"/>
          <w:szCs w:val="21"/>
        </w:rPr>
        <w:t xml:space="preserve"> </w:t>
      </w:r>
      <w:r w:rsidRPr="00780D7C">
        <w:rPr>
          <w:rFonts w:ascii="Arial Narrow" w:hAnsi="Arial Narrow"/>
          <w:sz w:val="21"/>
          <w:szCs w:val="21"/>
        </w:rPr>
        <w:t>platný</w:t>
      </w:r>
      <w:r w:rsidRPr="00780D7C">
        <w:rPr>
          <w:rFonts w:ascii="Arial Narrow" w:hAnsi="Arial Narrow"/>
          <w:spacing w:val="1"/>
          <w:sz w:val="21"/>
          <w:szCs w:val="21"/>
        </w:rPr>
        <w:t xml:space="preserve"> </w:t>
      </w:r>
      <w:r w:rsidRPr="00780D7C">
        <w:rPr>
          <w:rFonts w:ascii="Arial Narrow" w:hAnsi="Arial Narrow"/>
          <w:sz w:val="21"/>
          <w:szCs w:val="21"/>
        </w:rPr>
        <w:t>certifikát</w:t>
      </w:r>
      <w:r w:rsidRPr="00780D7C">
        <w:rPr>
          <w:rFonts w:ascii="Arial Narrow" w:hAnsi="Arial Narrow"/>
          <w:spacing w:val="1"/>
          <w:sz w:val="21"/>
          <w:szCs w:val="21"/>
        </w:rPr>
        <w:t xml:space="preserve"> </w:t>
      </w:r>
      <w:r w:rsidRPr="00780D7C">
        <w:rPr>
          <w:rFonts w:ascii="Arial Narrow" w:hAnsi="Arial Narrow"/>
          <w:sz w:val="21"/>
          <w:szCs w:val="21"/>
        </w:rPr>
        <w:t>výrobku</w:t>
      </w:r>
      <w:r w:rsidRPr="00780D7C">
        <w:rPr>
          <w:rFonts w:ascii="Arial Narrow" w:hAnsi="Arial Narrow"/>
          <w:spacing w:val="1"/>
          <w:sz w:val="21"/>
          <w:szCs w:val="21"/>
        </w:rPr>
        <w:t xml:space="preserve"> </w:t>
      </w:r>
      <w:r w:rsidRPr="00780D7C">
        <w:rPr>
          <w:rFonts w:ascii="Arial Narrow" w:hAnsi="Arial Narrow"/>
          <w:sz w:val="21"/>
          <w:szCs w:val="21"/>
        </w:rPr>
        <w:t>a ES</w:t>
      </w:r>
      <w:r w:rsidRPr="00780D7C">
        <w:rPr>
          <w:rFonts w:ascii="Arial Narrow" w:hAnsi="Arial Narrow"/>
          <w:spacing w:val="59"/>
          <w:sz w:val="21"/>
          <w:szCs w:val="21"/>
        </w:rPr>
        <w:t xml:space="preserve"> </w:t>
      </w:r>
      <w:r w:rsidRPr="00780D7C">
        <w:rPr>
          <w:rFonts w:ascii="Arial Narrow" w:hAnsi="Arial Narrow"/>
          <w:sz w:val="21"/>
          <w:szCs w:val="21"/>
        </w:rPr>
        <w:t>prehlásenie</w:t>
      </w:r>
      <w:r w:rsidRPr="00780D7C">
        <w:rPr>
          <w:rFonts w:ascii="Arial Narrow" w:hAnsi="Arial Narrow"/>
          <w:spacing w:val="58"/>
          <w:sz w:val="21"/>
          <w:szCs w:val="21"/>
        </w:rPr>
        <w:t xml:space="preserve"> </w:t>
      </w:r>
      <w:r w:rsidRPr="00780D7C">
        <w:rPr>
          <w:rFonts w:ascii="Arial Narrow" w:hAnsi="Arial Narrow"/>
          <w:sz w:val="21"/>
          <w:szCs w:val="21"/>
        </w:rPr>
        <w:t>o zhode,</w:t>
      </w:r>
      <w:r w:rsidRPr="00780D7C">
        <w:rPr>
          <w:rFonts w:ascii="Arial Narrow" w:hAnsi="Arial Narrow"/>
          <w:spacing w:val="58"/>
          <w:sz w:val="21"/>
          <w:szCs w:val="21"/>
        </w:rPr>
        <w:t xml:space="preserve"> </w:t>
      </w:r>
      <w:r w:rsidRPr="00780D7C">
        <w:rPr>
          <w:rFonts w:ascii="Arial Narrow" w:hAnsi="Arial Narrow"/>
          <w:sz w:val="21"/>
          <w:szCs w:val="21"/>
        </w:rPr>
        <w:t>preukaznú</w:t>
      </w:r>
      <w:r w:rsidRPr="00780D7C">
        <w:rPr>
          <w:rFonts w:ascii="Arial Narrow" w:hAnsi="Arial Narrow"/>
          <w:spacing w:val="59"/>
          <w:sz w:val="21"/>
          <w:szCs w:val="21"/>
        </w:rPr>
        <w:t xml:space="preserve"> </w:t>
      </w:r>
      <w:r w:rsidRPr="00780D7C">
        <w:rPr>
          <w:rFonts w:ascii="Arial Narrow" w:hAnsi="Arial Narrow"/>
          <w:sz w:val="21"/>
          <w:szCs w:val="21"/>
        </w:rPr>
        <w:t>skúšku</w:t>
      </w:r>
      <w:r w:rsidRPr="00780D7C">
        <w:rPr>
          <w:rFonts w:ascii="Arial Narrow" w:hAnsi="Arial Narrow"/>
          <w:spacing w:val="1"/>
          <w:sz w:val="21"/>
          <w:szCs w:val="21"/>
        </w:rPr>
        <w:t xml:space="preserve"> </w:t>
      </w:r>
      <w:r w:rsidRPr="00780D7C">
        <w:rPr>
          <w:rFonts w:ascii="Arial Narrow" w:hAnsi="Arial Narrow"/>
          <w:sz w:val="21"/>
          <w:szCs w:val="21"/>
        </w:rPr>
        <w:t>betónu STN EN 1433/A1/AC a skúšku rozloženia pórov L&lt; 0,16 mm. Výrobca s</w:t>
      </w:r>
      <w:r w:rsidRPr="00780D7C">
        <w:rPr>
          <w:rFonts w:ascii="Arial Narrow" w:hAnsi="Arial Narrow"/>
          <w:spacing w:val="58"/>
          <w:sz w:val="21"/>
          <w:szCs w:val="21"/>
        </w:rPr>
        <w:t xml:space="preserve"> </w:t>
      </w:r>
      <w:r w:rsidRPr="00780D7C">
        <w:rPr>
          <w:rFonts w:ascii="Arial Narrow" w:hAnsi="Arial Narrow"/>
          <w:sz w:val="21"/>
          <w:szCs w:val="21"/>
        </w:rPr>
        <w:t>certifikátom</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
          <w:sz w:val="21"/>
          <w:szCs w:val="21"/>
        </w:rPr>
        <w:t xml:space="preserve"> </w:t>
      </w:r>
      <w:r w:rsidRPr="00780D7C">
        <w:rPr>
          <w:rFonts w:ascii="Arial Narrow" w:hAnsi="Arial Narrow"/>
          <w:sz w:val="21"/>
          <w:szCs w:val="21"/>
        </w:rPr>
        <w:t>výrobnú</w:t>
      </w:r>
      <w:r w:rsidRPr="00780D7C">
        <w:rPr>
          <w:rFonts w:ascii="Arial Narrow" w:hAnsi="Arial Narrow"/>
          <w:spacing w:val="1"/>
          <w:sz w:val="21"/>
          <w:szCs w:val="21"/>
        </w:rPr>
        <w:t xml:space="preserve"> </w:t>
      </w:r>
      <w:r w:rsidRPr="00780D7C">
        <w:rPr>
          <w:rFonts w:ascii="Arial Narrow" w:hAnsi="Arial Narrow"/>
          <w:sz w:val="21"/>
          <w:szCs w:val="21"/>
        </w:rPr>
        <w:t>technickú</w:t>
      </w:r>
      <w:r w:rsidRPr="00780D7C">
        <w:rPr>
          <w:rFonts w:ascii="Arial Narrow" w:hAnsi="Arial Narrow"/>
          <w:spacing w:val="1"/>
          <w:sz w:val="21"/>
          <w:szCs w:val="21"/>
        </w:rPr>
        <w:t xml:space="preserve"> </w:t>
      </w:r>
      <w:r w:rsidRPr="00780D7C">
        <w:rPr>
          <w:rFonts w:ascii="Arial Narrow" w:hAnsi="Arial Narrow"/>
          <w:sz w:val="21"/>
          <w:szCs w:val="21"/>
        </w:rPr>
        <w:t>dokumentáciu</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a technologické</w:t>
      </w:r>
      <w:r w:rsidRPr="00780D7C">
        <w:rPr>
          <w:rFonts w:ascii="Arial Narrow" w:hAnsi="Arial Narrow"/>
          <w:spacing w:val="1"/>
          <w:sz w:val="21"/>
          <w:szCs w:val="21"/>
        </w:rPr>
        <w:t xml:space="preserve"> </w:t>
      </w:r>
      <w:r w:rsidRPr="00780D7C">
        <w:rPr>
          <w:rFonts w:ascii="Arial Narrow" w:hAnsi="Arial Narrow"/>
          <w:sz w:val="21"/>
          <w:szCs w:val="21"/>
        </w:rPr>
        <w:t>predpisy</w:t>
      </w:r>
      <w:r w:rsidRPr="00780D7C">
        <w:rPr>
          <w:rFonts w:ascii="Arial Narrow" w:hAnsi="Arial Narrow"/>
          <w:spacing w:val="58"/>
          <w:sz w:val="21"/>
          <w:szCs w:val="21"/>
        </w:rPr>
        <w:t xml:space="preserve"> </w:t>
      </w:r>
      <w:r w:rsidRPr="00780D7C">
        <w:rPr>
          <w:rFonts w:ascii="Arial Narrow" w:hAnsi="Arial Narrow"/>
          <w:sz w:val="21"/>
          <w:szCs w:val="21"/>
        </w:rPr>
        <w:t>pre,</w:t>
      </w:r>
      <w:r w:rsidRPr="00780D7C">
        <w:rPr>
          <w:rFonts w:ascii="Arial Narrow" w:hAnsi="Arial Narrow"/>
          <w:spacing w:val="58"/>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montáž</w:t>
      </w:r>
      <w:r w:rsidRPr="00780D7C">
        <w:rPr>
          <w:rFonts w:ascii="Arial Narrow" w:hAnsi="Arial Narrow"/>
          <w:spacing w:val="1"/>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opravu</w:t>
      </w:r>
      <w:r w:rsidRPr="00780D7C">
        <w:rPr>
          <w:rFonts w:ascii="Arial Narrow" w:hAnsi="Arial Narrow"/>
          <w:spacing w:val="1"/>
          <w:sz w:val="21"/>
          <w:szCs w:val="21"/>
        </w:rPr>
        <w:t xml:space="preserve"> </w:t>
      </w:r>
      <w:r w:rsidRPr="00780D7C">
        <w:rPr>
          <w:rFonts w:ascii="Arial Narrow" w:hAnsi="Arial Narrow"/>
          <w:sz w:val="21"/>
          <w:szCs w:val="21"/>
        </w:rPr>
        <w:t>poškodených</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a výmenu</w:t>
      </w:r>
      <w:r w:rsidRPr="00780D7C">
        <w:rPr>
          <w:rFonts w:ascii="Arial Narrow" w:hAnsi="Arial Narrow"/>
          <w:spacing w:val="1"/>
          <w:sz w:val="21"/>
          <w:szCs w:val="21"/>
        </w:rPr>
        <w:t xml:space="preserve"> </w:t>
      </w:r>
      <w:r w:rsidRPr="00780D7C">
        <w:rPr>
          <w:rFonts w:ascii="Arial Narrow" w:hAnsi="Arial Narrow"/>
          <w:sz w:val="21"/>
          <w:szCs w:val="21"/>
        </w:rPr>
        <w:t>poškodených</w:t>
      </w:r>
      <w:r w:rsidRPr="00780D7C">
        <w:rPr>
          <w:rFonts w:ascii="Arial Narrow" w:hAnsi="Arial Narrow"/>
          <w:spacing w:val="1"/>
          <w:sz w:val="21"/>
          <w:szCs w:val="21"/>
        </w:rPr>
        <w:t xml:space="preserve"> </w:t>
      </w:r>
      <w:r w:rsidRPr="00780D7C">
        <w:rPr>
          <w:rFonts w:ascii="Arial Narrow" w:hAnsi="Arial Narrow"/>
          <w:sz w:val="21"/>
          <w:szCs w:val="21"/>
        </w:rPr>
        <w:t>dielcov.</w:t>
      </w:r>
      <w:r w:rsidRPr="00780D7C">
        <w:rPr>
          <w:rFonts w:ascii="Arial Narrow" w:hAnsi="Arial Narrow"/>
          <w:spacing w:val="1"/>
          <w:sz w:val="21"/>
          <w:szCs w:val="21"/>
        </w:rPr>
        <w:t xml:space="preserve"> </w:t>
      </w:r>
      <w:r w:rsidRPr="00780D7C">
        <w:rPr>
          <w:rFonts w:ascii="Arial Narrow" w:hAnsi="Arial Narrow"/>
          <w:sz w:val="21"/>
          <w:szCs w:val="21"/>
        </w:rPr>
        <w:t>Výrobca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požiadanie</w:t>
      </w:r>
      <w:r w:rsidRPr="00780D7C">
        <w:rPr>
          <w:rFonts w:ascii="Arial Narrow" w:hAnsi="Arial Narrow"/>
          <w:spacing w:val="1"/>
          <w:sz w:val="21"/>
          <w:szCs w:val="21"/>
        </w:rPr>
        <w:t xml:space="preserve"> </w:t>
      </w:r>
      <w:r w:rsidRPr="00780D7C">
        <w:rPr>
          <w:rFonts w:ascii="Arial Narrow" w:hAnsi="Arial Narrow"/>
          <w:sz w:val="21"/>
          <w:szCs w:val="21"/>
        </w:rPr>
        <w:t>poskytne</w:t>
      </w:r>
      <w:r w:rsidRPr="00780D7C">
        <w:rPr>
          <w:rFonts w:ascii="Arial Narrow" w:hAnsi="Arial Narrow"/>
          <w:spacing w:val="1"/>
          <w:sz w:val="21"/>
          <w:szCs w:val="21"/>
        </w:rPr>
        <w:t xml:space="preserve"> </w:t>
      </w:r>
      <w:r w:rsidRPr="00780D7C">
        <w:rPr>
          <w:rFonts w:ascii="Arial Narrow" w:hAnsi="Arial Narrow"/>
          <w:sz w:val="21"/>
          <w:szCs w:val="21"/>
        </w:rPr>
        <w:t>tieto</w:t>
      </w:r>
      <w:r w:rsidRPr="00780D7C">
        <w:rPr>
          <w:rFonts w:ascii="Arial Narrow" w:hAnsi="Arial Narrow"/>
          <w:spacing w:val="1"/>
          <w:sz w:val="21"/>
          <w:szCs w:val="21"/>
        </w:rPr>
        <w:t xml:space="preserve"> </w:t>
      </w:r>
      <w:r w:rsidRPr="00780D7C">
        <w:rPr>
          <w:rFonts w:ascii="Arial Narrow" w:hAnsi="Arial Narrow"/>
          <w:sz w:val="21"/>
          <w:szCs w:val="21"/>
        </w:rPr>
        <w:t>dokumenty</w:t>
      </w:r>
      <w:r w:rsidRPr="00780D7C">
        <w:rPr>
          <w:rFonts w:ascii="Arial Narrow" w:hAnsi="Arial Narrow"/>
          <w:spacing w:val="1"/>
          <w:sz w:val="21"/>
          <w:szCs w:val="21"/>
        </w:rPr>
        <w:t xml:space="preserve"> </w:t>
      </w:r>
      <w:r w:rsidRPr="00780D7C">
        <w:rPr>
          <w:rFonts w:ascii="Arial Narrow" w:hAnsi="Arial Narrow"/>
          <w:sz w:val="21"/>
          <w:szCs w:val="21"/>
        </w:rPr>
        <w:t>zhotoviteľovi.</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povinný</w:t>
      </w:r>
      <w:r w:rsidRPr="00780D7C">
        <w:rPr>
          <w:rFonts w:ascii="Arial Narrow" w:hAnsi="Arial Narrow"/>
          <w:spacing w:val="1"/>
          <w:sz w:val="21"/>
          <w:szCs w:val="21"/>
        </w:rPr>
        <w:t xml:space="preserve"> </w:t>
      </w:r>
      <w:r w:rsidRPr="00780D7C">
        <w:rPr>
          <w:rFonts w:ascii="Arial Narrow" w:hAnsi="Arial Narrow"/>
          <w:sz w:val="21"/>
          <w:szCs w:val="21"/>
        </w:rPr>
        <w:t>stavebné</w:t>
      </w:r>
      <w:r w:rsidRPr="00780D7C">
        <w:rPr>
          <w:rFonts w:ascii="Arial Narrow" w:hAnsi="Arial Narrow"/>
          <w:spacing w:val="1"/>
          <w:sz w:val="21"/>
          <w:szCs w:val="21"/>
        </w:rPr>
        <w:t xml:space="preserve"> </w:t>
      </w:r>
      <w:r w:rsidRPr="00780D7C">
        <w:rPr>
          <w:rFonts w:ascii="Arial Narrow" w:hAnsi="Arial Narrow"/>
          <w:sz w:val="21"/>
          <w:szCs w:val="21"/>
        </w:rPr>
        <w:t>dielo</w:t>
      </w:r>
      <w:r w:rsidRPr="00780D7C">
        <w:rPr>
          <w:rFonts w:ascii="Arial Narrow" w:hAnsi="Arial Narrow"/>
          <w:spacing w:val="1"/>
          <w:sz w:val="21"/>
          <w:szCs w:val="21"/>
        </w:rPr>
        <w:t xml:space="preserve"> </w:t>
      </w:r>
      <w:r w:rsidRPr="00780D7C">
        <w:rPr>
          <w:rFonts w:ascii="Arial Narrow" w:hAnsi="Arial Narrow"/>
          <w:sz w:val="21"/>
          <w:szCs w:val="21"/>
        </w:rPr>
        <w:t>realizovať</w:t>
      </w:r>
      <w:r w:rsidRPr="00780D7C">
        <w:rPr>
          <w:rFonts w:ascii="Arial Narrow" w:hAnsi="Arial Narrow"/>
          <w:spacing w:val="18"/>
          <w:sz w:val="21"/>
          <w:szCs w:val="21"/>
        </w:rPr>
        <w:t xml:space="preserve"> </w:t>
      </w:r>
      <w:r w:rsidRPr="00780D7C">
        <w:rPr>
          <w:rFonts w:ascii="Arial Narrow" w:hAnsi="Arial Narrow"/>
          <w:sz w:val="21"/>
          <w:szCs w:val="21"/>
        </w:rPr>
        <w:t>na</w:t>
      </w:r>
      <w:r w:rsidRPr="00780D7C">
        <w:rPr>
          <w:rFonts w:ascii="Arial Narrow" w:hAnsi="Arial Narrow"/>
          <w:spacing w:val="18"/>
          <w:sz w:val="21"/>
          <w:szCs w:val="21"/>
        </w:rPr>
        <w:t xml:space="preserve"> </w:t>
      </w:r>
      <w:r w:rsidRPr="00780D7C">
        <w:rPr>
          <w:rFonts w:ascii="Arial Narrow" w:hAnsi="Arial Narrow"/>
          <w:sz w:val="21"/>
          <w:szCs w:val="21"/>
        </w:rPr>
        <w:t>základe</w:t>
      </w:r>
      <w:r w:rsidRPr="00780D7C">
        <w:rPr>
          <w:rFonts w:ascii="Arial Narrow" w:hAnsi="Arial Narrow"/>
          <w:spacing w:val="15"/>
          <w:sz w:val="21"/>
          <w:szCs w:val="21"/>
        </w:rPr>
        <w:t xml:space="preserve"> </w:t>
      </w:r>
      <w:r w:rsidRPr="00780D7C">
        <w:rPr>
          <w:rFonts w:ascii="Arial Narrow" w:hAnsi="Arial Narrow"/>
          <w:sz w:val="21"/>
          <w:szCs w:val="21"/>
        </w:rPr>
        <w:t>týchto</w:t>
      </w:r>
      <w:r w:rsidRPr="00780D7C">
        <w:rPr>
          <w:rFonts w:ascii="Arial Narrow" w:hAnsi="Arial Narrow"/>
          <w:spacing w:val="15"/>
          <w:sz w:val="21"/>
          <w:szCs w:val="21"/>
        </w:rPr>
        <w:t xml:space="preserve"> </w:t>
      </w:r>
      <w:r w:rsidRPr="00780D7C">
        <w:rPr>
          <w:rFonts w:ascii="Arial Narrow" w:hAnsi="Arial Narrow"/>
          <w:sz w:val="21"/>
          <w:szCs w:val="21"/>
        </w:rPr>
        <w:t>dokumentov.</w:t>
      </w:r>
    </w:p>
    <w:p w14:paraId="6CF28420" w14:textId="77777777" w:rsidR="003B3D9B" w:rsidRPr="00780D7C" w:rsidRDefault="003B3D9B" w:rsidP="00455941">
      <w:pPr>
        <w:pStyle w:val="Nadpis3"/>
        <w:rPr>
          <w:rFonts w:ascii="Arial Narrow" w:hAnsi="Arial Narrow"/>
          <w:sz w:val="21"/>
          <w:szCs w:val="21"/>
        </w:rPr>
      </w:pPr>
      <w:bookmarkStart w:id="122" w:name="_TOC_250047"/>
      <w:r w:rsidRPr="00780D7C">
        <w:rPr>
          <w:rFonts w:ascii="Arial Narrow" w:hAnsi="Arial Narrow"/>
          <w:sz w:val="21"/>
          <w:szCs w:val="21"/>
        </w:rPr>
        <w:t>Tvary</w:t>
      </w:r>
      <w:r w:rsidRPr="00780D7C">
        <w:rPr>
          <w:rFonts w:ascii="Arial Narrow" w:hAnsi="Arial Narrow"/>
          <w:spacing w:val="35"/>
          <w:sz w:val="21"/>
          <w:szCs w:val="21"/>
        </w:rPr>
        <w:t xml:space="preserve"> </w:t>
      </w:r>
      <w:r w:rsidRPr="00780D7C">
        <w:rPr>
          <w:rFonts w:ascii="Arial Narrow" w:hAnsi="Arial Narrow"/>
          <w:sz w:val="21"/>
          <w:szCs w:val="21"/>
        </w:rPr>
        <w:t>prvkov</w:t>
      </w:r>
      <w:r w:rsidRPr="00780D7C">
        <w:rPr>
          <w:rFonts w:ascii="Arial Narrow" w:hAnsi="Arial Narrow"/>
          <w:spacing w:val="39"/>
          <w:sz w:val="21"/>
          <w:szCs w:val="21"/>
        </w:rPr>
        <w:t xml:space="preserve"> </w:t>
      </w:r>
      <w:r w:rsidRPr="00780D7C">
        <w:rPr>
          <w:rFonts w:ascii="Arial Narrow" w:hAnsi="Arial Narrow"/>
          <w:sz w:val="21"/>
          <w:szCs w:val="21"/>
        </w:rPr>
        <w:t>a</w:t>
      </w:r>
      <w:r w:rsidRPr="00780D7C">
        <w:rPr>
          <w:rFonts w:ascii="Arial Narrow" w:hAnsi="Arial Narrow"/>
          <w:spacing w:val="42"/>
          <w:sz w:val="21"/>
          <w:szCs w:val="21"/>
        </w:rPr>
        <w:t xml:space="preserve"> </w:t>
      </w:r>
      <w:r w:rsidRPr="00780D7C">
        <w:rPr>
          <w:rFonts w:ascii="Arial Narrow" w:hAnsi="Arial Narrow"/>
          <w:sz w:val="21"/>
          <w:szCs w:val="21"/>
        </w:rPr>
        <w:t>povolená</w:t>
      </w:r>
      <w:r w:rsidRPr="00780D7C">
        <w:rPr>
          <w:rFonts w:ascii="Arial Narrow" w:hAnsi="Arial Narrow"/>
          <w:spacing w:val="42"/>
          <w:sz w:val="21"/>
          <w:szCs w:val="21"/>
        </w:rPr>
        <w:t xml:space="preserve"> </w:t>
      </w:r>
      <w:bookmarkEnd w:id="122"/>
      <w:r w:rsidRPr="00780D7C">
        <w:rPr>
          <w:rFonts w:ascii="Arial Narrow" w:hAnsi="Arial Narrow"/>
          <w:sz w:val="21"/>
          <w:szCs w:val="21"/>
        </w:rPr>
        <w:t>tolerancia</w:t>
      </w:r>
    </w:p>
    <w:p w14:paraId="2EC3BACF" w14:textId="77777777" w:rsidR="003B3D9B" w:rsidRPr="00780D7C" w:rsidRDefault="003B3D9B" w:rsidP="001D0D8E">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Tvary</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predpísané</w:t>
      </w:r>
      <w:r w:rsidRPr="00780D7C">
        <w:rPr>
          <w:rFonts w:ascii="Arial Narrow" w:hAnsi="Arial Narrow"/>
          <w:spacing w:val="1"/>
          <w:sz w:val="21"/>
          <w:szCs w:val="21"/>
        </w:rPr>
        <w:t xml:space="preserve"> </w:t>
      </w:r>
      <w:r w:rsidRPr="00780D7C">
        <w:rPr>
          <w:rFonts w:ascii="Arial Narrow" w:hAnsi="Arial Narrow"/>
          <w:sz w:val="21"/>
          <w:szCs w:val="21"/>
        </w:rPr>
        <w:t>projektovou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výrobnou</w:t>
      </w:r>
      <w:r w:rsidRPr="00780D7C">
        <w:rPr>
          <w:rFonts w:ascii="Arial Narrow" w:hAnsi="Arial Narrow"/>
          <w:spacing w:val="1"/>
          <w:sz w:val="21"/>
          <w:szCs w:val="21"/>
        </w:rPr>
        <w:t xml:space="preserve"> </w:t>
      </w:r>
      <w:r w:rsidRPr="00780D7C">
        <w:rPr>
          <w:rFonts w:ascii="Arial Narrow" w:hAnsi="Arial Narrow"/>
          <w:sz w:val="21"/>
          <w:szCs w:val="21"/>
        </w:rPr>
        <w:t>dokumentáciou.</w:t>
      </w:r>
      <w:r w:rsidRPr="00780D7C">
        <w:rPr>
          <w:rFonts w:ascii="Arial Narrow" w:hAnsi="Arial Narrow"/>
          <w:spacing w:val="1"/>
          <w:sz w:val="21"/>
          <w:szCs w:val="21"/>
        </w:rPr>
        <w:t xml:space="preserve"> </w:t>
      </w:r>
      <w:r w:rsidRPr="00780D7C">
        <w:rPr>
          <w:rFonts w:ascii="Arial Narrow" w:hAnsi="Arial Narrow"/>
          <w:sz w:val="21"/>
          <w:szCs w:val="21"/>
        </w:rPr>
        <w:t>Povolené</w:t>
      </w:r>
      <w:r w:rsidRPr="00780D7C">
        <w:rPr>
          <w:rFonts w:ascii="Arial Narrow" w:hAnsi="Arial Narrow"/>
          <w:spacing w:val="1"/>
          <w:sz w:val="21"/>
          <w:szCs w:val="21"/>
        </w:rPr>
        <w:t xml:space="preserve"> </w:t>
      </w:r>
      <w:r w:rsidRPr="00780D7C">
        <w:rPr>
          <w:rFonts w:ascii="Arial Narrow" w:hAnsi="Arial Narrow"/>
          <w:sz w:val="21"/>
          <w:szCs w:val="21"/>
        </w:rPr>
        <w:t>tolerancie</w:t>
      </w:r>
      <w:r w:rsidRPr="00780D7C">
        <w:rPr>
          <w:rFonts w:ascii="Arial Narrow" w:hAnsi="Arial Narrow"/>
          <w:spacing w:val="1"/>
          <w:sz w:val="21"/>
          <w:szCs w:val="21"/>
        </w:rPr>
        <w:t xml:space="preserve"> </w:t>
      </w:r>
      <w:r w:rsidRPr="00780D7C">
        <w:rPr>
          <w:rFonts w:ascii="Arial Narrow" w:hAnsi="Arial Narrow"/>
          <w:sz w:val="21"/>
          <w:szCs w:val="21"/>
        </w:rPr>
        <w:t>stanovuje</w:t>
      </w:r>
      <w:r w:rsidRPr="00780D7C">
        <w:rPr>
          <w:rFonts w:ascii="Arial Narrow" w:hAnsi="Arial Narrow"/>
          <w:spacing w:val="17"/>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0212/Z1,</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0212-6.</w:t>
      </w:r>
    </w:p>
    <w:p w14:paraId="5CA09D27" w14:textId="77777777" w:rsidR="003B3D9B" w:rsidRPr="00780D7C" w:rsidRDefault="003B3D9B" w:rsidP="00455941">
      <w:pPr>
        <w:pStyle w:val="Nadpis3"/>
        <w:rPr>
          <w:rFonts w:ascii="Arial Narrow" w:hAnsi="Arial Narrow"/>
          <w:sz w:val="21"/>
          <w:szCs w:val="21"/>
        </w:rPr>
      </w:pPr>
      <w:bookmarkStart w:id="123" w:name="_TOC_250046"/>
      <w:bookmarkEnd w:id="123"/>
      <w:r w:rsidRPr="00780D7C">
        <w:rPr>
          <w:rFonts w:ascii="Arial Narrow" w:hAnsi="Arial Narrow"/>
          <w:sz w:val="21"/>
          <w:szCs w:val="21"/>
        </w:rPr>
        <w:t>Statika</w:t>
      </w:r>
    </w:p>
    <w:p w14:paraId="18B9D922" w14:textId="77777777" w:rsidR="003B3D9B" w:rsidRPr="00780D7C" w:rsidRDefault="003B3D9B" w:rsidP="001D0D8E">
      <w:pPr>
        <w:pStyle w:val="Zkladntext"/>
        <w:spacing w:before="123" w:line="242" w:lineRule="auto"/>
        <w:ind w:right="105" w:firstLine="0"/>
        <w:rPr>
          <w:rFonts w:ascii="Arial Narrow" w:hAnsi="Arial Narrow"/>
          <w:sz w:val="21"/>
          <w:szCs w:val="21"/>
        </w:rPr>
      </w:pPr>
      <w:r w:rsidRPr="00780D7C">
        <w:rPr>
          <w:rFonts w:ascii="Arial Narrow" w:hAnsi="Arial Narrow"/>
          <w:sz w:val="21"/>
          <w:szCs w:val="21"/>
        </w:rPr>
        <w:t>Všetky</w:t>
      </w:r>
      <w:r w:rsidRPr="00780D7C">
        <w:rPr>
          <w:rFonts w:ascii="Arial Narrow" w:hAnsi="Arial Narrow"/>
          <w:spacing w:val="1"/>
          <w:sz w:val="21"/>
          <w:szCs w:val="21"/>
        </w:rPr>
        <w:t xml:space="preserve"> </w:t>
      </w:r>
      <w:r w:rsidRPr="00780D7C">
        <w:rPr>
          <w:rFonts w:ascii="Arial Narrow" w:hAnsi="Arial Narrow"/>
          <w:sz w:val="21"/>
          <w:szCs w:val="21"/>
        </w:rPr>
        <w:t>prvky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vyhovovať</w:t>
      </w:r>
      <w:r w:rsidRPr="00780D7C">
        <w:rPr>
          <w:rFonts w:ascii="Arial Narrow" w:hAnsi="Arial Narrow"/>
          <w:spacing w:val="1"/>
          <w:sz w:val="21"/>
          <w:szCs w:val="21"/>
        </w:rPr>
        <w:t xml:space="preserve"> </w:t>
      </w:r>
      <w:r w:rsidRPr="00780D7C">
        <w:rPr>
          <w:rFonts w:ascii="Arial Narrow" w:hAnsi="Arial Narrow"/>
          <w:sz w:val="21"/>
          <w:szCs w:val="21"/>
        </w:rPr>
        <w:t>zaťaženiu</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vozidiel</w:t>
      </w:r>
      <w:r w:rsidRPr="00780D7C">
        <w:rPr>
          <w:rFonts w:ascii="Arial Narrow" w:hAnsi="Arial Narrow"/>
          <w:spacing w:val="58"/>
          <w:sz w:val="21"/>
          <w:szCs w:val="21"/>
        </w:rPr>
        <w:t xml:space="preserve"> </w:t>
      </w:r>
      <w:r w:rsidRPr="00780D7C">
        <w:rPr>
          <w:rFonts w:ascii="Arial Narrow" w:hAnsi="Arial Narrow"/>
          <w:sz w:val="21"/>
          <w:szCs w:val="21"/>
        </w:rPr>
        <w:t>podľa</w:t>
      </w:r>
      <w:r w:rsidRPr="00780D7C">
        <w:rPr>
          <w:rFonts w:ascii="Arial Narrow" w:hAnsi="Arial Narrow"/>
          <w:spacing w:val="58"/>
          <w:sz w:val="21"/>
          <w:szCs w:val="21"/>
        </w:rPr>
        <w:t xml:space="preserve"> </w:t>
      </w:r>
      <w:r w:rsidRPr="00780D7C">
        <w:rPr>
          <w:rFonts w:ascii="Arial Narrow" w:hAnsi="Arial Narrow"/>
          <w:sz w:val="21"/>
          <w:szCs w:val="21"/>
        </w:rPr>
        <w:t>STN</w:t>
      </w:r>
      <w:r w:rsidRPr="00780D7C">
        <w:rPr>
          <w:rFonts w:ascii="Arial Narrow" w:hAnsi="Arial Narrow"/>
          <w:spacing w:val="59"/>
          <w:sz w:val="21"/>
          <w:szCs w:val="21"/>
        </w:rPr>
        <w:t xml:space="preserve"> </w:t>
      </w:r>
      <w:r w:rsidRPr="00780D7C">
        <w:rPr>
          <w:rFonts w:ascii="Arial Narrow" w:hAnsi="Arial Narrow"/>
          <w:sz w:val="21"/>
          <w:szCs w:val="21"/>
        </w:rPr>
        <w:t>EN</w:t>
      </w:r>
      <w:r w:rsidRPr="00780D7C">
        <w:rPr>
          <w:rFonts w:ascii="Arial Narrow" w:hAnsi="Arial Narrow"/>
          <w:spacing w:val="58"/>
          <w:sz w:val="21"/>
          <w:szCs w:val="21"/>
        </w:rPr>
        <w:t xml:space="preserve"> </w:t>
      </w:r>
      <w:r w:rsidRPr="00780D7C">
        <w:rPr>
          <w:rFonts w:ascii="Arial Narrow" w:hAnsi="Arial Narrow"/>
          <w:sz w:val="21"/>
          <w:szCs w:val="21"/>
        </w:rPr>
        <w:t>1991-2:2006-05</w:t>
      </w:r>
      <w:r w:rsidRPr="00780D7C">
        <w:rPr>
          <w:rFonts w:ascii="Arial Narrow" w:hAnsi="Arial Narrow"/>
          <w:spacing w:val="59"/>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6203) na medzný stav šírky trhlín v zmysle STN EN 1992-1-1:2006-07 (73 1201), STN EN</w:t>
      </w:r>
      <w:r w:rsidRPr="00780D7C">
        <w:rPr>
          <w:rFonts w:ascii="Arial Narrow" w:hAnsi="Arial Narrow"/>
          <w:spacing w:val="1"/>
          <w:sz w:val="21"/>
          <w:szCs w:val="21"/>
        </w:rPr>
        <w:t xml:space="preserve"> </w:t>
      </w:r>
      <w:r w:rsidRPr="00780D7C">
        <w:rPr>
          <w:rFonts w:ascii="Arial Narrow" w:hAnsi="Arial Narrow"/>
          <w:sz w:val="21"/>
          <w:szCs w:val="21"/>
        </w:rPr>
        <w:t>1992-1-2:2007-11</w:t>
      </w:r>
      <w:r w:rsidRPr="00780D7C">
        <w:rPr>
          <w:rFonts w:ascii="Arial Narrow" w:hAnsi="Arial Narrow"/>
          <w:spacing w:val="36"/>
          <w:sz w:val="21"/>
          <w:szCs w:val="21"/>
        </w:rPr>
        <w:t xml:space="preserve"> </w:t>
      </w:r>
      <w:r w:rsidRPr="00780D7C">
        <w:rPr>
          <w:rFonts w:ascii="Arial Narrow" w:hAnsi="Arial Narrow"/>
          <w:sz w:val="21"/>
          <w:szCs w:val="21"/>
        </w:rPr>
        <w:t>(73</w:t>
      </w:r>
      <w:r w:rsidRPr="00780D7C">
        <w:rPr>
          <w:rFonts w:ascii="Arial Narrow" w:hAnsi="Arial Narrow"/>
          <w:spacing w:val="37"/>
          <w:sz w:val="21"/>
          <w:szCs w:val="21"/>
        </w:rPr>
        <w:t xml:space="preserve"> </w:t>
      </w:r>
      <w:r w:rsidRPr="00780D7C">
        <w:rPr>
          <w:rFonts w:ascii="Arial Narrow" w:hAnsi="Arial Narrow"/>
          <w:sz w:val="21"/>
          <w:szCs w:val="21"/>
        </w:rPr>
        <w:t>1201),</w:t>
      </w:r>
      <w:r w:rsidRPr="00780D7C">
        <w:rPr>
          <w:rFonts w:ascii="Arial Narrow" w:hAnsi="Arial Narrow"/>
          <w:spacing w:val="42"/>
          <w:sz w:val="21"/>
          <w:szCs w:val="21"/>
        </w:rPr>
        <w:t xml:space="preserve"> </w:t>
      </w:r>
      <w:r w:rsidRPr="00780D7C">
        <w:rPr>
          <w:rFonts w:ascii="Arial Narrow" w:hAnsi="Arial Narrow"/>
          <w:sz w:val="21"/>
          <w:szCs w:val="21"/>
        </w:rPr>
        <w:t>STN</w:t>
      </w:r>
      <w:r w:rsidRPr="00780D7C">
        <w:rPr>
          <w:rFonts w:ascii="Arial Narrow" w:hAnsi="Arial Narrow"/>
          <w:spacing w:val="40"/>
          <w:sz w:val="21"/>
          <w:szCs w:val="21"/>
        </w:rPr>
        <w:t xml:space="preserve"> </w:t>
      </w:r>
      <w:r w:rsidRPr="00780D7C">
        <w:rPr>
          <w:rFonts w:ascii="Arial Narrow" w:hAnsi="Arial Narrow"/>
          <w:sz w:val="21"/>
          <w:szCs w:val="21"/>
        </w:rPr>
        <w:t>EN</w:t>
      </w:r>
      <w:r w:rsidRPr="00780D7C">
        <w:rPr>
          <w:rFonts w:ascii="Arial Narrow" w:hAnsi="Arial Narrow"/>
          <w:spacing w:val="39"/>
          <w:sz w:val="21"/>
          <w:szCs w:val="21"/>
        </w:rPr>
        <w:t xml:space="preserve"> </w:t>
      </w:r>
      <w:r w:rsidRPr="00780D7C">
        <w:rPr>
          <w:rFonts w:ascii="Arial Narrow" w:hAnsi="Arial Narrow"/>
          <w:sz w:val="21"/>
          <w:szCs w:val="21"/>
        </w:rPr>
        <w:t>1992-3:2007-11</w:t>
      </w:r>
      <w:r w:rsidRPr="00780D7C">
        <w:rPr>
          <w:rFonts w:ascii="Arial Narrow" w:hAnsi="Arial Narrow"/>
          <w:spacing w:val="37"/>
          <w:sz w:val="21"/>
          <w:szCs w:val="21"/>
        </w:rPr>
        <w:t xml:space="preserve"> </w:t>
      </w:r>
      <w:r w:rsidRPr="00780D7C">
        <w:rPr>
          <w:rFonts w:ascii="Arial Narrow" w:hAnsi="Arial Narrow"/>
          <w:sz w:val="21"/>
          <w:szCs w:val="21"/>
        </w:rPr>
        <w:t>(73</w:t>
      </w:r>
      <w:r w:rsidRPr="00780D7C">
        <w:rPr>
          <w:rFonts w:ascii="Arial Narrow" w:hAnsi="Arial Narrow"/>
          <w:spacing w:val="41"/>
          <w:sz w:val="21"/>
          <w:szCs w:val="21"/>
        </w:rPr>
        <w:t xml:space="preserve"> </w:t>
      </w:r>
      <w:r w:rsidRPr="00780D7C">
        <w:rPr>
          <w:rFonts w:ascii="Arial Narrow" w:hAnsi="Arial Narrow"/>
          <w:sz w:val="21"/>
          <w:szCs w:val="21"/>
        </w:rPr>
        <w:t>1208)</w:t>
      </w:r>
      <w:r w:rsidRPr="00780D7C">
        <w:rPr>
          <w:rFonts w:ascii="Arial Narrow" w:hAnsi="Arial Narrow"/>
          <w:spacing w:val="42"/>
          <w:sz w:val="21"/>
          <w:szCs w:val="21"/>
        </w:rPr>
        <w:t xml:space="preserve"> </w:t>
      </w:r>
      <w:r w:rsidRPr="00780D7C">
        <w:rPr>
          <w:rFonts w:ascii="Arial Narrow" w:hAnsi="Arial Narrow"/>
          <w:sz w:val="21"/>
          <w:szCs w:val="21"/>
        </w:rPr>
        <w:t>a</w:t>
      </w:r>
      <w:r w:rsidRPr="00780D7C">
        <w:rPr>
          <w:rFonts w:ascii="Arial Narrow" w:hAnsi="Arial Narrow"/>
          <w:spacing w:val="37"/>
          <w:sz w:val="21"/>
          <w:szCs w:val="21"/>
        </w:rPr>
        <w:t xml:space="preserve"> </w:t>
      </w:r>
      <w:r w:rsidRPr="00780D7C">
        <w:rPr>
          <w:rFonts w:ascii="Arial Narrow" w:hAnsi="Arial Narrow"/>
          <w:sz w:val="21"/>
          <w:szCs w:val="21"/>
        </w:rPr>
        <w:t>pre</w:t>
      </w:r>
      <w:r w:rsidRPr="00780D7C">
        <w:rPr>
          <w:rFonts w:ascii="Arial Narrow" w:hAnsi="Arial Narrow"/>
          <w:spacing w:val="34"/>
          <w:sz w:val="21"/>
          <w:szCs w:val="21"/>
        </w:rPr>
        <w:t xml:space="preserve"> </w:t>
      </w:r>
      <w:r w:rsidRPr="00780D7C">
        <w:rPr>
          <w:rFonts w:ascii="Arial Narrow" w:hAnsi="Arial Narrow"/>
          <w:sz w:val="21"/>
          <w:szCs w:val="21"/>
        </w:rPr>
        <w:t>šírku</w:t>
      </w:r>
      <w:r w:rsidRPr="00780D7C">
        <w:rPr>
          <w:rFonts w:ascii="Arial Narrow" w:hAnsi="Arial Narrow"/>
          <w:spacing w:val="37"/>
          <w:sz w:val="21"/>
          <w:szCs w:val="21"/>
        </w:rPr>
        <w:t xml:space="preserve"> </w:t>
      </w:r>
      <w:r w:rsidRPr="00780D7C">
        <w:rPr>
          <w:rFonts w:ascii="Arial Narrow" w:hAnsi="Arial Narrow"/>
          <w:sz w:val="21"/>
          <w:szCs w:val="21"/>
        </w:rPr>
        <w:t>trhliny</w:t>
      </w:r>
      <w:r w:rsidRPr="00780D7C">
        <w:rPr>
          <w:rFonts w:ascii="Arial Narrow" w:hAnsi="Arial Narrow"/>
          <w:spacing w:val="38"/>
          <w:sz w:val="21"/>
          <w:szCs w:val="21"/>
        </w:rPr>
        <w:t xml:space="preserve"> </w:t>
      </w:r>
      <w:r w:rsidRPr="00780D7C">
        <w:rPr>
          <w:rFonts w:ascii="Arial Narrow" w:hAnsi="Arial Narrow"/>
          <w:sz w:val="21"/>
          <w:szCs w:val="21"/>
        </w:rPr>
        <w:t>0,1</w:t>
      </w:r>
      <w:r w:rsidRPr="00780D7C">
        <w:rPr>
          <w:rFonts w:ascii="Arial Narrow" w:hAnsi="Arial Narrow"/>
          <w:spacing w:val="37"/>
          <w:sz w:val="21"/>
          <w:szCs w:val="21"/>
        </w:rPr>
        <w:t xml:space="preserve"> </w:t>
      </w:r>
      <w:r w:rsidRPr="00780D7C">
        <w:rPr>
          <w:rFonts w:ascii="Arial Narrow" w:hAnsi="Arial Narrow"/>
          <w:sz w:val="21"/>
          <w:szCs w:val="21"/>
        </w:rPr>
        <w:t>mm</w:t>
      </w:r>
    </w:p>
    <w:p w14:paraId="2CCB9969" w14:textId="77777777" w:rsidR="003B3D9B" w:rsidRPr="00780D7C" w:rsidRDefault="003B3D9B" w:rsidP="001D0D8E">
      <w:pPr>
        <w:pStyle w:val="Zkladntext"/>
        <w:spacing w:before="4" w:line="357" w:lineRule="auto"/>
        <w:ind w:right="1124"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39"/>
          <w:sz w:val="21"/>
          <w:szCs w:val="21"/>
        </w:rPr>
        <w:t xml:space="preserve"> </w:t>
      </w:r>
      <w:r w:rsidRPr="00780D7C">
        <w:rPr>
          <w:rFonts w:ascii="Arial Narrow" w:hAnsi="Arial Narrow"/>
          <w:sz w:val="21"/>
          <w:szCs w:val="21"/>
        </w:rPr>
        <w:t>vnútornej</w:t>
      </w:r>
      <w:r w:rsidRPr="00780D7C">
        <w:rPr>
          <w:rFonts w:ascii="Arial Narrow" w:hAnsi="Arial Narrow"/>
          <w:spacing w:val="39"/>
          <w:sz w:val="21"/>
          <w:szCs w:val="21"/>
        </w:rPr>
        <w:t xml:space="preserve"> </w:t>
      </w:r>
      <w:r w:rsidRPr="00780D7C">
        <w:rPr>
          <w:rFonts w:ascii="Arial Narrow" w:hAnsi="Arial Narrow"/>
          <w:sz w:val="21"/>
          <w:szCs w:val="21"/>
        </w:rPr>
        <w:t>ploche</w:t>
      </w:r>
      <w:r w:rsidRPr="00780D7C">
        <w:rPr>
          <w:rFonts w:ascii="Arial Narrow" w:hAnsi="Arial Narrow"/>
          <w:spacing w:val="35"/>
          <w:sz w:val="21"/>
          <w:szCs w:val="21"/>
        </w:rPr>
        <w:t xml:space="preserve"> </w:t>
      </w:r>
      <w:r w:rsidRPr="00780D7C">
        <w:rPr>
          <w:rFonts w:ascii="Arial Narrow" w:hAnsi="Arial Narrow"/>
          <w:sz w:val="21"/>
          <w:szCs w:val="21"/>
        </w:rPr>
        <w:t>prvku</w:t>
      </w:r>
      <w:r w:rsidRPr="00780D7C">
        <w:rPr>
          <w:rFonts w:ascii="Arial Narrow" w:hAnsi="Arial Narrow"/>
          <w:spacing w:val="36"/>
          <w:sz w:val="21"/>
          <w:szCs w:val="21"/>
        </w:rPr>
        <w:t xml:space="preserve"> </w:t>
      </w:r>
      <w:r w:rsidRPr="00780D7C">
        <w:rPr>
          <w:rFonts w:ascii="Arial Narrow" w:hAnsi="Arial Narrow"/>
          <w:sz w:val="21"/>
          <w:szCs w:val="21"/>
        </w:rPr>
        <w:t>a</w:t>
      </w:r>
      <w:r w:rsidRPr="00780D7C">
        <w:rPr>
          <w:rFonts w:ascii="Arial Narrow" w:hAnsi="Arial Narrow"/>
          <w:spacing w:val="40"/>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skúšobnom</w:t>
      </w:r>
      <w:r w:rsidRPr="00780D7C">
        <w:rPr>
          <w:rFonts w:ascii="Arial Narrow" w:hAnsi="Arial Narrow"/>
          <w:spacing w:val="41"/>
          <w:sz w:val="21"/>
          <w:szCs w:val="21"/>
        </w:rPr>
        <w:t xml:space="preserve"> </w:t>
      </w:r>
      <w:r w:rsidRPr="00780D7C">
        <w:rPr>
          <w:rFonts w:ascii="Arial Narrow" w:hAnsi="Arial Narrow"/>
          <w:sz w:val="21"/>
          <w:szCs w:val="21"/>
        </w:rPr>
        <w:t>zaťažení</w:t>
      </w:r>
      <w:r w:rsidRPr="00780D7C">
        <w:rPr>
          <w:rFonts w:ascii="Arial Narrow" w:hAnsi="Arial Narrow"/>
          <w:spacing w:val="34"/>
          <w:sz w:val="21"/>
          <w:szCs w:val="21"/>
        </w:rPr>
        <w:t xml:space="preserve"> </w:t>
      </w:r>
      <w:r w:rsidRPr="00780D7C">
        <w:rPr>
          <w:rFonts w:ascii="Arial Narrow" w:hAnsi="Arial Narrow"/>
          <w:sz w:val="21"/>
          <w:szCs w:val="21"/>
        </w:rPr>
        <w:t>podľa</w:t>
      </w:r>
      <w:r w:rsidRPr="00780D7C">
        <w:rPr>
          <w:rFonts w:ascii="Arial Narrow" w:hAnsi="Arial Narrow"/>
          <w:spacing w:val="40"/>
          <w:sz w:val="21"/>
          <w:szCs w:val="21"/>
        </w:rPr>
        <w:t xml:space="preserve"> </w:t>
      </w:r>
      <w:r w:rsidRPr="00780D7C">
        <w:rPr>
          <w:rFonts w:ascii="Arial Narrow" w:hAnsi="Arial Narrow"/>
          <w:sz w:val="21"/>
          <w:szCs w:val="21"/>
        </w:rPr>
        <w:t>STN</w:t>
      </w:r>
      <w:r w:rsidRPr="00780D7C">
        <w:rPr>
          <w:rFonts w:ascii="Arial Narrow" w:hAnsi="Arial Narrow"/>
          <w:spacing w:val="35"/>
          <w:sz w:val="21"/>
          <w:szCs w:val="21"/>
        </w:rPr>
        <w:t xml:space="preserve"> </w:t>
      </w:r>
      <w:r w:rsidRPr="00780D7C">
        <w:rPr>
          <w:rFonts w:ascii="Arial Narrow" w:hAnsi="Arial Narrow"/>
          <w:sz w:val="21"/>
          <w:szCs w:val="21"/>
        </w:rPr>
        <w:t>EN</w:t>
      </w:r>
      <w:r w:rsidRPr="00780D7C">
        <w:rPr>
          <w:rFonts w:ascii="Arial Narrow" w:hAnsi="Arial Narrow"/>
          <w:spacing w:val="36"/>
          <w:sz w:val="21"/>
          <w:szCs w:val="21"/>
        </w:rPr>
        <w:t xml:space="preserve"> </w:t>
      </w:r>
      <w:r w:rsidRPr="00780D7C">
        <w:rPr>
          <w:rFonts w:ascii="Arial Narrow" w:hAnsi="Arial Narrow"/>
          <w:sz w:val="21"/>
          <w:szCs w:val="21"/>
        </w:rPr>
        <w:t>124/O1.</w:t>
      </w:r>
      <w:r w:rsidRPr="00780D7C">
        <w:rPr>
          <w:rFonts w:ascii="Arial Narrow" w:hAnsi="Arial Narrow"/>
          <w:spacing w:val="-55"/>
          <w:sz w:val="21"/>
          <w:szCs w:val="21"/>
        </w:rPr>
        <w:t xml:space="preserve"> </w:t>
      </w:r>
      <w:r w:rsidRPr="00780D7C">
        <w:rPr>
          <w:rFonts w:ascii="Arial Narrow" w:hAnsi="Arial Narrow"/>
          <w:sz w:val="21"/>
          <w:szCs w:val="21"/>
        </w:rPr>
        <w:t>Prvky</w:t>
      </w:r>
      <w:r w:rsidRPr="00780D7C">
        <w:rPr>
          <w:rFonts w:ascii="Arial Narrow" w:hAnsi="Arial Narrow"/>
          <w:spacing w:val="20"/>
          <w:sz w:val="21"/>
          <w:szCs w:val="21"/>
        </w:rPr>
        <w:t xml:space="preserve"> </w:t>
      </w:r>
      <w:r w:rsidRPr="00780D7C">
        <w:rPr>
          <w:rFonts w:ascii="Arial Narrow" w:hAnsi="Arial Narrow"/>
          <w:sz w:val="21"/>
          <w:szCs w:val="21"/>
        </w:rPr>
        <w:t>je</w:t>
      </w:r>
      <w:r w:rsidRPr="00780D7C">
        <w:rPr>
          <w:rFonts w:ascii="Arial Narrow" w:hAnsi="Arial Narrow"/>
          <w:spacing w:val="22"/>
          <w:sz w:val="21"/>
          <w:szCs w:val="21"/>
        </w:rPr>
        <w:t xml:space="preserve"> </w:t>
      </w:r>
      <w:r w:rsidRPr="00780D7C">
        <w:rPr>
          <w:rFonts w:ascii="Arial Narrow" w:hAnsi="Arial Narrow"/>
          <w:sz w:val="21"/>
          <w:szCs w:val="21"/>
        </w:rPr>
        <w:t>možné</w:t>
      </w:r>
      <w:r w:rsidRPr="00780D7C">
        <w:rPr>
          <w:rFonts w:ascii="Arial Narrow" w:hAnsi="Arial Narrow"/>
          <w:spacing w:val="26"/>
          <w:sz w:val="21"/>
          <w:szCs w:val="21"/>
        </w:rPr>
        <w:t xml:space="preserve"> </w:t>
      </w:r>
      <w:r w:rsidRPr="00780D7C">
        <w:rPr>
          <w:rFonts w:ascii="Arial Narrow" w:hAnsi="Arial Narrow"/>
          <w:sz w:val="21"/>
          <w:szCs w:val="21"/>
        </w:rPr>
        <w:t>v</w:t>
      </w:r>
      <w:r w:rsidRPr="00780D7C">
        <w:rPr>
          <w:rFonts w:ascii="Arial Narrow" w:hAnsi="Arial Narrow"/>
          <w:spacing w:val="23"/>
          <w:sz w:val="21"/>
          <w:szCs w:val="21"/>
        </w:rPr>
        <w:t xml:space="preserve"> </w:t>
      </w:r>
      <w:r w:rsidRPr="00780D7C">
        <w:rPr>
          <w:rFonts w:ascii="Arial Narrow" w:hAnsi="Arial Narrow"/>
          <w:sz w:val="21"/>
          <w:szCs w:val="21"/>
        </w:rPr>
        <w:t>zmysle</w:t>
      </w:r>
      <w:r w:rsidRPr="00780D7C">
        <w:rPr>
          <w:rFonts w:ascii="Arial Narrow" w:hAnsi="Arial Narrow"/>
          <w:spacing w:val="26"/>
          <w:sz w:val="21"/>
          <w:szCs w:val="21"/>
        </w:rPr>
        <w:t xml:space="preserve"> </w:t>
      </w:r>
      <w:r w:rsidRPr="00780D7C">
        <w:rPr>
          <w:rFonts w:ascii="Arial Narrow" w:hAnsi="Arial Narrow"/>
          <w:sz w:val="21"/>
          <w:szCs w:val="21"/>
        </w:rPr>
        <w:t>STN</w:t>
      </w:r>
      <w:r w:rsidRPr="00780D7C">
        <w:rPr>
          <w:rFonts w:ascii="Arial Narrow" w:hAnsi="Arial Narrow"/>
          <w:spacing w:val="24"/>
          <w:sz w:val="21"/>
          <w:szCs w:val="21"/>
        </w:rPr>
        <w:t xml:space="preserve"> </w:t>
      </w:r>
      <w:r w:rsidRPr="00780D7C">
        <w:rPr>
          <w:rFonts w:ascii="Arial Narrow" w:hAnsi="Arial Narrow"/>
          <w:sz w:val="21"/>
          <w:szCs w:val="21"/>
        </w:rPr>
        <w:t>EN</w:t>
      </w:r>
      <w:r w:rsidRPr="00780D7C">
        <w:rPr>
          <w:rFonts w:ascii="Arial Narrow" w:hAnsi="Arial Narrow"/>
          <w:spacing w:val="22"/>
          <w:sz w:val="21"/>
          <w:szCs w:val="21"/>
        </w:rPr>
        <w:t xml:space="preserve"> </w:t>
      </w:r>
      <w:r w:rsidRPr="00780D7C">
        <w:rPr>
          <w:rFonts w:ascii="Arial Narrow" w:hAnsi="Arial Narrow"/>
          <w:sz w:val="21"/>
          <w:szCs w:val="21"/>
        </w:rPr>
        <w:t>124/O1</w:t>
      </w:r>
      <w:r w:rsidRPr="00780D7C">
        <w:rPr>
          <w:rFonts w:ascii="Arial Narrow" w:hAnsi="Arial Narrow"/>
          <w:spacing w:val="23"/>
          <w:sz w:val="21"/>
          <w:szCs w:val="21"/>
        </w:rPr>
        <w:t xml:space="preserve"> </w:t>
      </w:r>
      <w:r w:rsidRPr="00780D7C">
        <w:rPr>
          <w:rFonts w:ascii="Arial Narrow" w:hAnsi="Arial Narrow"/>
          <w:sz w:val="21"/>
          <w:szCs w:val="21"/>
        </w:rPr>
        <w:t>rozdeliť</w:t>
      </w:r>
      <w:r w:rsidRPr="00780D7C">
        <w:rPr>
          <w:rFonts w:ascii="Arial Narrow" w:hAnsi="Arial Narrow"/>
          <w:spacing w:val="27"/>
          <w:sz w:val="21"/>
          <w:szCs w:val="21"/>
        </w:rPr>
        <w:t xml:space="preserve"> </w:t>
      </w:r>
      <w:r w:rsidRPr="00780D7C">
        <w:rPr>
          <w:rFonts w:ascii="Arial Narrow" w:hAnsi="Arial Narrow"/>
          <w:sz w:val="21"/>
          <w:szCs w:val="21"/>
        </w:rPr>
        <w:t>podľa</w:t>
      </w:r>
      <w:r w:rsidRPr="00780D7C">
        <w:rPr>
          <w:rFonts w:ascii="Arial Narrow" w:hAnsi="Arial Narrow"/>
          <w:spacing w:val="25"/>
          <w:sz w:val="21"/>
          <w:szCs w:val="21"/>
        </w:rPr>
        <w:t xml:space="preserve"> </w:t>
      </w:r>
      <w:r w:rsidRPr="00780D7C">
        <w:rPr>
          <w:rFonts w:ascii="Arial Narrow" w:hAnsi="Arial Narrow"/>
          <w:sz w:val="21"/>
          <w:szCs w:val="21"/>
        </w:rPr>
        <w:t>únosnosti.</w:t>
      </w:r>
    </w:p>
    <w:p w14:paraId="19C9237E" w14:textId="77777777" w:rsidR="003B3D9B" w:rsidRPr="00780D7C" w:rsidRDefault="003B3D9B" w:rsidP="001D0D8E">
      <w:pPr>
        <w:pStyle w:val="Zkladntext"/>
        <w:spacing w:before="4" w:line="357" w:lineRule="auto"/>
        <w:ind w:right="3837" w:firstLine="0"/>
        <w:rPr>
          <w:rFonts w:ascii="Arial Narrow" w:hAnsi="Arial Narrow"/>
          <w:sz w:val="21"/>
          <w:szCs w:val="21"/>
        </w:rPr>
      </w:pPr>
      <w:r w:rsidRPr="00780D7C">
        <w:rPr>
          <w:rFonts w:ascii="Arial Narrow" w:hAnsi="Arial Narrow"/>
          <w:w w:val="105"/>
          <w:sz w:val="21"/>
          <w:szCs w:val="21"/>
        </w:rPr>
        <w:t>C</w:t>
      </w:r>
      <w:r w:rsidRPr="00780D7C">
        <w:rPr>
          <w:rFonts w:ascii="Arial Narrow" w:hAnsi="Arial Narrow"/>
          <w:spacing w:val="12"/>
          <w:w w:val="105"/>
          <w:sz w:val="21"/>
          <w:szCs w:val="21"/>
        </w:rPr>
        <w:t xml:space="preserve"> </w:t>
      </w:r>
      <w:r w:rsidRPr="00780D7C">
        <w:rPr>
          <w:rFonts w:ascii="Arial Narrow" w:hAnsi="Arial Narrow"/>
          <w:w w:val="105"/>
          <w:sz w:val="21"/>
          <w:szCs w:val="21"/>
        </w:rPr>
        <w:t>250</w:t>
      </w:r>
      <w:r w:rsidRPr="00780D7C">
        <w:rPr>
          <w:rFonts w:ascii="Arial Narrow" w:hAnsi="Arial Narrow"/>
          <w:spacing w:val="11"/>
          <w:w w:val="105"/>
          <w:sz w:val="21"/>
          <w:szCs w:val="21"/>
        </w:rPr>
        <w:t xml:space="preserve"> </w:t>
      </w:r>
      <w:r w:rsidRPr="00780D7C">
        <w:rPr>
          <w:rFonts w:ascii="Arial Narrow" w:hAnsi="Arial Narrow"/>
          <w:w w:val="105"/>
          <w:sz w:val="21"/>
          <w:szCs w:val="21"/>
        </w:rPr>
        <w:t>(250</w:t>
      </w:r>
      <w:r w:rsidRPr="00780D7C">
        <w:rPr>
          <w:rFonts w:ascii="Arial Narrow" w:hAnsi="Arial Narrow"/>
          <w:spacing w:val="11"/>
          <w:w w:val="105"/>
          <w:sz w:val="21"/>
          <w:szCs w:val="21"/>
        </w:rPr>
        <w:t xml:space="preserve"> </w:t>
      </w:r>
      <w:proofErr w:type="spellStart"/>
      <w:r w:rsidRPr="00780D7C">
        <w:rPr>
          <w:rFonts w:ascii="Arial Narrow" w:hAnsi="Arial Narrow"/>
          <w:w w:val="105"/>
          <w:sz w:val="21"/>
          <w:szCs w:val="21"/>
        </w:rPr>
        <w:t>kN</w:t>
      </w:r>
      <w:proofErr w:type="spellEnd"/>
      <w:r w:rsidRPr="00780D7C">
        <w:rPr>
          <w:rFonts w:ascii="Arial Narrow" w:hAnsi="Arial Narrow"/>
          <w:w w:val="105"/>
          <w:sz w:val="21"/>
          <w:szCs w:val="21"/>
        </w:rPr>
        <w:t>)</w:t>
      </w:r>
      <w:r w:rsidRPr="00780D7C">
        <w:rPr>
          <w:rFonts w:ascii="Arial Narrow" w:hAnsi="Arial Narrow"/>
          <w:spacing w:val="12"/>
          <w:w w:val="105"/>
          <w:sz w:val="21"/>
          <w:szCs w:val="21"/>
        </w:rPr>
        <w:t xml:space="preserve"> </w:t>
      </w:r>
      <w:r w:rsidRPr="00780D7C">
        <w:rPr>
          <w:rFonts w:ascii="Arial Narrow" w:hAnsi="Arial Narrow"/>
          <w:w w:val="105"/>
          <w:sz w:val="21"/>
          <w:szCs w:val="21"/>
        </w:rPr>
        <w:t>–</w:t>
      </w:r>
      <w:r w:rsidRPr="00780D7C">
        <w:rPr>
          <w:rFonts w:ascii="Arial Narrow" w:hAnsi="Arial Narrow"/>
          <w:spacing w:val="14"/>
          <w:w w:val="105"/>
          <w:sz w:val="21"/>
          <w:szCs w:val="21"/>
        </w:rPr>
        <w:t xml:space="preserve"> </w:t>
      </w:r>
      <w:r w:rsidRPr="00780D7C">
        <w:rPr>
          <w:rFonts w:ascii="Arial Narrow" w:hAnsi="Arial Narrow"/>
          <w:w w:val="105"/>
          <w:sz w:val="21"/>
          <w:szCs w:val="21"/>
        </w:rPr>
        <w:t>parkoviská</w:t>
      </w:r>
      <w:r w:rsidRPr="00780D7C">
        <w:rPr>
          <w:rFonts w:ascii="Arial Narrow" w:hAnsi="Arial Narrow"/>
          <w:spacing w:val="14"/>
          <w:w w:val="105"/>
          <w:sz w:val="21"/>
          <w:szCs w:val="21"/>
        </w:rPr>
        <w:t xml:space="preserve"> </w:t>
      </w:r>
      <w:r w:rsidRPr="00780D7C">
        <w:rPr>
          <w:rFonts w:ascii="Arial Narrow" w:hAnsi="Arial Narrow"/>
          <w:w w:val="105"/>
          <w:sz w:val="21"/>
          <w:szCs w:val="21"/>
        </w:rPr>
        <w:t>a</w:t>
      </w:r>
      <w:r w:rsidRPr="00780D7C">
        <w:rPr>
          <w:rFonts w:ascii="Arial Narrow" w:hAnsi="Arial Narrow"/>
          <w:spacing w:val="14"/>
          <w:w w:val="105"/>
          <w:sz w:val="21"/>
          <w:szCs w:val="21"/>
        </w:rPr>
        <w:t xml:space="preserve"> </w:t>
      </w:r>
      <w:r w:rsidRPr="00780D7C">
        <w:rPr>
          <w:rFonts w:ascii="Arial Narrow" w:hAnsi="Arial Narrow"/>
          <w:w w:val="105"/>
          <w:sz w:val="21"/>
          <w:szCs w:val="21"/>
        </w:rPr>
        <w:t>vedľajšie</w:t>
      </w:r>
      <w:r w:rsidRPr="00780D7C">
        <w:rPr>
          <w:rFonts w:ascii="Arial Narrow" w:hAnsi="Arial Narrow"/>
          <w:spacing w:val="11"/>
          <w:w w:val="105"/>
          <w:sz w:val="21"/>
          <w:szCs w:val="21"/>
        </w:rPr>
        <w:t xml:space="preserve"> </w:t>
      </w:r>
      <w:r w:rsidRPr="00780D7C">
        <w:rPr>
          <w:rFonts w:ascii="Arial Narrow" w:hAnsi="Arial Narrow"/>
          <w:w w:val="105"/>
          <w:sz w:val="21"/>
          <w:szCs w:val="21"/>
        </w:rPr>
        <w:t>komunikácie</w:t>
      </w:r>
      <w:r w:rsidRPr="00780D7C">
        <w:rPr>
          <w:rFonts w:ascii="Arial Narrow" w:hAnsi="Arial Narrow"/>
          <w:spacing w:val="-59"/>
          <w:w w:val="105"/>
          <w:sz w:val="21"/>
          <w:szCs w:val="21"/>
        </w:rPr>
        <w:t xml:space="preserve"> </w:t>
      </w:r>
      <w:r w:rsidRPr="00780D7C">
        <w:rPr>
          <w:rFonts w:ascii="Arial Narrow" w:hAnsi="Arial Narrow"/>
          <w:w w:val="110"/>
          <w:sz w:val="21"/>
          <w:szCs w:val="21"/>
          <w:u w:val="single"/>
        </w:rPr>
        <w:t>D</w:t>
      </w:r>
      <w:r w:rsidRPr="00780D7C">
        <w:rPr>
          <w:rFonts w:ascii="Arial Narrow" w:hAnsi="Arial Narrow"/>
          <w:spacing w:val="4"/>
          <w:w w:val="110"/>
          <w:sz w:val="21"/>
          <w:szCs w:val="21"/>
          <w:u w:val="single"/>
        </w:rPr>
        <w:t xml:space="preserve"> </w:t>
      </w:r>
      <w:r w:rsidRPr="00780D7C">
        <w:rPr>
          <w:rFonts w:ascii="Arial Narrow" w:hAnsi="Arial Narrow"/>
          <w:w w:val="110"/>
          <w:sz w:val="21"/>
          <w:szCs w:val="21"/>
          <w:u w:val="single"/>
        </w:rPr>
        <w:t>400</w:t>
      </w:r>
      <w:r w:rsidRPr="00780D7C">
        <w:rPr>
          <w:rFonts w:ascii="Arial Narrow" w:hAnsi="Arial Narrow"/>
          <w:spacing w:val="3"/>
          <w:w w:val="110"/>
          <w:sz w:val="21"/>
          <w:szCs w:val="21"/>
          <w:u w:val="single"/>
        </w:rPr>
        <w:t xml:space="preserve"> </w:t>
      </w:r>
      <w:r w:rsidRPr="00780D7C">
        <w:rPr>
          <w:rFonts w:ascii="Arial Narrow" w:hAnsi="Arial Narrow"/>
          <w:w w:val="110"/>
          <w:sz w:val="21"/>
          <w:szCs w:val="21"/>
          <w:u w:val="single"/>
        </w:rPr>
        <w:t>(400</w:t>
      </w:r>
      <w:r w:rsidRPr="00780D7C">
        <w:rPr>
          <w:rFonts w:ascii="Arial Narrow" w:hAnsi="Arial Narrow"/>
          <w:spacing w:val="3"/>
          <w:w w:val="110"/>
          <w:sz w:val="21"/>
          <w:szCs w:val="21"/>
          <w:u w:val="single"/>
        </w:rPr>
        <w:t xml:space="preserve"> </w:t>
      </w:r>
      <w:proofErr w:type="spellStart"/>
      <w:r w:rsidRPr="00780D7C">
        <w:rPr>
          <w:rFonts w:ascii="Arial Narrow" w:hAnsi="Arial Narrow"/>
          <w:w w:val="110"/>
          <w:sz w:val="21"/>
          <w:szCs w:val="21"/>
          <w:u w:val="single"/>
        </w:rPr>
        <w:t>kN</w:t>
      </w:r>
      <w:proofErr w:type="spellEnd"/>
      <w:r w:rsidRPr="00780D7C">
        <w:rPr>
          <w:rFonts w:ascii="Arial Narrow" w:hAnsi="Arial Narrow"/>
          <w:w w:val="110"/>
          <w:sz w:val="21"/>
          <w:szCs w:val="21"/>
          <w:u w:val="single"/>
        </w:rPr>
        <w:t>)</w:t>
      </w:r>
      <w:r w:rsidRPr="00780D7C">
        <w:rPr>
          <w:rFonts w:ascii="Arial Narrow" w:hAnsi="Arial Narrow"/>
          <w:spacing w:val="4"/>
          <w:w w:val="110"/>
          <w:sz w:val="21"/>
          <w:szCs w:val="21"/>
          <w:u w:val="single"/>
        </w:rPr>
        <w:t xml:space="preserve"> </w:t>
      </w:r>
      <w:r w:rsidRPr="00780D7C">
        <w:rPr>
          <w:rFonts w:ascii="Arial Narrow" w:hAnsi="Arial Narrow"/>
          <w:w w:val="145"/>
          <w:sz w:val="21"/>
          <w:szCs w:val="21"/>
          <w:u w:val="single"/>
        </w:rPr>
        <w:t>–</w:t>
      </w:r>
      <w:r w:rsidRPr="00780D7C">
        <w:rPr>
          <w:rFonts w:ascii="Arial Narrow" w:hAnsi="Arial Narrow"/>
          <w:spacing w:val="-18"/>
          <w:w w:val="145"/>
          <w:sz w:val="21"/>
          <w:szCs w:val="21"/>
          <w:u w:val="single"/>
        </w:rPr>
        <w:t xml:space="preserve"> </w:t>
      </w:r>
      <w:r w:rsidRPr="00780D7C">
        <w:rPr>
          <w:rFonts w:ascii="Arial Narrow" w:hAnsi="Arial Narrow"/>
          <w:w w:val="110"/>
          <w:sz w:val="21"/>
          <w:szCs w:val="21"/>
          <w:u w:val="single"/>
        </w:rPr>
        <w:t>cesty</w:t>
      </w:r>
      <w:r w:rsidRPr="00780D7C">
        <w:rPr>
          <w:rFonts w:ascii="Arial Narrow" w:hAnsi="Arial Narrow"/>
          <w:spacing w:val="1"/>
          <w:w w:val="110"/>
          <w:sz w:val="21"/>
          <w:szCs w:val="21"/>
          <w:u w:val="single"/>
        </w:rPr>
        <w:t xml:space="preserve"> </w:t>
      </w:r>
      <w:r w:rsidRPr="00780D7C">
        <w:rPr>
          <w:rFonts w:ascii="Arial Narrow" w:hAnsi="Arial Narrow"/>
          <w:w w:val="110"/>
          <w:sz w:val="21"/>
          <w:szCs w:val="21"/>
          <w:u w:val="single"/>
        </w:rPr>
        <w:t>a</w:t>
      </w:r>
      <w:r w:rsidRPr="00780D7C">
        <w:rPr>
          <w:rFonts w:ascii="Arial Narrow" w:hAnsi="Arial Narrow"/>
          <w:spacing w:val="6"/>
          <w:w w:val="110"/>
          <w:sz w:val="21"/>
          <w:szCs w:val="21"/>
          <w:u w:val="single"/>
        </w:rPr>
        <w:t xml:space="preserve"> </w:t>
      </w:r>
      <w:r w:rsidRPr="00780D7C">
        <w:rPr>
          <w:rFonts w:ascii="Arial Narrow" w:hAnsi="Arial Narrow"/>
          <w:w w:val="110"/>
          <w:sz w:val="21"/>
          <w:szCs w:val="21"/>
          <w:u w:val="single"/>
        </w:rPr>
        <w:t>diaľnice</w:t>
      </w:r>
    </w:p>
    <w:p w14:paraId="54636426" w14:textId="77777777" w:rsidR="003B3D9B" w:rsidRPr="00780D7C" w:rsidRDefault="003B3D9B" w:rsidP="001D0D8E">
      <w:pPr>
        <w:pStyle w:val="Zkladntext"/>
        <w:spacing w:before="2" w:line="360" w:lineRule="auto"/>
        <w:ind w:right="4511" w:firstLine="0"/>
        <w:rPr>
          <w:rFonts w:ascii="Arial Narrow" w:hAnsi="Arial Narrow"/>
          <w:sz w:val="21"/>
          <w:szCs w:val="21"/>
        </w:rPr>
      </w:pPr>
      <w:r w:rsidRPr="00780D7C">
        <w:rPr>
          <w:rFonts w:ascii="Arial Narrow" w:hAnsi="Arial Narrow"/>
          <w:w w:val="105"/>
          <w:sz w:val="21"/>
          <w:szCs w:val="21"/>
        </w:rPr>
        <w:t>E</w:t>
      </w:r>
      <w:r w:rsidRPr="00780D7C">
        <w:rPr>
          <w:rFonts w:ascii="Arial Narrow" w:hAnsi="Arial Narrow"/>
          <w:spacing w:val="15"/>
          <w:w w:val="105"/>
          <w:sz w:val="21"/>
          <w:szCs w:val="21"/>
        </w:rPr>
        <w:t xml:space="preserve"> </w:t>
      </w:r>
      <w:r w:rsidRPr="00780D7C">
        <w:rPr>
          <w:rFonts w:ascii="Arial Narrow" w:hAnsi="Arial Narrow"/>
          <w:w w:val="105"/>
          <w:sz w:val="21"/>
          <w:szCs w:val="21"/>
        </w:rPr>
        <w:t>600</w:t>
      </w:r>
      <w:r w:rsidRPr="00780D7C">
        <w:rPr>
          <w:rFonts w:ascii="Arial Narrow" w:hAnsi="Arial Narrow"/>
          <w:spacing w:val="13"/>
          <w:w w:val="105"/>
          <w:sz w:val="21"/>
          <w:szCs w:val="21"/>
        </w:rPr>
        <w:t xml:space="preserve"> </w:t>
      </w:r>
      <w:r w:rsidRPr="00780D7C">
        <w:rPr>
          <w:rFonts w:ascii="Arial Narrow" w:hAnsi="Arial Narrow"/>
          <w:w w:val="105"/>
          <w:sz w:val="21"/>
          <w:szCs w:val="21"/>
        </w:rPr>
        <w:t>(600</w:t>
      </w:r>
      <w:r w:rsidRPr="00780D7C">
        <w:rPr>
          <w:rFonts w:ascii="Arial Narrow" w:hAnsi="Arial Narrow"/>
          <w:spacing w:val="13"/>
          <w:w w:val="105"/>
          <w:sz w:val="21"/>
          <w:szCs w:val="21"/>
        </w:rPr>
        <w:t xml:space="preserve"> </w:t>
      </w:r>
      <w:proofErr w:type="spellStart"/>
      <w:r w:rsidRPr="00780D7C">
        <w:rPr>
          <w:rFonts w:ascii="Arial Narrow" w:hAnsi="Arial Narrow"/>
          <w:w w:val="105"/>
          <w:sz w:val="21"/>
          <w:szCs w:val="21"/>
        </w:rPr>
        <w:t>kN</w:t>
      </w:r>
      <w:proofErr w:type="spellEnd"/>
      <w:r w:rsidRPr="00780D7C">
        <w:rPr>
          <w:rFonts w:ascii="Arial Narrow" w:hAnsi="Arial Narrow"/>
          <w:w w:val="105"/>
          <w:sz w:val="21"/>
          <w:szCs w:val="21"/>
        </w:rPr>
        <w:t>)</w:t>
      </w:r>
      <w:r w:rsidRPr="00780D7C">
        <w:rPr>
          <w:rFonts w:ascii="Arial Narrow" w:hAnsi="Arial Narrow"/>
          <w:spacing w:val="14"/>
          <w:w w:val="105"/>
          <w:sz w:val="21"/>
          <w:szCs w:val="21"/>
        </w:rPr>
        <w:t xml:space="preserve"> </w:t>
      </w:r>
      <w:r w:rsidRPr="00780D7C">
        <w:rPr>
          <w:rFonts w:ascii="Arial Narrow" w:hAnsi="Arial Narrow"/>
          <w:w w:val="105"/>
          <w:sz w:val="21"/>
          <w:szCs w:val="21"/>
        </w:rPr>
        <w:t>–</w:t>
      </w:r>
      <w:r w:rsidRPr="00780D7C">
        <w:rPr>
          <w:rFonts w:ascii="Arial Narrow" w:hAnsi="Arial Narrow"/>
          <w:spacing w:val="13"/>
          <w:w w:val="105"/>
          <w:sz w:val="21"/>
          <w:szCs w:val="21"/>
        </w:rPr>
        <w:t xml:space="preserve"> </w:t>
      </w:r>
      <w:r w:rsidRPr="00780D7C">
        <w:rPr>
          <w:rFonts w:ascii="Arial Narrow" w:hAnsi="Arial Narrow"/>
          <w:w w:val="105"/>
          <w:sz w:val="21"/>
          <w:szCs w:val="21"/>
        </w:rPr>
        <w:t>ťažká</w:t>
      </w:r>
      <w:r w:rsidRPr="00780D7C">
        <w:rPr>
          <w:rFonts w:ascii="Arial Narrow" w:hAnsi="Arial Narrow"/>
          <w:spacing w:val="13"/>
          <w:w w:val="105"/>
          <w:sz w:val="21"/>
          <w:szCs w:val="21"/>
        </w:rPr>
        <w:t xml:space="preserve"> </w:t>
      </w:r>
      <w:r w:rsidRPr="00780D7C">
        <w:rPr>
          <w:rFonts w:ascii="Arial Narrow" w:hAnsi="Arial Narrow"/>
          <w:w w:val="105"/>
          <w:sz w:val="21"/>
          <w:szCs w:val="21"/>
        </w:rPr>
        <w:t>priemyslová</w:t>
      </w:r>
      <w:r w:rsidRPr="00780D7C">
        <w:rPr>
          <w:rFonts w:ascii="Arial Narrow" w:hAnsi="Arial Narrow"/>
          <w:spacing w:val="13"/>
          <w:w w:val="105"/>
          <w:sz w:val="21"/>
          <w:szCs w:val="21"/>
        </w:rPr>
        <w:t xml:space="preserve"> </w:t>
      </w:r>
      <w:r w:rsidRPr="00780D7C">
        <w:rPr>
          <w:rFonts w:ascii="Arial Narrow" w:hAnsi="Arial Narrow"/>
          <w:w w:val="105"/>
          <w:sz w:val="21"/>
          <w:szCs w:val="21"/>
        </w:rPr>
        <w:t>prevádzka</w:t>
      </w:r>
      <w:r w:rsidRPr="00780D7C">
        <w:rPr>
          <w:rFonts w:ascii="Arial Narrow" w:hAnsi="Arial Narrow"/>
          <w:spacing w:val="-58"/>
          <w:w w:val="105"/>
          <w:sz w:val="21"/>
          <w:szCs w:val="21"/>
        </w:rPr>
        <w:t xml:space="preserve"> </w:t>
      </w:r>
      <w:r w:rsidRPr="00780D7C">
        <w:rPr>
          <w:rFonts w:ascii="Arial Narrow" w:hAnsi="Arial Narrow"/>
          <w:w w:val="110"/>
          <w:sz w:val="21"/>
          <w:szCs w:val="21"/>
        </w:rPr>
        <w:t>F</w:t>
      </w:r>
      <w:r w:rsidRPr="00780D7C">
        <w:rPr>
          <w:rFonts w:ascii="Arial Narrow" w:hAnsi="Arial Narrow"/>
          <w:spacing w:val="7"/>
          <w:w w:val="110"/>
          <w:sz w:val="21"/>
          <w:szCs w:val="21"/>
        </w:rPr>
        <w:t xml:space="preserve"> </w:t>
      </w:r>
      <w:r w:rsidRPr="00780D7C">
        <w:rPr>
          <w:rFonts w:ascii="Arial Narrow" w:hAnsi="Arial Narrow"/>
          <w:w w:val="110"/>
          <w:sz w:val="21"/>
          <w:szCs w:val="21"/>
        </w:rPr>
        <w:t>900</w:t>
      </w:r>
      <w:r w:rsidRPr="00780D7C">
        <w:rPr>
          <w:rFonts w:ascii="Arial Narrow" w:hAnsi="Arial Narrow"/>
          <w:spacing w:val="4"/>
          <w:w w:val="110"/>
          <w:sz w:val="21"/>
          <w:szCs w:val="21"/>
        </w:rPr>
        <w:t xml:space="preserve"> </w:t>
      </w:r>
      <w:r w:rsidRPr="00780D7C">
        <w:rPr>
          <w:rFonts w:ascii="Arial Narrow" w:hAnsi="Arial Narrow"/>
          <w:w w:val="110"/>
          <w:sz w:val="21"/>
          <w:szCs w:val="21"/>
        </w:rPr>
        <w:t>(900</w:t>
      </w:r>
      <w:r w:rsidRPr="00780D7C">
        <w:rPr>
          <w:rFonts w:ascii="Arial Narrow" w:hAnsi="Arial Narrow"/>
          <w:spacing w:val="4"/>
          <w:w w:val="110"/>
          <w:sz w:val="21"/>
          <w:szCs w:val="21"/>
        </w:rPr>
        <w:t xml:space="preserve"> </w:t>
      </w:r>
      <w:proofErr w:type="spellStart"/>
      <w:r w:rsidRPr="00780D7C">
        <w:rPr>
          <w:rFonts w:ascii="Arial Narrow" w:hAnsi="Arial Narrow"/>
          <w:w w:val="110"/>
          <w:sz w:val="21"/>
          <w:szCs w:val="21"/>
        </w:rPr>
        <w:t>kN</w:t>
      </w:r>
      <w:proofErr w:type="spellEnd"/>
      <w:r w:rsidRPr="00780D7C">
        <w:rPr>
          <w:rFonts w:ascii="Arial Narrow" w:hAnsi="Arial Narrow"/>
          <w:w w:val="110"/>
          <w:sz w:val="21"/>
          <w:szCs w:val="21"/>
        </w:rPr>
        <w:t>)</w:t>
      </w:r>
      <w:r w:rsidRPr="00780D7C">
        <w:rPr>
          <w:rFonts w:ascii="Arial Narrow" w:hAnsi="Arial Narrow"/>
          <w:spacing w:val="8"/>
          <w:w w:val="110"/>
          <w:sz w:val="21"/>
          <w:szCs w:val="21"/>
        </w:rPr>
        <w:t xml:space="preserve"> </w:t>
      </w:r>
      <w:r w:rsidRPr="00780D7C">
        <w:rPr>
          <w:rFonts w:ascii="Arial Narrow" w:hAnsi="Arial Narrow"/>
          <w:w w:val="155"/>
          <w:sz w:val="21"/>
          <w:szCs w:val="21"/>
        </w:rPr>
        <w:t>–</w:t>
      </w:r>
      <w:r w:rsidRPr="00780D7C">
        <w:rPr>
          <w:rFonts w:ascii="Arial Narrow" w:hAnsi="Arial Narrow"/>
          <w:spacing w:val="-20"/>
          <w:w w:val="155"/>
          <w:sz w:val="21"/>
          <w:szCs w:val="21"/>
        </w:rPr>
        <w:t xml:space="preserve"> </w:t>
      </w:r>
      <w:r w:rsidRPr="00780D7C">
        <w:rPr>
          <w:rFonts w:ascii="Arial Narrow" w:hAnsi="Arial Narrow"/>
          <w:w w:val="110"/>
          <w:sz w:val="21"/>
          <w:szCs w:val="21"/>
        </w:rPr>
        <w:t>letiská</w:t>
      </w:r>
    </w:p>
    <w:p w14:paraId="0405FBAC" w14:textId="77777777" w:rsidR="003B3D9B" w:rsidRPr="00780D7C" w:rsidRDefault="003B3D9B" w:rsidP="001D0D8E">
      <w:pPr>
        <w:pStyle w:val="Zkladntext"/>
        <w:spacing w:line="248" w:lineRule="exact"/>
        <w:ind w:firstLine="0"/>
        <w:rPr>
          <w:rFonts w:ascii="Arial Narrow" w:hAnsi="Arial Narrow"/>
          <w:sz w:val="21"/>
          <w:szCs w:val="21"/>
        </w:rPr>
      </w:pPr>
      <w:r w:rsidRPr="00780D7C">
        <w:rPr>
          <w:rFonts w:ascii="Arial Narrow" w:hAnsi="Arial Narrow"/>
          <w:sz w:val="21"/>
          <w:szCs w:val="21"/>
        </w:rPr>
        <w:t>Trieda</w:t>
      </w:r>
      <w:r w:rsidRPr="00780D7C">
        <w:rPr>
          <w:rFonts w:ascii="Arial Narrow" w:hAnsi="Arial Narrow"/>
          <w:spacing w:val="38"/>
          <w:sz w:val="21"/>
          <w:szCs w:val="21"/>
        </w:rPr>
        <w:t xml:space="preserve"> </w:t>
      </w:r>
      <w:r w:rsidRPr="00780D7C">
        <w:rPr>
          <w:rFonts w:ascii="Arial Narrow" w:hAnsi="Arial Narrow"/>
          <w:sz w:val="21"/>
          <w:szCs w:val="21"/>
        </w:rPr>
        <w:t>únosnosti</w:t>
      </w:r>
      <w:r w:rsidRPr="00780D7C">
        <w:rPr>
          <w:rFonts w:ascii="Arial Narrow" w:hAnsi="Arial Narrow"/>
          <w:spacing w:val="38"/>
          <w:sz w:val="21"/>
          <w:szCs w:val="21"/>
        </w:rPr>
        <w:t xml:space="preserve"> </w:t>
      </w:r>
      <w:r w:rsidRPr="00780D7C">
        <w:rPr>
          <w:rFonts w:ascii="Arial Narrow" w:hAnsi="Arial Narrow"/>
          <w:sz w:val="21"/>
          <w:szCs w:val="21"/>
        </w:rPr>
        <w:t>musí</w:t>
      </w:r>
      <w:r w:rsidRPr="00780D7C">
        <w:rPr>
          <w:rFonts w:ascii="Arial Narrow" w:hAnsi="Arial Narrow"/>
          <w:spacing w:val="37"/>
          <w:sz w:val="21"/>
          <w:szCs w:val="21"/>
        </w:rPr>
        <w:t xml:space="preserve"> </w:t>
      </w:r>
      <w:r w:rsidRPr="00780D7C">
        <w:rPr>
          <w:rFonts w:ascii="Arial Narrow" w:hAnsi="Arial Narrow"/>
          <w:sz w:val="21"/>
          <w:szCs w:val="21"/>
        </w:rPr>
        <w:t>byť</w:t>
      </w:r>
      <w:r w:rsidRPr="00780D7C">
        <w:rPr>
          <w:rFonts w:ascii="Arial Narrow" w:hAnsi="Arial Narrow"/>
          <w:spacing w:val="44"/>
          <w:sz w:val="21"/>
          <w:szCs w:val="21"/>
        </w:rPr>
        <w:t xml:space="preserve"> </w:t>
      </w:r>
      <w:r w:rsidRPr="00780D7C">
        <w:rPr>
          <w:rFonts w:ascii="Arial Narrow" w:hAnsi="Arial Narrow"/>
          <w:sz w:val="21"/>
          <w:szCs w:val="21"/>
        </w:rPr>
        <w:t>vyznačená</w:t>
      </w:r>
      <w:r w:rsidRPr="00780D7C">
        <w:rPr>
          <w:rFonts w:ascii="Arial Narrow" w:hAnsi="Arial Narrow"/>
          <w:spacing w:val="43"/>
          <w:sz w:val="21"/>
          <w:szCs w:val="21"/>
        </w:rPr>
        <w:t xml:space="preserve"> </w:t>
      </w:r>
      <w:r w:rsidRPr="00780D7C">
        <w:rPr>
          <w:rFonts w:ascii="Arial Narrow" w:hAnsi="Arial Narrow"/>
          <w:sz w:val="21"/>
          <w:szCs w:val="21"/>
        </w:rPr>
        <w:t>na</w:t>
      </w:r>
      <w:r w:rsidRPr="00780D7C">
        <w:rPr>
          <w:rFonts w:ascii="Arial Narrow" w:hAnsi="Arial Narrow"/>
          <w:spacing w:val="39"/>
          <w:sz w:val="21"/>
          <w:szCs w:val="21"/>
        </w:rPr>
        <w:t xml:space="preserve"> </w:t>
      </w:r>
      <w:r w:rsidRPr="00780D7C">
        <w:rPr>
          <w:rFonts w:ascii="Arial Narrow" w:hAnsi="Arial Narrow"/>
          <w:sz w:val="21"/>
          <w:szCs w:val="21"/>
        </w:rPr>
        <w:t>každom</w:t>
      </w:r>
      <w:r w:rsidRPr="00780D7C">
        <w:rPr>
          <w:rFonts w:ascii="Arial Narrow" w:hAnsi="Arial Narrow"/>
          <w:spacing w:val="44"/>
          <w:sz w:val="21"/>
          <w:szCs w:val="21"/>
        </w:rPr>
        <w:t xml:space="preserve"> </w:t>
      </w:r>
      <w:r w:rsidRPr="00780D7C">
        <w:rPr>
          <w:rFonts w:ascii="Arial Narrow" w:hAnsi="Arial Narrow"/>
          <w:sz w:val="21"/>
          <w:szCs w:val="21"/>
        </w:rPr>
        <w:t>prvku.</w:t>
      </w:r>
    </w:p>
    <w:p w14:paraId="74949E3E" w14:textId="77777777" w:rsidR="003B3D9B" w:rsidRPr="00780D7C" w:rsidRDefault="003B3D9B" w:rsidP="00455941">
      <w:pPr>
        <w:pStyle w:val="Nadpis3"/>
        <w:rPr>
          <w:rFonts w:ascii="Arial Narrow" w:hAnsi="Arial Narrow"/>
          <w:sz w:val="21"/>
          <w:szCs w:val="21"/>
        </w:rPr>
      </w:pPr>
      <w:bookmarkStart w:id="124" w:name="_TOC_250045"/>
      <w:bookmarkEnd w:id="124"/>
      <w:r w:rsidRPr="00780D7C">
        <w:rPr>
          <w:rFonts w:ascii="Arial Narrow" w:hAnsi="Arial Narrow"/>
          <w:sz w:val="21"/>
          <w:szCs w:val="21"/>
        </w:rPr>
        <w:t>Betón</w:t>
      </w:r>
    </w:p>
    <w:p w14:paraId="0487A989" w14:textId="77777777" w:rsidR="003B3D9B" w:rsidRPr="00780D7C" w:rsidRDefault="003B3D9B" w:rsidP="00E34B0B">
      <w:pPr>
        <w:pStyle w:val="Zkladntext"/>
        <w:spacing w:before="123" w:line="242" w:lineRule="auto"/>
        <w:ind w:right="106" w:firstLine="0"/>
        <w:rPr>
          <w:rFonts w:ascii="Arial Narrow" w:hAnsi="Arial Narrow"/>
          <w:sz w:val="21"/>
          <w:szCs w:val="21"/>
        </w:rPr>
      </w:pPr>
      <w:r w:rsidRPr="00780D7C">
        <w:rPr>
          <w:rFonts w:ascii="Arial Narrow" w:hAnsi="Arial Narrow"/>
          <w:sz w:val="21"/>
          <w:szCs w:val="21"/>
        </w:rPr>
        <w:t>Požadovaná minimálna trieda</w:t>
      </w:r>
      <w:r w:rsidRPr="00780D7C">
        <w:rPr>
          <w:rFonts w:ascii="Arial Narrow" w:hAnsi="Arial Narrow"/>
          <w:spacing w:val="1"/>
          <w:sz w:val="21"/>
          <w:szCs w:val="21"/>
        </w:rPr>
        <w:t xml:space="preserve"> </w:t>
      </w:r>
      <w:r w:rsidRPr="00780D7C">
        <w:rPr>
          <w:rFonts w:ascii="Arial Narrow" w:hAnsi="Arial Narrow"/>
          <w:sz w:val="21"/>
          <w:szCs w:val="21"/>
        </w:rPr>
        <w:t>betónu prvkov je</w:t>
      </w:r>
      <w:r w:rsidRPr="00780D7C">
        <w:rPr>
          <w:rFonts w:ascii="Arial Narrow" w:hAnsi="Arial Narrow"/>
          <w:spacing w:val="1"/>
          <w:sz w:val="21"/>
          <w:szCs w:val="21"/>
        </w:rPr>
        <w:t xml:space="preserve"> </w:t>
      </w:r>
      <w:r w:rsidRPr="00780D7C">
        <w:rPr>
          <w:rFonts w:ascii="Arial Narrow" w:hAnsi="Arial Narrow"/>
          <w:sz w:val="21"/>
          <w:szCs w:val="21"/>
        </w:rPr>
        <w:t>C45/55</w:t>
      </w:r>
      <w:r w:rsidRPr="00780D7C">
        <w:rPr>
          <w:rFonts w:ascii="Arial Narrow" w:hAnsi="Arial Narrow"/>
          <w:spacing w:val="1"/>
          <w:sz w:val="21"/>
          <w:szCs w:val="21"/>
        </w:rPr>
        <w:t xml:space="preserve"> </w:t>
      </w:r>
      <w:r w:rsidRPr="00780D7C">
        <w:rPr>
          <w:rFonts w:ascii="Arial Narrow" w:hAnsi="Arial Narrow"/>
          <w:sz w:val="21"/>
          <w:szCs w:val="21"/>
        </w:rPr>
        <w:t xml:space="preserve">obohateného o </w:t>
      </w:r>
      <w:proofErr w:type="spellStart"/>
      <w:r w:rsidRPr="00780D7C">
        <w:rPr>
          <w:rFonts w:ascii="Arial Narrow" w:hAnsi="Arial Narrow"/>
          <w:sz w:val="21"/>
          <w:szCs w:val="21"/>
        </w:rPr>
        <w:t>mikrosiliku</w:t>
      </w:r>
      <w:proofErr w:type="spellEnd"/>
      <w:r w:rsidRPr="00780D7C">
        <w:rPr>
          <w:rFonts w:ascii="Arial Narrow" w:hAnsi="Arial Narrow"/>
          <w:sz w:val="21"/>
          <w:szCs w:val="21"/>
        </w:rPr>
        <w:t>.</w:t>
      </w:r>
      <w:r w:rsidRPr="00780D7C">
        <w:rPr>
          <w:rFonts w:ascii="Arial Narrow" w:hAnsi="Arial Narrow"/>
          <w:spacing w:val="1"/>
          <w:sz w:val="21"/>
          <w:szCs w:val="21"/>
        </w:rPr>
        <w:t xml:space="preserve"> </w:t>
      </w:r>
      <w:r w:rsidRPr="00780D7C">
        <w:rPr>
          <w:rFonts w:ascii="Arial Narrow" w:hAnsi="Arial Narrow"/>
          <w:sz w:val="21"/>
          <w:szCs w:val="21"/>
        </w:rPr>
        <w:t>Stupeň</w:t>
      </w:r>
      <w:r w:rsidRPr="00780D7C">
        <w:rPr>
          <w:rFonts w:ascii="Arial Narrow" w:hAnsi="Arial Narrow"/>
          <w:spacing w:val="1"/>
          <w:sz w:val="21"/>
          <w:szCs w:val="21"/>
        </w:rPr>
        <w:t xml:space="preserve"> </w:t>
      </w:r>
      <w:r w:rsidRPr="00780D7C">
        <w:rPr>
          <w:rFonts w:ascii="Arial Narrow" w:hAnsi="Arial Narrow"/>
          <w:sz w:val="21"/>
          <w:szCs w:val="21"/>
        </w:rPr>
        <w:t>vplyvu</w:t>
      </w:r>
      <w:r w:rsidRPr="00780D7C">
        <w:rPr>
          <w:rFonts w:ascii="Arial Narrow" w:hAnsi="Arial Narrow"/>
          <w:spacing w:val="21"/>
          <w:sz w:val="21"/>
          <w:szCs w:val="21"/>
        </w:rPr>
        <w:t xml:space="preserve"> </w:t>
      </w:r>
      <w:r w:rsidRPr="00780D7C">
        <w:rPr>
          <w:rFonts w:ascii="Arial Narrow" w:hAnsi="Arial Narrow"/>
          <w:sz w:val="21"/>
          <w:szCs w:val="21"/>
        </w:rPr>
        <w:t>prostredia</w:t>
      </w:r>
      <w:r w:rsidRPr="00780D7C">
        <w:rPr>
          <w:rFonts w:ascii="Arial Narrow" w:hAnsi="Arial Narrow"/>
          <w:spacing w:val="19"/>
          <w:sz w:val="21"/>
          <w:szCs w:val="21"/>
        </w:rPr>
        <w:t xml:space="preserve"> </w:t>
      </w:r>
      <w:r w:rsidRPr="00780D7C">
        <w:rPr>
          <w:rFonts w:ascii="Arial Narrow" w:hAnsi="Arial Narrow"/>
          <w:sz w:val="21"/>
          <w:szCs w:val="21"/>
        </w:rPr>
        <w:t>XF4,</w:t>
      </w:r>
      <w:r w:rsidRPr="00780D7C">
        <w:rPr>
          <w:rFonts w:ascii="Arial Narrow" w:hAnsi="Arial Narrow"/>
          <w:spacing w:val="20"/>
          <w:sz w:val="21"/>
          <w:szCs w:val="21"/>
        </w:rPr>
        <w:t xml:space="preserve"> </w:t>
      </w:r>
      <w:r w:rsidRPr="00780D7C">
        <w:rPr>
          <w:rFonts w:ascii="Arial Narrow" w:hAnsi="Arial Narrow"/>
          <w:sz w:val="21"/>
          <w:szCs w:val="21"/>
        </w:rPr>
        <w:t>XD3.</w:t>
      </w:r>
      <w:r w:rsidRPr="00780D7C">
        <w:rPr>
          <w:rFonts w:ascii="Arial Narrow" w:hAnsi="Arial Narrow"/>
          <w:spacing w:val="21"/>
          <w:sz w:val="21"/>
          <w:szCs w:val="21"/>
        </w:rPr>
        <w:t xml:space="preserve"> </w:t>
      </w:r>
      <w:r w:rsidRPr="00780D7C">
        <w:rPr>
          <w:rFonts w:ascii="Arial Narrow" w:hAnsi="Arial Narrow"/>
          <w:sz w:val="21"/>
          <w:szCs w:val="21"/>
        </w:rPr>
        <w:t>V</w:t>
      </w:r>
      <w:r w:rsidRPr="00780D7C">
        <w:rPr>
          <w:rFonts w:ascii="Arial Narrow" w:hAnsi="Arial Narrow"/>
          <w:spacing w:val="20"/>
          <w:sz w:val="21"/>
          <w:szCs w:val="21"/>
        </w:rPr>
        <w:t xml:space="preserve"> </w:t>
      </w:r>
      <w:r w:rsidRPr="00780D7C">
        <w:rPr>
          <w:rFonts w:ascii="Arial Narrow" w:hAnsi="Arial Narrow"/>
          <w:sz w:val="21"/>
          <w:szCs w:val="21"/>
        </w:rPr>
        <w:t>zmysle</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20"/>
          <w:sz w:val="21"/>
          <w:szCs w:val="21"/>
        </w:rPr>
        <w:t xml:space="preserve"> </w:t>
      </w:r>
      <w:r w:rsidRPr="00780D7C">
        <w:rPr>
          <w:rFonts w:ascii="Arial Narrow" w:hAnsi="Arial Narrow"/>
          <w:sz w:val="21"/>
          <w:szCs w:val="21"/>
        </w:rPr>
        <w:t>EN</w:t>
      </w:r>
      <w:r w:rsidRPr="00780D7C">
        <w:rPr>
          <w:rFonts w:ascii="Arial Narrow" w:hAnsi="Arial Narrow"/>
          <w:spacing w:val="19"/>
          <w:sz w:val="21"/>
          <w:szCs w:val="21"/>
        </w:rPr>
        <w:t xml:space="preserve"> </w:t>
      </w:r>
      <w:r w:rsidRPr="00780D7C">
        <w:rPr>
          <w:rFonts w:ascii="Arial Narrow" w:hAnsi="Arial Narrow"/>
          <w:sz w:val="21"/>
          <w:szCs w:val="21"/>
        </w:rPr>
        <w:t>206-1</w:t>
      </w:r>
      <w:r w:rsidRPr="00780D7C">
        <w:rPr>
          <w:rFonts w:ascii="Arial Narrow" w:hAnsi="Arial Narrow"/>
          <w:spacing w:val="18"/>
          <w:sz w:val="21"/>
          <w:szCs w:val="21"/>
        </w:rPr>
        <w:t xml:space="preserve"> </w:t>
      </w:r>
      <w:r w:rsidRPr="00780D7C">
        <w:rPr>
          <w:rFonts w:ascii="Arial Narrow" w:hAnsi="Arial Narrow"/>
          <w:sz w:val="21"/>
          <w:szCs w:val="21"/>
        </w:rPr>
        <w:t>a</w:t>
      </w:r>
      <w:r w:rsidRPr="00780D7C">
        <w:rPr>
          <w:rFonts w:ascii="Arial Narrow" w:hAnsi="Arial Narrow"/>
          <w:spacing w:val="19"/>
          <w:sz w:val="21"/>
          <w:szCs w:val="21"/>
        </w:rPr>
        <w:t xml:space="preserve"> </w:t>
      </w:r>
      <w:r w:rsidRPr="00780D7C">
        <w:rPr>
          <w:rFonts w:ascii="Arial Narrow" w:hAnsi="Arial Narrow"/>
          <w:sz w:val="21"/>
          <w:szCs w:val="21"/>
        </w:rPr>
        <w:t>TKP15</w:t>
      </w:r>
      <w:r w:rsidRPr="00780D7C">
        <w:rPr>
          <w:rFonts w:ascii="Arial Narrow" w:hAnsi="Arial Narrow"/>
          <w:spacing w:val="21"/>
          <w:sz w:val="21"/>
          <w:szCs w:val="21"/>
        </w:rPr>
        <w:t xml:space="preserve"> </w:t>
      </w:r>
      <w:r w:rsidRPr="00780D7C">
        <w:rPr>
          <w:rFonts w:ascii="Arial Narrow" w:hAnsi="Arial Narrow"/>
          <w:sz w:val="21"/>
          <w:szCs w:val="21"/>
        </w:rPr>
        <w:t>a</w:t>
      </w:r>
      <w:r w:rsidRPr="00780D7C">
        <w:rPr>
          <w:rFonts w:ascii="Arial Narrow" w:hAnsi="Arial Narrow"/>
          <w:spacing w:val="19"/>
          <w:sz w:val="21"/>
          <w:szCs w:val="21"/>
        </w:rPr>
        <w:t xml:space="preserve"> </w:t>
      </w:r>
      <w:r w:rsidRPr="00780D7C">
        <w:rPr>
          <w:rFonts w:ascii="Arial Narrow" w:hAnsi="Arial Narrow"/>
          <w:sz w:val="21"/>
          <w:szCs w:val="21"/>
        </w:rPr>
        <w:t>TKP18.</w:t>
      </w:r>
    </w:p>
    <w:p w14:paraId="637FADBB" w14:textId="77777777" w:rsidR="003B3D9B" w:rsidRPr="00780D7C" w:rsidRDefault="003B3D9B" w:rsidP="00455941">
      <w:pPr>
        <w:pStyle w:val="Nadpis3"/>
        <w:rPr>
          <w:rFonts w:ascii="Arial Narrow" w:hAnsi="Arial Narrow"/>
          <w:sz w:val="21"/>
          <w:szCs w:val="21"/>
        </w:rPr>
      </w:pPr>
      <w:bookmarkStart w:id="125" w:name="_TOC_250044"/>
      <w:bookmarkEnd w:id="125"/>
      <w:r w:rsidRPr="00780D7C">
        <w:rPr>
          <w:rFonts w:ascii="Arial Narrow" w:hAnsi="Arial Narrow"/>
          <w:sz w:val="21"/>
          <w:szCs w:val="21"/>
        </w:rPr>
        <w:t>Výstuž</w:t>
      </w:r>
    </w:p>
    <w:p w14:paraId="3438CB48" w14:textId="77777777" w:rsidR="003B3D9B" w:rsidRPr="00780D7C" w:rsidRDefault="003B3D9B" w:rsidP="001D0D8E">
      <w:pPr>
        <w:pStyle w:val="Zkladntext"/>
        <w:spacing w:before="123"/>
        <w:ind w:firstLine="0"/>
        <w:rPr>
          <w:rFonts w:ascii="Arial Narrow" w:hAnsi="Arial Narrow"/>
          <w:sz w:val="21"/>
          <w:szCs w:val="21"/>
        </w:rPr>
      </w:pPr>
      <w:r w:rsidRPr="00780D7C">
        <w:rPr>
          <w:rFonts w:ascii="Arial Narrow" w:hAnsi="Arial Narrow"/>
          <w:sz w:val="21"/>
          <w:szCs w:val="21"/>
        </w:rPr>
        <w:t>Ako</w:t>
      </w:r>
      <w:r w:rsidRPr="00780D7C">
        <w:rPr>
          <w:rFonts w:ascii="Arial Narrow" w:hAnsi="Arial Narrow"/>
          <w:spacing w:val="43"/>
          <w:sz w:val="21"/>
          <w:szCs w:val="21"/>
        </w:rPr>
        <w:t xml:space="preserve"> </w:t>
      </w:r>
      <w:r w:rsidRPr="00780D7C">
        <w:rPr>
          <w:rFonts w:ascii="Arial Narrow" w:hAnsi="Arial Narrow"/>
          <w:sz w:val="21"/>
          <w:szCs w:val="21"/>
        </w:rPr>
        <w:t>výstuž</w:t>
      </w:r>
      <w:r w:rsidRPr="00780D7C">
        <w:rPr>
          <w:rFonts w:ascii="Arial Narrow" w:hAnsi="Arial Narrow"/>
          <w:spacing w:val="34"/>
          <w:sz w:val="21"/>
          <w:szCs w:val="21"/>
        </w:rPr>
        <w:t xml:space="preserve"> </w:t>
      </w:r>
      <w:r w:rsidRPr="00780D7C">
        <w:rPr>
          <w:rFonts w:ascii="Arial Narrow" w:hAnsi="Arial Narrow"/>
          <w:sz w:val="21"/>
          <w:szCs w:val="21"/>
        </w:rPr>
        <w:t>je</w:t>
      </w:r>
      <w:r w:rsidRPr="00780D7C">
        <w:rPr>
          <w:rFonts w:ascii="Arial Narrow" w:hAnsi="Arial Narrow"/>
          <w:spacing w:val="37"/>
          <w:sz w:val="21"/>
          <w:szCs w:val="21"/>
        </w:rPr>
        <w:t xml:space="preserve"> </w:t>
      </w:r>
      <w:r w:rsidRPr="00780D7C">
        <w:rPr>
          <w:rFonts w:ascii="Arial Narrow" w:hAnsi="Arial Narrow"/>
          <w:sz w:val="21"/>
          <w:szCs w:val="21"/>
        </w:rPr>
        <w:t>možné</w:t>
      </w:r>
      <w:r w:rsidRPr="00780D7C">
        <w:rPr>
          <w:rFonts w:ascii="Arial Narrow" w:hAnsi="Arial Narrow"/>
          <w:spacing w:val="36"/>
          <w:sz w:val="21"/>
          <w:szCs w:val="21"/>
        </w:rPr>
        <w:t xml:space="preserve"> </w:t>
      </w:r>
      <w:r w:rsidRPr="00780D7C">
        <w:rPr>
          <w:rFonts w:ascii="Arial Narrow" w:hAnsi="Arial Narrow"/>
          <w:sz w:val="21"/>
          <w:szCs w:val="21"/>
        </w:rPr>
        <w:t>použiť</w:t>
      </w:r>
      <w:r w:rsidRPr="00780D7C">
        <w:rPr>
          <w:rFonts w:ascii="Arial Narrow" w:hAnsi="Arial Narrow"/>
          <w:spacing w:val="39"/>
          <w:sz w:val="21"/>
          <w:szCs w:val="21"/>
        </w:rPr>
        <w:t xml:space="preserve"> </w:t>
      </w:r>
      <w:r w:rsidRPr="00780D7C">
        <w:rPr>
          <w:rFonts w:ascii="Arial Narrow" w:hAnsi="Arial Narrow"/>
          <w:sz w:val="21"/>
          <w:szCs w:val="21"/>
        </w:rPr>
        <w:t>betonársku</w:t>
      </w:r>
      <w:r w:rsidRPr="00780D7C">
        <w:rPr>
          <w:rFonts w:ascii="Arial Narrow" w:hAnsi="Arial Narrow"/>
          <w:spacing w:val="39"/>
          <w:sz w:val="21"/>
          <w:szCs w:val="21"/>
        </w:rPr>
        <w:t xml:space="preserve"> </w:t>
      </w:r>
      <w:r w:rsidRPr="00780D7C">
        <w:rPr>
          <w:rFonts w:ascii="Arial Narrow" w:hAnsi="Arial Narrow"/>
          <w:sz w:val="21"/>
          <w:szCs w:val="21"/>
        </w:rPr>
        <w:t>oceľ</w:t>
      </w:r>
      <w:r w:rsidRPr="00780D7C">
        <w:rPr>
          <w:rFonts w:ascii="Arial Narrow" w:hAnsi="Arial Narrow"/>
          <w:spacing w:val="41"/>
          <w:sz w:val="21"/>
          <w:szCs w:val="21"/>
        </w:rPr>
        <w:t xml:space="preserve"> </w:t>
      </w:r>
      <w:r w:rsidRPr="00780D7C">
        <w:rPr>
          <w:rFonts w:ascii="Arial Narrow" w:hAnsi="Arial Narrow"/>
          <w:sz w:val="21"/>
          <w:szCs w:val="21"/>
        </w:rPr>
        <w:t>všetkých</w:t>
      </w:r>
      <w:r w:rsidRPr="00780D7C">
        <w:rPr>
          <w:rFonts w:ascii="Arial Narrow" w:hAnsi="Arial Narrow"/>
          <w:spacing w:val="37"/>
          <w:sz w:val="21"/>
          <w:szCs w:val="21"/>
        </w:rPr>
        <w:t xml:space="preserve"> </w:t>
      </w:r>
      <w:r w:rsidRPr="00780D7C">
        <w:rPr>
          <w:rFonts w:ascii="Arial Narrow" w:hAnsi="Arial Narrow"/>
          <w:sz w:val="21"/>
          <w:szCs w:val="21"/>
        </w:rPr>
        <w:t>tried</w:t>
      </w:r>
      <w:r w:rsidRPr="00780D7C">
        <w:rPr>
          <w:rFonts w:ascii="Arial Narrow" w:hAnsi="Arial Narrow"/>
          <w:spacing w:val="36"/>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základe</w:t>
      </w:r>
      <w:r w:rsidRPr="00780D7C">
        <w:rPr>
          <w:rFonts w:ascii="Arial Narrow" w:hAnsi="Arial Narrow"/>
          <w:spacing w:val="39"/>
          <w:sz w:val="21"/>
          <w:szCs w:val="21"/>
        </w:rPr>
        <w:t xml:space="preserve"> </w:t>
      </w:r>
      <w:r w:rsidRPr="00780D7C">
        <w:rPr>
          <w:rFonts w:ascii="Arial Narrow" w:hAnsi="Arial Narrow"/>
          <w:sz w:val="21"/>
          <w:szCs w:val="21"/>
        </w:rPr>
        <w:t>statického</w:t>
      </w:r>
      <w:r w:rsidRPr="00780D7C">
        <w:rPr>
          <w:rFonts w:ascii="Arial Narrow" w:hAnsi="Arial Narrow"/>
          <w:spacing w:val="37"/>
          <w:sz w:val="21"/>
          <w:szCs w:val="21"/>
        </w:rPr>
        <w:t xml:space="preserve"> </w:t>
      </w:r>
      <w:r w:rsidRPr="00780D7C">
        <w:rPr>
          <w:rFonts w:ascii="Arial Narrow" w:hAnsi="Arial Narrow"/>
          <w:sz w:val="21"/>
          <w:szCs w:val="21"/>
        </w:rPr>
        <w:t>posudku.</w:t>
      </w:r>
    </w:p>
    <w:p w14:paraId="01DB55AA" w14:textId="77777777" w:rsidR="003B3D9B" w:rsidRPr="00780D7C" w:rsidRDefault="003B3D9B" w:rsidP="00E34B0B">
      <w:pPr>
        <w:pStyle w:val="Zkladntext"/>
        <w:spacing w:before="125" w:line="244" w:lineRule="auto"/>
        <w:ind w:right="106" w:firstLine="0"/>
        <w:rPr>
          <w:rFonts w:ascii="Arial Narrow" w:hAnsi="Arial Narrow"/>
          <w:sz w:val="21"/>
          <w:szCs w:val="21"/>
        </w:rPr>
      </w:pPr>
      <w:r w:rsidRPr="00780D7C">
        <w:rPr>
          <w:rFonts w:ascii="Arial Narrow" w:hAnsi="Arial Narrow"/>
          <w:sz w:val="21"/>
          <w:szCs w:val="21"/>
        </w:rPr>
        <w:t>Požadované</w:t>
      </w:r>
      <w:r w:rsidRPr="00780D7C">
        <w:rPr>
          <w:rFonts w:ascii="Arial Narrow" w:hAnsi="Arial Narrow"/>
          <w:spacing w:val="1"/>
          <w:sz w:val="21"/>
          <w:szCs w:val="21"/>
        </w:rPr>
        <w:t xml:space="preserve"> </w:t>
      </w:r>
      <w:r w:rsidRPr="00780D7C">
        <w:rPr>
          <w:rFonts w:ascii="Arial Narrow" w:hAnsi="Arial Narrow"/>
          <w:sz w:val="21"/>
          <w:szCs w:val="21"/>
        </w:rPr>
        <w:t>min.</w:t>
      </w:r>
      <w:r w:rsidRPr="00780D7C">
        <w:rPr>
          <w:rFonts w:ascii="Arial Narrow" w:hAnsi="Arial Narrow"/>
          <w:spacing w:val="1"/>
          <w:sz w:val="21"/>
          <w:szCs w:val="21"/>
        </w:rPr>
        <w:t xml:space="preserve"> </w:t>
      </w:r>
      <w:r w:rsidRPr="00780D7C">
        <w:rPr>
          <w:rFonts w:ascii="Arial Narrow" w:hAnsi="Arial Narrow"/>
          <w:sz w:val="21"/>
          <w:szCs w:val="21"/>
        </w:rPr>
        <w:t>krytie</w:t>
      </w:r>
      <w:r w:rsidRPr="00780D7C">
        <w:rPr>
          <w:rFonts w:ascii="Arial Narrow" w:hAnsi="Arial Narrow"/>
          <w:spacing w:val="1"/>
          <w:sz w:val="21"/>
          <w:szCs w:val="21"/>
        </w:rPr>
        <w:t xml:space="preserve"> </w:t>
      </w:r>
      <w:r w:rsidRPr="00780D7C">
        <w:rPr>
          <w:rFonts w:ascii="Arial Narrow" w:hAnsi="Arial Narrow"/>
          <w:sz w:val="21"/>
          <w:szCs w:val="21"/>
        </w:rPr>
        <w:t>výstuže</w:t>
      </w:r>
      <w:r w:rsidRPr="00780D7C">
        <w:rPr>
          <w:rFonts w:ascii="Arial Narrow" w:hAnsi="Arial Narrow"/>
          <w:spacing w:val="1"/>
          <w:sz w:val="21"/>
          <w:szCs w:val="21"/>
        </w:rPr>
        <w:t xml:space="preserve"> </w:t>
      </w:r>
      <w:r w:rsidRPr="00780D7C">
        <w:rPr>
          <w:rFonts w:ascii="Arial Narrow" w:hAnsi="Arial Narrow"/>
          <w:sz w:val="21"/>
          <w:szCs w:val="21"/>
        </w:rPr>
        <w:t>45</w:t>
      </w:r>
      <w:r w:rsidRPr="00780D7C">
        <w:rPr>
          <w:rFonts w:ascii="Arial Narrow" w:hAnsi="Arial Narrow"/>
          <w:spacing w:val="1"/>
          <w:sz w:val="21"/>
          <w:szCs w:val="21"/>
        </w:rPr>
        <w:t xml:space="preserve"> </w:t>
      </w:r>
      <w:r w:rsidRPr="00780D7C">
        <w:rPr>
          <w:rFonts w:ascii="Arial Narrow" w:hAnsi="Arial Narrow"/>
          <w:sz w:val="21"/>
          <w:szCs w:val="21"/>
        </w:rPr>
        <w:t>mm</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výrobca</w:t>
      </w:r>
      <w:r w:rsidRPr="00780D7C">
        <w:rPr>
          <w:rFonts w:ascii="Arial Narrow" w:hAnsi="Arial Narrow"/>
          <w:spacing w:val="59"/>
          <w:sz w:val="21"/>
          <w:szCs w:val="21"/>
        </w:rPr>
        <w:t xml:space="preserve"> </w:t>
      </w:r>
      <w:r w:rsidRPr="00780D7C">
        <w:rPr>
          <w:rFonts w:ascii="Arial Narrow" w:hAnsi="Arial Narrow"/>
          <w:sz w:val="21"/>
          <w:szCs w:val="21"/>
        </w:rPr>
        <w:t>doložiť</w:t>
      </w:r>
      <w:r w:rsidRPr="00780D7C">
        <w:rPr>
          <w:rFonts w:ascii="Arial Narrow" w:hAnsi="Arial Narrow"/>
          <w:spacing w:val="59"/>
          <w:sz w:val="21"/>
          <w:szCs w:val="21"/>
        </w:rPr>
        <w:t xml:space="preserve"> </w:t>
      </w:r>
      <w:r w:rsidRPr="00780D7C">
        <w:rPr>
          <w:rFonts w:ascii="Arial Narrow" w:hAnsi="Arial Narrow"/>
          <w:sz w:val="21"/>
          <w:szCs w:val="21"/>
        </w:rPr>
        <w:t>meraním</w:t>
      </w:r>
      <w:r w:rsidRPr="00780D7C">
        <w:rPr>
          <w:rFonts w:ascii="Arial Narrow" w:hAnsi="Arial Narrow"/>
          <w:spacing w:val="59"/>
          <w:sz w:val="21"/>
          <w:szCs w:val="21"/>
        </w:rPr>
        <w:t xml:space="preserve"> </w:t>
      </w:r>
      <w:r w:rsidRPr="00780D7C">
        <w:rPr>
          <w:rFonts w:ascii="Arial Narrow" w:hAnsi="Arial Narrow"/>
          <w:sz w:val="21"/>
          <w:szCs w:val="21"/>
        </w:rPr>
        <w:t>ku</w:t>
      </w:r>
      <w:r w:rsidRPr="00780D7C">
        <w:rPr>
          <w:rFonts w:ascii="Arial Narrow" w:hAnsi="Arial Narrow"/>
          <w:spacing w:val="58"/>
          <w:sz w:val="21"/>
          <w:szCs w:val="21"/>
        </w:rPr>
        <w:t xml:space="preserve"> </w:t>
      </w:r>
      <w:r w:rsidRPr="00780D7C">
        <w:rPr>
          <w:rFonts w:ascii="Arial Narrow" w:hAnsi="Arial Narrow"/>
          <w:sz w:val="21"/>
          <w:szCs w:val="21"/>
        </w:rPr>
        <w:t>každému</w:t>
      </w:r>
      <w:r w:rsidRPr="00780D7C">
        <w:rPr>
          <w:rFonts w:ascii="Arial Narrow" w:hAnsi="Arial Narrow"/>
          <w:spacing w:val="1"/>
          <w:sz w:val="21"/>
          <w:szCs w:val="21"/>
        </w:rPr>
        <w:t xml:space="preserve"> </w:t>
      </w:r>
      <w:r w:rsidRPr="00780D7C">
        <w:rPr>
          <w:rFonts w:ascii="Arial Narrow" w:hAnsi="Arial Narrow"/>
          <w:sz w:val="21"/>
          <w:szCs w:val="21"/>
        </w:rPr>
        <w:t>dodanému</w:t>
      </w:r>
      <w:r w:rsidRPr="00780D7C">
        <w:rPr>
          <w:rFonts w:ascii="Arial Narrow" w:hAnsi="Arial Narrow"/>
          <w:spacing w:val="1"/>
          <w:sz w:val="21"/>
          <w:szCs w:val="21"/>
        </w:rPr>
        <w:t xml:space="preserve"> </w:t>
      </w:r>
      <w:r w:rsidRPr="00780D7C">
        <w:rPr>
          <w:rFonts w:ascii="Arial Narrow" w:hAnsi="Arial Narrow"/>
          <w:sz w:val="21"/>
          <w:szCs w:val="21"/>
        </w:rPr>
        <w:t>prvku.</w:t>
      </w:r>
      <w:r w:rsidRPr="00780D7C">
        <w:rPr>
          <w:rFonts w:ascii="Arial Narrow" w:hAnsi="Arial Narrow"/>
          <w:spacing w:val="1"/>
          <w:sz w:val="21"/>
          <w:szCs w:val="21"/>
        </w:rPr>
        <w:t xml:space="preserve"> </w:t>
      </w:r>
      <w:r w:rsidRPr="00780D7C">
        <w:rPr>
          <w:rFonts w:ascii="Arial Narrow" w:hAnsi="Arial Narrow"/>
          <w:sz w:val="21"/>
          <w:szCs w:val="21"/>
        </w:rPr>
        <w:t>U dielcov</w:t>
      </w:r>
      <w:r w:rsidRPr="00780D7C">
        <w:rPr>
          <w:rFonts w:ascii="Arial Narrow" w:hAnsi="Arial Narrow"/>
          <w:spacing w:val="1"/>
          <w:sz w:val="21"/>
          <w:szCs w:val="21"/>
        </w:rPr>
        <w:t xml:space="preserve"> </w:t>
      </w:r>
      <w:r w:rsidRPr="00780D7C">
        <w:rPr>
          <w:rFonts w:ascii="Arial Narrow" w:hAnsi="Arial Narrow"/>
          <w:sz w:val="21"/>
          <w:szCs w:val="21"/>
        </w:rPr>
        <w:t>kde</w:t>
      </w:r>
      <w:r w:rsidRPr="00780D7C">
        <w:rPr>
          <w:rFonts w:ascii="Arial Narrow" w:hAnsi="Arial Narrow"/>
          <w:spacing w:val="1"/>
          <w:sz w:val="21"/>
          <w:szCs w:val="21"/>
        </w:rPr>
        <w:t xml:space="preserve"> </w:t>
      </w:r>
      <w:r w:rsidRPr="00780D7C">
        <w:rPr>
          <w:rFonts w:ascii="Arial Narrow" w:hAnsi="Arial Narrow"/>
          <w:sz w:val="21"/>
          <w:szCs w:val="21"/>
        </w:rPr>
        <w:t>nie</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možné</w:t>
      </w:r>
      <w:r w:rsidRPr="00780D7C">
        <w:rPr>
          <w:rFonts w:ascii="Arial Narrow" w:hAnsi="Arial Narrow"/>
          <w:spacing w:val="1"/>
          <w:sz w:val="21"/>
          <w:szCs w:val="21"/>
        </w:rPr>
        <w:t xml:space="preserve"> </w:t>
      </w:r>
      <w:r w:rsidRPr="00780D7C">
        <w:rPr>
          <w:rFonts w:ascii="Arial Narrow" w:hAnsi="Arial Narrow"/>
          <w:sz w:val="21"/>
          <w:szCs w:val="21"/>
        </w:rPr>
        <w:t>dosiahnuť</w:t>
      </w:r>
      <w:r w:rsidRPr="00780D7C">
        <w:rPr>
          <w:rFonts w:ascii="Arial Narrow" w:hAnsi="Arial Narrow"/>
          <w:spacing w:val="1"/>
          <w:sz w:val="21"/>
          <w:szCs w:val="21"/>
        </w:rPr>
        <w:t xml:space="preserve"> </w:t>
      </w:r>
      <w:r w:rsidRPr="00780D7C">
        <w:rPr>
          <w:rFonts w:ascii="Arial Narrow" w:hAnsi="Arial Narrow"/>
          <w:sz w:val="21"/>
          <w:szCs w:val="21"/>
        </w:rPr>
        <w:t>požadovaného</w:t>
      </w:r>
      <w:r w:rsidRPr="00780D7C">
        <w:rPr>
          <w:rFonts w:ascii="Arial Narrow" w:hAnsi="Arial Narrow"/>
          <w:spacing w:val="58"/>
          <w:sz w:val="21"/>
          <w:szCs w:val="21"/>
        </w:rPr>
        <w:t xml:space="preserve"> </w:t>
      </w:r>
      <w:r w:rsidRPr="00780D7C">
        <w:rPr>
          <w:rFonts w:ascii="Arial Narrow" w:hAnsi="Arial Narrow"/>
          <w:sz w:val="21"/>
          <w:szCs w:val="21"/>
        </w:rPr>
        <w:t>krytia</w:t>
      </w:r>
      <w:r w:rsidRPr="00780D7C">
        <w:rPr>
          <w:rFonts w:ascii="Arial Narrow" w:hAnsi="Arial Narrow"/>
          <w:spacing w:val="58"/>
          <w:sz w:val="21"/>
          <w:szCs w:val="21"/>
        </w:rPr>
        <w:t xml:space="preserve"> </w:t>
      </w:r>
      <w:r w:rsidRPr="00780D7C">
        <w:rPr>
          <w:rFonts w:ascii="Arial Narrow" w:hAnsi="Arial Narrow"/>
          <w:sz w:val="21"/>
          <w:szCs w:val="21"/>
        </w:rPr>
        <w:t>výstuže</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možné</w:t>
      </w:r>
      <w:r w:rsidRPr="00780D7C">
        <w:rPr>
          <w:rFonts w:ascii="Arial Narrow" w:hAnsi="Arial Narrow"/>
          <w:spacing w:val="1"/>
          <w:sz w:val="21"/>
          <w:szCs w:val="21"/>
        </w:rPr>
        <w:t xml:space="preserve"> </w:t>
      </w:r>
      <w:r w:rsidRPr="00780D7C">
        <w:rPr>
          <w:rFonts w:ascii="Arial Narrow" w:hAnsi="Arial Narrow"/>
          <w:sz w:val="21"/>
          <w:szCs w:val="21"/>
        </w:rPr>
        <w:t>výstuž</w:t>
      </w:r>
      <w:r w:rsidRPr="00780D7C">
        <w:rPr>
          <w:rFonts w:ascii="Arial Narrow" w:hAnsi="Arial Narrow"/>
          <w:spacing w:val="1"/>
          <w:sz w:val="21"/>
          <w:szCs w:val="21"/>
        </w:rPr>
        <w:t xml:space="preserve"> </w:t>
      </w:r>
      <w:r w:rsidRPr="00780D7C">
        <w:rPr>
          <w:rFonts w:ascii="Arial Narrow" w:hAnsi="Arial Narrow"/>
          <w:sz w:val="21"/>
          <w:szCs w:val="21"/>
        </w:rPr>
        <w:t>žiarovo</w:t>
      </w:r>
      <w:r w:rsidRPr="00780D7C">
        <w:rPr>
          <w:rFonts w:ascii="Arial Narrow" w:hAnsi="Arial Narrow"/>
          <w:spacing w:val="1"/>
          <w:sz w:val="21"/>
          <w:szCs w:val="21"/>
        </w:rPr>
        <w:t xml:space="preserve"> </w:t>
      </w:r>
      <w:r w:rsidRPr="00780D7C">
        <w:rPr>
          <w:rFonts w:ascii="Arial Narrow" w:hAnsi="Arial Narrow"/>
          <w:sz w:val="21"/>
          <w:szCs w:val="21"/>
        </w:rPr>
        <w:t>pozinkovať</w:t>
      </w:r>
      <w:r w:rsidRPr="00780D7C">
        <w:rPr>
          <w:rFonts w:ascii="Arial Narrow" w:hAnsi="Arial Narrow"/>
          <w:spacing w:val="1"/>
          <w:sz w:val="21"/>
          <w:szCs w:val="21"/>
        </w:rPr>
        <w:t xml:space="preserve"> </w:t>
      </w:r>
      <w:r w:rsidRPr="00780D7C">
        <w:rPr>
          <w:rFonts w:ascii="Arial Narrow" w:hAnsi="Arial Narrow"/>
          <w:sz w:val="21"/>
          <w:szCs w:val="21"/>
        </w:rPr>
        <w:t>v hrúbke</w:t>
      </w:r>
      <w:r w:rsidRPr="00780D7C">
        <w:rPr>
          <w:rFonts w:ascii="Arial Narrow" w:hAnsi="Arial Narrow"/>
          <w:spacing w:val="1"/>
          <w:sz w:val="21"/>
          <w:szCs w:val="21"/>
        </w:rPr>
        <w:t xml:space="preserve"> </w:t>
      </w:r>
      <w:r w:rsidRPr="00780D7C">
        <w:rPr>
          <w:rFonts w:ascii="Arial Narrow" w:hAnsi="Arial Narrow"/>
          <w:sz w:val="21"/>
          <w:szCs w:val="21"/>
        </w:rPr>
        <w:t>70mm.</w:t>
      </w:r>
      <w:r w:rsidRPr="00780D7C">
        <w:rPr>
          <w:rFonts w:ascii="Arial Narrow" w:hAnsi="Arial Narrow"/>
          <w:spacing w:val="1"/>
          <w:sz w:val="21"/>
          <w:szCs w:val="21"/>
        </w:rPr>
        <w:t xml:space="preserve"> </w:t>
      </w:r>
      <w:r w:rsidRPr="00780D7C">
        <w:rPr>
          <w:rFonts w:ascii="Arial Narrow" w:hAnsi="Arial Narrow"/>
          <w:sz w:val="21"/>
          <w:szCs w:val="21"/>
        </w:rPr>
        <w:t>Výstuž</w:t>
      </w:r>
      <w:r w:rsidRPr="00780D7C">
        <w:rPr>
          <w:rFonts w:ascii="Arial Narrow" w:hAnsi="Arial Narrow"/>
          <w:spacing w:val="58"/>
          <w:sz w:val="21"/>
          <w:szCs w:val="21"/>
        </w:rPr>
        <w:t xml:space="preserve"> </w:t>
      </w:r>
      <w:r w:rsidRPr="00780D7C">
        <w:rPr>
          <w:rFonts w:ascii="Arial Narrow" w:hAnsi="Arial Narrow"/>
          <w:sz w:val="21"/>
          <w:szCs w:val="21"/>
        </w:rPr>
        <w:t>môže</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opatrená</w:t>
      </w:r>
      <w:r w:rsidRPr="00780D7C">
        <w:rPr>
          <w:rFonts w:ascii="Arial Narrow" w:hAnsi="Arial Narrow"/>
          <w:spacing w:val="58"/>
          <w:sz w:val="21"/>
          <w:szCs w:val="21"/>
        </w:rPr>
        <w:t xml:space="preserve"> </w:t>
      </w:r>
      <w:r w:rsidRPr="00780D7C">
        <w:rPr>
          <w:rFonts w:ascii="Arial Narrow" w:hAnsi="Arial Narrow"/>
          <w:sz w:val="21"/>
          <w:szCs w:val="21"/>
        </w:rPr>
        <w:t>aj</w:t>
      </w:r>
      <w:r w:rsidRPr="00780D7C">
        <w:rPr>
          <w:rFonts w:ascii="Arial Narrow" w:hAnsi="Arial Narrow"/>
          <w:spacing w:val="59"/>
          <w:sz w:val="21"/>
          <w:szCs w:val="21"/>
        </w:rPr>
        <w:t xml:space="preserve"> </w:t>
      </w:r>
      <w:r w:rsidRPr="00780D7C">
        <w:rPr>
          <w:rFonts w:ascii="Arial Narrow" w:hAnsi="Arial Narrow"/>
          <w:sz w:val="21"/>
          <w:szCs w:val="21"/>
        </w:rPr>
        <w:t>inou</w:t>
      </w:r>
      <w:r w:rsidRPr="00780D7C">
        <w:rPr>
          <w:rFonts w:ascii="Arial Narrow" w:hAnsi="Arial Narrow"/>
          <w:spacing w:val="1"/>
          <w:sz w:val="21"/>
          <w:szCs w:val="21"/>
        </w:rPr>
        <w:t xml:space="preserve"> </w:t>
      </w:r>
      <w:r w:rsidRPr="00780D7C">
        <w:rPr>
          <w:rFonts w:ascii="Arial Narrow" w:hAnsi="Arial Narrow"/>
          <w:sz w:val="21"/>
          <w:szCs w:val="21"/>
        </w:rPr>
        <w:t>ochranou</w:t>
      </w:r>
      <w:r w:rsidRPr="00780D7C">
        <w:rPr>
          <w:rFonts w:ascii="Arial Narrow" w:hAnsi="Arial Narrow"/>
          <w:spacing w:val="30"/>
          <w:sz w:val="21"/>
          <w:szCs w:val="21"/>
        </w:rPr>
        <w:t xml:space="preserve"> </w:t>
      </w:r>
      <w:r w:rsidRPr="00780D7C">
        <w:rPr>
          <w:rFonts w:ascii="Arial Narrow" w:hAnsi="Arial Narrow"/>
          <w:sz w:val="21"/>
          <w:szCs w:val="21"/>
        </w:rPr>
        <w:t>a</w:t>
      </w:r>
      <w:r w:rsidRPr="00780D7C">
        <w:rPr>
          <w:rFonts w:ascii="Arial Narrow" w:hAnsi="Arial Narrow"/>
          <w:spacing w:val="37"/>
          <w:sz w:val="21"/>
          <w:szCs w:val="21"/>
        </w:rPr>
        <w:t xml:space="preserve"> </w:t>
      </w:r>
      <w:r w:rsidRPr="00780D7C">
        <w:rPr>
          <w:rFonts w:ascii="Arial Narrow" w:hAnsi="Arial Narrow"/>
          <w:sz w:val="21"/>
          <w:szCs w:val="21"/>
        </w:rPr>
        <w:t>môže</w:t>
      </w:r>
      <w:r w:rsidRPr="00780D7C">
        <w:rPr>
          <w:rFonts w:ascii="Arial Narrow" w:hAnsi="Arial Narrow"/>
          <w:spacing w:val="27"/>
          <w:sz w:val="21"/>
          <w:szCs w:val="21"/>
        </w:rPr>
        <w:t xml:space="preserve"> </w:t>
      </w:r>
      <w:r w:rsidRPr="00780D7C">
        <w:rPr>
          <w:rFonts w:ascii="Arial Narrow" w:hAnsi="Arial Narrow"/>
          <w:sz w:val="21"/>
          <w:szCs w:val="21"/>
        </w:rPr>
        <w:t>byť</w:t>
      </w:r>
      <w:r w:rsidRPr="00780D7C">
        <w:rPr>
          <w:rFonts w:ascii="Arial Narrow" w:hAnsi="Arial Narrow"/>
          <w:spacing w:val="30"/>
          <w:sz w:val="21"/>
          <w:szCs w:val="21"/>
        </w:rPr>
        <w:t xml:space="preserve"> </w:t>
      </w:r>
      <w:r w:rsidRPr="00780D7C">
        <w:rPr>
          <w:rFonts w:ascii="Arial Narrow" w:hAnsi="Arial Narrow"/>
          <w:sz w:val="21"/>
          <w:szCs w:val="21"/>
        </w:rPr>
        <w:t>použitá</w:t>
      </w:r>
      <w:r w:rsidRPr="00780D7C">
        <w:rPr>
          <w:rFonts w:ascii="Arial Narrow" w:hAnsi="Arial Narrow"/>
          <w:spacing w:val="28"/>
          <w:sz w:val="21"/>
          <w:szCs w:val="21"/>
        </w:rPr>
        <w:t xml:space="preserve"> </w:t>
      </w:r>
      <w:r w:rsidRPr="00780D7C">
        <w:rPr>
          <w:rFonts w:ascii="Arial Narrow" w:hAnsi="Arial Narrow"/>
          <w:sz w:val="21"/>
          <w:szCs w:val="21"/>
        </w:rPr>
        <w:t>i</w:t>
      </w:r>
      <w:r w:rsidRPr="00780D7C">
        <w:rPr>
          <w:rFonts w:ascii="Arial Narrow" w:hAnsi="Arial Narrow"/>
          <w:spacing w:val="39"/>
          <w:sz w:val="21"/>
          <w:szCs w:val="21"/>
        </w:rPr>
        <w:t xml:space="preserve"> </w:t>
      </w:r>
      <w:r w:rsidRPr="00780D7C">
        <w:rPr>
          <w:rFonts w:ascii="Arial Narrow" w:hAnsi="Arial Narrow"/>
          <w:sz w:val="21"/>
          <w:szCs w:val="21"/>
        </w:rPr>
        <w:t>nerezová</w:t>
      </w:r>
      <w:r w:rsidRPr="00780D7C">
        <w:rPr>
          <w:rFonts w:ascii="Arial Narrow" w:hAnsi="Arial Narrow"/>
          <w:spacing w:val="30"/>
          <w:sz w:val="21"/>
          <w:szCs w:val="21"/>
        </w:rPr>
        <w:t xml:space="preserve"> </w:t>
      </w:r>
      <w:r w:rsidRPr="00780D7C">
        <w:rPr>
          <w:rFonts w:ascii="Arial Narrow" w:hAnsi="Arial Narrow"/>
          <w:sz w:val="21"/>
          <w:szCs w:val="21"/>
        </w:rPr>
        <w:t>výstuž.</w:t>
      </w:r>
      <w:r w:rsidRPr="00780D7C">
        <w:rPr>
          <w:rFonts w:ascii="Arial Narrow" w:hAnsi="Arial Narrow"/>
          <w:spacing w:val="33"/>
          <w:sz w:val="21"/>
          <w:szCs w:val="21"/>
        </w:rPr>
        <w:t xml:space="preserve"> </w:t>
      </w:r>
      <w:r w:rsidRPr="00780D7C">
        <w:rPr>
          <w:rFonts w:ascii="Arial Narrow" w:hAnsi="Arial Narrow"/>
          <w:sz w:val="21"/>
          <w:szCs w:val="21"/>
        </w:rPr>
        <w:t>Krytie</w:t>
      </w:r>
      <w:r w:rsidRPr="00780D7C">
        <w:rPr>
          <w:rFonts w:ascii="Arial Narrow" w:hAnsi="Arial Narrow"/>
          <w:spacing w:val="28"/>
          <w:sz w:val="21"/>
          <w:szCs w:val="21"/>
        </w:rPr>
        <w:t xml:space="preserve"> </w:t>
      </w:r>
      <w:r w:rsidRPr="00780D7C">
        <w:rPr>
          <w:rFonts w:ascii="Arial Narrow" w:hAnsi="Arial Narrow"/>
          <w:sz w:val="21"/>
          <w:szCs w:val="21"/>
        </w:rPr>
        <w:t>takejto</w:t>
      </w:r>
      <w:r w:rsidRPr="00780D7C">
        <w:rPr>
          <w:rFonts w:ascii="Arial Narrow" w:hAnsi="Arial Narrow"/>
          <w:spacing w:val="30"/>
          <w:sz w:val="21"/>
          <w:szCs w:val="21"/>
        </w:rPr>
        <w:t xml:space="preserve"> </w:t>
      </w:r>
      <w:r w:rsidRPr="00780D7C">
        <w:rPr>
          <w:rFonts w:ascii="Arial Narrow" w:hAnsi="Arial Narrow"/>
          <w:sz w:val="21"/>
          <w:szCs w:val="21"/>
        </w:rPr>
        <w:t>výstuže</w:t>
      </w:r>
      <w:r w:rsidRPr="00780D7C">
        <w:rPr>
          <w:rFonts w:ascii="Arial Narrow" w:hAnsi="Arial Narrow"/>
          <w:spacing w:val="27"/>
          <w:sz w:val="21"/>
          <w:szCs w:val="21"/>
        </w:rPr>
        <w:t xml:space="preserve"> </w:t>
      </w:r>
      <w:r w:rsidRPr="00780D7C">
        <w:rPr>
          <w:rFonts w:ascii="Arial Narrow" w:hAnsi="Arial Narrow"/>
          <w:sz w:val="21"/>
          <w:szCs w:val="21"/>
        </w:rPr>
        <w:t>môže</w:t>
      </w:r>
      <w:r w:rsidRPr="00780D7C">
        <w:rPr>
          <w:rFonts w:ascii="Arial Narrow" w:hAnsi="Arial Narrow"/>
          <w:spacing w:val="31"/>
          <w:sz w:val="21"/>
          <w:szCs w:val="21"/>
        </w:rPr>
        <w:t xml:space="preserve"> </w:t>
      </w:r>
      <w:r w:rsidRPr="00780D7C">
        <w:rPr>
          <w:rFonts w:ascii="Arial Narrow" w:hAnsi="Arial Narrow"/>
          <w:sz w:val="21"/>
          <w:szCs w:val="21"/>
        </w:rPr>
        <w:t>byť</w:t>
      </w:r>
      <w:r w:rsidRPr="00780D7C">
        <w:rPr>
          <w:rFonts w:ascii="Arial Narrow" w:hAnsi="Arial Narrow"/>
          <w:spacing w:val="32"/>
          <w:sz w:val="21"/>
          <w:szCs w:val="21"/>
        </w:rPr>
        <w:t xml:space="preserve"> </w:t>
      </w:r>
      <w:r w:rsidRPr="00780D7C">
        <w:rPr>
          <w:rFonts w:ascii="Arial Narrow" w:hAnsi="Arial Narrow"/>
          <w:sz w:val="21"/>
          <w:szCs w:val="21"/>
        </w:rPr>
        <w:t>znížené</w:t>
      </w:r>
      <w:r w:rsidRPr="00780D7C">
        <w:rPr>
          <w:rFonts w:ascii="Arial Narrow" w:hAnsi="Arial Narrow"/>
          <w:spacing w:val="31"/>
          <w:sz w:val="21"/>
          <w:szCs w:val="21"/>
        </w:rPr>
        <w:t xml:space="preserve"> </w:t>
      </w:r>
      <w:r w:rsidRPr="00780D7C">
        <w:rPr>
          <w:rFonts w:ascii="Arial Narrow" w:hAnsi="Arial Narrow"/>
          <w:sz w:val="21"/>
          <w:szCs w:val="21"/>
        </w:rPr>
        <w:t>až</w:t>
      </w:r>
      <w:r w:rsidRPr="00780D7C">
        <w:rPr>
          <w:rFonts w:ascii="Arial Narrow" w:hAnsi="Arial Narrow"/>
          <w:spacing w:val="1"/>
          <w:sz w:val="21"/>
          <w:szCs w:val="21"/>
        </w:rPr>
        <w:t xml:space="preserve"> </w:t>
      </w:r>
      <w:r w:rsidRPr="00780D7C">
        <w:rPr>
          <w:rFonts w:ascii="Arial Narrow" w:hAnsi="Arial Narrow"/>
          <w:sz w:val="21"/>
          <w:szCs w:val="21"/>
        </w:rPr>
        <w:t>na 20 mm</w:t>
      </w:r>
      <w:r w:rsidRPr="00780D7C">
        <w:rPr>
          <w:rFonts w:ascii="Arial Narrow" w:hAnsi="Arial Narrow"/>
          <w:spacing w:val="58"/>
          <w:sz w:val="21"/>
          <w:szCs w:val="21"/>
        </w:rPr>
        <w:t xml:space="preserve"> </w:t>
      </w:r>
      <w:r w:rsidRPr="00780D7C">
        <w:rPr>
          <w:rFonts w:ascii="Arial Narrow" w:hAnsi="Arial Narrow"/>
          <w:sz w:val="21"/>
          <w:szCs w:val="21"/>
        </w:rPr>
        <w:t>(viď</w:t>
      </w:r>
      <w:r w:rsidRPr="00780D7C">
        <w:rPr>
          <w:rFonts w:ascii="Arial Narrow" w:hAnsi="Arial Narrow"/>
          <w:spacing w:val="58"/>
          <w:sz w:val="21"/>
          <w:szCs w:val="21"/>
        </w:rPr>
        <w:t xml:space="preserve"> </w:t>
      </w:r>
      <w:r w:rsidRPr="00780D7C">
        <w:rPr>
          <w:rFonts w:ascii="Arial Narrow" w:hAnsi="Arial Narrow"/>
          <w:sz w:val="21"/>
          <w:szCs w:val="21"/>
        </w:rPr>
        <w:t>TKP 15 a TKP17,</w:t>
      </w:r>
      <w:r w:rsidRPr="00780D7C">
        <w:rPr>
          <w:rFonts w:ascii="Arial Narrow" w:hAnsi="Arial Narrow"/>
          <w:spacing w:val="59"/>
          <w:sz w:val="21"/>
          <w:szCs w:val="21"/>
        </w:rPr>
        <w:t xml:space="preserve"> </w:t>
      </w:r>
      <w:r w:rsidRPr="00780D7C">
        <w:rPr>
          <w:rFonts w:ascii="Arial Narrow" w:hAnsi="Arial Narrow"/>
          <w:sz w:val="21"/>
          <w:szCs w:val="21"/>
        </w:rPr>
        <w:t>STN</w:t>
      </w:r>
      <w:r w:rsidRPr="00780D7C">
        <w:rPr>
          <w:rFonts w:ascii="Arial Narrow" w:hAnsi="Arial Narrow"/>
          <w:spacing w:val="58"/>
          <w:sz w:val="21"/>
          <w:szCs w:val="21"/>
        </w:rPr>
        <w:t xml:space="preserve"> </w:t>
      </w:r>
      <w:r w:rsidRPr="00780D7C">
        <w:rPr>
          <w:rFonts w:ascii="Arial Narrow" w:hAnsi="Arial Narrow"/>
          <w:sz w:val="21"/>
          <w:szCs w:val="21"/>
        </w:rPr>
        <w:t>EN</w:t>
      </w:r>
      <w:r w:rsidRPr="00780D7C">
        <w:rPr>
          <w:rFonts w:ascii="Arial Narrow" w:hAnsi="Arial Narrow"/>
          <w:spacing w:val="59"/>
          <w:sz w:val="21"/>
          <w:szCs w:val="21"/>
        </w:rPr>
        <w:t xml:space="preserve"> </w:t>
      </w:r>
      <w:r w:rsidRPr="00780D7C">
        <w:rPr>
          <w:rFonts w:ascii="Arial Narrow" w:hAnsi="Arial Narrow"/>
          <w:sz w:val="21"/>
          <w:szCs w:val="21"/>
        </w:rPr>
        <w:t>1992-1-1+A1:2015,</w:t>
      </w:r>
      <w:r w:rsidRPr="00780D7C">
        <w:rPr>
          <w:rFonts w:ascii="Arial Narrow" w:hAnsi="Arial Narrow"/>
          <w:spacing w:val="58"/>
          <w:sz w:val="21"/>
          <w:szCs w:val="21"/>
        </w:rPr>
        <w:t xml:space="preserve"> </w:t>
      </w:r>
      <w:r w:rsidRPr="00780D7C">
        <w:rPr>
          <w:rFonts w:ascii="Arial Narrow" w:hAnsi="Arial Narrow"/>
          <w:sz w:val="21"/>
          <w:szCs w:val="21"/>
        </w:rPr>
        <w:t>STN EN</w:t>
      </w:r>
      <w:r w:rsidRPr="00780D7C">
        <w:rPr>
          <w:rFonts w:ascii="Arial Narrow" w:hAnsi="Arial Narrow"/>
          <w:spacing w:val="59"/>
          <w:sz w:val="21"/>
          <w:szCs w:val="21"/>
        </w:rPr>
        <w:t xml:space="preserve"> </w:t>
      </w:r>
      <w:r w:rsidRPr="00780D7C">
        <w:rPr>
          <w:rFonts w:ascii="Arial Narrow" w:hAnsi="Arial Narrow"/>
          <w:sz w:val="21"/>
          <w:szCs w:val="21"/>
        </w:rPr>
        <w:t>1992-1-2:2007-11</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1201),</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EN</w:t>
      </w:r>
      <w:r w:rsidRPr="00780D7C">
        <w:rPr>
          <w:rFonts w:ascii="Arial Narrow" w:hAnsi="Arial Narrow"/>
          <w:spacing w:val="17"/>
          <w:sz w:val="21"/>
          <w:szCs w:val="21"/>
        </w:rPr>
        <w:t xml:space="preserve"> </w:t>
      </w:r>
      <w:r w:rsidRPr="00780D7C">
        <w:rPr>
          <w:rFonts w:ascii="Arial Narrow" w:hAnsi="Arial Narrow"/>
          <w:sz w:val="21"/>
          <w:szCs w:val="21"/>
        </w:rPr>
        <w:t>1992-3:2007-11</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5"/>
          <w:sz w:val="21"/>
          <w:szCs w:val="21"/>
        </w:rPr>
        <w:t xml:space="preserve"> </w:t>
      </w:r>
      <w:r w:rsidRPr="00780D7C">
        <w:rPr>
          <w:rFonts w:ascii="Arial Narrow" w:hAnsi="Arial Narrow"/>
          <w:sz w:val="21"/>
          <w:szCs w:val="21"/>
        </w:rPr>
        <w:t>1208).</w:t>
      </w:r>
    </w:p>
    <w:p w14:paraId="5671F954" w14:textId="77777777" w:rsidR="003B3D9B" w:rsidRPr="00780D7C" w:rsidRDefault="003B3D9B" w:rsidP="00E34B0B">
      <w:pPr>
        <w:pStyle w:val="Nadpis3"/>
        <w:rPr>
          <w:rFonts w:ascii="Arial Narrow" w:hAnsi="Arial Narrow"/>
          <w:sz w:val="21"/>
          <w:szCs w:val="21"/>
        </w:rPr>
      </w:pPr>
      <w:bookmarkStart w:id="126" w:name="_TOC_250043"/>
      <w:bookmarkEnd w:id="126"/>
      <w:r w:rsidRPr="00780D7C">
        <w:rPr>
          <w:rFonts w:ascii="Arial Narrow" w:hAnsi="Arial Narrow"/>
          <w:sz w:val="21"/>
          <w:szCs w:val="21"/>
        </w:rPr>
        <w:t>Mreže</w:t>
      </w:r>
    </w:p>
    <w:p w14:paraId="6D76E98D" w14:textId="77777777" w:rsidR="003B3D9B" w:rsidRPr="00780D7C" w:rsidRDefault="003B3D9B" w:rsidP="00E34B0B">
      <w:pPr>
        <w:pStyle w:val="Zkladntext"/>
        <w:spacing w:before="123" w:line="244" w:lineRule="auto"/>
        <w:ind w:right="107" w:firstLine="0"/>
        <w:rPr>
          <w:rFonts w:ascii="Arial Narrow" w:hAnsi="Arial Narrow"/>
          <w:sz w:val="21"/>
          <w:szCs w:val="21"/>
        </w:rPr>
      </w:pPr>
      <w:r w:rsidRPr="00780D7C">
        <w:rPr>
          <w:rFonts w:ascii="Arial Narrow" w:hAnsi="Arial Narrow"/>
          <w:sz w:val="21"/>
          <w:szCs w:val="21"/>
        </w:rPr>
        <w:t>Mreže</w:t>
      </w:r>
      <w:r w:rsidRPr="00780D7C">
        <w:rPr>
          <w:rFonts w:ascii="Arial Narrow" w:hAnsi="Arial Narrow"/>
          <w:spacing w:val="1"/>
          <w:sz w:val="21"/>
          <w:szCs w:val="21"/>
        </w:rPr>
        <w:t xml:space="preserve"> </w:t>
      </w:r>
      <w:proofErr w:type="spellStart"/>
      <w:r w:rsidRPr="00780D7C">
        <w:rPr>
          <w:rFonts w:ascii="Arial Narrow" w:hAnsi="Arial Narrow"/>
          <w:sz w:val="21"/>
          <w:szCs w:val="21"/>
        </w:rPr>
        <w:t>vpustových</w:t>
      </w:r>
      <w:proofErr w:type="spellEnd"/>
      <w:r w:rsidRPr="00780D7C">
        <w:rPr>
          <w:rFonts w:ascii="Arial Narrow" w:hAnsi="Arial Narrow"/>
          <w:spacing w:val="1"/>
          <w:sz w:val="21"/>
          <w:szCs w:val="21"/>
        </w:rPr>
        <w:t xml:space="preserve"> </w:t>
      </w:r>
      <w:r w:rsidRPr="00780D7C">
        <w:rPr>
          <w:rFonts w:ascii="Arial Narrow" w:hAnsi="Arial Narrow"/>
          <w:sz w:val="21"/>
          <w:szCs w:val="21"/>
        </w:rPr>
        <w:t>a čistiacich</w:t>
      </w:r>
      <w:r w:rsidRPr="00780D7C">
        <w:rPr>
          <w:rFonts w:ascii="Arial Narrow" w:hAnsi="Arial Narrow"/>
          <w:spacing w:val="1"/>
          <w:sz w:val="21"/>
          <w:szCs w:val="21"/>
        </w:rPr>
        <w:t xml:space="preserve"> </w:t>
      </w:r>
      <w:r w:rsidRPr="00780D7C">
        <w:rPr>
          <w:rFonts w:ascii="Arial Narrow" w:hAnsi="Arial Narrow"/>
          <w:sz w:val="21"/>
          <w:szCs w:val="21"/>
        </w:rPr>
        <w:t>kusov</w:t>
      </w:r>
      <w:r w:rsidRPr="00780D7C">
        <w:rPr>
          <w:rFonts w:ascii="Arial Narrow" w:hAnsi="Arial Narrow"/>
          <w:spacing w:val="58"/>
          <w:sz w:val="21"/>
          <w:szCs w:val="21"/>
        </w:rPr>
        <w:t xml:space="preserve"> </w:t>
      </w:r>
      <w:r w:rsidRPr="00780D7C">
        <w:rPr>
          <w:rFonts w:ascii="Arial Narrow" w:hAnsi="Arial Narrow"/>
          <w:sz w:val="21"/>
          <w:szCs w:val="21"/>
        </w:rPr>
        <w:t>sú</w:t>
      </w:r>
      <w:r w:rsidRPr="00780D7C">
        <w:rPr>
          <w:rFonts w:ascii="Arial Narrow" w:hAnsi="Arial Narrow"/>
          <w:spacing w:val="58"/>
          <w:sz w:val="21"/>
          <w:szCs w:val="21"/>
        </w:rPr>
        <w:t xml:space="preserve"> </w:t>
      </w:r>
      <w:r w:rsidRPr="00780D7C">
        <w:rPr>
          <w:rFonts w:ascii="Arial Narrow" w:hAnsi="Arial Narrow"/>
          <w:sz w:val="21"/>
          <w:szCs w:val="21"/>
        </w:rPr>
        <w:t>vyrábané</w:t>
      </w:r>
      <w:r w:rsidRPr="00780D7C">
        <w:rPr>
          <w:rFonts w:ascii="Arial Narrow" w:hAnsi="Arial Narrow"/>
          <w:spacing w:val="59"/>
          <w:sz w:val="21"/>
          <w:szCs w:val="21"/>
        </w:rPr>
        <w:t xml:space="preserve"> </w:t>
      </w:r>
      <w:r w:rsidRPr="00780D7C">
        <w:rPr>
          <w:rFonts w:ascii="Arial Narrow" w:hAnsi="Arial Narrow"/>
          <w:sz w:val="21"/>
          <w:szCs w:val="21"/>
        </w:rPr>
        <w:t>z liatiny</w:t>
      </w:r>
      <w:r w:rsidRPr="00780D7C">
        <w:rPr>
          <w:rFonts w:ascii="Arial Narrow" w:hAnsi="Arial Narrow"/>
          <w:spacing w:val="58"/>
          <w:sz w:val="21"/>
          <w:szCs w:val="21"/>
        </w:rPr>
        <w:t xml:space="preserve"> </w:t>
      </w:r>
      <w:r w:rsidRPr="00780D7C">
        <w:rPr>
          <w:rFonts w:ascii="Arial Narrow" w:hAnsi="Arial Narrow"/>
          <w:sz w:val="21"/>
          <w:szCs w:val="21"/>
        </w:rPr>
        <w:t>s únosnosťou</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8"/>
          <w:sz w:val="21"/>
          <w:szCs w:val="21"/>
        </w:rPr>
        <w:t xml:space="preserve"> </w:t>
      </w:r>
      <w:r w:rsidRPr="00780D7C">
        <w:rPr>
          <w:rFonts w:ascii="Arial Narrow" w:hAnsi="Arial Narrow"/>
          <w:sz w:val="21"/>
          <w:szCs w:val="21"/>
        </w:rPr>
        <w:t>typu</w:t>
      </w:r>
      <w:r w:rsidRPr="00780D7C">
        <w:rPr>
          <w:rFonts w:ascii="Arial Narrow" w:hAnsi="Arial Narrow"/>
          <w:spacing w:val="59"/>
          <w:sz w:val="21"/>
          <w:szCs w:val="21"/>
        </w:rPr>
        <w:t xml:space="preserve"> </w:t>
      </w:r>
      <w:r w:rsidRPr="00780D7C">
        <w:rPr>
          <w:rFonts w:ascii="Arial Narrow" w:hAnsi="Arial Narrow"/>
          <w:sz w:val="21"/>
          <w:szCs w:val="21"/>
        </w:rPr>
        <w:t>prvku.</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osadené</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rámov</w:t>
      </w:r>
      <w:r w:rsidRPr="00780D7C">
        <w:rPr>
          <w:rFonts w:ascii="Arial Narrow" w:hAnsi="Arial Narrow"/>
          <w:spacing w:val="1"/>
          <w:sz w:val="21"/>
          <w:szCs w:val="21"/>
        </w:rPr>
        <w:t xml:space="preserve"> </w:t>
      </w:r>
      <w:r w:rsidRPr="00780D7C">
        <w:rPr>
          <w:rFonts w:ascii="Arial Narrow" w:hAnsi="Arial Narrow"/>
          <w:sz w:val="21"/>
          <w:szCs w:val="21"/>
        </w:rPr>
        <w:t>z konštrukčnej</w:t>
      </w:r>
      <w:r w:rsidRPr="00780D7C">
        <w:rPr>
          <w:rFonts w:ascii="Arial Narrow" w:hAnsi="Arial Narrow"/>
          <w:spacing w:val="1"/>
          <w:sz w:val="21"/>
          <w:szCs w:val="21"/>
        </w:rPr>
        <w:t xml:space="preserve"> </w:t>
      </w:r>
      <w:r w:rsidRPr="00780D7C">
        <w:rPr>
          <w:rFonts w:ascii="Arial Narrow" w:hAnsi="Arial Narrow"/>
          <w:sz w:val="21"/>
          <w:szCs w:val="21"/>
        </w:rPr>
        <w:t>oceli</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skrutiek.</w:t>
      </w:r>
      <w:r w:rsidRPr="00780D7C">
        <w:rPr>
          <w:rFonts w:ascii="Arial Narrow" w:hAnsi="Arial Narrow"/>
          <w:spacing w:val="1"/>
          <w:sz w:val="21"/>
          <w:szCs w:val="21"/>
        </w:rPr>
        <w:t xml:space="preserve"> </w:t>
      </w:r>
      <w:r w:rsidRPr="00780D7C">
        <w:rPr>
          <w:rFonts w:ascii="Arial Narrow" w:hAnsi="Arial Narrow"/>
          <w:sz w:val="21"/>
          <w:szCs w:val="21"/>
        </w:rPr>
        <w:t>Oceľové</w:t>
      </w:r>
      <w:r w:rsidRPr="00780D7C">
        <w:rPr>
          <w:rFonts w:ascii="Arial Narrow" w:hAnsi="Arial Narrow"/>
          <w:spacing w:val="1"/>
          <w:sz w:val="21"/>
          <w:szCs w:val="21"/>
        </w:rPr>
        <w:t xml:space="preserve"> </w:t>
      </w:r>
      <w:r w:rsidRPr="00780D7C">
        <w:rPr>
          <w:rFonts w:ascii="Arial Narrow" w:hAnsi="Arial Narrow"/>
          <w:sz w:val="21"/>
          <w:szCs w:val="21"/>
        </w:rPr>
        <w:t>časti</w:t>
      </w:r>
      <w:r w:rsidRPr="00780D7C">
        <w:rPr>
          <w:rFonts w:ascii="Arial Narrow" w:hAnsi="Arial Narrow"/>
          <w:spacing w:val="58"/>
          <w:sz w:val="21"/>
          <w:szCs w:val="21"/>
        </w:rPr>
        <w:t xml:space="preserve"> </w:t>
      </w:r>
      <w:r w:rsidRPr="00780D7C">
        <w:rPr>
          <w:rFonts w:ascii="Arial Narrow" w:hAnsi="Arial Narrow"/>
          <w:sz w:val="21"/>
          <w:szCs w:val="21"/>
        </w:rPr>
        <w:t>musia</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opatrené</w:t>
      </w:r>
      <w:r w:rsidRPr="00780D7C">
        <w:rPr>
          <w:rFonts w:ascii="Arial Narrow" w:hAnsi="Arial Narrow"/>
          <w:spacing w:val="32"/>
          <w:sz w:val="21"/>
          <w:szCs w:val="21"/>
        </w:rPr>
        <w:t xml:space="preserve"> </w:t>
      </w:r>
      <w:r w:rsidRPr="00780D7C">
        <w:rPr>
          <w:rFonts w:ascii="Arial Narrow" w:hAnsi="Arial Narrow"/>
          <w:sz w:val="21"/>
          <w:szCs w:val="21"/>
        </w:rPr>
        <w:t>žiarovým</w:t>
      </w:r>
      <w:r w:rsidRPr="00780D7C">
        <w:rPr>
          <w:rFonts w:ascii="Arial Narrow" w:hAnsi="Arial Narrow"/>
          <w:spacing w:val="33"/>
          <w:sz w:val="21"/>
          <w:szCs w:val="21"/>
        </w:rPr>
        <w:t xml:space="preserve"> </w:t>
      </w:r>
      <w:r w:rsidRPr="00780D7C">
        <w:rPr>
          <w:rFonts w:ascii="Arial Narrow" w:hAnsi="Arial Narrow"/>
          <w:sz w:val="21"/>
          <w:szCs w:val="21"/>
        </w:rPr>
        <w:t>zinkovaním</w:t>
      </w:r>
      <w:r w:rsidRPr="00780D7C">
        <w:rPr>
          <w:rFonts w:ascii="Arial Narrow" w:hAnsi="Arial Narrow"/>
          <w:spacing w:val="33"/>
          <w:sz w:val="21"/>
          <w:szCs w:val="21"/>
        </w:rPr>
        <w:t xml:space="preserve"> </w:t>
      </w:r>
      <w:r w:rsidRPr="00780D7C">
        <w:rPr>
          <w:rFonts w:ascii="Arial Narrow" w:hAnsi="Arial Narrow"/>
          <w:sz w:val="21"/>
          <w:szCs w:val="21"/>
        </w:rPr>
        <w:t>v</w:t>
      </w:r>
      <w:r w:rsidRPr="00780D7C">
        <w:rPr>
          <w:rFonts w:ascii="Arial Narrow" w:hAnsi="Arial Narrow"/>
          <w:spacing w:val="26"/>
          <w:sz w:val="21"/>
          <w:szCs w:val="21"/>
        </w:rPr>
        <w:t xml:space="preserve"> </w:t>
      </w:r>
      <w:r w:rsidRPr="00780D7C">
        <w:rPr>
          <w:rFonts w:ascii="Arial Narrow" w:hAnsi="Arial Narrow"/>
          <w:sz w:val="21"/>
          <w:szCs w:val="21"/>
        </w:rPr>
        <w:t>hrúbke</w:t>
      </w:r>
      <w:r w:rsidRPr="00780D7C">
        <w:rPr>
          <w:rFonts w:ascii="Arial Narrow" w:hAnsi="Arial Narrow"/>
          <w:spacing w:val="33"/>
          <w:sz w:val="21"/>
          <w:szCs w:val="21"/>
        </w:rPr>
        <w:t xml:space="preserve"> </w:t>
      </w:r>
      <w:r w:rsidRPr="00780D7C">
        <w:rPr>
          <w:rFonts w:ascii="Arial Narrow" w:hAnsi="Arial Narrow"/>
          <w:sz w:val="21"/>
          <w:szCs w:val="21"/>
        </w:rPr>
        <w:t>85</w:t>
      </w:r>
      <w:r w:rsidRPr="00780D7C">
        <w:rPr>
          <w:rFonts w:ascii="Arial Narrow" w:hAnsi="Arial Narrow"/>
          <w:spacing w:val="28"/>
          <w:sz w:val="21"/>
          <w:szCs w:val="21"/>
        </w:rPr>
        <w:t xml:space="preserve"> </w:t>
      </w:r>
      <w:r w:rsidRPr="00780D7C">
        <w:rPr>
          <w:rFonts w:ascii="Arial Narrow" w:hAnsi="Arial Narrow"/>
          <w:sz w:val="21"/>
          <w:szCs w:val="21"/>
        </w:rPr>
        <w:t>mm,</w:t>
      </w:r>
      <w:r w:rsidRPr="00780D7C">
        <w:rPr>
          <w:rFonts w:ascii="Arial Narrow" w:hAnsi="Arial Narrow"/>
          <w:spacing w:val="31"/>
          <w:sz w:val="21"/>
          <w:szCs w:val="21"/>
        </w:rPr>
        <w:t xml:space="preserve"> </w:t>
      </w:r>
      <w:r w:rsidRPr="00780D7C">
        <w:rPr>
          <w:rFonts w:ascii="Arial Narrow" w:hAnsi="Arial Narrow"/>
          <w:sz w:val="21"/>
          <w:szCs w:val="21"/>
        </w:rPr>
        <w:t>a</w:t>
      </w:r>
      <w:r w:rsidRPr="00780D7C">
        <w:rPr>
          <w:rFonts w:ascii="Arial Narrow" w:hAnsi="Arial Narrow"/>
          <w:spacing w:val="28"/>
          <w:sz w:val="21"/>
          <w:szCs w:val="21"/>
        </w:rPr>
        <w:t xml:space="preserve"> </w:t>
      </w:r>
      <w:r w:rsidRPr="00780D7C">
        <w:rPr>
          <w:rFonts w:ascii="Arial Narrow" w:hAnsi="Arial Narrow"/>
          <w:sz w:val="21"/>
          <w:szCs w:val="21"/>
        </w:rPr>
        <w:t>mreža</w:t>
      </w:r>
      <w:r w:rsidRPr="00780D7C">
        <w:rPr>
          <w:rFonts w:ascii="Arial Narrow" w:hAnsi="Arial Narrow"/>
          <w:spacing w:val="33"/>
          <w:sz w:val="21"/>
          <w:szCs w:val="21"/>
        </w:rPr>
        <w:t xml:space="preserve"> </w:t>
      </w:r>
      <w:proofErr w:type="spellStart"/>
      <w:r w:rsidRPr="00780D7C">
        <w:rPr>
          <w:rFonts w:ascii="Arial Narrow" w:hAnsi="Arial Narrow"/>
          <w:sz w:val="21"/>
          <w:szCs w:val="21"/>
        </w:rPr>
        <w:t>asfalto</w:t>
      </w:r>
      <w:proofErr w:type="spellEnd"/>
      <w:r w:rsidRPr="00780D7C">
        <w:rPr>
          <w:rFonts w:ascii="Arial Narrow" w:hAnsi="Arial Narrow"/>
          <w:sz w:val="21"/>
          <w:szCs w:val="21"/>
        </w:rPr>
        <w:t>-latexovým</w:t>
      </w:r>
      <w:r w:rsidRPr="00780D7C">
        <w:rPr>
          <w:rFonts w:ascii="Arial Narrow" w:hAnsi="Arial Narrow"/>
          <w:spacing w:val="33"/>
          <w:sz w:val="21"/>
          <w:szCs w:val="21"/>
        </w:rPr>
        <w:t xml:space="preserve"> </w:t>
      </w:r>
      <w:r w:rsidRPr="00780D7C">
        <w:rPr>
          <w:rFonts w:ascii="Arial Narrow" w:hAnsi="Arial Narrow"/>
          <w:sz w:val="21"/>
          <w:szCs w:val="21"/>
        </w:rPr>
        <w:t>náterom.</w:t>
      </w:r>
    </w:p>
    <w:p w14:paraId="05EAB57F" w14:textId="77777777" w:rsidR="003B3D9B" w:rsidRPr="00780D7C" w:rsidRDefault="003B3D9B" w:rsidP="00E34B0B">
      <w:pPr>
        <w:pStyle w:val="Nadpis3"/>
        <w:rPr>
          <w:rFonts w:ascii="Arial Narrow" w:hAnsi="Arial Narrow"/>
          <w:sz w:val="21"/>
          <w:szCs w:val="21"/>
        </w:rPr>
      </w:pPr>
      <w:bookmarkStart w:id="127" w:name="_TOC_250042"/>
      <w:r w:rsidRPr="00780D7C">
        <w:rPr>
          <w:rFonts w:ascii="Arial Narrow" w:hAnsi="Arial Narrow"/>
          <w:sz w:val="21"/>
          <w:szCs w:val="21"/>
        </w:rPr>
        <w:t>Tesnosť</w:t>
      </w:r>
      <w:r w:rsidRPr="00780D7C">
        <w:rPr>
          <w:rFonts w:ascii="Arial Narrow" w:hAnsi="Arial Narrow"/>
          <w:spacing w:val="44"/>
          <w:sz w:val="21"/>
          <w:szCs w:val="21"/>
        </w:rPr>
        <w:t xml:space="preserve"> </w:t>
      </w:r>
      <w:r w:rsidRPr="00780D7C">
        <w:rPr>
          <w:rFonts w:ascii="Arial Narrow" w:hAnsi="Arial Narrow"/>
          <w:sz w:val="21"/>
          <w:szCs w:val="21"/>
        </w:rPr>
        <w:t>spojenia</w:t>
      </w:r>
      <w:r w:rsidRPr="00780D7C">
        <w:rPr>
          <w:rFonts w:ascii="Arial Narrow" w:hAnsi="Arial Narrow"/>
          <w:spacing w:val="44"/>
          <w:sz w:val="21"/>
          <w:szCs w:val="21"/>
        </w:rPr>
        <w:t xml:space="preserve"> </w:t>
      </w:r>
      <w:bookmarkEnd w:id="127"/>
      <w:r w:rsidRPr="00780D7C">
        <w:rPr>
          <w:rFonts w:ascii="Arial Narrow" w:hAnsi="Arial Narrow"/>
          <w:sz w:val="21"/>
          <w:szCs w:val="21"/>
        </w:rPr>
        <w:t>prvkov</w:t>
      </w:r>
    </w:p>
    <w:p w14:paraId="18417293" w14:textId="77777777" w:rsidR="003B3D9B" w:rsidRPr="00780D7C" w:rsidRDefault="003B3D9B" w:rsidP="00E34B0B">
      <w:pPr>
        <w:pStyle w:val="Zkladntext"/>
        <w:spacing w:before="123" w:line="244" w:lineRule="auto"/>
        <w:ind w:right="107" w:firstLine="0"/>
        <w:rPr>
          <w:rFonts w:ascii="Arial Narrow" w:hAnsi="Arial Narrow"/>
          <w:sz w:val="21"/>
          <w:szCs w:val="21"/>
        </w:rPr>
      </w:pPr>
      <w:r w:rsidRPr="00780D7C">
        <w:rPr>
          <w:rFonts w:ascii="Arial Narrow" w:hAnsi="Arial Narrow"/>
          <w:sz w:val="21"/>
          <w:szCs w:val="21"/>
        </w:rPr>
        <w:t>Konštrukcia</w:t>
      </w:r>
      <w:r w:rsidRPr="00780D7C">
        <w:rPr>
          <w:rFonts w:ascii="Arial Narrow" w:hAnsi="Arial Narrow"/>
          <w:spacing w:val="1"/>
          <w:sz w:val="21"/>
          <w:szCs w:val="21"/>
        </w:rPr>
        <w:t xml:space="preserve"> </w:t>
      </w:r>
      <w:r w:rsidRPr="00780D7C">
        <w:rPr>
          <w:rFonts w:ascii="Arial Narrow" w:hAnsi="Arial Narrow"/>
          <w:sz w:val="21"/>
          <w:szCs w:val="21"/>
        </w:rPr>
        <w:t>žľabov musí zabezpečovať tesnosť</w:t>
      </w:r>
      <w:r w:rsidRPr="00780D7C">
        <w:rPr>
          <w:rFonts w:ascii="Arial Narrow" w:hAnsi="Arial Narrow"/>
          <w:spacing w:val="58"/>
          <w:sz w:val="21"/>
          <w:szCs w:val="21"/>
        </w:rPr>
        <w:t xml:space="preserve"> </w:t>
      </w:r>
      <w:r w:rsidRPr="00780D7C">
        <w:rPr>
          <w:rFonts w:ascii="Arial Narrow" w:hAnsi="Arial Narrow"/>
          <w:sz w:val="21"/>
          <w:szCs w:val="21"/>
        </w:rPr>
        <w:t>nie</w:t>
      </w:r>
      <w:r w:rsidRPr="00780D7C">
        <w:rPr>
          <w:rFonts w:ascii="Arial Narrow" w:hAnsi="Arial Narrow"/>
          <w:spacing w:val="58"/>
          <w:sz w:val="21"/>
          <w:szCs w:val="21"/>
        </w:rPr>
        <w:t xml:space="preserve"> </w:t>
      </w:r>
      <w:r w:rsidRPr="00780D7C">
        <w:rPr>
          <w:rFonts w:ascii="Arial Narrow" w:hAnsi="Arial Narrow"/>
          <w:sz w:val="21"/>
          <w:szCs w:val="21"/>
        </w:rPr>
        <w:t>len samotného</w:t>
      </w:r>
      <w:r w:rsidRPr="00780D7C">
        <w:rPr>
          <w:rFonts w:ascii="Arial Narrow" w:hAnsi="Arial Narrow"/>
          <w:spacing w:val="59"/>
          <w:sz w:val="21"/>
          <w:szCs w:val="21"/>
        </w:rPr>
        <w:t xml:space="preserve"> </w:t>
      </w:r>
      <w:r w:rsidRPr="00780D7C">
        <w:rPr>
          <w:rFonts w:ascii="Arial Narrow" w:hAnsi="Arial Narrow"/>
          <w:sz w:val="21"/>
          <w:szCs w:val="21"/>
        </w:rPr>
        <w:t>žľabového kusu, ale aj</w:t>
      </w:r>
      <w:r w:rsidRPr="00780D7C">
        <w:rPr>
          <w:rFonts w:ascii="Arial Narrow" w:hAnsi="Arial Narrow"/>
          <w:spacing w:val="1"/>
          <w:sz w:val="21"/>
          <w:szCs w:val="21"/>
        </w:rPr>
        <w:t xml:space="preserve"> </w:t>
      </w:r>
      <w:r w:rsidRPr="00780D7C">
        <w:rPr>
          <w:rFonts w:ascii="Arial Narrow" w:hAnsi="Arial Narrow"/>
          <w:sz w:val="21"/>
          <w:szCs w:val="21"/>
        </w:rPr>
        <w:t>spoja</w:t>
      </w:r>
      <w:r w:rsidRPr="00780D7C">
        <w:rPr>
          <w:rFonts w:ascii="Arial Narrow" w:hAnsi="Arial Narrow"/>
          <w:spacing w:val="1"/>
          <w:sz w:val="21"/>
          <w:szCs w:val="21"/>
        </w:rPr>
        <w:t xml:space="preserve"> </w:t>
      </w:r>
      <w:r w:rsidRPr="00780D7C">
        <w:rPr>
          <w:rFonts w:ascii="Arial Narrow" w:hAnsi="Arial Narrow"/>
          <w:sz w:val="21"/>
          <w:szCs w:val="21"/>
        </w:rPr>
        <w:t>s ďalším</w:t>
      </w:r>
      <w:r w:rsidRPr="00780D7C">
        <w:rPr>
          <w:rFonts w:ascii="Arial Narrow" w:hAnsi="Arial Narrow"/>
          <w:spacing w:val="1"/>
          <w:sz w:val="21"/>
          <w:szCs w:val="21"/>
        </w:rPr>
        <w:t xml:space="preserve"> </w:t>
      </w:r>
      <w:r w:rsidRPr="00780D7C">
        <w:rPr>
          <w:rFonts w:ascii="Arial Narrow" w:hAnsi="Arial Narrow"/>
          <w:sz w:val="21"/>
          <w:szCs w:val="21"/>
        </w:rPr>
        <w:t>dielcom.</w:t>
      </w:r>
      <w:r w:rsidRPr="00780D7C">
        <w:rPr>
          <w:rFonts w:ascii="Arial Narrow" w:hAnsi="Arial Narrow"/>
          <w:spacing w:val="58"/>
          <w:sz w:val="21"/>
          <w:szCs w:val="21"/>
        </w:rPr>
        <w:t xml:space="preserve"> </w:t>
      </w:r>
      <w:r w:rsidRPr="00780D7C">
        <w:rPr>
          <w:rFonts w:ascii="Arial Narrow" w:hAnsi="Arial Narrow"/>
          <w:sz w:val="21"/>
          <w:szCs w:val="21"/>
        </w:rPr>
        <w:t>Tesnosť</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zabezpečiť</w:t>
      </w:r>
      <w:r w:rsidRPr="00780D7C">
        <w:rPr>
          <w:rFonts w:ascii="Arial Narrow" w:hAnsi="Arial Narrow"/>
          <w:spacing w:val="58"/>
          <w:sz w:val="21"/>
          <w:szCs w:val="21"/>
        </w:rPr>
        <w:t xml:space="preserve"> </w:t>
      </w:r>
      <w:proofErr w:type="spellStart"/>
      <w:r w:rsidRPr="00780D7C">
        <w:rPr>
          <w:rFonts w:ascii="Arial Narrow" w:hAnsi="Arial Narrow"/>
          <w:sz w:val="21"/>
          <w:szCs w:val="21"/>
        </w:rPr>
        <w:t>vodonepriepustný</w:t>
      </w:r>
      <w:proofErr w:type="spellEnd"/>
      <w:r w:rsidRPr="00780D7C">
        <w:rPr>
          <w:rFonts w:ascii="Arial Narrow" w:hAnsi="Arial Narrow"/>
          <w:spacing w:val="59"/>
          <w:sz w:val="21"/>
          <w:szCs w:val="21"/>
        </w:rPr>
        <w:t xml:space="preserve"> </w:t>
      </w:r>
      <w:r w:rsidRPr="00780D7C">
        <w:rPr>
          <w:rFonts w:ascii="Arial Narrow" w:hAnsi="Arial Narrow"/>
          <w:sz w:val="21"/>
          <w:szCs w:val="21"/>
        </w:rPr>
        <w:t>certifikovaný</w:t>
      </w:r>
      <w:r w:rsidRPr="00780D7C">
        <w:rPr>
          <w:rFonts w:ascii="Arial Narrow" w:hAnsi="Arial Narrow"/>
          <w:spacing w:val="58"/>
          <w:sz w:val="21"/>
          <w:szCs w:val="21"/>
        </w:rPr>
        <w:t xml:space="preserve"> </w:t>
      </w:r>
      <w:r w:rsidRPr="00780D7C">
        <w:rPr>
          <w:rFonts w:ascii="Arial Narrow" w:hAnsi="Arial Narrow"/>
          <w:sz w:val="21"/>
          <w:szCs w:val="21"/>
        </w:rPr>
        <w:t>spoj,</w:t>
      </w:r>
      <w:r w:rsidRPr="00780D7C">
        <w:rPr>
          <w:rFonts w:ascii="Arial Narrow" w:hAnsi="Arial Narrow"/>
          <w:spacing w:val="1"/>
          <w:sz w:val="21"/>
          <w:szCs w:val="21"/>
        </w:rPr>
        <w:t xml:space="preserve"> </w:t>
      </w:r>
      <w:r w:rsidRPr="00780D7C">
        <w:rPr>
          <w:rFonts w:ascii="Arial Narrow" w:hAnsi="Arial Narrow"/>
          <w:sz w:val="21"/>
          <w:szCs w:val="21"/>
        </w:rPr>
        <w:t>odolný voči priesaku ropných</w:t>
      </w:r>
      <w:r w:rsidRPr="00780D7C">
        <w:rPr>
          <w:rFonts w:ascii="Arial Narrow" w:hAnsi="Arial Narrow"/>
          <w:spacing w:val="1"/>
          <w:sz w:val="21"/>
          <w:szCs w:val="21"/>
        </w:rPr>
        <w:t xml:space="preserve"> </w:t>
      </w:r>
      <w:r w:rsidRPr="00780D7C">
        <w:rPr>
          <w:rFonts w:ascii="Arial Narrow" w:hAnsi="Arial Narrow"/>
          <w:sz w:val="21"/>
          <w:szCs w:val="21"/>
        </w:rPr>
        <w:t>látok. Spojenie susedných</w:t>
      </w:r>
      <w:r w:rsidRPr="00780D7C">
        <w:rPr>
          <w:rFonts w:ascii="Arial Narrow" w:hAnsi="Arial Narrow"/>
          <w:spacing w:val="58"/>
          <w:sz w:val="21"/>
          <w:szCs w:val="21"/>
        </w:rPr>
        <w:t xml:space="preserve"> </w:t>
      </w:r>
      <w:r w:rsidRPr="00780D7C">
        <w:rPr>
          <w:rFonts w:ascii="Arial Narrow" w:hAnsi="Arial Narrow"/>
          <w:sz w:val="21"/>
          <w:szCs w:val="21"/>
        </w:rPr>
        <w:lastRenderedPageBreak/>
        <w:t>prvkov musí byť</w:t>
      </w:r>
      <w:r w:rsidRPr="00780D7C">
        <w:rPr>
          <w:rFonts w:ascii="Arial Narrow" w:hAnsi="Arial Narrow"/>
          <w:spacing w:val="58"/>
          <w:sz w:val="21"/>
          <w:szCs w:val="21"/>
        </w:rPr>
        <w:t xml:space="preserve"> </w:t>
      </w:r>
      <w:r w:rsidRPr="00780D7C">
        <w:rPr>
          <w:rFonts w:ascii="Arial Narrow" w:hAnsi="Arial Narrow"/>
          <w:sz w:val="21"/>
          <w:szCs w:val="21"/>
        </w:rPr>
        <w:t>pružné to</w:t>
      </w:r>
      <w:r w:rsidRPr="00780D7C">
        <w:rPr>
          <w:rFonts w:ascii="Arial Narrow" w:hAnsi="Arial Narrow"/>
          <w:spacing w:val="59"/>
          <w:sz w:val="21"/>
          <w:szCs w:val="21"/>
        </w:rPr>
        <w:t xml:space="preserve"> </w:t>
      </w:r>
      <w:r w:rsidRPr="00780D7C">
        <w:rPr>
          <w:rFonts w:ascii="Arial Narrow" w:hAnsi="Arial Narrow"/>
          <w:sz w:val="21"/>
          <w:szCs w:val="21"/>
        </w:rPr>
        <w:t>znamená</w:t>
      </w:r>
      <w:r w:rsidRPr="00780D7C">
        <w:rPr>
          <w:rFonts w:ascii="Arial Narrow" w:hAnsi="Arial Narrow"/>
          <w:spacing w:val="1"/>
          <w:sz w:val="21"/>
          <w:szCs w:val="21"/>
        </w:rPr>
        <w:t xml:space="preserve"> </w:t>
      </w:r>
      <w:r w:rsidRPr="00780D7C">
        <w:rPr>
          <w:rFonts w:ascii="Arial Narrow" w:hAnsi="Arial Narrow"/>
          <w:sz w:val="21"/>
          <w:szCs w:val="21"/>
        </w:rPr>
        <w:t>že</w:t>
      </w:r>
      <w:r w:rsidRPr="00780D7C">
        <w:rPr>
          <w:rFonts w:ascii="Arial Narrow" w:hAnsi="Arial Narrow"/>
          <w:spacing w:val="35"/>
          <w:sz w:val="21"/>
          <w:szCs w:val="21"/>
        </w:rPr>
        <w:t xml:space="preserve"> </w:t>
      </w:r>
      <w:r w:rsidRPr="00780D7C">
        <w:rPr>
          <w:rFonts w:ascii="Arial Narrow" w:hAnsi="Arial Narrow"/>
          <w:sz w:val="21"/>
          <w:szCs w:val="21"/>
        </w:rPr>
        <w:t>čelá</w:t>
      </w:r>
      <w:r w:rsidRPr="00780D7C">
        <w:rPr>
          <w:rFonts w:ascii="Arial Narrow" w:hAnsi="Arial Narrow"/>
          <w:spacing w:val="36"/>
          <w:sz w:val="21"/>
          <w:szCs w:val="21"/>
        </w:rPr>
        <w:t xml:space="preserve"> </w:t>
      </w:r>
      <w:r w:rsidRPr="00780D7C">
        <w:rPr>
          <w:rFonts w:ascii="Arial Narrow" w:hAnsi="Arial Narrow"/>
          <w:sz w:val="21"/>
          <w:szCs w:val="21"/>
        </w:rPr>
        <w:t>dielcov</w:t>
      </w:r>
      <w:r w:rsidRPr="00780D7C">
        <w:rPr>
          <w:rFonts w:ascii="Arial Narrow" w:hAnsi="Arial Narrow"/>
          <w:spacing w:val="33"/>
          <w:sz w:val="21"/>
          <w:szCs w:val="21"/>
        </w:rPr>
        <w:t xml:space="preserve"> </w:t>
      </w:r>
      <w:r w:rsidRPr="00780D7C">
        <w:rPr>
          <w:rFonts w:ascii="Arial Narrow" w:hAnsi="Arial Narrow"/>
          <w:sz w:val="21"/>
          <w:szCs w:val="21"/>
        </w:rPr>
        <w:t>sa</w:t>
      </w:r>
      <w:r w:rsidRPr="00780D7C">
        <w:rPr>
          <w:rFonts w:ascii="Arial Narrow" w:hAnsi="Arial Narrow"/>
          <w:spacing w:val="36"/>
          <w:sz w:val="21"/>
          <w:szCs w:val="21"/>
        </w:rPr>
        <w:t xml:space="preserve"> </w:t>
      </w:r>
      <w:r w:rsidRPr="00780D7C">
        <w:rPr>
          <w:rFonts w:ascii="Arial Narrow" w:hAnsi="Arial Narrow"/>
          <w:sz w:val="21"/>
          <w:szCs w:val="21"/>
        </w:rPr>
        <w:t>nesmú</w:t>
      </w:r>
      <w:r w:rsidRPr="00780D7C">
        <w:rPr>
          <w:rFonts w:ascii="Arial Narrow" w:hAnsi="Arial Narrow"/>
          <w:spacing w:val="40"/>
          <w:sz w:val="21"/>
          <w:szCs w:val="21"/>
        </w:rPr>
        <w:t xml:space="preserve"> </w:t>
      </w:r>
      <w:r w:rsidRPr="00780D7C">
        <w:rPr>
          <w:rFonts w:ascii="Arial Narrow" w:hAnsi="Arial Narrow"/>
          <w:sz w:val="21"/>
          <w:szCs w:val="21"/>
        </w:rPr>
        <w:t>vzájomne</w:t>
      </w:r>
      <w:r w:rsidRPr="00780D7C">
        <w:rPr>
          <w:rFonts w:ascii="Arial Narrow" w:hAnsi="Arial Narrow"/>
          <w:spacing w:val="35"/>
          <w:sz w:val="21"/>
          <w:szCs w:val="21"/>
        </w:rPr>
        <w:t xml:space="preserve"> </w:t>
      </w:r>
      <w:r w:rsidRPr="00780D7C">
        <w:rPr>
          <w:rFonts w:ascii="Arial Narrow" w:hAnsi="Arial Narrow"/>
          <w:sz w:val="21"/>
          <w:szCs w:val="21"/>
        </w:rPr>
        <w:t>dotýkať.</w:t>
      </w:r>
      <w:r w:rsidRPr="00780D7C">
        <w:rPr>
          <w:rFonts w:ascii="Arial Narrow" w:hAnsi="Arial Narrow"/>
          <w:spacing w:val="35"/>
          <w:sz w:val="21"/>
          <w:szCs w:val="21"/>
        </w:rPr>
        <w:t xml:space="preserve"> </w:t>
      </w:r>
      <w:r w:rsidRPr="00780D7C">
        <w:rPr>
          <w:rFonts w:ascii="Arial Narrow" w:hAnsi="Arial Narrow"/>
          <w:sz w:val="21"/>
          <w:szCs w:val="21"/>
        </w:rPr>
        <w:t>Je</w:t>
      </w:r>
      <w:r w:rsidRPr="00780D7C">
        <w:rPr>
          <w:rFonts w:ascii="Arial Narrow" w:hAnsi="Arial Narrow"/>
          <w:spacing w:val="35"/>
          <w:sz w:val="21"/>
          <w:szCs w:val="21"/>
        </w:rPr>
        <w:t xml:space="preserve"> </w:t>
      </w:r>
      <w:r w:rsidRPr="00780D7C">
        <w:rPr>
          <w:rFonts w:ascii="Arial Narrow" w:hAnsi="Arial Narrow"/>
          <w:sz w:val="21"/>
          <w:szCs w:val="21"/>
        </w:rPr>
        <w:t>potrebné</w:t>
      </w:r>
      <w:r w:rsidRPr="00780D7C">
        <w:rPr>
          <w:rFonts w:ascii="Arial Narrow" w:hAnsi="Arial Narrow"/>
          <w:spacing w:val="36"/>
          <w:sz w:val="21"/>
          <w:szCs w:val="21"/>
        </w:rPr>
        <w:t xml:space="preserve"> </w:t>
      </w:r>
      <w:r w:rsidRPr="00780D7C">
        <w:rPr>
          <w:rFonts w:ascii="Arial Narrow" w:hAnsi="Arial Narrow"/>
          <w:sz w:val="21"/>
          <w:szCs w:val="21"/>
        </w:rPr>
        <w:t>aby</w:t>
      </w:r>
      <w:r w:rsidRPr="00780D7C">
        <w:rPr>
          <w:rFonts w:ascii="Arial Narrow" w:hAnsi="Arial Narrow"/>
          <w:spacing w:val="33"/>
          <w:sz w:val="21"/>
          <w:szCs w:val="21"/>
        </w:rPr>
        <w:t xml:space="preserve"> </w:t>
      </w:r>
      <w:r w:rsidRPr="00780D7C">
        <w:rPr>
          <w:rFonts w:ascii="Arial Narrow" w:hAnsi="Arial Narrow"/>
          <w:sz w:val="21"/>
          <w:szCs w:val="21"/>
        </w:rPr>
        <w:t>bola</w:t>
      </w:r>
      <w:r w:rsidRPr="00780D7C">
        <w:rPr>
          <w:rFonts w:ascii="Arial Narrow" w:hAnsi="Arial Narrow"/>
          <w:spacing w:val="33"/>
          <w:sz w:val="21"/>
          <w:szCs w:val="21"/>
        </w:rPr>
        <w:t xml:space="preserve"> </w:t>
      </w:r>
      <w:r w:rsidRPr="00780D7C">
        <w:rPr>
          <w:rFonts w:ascii="Arial Narrow" w:hAnsi="Arial Narrow"/>
          <w:sz w:val="21"/>
          <w:szCs w:val="21"/>
        </w:rPr>
        <w:t>medzi</w:t>
      </w:r>
      <w:r w:rsidRPr="00780D7C">
        <w:rPr>
          <w:rFonts w:ascii="Arial Narrow" w:hAnsi="Arial Narrow"/>
          <w:spacing w:val="35"/>
          <w:sz w:val="21"/>
          <w:szCs w:val="21"/>
        </w:rPr>
        <w:t xml:space="preserve"> </w:t>
      </w:r>
      <w:r w:rsidRPr="00780D7C">
        <w:rPr>
          <w:rFonts w:ascii="Arial Narrow" w:hAnsi="Arial Narrow"/>
          <w:sz w:val="21"/>
          <w:szCs w:val="21"/>
        </w:rPr>
        <w:t>dielcami</w:t>
      </w:r>
      <w:r w:rsidRPr="00780D7C">
        <w:rPr>
          <w:rFonts w:ascii="Arial Narrow" w:hAnsi="Arial Narrow"/>
          <w:spacing w:val="31"/>
          <w:sz w:val="21"/>
          <w:szCs w:val="21"/>
        </w:rPr>
        <w:t xml:space="preserve"> </w:t>
      </w:r>
      <w:r w:rsidRPr="00780D7C">
        <w:rPr>
          <w:rFonts w:ascii="Arial Narrow" w:hAnsi="Arial Narrow"/>
          <w:sz w:val="21"/>
          <w:szCs w:val="21"/>
        </w:rPr>
        <w:t>medzera</w:t>
      </w:r>
      <w:r w:rsidRPr="00780D7C">
        <w:rPr>
          <w:rFonts w:ascii="Arial Narrow" w:hAnsi="Arial Narrow"/>
          <w:spacing w:val="1"/>
          <w:sz w:val="21"/>
          <w:szCs w:val="21"/>
        </w:rPr>
        <w:t xml:space="preserve"> </w:t>
      </w:r>
      <w:r w:rsidRPr="00780D7C">
        <w:rPr>
          <w:rFonts w:ascii="Arial Narrow" w:hAnsi="Arial Narrow"/>
          <w:sz w:val="21"/>
          <w:szCs w:val="21"/>
        </w:rPr>
        <w:t>4 mm. Škára sa po zmontovaní žľabu v miestach nezakrytých konštrukciou vozovky vyplní</w:t>
      </w:r>
      <w:r w:rsidRPr="00780D7C">
        <w:rPr>
          <w:rFonts w:ascii="Arial Narrow" w:hAnsi="Arial Narrow"/>
          <w:spacing w:val="1"/>
          <w:sz w:val="21"/>
          <w:szCs w:val="21"/>
        </w:rPr>
        <w:t xml:space="preserve"> </w:t>
      </w:r>
      <w:r w:rsidRPr="00780D7C">
        <w:rPr>
          <w:rFonts w:ascii="Arial Narrow" w:hAnsi="Arial Narrow"/>
          <w:sz w:val="21"/>
          <w:szCs w:val="21"/>
        </w:rPr>
        <w:t>tesniacim</w:t>
      </w:r>
      <w:r w:rsidRPr="00780D7C">
        <w:rPr>
          <w:rFonts w:ascii="Arial Narrow" w:hAnsi="Arial Narrow"/>
          <w:spacing w:val="1"/>
          <w:sz w:val="21"/>
          <w:szCs w:val="21"/>
        </w:rPr>
        <w:t xml:space="preserve"> </w:t>
      </w:r>
      <w:r w:rsidRPr="00780D7C">
        <w:rPr>
          <w:rFonts w:ascii="Arial Narrow" w:hAnsi="Arial Narrow"/>
          <w:sz w:val="21"/>
          <w:szCs w:val="21"/>
        </w:rPr>
        <w:t>povrazcom</w:t>
      </w:r>
      <w:r w:rsidRPr="00780D7C">
        <w:rPr>
          <w:rFonts w:ascii="Arial Narrow" w:hAnsi="Arial Narrow"/>
          <w:spacing w:val="1"/>
          <w:sz w:val="21"/>
          <w:szCs w:val="21"/>
        </w:rPr>
        <w:t xml:space="preserve"> </w:t>
      </w:r>
      <w:r w:rsidRPr="00780D7C">
        <w:rPr>
          <w:rFonts w:ascii="Arial Narrow" w:hAnsi="Arial Narrow"/>
          <w:sz w:val="21"/>
          <w:szCs w:val="21"/>
        </w:rPr>
        <w:t>a tmelom.</w:t>
      </w:r>
      <w:r w:rsidRPr="00780D7C">
        <w:rPr>
          <w:rFonts w:ascii="Arial Narrow" w:hAnsi="Arial Narrow"/>
          <w:spacing w:val="1"/>
          <w:sz w:val="21"/>
          <w:szCs w:val="21"/>
        </w:rPr>
        <w:t xml:space="preserve"> </w:t>
      </w:r>
      <w:r w:rsidRPr="00780D7C">
        <w:rPr>
          <w:rFonts w:ascii="Arial Narrow" w:hAnsi="Arial Narrow"/>
          <w:sz w:val="21"/>
          <w:szCs w:val="21"/>
        </w:rPr>
        <w:t>Tým</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zabezpečí</w:t>
      </w:r>
      <w:r w:rsidRPr="00780D7C">
        <w:rPr>
          <w:rFonts w:ascii="Arial Narrow" w:hAnsi="Arial Narrow"/>
          <w:spacing w:val="59"/>
          <w:sz w:val="21"/>
          <w:szCs w:val="21"/>
        </w:rPr>
        <w:t xml:space="preserve"> </w:t>
      </w:r>
      <w:r w:rsidRPr="00780D7C">
        <w:rPr>
          <w:rFonts w:ascii="Arial Narrow" w:hAnsi="Arial Narrow"/>
          <w:sz w:val="21"/>
          <w:szCs w:val="21"/>
        </w:rPr>
        <w:t>bežná</w:t>
      </w:r>
      <w:r w:rsidRPr="00780D7C">
        <w:rPr>
          <w:rFonts w:ascii="Arial Narrow" w:hAnsi="Arial Narrow"/>
          <w:spacing w:val="59"/>
          <w:sz w:val="21"/>
          <w:szCs w:val="21"/>
        </w:rPr>
        <w:t xml:space="preserve"> </w:t>
      </w:r>
      <w:r w:rsidRPr="00780D7C">
        <w:rPr>
          <w:rFonts w:ascii="Arial Narrow" w:hAnsi="Arial Narrow"/>
          <w:sz w:val="21"/>
          <w:szCs w:val="21"/>
        </w:rPr>
        <w:t>dilatácia</w:t>
      </w:r>
      <w:r w:rsidRPr="00780D7C">
        <w:rPr>
          <w:rFonts w:ascii="Arial Narrow" w:hAnsi="Arial Narrow"/>
          <w:spacing w:val="59"/>
          <w:sz w:val="21"/>
          <w:szCs w:val="21"/>
        </w:rPr>
        <w:t xml:space="preserve"> </w:t>
      </w:r>
      <w:r w:rsidRPr="00780D7C">
        <w:rPr>
          <w:rFonts w:ascii="Arial Narrow" w:hAnsi="Arial Narrow"/>
          <w:sz w:val="21"/>
          <w:szCs w:val="21"/>
        </w:rPr>
        <w:t>dielcov</w:t>
      </w:r>
      <w:r w:rsidRPr="00780D7C">
        <w:rPr>
          <w:rFonts w:ascii="Arial Narrow" w:hAnsi="Arial Narrow"/>
          <w:spacing w:val="59"/>
          <w:sz w:val="21"/>
          <w:szCs w:val="21"/>
        </w:rPr>
        <w:t xml:space="preserve"> </w:t>
      </w:r>
      <w:r w:rsidRPr="00780D7C">
        <w:rPr>
          <w:rFonts w:ascii="Arial Narrow" w:hAnsi="Arial Narrow"/>
          <w:sz w:val="21"/>
          <w:szCs w:val="21"/>
        </w:rPr>
        <w:t>žľabu</w:t>
      </w:r>
      <w:r w:rsidRPr="00780D7C">
        <w:rPr>
          <w:rFonts w:ascii="Arial Narrow" w:hAnsi="Arial Narrow"/>
          <w:spacing w:val="59"/>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zachovaní</w:t>
      </w:r>
      <w:r w:rsidRPr="00780D7C">
        <w:rPr>
          <w:rFonts w:ascii="Arial Narrow" w:hAnsi="Arial Narrow"/>
          <w:spacing w:val="30"/>
          <w:sz w:val="21"/>
          <w:szCs w:val="21"/>
        </w:rPr>
        <w:t xml:space="preserve"> </w:t>
      </w:r>
      <w:r w:rsidRPr="00780D7C">
        <w:rPr>
          <w:rFonts w:ascii="Arial Narrow" w:hAnsi="Arial Narrow"/>
          <w:sz w:val="21"/>
          <w:szCs w:val="21"/>
        </w:rPr>
        <w:t>spoľahlivej</w:t>
      </w:r>
      <w:r w:rsidRPr="00780D7C">
        <w:rPr>
          <w:rFonts w:ascii="Arial Narrow" w:hAnsi="Arial Narrow"/>
          <w:spacing w:val="17"/>
          <w:sz w:val="21"/>
          <w:szCs w:val="21"/>
        </w:rPr>
        <w:t xml:space="preserve"> </w:t>
      </w:r>
      <w:r w:rsidRPr="00780D7C">
        <w:rPr>
          <w:rFonts w:ascii="Arial Narrow" w:hAnsi="Arial Narrow"/>
          <w:sz w:val="21"/>
          <w:szCs w:val="21"/>
        </w:rPr>
        <w:t>vodotesnosti</w:t>
      </w:r>
      <w:r w:rsidRPr="00780D7C">
        <w:rPr>
          <w:rFonts w:ascii="Arial Narrow" w:hAnsi="Arial Narrow"/>
          <w:spacing w:val="14"/>
          <w:sz w:val="21"/>
          <w:szCs w:val="21"/>
        </w:rPr>
        <w:t xml:space="preserve"> </w:t>
      </w:r>
      <w:r w:rsidRPr="00780D7C">
        <w:rPr>
          <w:rFonts w:ascii="Arial Narrow" w:hAnsi="Arial Narrow"/>
          <w:sz w:val="21"/>
          <w:szCs w:val="21"/>
        </w:rPr>
        <w:t>systému.</w:t>
      </w:r>
    </w:p>
    <w:p w14:paraId="21D5360A" w14:textId="77777777" w:rsidR="003B3D9B" w:rsidRPr="00780D7C" w:rsidRDefault="003B3D9B" w:rsidP="00E34B0B">
      <w:pPr>
        <w:pStyle w:val="Nadpis3"/>
        <w:rPr>
          <w:rFonts w:ascii="Arial Narrow" w:hAnsi="Arial Narrow"/>
          <w:sz w:val="21"/>
          <w:szCs w:val="21"/>
        </w:rPr>
      </w:pPr>
      <w:bookmarkStart w:id="128" w:name="_TOC_250041"/>
      <w:r w:rsidRPr="00780D7C">
        <w:rPr>
          <w:rFonts w:ascii="Arial Narrow" w:hAnsi="Arial Narrow"/>
          <w:sz w:val="21"/>
          <w:szCs w:val="21"/>
        </w:rPr>
        <w:t>Vpusty,</w:t>
      </w:r>
      <w:r w:rsidRPr="00780D7C">
        <w:rPr>
          <w:rFonts w:ascii="Arial Narrow" w:hAnsi="Arial Narrow"/>
          <w:spacing w:val="51"/>
          <w:sz w:val="21"/>
          <w:szCs w:val="21"/>
        </w:rPr>
        <w:t xml:space="preserve"> </w:t>
      </w:r>
      <w:proofErr w:type="spellStart"/>
      <w:r w:rsidRPr="00780D7C">
        <w:rPr>
          <w:rFonts w:ascii="Arial Narrow" w:hAnsi="Arial Narrow"/>
          <w:sz w:val="21"/>
          <w:szCs w:val="21"/>
        </w:rPr>
        <w:t>požíarne</w:t>
      </w:r>
      <w:proofErr w:type="spellEnd"/>
      <w:r w:rsidRPr="00780D7C">
        <w:rPr>
          <w:rFonts w:ascii="Arial Narrow" w:hAnsi="Arial Narrow"/>
          <w:spacing w:val="48"/>
          <w:sz w:val="21"/>
          <w:szCs w:val="21"/>
        </w:rPr>
        <w:t xml:space="preserve"> </w:t>
      </w:r>
      <w:r w:rsidRPr="00780D7C">
        <w:rPr>
          <w:rFonts w:ascii="Arial Narrow" w:hAnsi="Arial Narrow"/>
          <w:sz w:val="21"/>
          <w:szCs w:val="21"/>
        </w:rPr>
        <w:t>uzávery</w:t>
      </w:r>
      <w:r w:rsidRPr="00780D7C">
        <w:rPr>
          <w:rFonts w:ascii="Arial Narrow" w:hAnsi="Arial Narrow"/>
          <w:spacing w:val="41"/>
          <w:sz w:val="21"/>
          <w:szCs w:val="21"/>
        </w:rPr>
        <w:t xml:space="preserve"> </w:t>
      </w:r>
      <w:r w:rsidRPr="00780D7C">
        <w:rPr>
          <w:rFonts w:ascii="Arial Narrow" w:hAnsi="Arial Narrow"/>
          <w:sz w:val="21"/>
          <w:szCs w:val="21"/>
        </w:rPr>
        <w:t>(čistiace</w:t>
      </w:r>
      <w:r w:rsidRPr="00780D7C">
        <w:rPr>
          <w:rFonts w:ascii="Arial Narrow" w:hAnsi="Arial Narrow"/>
          <w:spacing w:val="45"/>
          <w:sz w:val="21"/>
          <w:szCs w:val="21"/>
        </w:rPr>
        <w:t xml:space="preserve"> </w:t>
      </w:r>
      <w:r w:rsidRPr="00780D7C">
        <w:rPr>
          <w:rFonts w:ascii="Arial Narrow" w:hAnsi="Arial Narrow"/>
          <w:sz w:val="21"/>
          <w:szCs w:val="21"/>
        </w:rPr>
        <w:t>kusy)</w:t>
      </w:r>
      <w:r w:rsidRPr="00780D7C">
        <w:rPr>
          <w:rFonts w:ascii="Arial Narrow" w:hAnsi="Arial Narrow"/>
          <w:spacing w:val="45"/>
          <w:sz w:val="21"/>
          <w:szCs w:val="21"/>
        </w:rPr>
        <w:t xml:space="preserve"> </w:t>
      </w:r>
      <w:r w:rsidRPr="00780D7C">
        <w:rPr>
          <w:rFonts w:ascii="Arial Narrow" w:hAnsi="Arial Narrow"/>
          <w:sz w:val="21"/>
          <w:szCs w:val="21"/>
        </w:rPr>
        <w:t>a</w:t>
      </w:r>
      <w:r w:rsidRPr="00780D7C">
        <w:rPr>
          <w:rFonts w:ascii="Arial Narrow" w:hAnsi="Arial Narrow"/>
          <w:spacing w:val="49"/>
          <w:sz w:val="21"/>
          <w:szCs w:val="21"/>
        </w:rPr>
        <w:t xml:space="preserve"> </w:t>
      </w:r>
      <w:r w:rsidRPr="00780D7C">
        <w:rPr>
          <w:rFonts w:ascii="Arial Narrow" w:hAnsi="Arial Narrow"/>
          <w:sz w:val="21"/>
          <w:szCs w:val="21"/>
        </w:rPr>
        <w:t>doplnkové</w:t>
      </w:r>
      <w:r w:rsidRPr="00780D7C">
        <w:rPr>
          <w:rFonts w:ascii="Arial Narrow" w:hAnsi="Arial Narrow"/>
          <w:spacing w:val="-64"/>
          <w:sz w:val="21"/>
          <w:szCs w:val="21"/>
        </w:rPr>
        <w:t xml:space="preserve"> </w:t>
      </w:r>
      <w:bookmarkEnd w:id="128"/>
      <w:r w:rsidRPr="00780D7C">
        <w:rPr>
          <w:rFonts w:ascii="Arial Narrow" w:hAnsi="Arial Narrow"/>
          <w:sz w:val="21"/>
          <w:szCs w:val="21"/>
        </w:rPr>
        <w:t>prvky</w:t>
      </w:r>
    </w:p>
    <w:p w14:paraId="0B86DFCC" w14:textId="77777777" w:rsidR="003B3D9B" w:rsidRPr="00780D7C" w:rsidRDefault="003B3D9B" w:rsidP="00E34B0B">
      <w:pPr>
        <w:pStyle w:val="Zkladntext"/>
        <w:spacing w:before="123"/>
        <w:ind w:firstLine="0"/>
        <w:rPr>
          <w:rFonts w:ascii="Arial Narrow" w:hAnsi="Arial Narrow"/>
          <w:sz w:val="21"/>
          <w:szCs w:val="21"/>
        </w:rPr>
      </w:pPr>
      <w:proofErr w:type="spellStart"/>
      <w:r w:rsidRPr="00780D7C">
        <w:rPr>
          <w:rFonts w:ascii="Arial Narrow" w:hAnsi="Arial Narrow"/>
          <w:sz w:val="21"/>
          <w:szCs w:val="21"/>
        </w:rPr>
        <w:t>Vpustové</w:t>
      </w:r>
      <w:proofErr w:type="spellEnd"/>
      <w:r w:rsidRPr="00780D7C">
        <w:rPr>
          <w:rFonts w:ascii="Arial Narrow" w:hAnsi="Arial Narrow"/>
          <w:spacing w:val="40"/>
          <w:sz w:val="21"/>
          <w:szCs w:val="21"/>
        </w:rPr>
        <w:t xml:space="preserve"> </w:t>
      </w:r>
      <w:r w:rsidRPr="00780D7C">
        <w:rPr>
          <w:rFonts w:ascii="Arial Narrow" w:hAnsi="Arial Narrow"/>
          <w:sz w:val="21"/>
          <w:szCs w:val="21"/>
        </w:rPr>
        <w:t>kusy</w:t>
      </w:r>
      <w:r w:rsidRPr="00780D7C">
        <w:rPr>
          <w:rFonts w:ascii="Arial Narrow" w:hAnsi="Arial Narrow"/>
          <w:spacing w:val="42"/>
          <w:sz w:val="21"/>
          <w:szCs w:val="21"/>
        </w:rPr>
        <w:t xml:space="preserve"> </w:t>
      </w:r>
      <w:r w:rsidRPr="00780D7C">
        <w:rPr>
          <w:rFonts w:ascii="Arial Narrow" w:hAnsi="Arial Narrow"/>
          <w:sz w:val="21"/>
          <w:szCs w:val="21"/>
        </w:rPr>
        <w:t>štrbinových</w:t>
      </w:r>
      <w:r w:rsidRPr="00780D7C">
        <w:rPr>
          <w:rFonts w:ascii="Arial Narrow" w:hAnsi="Arial Narrow"/>
          <w:spacing w:val="40"/>
          <w:sz w:val="21"/>
          <w:szCs w:val="21"/>
        </w:rPr>
        <w:t xml:space="preserve"> </w:t>
      </w:r>
      <w:r w:rsidRPr="00780D7C">
        <w:rPr>
          <w:rFonts w:ascii="Arial Narrow" w:hAnsi="Arial Narrow"/>
          <w:sz w:val="21"/>
          <w:szCs w:val="21"/>
        </w:rPr>
        <w:t>rúr</w:t>
      </w:r>
      <w:r w:rsidRPr="00780D7C">
        <w:rPr>
          <w:rFonts w:ascii="Arial Narrow" w:hAnsi="Arial Narrow"/>
          <w:spacing w:val="44"/>
          <w:sz w:val="21"/>
          <w:szCs w:val="21"/>
        </w:rPr>
        <w:t xml:space="preserve"> </w:t>
      </w:r>
      <w:r w:rsidRPr="00780D7C">
        <w:rPr>
          <w:rFonts w:ascii="Arial Narrow" w:hAnsi="Arial Narrow"/>
          <w:sz w:val="21"/>
          <w:szCs w:val="21"/>
        </w:rPr>
        <w:t>musia</w:t>
      </w:r>
      <w:r w:rsidRPr="00780D7C">
        <w:rPr>
          <w:rFonts w:ascii="Arial Narrow" w:hAnsi="Arial Narrow"/>
          <w:spacing w:val="40"/>
          <w:sz w:val="21"/>
          <w:szCs w:val="21"/>
        </w:rPr>
        <w:t xml:space="preserve"> </w:t>
      </w:r>
      <w:r w:rsidRPr="00780D7C">
        <w:rPr>
          <w:rFonts w:ascii="Arial Narrow" w:hAnsi="Arial Narrow"/>
          <w:sz w:val="21"/>
          <w:szCs w:val="21"/>
        </w:rPr>
        <w:t>korešpondovať</w:t>
      </w:r>
      <w:r w:rsidRPr="00780D7C">
        <w:rPr>
          <w:rFonts w:ascii="Arial Narrow" w:hAnsi="Arial Narrow"/>
          <w:spacing w:val="44"/>
          <w:sz w:val="21"/>
          <w:szCs w:val="21"/>
        </w:rPr>
        <w:t xml:space="preserve"> </w:t>
      </w:r>
      <w:r w:rsidRPr="00780D7C">
        <w:rPr>
          <w:rFonts w:ascii="Arial Narrow" w:hAnsi="Arial Narrow"/>
          <w:sz w:val="21"/>
          <w:szCs w:val="21"/>
        </w:rPr>
        <w:t>s</w:t>
      </w:r>
      <w:r w:rsidRPr="00780D7C">
        <w:rPr>
          <w:rFonts w:ascii="Arial Narrow" w:hAnsi="Arial Narrow"/>
          <w:spacing w:val="52"/>
          <w:sz w:val="21"/>
          <w:szCs w:val="21"/>
        </w:rPr>
        <w:t xml:space="preserve"> </w:t>
      </w:r>
      <w:r w:rsidRPr="00780D7C">
        <w:rPr>
          <w:rFonts w:ascii="Arial Narrow" w:hAnsi="Arial Narrow"/>
          <w:sz w:val="21"/>
          <w:szCs w:val="21"/>
        </w:rPr>
        <w:t>veľkosťou</w:t>
      </w:r>
      <w:r w:rsidRPr="00780D7C">
        <w:rPr>
          <w:rFonts w:ascii="Arial Narrow" w:hAnsi="Arial Narrow"/>
          <w:spacing w:val="40"/>
          <w:sz w:val="21"/>
          <w:szCs w:val="21"/>
        </w:rPr>
        <w:t xml:space="preserve"> </w:t>
      </w:r>
      <w:r w:rsidRPr="00780D7C">
        <w:rPr>
          <w:rFonts w:ascii="Arial Narrow" w:hAnsi="Arial Narrow"/>
          <w:sz w:val="21"/>
          <w:szCs w:val="21"/>
        </w:rPr>
        <w:t>ostatných</w:t>
      </w:r>
      <w:r w:rsidRPr="00780D7C">
        <w:rPr>
          <w:rFonts w:ascii="Arial Narrow" w:hAnsi="Arial Narrow"/>
          <w:spacing w:val="41"/>
          <w:sz w:val="21"/>
          <w:szCs w:val="21"/>
        </w:rPr>
        <w:t xml:space="preserve"> </w:t>
      </w:r>
      <w:r w:rsidRPr="00780D7C">
        <w:rPr>
          <w:rFonts w:ascii="Arial Narrow" w:hAnsi="Arial Narrow"/>
          <w:sz w:val="21"/>
          <w:szCs w:val="21"/>
        </w:rPr>
        <w:t>štrbinových</w:t>
      </w:r>
      <w:r w:rsidRPr="00780D7C">
        <w:rPr>
          <w:rFonts w:ascii="Arial Narrow" w:hAnsi="Arial Narrow"/>
          <w:spacing w:val="40"/>
          <w:sz w:val="21"/>
          <w:szCs w:val="21"/>
        </w:rPr>
        <w:t xml:space="preserve"> </w:t>
      </w:r>
      <w:r w:rsidRPr="00780D7C">
        <w:rPr>
          <w:rFonts w:ascii="Arial Narrow" w:hAnsi="Arial Narrow"/>
          <w:sz w:val="21"/>
          <w:szCs w:val="21"/>
        </w:rPr>
        <w:t>rúr.</w:t>
      </w:r>
    </w:p>
    <w:p w14:paraId="5044577F" w14:textId="77777777" w:rsidR="003B3D9B" w:rsidRPr="00780D7C" w:rsidRDefault="003B3D9B" w:rsidP="00BD68E9">
      <w:pPr>
        <w:pStyle w:val="Zkladntext"/>
        <w:spacing w:before="125" w:line="244" w:lineRule="auto"/>
        <w:ind w:right="106" w:firstLine="0"/>
        <w:rPr>
          <w:rFonts w:ascii="Arial Narrow" w:hAnsi="Arial Narrow"/>
          <w:sz w:val="21"/>
          <w:szCs w:val="21"/>
        </w:rPr>
      </w:pPr>
      <w:r w:rsidRPr="00780D7C">
        <w:rPr>
          <w:rFonts w:ascii="Arial Narrow" w:hAnsi="Arial Narrow"/>
          <w:sz w:val="21"/>
          <w:szCs w:val="21"/>
        </w:rPr>
        <w:t>Súčasťou vpustu sú potrebné prefabrikáty dodávané výrobcom. Do vpustu sa osadí kôš na</w:t>
      </w:r>
      <w:r w:rsidRPr="00780D7C">
        <w:rPr>
          <w:rFonts w:ascii="Arial Narrow" w:hAnsi="Arial Narrow"/>
          <w:spacing w:val="1"/>
          <w:sz w:val="21"/>
          <w:szCs w:val="21"/>
        </w:rPr>
        <w:t xml:space="preserve"> </w:t>
      </w:r>
      <w:r w:rsidRPr="00780D7C">
        <w:rPr>
          <w:rFonts w:ascii="Arial Narrow" w:hAnsi="Arial Narrow"/>
          <w:sz w:val="21"/>
          <w:szCs w:val="21"/>
        </w:rPr>
        <w:t>bahno   a smeti   obvykle   z</w:t>
      </w:r>
      <w:r w:rsidRPr="00780D7C">
        <w:rPr>
          <w:rFonts w:ascii="Arial Narrow" w:hAnsi="Arial Narrow"/>
          <w:spacing w:val="58"/>
          <w:sz w:val="21"/>
          <w:szCs w:val="21"/>
        </w:rPr>
        <w:t xml:space="preserve"> </w:t>
      </w:r>
      <w:r w:rsidRPr="00780D7C">
        <w:rPr>
          <w:rFonts w:ascii="Arial Narrow" w:hAnsi="Arial Narrow"/>
          <w:sz w:val="21"/>
          <w:szCs w:val="21"/>
        </w:rPr>
        <w:t>pozinkovaného   plechu.   Profil   a materiál   odtokového   potrubia</w:t>
      </w:r>
      <w:r w:rsidRPr="00780D7C">
        <w:rPr>
          <w:rFonts w:ascii="Arial Narrow" w:hAnsi="Arial Narrow"/>
          <w:spacing w:val="1"/>
          <w:sz w:val="21"/>
          <w:szCs w:val="21"/>
        </w:rPr>
        <w:t xml:space="preserve"> </w:t>
      </w:r>
      <w:r w:rsidRPr="00780D7C">
        <w:rPr>
          <w:rFonts w:ascii="Arial Narrow" w:hAnsi="Arial Narrow"/>
          <w:sz w:val="21"/>
          <w:szCs w:val="21"/>
        </w:rPr>
        <w:t>z</w:t>
      </w:r>
      <w:r w:rsidRPr="00780D7C">
        <w:rPr>
          <w:rFonts w:ascii="Arial Narrow" w:hAnsi="Arial Narrow"/>
          <w:spacing w:val="20"/>
          <w:sz w:val="21"/>
          <w:szCs w:val="21"/>
        </w:rPr>
        <w:t xml:space="preserve"> </w:t>
      </w:r>
      <w:r w:rsidRPr="00780D7C">
        <w:rPr>
          <w:rFonts w:ascii="Arial Narrow" w:hAnsi="Arial Narrow"/>
          <w:sz w:val="21"/>
          <w:szCs w:val="21"/>
        </w:rPr>
        <w:t>vpustu</w:t>
      </w:r>
      <w:r w:rsidRPr="00780D7C">
        <w:rPr>
          <w:rFonts w:ascii="Arial Narrow" w:hAnsi="Arial Narrow"/>
          <w:spacing w:val="20"/>
          <w:sz w:val="21"/>
          <w:szCs w:val="21"/>
        </w:rPr>
        <w:t xml:space="preserve"> </w:t>
      </w:r>
      <w:r w:rsidRPr="00780D7C">
        <w:rPr>
          <w:rFonts w:ascii="Arial Narrow" w:hAnsi="Arial Narrow"/>
          <w:sz w:val="21"/>
          <w:szCs w:val="21"/>
        </w:rPr>
        <w:t>bude</w:t>
      </w:r>
      <w:r w:rsidRPr="00780D7C">
        <w:rPr>
          <w:rFonts w:ascii="Arial Narrow" w:hAnsi="Arial Narrow"/>
          <w:spacing w:val="20"/>
          <w:sz w:val="21"/>
          <w:szCs w:val="21"/>
        </w:rPr>
        <w:t xml:space="preserve"> </w:t>
      </w:r>
      <w:r w:rsidRPr="00780D7C">
        <w:rPr>
          <w:rFonts w:ascii="Arial Narrow" w:hAnsi="Arial Narrow"/>
          <w:sz w:val="21"/>
          <w:szCs w:val="21"/>
        </w:rPr>
        <w:t>navrhnuté</w:t>
      </w:r>
      <w:r w:rsidRPr="00780D7C">
        <w:rPr>
          <w:rFonts w:ascii="Arial Narrow" w:hAnsi="Arial Narrow"/>
          <w:spacing w:val="20"/>
          <w:sz w:val="21"/>
          <w:szCs w:val="21"/>
        </w:rPr>
        <w:t xml:space="preserve"> </w:t>
      </w:r>
      <w:r w:rsidRPr="00780D7C">
        <w:rPr>
          <w:rFonts w:ascii="Arial Narrow" w:hAnsi="Arial Narrow"/>
          <w:sz w:val="21"/>
          <w:szCs w:val="21"/>
        </w:rPr>
        <w:t>v</w:t>
      </w:r>
      <w:r w:rsidRPr="00780D7C">
        <w:rPr>
          <w:rFonts w:ascii="Arial Narrow" w:hAnsi="Arial Narrow"/>
          <w:spacing w:val="20"/>
          <w:sz w:val="21"/>
          <w:szCs w:val="21"/>
        </w:rPr>
        <w:t xml:space="preserve"> </w:t>
      </w:r>
      <w:r w:rsidRPr="00780D7C">
        <w:rPr>
          <w:rFonts w:ascii="Arial Narrow" w:hAnsi="Arial Narrow"/>
          <w:sz w:val="21"/>
          <w:szCs w:val="21"/>
        </w:rPr>
        <w:t>zmysle</w:t>
      </w:r>
      <w:r w:rsidRPr="00780D7C">
        <w:rPr>
          <w:rFonts w:ascii="Arial Narrow" w:hAnsi="Arial Narrow"/>
          <w:spacing w:val="17"/>
          <w:sz w:val="21"/>
          <w:szCs w:val="21"/>
        </w:rPr>
        <w:t xml:space="preserve"> </w:t>
      </w:r>
      <w:r w:rsidRPr="00780D7C">
        <w:rPr>
          <w:rFonts w:ascii="Arial Narrow" w:hAnsi="Arial Narrow"/>
          <w:sz w:val="21"/>
          <w:szCs w:val="21"/>
        </w:rPr>
        <w:t>projektovej</w:t>
      </w:r>
      <w:r w:rsidRPr="00780D7C">
        <w:rPr>
          <w:rFonts w:ascii="Arial Narrow" w:hAnsi="Arial Narrow"/>
          <w:spacing w:val="19"/>
          <w:sz w:val="21"/>
          <w:szCs w:val="21"/>
        </w:rPr>
        <w:t xml:space="preserve"> </w:t>
      </w:r>
      <w:r w:rsidRPr="00780D7C">
        <w:rPr>
          <w:rFonts w:ascii="Arial Narrow" w:hAnsi="Arial Narrow"/>
          <w:sz w:val="21"/>
          <w:szCs w:val="21"/>
        </w:rPr>
        <w:t>dokumentácie.</w:t>
      </w:r>
    </w:p>
    <w:p w14:paraId="68DD7A6D" w14:textId="77777777" w:rsidR="003B3D9B" w:rsidRPr="00780D7C" w:rsidRDefault="003B3D9B" w:rsidP="00BD68E9">
      <w:pPr>
        <w:pStyle w:val="Zkladntext"/>
        <w:spacing w:before="117" w:line="242" w:lineRule="auto"/>
        <w:ind w:right="108" w:firstLine="0"/>
        <w:rPr>
          <w:rFonts w:ascii="Arial Narrow" w:hAnsi="Arial Narrow"/>
          <w:sz w:val="21"/>
          <w:szCs w:val="21"/>
        </w:rPr>
      </w:pPr>
      <w:r w:rsidRPr="00780D7C">
        <w:rPr>
          <w:rFonts w:ascii="Arial Narrow" w:hAnsi="Arial Narrow"/>
          <w:sz w:val="21"/>
          <w:szCs w:val="21"/>
        </w:rPr>
        <w:t>Požiarne</w:t>
      </w:r>
      <w:r w:rsidRPr="00780D7C">
        <w:rPr>
          <w:rFonts w:ascii="Arial Narrow" w:hAnsi="Arial Narrow"/>
          <w:spacing w:val="1"/>
          <w:sz w:val="21"/>
          <w:szCs w:val="21"/>
        </w:rPr>
        <w:t xml:space="preserve"> </w:t>
      </w:r>
      <w:r w:rsidRPr="00780D7C">
        <w:rPr>
          <w:rFonts w:ascii="Arial Narrow" w:hAnsi="Arial Narrow"/>
          <w:sz w:val="21"/>
          <w:szCs w:val="21"/>
        </w:rPr>
        <w:t>uzávery</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vytvorené</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samostatného</w:t>
      </w:r>
      <w:r w:rsidRPr="00780D7C">
        <w:rPr>
          <w:rFonts w:ascii="Arial Narrow" w:hAnsi="Arial Narrow"/>
          <w:spacing w:val="1"/>
          <w:sz w:val="21"/>
          <w:szCs w:val="21"/>
        </w:rPr>
        <w:t xml:space="preserve"> </w:t>
      </w:r>
      <w:r w:rsidRPr="00780D7C">
        <w:rPr>
          <w:rFonts w:ascii="Arial Narrow" w:hAnsi="Arial Narrow"/>
          <w:sz w:val="21"/>
          <w:szCs w:val="21"/>
        </w:rPr>
        <w:t>dielca</w:t>
      </w:r>
      <w:r w:rsidRPr="00780D7C">
        <w:rPr>
          <w:rFonts w:ascii="Arial Narrow" w:hAnsi="Arial Narrow"/>
          <w:spacing w:val="1"/>
          <w:sz w:val="21"/>
          <w:szCs w:val="21"/>
        </w:rPr>
        <w:t xml:space="preserve"> </w:t>
      </w:r>
      <w:r w:rsidRPr="00780D7C">
        <w:rPr>
          <w:rFonts w:ascii="Arial Narrow" w:hAnsi="Arial Narrow"/>
          <w:sz w:val="21"/>
          <w:szCs w:val="21"/>
        </w:rPr>
        <w:t xml:space="preserve">s </w:t>
      </w:r>
      <w:proofErr w:type="spellStart"/>
      <w:r w:rsidRPr="00780D7C">
        <w:rPr>
          <w:rFonts w:ascii="Arial Narrow" w:hAnsi="Arial Narrow"/>
          <w:sz w:val="21"/>
          <w:szCs w:val="21"/>
        </w:rPr>
        <w:t>nornou</w:t>
      </w:r>
      <w:proofErr w:type="spellEnd"/>
      <w:r w:rsidRPr="00780D7C">
        <w:rPr>
          <w:rFonts w:ascii="Arial Narrow" w:hAnsi="Arial Narrow"/>
          <w:spacing w:val="1"/>
          <w:sz w:val="21"/>
          <w:szCs w:val="21"/>
        </w:rPr>
        <w:t xml:space="preserve"> </w:t>
      </w:r>
      <w:r w:rsidRPr="00780D7C">
        <w:rPr>
          <w:rFonts w:ascii="Arial Narrow" w:hAnsi="Arial Narrow"/>
          <w:sz w:val="21"/>
          <w:szCs w:val="21"/>
        </w:rPr>
        <w:t>stenou</w:t>
      </w:r>
      <w:r w:rsidRPr="00780D7C">
        <w:rPr>
          <w:rFonts w:ascii="Arial Narrow" w:hAnsi="Arial Narrow"/>
          <w:spacing w:val="1"/>
          <w:sz w:val="21"/>
          <w:szCs w:val="21"/>
        </w:rPr>
        <w:t xml:space="preserve"> </w:t>
      </w:r>
      <w:r w:rsidRPr="00780D7C">
        <w:rPr>
          <w:rFonts w:ascii="Arial Narrow" w:hAnsi="Arial Narrow"/>
          <w:sz w:val="21"/>
          <w:szCs w:val="21"/>
        </w:rPr>
        <w:t>a dvomi</w:t>
      </w:r>
      <w:r w:rsidRPr="00780D7C">
        <w:rPr>
          <w:rFonts w:ascii="Arial Narrow" w:hAnsi="Arial Narrow"/>
          <w:spacing w:val="1"/>
          <w:sz w:val="21"/>
          <w:szCs w:val="21"/>
        </w:rPr>
        <w:t xml:space="preserve"> </w:t>
      </w:r>
      <w:r w:rsidRPr="00780D7C">
        <w:rPr>
          <w:rFonts w:ascii="Arial Narrow" w:hAnsi="Arial Narrow"/>
          <w:sz w:val="21"/>
          <w:szCs w:val="21"/>
        </w:rPr>
        <w:t>čistiacimi</w:t>
      </w:r>
      <w:r w:rsidRPr="00780D7C">
        <w:rPr>
          <w:rFonts w:ascii="Arial Narrow" w:hAnsi="Arial Narrow"/>
          <w:spacing w:val="12"/>
          <w:sz w:val="21"/>
          <w:szCs w:val="21"/>
        </w:rPr>
        <w:t xml:space="preserve"> </w:t>
      </w:r>
      <w:r w:rsidRPr="00780D7C">
        <w:rPr>
          <w:rFonts w:ascii="Arial Narrow" w:hAnsi="Arial Narrow"/>
          <w:sz w:val="21"/>
          <w:szCs w:val="21"/>
        </w:rPr>
        <w:t>otvormi.</w:t>
      </w:r>
    </w:p>
    <w:p w14:paraId="13CD36F8" w14:textId="77777777" w:rsidR="00252F9D" w:rsidRPr="00780D7C" w:rsidRDefault="00252F9D" w:rsidP="00BD68E9">
      <w:pPr>
        <w:pStyle w:val="Zkladntext"/>
        <w:spacing w:before="117" w:line="242" w:lineRule="auto"/>
        <w:ind w:right="108" w:firstLine="0"/>
        <w:rPr>
          <w:rFonts w:ascii="Arial Narrow" w:hAnsi="Arial Narrow"/>
          <w:sz w:val="21"/>
          <w:szCs w:val="21"/>
        </w:rPr>
      </w:pPr>
    </w:p>
    <w:p w14:paraId="13AE98E4" w14:textId="77777777" w:rsidR="003B3D9B" w:rsidRPr="00780D7C" w:rsidRDefault="003B3D9B" w:rsidP="00BD68E9">
      <w:pPr>
        <w:pStyle w:val="Nadpis3"/>
        <w:rPr>
          <w:rFonts w:ascii="Arial Narrow" w:hAnsi="Arial Narrow"/>
          <w:sz w:val="21"/>
          <w:szCs w:val="21"/>
        </w:rPr>
      </w:pPr>
      <w:bookmarkStart w:id="129" w:name="_TOC_250040"/>
      <w:r w:rsidRPr="00780D7C">
        <w:rPr>
          <w:rFonts w:ascii="Arial Narrow" w:hAnsi="Arial Narrow"/>
          <w:sz w:val="21"/>
          <w:szCs w:val="21"/>
        </w:rPr>
        <w:t>Realizácia</w:t>
      </w:r>
      <w:r w:rsidRPr="00780D7C">
        <w:rPr>
          <w:rFonts w:ascii="Arial Narrow" w:hAnsi="Arial Narrow"/>
          <w:spacing w:val="55"/>
          <w:sz w:val="21"/>
          <w:szCs w:val="21"/>
        </w:rPr>
        <w:t xml:space="preserve"> </w:t>
      </w:r>
      <w:r w:rsidRPr="00780D7C">
        <w:rPr>
          <w:rFonts w:ascii="Arial Narrow" w:hAnsi="Arial Narrow"/>
          <w:sz w:val="21"/>
          <w:szCs w:val="21"/>
        </w:rPr>
        <w:t>štrbinových</w:t>
      </w:r>
      <w:r w:rsidRPr="00780D7C">
        <w:rPr>
          <w:rFonts w:ascii="Arial Narrow" w:hAnsi="Arial Narrow"/>
          <w:spacing w:val="59"/>
          <w:sz w:val="21"/>
          <w:szCs w:val="21"/>
        </w:rPr>
        <w:t xml:space="preserve"> </w:t>
      </w:r>
      <w:bookmarkEnd w:id="129"/>
      <w:r w:rsidRPr="00780D7C">
        <w:rPr>
          <w:rFonts w:ascii="Arial Narrow" w:hAnsi="Arial Narrow"/>
          <w:sz w:val="21"/>
          <w:szCs w:val="21"/>
        </w:rPr>
        <w:t>žľabov.</w:t>
      </w:r>
    </w:p>
    <w:p w14:paraId="68875DA1" w14:textId="00891866" w:rsidR="003B3D9B" w:rsidRPr="00780D7C" w:rsidRDefault="003B3D9B" w:rsidP="00BD68E9">
      <w:pPr>
        <w:pStyle w:val="Zkladntext"/>
        <w:spacing w:before="123" w:line="242" w:lineRule="auto"/>
        <w:ind w:right="106"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realizácii</w:t>
      </w:r>
      <w:r w:rsidRPr="00780D7C">
        <w:rPr>
          <w:rFonts w:ascii="Arial Narrow" w:hAnsi="Arial Narrow"/>
          <w:spacing w:val="1"/>
          <w:sz w:val="21"/>
          <w:szCs w:val="21"/>
        </w:rPr>
        <w:t xml:space="preserve"> </w:t>
      </w:r>
      <w:r w:rsidRPr="00780D7C">
        <w:rPr>
          <w:rFonts w:ascii="Arial Narrow" w:hAnsi="Arial Narrow"/>
          <w:sz w:val="21"/>
          <w:szCs w:val="21"/>
        </w:rPr>
        <w:t>i opravách</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proofErr w:type="spellStart"/>
      <w:r w:rsidRPr="00780D7C">
        <w:rPr>
          <w:rFonts w:ascii="Arial Narrow" w:hAnsi="Arial Narrow"/>
          <w:sz w:val="21"/>
          <w:szCs w:val="21"/>
        </w:rPr>
        <w:t>zľabov</w:t>
      </w:r>
      <w:proofErr w:type="spellEnd"/>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potrebné</w:t>
      </w:r>
      <w:r w:rsidRPr="00780D7C">
        <w:rPr>
          <w:rFonts w:ascii="Arial Narrow" w:hAnsi="Arial Narrow"/>
          <w:spacing w:val="1"/>
          <w:sz w:val="21"/>
          <w:szCs w:val="21"/>
        </w:rPr>
        <w:t xml:space="preserve"> </w:t>
      </w:r>
      <w:r w:rsidRPr="00780D7C">
        <w:rPr>
          <w:rFonts w:ascii="Arial Narrow" w:hAnsi="Arial Narrow"/>
          <w:sz w:val="21"/>
          <w:szCs w:val="21"/>
        </w:rPr>
        <w:t>postupovať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technologického</w:t>
      </w:r>
      <w:r w:rsidRPr="00780D7C">
        <w:rPr>
          <w:rFonts w:ascii="Arial Narrow" w:hAnsi="Arial Narrow"/>
          <w:spacing w:val="1"/>
          <w:sz w:val="21"/>
          <w:szCs w:val="21"/>
        </w:rPr>
        <w:t xml:space="preserve"> </w:t>
      </w:r>
      <w:r w:rsidRPr="00780D7C">
        <w:rPr>
          <w:rFonts w:ascii="Arial Narrow" w:hAnsi="Arial Narrow"/>
          <w:sz w:val="21"/>
          <w:szCs w:val="21"/>
        </w:rPr>
        <w:t>predpisu</w:t>
      </w:r>
      <w:r w:rsidRPr="00780D7C">
        <w:rPr>
          <w:rFonts w:ascii="Arial Narrow" w:hAnsi="Arial Narrow"/>
          <w:spacing w:val="38"/>
          <w:sz w:val="21"/>
          <w:szCs w:val="21"/>
        </w:rPr>
        <w:t xml:space="preserve"> </w:t>
      </w:r>
      <w:r w:rsidRPr="00780D7C">
        <w:rPr>
          <w:rFonts w:ascii="Arial Narrow" w:hAnsi="Arial Narrow"/>
          <w:sz w:val="21"/>
          <w:szCs w:val="21"/>
        </w:rPr>
        <w:t>na</w:t>
      </w:r>
      <w:r w:rsidRPr="00780D7C">
        <w:rPr>
          <w:rFonts w:ascii="Arial Narrow" w:hAnsi="Arial Narrow"/>
          <w:spacing w:val="38"/>
          <w:sz w:val="21"/>
          <w:szCs w:val="21"/>
        </w:rPr>
        <w:t xml:space="preserve"> </w:t>
      </w:r>
      <w:r w:rsidRPr="00780D7C">
        <w:rPr>
          <w:rFonts w:ascii="Arial Narrow" w:hAnsi="Arial Narrow"/>
          <w:sz w:val="21"/>
          <w:szCs w:val="21"/>
        </w:rPr>
        <w:t>montáž</w:t>
      </w:r>
      <w:r w:rsidRPr="00780D7C">
        <w:rPr>
          <w:rFonts w:ascii="Arial Narrow" w:hAnsi="Arial Narrow"/>
          <w:spacing w:val="35"/>
          <w:sz w:val="21"/>
          <w:szCs w:val="21"/>
        </w:rPr>
        <w:t xml:space="preserve"> </w:t>
      </w:r>
      <w:r w:rsidRPr="00780D7C">
        <w:rPr>
          <w:rFonts w:ascii="Arial Narrow" w:hAnsi="Arial Narrow"/>
          <w:sz w:val="21"/>
          <w:szCs w:val="21"/>
        </w:rPr>
        <w:t>tohto</w:t>
      </w:r>
      <w:r w:rsidRPr="00780D7C">
        <w:rPr>
          <w:rFonts w:ascii="Arial Narrow" w:hAnsi="Arial Narrow"/>
          <w:spacing w:val="41"/>
          <w:sz w:val="21"/>
          <w:szCs w:val="21"/>
        </w:rPr>
        <w:t xml:space="preserve"> </w:t>
      </w:r>
      <w:r w:rsidRPr="00780D7C">
        <w:rPr>
          <w:rFonts w:ascii="Arial Narrow" w:hAnsi="Arial Narrow"/>
          <w:sz w:val="21"/>
          <w:szCs w:val="21"/>
        </w:rPr>
        <w:t>systému.</w:t>
      </w:r>
      <w:r w:rsidRPr="00780D7C">
        <w:rPr>
          <w:rFonts w:ascii="Arial Narrow" w:hAnsi="Arial Narrow"/>
          <w:spacing w:val="44"/>
          <w:sz w:val="21"/>
          <w:szCs w:val="21"/>
        </w:rPr>
        <w:t xml:space="preserve"> </w:t>
      </w:r>
      <w:r w:rsidRPr="00780D7C">
        <w:rPr>
          <w:rFonts w:ascii="Arial Narrow" w:hAnsi="Arial Narrow"/>
          <w:sz w:val="21"/>
          <w:szCs w:val="21"/>
        </w:rPr>
        <w:t>Predpisy</w:t>
      </w:r>
      <w:r w:rsidRPr="00780D7C">
        <w:rPr>
          <w:rFonts w:ascii="Arial Narrow" w:hAnsi="Arial Narrow"/>
          <w:spacing w:val="42"/>
          <w:sz w:val="21"/>
          <w:szCs w:val="21"/>
        </w:rPr>
        <w:t xml:space="preserve"> </w:t>
      </w:r>
      <w:r w:rsidRPr="00780D7C">
        <w:rPr>
          <w:rFonts w:ascii="Arial Narrow" w:hAnsi="Arial Narrow"/>
          <w:sz w:val="21"/>
          <w:szCs w:val="21"/>
        </w:rPr>
        <w:t>vydávajú</w:t>
      </w:r>
      <w:r w:rsidRPr="00780D7C">
        <w:rPr>
          <w:rFonts w:ascii="Arial Narrow" w:hAnsi="Arial Narrow"/>
          <w:spacing w:val="41"/>
          <w:sz w:val="21"/>
          <w:szCs w:val="21"/>
        </w:rPr>
        <w:t xml:space="preserve"> </w:t>
      </w:r>
      <w:r w:rsidRPr="00780D7C">
        <w:rPr>
          <w:rFonts w:ascii="Arial Narrow" w:hAnsi="Arial Narrow"/>
          <w:sz w:val="21"/>
          <w:szCs w:val="21"/>
        </w:rPr>
        <w:t>výrobcovia</w:t>
      </w:r>
      <w:r w:rsidRPr="00780D7C">
        <w:rPr>
          <w:rFonts w:ascii="Arial Narrow" w:hAnsi="Arial Narrow"/>
          <w:spacing w:val="41"/>
          <w:sz w:val="21"/>
          <w:szCs w:val="21"/>
        </w:rPr>
        <w:t xml:space="preserve"> </w:t>
      </w:r>
      <w:r w:rsidRPr="00780D7C">
        <w:rPr>
          <w:rFonts w:ascii="Arial Narrow" w:hAnsi="Arial Narrow"/>
          <w:sz w:val="21"/>
          <w:szCs w:val="21"/>
        </w:rPr>
        <w:t>žľabov.</w:t>
      </w:r>
      <w:r w:rsidRPr="00780D7C">
        <w:rPr>
          <w:rFonts w:ascii="Arial Narrow" w:hAnsi="Arial Narrow"/>
          <w:spacing w:val="40"/>
          <w:sz w:val="21"/>
          <w:szCs w:val="21"/>
        </w:rPr>
        <w:t xml:space="preserve"> </w:t>
      </w:r>
      <w:r w:rsidRPr="00780D7C">
        <w:rPr>
          <w:rFonts w:ascii="Arial Narrow" w:hAnsi="Arial Narrow"/>
          <w:sz w:val="21"/>
          <w:szCs w:val="21"/>
        </w:rPr>
        <w:t>Na</w:t>
      </w:r>
      <w:r w:rsidRPr="00780D7C">
        <w:rPr>
          <w:rFonts w:ascii="Arial Narrow" w:hAnsi="Arial Narrow"/>
          <w:spacing w:val="41"/>
          <w:sz w:val="21"/>
          <w:szCs w:val="21"/>
        </w:rPr>
        <w:t xml:space="preserve"> </w:t>
      </w:r>
      <w:r w:rsidRPr="00780D7C">
        <w:rPr>
          <w:rFonts w:ascii="Arial Narrow" w:hAnsi="Arial Narrow"/>
          <w:sz w:val="21"/>
          <w:szCs w:val="21"/>
        </w:rPr>
        <w:t>základe</w:t>
      </w:r>
      <w:r w:rsidRPr="00780D7C">
        <w:rPr>
          <w:rFonts w:ascii="Arial Narrow" w:hAnsi="Arial Narrow"/>
          <w:spacing w:val="41"/>
          <w:sz w:val="21"/>
          <w:szCs w:val="21"/>
        </w:rPr>
        <w:t xml:space="preserve"> </w:t>
      </w:r>
      <w:r w:rsidRPr="00780D7C">
        <w:rPr>
          <w:rFonts w:ascii="Arial Narrow" w:hAnsi="Arial Narrow"/>
          <w:sz w:val="21"/>
          <w:szCs w:val="21"/>
        </w:rPr>
        <w:t>neho</w:t>
      </w:r>
      <w:r w:rsidR="00993D79" w:rsidRPr="00780D7C">
        <w:rPr>
          <w:rFonts w:ascii="Arial Narrow" w:hAnsi="Arial Narrow"/>
          <w:sz w:val="21"/>
          <w:szCs w:val="21"/>
        </w:rPr>
        <w:t xml:space="preserve"> </w:t>
      </w:r>
      <w:r w:rsidRPr="00780D7C">
        <w:rPr>
          <w:rFonts w:ascii="Arial Narrow" w:hAnsi="Arial Narrow"/>
          <w:sz w:val="21"/>
          <w:szCs w:val="21"/>
        </w:rPr>
        <w:t>vypracuje</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svoj</w:t>
      </w:r>
      <w:r w:rsidRPr="00780D7C">
        <w:rPr>
          <w:rFonts w:ascii="Arial Narrow" w:hAnsi="Arial Narrow"/>
          <w:spacing w:val="1"/>
          <w:sz w:val="21"/>
          <w:szCs w:val="21"/>
        </w:rPr>
        <w:t xml:space="preserve"> </w:t>
      </w:r>
      <w:r w:rsidRPr="00780D7C">
        <w:rPr>
          <w:rFonts w:ascii="Arial Narrow" w:hAnsi="Arial Narrow"/>
          <w:sz w:val="21"/>
          <w:szCs w:val="21"/>
        </w:rPr>
        <w:t>technologický predpis.</w:t>
      </w:r>
      <w:r w:rsidRPr="00780D7C">
        <w:rPr>
          <w:rFonts w:ascii="Arial Narrow" w:hAnsi="Arial Narrow"/>
          <w:spacing w:val="1"/>
          <w:sz w:val="21"/>
          <w:szCs w:val="21"/>
        </w:rPr>
        <w:t xml:space="preserve"> </w:t>
      </w:r>
      <w:r w:rsidRPr="00780D7C">
        <w:rPr>
          <w:rFonts w:ascii="Arial Narrow" w:hAnsi="Arial Narrow"/>
          <w:sz w:val="21"/>
          <w:szCs w:val="21"/>
        </w:rPr>
        <w:t>Systém</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r w:rsidRPr="00780D7C">
        <w:rPr>
          <w:rFonts w:ascii="Arial Narrow" w:hAnsi="Arial Narrow"/>
          <w:sz w:val="21"/>
          <w:szCs w:val="21"/>
        </w:rPr>
        <w:t>žľabov musí obsahovať</w:t>
      </w:r>
      <w:r w:rsidRPr="00780D7C">
        <w:rPr>
          <w:rFonts w:ascii="Arial Narrow" w:hAnsi="Arial Narrow"/>
          <w:spacing w:val="1"/>
          <w:sz w:val="21"/>
          <w:szCs w:val="21"/>
        </w:rPr>
        <w:t xml:space="preserve"> </w:t>
      </w:r>
      <w:r w:rsidRPr="00780D7C">
        <w:rPr>
          <w:rFonts w:ascii="Arial Narrow" w:hAnsi="Arial Narrow"/>
          <w:sz w:val="21"/>
          <w:szCs w:val="21"/>
        </w:rPr>
        <w:t>výmenný</w:t>
      </w:r>
      <w:r w:rsidRPr="00780D7C">
        <w:rPr>
          <w:rFonts w:ascii="Arial Narrow" w:hAnsi="Arial Narrow"/>
          <w:spacing w:val="15"/>
          <w:sz w:val="21"/>
          <w:szCs w:val="21"/>
        </w:rPr>
        <w:t xml:space="preserve"> </w:t>
      </w:r>
      <w:r w:rsidRPr="00780D7C">
        <w:rPr>
          <w:rFonts w:ascii="Arial Narrow" w:hAnsi="Arial Narrow"/>
          <w:sz w:val="21"/>
          <w:szCs w:val="21"/>
        </w:rPr>
        <w:t>prvok</w:t>
      </w:r>
      <w:r w:rsidRPr="00780D7C">
        <w:rPr>
          <w:rFonts w:ascii="Arial Narrow" w:hAnsi="Arial Narrow"/>
          <w:spacing w:val="18"/>
          <w:sz w:val="21"/>
          <w:szCs w:val="21"/>
        </w:rPr>
        <w:t xml:space="preserve"> </w:t>
      </w:r>
      <w:r w:rsidRPr="00780D7C">
        <w:rPr>
          <w:rFonts w:ascii="Arial Narrow" w:hAnsi="Arial Narrow"/>
          <w:sz w:val="21"/>
          <w:szCs w:val="21"/>
        </w:rPr>
        <w:t>v</w:t>
      </w:r>
      <w:r w:rsidRPr="00780D7C">
        <w:rPr>
          <w:rFonts w:ascii="Arial Narrow" w:hAnsi="Arial Narrow"/>
          <w:spacing w:val="15"/>
          <w:sz w:val="21"/>
          <w:szCs w:val="21"/>
        </w:rPr>
        <w:t xml:space="preserve"> </w:t>
      </w:r>
      <w:r w:rsidRPr="00780D7C">
        <w:rPr>
          <w:rFonts w:ascii="Arial Narrow" w:hAnsi="Arial Narrow"/>
          <w:sz w:val="21"/>
          <w:szCs w:val="21"/>
        </w:rPr>
        <w:t>prípade</w:t>
      </w:r>
      <w:r w:rsidRPr="00780D7C">
        <w:rPr>
          <w:rFonts w:ascii="Arial Narrow" w:hAnsi="Arial Narrow"/>
          <w:spacing w:val="15"/>
          <w:sz w:val="21"/>
          <w:szCs w:val="21"/>
        </w:rPr>
        <w:t xml:space="preserve"> </w:t>
      </w:r>
      <w:r w:rsidRPr="00780D7C">
        <w:rPr>
          <w:rFonts w:ascii="Arial Narrow" w:hAnsi="Arial Narrow"/>
          <w:sz w:val="21"/>
          <w:szCs w:val="21"/>
        </w:rPr>
        <w:t>poškodenia.</w:t>
      </w:r>
    </w:p>
    <w:p w14:paraId="2C1FD769" w14:textId="77777777" w:rsidR="003B3D9B" w:rsidRPr="00780D7C" w:rsidRDefault="003B3D9B" w:rsidP="00BD68E9">
      <w:pPr>
        <w:pStyle w:val="Zkladntext"/>
        <w:spacing w:before="121"/>
        <w:ind w:firstLine="0"/>
        <w:rPr>
          <w:rFonts w:ascii="Arial Narrow" w:hAnsi="Arial Narrow"/>
          <w:sz w:val="21"/>
          <w:szCs w:val="21"/>
        </w:rPr>
      </w:pPr>
      <w:r w:rsidRPr="00780D7C">
        <w:rPr>
          <w:rFonts w:ascii="Arial Narrow" w:hAnsi="Arial Narrow"/>
          <w:sz w:val="21"/>
          <w:szCs w:val="21"/>
          <w:u w:val="single"/>
        </w:rPr>
        <w:t>Parametre</w:t>
      </w:r>
      <w:r w:rsidRPr="00780D7C">
        <w:rPr>
          <w:rFonts w:ascii="Arial Narrow" w:hAnsi="Arial Narrow"/>
          <w:spacing w:val="48"/>
          <w:sz w:val="21"/>
          <w:szCs w:val="21"/>
          <w:u w:val="single"/>
        </w:rPr>
        <w:t xml:space="preserve"> </w:t>
      </w:r>
      <w:r w:rsidRPr="00780D7C">
        <w:rPr>
          <w:rFonts w:ascii="Arial Narrow" w:hAnsi="Arial Narrow"/>
          <w:sz w:val="21"/>
          <w:szCs w:val="21"/>
          <w:u w:val="single"/>
        </w:rPr>
        <w:t>podložia</w:t>
      </w:r>
      <w:r w:rsidRPr="00780D7C">
        <w:rPr>
          <w:rFonts w:ascii="Arial Narrow" w:hAnsi="Arial Narrow"/>
          <w:spacing w:val="44"/>
          <w:sz w:val="21"/>
          <w:szCs w:val="21"/>
          <w:u w:val="single"/>
        </w:rPr>
        <w:t xml:space="preserve"> </w:t>
      </w:r>
      <w:r w:rsidRPr="00780D7C">
        <w:rPr>
          <w:rFonts w:ascii="Arial Narrow" w:hAnsi="Arial Narrow"/>
          <w:sz w:val="21"/>
          <w:szCs w:val="21"/>
          <w:u w:val="single"/>
        </w:rPr>
        <w:t>a</w:t>
      </w:r>
      <w:r w:rsidRPr="00780D7C">
        <w:rPr>
          <w:rFonts w:ascii="Arial Narrow" w:hAnsi="Arial Narrow"/>
          <w:spacing w:val="48"/>
          <w:sz w:val="21"/>
          <w:szCs w:val="21"/>
          <w:u w:val="single"/>
        </w:rPr>
        <w:t xml:space="preserve"> </w:t>
      </w:r>
      <w:proofErr w:type="spellStart"/>
      <w:r w:rsidRPr="00780D7C">
        <w:rPr>
          <w:rFonts w:ascii="Arial Narrow" w:hAnsi="Arial Narrow"/>
          <w:sz w:val="21"/>
          <w:szCs w:val="21"/>
          <w:u w:val="single"/>
        </w:rPr>
        <w:t>podkladných</w:t>
      </w:r>
      <w:proofErr w:type="spellEnd"/>
      <w:r w:rsidRPr="00780D7C">
        <w:rPr>
          <w:rFonts w:ascii="Arial Narrow" w:hAnsi="Arial Narrow"/>
          <w:spacing w:val="49"/>
          <w:sz w:val="21"/>
          <w:szCs w:val="21"/>
          <w:u w:val="single"/>
        </w:rPr>
        <w:t xml:space="preserve"> </w:t>
      </w:r>
      <w:proofErr w:type="spellStart"/>
      <w:r w:rsidRPr="00780D7C">
        <w:rPr>
          <w:rFonts w:ascii="Arial Narrow" w:hAnsi="Arial Narrow"/>
          <w:sz w:val="21"/>
          <w:szCs w:val="21"/>
          <w:u w:val="single"/>
        </w:rPr>
        <w:t>vstiev</w:t>
      </w:r>
      <w:proofErr w:type="spellEnd"/>
      <w:r w:rsidRPr="00780D7C">
        <w:rPr>
          <w:rFonts w:ascii="Arial Narrow" w:hAnsi="Arial Narrow"/>
          <w:sz w:val="21"/>
          <w:szCs w:val="21"/>
          <w:u w:val="single"/>
        </w:rPr>
        <w:t>.</w:t>
      </w:r>
    </w:p>
    <w:p w14:paraId="5C979C87" w14:textId="77777777" w:rsidR="003B3D9B" w:rsidRPr="00780D7C" w:rsidRDefault="003B3D9B" w:rsidP="00BD68E9">
      <w:pPr>
        <w:pStyle w:val="Zkladntext"/>
        <w:spacing w:before="126" w:line="242" w:lineRule="auto"/>
        <w:ind w:firstLine="0"/>
        <w:rPr>
          <w:rFonts w:ascii="Arial Narrow" w:hAnsi="Arial Narrow"/>
          <w:sz w:val="21"/>
          <w:szCs w:val="21"/>
        </w:rPr>
      </w:pPr>
      <w:r w:rsidRPr="00780D7C">
        <w:rPr>
          <w:rFonts w:ascii="Arial Narrow" w:hAnsi="Arial Narrow"/>
          <w:sz w:val="21"/>
          <w:szCs w:val="21"/>
        </w:rPr>
        <w:t>Štrbinový</w:t>
      </w:r>
      <w:r w:rsidRPr="00780D7C">
        <w:rPr>
          <w:rFonts w:ascii="Arial Narrow" w:hAnsi="Arial Narrow"/>
          <w:spacing w:val="28"/>
          <w:sz w:val="21"/>
          <w:szCs w:val="21"/>
        </w:rPr>
        <w:t xml:space="preserve"> </w:t>
      </w:r>
      <w:r w:rsidRPr="00780D7C">
        <w:rPr>
          <w:rFonts w:ascii="Arial Narrow" w:hAnsi="Arial Narrow"/>
          <w:sz w:val="21"/>
          <w:szCs w:val="21"/>
        </w:rPr>
        <w:t>žľab</w:t>
      </w:r>
      <w:r w:rsidRPr="00780D7C">
        <w:rPr>
          <w:rFonts w:ascii="Arial Narrow" w:hAnsi="Arial Narrow"/>
          <w:spacing w:val="26"/>
          <w:sz w:val="21"/>
          <w:szCs w:val="21"/>
        </w:rPr>
        <w:t xml:space="preserve"> </w:t>
      </w:r>
      <w:r w:rsidRPr="00780D7C">
        <w:rPr>
          <w:rFonts w:ascii="Arial Narrow" w:hAnsi="Arial Narrow"/>
          <w:sz w:val="21"/>
          <w:szCs w:val="21"/>
        </w:rPr>
        <w:t>je</w:t>
      </w:r>
      <w:r w:rsidRPr="00780D7C">
        <w:rPr>
          <w:rFonts w:ascii="Arial Narrow" w:hAnsi="Arial Narrow"/>
          <w:spacing w:val="26"/>
          <w:sz w:val="21"/>
          <w:szCs w:val="21"/>
        </w:rPr>
        <w:t xml:space="preserve"> </w:t>
      </w:r>
      <w:r w:rsidRPr="00780D7C">
        <w:rPr>
          <w:rFonts w:ascii="Arial Narrow" w:hAnsi="Arial Narrow"/>
          <w:sz w:val="21"/>
          <w:szCs w:val="21"/>
        </w:rPr>
        <w:t>súčasťou</w:t>
      </w:r>
      <w:r w:rsidRPr="00780D7C">
        <w:rPr>
          <w:rFonts w:ascii="Arial Narrow" w:hAnsi="Arial Narrow"/>
          <w:spacing w:val="30"/>
          <w:sz w:val="21"/>
          <w:szCs w:val="21"/>
        </w:rPr>
        <w:t xml:space="preserve"> </w:t>
      </w:r>
      <w:r w:rsidRPr="00780D7C">
        <w:rPr>
          <w:rFonts w:ascii="Arial Narrow" w:hAnsi="Arial Narrow"/>
          <w:sz w:val="21"/>
          <w:szCs w:val="21"/>
        </w:rPr>
        <w:t>vozovky</w:t>
      </w:r>
      <w:r w:rsidRPr="00780D7C">
        <w:rPr>
          <w:rFonts w:ascii="Arial Narrow" w:hAnsi="Arial Narrow"/>
          <w:spacing w:val="24"/>
          <w:sz w:val="21"/>
          <w:szCs w:val="21"/>
        </w:rPr>
        <w:t xml:space="preserve"> </w:t>
      </w:r>
      <w:r w:rsidRPr="00780D7C">
        <w:rPr>
          <w:rFonts w:ascii="Arial Narrow" w:hAnsi="Arial Narrow"/>
          <w:sz w:val="21"/>
          <w:szCs w:val="21"/>
        </w:rPr>
        <w:t>tunela</w:t>
      </w:r>
      <w:r w:rsidRPr="00780D7C">
        <w:rPr>
          <w:rFonts w:ascii="Arial Narrow" w:hAnsi="Arial Narrow"/>
          <w:spacing w:val="26"/>
          <w:sz w:val="21"/>
          <w:szCs w:val="21"/>
        </w:rPr>
        <w:t xml:space="preserve"> </w:t>
      </w:r>
      <w:r w:rsidRPr="00780D7C">
        <w:rPr>
          <w:rFonts w:ascii="Arial Narrow" w:hAnsi="Arial Narrow"/>
          <w:sz w:val="21"/>
          <w:szCs w:val="21"/>
        </w:rPr>
        <w:t>a</w:t>
      </w:r>
      <w:r w:rsidRPr="00780D7C">
        <w:rPr>
          <w:rFonts w:ascii="Arial Narrow" w:hAnsi="Arial Narrow"/>
          <w:spacing w:val="26"/>
          <w:sz w:val="21"/>
          <w:szCs w:val="21"/>
        </w:rPr>
        <w:t xml:space="preserve"> </w:t>
      </w:r>
      <w:r w:rsidRPr="00780D7C">
        <w:rPr>
          <w:rFonts w:ascii="Arial Narrow" w:hAnsi="Arial Narrow"/>
          <w:sz w:val="21"/>
          <w:szCs w:val="21"/>
        </w:rPr>
        <w:t>preto</w:t>
      </w:r>
      <w:r w:rsidRPr="00780D7C">
        <w:rPr>
          <w:rFonts w:ascii="Arial Narrow" w:hAnsi="Arial Narrow"/>
          <w:spacing w:val="26"/>
          <w:sz w:val="21"/>
          <w:szCs w:val="21"/>
        </w:rPr>
        <w:t xml:space="preserve"> </w:t>
      </w:r>
      <w:r w:rsidRPr="00780D7C">
        <w:rPr>
          <w:rFonts w:ascii="Arial Narrow" w:hAnsi="Arial Narrow"/>
          <w:sz w:val="21"/>
          <w:szCs w:val="21"/>
        </w:rPr>
        <w:t>je</w:t>
      </w:r>
      <w:r w:rsidRPr="00780D7C">
        <w:rPr>
          <w:rFonts w:ascii="Arial Narrow" w:hAnsi="Arial Narrow"/>
          <w:spacing w:val="30"/>
          <w:sz w:val="21"/>
          <w:szCs w:val="21"/>
        </w:rPr>
        <w:t xml:space="preserve"> </w:t>
      </w:r>
      <w:r w:rsidRPr="00780D7C">
        <w:rPr>
          <w:rFonts w:ascii="Arial Narrow" w:hAnsi="Arial Narrow"/>
          <w:sz w:val="21"/>
          <w:szCs w:val="21"/>
        </w:rPr>
        <w:t>ukladaný</w:t>
      </w:r>
      <w:r w:rsidRPr="00780D7C">
        <w:rPr>
          <w:rFonts w:ascii="Arial Narrow" w:hAnsi="Arial Narrow"/>
          <w:spacing w:val="24"/>
          <w:sz w:val="21"/>
          <w:szCs w:val="21"/>
        </w:rPr>
        <w:t xml:space="preserve"> </w:t>
      </w:r>
      <w:r w:rsidRPr="00780D7C">
        <w:rPr>
          <w:rFonts w:ascii="Arial Narrow" w:hAnsi="Arial Narrow"/>
          <w:sz w:val="21"/>
          <w:szCs w:val="21"/>
        </w:rPr>
        <w:t>do</w:t>
      </w:r>
      <w:r w:rsidRPr="00780D7C">
        <w:rPr>
          <w:rFonts w:ascii="Arial Narrow" w:hAnsi="Arial Narrow"/>
          <w:spacing w:val="24"/>
          <w:sz w:val="21"/>
          <w:szCs w:val="21"/>
        </w:rPr>
        <w:t xml:space="preserve"> </w:t>
      </w:r>
      <w:r w:rsidRPr="00780D7C">
        <w:rPr>
          <w:rFonts w:ascii="Arial Narrow" w:hAnsi="Arial Narrow"/>
          <w:sz w:val="21"/>
          <w:szCs w:val="21"/>
        </w:rPr>
        <w:t>maltového</w:t>
      </w:r>
      <w:r w:rsidRPr="00780D7C">
        <w:rPr>
          <w:rFonts w:ascii="Arial Narrow" w:hAnsi="Arial Narrow"/>
          <w:spacing w:val="30"/>
          <w:sz w:val="21"/>
          <w:szCs w:val="21"/>
        </w:rPr>
        <w:t xml:space="preserve"> </w:t>
      </w:r>
      <w:r w:rsidRPr="00780D7C">
        <w:rPr>
          <w:rFonts w:ascii="Arial Narrow" w:hAnsi="Arial Narrow"/>
          <w:sz w:val="21"/>
          <w:szCs w:val="21"/>
        </w:rPr>
        <w:t>lôžka</w:t>
      </w:r>
      <w:r w:rsidRPr="00780D7C">
        <w:rPr>
          <w:rFonts w:ascii="Arial Narrow" w:hAnsi="Arial Narrow"/>
          <w:spacing w:val="26"/>
          <w:sz w:val="21"/>
          <w:szCs w:val="21"/>
        </w:rPr>
        <w:t xml:space="preserve"> </w:t>
      </w:r>
      <w:r w:rsidRPr="00780D7C">
        <w:rPr>
          <w:rFonts w:ascii="Arial Narrow" w:hAnsi="Arial Narrow"/>
          <w:sz w:val="21"/>
          <w:szCs w:val="21"/>
        </w:rPr>
        <w:t>na</w:t>
      </w:r>
      <w:r w:rsidRPr="00780D7C">
        <w:rPr>
          <w:rFonts w:ascii="Arial Narrow" w:hAnsi="Arial Narrow"/>
          <w:spacing w:val="-56"/>
          <w:sz w:val="21"/>
          <w:szCs w:val="21"/>
        </w:rPr>
        <w:t xml:space="preserve"> </w:t>
      </w:r>
      <w:r w:rsidRPr="00780D7C">
        <w:rPr>
          <w:rFonts w:ascii="Arial Narrow" w:hAnsi="Arial Narrow"/>
          <w:sz w:val="21"/>
          <w:szCs w:val="21"/>
        </w:rPr>
        <w:t>železobetónový</w:t>
      </w:r>
      <w:r w:rsidRPr="00780D7C">
        <w:rPr>
          <w:rFonts w:ascii="Arial Narrow" w:hAnsi="Arial Narrow"/>
          <w:spacing w:val="17"/>
          <w:sz w:val="21"/>
          <w:szCs w:val="21"/>
        </w:rPr>
        <w:t xml:space="preserve"> </w:t>
      </w:r>
      <w:r w:rsidRPr="00780D7C">
        <w:rPr>
          <w:rFonts w:ascii="Arial Narrow" w:hAnsi="Arial Narrow"/>
          <w:sz w:val="21"/>
          <w:szCs w:val="21"/>
        </w:rPr>
        <w:t>základ</w:t>
      </w:r>
      <w:r w:rsidRPr="00780D7C">
        <w:rPr>
          <w:rFonts w:ascii="Arial Narrow" w:hAnsi="Arial Narrow"/>
          <w:spacing w:val="13"/>
          <w:sz w:val="21"/>
          <w:szCs w:val="21"/>
        </w:rPr>
        <w:t xml:space="preserve"> </w:t>
      </w:r>
      <w:r w:rsidRPr="00780D7C">
        <w:rPr>
          <w:rFonts w:ascii="Arial Narrow" w:hAnsi="Arial Narrow"/>
          <w:sz w:val="21"/>
          <w:szCs w:val="21"/>
        </w:rPr>
        <w:t>tunela.</w:t>
      </w:r>
    </w:p>
    <w:p w14:paraId="3F5CC886" w14:textId="77777777" w:rsidR="003B3D9B" w:rsidRPr="00780D7C" w:rsidRDefault="003B3D9B" w:rsidP="00BD68E9">
      <w:pPr>
        <w:pStyle w:val="Zkladntext"/>
        <w:spacing w:before="123" w:line="242" w:lineRule="auto"/>
        <w:ind w:firstLine="0"/>
        <w:rPr>
          <w:rFonts w:ascii="Arial Narrow" w:hAnsi="Arial Narrow"/>
          <w:sz w:val="21"/>
          <w:szCs w:val="21"/>
        </w:rPr>
      </w:pPr>
      <w:r w:rsidRPr="00780D7C">
        <w:rPr>
          <w:rFonts w:ascii="Arial Narrow" w:hAnsi="Arial Narrow"/>
          <w:sz w:val="21"/>
          <w:szCs w:val="21"/>
        </w:rPr>
        <w:t>Pred</w:t>
      </w:r>
      <w:r w:rsidRPr="00780D7C">
        <w:rPr>
          <w:rFonts w:ascii="Arial Narrow" w:hAnsi="Arial Narrow"/>
          <w:spacing w:val="13"/>
          <w:sz w:val="21"/>
          <w:szCs w:val="21"/>
        </w:rPr>
        <w:t xml:space="preserve"> </w:t>
      </w:r>
      <w:r w:rsidRPr="00780D7C">
        <w:rPr>
          <w:rFonts w:ascii="Arial Narrow" w:hAnsi="Arial Narrow"/>
          <w:sz w:val="21"/>
          <w:szCs w:val="21"/>
        </w:rPr>
        <w:t>tunelom</w:t>
      </w:r>
      <w:r w:rsidRPr="00780D7C">
        <w:rPr>
          <w:rFonts w:ascii="Arial Narrow" w:hAnsi="Arial Narrow"/>
          <w:spacing w:val="17"/>
          <w:sz w:val="21"/>
          <w:szCs w:val="21"/>
        </w:rPr>
        <w:t xml:space="preserve"> </w:t>
      </w:r>
      <w:r w:rsidRPr="00780D7C">
        <w:rPr>
          <w:rFonts w:ascii="Arial Narrow" w:hAnsi="Arial Narrow"/>
          <w:sz w:val="21"/>
          <w:szCs w:val="21"/>
        </w:rPr>
        <w:t>sa</w:t>
      </w:r>
      <w:r w:rsidRPr="00780D7C">
        <w:rPr>
          <w:rFonts w:ascii="Arial Narrow" w:hAnsi="Arial Narrow"/>
          <w:spacing w:val="16"/>
          <w:sz w:val="21"/>
          <w:szCs w:val="21"/>
        </w:rPr>
        <w:t xml:space="preserve"> </w:t>
      </w:r>
      <w:r w:rsidRPr="00780D7C">
        <w:rPr>
          <w:rFonts w:ascii="Arial Narrow" w:hAnsi="Arial Narrow"/>
          <w:sz w:val="21"/>
          <w:szCs w:val="21"/>
        </w:rPr>
        <w:t>pre</w:t>
      </w:r>
      <w:r w:rsidRPr="00780D7C">
        <w:rPr>
          <w:rFonts w:ascii="Arial Narrow" w:hAnsi="Arial Narrow"/>
          <w:spacing w:val="16"/>
          <w:sz w:val="21"/>
          <w:szCs w:val="21"/>
        </w:rPr>
        <w:t xml:space="preserve"> </w:t>
      </w:r>
      <w:r w:rsidRPr="00780D7C">
        <w:rPr>
          <w:rFonts w:ascii="Arial Narrow" w:hAnsi="Arial Narrow"/>
          <w:sz w:val="21"/>
          <w:szCs w:val="21"/>
        </w:rPr>
        <w:t>dosiahnutie</w:t>
      </w:r>
      <w:r w:rsidRPr="00780D7C">
        <w:rPr>
          <w:rFonts w:ascii="Arial Narrow" w:hAnsi="Arial Narrow"/>
          <w:spacing w:val="16"/>
          <w:sz w:val="21"/>
          <w:szCs w:val="21"/>
        </w:rPr>
        <w:t xml:space="preserve"> </w:t>
      </w:r>
      <w:r w:rsidRPr="00780D7C">
        <w:rPr>
          <w:rFonts w:ascii="Arial Narrow" w:hAnsi="Arial Narrow"/>
          <w:sz w:val="21"/>
          <w:szCs w:val="21"/>
        </w:rPr>
        <w:t>požadovanej</w:t>
      </w:r>
      <w:r w:rsidRPr="00780D7C">
        <w:rPr>
          <w:rFonts w:ascii="Arial Narrow" w:hAnsi="Arial Narrow"/>
          <w:spacing w:val="18"/>
          <w:sz w:val="21"/>
          <w:szCs w:val="21"/>
        </w:rPr>
        <w:t xml:space="preserve"> </w:t>
      </w:r>
      <w:r w:rsidRPr="00780D7C">
        <w:rPr>
          <w:rFonts w:ascii="Arial Narrow" w:hAnsi="Arial Narrow"/>
          <w:sz w:val="21"/>
          <w:szCs w:val="21"/>
        </w:rPr>
        <w:t>únosnosti</w:t>
      </w:r>
      <w:r w:rsidRPr="00780D7C">
        <w:rPr>
          <w:rFonts w:ascii="Arial Narrow" w:hAnsi="Arial Narrow"/>
          <w:spacing w:val="14"/>
          <w:sz w:val="21"/>
          <w:szCs w:val="21"/>
        </w:rPr>
        <w:t xml:space="preserve"> </w:t>
      </w:r>
      <w:r w:rsidRPr="00780D7C">
        <w:rPr>
          <w:rFonts w:ascii="Arial Narrow" w:hAnsi="Arial Narrow"/>
          <w:sz w:val="21"/>
          <w:szCs w:val="21"/>
        </w:rPr>
        <w:t>je</w:t>
      </w:r>
      <w:r w:rsidRPr="00780D7C">
        <w:rPr>
          <w:rFonts w:ascii="Arial Narrow" w:hAnsi="Arial Narrow"/>
          <w:spacing w:val="16"/>
          <w:sz w:val="21"/>
          <w:szCs w:val="21"/>
        </w:rPr>
        <w:t xml:space="preserve"> </w:t>
      </w:r>
      <w:r w:rsidRPr="00780D7C">
        <w:rPr>
          <w:rFonts w:ascii="Arial Narrow" w:hAnsi="Arial Narrow"/>
          <w:sz w:val="21"/>
          <w:szCs w:val="21"/>
        </w:rPr>
        <w:t>potrebné</w:t>
      </w:r>
      <w:r w:rsidRPr="00780D7C">
        <w:rPr>
          <w:rFonts w:ascii="Arial Narrow" w:hAnsi="Arial Narrow"/>
          <w:spacing w:val="16"/>
          <w:sz w:val="21"/>
          <w:szCs w:val="21"/>
        </w:rPr>
        <w:t xml:space="preserve"> </w:t>
      </w:r>
      <w:r w:rsidRPr="00780D7C">
        <w:rPr>
          <w:rFonts w:ascii="Arial Narrow" w:hAnsi="Arial Narrow"/>
          <w:sz w:val="21"/>
          <w:szCs w:val="21"/>
        </w:rPr>
        <w:t>dodržať</w:t>
      </w:r>
      <w:r w:rsidRPr="00780D7C">
        <w:rPr>
          <w:rFonts w:ascii="Arial Narrow" w:hAnsi="Arial Narrow"/>
          <w:spacing w:val="18"/>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uloženia</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hutnenia</w:t>
      </w:r>
      <w:r w:rsidRPr="00780D7C">
        <w:rPr>
          <w:rFonts w:ascii="Arial Narrow" w:hAnsi="Arial Narrow"/>
          <w:spacing w:val="16"/>
          <w:sz w:val="21"/>
          <w:szCs w:val="21"/>
        </w:rPr>
        <w:t xml:space="preserve"> </w:t>
      </w:r>
      <w:proofErr w:type="spellStart"/>
      <w:r w:rsidRPr="00780D7C">
        <w:rPr>
          <w:rFonts w:ascii="Arial Narrow" w:hAnsi="Arial Narrow"/>
          <w:sz w:val="21"/>
          <w:szCs w:val="21"/>
        </w:rPr>
        <w:t>podkladného</w:t>
      </w:r>
      <w:proofErr w:type="spellEnd"/>
      <w:r w:rsidRPr="00780D7C">
        <w:rPr>
          <w:rFonts w:ascii="Arial Narrow" w:hAnsi="Arial Narrow"/>
          <w:spacing w:val="16"/>
          <w:sz w:val="21"/>
          <w:szCs w:val="21"/>
        </w:rPr>
        <w:t xml:space="preserve"> </w:t>
      </w:r>
      <w:r w:rsidRPr="00780D7C">
        <w:rPr>
          <w:rFonts w:ascii="Arial Narrow" w:hAnsi="Arial Narrow"/>
          <w:sz w:val="21"/>
          <w:szCs w:val="21"/>
        </w:rPr>
        <w:t>násypu</w:t>
      </w:r>
      <w:r w:rsidRPr="00780D7C">
        <w:rPr>
          <w:rFonts w:ascii="Arial Narrow" w:hAnsi="Arial Narrow"/>
          <w:spacing w:val="16"/>
          <w:sz w:val="21"/>
          <w:szCs w:val="21"/>
        </w:rPr>
        <w:t xml:space="preserve"> </w:t>
      </w:r>
      <w:r w:rsidRPr="00780D7C">
        <w:rPr>
          <w:rFonts w:ascii="Arial Narrow" w:hAnsi="Arial Narrow"/>
          <w:sz w:val="21"/>
          <w:szCs w:val="21"/>
        </w:rPr>
        <w:t>minimálne</w:t>
      </w:r>
      <w:r w:rsidRPr="00780D7C">
        <w:rPr>
          <w:rFonts w:ascii="Arial Narrow" w:hAnsi="Arial Narrow"/>
          <w:spacing w:val="20"/>
          <w:sz w:val="21"/>
          <w:szCs w:val="21"/>
        </w:rPr>
        <w:t xml:space="preserve"> </w:t>
      </w:r>
      <w:r w:rsidRPr="00780D7C">
        <w:rPr>
          <w:rFonts w:ascii="Arial Narrow" w:hAnsi="Arial Narrow"/>
          <w:sz w:val="21"/>
          <w:szCs w:val="21"/>
        </w:rPr>
        <w:t>na:</w:t>
      </w:r>
    </w:p>
    <w:p w14:paraId="6585A295" w14:textId="77777777" w:rsidR="003B3D9B" w:rsidRPr="00780D7C" w:rsidRDefault="003B3D9B" w:rsidP="00BD68E9">
      <w:pPr>
        <w:pStyle w:val="Zkladntext"/>
        <w:ind w:firstLine="0"/>
        <w:rPr>
          <w:rFonts w:ascii="Arial Narrow" w:hAnsi="Arial Narrow"/>
          <w:sz w:val="21"/>
          <w:szCs w:val="21"/>
        </w:rPr>
      </w:pPr>
      <w:r w:rsidRPr="00780D7C">
        <w:rPr>
          <w:rFonts w:ascii="Arial Narrow" w:hAnsi="Arial Narrow"/>
          <w:position w:val="2"/>
          <w:sz w:val="21"/>
          <w:szCs w:val="21"/>
        </w:rPr>
        <w:t>E</w:t>
      </w:r>
      <w:r w:rsidRPr="00780D7C">
        <w:rPr>
          <w:rFonts w:ascii="Arial Narrow" w:hAnsi="Arial Narrow"/>
          <w:sz w:val="21"/>
          <w:szCs w:val="21"/>
        </w:rPr>
        <w:t>def,2</w:t>
      </w:r>
      <w:r w:rsidRPr="00780D7C">
        <w:rPr>
          <w:rFonts w:ascii="Arial Narrow" w:hAnsi="Arial Narrow"/>
          <w:spacing w:val="16"/>
          <w:sz w:val="21"/>
          <w:szCs w:val="21"/>
        </w:rPr>
        <w:t xml:space="preserve"> </w:t>
      </w:r>
      <w:r w:rsidRPr="00780D7C">
        <w:rPr>
          <w:rFonts w:ascii="Arial Narrow" w:hAnsi="Arial Narrow"/>
          <w:sz w:val="21"/>
          <w:szCs w:val="21"/>
        </w:rPr>
        <w:t>min</w:t>
      </w:r>
      <w:r w:rsidRPr="00780D7C">
        <w:rPr>
          <w:rFonts w:ascii="Arial Narrow" w:hAnsi="Arial Narrow"/>
          <w:spacing w:val="5"/>
          <w:sz w:val="21"/>
          <w:szCs w:val="21"/>
        </w:rPr>
        <w:t xml:space="preserve"> </w:t>
      </w:r>
      <w:r w:rsidRPr="00780D7C">
        <w:rPr>
          <w:rFonts w:ascii="Arial Narrow" w:hAnsi="Arial Narrow"/>
          <w:position w:val="2"/>
          <w:sz w:val="21"/>
          <w:szCs w:val="21"/>
        </w:rPr>
        <w:t>=</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45</w:t>
      </w:r>
      <w:r w:rsidRPr="00780D7C">
        <w:rPr>
          <w:rFonts w:ascii="Arial Narrow" w:hAnsi="Arial Narrow"/>
          <w:spacing w:val="24"/>
          <w:position w:val="2"/>
          <w:sz w:val="21"/>
          <w:szCs w:val="21"/>
        </w:rPr>
        <w:t xml:space="preserve"> </w:t>
      </w:r>
      <w:proofErr w:type="spellStart"/>
      <w:r w:rsidRPr="00780D7C">
        <w:rPr>
          <w:rFonts w:ascii="Arial Narrow" w:hAnsi="Arial Narrow"/>
          <w:position w:val="2"/>
          <w:sz w:val="21"/>
          <w:szCs w:val="21"/>
        </w:rPr>
        <w:t>Mpa</w:t>
      </w:r>
      <w:proofErr w:type="spellEnd"/>
      <w:r w:rsidRPr="00780D7C">
        <w:rPr>
          <w:rFonts w:ascii="Arial Narrow" w:hAnsi="Arial Narrow"/>
          <w:spacing w:val="21"/>
          <w:position w:val="2"/>
          <w:sz w:val="21"/>
          <w:szCs w:val="21"/>
        </w:rPr>
        <w:t xml:space="preserve"> </w:t>
      </w:r>
      <w:r w:rsidRPr="00780D7C">
        <w:rPr>
          <w:rFonts w:ascii="Arial Narrow" w:hAnsi="Arial Narrow"/>
          <w:position w:val="2"/>
          <w:sz w:val="21"/>
          <w:szCs w:val="21"/>
        </w:rPr>
        <w:t>.</w:t>
      </w:r>
      <w:r w:rsidRPr="00780D7C">
        <w:rPr>
          <w:rFonts w:ascii="Arial Narrow" w:hAnsi="Arial Narrow"/>
          <w:spacing w:val="25"/>
          <w:position w:val="2"/>
          <w:sz w:val="21"/>
          <w:szCs w:val="21"/>
        </w:rPr>
        <w:t xml:space="preserve"> </w:t>
      </w:r>
      <w:r w:rsidRPr="00780D7C">
        <w:rPr>
          <w:rFonts w:ascii="Arial Narrow" w:hAnsi="Arial Narrow"/>
          <w:position w:val="2"/>
          <w:sz w:val="21"/>
          <w:szCs w:val="21"/>
        </w:rPr>
        <w:t>Na</w:t>
      </w:r>
      <w:r w:rsidRPr="00780D7C">
        <w:rPr>
          <w:rFonts w:ascii="Arial Narrow" w:hAnsi="Arial Narrow"/>
          <w:spacing w:val="23"/>
          <w:position w:val="2"/>
          <w:sz w:val="21"/>
          <w:szCs w:val="21"/>
        </w:rPr>
        <w:t xml:space="preserve"> </w:t>
      </w:r>
      <w:r w:rsidRPr="00780D7C">
        <w:rPr>
          <w:rFonts w:ascii="Arial Narrow" w:hAnsi="Arial Narrow"/>
          <w:position w:val="2"/>
          <w:sz w:val="21"/>
          <w:szCs w:val="21"/>
        </w:rPr>
        <w:t>zhutnený</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podklad</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sa</w:t>
      </w:r>
      <w:r w:rsidRPr="00780D7C">
        <w:rPr>
          <w:rFonts w:ascii="Arial Narrow" w:hAnsi="Arial Narrow"/>
          <w:spacing w:val="24"/>
          <w:position w:val="2"/>
          <w:sz w:val="21"/>
          <w:szCs w:val="21"/>
        </w:rPr>
        <w:t xml:space="preserve"> </w:t>
      </w:r>
      <w:r w:rsidRPr="00780D7C">
        <w:rPr>
          <w:rFonts w:ascii="Arial Narrow" w:hAnsi="Arial Narrow"/>
          <w:position w:val="2"/>
          <w:sz w:val="21"/>
          <w:szCs w:val="21"/>
        </w:rPr>
        <w:t>zriadi</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pás</w:t>
      </w:r>
      <w:r w:rsidRPr="00780D7C">
        <w:rPr>
          <w:rFonts w:ascii="Arial Narrow" w:hAnsi="Arial Narrow"/>
          <w:spacing w:val="23"/>
          <w:position w:val="2"/>
          <w:sz w:val="21"/>
          <w:szCs w:val="21"/>
        </w:rPr>
        <w:t xml:space="preserve"> </w:t>
      </w:r>
      <w:r w:rsidRPr="00780D7C">
        <w:rPr>
          <w:rFonts w:ascii="Arial Narrow" w:hAnsi="Arial Narrow"/>
          <w:position w:val="2"/>
          <w:sz w:val="21"/>
          <w:szCs w:val="21"/>
        </w:rPr>
        <w:t>z</w:t>
      </w:r>
      <w:r w:rsidRPr="00780D7C">
        <w:rPr>
          <w:rFonts w:ascii="Arial Narrow" w:hAnsi="Arial Narrow"/>
          <w:spacing w:val="21"/>
          <w:position w:val="2"/>
          <w:sz w:val="21"/>
          <w:szCs w:val="21"/>
        </w:rPr>
        <w:t xml:space="preserve"> </w:t>
      </w:r>
      <w:proofErr w:type="spellStart"/>
      <w:r w:rsidRPr="00780D7C">
        <w:rPr>
          <w:rFonts w:ascii="Arial Narrow" w:hAnsi="Arial Narrow"/>
          <w:position w:val="2"/>
          <w:sz w:val="21"/>
          <w:szCs w:val="21"/>
        </w:rPr>
        <w:t>podkladného</w:t>
      </w:r>
      <w:proofErr w:type="spellEnd"/>
      <w:r w:rsidRPr="00780D7C">
        <w:rPr>
          <w:rFonts w:ascii="Arial Narrow" w:hAnsi="Arial Narrow"/>
          <w:spacing w:val="21"/>
          <w:position w:val="2"/>
          <w:sz w:val="21"/>
          <w:szCs w:val="21"/>
        </w:rPr>
        <w:t xml:space="preserve"> </w:t>
      </w:r>
      <w:r w:rsidRPr="00780D7C">
        <w:rPr>
          <w:rFonts w:ascii="Arial Narrow" w:hAnsi="Arial Narrow"/>
          <w:position w:val="2"/>
          <w:sz w:val="21"/>
          <w:szCs w:val="21"/>
        </w:rPr>
        <w:t>betónu</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šírky</w:t>
      </w:r>
      <w:r w:rsidRPr="00780D7C">
        <w:rPr>
          <w:rFonts w:ascii="Arial Narrow" w:hAnsi="Arial Narrow"/>
          <w:spacing w:val="19"/>
          <w:position w:val="2"/>
          <w:sz w:val="21"/>
          <w:szCs w:val="21"/>
        </w:rPr>
        <w:t xml:space="preserve"> </w:t>
      </w:r>
      <w:r w:rsidRPr="00780D7C">
        <w:rPr>
          <w:rFonts w:ascii="Arial Narrow" w:hAnsi="Arial Narrow"/>
          <w:position w:val="2"/>
          <w:sz w:val="21"/>
          <w:szCs w:val="21"/>
        </w:rPr>
        <w:t>min.</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0,65</w:t>
      </w:r>
    </w:p>
    <w:p w14:paraId="52BB092A" w14:textId="77777777" w:rsidR="003B3D9B" w:rsidRPr="00780D7C" w:rsidRDefault="003B3D9B" w:rsidP="00BD68E9">
      <w:pPr>
        <w:pStyle w:val="Zkladntext"/>
        <w:spacing w:before="3"/>
        <w:ind w:firstLine="0"/>
        <w:rPr>
          <w:rFonts w:ascii="Arial Narrow" w:hAnsi="Arial Narrow"/>
          <w:sz w:val="21"/>
          <w:szCs w:val="21"/>
        </w:rPr>
      </w:pPr>
      <w:r w:rsidRPr="00780D7C">
        <w:rPr>
          <w:rFonts w:ascii="Arial Narrow" w:hAnsi="Arial Narrow"/>
          <w:sz w:val="21"/>
          <w:szCs w:val="21"/>
        </w:rPr>
        <w:t>m.</w:t>
      </w:r>
      <w:r w:rsidRPr="00780D7C">
        <w:rPr>
          <w:rFonts w:ascii="Arial Narrow" w:hAnsi="Arial Narrow"/>
          <w:spacing w:val="34"/>
          <w:sz w:val="21"/>
          <w:szCs w:val="21"/>
        </w:rPr>
        <w:t xml:space="preserve"> </w:t>
      </w:r>
      <w:r w:rsidRPr="00780D7C">
        <w:rPr>
          <w:rFonts w:ascii="Arial Narrow" w:hAnsi="Arial Narrow"/>
          <w:sz w:val="21"/>
          <w:szCs w:val="21"/>
        </w:rPr>
        <w:t>Požadovaná</w:t>
      </w:r>
      <w:r w:rsidRPr="00780D7C">
        <w:rPr>
          <w:rFonts w:ascii="Arial Narrow" w:hAnsi="Arial Narrow"/>
          <w:spacing w:val="31"/>
          <w:sz w:val="21"/>
          <w:szCs w:val="21"/>
        </w:rPr>
        <w:t xml:space="preserve"> </w:t>
      </w:r>
      <w:r w:rsidRPr="00780D7C">
        <w:rPr>
          <w:rFonts w:ascii="Arial Narrow" w:hAnsi="Arial Narrow"/>
          <w:sz w:val="21"/>
          <w:szCs w:val="21"/>
        </w:rPr>
        <w:t>hrúbka</w:t>
      </w:r>
      <w:r w:rsidRPr="00780D7C">
        <w:rPr>
          <w:rFonts w:ascii="Arial Narrow" w:hAnsi="Arial Narrow"/>
          <w:spacing w:val="32"/>
          <w:sz w:val="21"/>
          <w:szCs w:val="21"/>
        </w:rPr>
        <w:t xml:space="preserve"> </w:t>
      </w:r>
      <w:proofErr w:type="spellStart"/>
      <w:r w:rsidRPr="00780D7C">
        <w:rPr>
          <w:rFonts w:ascii="Arial Narrow" w:hAnsi="Arial Narrow"/>
          <w:sz w:val="21"/>
          <w:szCs w:val="21"/>
        </w:rPr>
        <w:t>podkladného</w:t>
      </w:r>
      <w:proofErr w:type="spellEnd"/>
      <w:r w:rsidRPr="00780D7C">
        <w:rPr>
          <w:rFonts w:ascii="Arial Narrow" w:hAnsi="Arial Narrow"/>
          <w:spacing w:val="31"/>
          <w:sz w:val="21"/>
          <w:szCs w:val="21"/>
        </w:rPr>
        <w:t xml:space="preserve"> </w:t>
      </w:r>
      <w:r w:rsidRPr="00780D7C">
        <w:rPr>
          <w:rFonts w:ascii="Arial Narrow" w:hAnsi="Arial Narrow"/>
          <w:sz w:val="21"/>
          <w:szCs w:val="21"/>
        </w:rPr>
        <w:t>betónu</w:t>
      </w:r>
      <w:r w:rsidRPr="00780D7C">
        <w:rPr>
          <w:rFonts w:ascii="Arial Narrow" w:hAnsi="Arial Narrow"/>
          <w:spacing w:val="35"/>
          <w:sz w:val="21"/>
          <w:szCs w:val="21"/>
        </w:rPr>
        <w:t xml:space="preserve"> </w:t>
      </w:r>
      <w:r w:rsidRPr="00780D7C">
        <w:rPr>
          <w:rFonts w:ascii="Arial Narrow" w:hAnsi="Arial Narrow"/>
          <w:sz w:val="21"/>
          <w:szCs w:val="21"/>
        </w:rPr>
        <w:t>C12/15</w:t>
      </w:r>
      <w:r w:rsidRPr="00780D7C">
        <w:rPr>
          <w:rFonts w:ascii="Arial Narrow" w:hAnsi="Arial Narrow"/>
          <w:spacing w:val="117"/>
          <w:sz w:val="21"/>
          <w:szCs w:val="21"/>
        </w:rPr>
        <w:t xml:space="preserve"> </w:t>
      </w:r>
      <w:r w:rsidRPr="00780D7C">
        <w:rPr>
          <w:rFonts w:ascii="Arial Narrow" w:hAnsi="Arial Narrow"/>
          <w:sz w:val="21"/>
          <w:szCs w:val="21"/>
        </w:rPr>
        <w:t>XD2</w:t>
      </w:r>
      <w:r w:rsidRPr="00780D7C">
        <w:rPr>
          <w:rFonts w:ascii="Arial Narrow" w:hAnsi="Arial Narrow"/>
          <w:spacing w:val="31"/>
          <w:sz w:val="21"/>
          <w:szCs w:val="21"/>
        </w:rPr>
        <w:t xml:space="preserve"> </w:t>
      </w:r>
      <w:r w:rsidRPr="00780D7C">
        <w:rPr>
          <w:rFonts w:ascii="Arial Narrow" w:hAnsi="Arial Narrow"/>
          <w:sz w:val="21"/>
          <w:szCs w:val="21"/>
        </w:rPr>
        <w:t>je</w:t>
      </w:r>
      <w:r w:rsidRPr="00780D7C">
        <w:rPr>
          <w:rFonts w:ascii="Arial Narrow" w:hAnsi="Arial Narrow"/>
          <w:spacing w:val="117"/>
          <w:sz w:val="21"/>
          <w:szCs w:val="21"/>
        </w:rPr>
        <w:t xml:space="preserve"> </w:t>
      </w:r>
      <w:r w:rsidRPr="00780D7C">
        <w:rPr>
          <w:rFonts w:ascii="Arial Narrow" w:hAnsi="Arial Narrow"/>
          <w:sz w:val="21"/>
          <w:szCs w:val="21"/>
        </w:rPr>
        <w:t>min.</w:t>
      </w:r>
      <w:r w:rsidRPr="00780D7C">
        <w:rPr>
          <w:rFonts w:ascii="Arial Narrow" w:hAnsi="Arial Narrow"/>
          <w:spacing w:val="36"/>
          <w:sz w:val="21"/>
          <w:szCs w:val="21"/>
        </w:rPr>
        <w:t xml:space="preserve"> </w:t>
      </w:r>
      <w:r w:rsidRPr="00780D7C">
        <w:rPr>
          <w:rFonts w:ascii="Arial Narrow" w:hAnsi="Arial Narrow"/>
          <w:sz w:val="21"/>
          <w:szCs w:val="21"/>
        </w:rPr>
        <w:t>100</w:t>
      </w:r>
      <w:r w:rsidRPr="00780D7C">
        <w:rPr>
          <w:rFonts w:ascii="Arial Narrow" w:hAnsi="Arial Narrow"/>
          <w:spacing w:val="32"/>
          <w:sz w:val="21"/>
          <w:szCs w:val="21"/>
        </w:rPr>
        <w:t xml:space="preserve"> </w:t>
      </w:r>
      <w:r w:rsidRPr="00780D7C">
        <w:rPr>
          <w:rFonts w:ascii="Arial Narrow" w:hAnsi="Arial Narrow"/>
          <w:sz w:val="21"/>
          <w:szCs w:val="21"/>
        </w:rPr>
        <w:t>mm.</w:t>
      </w:r>
    </w:p>
    <w:p w14:paraId="6C5B84B2" w14:textId="77777777" w:rsidR="003B3D9B" w:rsidRPr="00780D7C" w:rsidRDefault="003B3D9B" w:rsidP="00BD68E9">
      <w:pPr>
        <w:pStyle w:val="Zkladntext"/>
        <w:spacing w:before="123" w:line="244" w:lineRule="auto"/>
        <w:ind w:right="108" w:firstLine="0"/>
        <w:rPr>
          <w:rFonts w:ascii="Arial Narrow" w:hAnsi="Arial Narrow"/>
          <w:sz w:val="21"/>
          <w:szCs w:val="21"/>
        </w:rPr>
      </w:pPr>
      <w:r w:rsidRPr="00780D7C">
        <w:rPr>
          <w:rFonts w:ascii="Arial Narrow" w:hAnsi="Arial Narrow"/>
          <w:sz w:val="21"/>
          <w:szCs w:val="21"/>
        </w:rPr>
        <w:t>Prvky</w:t>
      </w:r>
      <w:r w:rsidRPr="00780D7C">
        <w:rPr>
          <w:rFonts w:ascii="Arial Narrow" w:hAnsi="Arial Narrow"/>
          <w:spacing w:val="20"/>
          <w:sz w:val="21"/>
          <w:szCs w:val="21"/>
        </w:rPr>
        <w:t xml:space="preserve"> </w:t>
      </w:r>
      <w:r w:rsidRPr="00780D7C">
        <w:rPr>
          <w:rFonts w:ascii="Arial Narrow" w:hAnsi="Arial Narrow"/>
          <w:sz w:val="21"/>
          <w:szCs w:val="21"/>
        </w:rPr>
        <w:t>sa</w:t>
      </w:r>
      <w:r w:rsidRPr="00780D7C">
        <w:rPr>
          <w:rFonts w:ascii="Arial Narrow" w:hAnsi="Arial Narrow"/>
          <w:spacing w:val="23"/>
          <w:sz w:val="21"/>
          <w:szCs w:val="21"/>
        </w:rPr>
        <w:t xml:space="preserve"> </w:t>
      </w:r>
      <w:r w:rsidRPr="00780D7C">
        <w:rPr>
          <w:rFonts w:ascii="Arial Narrow" w:hAnsi="Arial Narrow"/>
          <w:sz w:val="21"/>
          <w:szCs w:val="21"/>
        </w:rPr>
        <w:t>osadzujú</w:t>
      </w:r>
      <w:r w:rsidRPr="00780D7C">
        <w:rPr>
          <w:rFonts w:ascii="Arial Narrow" w:hAnsi="Arial Narrow"/>
          <w:spacing w:val="23"/>
          <w:sz w:val="21"/>
          <w:szCs w:val="21"/>
        </w:rPr>
        <w:t xml:space="preserve"> </w:t>
      </w:r>
      <w:r w:rsidRPr="00780D7C">
        <w:rPr>
          <w:rFonts w:ascii="Arial Narrow" w:hAnsi="Arial Narrow"/>
          <w:sz w:val="21"/>
          <w:szCs w:val="21"/>
        </w:rPr>
        <w:t>do</w:t>
      </w:r>
      <w:r w:rsidRPr="00780D7C">
        <w:rPr>
          <w:rFonts w:ascii="Arial Narrow" w:hAnsi="Arial Narrow"/>
          <w:spacing w:val="24"/>
          <w:sz w:val="21"/>
          <w:szCs w:val="21"/>
        </w:rPr>
        <w:t xml:space="preserve"> </w:t>
      </w:r>
      <w:r w:rsidRPr="00780D7C">
        <w:rPr>
          <w:rFonts w:ascii="Arial Narrow" w:hAnsi="Arial Narrow"/>
          <w:sz w:val="21"/>
          <w:szCs w:val="21"/>
        </w:rPr>
        <w:t>20-30</w:t>
      </w:r>
      <w:r w:rsidRPr="00780D7C">
        <w:rPr>
          <w:rFonts w:ascii="Arial Narrow" w:hAnsi="Arial Narrow"/>
          <w:spacing w:val="23"/>
          <w:sz w:val="21"/>
          <w:szCs w:val="21"/>
        </w:rPr>
        <w:t xml:space="preserve"> </w:t>
      </w:r>
      <w:r w:rsidRPr="00780D7C">
        <w:rPr>
          <w:rFonts w:ascii="Arial Narrow" w:hAnsi="Arial Narrow"/>
          <w:sz w:val="21"/>
          <w:szCs w:val="21"/>
        </w:rPr>
        <w:t>mm</w:t>
      </w:r>
      <w:r w:rsidRPr="00780D7C">
        <w:rPr>
          <w:rFonts w:ascii="Arial Narrow" w:hAnsi="Arial Narrow"/>
          <w:spacing w:val="25"/>
          <w:sz w:val="21"/>
          <w:szCs w:val="21"/>
        </w:rPr>
        <w:t xml:space="preserve"> </w:t>
      </w:r>
      <w:r w:rsidRPr="00780D7C">
        <w:rPr>
          <w:rFonts w:ascii="Arial Narrow" w:hAnsi="Arial Narrow"/>
          <w:sz w:val="21"/>
          <w:szCs w:val="21"/>
        </w:rPr>
        <w:t>silnej</w:t>
      </w:r>
      <w:r w:rsidRPr="00780D7C">
        <w:rPr>
          <w:rFonts w:ascii="Arial Narrow" w:hAnsi="Arial Narrow"/>
          <w:spacing w:val="26"/>
          <w:sz w:val="21"/>
          <w:szCs w:val="21"/>
        </w:rPr>
        <w:t xml:space="preserve"> </w:t>
      </w:r>
      <w:r w:rsidRPr="00780D7C">
        <w:rPr>
          <w:rFonts w:ascii="Arial Narrow" w:hAnsi="Arial Narrow"/>
          <w:sz w:val="21"/>
          <w:szCs w:val="21"/>
        </w:rPr>
        <w:t>vrstvy</w:t>
      </w:r>
      <w:r w:rsidRPr="00780D7C">
        <w:rPr>
          <w:rFonts w:ascii="Arial Narrow" w:hAnsi="Arial Narrow"/>
          <w:spacing w:val="24"/>
          <w:sz w:val="21"/>
          <w:szCs w:val="21"/>
        </w:rPr>
        <w:t xml:space="preserve"> </w:t>
      </w:r>
      <w:r w:rsidRPr="00780D7C">
        <w:rPr>
          <w:rFonts w:ascii="Arial Narrow" w:hAnsi="Arial Narrow"/>
          <w:sz w:val="21"/>
          <w:szCs w:val="21"/>
        </w:rPr>
        <w:t>zmesi</w:t>
      </w:r>
      <w:r w:rsidRPr="00780D7C">
        <w:rPr>
          <w:rFonts w:ascii="Arial Narrow" w:hAnsi="Arial Narrow"/>
          <w:spacing w:val="22"/>
          <w:sz w:val="21"/>
          <w:szCs w:val="21"/>
        </w:rPr>
        <w:t xml:space="preserve"> </w:t>
      </w:r>
      <w:r w:rsidRPr="00780D7C">
        <w:rPr>
          <w:rFonts w:ascii="Arial Narrow" w:hAnsi="Arial Narrow"/>
          <w:sz w:val="21"/>
          <w:szCs w:val="21"/>
        </w:rPr>
        <w:t>piesku</w:t>
      </w:r>
      <w:r w:rsidRPr="00780D7C">
        <w:rPr>
          <w:rFonts w:ascii="Arial Narrow" w:hAnsi="Arial Narrow"/>
          <w:spacing w:val="23"/>
          <w:sz w:val="21"/>
          <w:szCs w:val="21"/>
        </w:rPr>
        <w:t xml:space="preserve"> </w:t>
      </w:r>
      <w:r w:rsidRPr="00780D7C">
        <w:rPr>
          <w:rFonts w:ascii="Arial Narrow" w:hAnsi="Arial Narrow"/>
          <w:sz w:val="21"/>
          <w:szCs w:val="21"/>
        </w:rPr>
        <w:t>a</w:t>
      </w:r>
      <w:r w:rsidRPr="00780D7C">
        <w:rPr>
          <w:rFonts w:ascii="Arial Narrow" w:hAnsi="Arial Narrow"/>
          <w:spacing w:val="44"/>
          <w:sz w:val="21"/>
          <w:szCs w:val="21"/>
        </w:rPr>
        <w:t xml:space="preserve"> </w:t>
      </w:r>
      <w:r w:rsidRPr="00780D7C">
        <w:rPr>
          <w:rFonts w:ascii="Arial Narrow" w:hAnsi="Arial Narrow"/>
          <w:sz w:val="21"/>
          <w:szCs w:val="21"/>
        </w:rPr>
        <w:t>cementu,</w:t>
      </w:r>
      <w:r w:rsidRPr="00780D7C">
        <w:rPr>
          <w:rFonts w:ascii="Arial Narrow" w:hAnsi="Arial Narrow"/>
          <w:spacing w:val="26"/>
          <w:sz w:val="21"/>
          <w:szCs w:val="21"/>
        </w:rPr>
        <w:t xml:space="preserve"> </w:t>
      </w:r>
      <w:r w:rsidRPr="00780D7C">
        <w:rPr>
          <w:rFonts w:ascii="Arial Narrow" w:hAnsi="Arial Narrow"/>
          <w:sz w:val="21"/>
          <w:szCs w:val="21"/>
        </w:rPr>
        <w:t>odpovedajúce</w:t>
      </w:r>
      <w:r w:rsidRPr="00780D7C">
        <w:rPr>
          <w:rFonts w:ascii="Arial Narrow" w:hAnsi="Arial Narrow"/>
          <w:spacing w:val="24"/>
          <w:sz w:val="21"/>
          <w:szCs w:val="21"/>
        </w:rPr>
        <w:t xml:space="preserve"> </w:t>
      </w:r>
      <w:r w:rsidRPr="00780D7C">
        <w:rPr>
          <w:rFonts w:ascii="Arial Narrow" w:hAnsi="Arial Narrow"/>
          <w:sz w:val="21"/>
          <w:szCs w:val="21"/>
        </w:rPr>
        <w:t>betónu</w:t>
      </w:r>
      <w:r w:rsidRPr="00780D7C">
        <w:rPr>
          <w:rFonts w:ascii="Arial Narrow" w:hAnsi="Arial Narrow"/>
          <w:spacing w:val="1"/>
          <w:sz w:val="21"/>
          <w:szCs w:val="21"/>
        </w:rPr>
        <w:t xml:space="preserve"> </w:t>
      </w:r>
      <w:r w:rsidRPr="00780D7C">
        <w:rPr>
          <w:rFonts w:ascii="Arial Narrow" w:hAnsi="Arial Narrow"/>
          <w:sz w:val="21"/>
          <w:szCs w:val="21"/>
        </w:rPr>
        <w:t>C</w:t>
      </w:r>
      <w:r w:rsidRPr="00780D7C">
        <w:rPr>
          <w:rFonts w:ascii="Arial Narrow" w:hAnsi="Arial Narrow"/>
          <w:spacing w:val="21"/>
          <w:sz w:val="21"/>
          <w:szCs w:val="21"/>
        </w:rPr>
        <w:t xml:space="preserve"> </w:t>
      </w:r>
      <w:r w:rsidRPr="00780D7C">
        <w:rPr>
          <w:rFonts w:ascii="Arial Narrow" w:hAnsi="Arial Narrow"/>
          <w:sz w:val="21"/>
          <w:szCs w:val="21"/>
        </w:rPr>
        <w:t>12/15</w:t>
      </w:r>
      <w:r w:rsidRPr="00780D7C">
        <w:rPr>
          <w:rFonts w:ascii="Arial Narrow" w:hAnsi="Arial Narrow"/>
          <w:spacing w:val="20"/>
          <w:sz w:val="21"/>
          <w:szCs w:val="21"/>
        </w:rPr>
        <w:t xml:space="preserve"> </w:t>
      </w:r>
      <w:r w:rsidRPr="00780D7C">
        <w:rPr>
          <w:rFonts w:ascii="Arial Narrow" w:hAnsi="Arial Narrow"/>
          <w:sz w:val="21"/>
          <w:szCs w:val="21"/>
        </w:rPr>
        <w:t>po</w:t>
      </w:r>
      <w:r w:rsidRPr="00780D7C">
        <w:rPr>
          <w:rFonts w:ascii="Arial Narrow" w:hAnsi="Arial Narrow"/>
          <w:spacing w:val="20"/>
          <w:sz w:val="21"/>
          <w:szCs w:val="21"/>
        </w:rPr>
        <w:t xml:space="preserve"> </w:t>
      </w:r>
      <w:r w:rsidRPr="00780D7C">
        <w:rPr>
          <w:rFonts w:ascii="Arial Narrow" w:hAnsi="Arial Narrow"/>
          <w:sz w:val="21"/>
          <w:szCs w:val="21"/>
        </w:rPr>
        <w:t>celej</w:t>
      </w:r>
      <w:r w:rsidRPr="00780D7C">
        <w:rPr>
          <w:rFonts w:ascii="Arial Narrow" w:hAnsi="Arial Narrow"/>
          <w:spacing w:val="21"/>
          <w:sz w:val="21"/>
          <w:szCs w:val="21"/>
        </w:rPr>
        <w:t xml:space="preserve"> </w:t>
      </w:r>
      <w:r w:rsidRPr="00780D7C">
        <w:rPr>
          <w:rFonts w:ascii="Arial Narrow" w:hAnsi="Arial Narrow"/>
          <w:sz w:val="21"/>
          <w:szCs w:val="21"/>
        </w:rPr>
        <w:t>ploche,</w:t>
      </w:r>
      <w:r w:rsidRPr="00780D7C">
        <w:rPr>
          <w:rFonts w:ascii="Arial Narrow" w:hAnsi="Arial Narrow"/>
          <w:spacing w:val="22"/>
          <w:sz w:val="21"/>
          <w:szCs w:val="21"/>
        </w:rPr>
        <w:t xml:space="preserve"> </w:t>
      </w:r>
      <w:r w:rsidRPr="00780D7C">
        <w:rPr>
          <w:rFonts w:ascii="Arial Narrow" w:hAnsi="Arial Narrow"/>
          <w:sz w:val="21"/>
          <w:szCs w:val="21"/>
        </w:rPr>
        <w:t>aby</w:t>
      </w:r>
      <w:r w:rsidRPr="00780D7C">
        <w:rPr>
          <w:rFonts w:ascii="Arial Narrow" w:hAnsi="Arial Narrow"/>
          <w:spacing w:val="21"/>
          <w:sz w:val="21"/>
          <w:szCs w:val="21"/>
        </w:rPr>
        <w:t xml:space="preserve"> </w:t>
      </w:r>
      <w:r w:rsidRPr="00780D7C">
        <w:rPr>
          <w:rFonts w:ascii="Arial Narrow" w:hAnsi="Arial Narrow"/>
          <w:sz w:val="21"/>
          <w:szCs w:val="21"/>
        </w:rPr>
        <w:t>bolo</w:t>
      </w:r>
      <w:r w:rsidRPr="00780D7C">
        <w:rPr>
          <w:rFonts w:ascii="Arial Narrow" w:hAnsi="Arial Narrow"/>
          <w:spacing w:val="20"/>
          <w:sz w:val="21"/>
          <w:szCs w:val="21"/>
        </w:rPr>
        <w:t xml:space="preserve"> </w:t>
      </w:r>
      <w:r w:rsidRPr="00780D7C">
        <w:rPr>
          <w:rFonts w:ascii="Arial Narrow" w:hAnsi="Arial Narrow"/>
          <w:sz w:val="21"/>
          <w:szCs w:val="21"/>
        </w:rPr>
        <w:t>dosadnutie</w:t>
      </w:r>
      <w:r w:rsidRPr="00780D7C">
        <w:rPr>
          <w:rFonts w:ascii="Arial Narrow" w:hAnsi="Arial Narrow"/>
          <w:spacing w:val="23"/>
          <w:sz w:val="21"/>
          <w:szCs w:val="21"/>
        </w:rPr>
        <w:t xml:space="preserve"> </w:t>
      </w:r>
      <w:r w:rsidRPr="00780D7C">
        <w:rPr>
          <w:rFonts w:ascii="Arial Narrow" w:hAnsi="Arial Narrow"/>
          <w:sz w:val="21"/>
          <w:szCs w:val="21"/>
        </w:rPr>
        <w:t>prefabrikátu</w:t>
      </w:r>
      <w:r w:rsidRPr="00780D7C">
        <w:rPr>
          <w:rFonts w:ascii="Arial Narrow" w:hAnsi="Arial Narrow"/>
          <w:spacing w:val="19"/>
          <w:sz w:val="21"/>
          <w:szCs w:val="21"/>
        </w:rPr>
        <w:t xml:space="preserve"> </w:t>
      </w:r>
      <w:r w:rsidRPr="00780D7C">
        <w:rPr>
          <w:rFonts w:ascii="Arial Narrow" w:hAnsi="Arial Narrow"/>
          <w:sz w:val="21"/>
          <w:szCs w:val="21"/>
        </w:rPr>
        <w:t>rovnomerné.</w:t>
      </w:r>
    </w:p>
    <w:p w14:paraId="159F67E4" w14:textId="35CB2869" w:rsidR="00993D79" w:rsidRPr="00B87962" w:rsidRDefault="00993D79" w:rsidP="005F3E33">
      <w:pPr>
        <w:pStyle w:val="Nadpis1"/>
      </w:pPr>
      <w:r w:rsidRPr="00B87962">
        <w:t>ZVLÁŠTNE</w:t>
      </w:r>
      <w:r w:rsidRPr="00B87962">
        <w:rPr>
          <w:spacing w:val="77"/>
        </w:rPr>
        <w:t xml:space="preserve"> </w:t>
      </w:r>
      <w:r w:rsidRPr="00B87962">
        <w:t>TECHNICKO-KVALITATÍVNE</w:t>
      </w:r>
      <w:r w:rsidRPr="00B87962">
        <w:rPr>
          <w:spacing w:val="78"/>
        </w:rPr>
        <w:t xml:space="preserve"> </w:t>
      </w:r>
      <w:r w:rsidRPr="00B87962">
        <w:t>PODMIENKY</w:t>
      </w:r>
      <w:r w:rsidRPr="00B87962">
        <w:rPr>
          <w:spacing w:val="-75"/>
        </w:rPr>
        <w:t xml:space="preserve"> </w:t>
      </w:r>
      <w:r w:rsidRPr="00B87962">
        <w:t>(</w:t>
      </w:r>
      <w:r w:rsidRPr="00B87962">
        <w:rPr>
          <w:spacing w:val="12"/>
        </w:rPr>
        <w:t xml:space="preserve"> </w:t>
      </w:r>
      <w:r w:rsidRPr="00B87962">
        <w:t>5</w:t>
      </w:r>
      <w:r w:rsidRPr="00B87962">
        <w:rPr>
          <w:spacing w:val="12"/>
        </w:rPr>
        <w:t xml:space="preserve"> </w:t>
      </w:r>
      <w:r w:rsidRPr="00B87962">
        <w:t>-</w:t>
      </w:r>
      <w:r w:rsidRPr="00B87962">
        <w:rPr>
          <w:spacing w:val="12"/>
        </w:rPr>
        <w:t xml:space="preserve"> </w:t>
      </w:r>
      <w:r w:rsidRPr="00B87962">
        <w:t>PODKLADOVÉ</w:t>
      </w:r>
      <w:r w:rsidRPr="00B87962">
        <w:rPr>
          <w:spacing w:val="12"/>
        </w:rPr>
        <w:t xml:space="preserve"> </w:t>
      </w:r>
      <w:r w:rsidRPr="00B87962">
        <w:t>VRSTVY.)</w:t>
      </w:r>
    </w:p>
    <w:p w14:paraId="73207D2D" w14:textId="77777777" w:rsidR="00993D79" w:rsidRPr="003303DA" w:rsidRDefault="00993D79" w:rsidP="005F3E33">
      <w:pPr>
        <w:pStyle w:val="Nadpis2"/>
      </w:pPr>
      <w:r w:rsidRPr="003303DA">
        <w:t>VÝROBA</w:t>
      </w:r>
      <w:r w:rsidRPr="003303DA">
        <w:rPr>
          <w:spacing w:val="42"/>
        </w:rPr>
        <w:t xml:space="preserve"> </w:t>
      </w:r>
      <w:r w:rsidRPr="003303DA">
        <w:t>A</w:t>
      </w:r>
      <w:r w:rsidRPr="003303DA">
        <w:rPr>
          <w:spacing w:val="40"/>
        </w:rPr>
        <w:t xml:space="preserve"> </w:t>
      </w:r>
      <w:r w:rsidRPr="003303DA">
        <w:t>DOPRAVA</w:t>
      </w:r>
      <w:r w:rsidRPr="003303DA">
        <w:rPr>
          <w:spacing w:val="39"/>
        </w:rPr>
        <w:t xml:space="preserve"> </w:t>
      </w:r>
      <w:r w:rsidRPr="003303DA">
        <w:t>PODKLADNÝCH</w:t>
      </w:r>
      <w:r w:rsidRPr="003303DA">
        <w:rPr>
          <w:spacing w:val="46"/>
        </w:rPr>
        <w:t xml:space="preserve"> </w:t>
      </w:r>
      <w:r w:rsidRPr="003303DA">
        <w:t>VRSTIEV.</w:t>
      </w:r>
    </w:p>
    <w:p w14:paraId="024A699D" w14:textId="77777777" w:rsidR="00993D79" w:rsidRPr="00780D7C" w:rsidRDefault="00993D79" w:rsidP="00BD68E9">
      <w:pPr>
        <w:pStyle w:val="Zkladntext"/>
        <w:spacing w:before="221" w:line="244" w:lineRule="auto"/>
        <w:ind w:right="106" w:firstLine="0"/>
        <w:rPr>
          <w:rFonts w:ascii="Arial Narrow" w:hAnsi="Arial Narrow"/>
          <w:sz w:val="21"/>
          <w:szCs w:val="21"/>
        </w:rPr>
      </w:pPr>
      <w:r w:rsidRPr="00780D7C">
        <w:rPr>
          <w:rFonts w:ascii="Arial Narrow" w:hAnsi="Arial Narrow"/>
          <w:color w:val="000000" w:themeColor="text1"/>
          <w:sz w:val="21"/>
          <w:szCs w:val="21"/>
        </w:rPr>
        <w:t>Vzhľadom</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na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zabezpečenie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požiadavky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5.4.3,</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6.6.2</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 6.6.3</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 „TKP</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5</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Podkladové</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požaduje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obstarávateľ,</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aby</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výroba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hydraulicky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stmelených</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zmesí</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ako</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nestmelených</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zmesí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bola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zabezpečená</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na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stacionárnych</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betonárkach</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alebo</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v</w:t>
      </w:r>
      <w:r w:rsidRPr="00780D7C">
        <w:rPr>
          <w:rFonts w:ascii="Arial Narrow" w:hAnsi="Arial Narrow"/>
          <w:color w:val="000000" w:themeColor="text1"/>
          <w:spacing w:val="58"/>
          <w:sz w:val="21"/>
          <w:szCs w:val="21"/>
        </w:rPr>
        <w:t xml:space="preserve"> </w:t>
      </w:r>
      <w:r w:rsidRPr="00780D7C">
        <w:rPr>
          <w:rFonts w:ascii="Arial Narrow" w:hAnsi="Arial Narrow"/>
          <w:sz w:val="21"/>
          <w:szCs w:val="21"/>
        </w:rPr>
        <w:t>mobilných</w:t>
      </w:r>
      <w:r w:rsidRPr="00780D7C">
        <w:rPr>
          <w:rFonts w:ascii="Arial Narrow" w:hAnsi="Arial Narrow"/>
          <w:spacing w:val="59"/>
          <w:sz w:val="21"/>
          <w:szCs w:val="21"/>
        </w:rPr>
        <w:t xml:space="preserve"> </w:t>
      </w:r>
      <w:r w:rsidRPr="00780D7C">
        <w:rPr>
          <w:rFonts w:ascii="Arial Narrow" w:hAnsi="Arial Narrow"/>
          <w:sz w:val="21"/>
          <w:szCs w:val="21"/>
        </w:rPr>
        <w:t>miešacích</w:t>
      </w:r>
      <w:r w:rsidRPr="00780D7C">
        <w:rPr>
          <w:rFonts w:ascii="Arial Narrow" w:hAnsi="Arial Narrow"/>
          <w:spacing w:val="1"/>
          <w:sz w:val="21"/>
          <w:szCs w:val="21"/>
        </w:rPr>
        <w:t xml:space="preserve"> </w:t>
      </w:r>
      <w:r w:rsidRPr="00780D7C">
        <w:rPr>
          <w:rFonts w:ascii="Arial Narrow" w:hAnsi="Arial Narrow"/>
          <w:sz w:val="21"/>
          <w:szCs w:val="21"/>
        </w:rPr>
        <w:t>centrách,</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minimálna</w:t>
      </w:r>
      <w:r w:rsidRPr="00780D7C">
        <w:rPr>
          <w:rFonts w:ascii="Arial Narrow" w:hAnsi="Arial Narrow"/>
          <w:spacing w:val="1"/>
          <w:sz w:val="21"/>
          <w:szCs w:val="21"/>
        </w:rPr>
        <w:t xml:space="preserve"> </w:t>
      </w:r>
      <w:r w:rsidRPr="00780D7C">
        <w:rPr>
          <w:rFonts w:ascii="Arial Narrow" w:hAnsi="Arial Narrow"/>
          <w:sz w:val="21"/>
          <w:szCs w:val="21"/>
        </w:rPr>
        <w:t>denná</w:t>
      </w:r>
      <w:r w:rsidRPr="00780D7C">
        <w:rPr>
          <w:rFonts w:ascii="Arial Narrow" w:hAnsi="Arial Narrow"/>
          <w:spacing w:val="58"/>
          <w:sz w:val="21"/>
          <w:szCs w:val="21"/>
        </w:rPr>
        <w:t xml:space="preserve"> </w:t>
      </w:r>
      <w:r w:rsidRPr="00780D7C">
        <w:rPr>
          <w:rFonts w:ascii="Arial Narrow" w:hAnsi="Arial Narrow"/>
          <w:sz w:val="21"/>
          <w:szCs w:val="21"/>
        </w:rPr>
        <w:t>výrobná</w:t>
      </w:r>
      <w:r w:rsidRPr="00780D7C">
        <w:rPr>
          <w:rFonts w:ascii="Arial Narrow" w:hAnsi="Arial Narrow"/>
          <w:spacing w:val="58"/>
          <w:sz w:val="21"/>
          <w:szCs w:val="21"/>
        </w:rPr>
        <w:t xml:space="preserve"> </w:t>
      </w:r>
      <w:r w:rsidRPr="00780D7C">
        <w:rPr>
          <w:rFonts w:ascii="Arial Narrow" w:hAnsi="Arial Narrow"/>
          <w:sz w:val="21"/>
          <w:szCs w:val="21"/>
        </w:rPr>
        <w:t>kapacita</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800m3</w:t>
      </w:r>
      <w:r w:rsidRPr="00780D7C">
        <w:rPr>
          <w:rFonts w:ascii="Arial Narrow" w:hAnsi="Arial Narrow"/>
          <w:spacing w:val="59"/>
          <w:sz w:val="21"/>
          <w:szCs w:val="21"/>
        </w:rPr>
        <w:t xml:space="preserve"> </w:t>
      </w:r>
      <w:r w:rsidRPr="00780D7C">
        <w:rPr>
          <w:rFonts w:ascii="Arial Narrow" w:hAnsi="Arial Narrow"/>
          <w:sz w:val="21"/>
          <w:szCs w:val="21"/>
        </w:rPr>
        <w:t>hydraulicky</w:t>
      </w:r>
      <w:r w:rsidRPr="00780D7C">
        <w:rPr>
          <w:rFonts w:ascii="Arial Narrow" w:hAnsi="Arial Narrow"/>
          <w:spacing w:val="58"/>
          <w:sz w:val="21"/>
          <w:szCs w:val="21"/>
        </w:rPr>
        <w:t xml:space="preserve"> </w:t>
      </w:r>
      <w:r w:rsidRPr="00780D7C">
        <w:rPr>
          <w:rFonts w:ascii="Arial Narrow" w:hAnsi="Arial Narrow"/>
          <w:sz w:val="21"/>
          <w:szCs w:val="21"/>
        </w:rPr>
        <w:t>stmelených</w:t>
      </w:r>
      <w:r w:rsidRPr="00780D7C">
        <w:rPr>
          <w:rFonts w:ascii="Arial Narrow" w:hAnsi="Arial Narrow"/>
          <w:spacing w:val="1"/>
          <w:sz w:val="21"/>
          <w:szCs w:val="21"/>
        </w:rPr>
        <w:t xml:space="preserve"> </w:t>
      </w:r>
      <w:r w:rsidRPr="00780D7C">
        <w:rPr>
          <w:rFonts w:ascii="Arial Narrow" w:hAnsi="Arial Narrow"/>
          <w:sz w:val="21"/>
          <w:szCs w:val="21"/>
        </w:rPr>
        <w:t>zmesí.</w:t>
      </w:r>
    </w:p>
    <w:p w14:paraId="7BC2594A" w14:textId="77777777" w:rsidR="00993D79" w:rsidRPr="00780D7C" w:rsidRDefault="00993D79" w:rsidP="00BD68E9">
      <w:pPr>
        <w:pStyle w:val="Zkladntext"/>
        <w:spacing w:before="115" w:line="244" w:lineRule="auto"/>
        <w:ind w:right="108" w:firstLine="0"/>
        <w:rPr>
          <w:rFonts w:ascii="Arial Narrow" w:hAnsi="Arial Narrow"/>
          <w:sz w:val="21"/>
          <w:szCs w:val="21"/>
        </w:rPr>
      </w:pPr>
      <w:r w:rsidRPr="00780D7C">
        <w:rPr>
          <w:rFonts w:ascii="Arial Narrow" w:hAnsi="Arial Narrow"/>
          <w:sz w:val="21"/>
          <w:szCs w:val="21"/>
        </w:rPr>
        <w:t>Doba</w:t>
      </w:r>
      <w:r w:rsidRPr="00780D7C">
        <w:rPr>
          <w:rFonts w:ascii="Arial Narrow" w:hAnsi="Arial Narrow"/>
          <w:spacing w:val="1"/>
          <w:sz w:val="21"/>
          <w:szCs w:val="21"/>
        </w:rPr>
        <w:t xml:space="preserve"> </w:t>
      </w:r>
      <w:r w:rsidRPr="00780D7C">
        <w:rPr>
          <w:rFonts w:ascii="Arial Narrow" w:hAnsi="Arial Narrow"/>
          <w:sz w:val="21"/>
          <w:szCs w:val="21"/>
        </w:rPr>
        <w:t>dopravy</w:t>
      </w:r>
      <w:r w:rsidRPr="00780D7C">
        <w:rPr>
          <w:rFonts w:ascii="Arial Narrow" w:hAnsi="Arial Narrow"/>
          <w:spacing w:val="1"/>
          <w:sz w:val="21"/>
          <w:szCs w:val="21"/>
        </w:rPr>
        <w:t xml:space="preserve"> </w:t>
      </w:r>
      <w:r w:rsidRPr="00780D7C">
        <w:rPr>
          <w:rFonts w:ascii="Arial Narrow" w:hAnsi="Arial Narrow"/>
          <w:sz w:val="21"/>
          <w:szCs w:val="21"/>
        </w:rPr>
        <w:t>hydraulicky</w:t>
      </w:r>
      <w:r w:rsidRPr="00780D7C">
        <w:rPr>
          <w:rFonts w:ascii="Arial Narrow" w:hAnsi="Arial Narrow"/>
          <w:spacing w:val="1"/>
          <w:sz w:val="21"/>
          <w:szCs w:val="21"/>
        </w:rPr>
        <w:t xml:space="preserve"> </w:t>
      </w:r>
      <w:r w:rsidRPr="00780D7C">
        <w:rPr>
          <w:rFonts w:ascii="Arial Narrow" w:hAnsi="Arial Narrow"/>
          <w:sz w:val="21"/>
          <w:szCs w:val="21"/>
        </w:rPr>
        <w:t>stmelených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z betonárne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miesto</w:t>
      </w:r>
      <w:r w:rsidRPr="00780D7C">
        <w:rPr>
          <w:rFonts w:ascii="Arial Narrow" w:hAnsi="Arial Narrow"/>
          <w:spacing w:val="1"/>
          <w:sz w:val="21"/>
          <w:szCs w:val="21"/>
        </w:rPr>
        <w:t xml:space="preserve"> </w:t>
      </w:r>
      <w:r w:rsidRPr="00780D7C">
        <w:rPr>
          <w:rFonts w:ascii="Arial Narrow" w:hAnsi="Arial Narrow"/>
          <w:sz w:val="21"/>
          <w:szCs w:val="21"/>
        </w:rPr>
        <w:t>spracovania</w:t>
      </w:r>
      <w:r w:rsidRPr="00780D7C">
        <w:rPr>
          <w:rFonts w:ascii="Arial Narrow" w:hAnsi="Arial Narrow"/>
          <w:spacing w:val="1"/>
          <w:sz w:val="21"/>
          <w:szCs w:val="21"/>
        </w:rPr>
        <w:t xml:space="preserve"> </w:t>
      </w:r>
      <w:r w:rsidRPr="00780D7C">
        <w:rPr>
          <w:rFonts w:ascii="Arial Narrow" w:hAnsi="Arial Narrow"/>
          <w:sz w:val="21"/>
          <w:szCs w:val="21"/>
        </w:rPr>
        <w:t>nesmie</w:t>
      </w:r>
      <w:r w:rsidRPr="00780D7C">
        <w:rPr>
          <w:rFonts w:ascii="Arial Narrow" w:hAnsi="Arial Narrow"/>
          <w:spacing w:val="1"/>
          <w:sz w:val="21"/>
          <w:szCs w:val="21"/>
        </w:rPr>
        <w:t xml:space="preserve"> </w:t>
      </w:r>
      <w:r w:rsidRPr="00780D7C">
        <w:rPr>
          <w:rFonts w:ascii="Arial Narrow" w:hAnsi="Arial Narrow"/>
          <w:sz w:val="21"/>
          <w:szCs w:val="21"/>
        </w:rPr>
        <w:t>prekročiť</w:t>
      </w:r>
      <w:r w:rsidRPr="00780D7C">
        <w:rPr>
          <w:rFonts w:ascii="Arial Narrow" w:hAnsi="Arial Narrow"/>
          <w:spacing w:val="1"/>
          <w:sz w:val="21"/>
          <w:szCs w:val="21"/>
        </w:rPr>
        <w:t xml:space="preserve"> </w:t>
      </w:r>
      <w:r w:rsidRPr="00780D7C">
        <w:rPr>
          <w:rFonts w:ascii="Arial Narrow" w:hAnsi="Arial Narrow"/>
          <w:sz w:val="21"/>
          <w:szCs w:val="21"/>
        </w:rPr>
        <w:t>45min</w:t>
      </w:r>
      <w:r w:rsidRPr="00780D7C">
        <w:rPr>
          <w:rFonts w:ascii="Arial Narrow" w:hAnsi="Arial Narrow"/>
          <w:spacing w:val="1"/>
          <w:sz w:val="21"/>
          <w:szCs w:val="21"/>
        </w:rPr>
        <w:t xml:space="preserve"> </w:t>
      </w:r>
      <w:r w:rsidRPr="00780D7C">
        <w:rPr>
          <w:rFonts w:ascii="Arial Narrow" w:hAnsi="Arial Narrow"/>
          <w:sz w:val="21"/>
          <w:szCs w:val="21"/>
        </w:rPr>
        <w:t>a doba</w:t>
      </w:r>
      <w:r w:rsidRPr="00780D7C">
        <w:rPr>
          <w:rFonts w:ascii="Arial Narrow" w:hAnsi="Arial Narrow"/>
          <w:spacing w:val="1"/>
          <w:sz w:val="21"/>
          <w:szCs w:val="21"/>
        </w:rPr>
        <w:t xml:space="preserve"> </w:t>
      </w:r>
      <w:r w:rsidRPr="00780D7C">
        <w:rPr>
          <w:rFonts w:ascii="Arial Narrow" w:hAnsi="Arial Narrow"/>
          <w:sz w:val="21"/>
          <w:szCs w:val="21"/>
        </w:rPr>
        <w:t>spracovania</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cementu</w:t>
      </w:r>
      <w:r w:rsidRPr="00780D7C">
        <w:rPr>
          <w:rFonts w:ascii="Arial Narrow" w:hAnsi="Arial Narrow"/>
          <w:spacing w:val="1"/>
          <w:sz w:val="21"/>
          <w:szCs w:val="21"/>
        </w:rPr>
        <w:t xml:space="preserve"> </w:t>
      </w:r>
      <w:r w:rsidRPr="00780D7C">
        <w:rPr>
          <w:rFonts w:ascii="Arial Narrow" w:hAnsi="Arial Narrow"/>
          <w:sz w:val="21"/>
          <w:szCs w:val="21"/>
        </w:rPr>
        <w:t>nesmie</w:t>
      </w:r>
      <w:r w:rsidRPr="00780D7C">
        <w:rPr>
          <w:rFonts w:ascii="Arial Narrow" w:hAnsi="Arial Narrow"/>
          <w:spacing w:val="58"/>
          <w:sz w:val="21"/>
          <w:szCs w:val="21"/>
        </w:rPr>
        <w:t xml:space="preserve"> </w:t>
      </w:r>
      <w:r w:rsidRPr="00780D7C">
        <w:rPr>
          <w:rFonts w:ascii="Arial Narrow" w:hAnsi="Arial Narrow"/>
          <w:sz w:val="21"/>
          <w:szCs w:val="21"/>
        </w:rPr>
        <w:t>prekročiť</w:t>
      </w:r>
      <w:r w:rsidRPr="00780D7C">
        <w:rPr>
          <w:rFonts w:ascii="Arial Narrow" w:hAnsi="Arial Narrow"/>
          <w:spacing w:val="58"/>
          <w:sz w:val="21"/>
          <w:szCs w:val="21"/>
        </w:rPr>
        <w:t xml:space="preserve"> </w:t>
      </w:r>
      <w:r w:rsidRPr="00780D7C">
        <w:rPr>
          <w:rFonts w:ascii="Arial Narrow" w:hAnsi="Arial Narrow"/>
          <w:sz w:val="21"/>
          <w:szCs w:val="21"/>
        </w:rPr>
        <w:t>2</w:t>
      </w:r>
      <w:r w:rsidRPr="00780D7C">
        <w:rPr>
          <w:rFonts w:ascii="Arial Narrow" w:hAnsi="Arial Narrow"/>
          <w:spacing w:val="59"/>
          <w:sz w:val="21"/>
          <w:szCs w:val="21"/>
        </w:rPr>
        <w:t xml:space="preserve"> </w:t>
      </w:r>
      <w:r w:rsidRPr="00780D7C">
        <w:rPr>
          <w:rFonts w:ascii="Arial Narrow" w:hAnsi="Arial Narrow"/>
          <w:sz w:val="21"/>
          <w:szCs w:val="21"/>
        </w:rPr>
        <w:t>h</w:t>
      </w:r>
      <w:r w:rsidRPr="00780D7C">
        <w:rPr>
          <w:rFonts w:ascii="Arial Narrow" w:hAnsi="Arial Narrow"/>
          <w:spacing w:val="58"/>
          <w:sz w:val="21"/>
          <w:szCs w:val="21"/>
        </w:rPr>
        <w:t xml:space="preserve"> </w:t>
      </w:r>
      <w:r w:rsidRPr="00780D7C">
        <w:rPr>
          <w:rFonts w:ascii="Arial Narrow" w:hAnsi="Arial Narrow"/>
          <w:sz w:val="21"/>
          <w:szCs w:val="21"/>
        </w:rPr>
        <w:t>od</w:t>
      </w:r>
      <w:r w:rsidRPr="00780D7C">
        <w:rPr>
          <w:rFonts w:ascii="Arial Narrow" w:hAnsi="Arial Narrow"/>
          <w:spacing w:val="59"/>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zmesi.</w:t>
      </w:r>
    </w:p>
    <w:p w14:paraId="64E975D4" w14:textId="55EEB91D" w:rsidR="009C765F" w:rsidRPr="00B87962" w:rsidRDefault="009C765F" w:rsidP="005F3E33">
      <w:pPr>
        <w:pStyle w:val="Nadpis1"/>
      </w:pPr>
      <w:bookmarkStart w:id="130" w:name="_TOC_250011"/>
      <w:r w:rsidRPr="00B87962">
        <w:t>ZVLÁŠTNE TECHNICKO-KVALITATÍVNE PODMIENKY</w:t>
      </w:r>
      <w:r w:rsidRPr="00B87962">
        <w:rPr>
          <w:spacing w:val="1"/>
        </w:rPr>
        <w:t xml:space="preserve"> </w:t>
      </w:r>
      <w:r w:rsidRPr="00B87962">
        <w:t>(</w:t>
      </w:r>
      <w:r w:rsidRPr="00B87962">
        <w:rPr>
          <w:spacing w:val="1"/>
        </w:rPr>
        <w:t xml:space="preserve"> </w:t>
      </w:r>
      <w:r w:rsidRPr="00B87962">
        <w:t>VÝROBADOPRAVA</w:t>
      </w:r>
      <w:r w:rsidRPr="00B87962">
        <w:rPr>
          <w:spacing w:val="23"/>
        </w:rPr>
        <w:t xml:space="preserve"> </w:t>
      </w:r>
      <w:r w:rsidRPr="00B87962">
        <w:t>A</w:t>
      </w:r>
      <w:r w:rsidRPr="00B87962">
        <w:rPr>
          <w:spacing w:val="46"/>
        </w:rPr>
        <w:t xml:space="preserve"> </w:t>
      </w:r>
      <w:r w:rsidRPr="00B87962">
        <w:t>ROZPRESTIERANIE</w:t>
      </w:r>
      <w:r w:rsidRPr="00B87962">
        <w:rPr>
          <w:spacing w:val="44"/>
        </w:rPr>
        <w:t xml:space="preserve"> </w:t>
      </w:r>
      <w:r w:rsidRPr="00B87962">
        <w:t>ASFALTOVÝCH</w:t>
      </w:r>
      <w:r w:rsidRPr="00B87962">
        <w:rPr>
          <w:spacing w:val="-75"/>
        </w:rPr>
        <w:t xml:space="preserve"> </w:t>
      </w:r>
      <w:bookmarkEnd w:id="130"/>
      <w:r w:rsidRPr="00B87962">
        <w:t>ZMESÍ).</w:t>
      </w:r>
    </w:p>
    <w:p w14:paraId="6B5A3894" w14:textId="6D54DF69" w:rsidR="009C765F" w:rsidRPr="003303DA" w:rsidRDefault="009C765F" w:rsidP="005F3E33">
      <w:pPr>
        <w:pStyle w:val="Nadpis2"/>
      </w:pPr>
      <w:bookmarkStart w:id="131" w:name="_TOC_250010"/>
      <w:r w:rsidRPr="003303DA">
        <w:t>STROJOVÉ</w:t>
      </w:r>
      <w:r w:rsidRPr="003303DA">
        <w:rPr>
          <w:spacing w:val="52"/>
        </w:rPr>
        <w:t xml:space="preserve"> </w:t>
      </w:r>
      <w:bookmarkEnd w:id="131"/>
      <w:r w:rsidRPr="003303DA">
        <w:t>VYBAVENIE</w:t>
      </w:r>
    </w:p>
    <w:p w14:paraId="7F397B8D" w14:textId="77777777" w:rsidR="009C765F" w:rsidRPr="00780D7C" w:rsidRDefault="009C765F" w:rsidP="00455941">
      <w:pPr>
        <w:pStyle w:val="Nadpis3"/>
        <w:rPr>
          <w:rFonts w:ascii="Arial Narrow" w:hAnsi="Arial Narrow"/>
          <w:color w:val="000000" w:themeColor="text1"/>
          <w:sz w:val="21"/>
          <w:szCs w:val="21"/>
        </w:rPr>
      </w:pPr>
      <w:bookmarkStart w:id="132" w:name="_TOC_250009"/>
      <w:r w:rsidRPr="00780D7C">
        <w:rPr>
          <w:rFonts w:ascii="Arial Narrow" w:hAnsi="Arial Narrow"/>
          <w:color w:val="000000" w:themeColor="text1"/>
          <w:sz w:val="21"/>
          <w:szCs w:val="21"/>
        </w:rPr>
        <w:t>Obaľovacia</w:t>
      </w:r>
      <w:r w:rsidRPr="00780D7C">
        <w:rPr>
          <w:rFonts w:ascii="Arial Narrow" w:hAnsi="Arial Narrow"/>
          <w:color w:val="000000" w:themeColor="text1"/>
          <w:spacing w:val="54"/>
          <w:sz w:val="21"/>
          <w:szCs w:val="21"/>
        </w:rPr>
        <w:t xml:space="preserve"> </w:t>
      </w:r>
      <w:bookmarkEnd w:id="132"/>
      <w:r w:rsidRPr="00780D7C">
        <w:rPr>
          <w:rFonts w:ascii="Arial Narrow" w:hAnsi="Arial Narrow"/>
          <w:color w:val="000000" w:themeColor="text1"/>
          <w:sz w:val="21"/>
          <w:szCs w:val="21"/>
        </w:rPr>
        <w:t>súprava</w:t>
      </w:r>
    </w:p>
    <w:p w14:paraId="5B45BEBE" w14:textId="77777777" w:rsidR="009C765F" w:rsidRPr="00780D7C" w:rsidRDefault="009C765F" w:rsidP="00BD68E9">
      <w:pPr>
        <w:pStyle w:val="Zkladntext"/>
        <w:spacing w:before="123" w:line="244" w:lineRule="auto"/>
        <w:ind w:right="104" w:firstLine="0"/>
        <w:rPr>
          <w:rFonts w:ascii="Arial Narrow" w:hAnsi="Arial Narrow"/>
          <w:sz w:val="21"/>
          <w:szCs w:val="21"/>
        </w:rPr>
      </w:pPr>
      <w:r w:rsidRPr="00780D7C">
        <w:rPr>
          <w:rFonts w:ascii="Arial Narrow" w:hAnsi="Arial Narrow"/>
          <w:color w:val="000000" w:themeColor="text1"/>
          <w:sz w:val="21"/>
          <w:szCs w:val="21"/>
        </w:rPr>
        <w:t>Obaľovacia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súprava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(OS)</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musí</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zabezpečiť</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prostredníctvom</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vnútropodnikovej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kontroly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stabilnú výrobu asfaltovej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 xml:space="preserve">zmesi podľa počiatočnej </w:t>
      </w:r>
      <w:r w:rsidRPr="00780D7C">
        <w:rPr>
          <w:rFonts w:ascii="Arial Narrow" w:hAnsi="Arial Narrow"/>
          <w:sz w:val="21"/>
          <w:szCs w:val="21"/>
        </w:rPr>
        <w:t>skúšky typu,</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toleranciách stanovených</w:t>
      </w:r>
      <w:r w:rsidRPr="00780D7C">
        <w:rPr>
          <w:rFonts w:ascii="Arial Narrow" w:hAnsi="Arial Narrow"/>
          <w:spacing w:val="1"/>
          <w:sz w:val="21"/>
          <w:szCs w:val="21"/>
        </w:rPr>
        <w:t xml:space="preserve"> </w:t>
      </w:r>
      <w:r w:rsidRPr="00780D7C">
        <w:rPr>
          <w:rFonts w:ascii="Arial Narrow" w:hAnsi="Arial Narrow"/>
          <w:sz w:val="21"/>
          <w:szCs w:val="21"/>
        </w:rPr>
        <w:t>pre daný typ</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58"/>
          <w:sz w:val="21"/>
          <w:szCs w:val="21"/>
        </w:rPr>
        <w:t xml:space="preserve"> </w:t>
      </w:r>
      <w:r w:rsidRPr="00780D7C">
        <w:rPr>
          <w:rFonts w:ascii="Arial Narrow" w:hAnsi="Arial Narrow"/>
          <w:sz w:val="21"/>
          <w:szCs w:val="21"/>
        </w:rPr>
        <w:t>EN 13108-21.</w:t>
      </w:r>
      <w:r w:rsidRPr="00780D7C">
        <w:rPr>
          <w:rFonts w:ascii="Arial Narrow" w:hAnsi="Arial Narrow"/>
          <w:spacing w:val="58"/>
          <w:sz w:val="21"/>
          <w:szCs w:val="21"/>
        </w:rPr>
        <w:t xml:space="preserve"> </w:t>
      </w:r>
      <w:r w:rsidRPr="00780D7C">
        <w:rPr>
          <w:rFonts w:ascii="Arial Narrow" w:hAnsi="Arial Narrow"/>
          <w:sz w:val="21"/>
          <w:szCs w:val="21"/>
        </w:rPr>
        <w:t>Výrobca</w:t>
      </w:r>
      <w:r w:rsidRPr="00780D7C">
        <w:rPr>
          <w:rFonts w:ascii="Arial Narrow" w:hAnsi="Arial Narrow"/>
          <w:spacing w:val="59"/>
          <w:sz w:val="21"/>
          <w:szCs w:val="21"/>
        </w:rPr>
        <w:t xml:space="preserve"> </w:t>
      </w:r>
      <w:r w:rsidRPr="00780D7C">
        <w:rPr>
          <w:rFonts w:ascii="Arial Narrow" w:hAnsi="Arial Narrow"/>
          <w:sz w:val="21"/>
          <w:szCs w:val="21"/>
        </w:rPr>
        <w:t>asfaltovej</w:t>
      </w:r>
      <w:r w:rsidRPr="00780D7C">
        <w:rPr>
          <w:rFonts w:ascii="Arial Narrow" w:hAnsi="Arial Narrow"/>
          <w:spacing w:val="58"/>
          <w:sz w:val="21"/>
          <w:szCs w:val="21"/>
        </w:rPr>
        <w:t xml:space="preserve"> </w:t>
      </w:r>
      <w:r w:rsidRPr="00780D7C">
        <w:rPr>
          <w:rFonts w:ascii="Arial Narrow" w:hAnsi="Arial Narrow"/>
          <w:sz w:val="21"/>
          <w:szCs w:val="21"/>
        </w:rPr>
        <w:t>zmesi musí dodržať</w:t>
      </w:r>
      <w:r w:rsidRPr="00780D7C">
        <w:rPr>
          <w:rFonts w:ascii="Arial Narrow" w:hAnsi="Arial Narrow"/>
          <w:spacing w:val="59"/>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na</w:t>
      </w:r>
      <w:r w:rsidRPr="00780D7C">
        <w:rPr>
          <w:rFonts w:ascii="Arial Narrow" w:hAnsi="Arial Narrow"/>
          <w:spacing w:val="16"/>
          <w:sz w:val="21"/>
          <w:szCs w:val="21"/>
        </w:rPr>
        <w:t xml:space="preserve"> </w:t>
      </w:r>
      <w:r w:rsidRPr="00780D7C">
        <w:rPr>
          <w:rFonts w:ascii="Arial Narrow" w:hAnsi="Arial Narrow"/>
          <w:sz w:val="21"/>
          <w:szCs w:val="21"/>
        </w:rPr>
        <w:t>kalibráciu</w:t>
      </w:r>
      <w:r w:rsidRPr="00780D7C">
        <w:rPr>
          <w:rFonts w:ascii="Arial Narrow" w:hAnsi="Arial Narrow"/>
          <w:spacing w:val="20"/>
          <w:sz w:val="21"/>
          <w:szCs w:val="21"/>
        </w:rPr>
        <w:t xml:space="preserve"> </w:t>
      </w:r>
      <w:r w:rsidRPr="00780D7C">
        <w:rPr>
          <w:rFonts w:ascii="Arial Narrow" w:hAnsi="Arial Narrow"/>
          <w:sz w:val="21"/>
          <w:szCs w:val="21"/>
        </w:rPr>
        <w:t>a</w:t>
      </w:r>
      <w:r w:rsidRPr="00780D7C">
        <w:rPr>
          <w:rFonts w:ascii="Arial Narrow" w:hAnsi="Arial Narrow"/>
          <w:spacing w:val="17"/>
          <w:sz w:val="21"/>
          <w:szCs w:val="21"/>
        </w:rPr>
        <w:t xml:space="preserve"> </w:t>
      </w:r>
      <w:r w:rsidRPr="00780D7C">
        <w:rPr>
          <w:rFonts w:ascii="Arial Narrow" w:hAnsi="Arial Narrow"/>
          <w:sz w:val="21"/>
          <w:szCs w:val="21"/>
        </w:rPr>
        <w:t>údržbu</w:t>
      </w:r>
      <w:r w:rsidRPr="00780D7C">
        <w:rPr>
          <w:rFonts w:ascii="Arial Narrow" w:hAnsi="Arial Narrow"/>
          <w:spacing w:val="17"/>
          <w:sz w:val="21"/>
          <w:szCs w:val="21"/>
        </w:rPr>
        <w:t xml:space="preserve"> </w:t>
      </w:r>
      <w:r w:rsidRPr="00780D7C">
        <w:rPr>
          <w:rFonts w:ascii="Arial Narrow" w:hAnsi="Arial Narrow"/>
          <w:sz w:val="21"/>
          <w:szCs w:val="21"/>
        </w:rPr>
        <w:t>zariadenia</w:t>
      </w:r>
      <w:r w:rsidRPr="00780D7C">
        <w:rPr>
          <w:rFonts w:ascii="Arial Narrow" w:hAnsi="Arial Narrow"/>
          <w:spacing w:val="20"/>
          <w:sz w:val="21"/>
          <w:szCs w:val="21"/>
        </w:rPr>
        <w:t xml:space="preserve"> </w:t>
      </w:r>
      <w:r w:rsidRPr="00780D7C">
        <w:rPr>
          <w:rFonts w:ascii="Arial Narrow" w:hAnsi="Arial Narrow"/>
          <w:sz w:val="21"/>
          <w:szCs w:val="21"/>
        </w:rPr>
        <w:t>v</w:t>
      </w:r>
      <w:r w:rsidRPr="00780D7C">
        <w:rPr>
          <w:rFonts w:ascii="Arial Narrow" w:hAnsi="Arial Narrow"/>
          <w:spacing w:val="18"/>
          <w:sz w:val="21"/>
          <w:szCs w:val="21"/>
        </w:rPr>
        <w:t xml:space="preserve"> </w:t>
      </w:r>
      <w:r w:rsidRPr="00780D7C">
        <w:rPr>
          <w:rFonts w:ascii="Arial Narrow" w:hAnsi="Arial Narrow"/>
          <w:sz w:val="21"/>
          <w:szCs w:val="21"/>
        </w:rPr>
        <w:t>zmysle</w:t>
      </w:r>
      <w:r w:rsidRPr="00780D7C">
        <w:rPr>
          <w:rFonts w:ascii="Arial Narrow" w:hAnsi="Arial Narrow"/>
          <w:spacing w:val="17"/>
          <w:sz w:val="21"/>
          <w:szCs w:val="21"/>
        </w:rPr>
        <w:t xml:space="preserve"> </w:t>
      </w:r>
      <w:r w:rsidRPr="00780D7C">
        <w:rPr>
          <w:rFonts w:ascii="Arial Narrow" w:hAnsi="Arial Narrow"/>
          <w:sz w:val="21"/>
          <w:szCs w:val="21"/>
        </w:rPr>
        <w:t>STN</w:t>
      </w:r>
      <w:r w:rsidRPr="00780D7C">
        <w:rPr>
          <w:rFonts w:ascii="Arial Narrow" w:hAnsi="Arial Narrow"/>
          <w:spacing w:val="19"/>
          <w:sz w:val="21"/>
          <w:szCs w:val="21"/>
        </w:rPr>
        <w:t xml:space="preserve"> </w:t>
      </w:r>
      <w:r w:rsidRPr="00780D7C">
        <w:rPr>
          <w:rFonts w:ascii="Arial Narrow" w:hAnsi="Arial Narrow"/>
          <w:sz w:val="21"/>
          <w:szCs w:val="21"/>
        </w:rPr>
        <w:t>EN</w:t>
      </w:r>
      <w:r w:rsidRPr="00780D7C">
        <w:rPr>
          <w:rFonts w:ascii="Arial Narrow" w:hAnsi="Arial Narrow"/>
          <w:spacing w:val="16"/>
          <w:sz w:val="21"/>
          <w:szCs w:val="21"/>
        </w:rPr>
        <w:t xml:space="preserve"> </w:t>
      </w:r>
      <w:r w:rsidRPr="00780D7C">
        <w:rPr>
          <w:rFonts w:ascii="Arial Narrow" w:hAnsi="Arial Narrow"/>
          <w:sz w:val="21"/>
          <w:szCs w:val="21"/>
        </w:rPr>
        <w:t>13108-21.</w:t>
      </w:r>
    </w:p>
    <w:p w14:paraId="1DB355DE" w14:textId="77777777" w:rsidR="009C765F" w:rsidRPr="00780D7C" w:rsidRDefault="009C765F" w:rsidP="00BD68E9">
      <w:pPr>
        <w:pStyle w:val="Zkladntext"/>
        <w:spacing w:before="117" w:line="244" w:lineRule="auto"/>
        <w:ind w:right="106" w:firstLine="0"/>
        <w:rPr>
          <w:rFonts w:ascii="Arial Narrow" w:hAnsi="Arial Narrow"/>
          <w:sz w:val="21"/>
          <w:szCs w:val="21"/>
        </w:rPr>
      </w:pPr>
      <w:r w:rsidRPr="00780D7C">
        <w:rPr>
          <w:rFonts w:ascii="Arial Narrow" w:hAnsi="Arial Narrow"/>
          <w:sz w:val="21"/>
          <w:szCs w:val="21"/>
        </w:rPr>
        <w:t>Na splnenie tejto požiadavky je potrebné, aby OS bola automatizovaná a vybavená tak, aby</w:t>
      </w:r>
      <w:r w:rsidRPr="00780D7C">
        <w:rPr>
          <w:rFonts w:ascii="Arial Narrow" w:hAnsi="Arial Narrow"/>
          <w:spacing w:val="1"/>
          <w:sz w:val="21"/>
          <w:szCs w:val="21"/>
        </w:rPr>
        <w:t xml:space="preserve"> </w:t>
      </w:r>
      <w:r w:rsidRPr="00780D7C">
        <w:rPr>
          <w:rFonts w:ascii="Arial Narrow" w:hAnsi="Arial Narrow"/>
          <w:sz w:val="21"/>
          <w:szCs w:val="21"/>
        </w:rPr>
        <w:t>zabezpečovala</w:t>
      </w:r>
      <w:r w:rsidRPr="00780D7C">
        <w:rPr>
          <w:rFonts w:ascii="Arial Narrow" w:hAnsi="Arial Narrow"/>
          <w:spacing w:val="59"/>
          <w:sz w:val="21"/>
          <w:szCs w:val="21"/>
        </w:rPr>
        <w:t xml:space="preserve"> </w:t>
      </w:r>
      <w:r w:rsidRPr="00780D7C">
        <w:rPr>
          <w:rFonts w:ascii="Arial Narrow" w:hAnsi="Arial Narrow"/>
          <w:sz w:val="21"/>
          <w:szCs w:val="21"/>
        </w:rPr>
        <w:t>vysušenie</w:t>
      </w:r>
      <w:r w:rsidRPr="00780D7C">
        <w:rPr>
          <w:rFonts w:ascii="Arial Narrow" w:hAnsi="Arial Narrow"/>
          <w:spacing w:val="59"/>
          <w:sz w:val="21"/>
          <w:szCs w:val="21"/>
        </w:rPr>
        <w:t xml:space="preserve"> </w:t>
      </w:r>
      <w:r w:rsidRPr="00780D7C">
        <w:rPr>
          <w:rFonts w:ascii="Arial Narrow" w:hAnsi="Arial Narrow"/>
          <w:sz w:val="21"/>
          <w:szCs w:val="21"/>
        </w:rPr>
        <w:t>a ohrev</w:t>
      </w:r>
      <w:r w:rsidRPr="00780D7C">
        <w:rPr>
          <w:rFonts w:ascii="Arial Narrow" w:hAnsi="Arial Narrow"/>
          <w:spacing w:val="59"/>
          <w:sz w:val="21"/>
          <w:szCs w:val="21"/>
        </w:rPr>
        <w:t xml:space="preserve"> </w:t>
      </w:r>
      <w:r w:rsidRPr="00780D7C">
        <w:rPr>
          <w:rFonts w:ascii="Arial Narrow" w:hAnsi="Arial Narrow"/>
          <w:sz w:val="21"/>
          <w:szCs w:val="21"/>
        </w:rPr>
        <w:t>kameniva,</w:t>
      </w:r>
      <w:r w:rsidRPr="00780D7C">
        <w:rPr>
          <w:rFonts w:ascii="Arial Narrow" w:hAnsi="Arial Narrow"/>
          <w:spacing w:val="59"/>
          <w:sz w:val="21"/>
          <w:szCs w:val="21"/>
        </w:rPr>
        <w:t xml:space="preserve"> </w:t>
      </w:r>
      <w:r w:rsidRPr="00780D7C">
        <w:rPr>
          <w:rFonts w:ascii="Arial Narrow" w:hAnsi="Arial Narrow"/>
          <w:sz w:val="21"/>
          <w:szCs w:val="21"/>
        </w:rPr>
        <w:t>ohrev</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udržanie</w:t>
      </w:r>
      <w:r w:rsidRPr="00780D7C">
        <w:rPr>
          <w:rFonts w:ascii="Arial Narrow" w:hAnsi="Arial Narrow"/>
          <w:spacing w:val="59"/>
          <w:sz w:val="21"/>
          <w:szCs w:val="21"/>
        </w:rPr>
        <w:t xml:space="preserve"> </w:t>
      </w:r>
      <w:r w:rsidRPr="00780D7C">
        <w:rPr>
          <w:rFonts w:ascii="Arial Narrow" w:hAnsi="Arial Narrow"/>
          <w:sz w:val="21"/>
          <w:szCs w:val="21"/>
        </w:rPr>
        <w:t>nastaveného</w:t>
      </w:r>
      <w:r w:rsidRPr="00780D7C">
        <w:rPr>
          <w:rFonts w:ascii="Arial Narrow" w:hAnsi="Arial Narrow"/>
          <w:spacing w:val="1"/>
          <w:sz w:val="21"/>
          <w:szCs w:val="21"/>
        </w:rPr>
        <w:t xml:space="preserve"> </w:t>
      </w:r>
      <w:r w:rsidRPr="00780D7C">
        <w:rPr>
          <w:rFonts w:ascii="Arial Narrow" w:hAnsi="Arial Narrow"/>
          <w:sz w:val="21"/>
          <w:szCs w:val="21"/>
        </w:rPr>
        <w:t>teplotného</w:t>
      </w:r>
      <w:r w:rsidRPr="00780D7C">
        <w:rPr>
          <w:rFonts w:ascii="Arial Narrow" w:hAnsi="Arial Narrow"/>
          <w:spacing w:val="1"/>
          <w:sz w:val="21"/>
          <w:szCs w:val="21"/>
        </w:rPr>
        <w:t xml:space="preserve"> </w:t>
      </w:r>
      <w:r w:rsidRPr="00780D7C">
        <w:rPr>
          <w:rFonts w:ascii="Arial Narrow" w:hAnsi="Arial Narrow"/>
          <w:sz w:val="21"/>
          <w:szCs w:val="21"/>
        </w:rPr>
        <w:t>režimu,</w:t>
      </w:r>
      <w:r w:rsidRPr="00780D7C">
        <w:rPr>
          <w:rFonts w:ascii="Arial Narrow" w:hAnsi="Arial Narrow"/>
          <w:spacing w:val="1"/>
          <w:sz w:val="21"/>
          <w:szCs w:val="21"/>
        </w:rPr>
        <w:t xml:space="preserve"> </w:t>
      </w:r>
      <w:r w:rsidRPr="00780D7C">
        <w:rPr>
          <w:rFonts w:ascii="Arial Narrow" w:hAnsi="Arial Narrow"/>
          <w:sz w:val="21"/>
          <w:szCs w:val="21"/>
        </w:rPr>
        <w:t>dávkovanie</w:t>
      </w:r>
      <w:r w:rsidRPr="00780D7C">
        <w:rPr>
          <w:rFonts w:ascii="Arial Narrow" w:hAnsi="Arial Narrow"/>
          <w:spacing w:val="1"/>
          <w:sz w:val="21"/>
          <w:szCs w:val="21"/>
        </w:rPr>
        <w:t xml:space="preserve"> </w:t>
      </w:r>
      <w:r w:rsidRPr="00780D7C">
        <w:rPr>
          <w:rFonts w:ascii="Arial Narrow" w:hAnsi="Arial Narrow"/>
          <w:sz w:val="21"/>
          <w:szCs w:val="21"/>
        </w:rPr>
        <w:t>všetkých</w:t>
      </w:r>
      <w:r w:rsidRPr="00780D7C">
        <w:rPr>
          <w:rFonts w:ascii="Arial Narrow" w:hAnsi="Arial Narrow"/>
          <w:spacing w:val="1"/>
          <w:sz w:val="21"/>
          <w:szCs w:val="21"/>
        </w:rPr>
        <w:t xml:space="preserve"> </w:t>
      </w:r>
      <w:r w:rsidRPr="00780D7C">
        <w:rPr>
          <w:rFonts w:ascii="Arial Narrow" w:hAnsi="Arial Narrow"/>
          <w:sz w:val="21"/>
          <w:szCs w:val="21"/>
        </w:rPr>
        <w:t>použitých</w:t>
      </w:r>
      <w:r w:rsidRPr="00780D7C">
        <w:rPr>
          <w:rFonts w:ascii="Arial Narrow" w:hAnsi="Arial Narrow"/>
          <w:spacing w:val="59"/>
          <w:sz w:val="21"/>
          <w:szCs w:val="21"/>
        </w:rPr>
        <w:t xml:space="preserve"> </w:t>
      </w:r>
      <w:r w:rsidRPr="00780D7C">
        <w:rPr>
          <w:rFonts w:ascii="Arial Narrow" w:hAnsi="Arial Narrow"/>
          <w:sz w:val="21"/>
          <w:szCs w:val="21"/>
        </w:rPr>
        <w:t>materiálov</w:t>
      </w:r>
      <w:r w:rsidRPr="00780D7C">
        <w:rPr>
          <w:rFonts w:ascii="Arial Narrow" w:hAnsi="Arial Narrow"/>
          <w:spacing w:val="58"/>
          <w:sz w:val="21"/>
          <w:szCs w:val="21"/>
        </w:rPr>
        <w:t xml:space="preserve"> </w:t>
      </w:r>
      <w:r w:rsidRPr="00780D7C">
        <w:rPr>
          <w:rFonts w:ascii="Arial Narrow" w:hAnsi="Arial Narrow"/>
          <w:sz w:val="21"/>
          <w:szCs w:val="21"/>
        </w:rPr>
        <w:t>v dovolenej</w:t>
      </w:r>
      <w:r w:rsidRPr="00780D7C">
        <w:rPr>
          <w:rFonts w:ascii="Arial Narrow" w:hAnsi="Arial Narrow"/>
          <w:spacing w:val="58"/>
          <w:sz w:val="21"/>
          <w:szCs w:val="21"/>
        </w:rPr>
        <w:t xml:space="preserve"> </w:t>
      </w:r>
      <w:r w:rsidRPr="00780D7C">
        <w:rPr>
          <w:rFonts w:ascii="Arial Narrow" w:hAnsi="Arial Narrow"/>
          <w:sz w:val="21"/>
          <w:szCs w:val="21"/>
        </w:rPr>
        <w:t>tolerancii</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dokonalé</w:t>
      </w:r>
      <w:r w:rsidRPr="00780D7C">
        <w:rPr>
          <w:rFonts w:ascii="Arial Narrow" w:hAnsi="Arial Narrow"/>
          <w:spacing w:val="18"/>
          <w:sz w:val="21"/>
          <w:szCs w:val="21"/>
        </w:rPr>
        <w:t xml:space="preserve"> </w:t>
      </w:r>
      <w:r w:rsidRPr="00780D7C">
        <w:rPr>
          <w:rFonts w:ascii="Arial Narrow" w:hAnsi="Arial Narrow"/>
          <w:sz w:val="21"/>
          <w:szCs w:val="21"/>
        </w:rPr>
        <w:t>obalenie</w:t>
      </w:r>
      <w:r w:rsidRPr="00780D7C">
        <w:rPr>
          <w:rFonts w:ascii="Arial Narrow" w:hAnsi="Arial Narrow"/>
          <w:spacing w:val="18"/>
          <w:sz w:val="21"/>
          <w:szCs w:val="21"/>
        </w:rPr>
        <w:t xml:space="preserve"> </w:t>
      </w:r>
      <w:r w:rsidRPr="00780D7C">
        <w:rPr>
          <w:rFonts w:ascii="Arial Narrow" w:hAnsi="Arial Narrow"/>
          <w:sz w:val="21"/>
          <w:szCs w:val="21"/>
        </w:rPr>
        <w:t>zmesi</w:t>
      </w:r>
      <w:r w:rsidRPr="00780D7C">
        <w:rPr>
          <w:rFonts w:ascii="Arial Narrow" w:hAnsi="Arial Narrow"/>
          <w:spacing w:val="14"/>
          <w:sz w:val="21"/>
          <w:szCs w:val="21"/>
        </w:rPr>
        <w:t xml:space="preserve"> </w:t>
      </w:r>
      <w:r w:rsidRPr="00780D7C">
        <w:rPr>
          <w:rFonts w:ascii="Arial Narrow" w:hAnsi="Arial Narrow"/>
          <w:sz w:val="21"/>
          <w:szCs w:val="21"/>
        </w:rPr>
        <w:t>kameniva</w:t>
      </w:r>
      <w:r w:rsidRPr="00780D7C">
        <w:rPr>
          <w:rFonts w:ascii="Arial Narrow" w:hAnsi="Arial Narrow"/>
          <w:spacing w:val="15"/>
          <w:sz w:val="21"/>
          <w:szCs w:val="21"/>
        </w:rPr>
        <w:t xml:space="preserve"> </w:t>
      </w:r>
      <w:r w:rsidRPr="00780D7C">
        <w:rPr>
          <w:rFonts w:ascii="Arial Narrow" w:hAnsi="Arial Narrow"/>
          <w:sz w:val="21"/>
          <w:szCs w:val="21"/>
        </w:rPr>
        <w:t>asfaltom.</w:t>
      </w:r>
    </w:p>
    <w:p w14:paraId="03F1ED22" w14:textId="77777777" w:rsidR="009C765F" w:rsidRPr="00780D7C" w:rsidRDefault="009C765F" w:rsidP="00BD68E9">
      <w:pPr>
        <w:pStyle w:val="Zkladntext"/>
        <w:spacing w:before="114" w:line="244" w:lineRule="auto"/>
        <w:ind w:right="106" w:firstLine="0"/>
        <w:rPr>
          <w:rFonts w:ascii="Arial Narrow" w:hAnsi="Arial Narrow"/>
          <w:sz w:val="21"/>
          <w:szCs w:val="21"/>
        </w:rPr>
      </w:pPr>
      <w:r w:rsidRPr="00780D7C">
        <w:rPr>
          <w:rFonts w:ascii="Arial Narrow" w:hAnsi="Arial Narrow"/>
          <w:sz w:val="21"/>
          <w:szCs w:val="21"/>
        </w:rPr>
        <w:lastRenderedPageBreak/>
        <w:t>OS</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vybavené</w:t>
      </w:r>
      <w:r w:rsidRPr="00780D7C">
        <w:rPr>
          <w:rFonts w:ascii="Arial Narrow" w:hAnsi="Arial Narrow"/>
          <w:spacing w:val="1"/>
          <w:sz w:val="21"/>
          <w:szCs w:val="21"/>
        </w:rPr>
        <w:t xml:space="preserve"> </w:t>
      </w:r>
      <w:r w:rsidRPr="00780D7C">
        <w:rPr>
          <w:rFonts w:ascii="Arial Narrow" w:hAnsi="Arial Narrow"/>
          <w:sz w:val="21"/>
          <w:szCs w:val="21"/>
        </w:rPr>
        <w:t>prídavným</w:t>
      </w:r>
      <w:r w:rsidRPr="00780D7C">
        <w:rPr>
          <w:rFonts w:ascii="Arial Narrow" w:hAnsi="Arial Narrow"/>
          <w:spacing w:val="58"/>
          <w:sz w:val="21"/>
          <w:szCs w:val="21"/>
        </w:rPr>
        <w:t xml:space="preserve"> </w:t>
      </w:r>
      <w:r w:rsidRPr="00780D7C">
        <w:rPr>
          <w:rFonts w:ascii="Arial Narrow" w:hAnsi="Arial Narrow"/>
          <w:sz w:val="21"/>
          <w:szCs w:val="21"/>
        </w:rPr>
        <w:t>zariadením</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9"/>
          <w:sz w:val="21"/>
          <w:szCs w:val="21"/>
        </w:rPr>
        <w:t xml:space="preserve"> </w:t>
      </w:r>
      <w:r w:rsidRPr="00780D7C">
        <w:rPr>
          <w:rFonts w:ascii="Arial Narrow" w:hAnsi="Arial Narrow"/>
          <w:sz w:val="21"/>
          <w:szCs w:val="21"/>
        </w:rPr>
        <w:t>dávkovanie</w:t>
      </w:r>
      <w:r w:rsidRPr="00780D7C">
        <w:rPr>
          <w:rFonts w:ascii="Arial Narrow" w:hAnsi="Arial Narrow"/>
          <w:spacing w:val="1"/>
          <w:sz w:val="21"/>
          <w:szCs w:val="21"/>
        </w:rPr>
        <w:t xml:space="preserve"> </w:t>
      </w:r>
      <w:r w:rsidRPr="00780D7C">
        <w:rPr>
          <w:rFonts w:ascii="Arial Narrow" w:hAnsi="Arial Narrow"/>
          <w:sz w:val="21"/>
          <w:szCs w:val="21"/>
        </w:rPr>
        <w:t>vláknitých alebo granulovaných prísad. Ak je obaľovacia súprava vybavená zásobníkom na</w:t>
      </w:r>
      <w:r w:rsidRPr="00780D7C">
        <w:rPr>
          <w:rFonts w:ascii="Arial Narrow" w:hAnsi="Arial Narrow"/>
          <w:spacing w:val="1"/>
          <w:sz w:val="21"/>
          <w:szCs w:val="21"/>
        </w:rPr>
        <w:t xml:space="preserve"> </w:t>
      </w:r>
      <w:r w:rsidRPr="00780D7C">
        <w:rPr>
          <w:rFonts w:ascii="Arial Narrow" w:hAnsi="Arial Narrow"/>
          <w:sz w:val="21"/>
          <w:szCs w:val="21"/>
        </w:rPr>
        <w:t>skladovanie</w:t>
      </w:r>
      <w:r w:rsidRPr="00780D7C">
        <w:rPr>
          <w:rFonts w:ascii="Arial Narrow" w:hAnsi="Arial Narrow"/>
          <w:spacing w:val="25"/>
          <w:sz w:val="21"/>
          <w:szCs w:val="21"/>
        </w:rPr>
        <w:t xml:space="preserve"> </w:t>
      </w:r>
      <w:r w:rsidRPr="00780D7C">
        <w:rPr>
          <w:rFonts w:ascii="Arial Narrow" w:hAnsi="Arial Narrow"/>
          <w:sz w:val="21"/>
          <w:szCs w:val="21"/>
        </w:rPr>
        <w:t>hotovej</w:t>
      </w:r>
      <w:r w:rsidRPr="00780D7C">
        <w:rPr>
          <w:rFonts w:ascii="Arial Narrow" w:hAnsi="Arial Narrow"/>
          <w:spacing w:val="33"/>
          <w:sz w:val="21"/>
          <w:szCs w:val="21"/>
        </w:rPr>
        <w:t xml:space="preserve"> </w:t>
      </w:r>
      <w:r w:rsidRPr="00780D7C">
        <w:rPr>
          <w:rFonts w:ascii="Arial Narrow" w:hAnsi="Arial Narrow"/>
          <w:sz w:val="21"/>
          <w:szCs w:val="21"/>
        </w:rPr>
        <w:t>zmesi,</w:t>
      </w:r>
      <w:r w:rsidRPr="00780D7C">
        <w:rPr>
          <w:rFonts w:ascii="Arial Narrow" w:hAnsi="Arial Narrow"/>
          <w:spacing w:val="28"/>
          <w:sz w:val="21"/>
          <w:szCs w:val="21"/>
        </w:rPr>
        <w:t xml:space="preserve"> </w:t>
      </w:r>
      <w:r w:rsidRPr="00780D7C">
        <w:rPr>
          <w:rFonts w:ascii="Arial Narrow" w:hAnsi="Arial Narrow"/>
          <w:sz w:val="21"/>
          <w:szCs w:val="21"/>
        </w:rPr>
        <w:t>musí</w:t>
      </w:r>
      <w:r w:rsidRPr="00780D7C">
        <w:rPr>
          <w:rFonts w:ascii="Arial Narrow" w:hAnsi="Arial Narrow"/>
          <w:spacing w:val="24"/>
          <w:sz w:val="21"/>
          <w:szCs w:val="21"/>
        </w:rPr>
        <w:t xml:space="preserve"> </w:t>
      </w:r>
      <w:r w:rsidRPr="00780D7C">
        <w:rPr>
          <w:rFonts w:ascii="Arial Narrow" w:hAnsi="Arial Narrow"/>
          <w:sz w:val="21"/>
          <w:szCs w:val="21"/>
        </w:rPr>
        <w:t>byť</w:t>
      </w:r>
      <w:r w:rsidRPr="00780D7C">
        <w:rPr>
          <w:rFonts w:ascii="Arial Narrow" w:hAnsi="Arial Narrow"/>
          <w:spacing w:val="31"/>
          <w:sz w:val="21"/>
          <w:szCs w:val="21"/>
        </w:rPr>
        <w:t xml:space="preserve"> </w:t>
      </w:r>
      <w:r w:rsidRPr="00780D7C">
        <w:rPr>
          <w:rFonts w:ascii="Arial Narrow" w:hAnsi="Arial Narrow"/>
          <w:sz w:val="21"/>
          <w:szCs w:val="21"/>
        </w:rPr>
        <w:t>izolovaný</w:t>
      </w:r>
      <w:r w:rsidRPr="00780D7C">
        <w:rPr>
          <w:rFonts w:ascii="Arial Narrow" w:hAnsi="Arial Narrow"/>
          <w:spacing w:val="22"/>
          <w:sz w:val="21"/>
          <w:szCs w:val="21"/>
        </w:rPr>
        <w:t xml:space="preserve"> </w:t>
      </w:r>
      <w:r w:rsidRPr="00780D7C">
        <w:rPr>
          <w:rFonts w:ascii="Arial Narrow" w:hAnsi="Arial Narrow"/>
          <w:sz w:val="21"/>
          <w:szCs w:val="21"/>
        </w:rPr>
        <w:t>a</w:t>
      </w:r>
      <w:r w:rsidRPr="00780D7C">
        <w:rPr>
          <w:rFonts w:ascii="Arial Narrow" w:hAnsi="Arial Narrow"/>
          <w:spacing w:val="52"/>
          <w:sz w:val="21"/>
          <w:szCs w:val="21"/>
        </w:rPr>
        <w:t xml:space="preserve"> </w:t>
      </w:r>
      <w:r w:rsidRPr="00780D7C">
        <w:rPr>
          <w:rFonts w:ascii="Arial Narrow" w:hAnsi="Arial Narrow"/>
          <w:sz w:val="21"/>
          <w:szCs w:val="21"/>
        </w:rPr>
        <w:t>konštrukčne</w:t>
      </w:r>
      <w:r w:rsidRPr="00780D7C">
        <w:rPr>
          <w:rFonts w:ascii="Arial Narrow" w:hAnsi="Arial Narrow"/>
          <w:spacing w:val="25"/>
          <w:sz w:val="21"/>
          <w:szCs w:val="21"/>
        </w:rPr>
        <w:t xml:space="preserve"> </w:t>
      </w:r>
      <w:r w:rsidRPr="00780D7C">
        <w:rPr>
          <w:rFonts w:ascii="Arial Narrow" w:hAnsi="Arial Narrow"/>
          <w:sz w:val="21"/>
          <w:szCs w:val="21"/>
        </w:rPr>
        <w:t>riešený</w:t>
      </w:r>
      <w:r w:rsidRPr="00780D7C">
        <w:rPr>
          <w:rFonts w:ascii="Arial Narrow" w:hAnsi="Arial Narrow"/>
          <w:spacing w:val="27"/>
          <w:sz w:val="21"/>
          <w:szCs w:val="21"/>
        </w:rPr>
        <w:t xml:space="preserve"> </w:t>
      </w:r>
      <w:r w:rsidRPr="00780D7C">
        <w:rPr>
          <w:rFonts w:ascii="Arial Narrow" w:hAnsi="Arial Narrow"/>
          <w:sz w:val="21"/>
          <w:szCs w:val="21"/>
        </w:rPr>
        <w:t>tak,</w:t>
      </w:r>
      <w:r w:rsidRPr="00780D7C">
        <w:rPr>
          <w:rFonts w:ascii="Arial Narrow" w:hAnsi="Arial Narrow"/>
          <w:spacing w:val="28"/>
          <w:sz w:val="21"/>
          <w:szCs w:val="21"/>
        </w:rPr>
        <w:t xml:space="preserve"> </w:t>
      </w:r>
      <w:r w:rsidRPr="00780D7C">
        <w:rPr>
          <w:rFonts w:ascii="Arial Narrow" w:hAnsi="Arial Narrow"/>
          <w:sz w:val="21"/>
          <w:szCs w:val="21"/>
        </w:rPr>
        <w:t>aby</w:t>
      </w:r>
      <w:r w:rsidRPr="00780D7C">
        <w:rPr>
          <w:rFonts w:ascii="Arial Narrow" w:hAnsi="Arial Narrow"/>
          <w:spacing w:val="27"/>
          <w:sz w:val="21"/>
          <w:szCs w:val="21"/>
        </w:rPr>
        <w:t xml:space="preserve"> </w:t>
      </w:r>
      <w:r w:rsidRPr="00780D7C">
        <w:rPr>
          <w:rFonts w:ascii="Arial Narrow" w:hAnsi="Arial Narrow"/>
          <w:sz w:val="21"/>
          <w:szCs w:val="21"/>
        </w:rPr>
        <w:t>nedochádzalo</w:t>
      </w:r>
      <w:r w:rsidRPr="00780D7C">
        <w:rPr>
          <w:rFonts w:ascii="Arial Narrow" w:hAnsi="Arial Narrow"/>
          <w:spacing w:val="1"/>
          <w:sz w:val="21"/>
          <w:szCs w:val="21"/>
        </w:rPr>
        <w:t xml:space="preserve"> </w:t>
      </w:r>
      <w:r w:rsidRPr="00780D7C">
        <w:rPr>
          <w:rFonts w:ascii="Arial Narrow" w:hAnsi="Arial Narrow"/>
          <w:sz w:val="21"/>
          <w:szCs w:val="21"/>
        </w:rPr>
        <w:t>k</w:t>
      </w:r>
      <w:r w:rsidRPr="00780D7C">
        <w:rPr>
          <w:rFonts w:ascii="Arial Narrow" w:hAnsi="Arial Narrow"/>
          <w:spacing w:val="19"/>
          <w:sz w:val="21"/>
          <w:szCs w:val="21"/>
        </w:rPr>
        <w:t xml:space="preserve"> </w:t>
      </w:r>
      <w:r w:rsidRPr="00780D7C">
        <w:rPr>
          <w:rFonts w:ascii="Arial Narrow" w:hAnsi="Arial Narrow"/>
          <w:sz w:val="21"/>
          <w:szCs w:val="21"/>
        </w:rPr>
        <w:t>segregácii</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k</w:t>
      </w:r>
      <w:r w:rsidRPr="00780D7C">
        <w:rPr>
          <w:rFonts w:ascii="Arial Narrow" w:hAnsi="Arial Narrow"/>
          <w:spacing w:val="20"/>
          <w:sz w:val="21"/>
          <w:szCs w:val="21"/>
        </w:rPr>
        <w:t xml:space="preserve"> </w:t>
      </w:r>
      <w:r w:rsidRPr="00780D7C">
        <w:rPr>
          <w:rFonts w:ascii="Arial Narrow" w:hAnsi="Arial Narrow"/>
          <w:sz w:val="21"/>
          <w:szCs w:val="21"/>
        </w:rPr>
        <w:t>nalepovaniu</w:t>
      </w:r>
      <w:r w:rsidRPr="00780D7C">
        <w:rPr>
          <w:rFonts w:ascii="Arial Narrow" w:hAnsi="Arial Narrow"/>
          <w:spacing w:val="16"/>
          <w:sz w:val="21"/>
          <w:szCs w:val="21"/>
        </w:rPr>
        <w:t xml:space="preserve"> </w:t>
      </w:r>
      <w:r w:rsidRPr="00780D7C">
        <w:rPr>
          <w:rFonts w:ascii="Arial Narrow" w:hAnsi="Arial Narrow"/>
          <w:sz w:val="21"/>
          <w:szCs w:val="21"/>
        </w:rPr>
        <w:t>asfaltovej</w:t>
      </w:r>
      <w:r w:rsidRPr="00780D7C">
        <w:rPr>
          <w:rFonts w:ascii="Arial Narrow" w:hAnsi="Arial Narrow"/>
          <w:spacing w:val="21"/>
          <w:sz w:val="21"/>
          <w:szCs w:val="21"/>
        </w:rPr>
        <w:t xml:space="preserve"> </w:t>
      </w:r>
      <w:r w:rsidRPr="00780D7C">
        <w:rPr>
          <w:rFonts w:ascii="Arial Narrow" w:hAnsi="Arial Narrow"/>
          <w:sz w:val="21"/>
          <w:szCs w:val="21"/>
        </w:rPr>
        <w:t>zmesi</w:t>
      </w:r>
      <w:r w:rsidRPr="00780D7C">
        <w:rPr>
          <w:rFonts w:ascii="Arial Narrow" w:hAnsi="Arial Narrow"/>
          <w:spacing w:val="15"/>
          <w:sz w:val="21"/>
          <w:szCs w:val="21"/>
        </w:rPr>
        <w:t xml:space="preserve"> </w:t>
      </w:r>
      <w:r w:rsidRPr="00780D7C">
        <w:rPr>
          <w:rFonts w:ascii="Arial Narrow" w:hAnsi="Arial Narrow"/>
          <w:sz w:val="21"/>
          <w:szCs w:val="21"/>
        </w:rPr>
        <w:t>na</w:t>
      </w:r>
      <w:r w:rsidRPr="00780D7C">
        <w:rPr>
          <w:rFonts w:ascii="Arial Narrow" w:hAnsi="Arial Narrow"/>
          <w:spacing w:val="17"/>
          <w:sz w:val="21"/>
          <w:szCs w:val="21"/>
        </w:rPr>
        <w:t xml:space="preserve"> </w:t>
      </w:r>
      <w:r w:rsidRPr="00780D7C">
        <w:rPr>
          <w:rFonts w:ascii="Arial Narrow" w:hAnsi="Arial Narrow"/>
          <w:sz w:val="21"/>
          <w:szCs w:val="21"/>
        </w:rPr>
        <w:t>jeho</w:t>
      </w:r>
      <w:r w:rsidRPr="00780D7C">
        <w:rPr>
          <w:rFonts w:ascii="Arial Narrow" w:hAnsi="Arial Narrow"/>
          <w:spacing w:val="19"/>
          <w:sz w:val="21"/>
          <w:szCs w:val="21"/>
        </w:rPr>
        <w:t xml:space="preserve"> </w:t>
      </w:r>
      <w:r w:rsidRPr="00780D7C">
        <w:rPr>
          <w:rFonts w:ascii="Arial Narrow" w:hAnsi="Arial Narrow"/>
          <w:sz w:val="21"/>
          <w:szCs w:val="21"/>
        </w:rPr>
        <w:t>steny.</w:t>
      </w:r>
    </w:p>
    <w:p w14:paraId="7322EFC4" w14:textId="77777777" w:rsidR="009C765F" w:rsidRPr="00780D7C" w:rsidRDefault="009C765F" w:rsidP="00BD68E9">
      <w:pPr>
        <w:pStyle w:val="Zkladntext"/>
        <w:spacing w:before="117" w:line="244" w:lineRule="auto"/>
        <w:ind w:right="104" w:firstLine="0"/>
        <w:rPr>
          <w:rFonts w:ascii="Arial Narrow" w:hAnsi="Arial Narrow"/>
          <w:sz w:val="21"/>
          <w:szCs w:val="21"/>
        </w:rPr>
      </w:pPr>
      <w:r w:rsidRPr="00780D7C">
        <w:rPr>
          <w:rFonts w:ascii="Arial Narrow" w:hAnsi="Arial Narrow"/>
          <w:sz w:val="21"/>
          <w:szCs w:val="21"/>
        </w:rPr>
        <w:t>K vybaveniu</w:t>
      </w:r>
      <w:r w:rsidRPr="00780D7C">
        <w:rPr>
          <w:rFonts w:ascii="Arial Narrow" w:hAnsi="Arial Narrow"/>
          <w:spacing w:val="1"/>
          <w:sz w:val="21"/>
          <w:szCs w:val="21"/>
        </w:rPr>
        <w:t xml:space="preserve"> </w:t>
      </w:r>
      <w:r w:rsidRPr="00780D7C">
        <w:rPr>
          <w:rFonts w:ascii="Arial Narrow" w:hAnsi="Arial Narrow"/>
          <w:sz w:val="21"/>
          <w:szCs w:val="21"/>
        </w:rPr>
        <w:t>obaľovacieho</w:t>
      </w:r>
      <w:r w:rsidRPr="00780D7C">
        <w:rPr>
          <w:rFonts w:ascii="Arial Narrow" w:hAnsi="Arial Narrow"/>
          <w:spacing w:val="1"/>
          <w:sz w:val="21"/>
          <w:szCs w:val="21"/>
        </w:rPr>
        <w:t xml:space="preserve"> </w:t>
      </w:r>
      <w:r w:rsidRPr="00780D7C">
        <w:rPr>
          <w:rFonts w:ascii="Arial Narrow" w:hAnsi="Arial Narrow"/>
          <w:sz w:val="21"/>
          <w:szCs w:val="21"/>
        </w:rPr>
        <w:t>strediska</w:t>
      </w:r>
      <w:r w:rsidRPr="00780D7C">
        <w:rPr>
          <w:rFonts w:ascii="Arial Narrow" w:hAnsi="Arial Narrow"/>
          <w:spacing w:val="1"/>
          <w:sz w:val="21"/>
          <w:szCs w:val="21"/>
        </w:rPr>
        <w:t xml:space="preserve"> </w:t>
      </w:r>
      <w:r w:rsidRPr="00780D7C">
        <w:rPr>
          <w:rFonts w:ascii="Arial Narrow" w:hAnsi="Arial Narrow"/>
          <w:sz w:val="21"/>
          <w:szCs w:val="21"/>
        </w:rPr>
        <w:t>patria</w:t>
      </w:r>
      <w:r w:rsidRPr="00780D7C">
        <w:rPr>
          <w:rFonts w:ascii="Arial Narrow" w:hAnsi="Arial Narrow"/>
          <w:spacing w:val="1"/>
          <w:sz w:val="21"/>
          <w:szCs w:val="21"/>
        </w:rPr>
        <w:t xml:space="preserve"> </w:t>
      </w:r>
      <w:r w:rsidRPr="00780D7C">
        <w:rPr>
          <w:rFonts w:ascii="Arial Narrow" w:hAnsi="Arial Narrow"/>
          <w:sz w:val="21"/>
          <w:szCs w:val="21"/>
        </w:rPr>
        <w:t>spevnené</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primerane</w:t>
      </w:r>
      <w:r w:rsidRPr="00780D7C">
        <w:rPr>
          <w:rFonts w:ascii="Arial Narrow" w:hAnsi="Arial Narrow"/>
          <w:spacing w:val="59"/>
          <w:sz w:val="21"/>
          <w:szCs w:val="21"/>
        </w:rPr>
        <w:t xml:space="preserve"> </w:t>
      </w:r>
      <w:r w:rsidRPr="00780D7C">
        <w:rPr>
          <w:rFonts w:ascii="Arial Narrow" w:hAnsi="Arial Narrow"/>
          <w:sz w:val="21"/>
          <w:szCs w:val="21"/>
        </w:rPr>
        <w:t>priestranné</w:t>
      </w:r>
      <w:r w:rsidRPr="00780D7C">
        <w:rPr>
          <w:rFonts w:ascii="Arial Narrow" w:hAnsi="Arial Narrow"/>
          <w:spacing w:val="59"/>
          <w:sz w:val="21"/>
          <w:szCs w:val="21"/>
        </w:rPr>
        <w:t xml:space="preserve"> </w:t>
      </w:r>
      <w:r w:rsidRPr="00780D7C">
        <w:rPr>
          <w:rFonts w:ascii="Arial Narrow" w:hAnsi="Arial Narrow"/>
          <w:sz w:val="21"/>
          <w:szCs w:val="21"/>
        </w:rPr>
        <w:t>skládky</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59"/>
          <w:sz w:val="21"/>
          <w:szCs w:val="21"/>
        </w:rPr>
        <w:t xml:space="preserve"> </w:t>
      </w:r>
      <w:r w:rsidRPr="00780D7C">
        <w:rPr>
          <w:rFonts w:ascii="Arial Narrow" w:hAnsi="Arial Narrow"/>
          <w:sz w:val="21"/>
          <w:szCs w:val="21"/>
        </w:rPr>
        <w:t>delené</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9"/>
          <w:sz w:val="21"/>
          <w:szCs w:val="21"/>
        </w:rPr>
        <w:t xml:space="preserve"> </w:t>
      </w:r>
      <w:r w:rsidRPr="00780D7C">
        <w:rPr>
          <w:rFonts w:ascii="Arial Narrow" w:hAnsi="Arial Narrow"/>
          <w:sz w:val="21"/>
          <w:szCs w:val="21"/>
        </w:rPr>
        <w:t>lokalít</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frakcií</w:t>
      </w:r>
      <w:r w:rsidRPr="00780D7C">
        <w:rPr>
          <w:rFonts w:ascii="Arial Narrow" w:hAnsi="Arial Narrow"/>
          <w:spacing w:val="59"/>
          <w:sz w:val="21"/>
          <w:szCs w:val="21"/>
        </w:rPr>
        <w:t xml:space="preserve"> </w:t>
      </w:r>
      <w:r w:rsidRPr="00780D7C">
        <w:rPr>
          <w:rFonts w:ascii="Arial Narrow" w:hAnsi="Arial Narrow"/>
          <w:sz w:val="21"/>
          <w:szCs w:val="21"/>
        </w:rPr>
        <w:t>(poprípade</w:t>
      </w:r>
      <w:r w:rsidRPr="00780D7C">
        <w:rPr>
          <w:rFonts w:ascii="Arial Narrow" w:hAnsi="Arial Narrow"/>
          <w:spacing w:val="59"/>
          <w:sz w:val="21"/>
          <w:szCs w:val="21"/>
        </w:rPr>
        <w:t xml:space="preserve"> </w:t>
      </w:r>
      <w:r w:rsidRPr="00780D7C">
        <w:rPr>
          <w:rFonts w:ascii="Arial Narrow" w:hAnsi="Arial Narrow"/>
          <w:sz w:val="21"/>
          <w:szCs w:val="21"/>
        </w:rPr>
        <w:t>i podľa</w:t>
      </w:r>
      <w:r w:rsidRPr="00780D7C">
        <w:rPr>
          <w:rFonts w:ascii="Arial Narrow" w:hAnsi="Arial Narrow"/>
          <w:spacing w:val="59"/>
          <w:sz w:val="21"/>
          <w:szCs w:val="21"/>
        </w:rPr>
        <w:t xml:space="preserve"> </w:t>
      </w:r>
      <w:r w:rsidRPr="00780D7C">
        <w:rPr>
          <w:rFonts w:ascii="Arial Narrow" w:hAnsi="Arial Narrow"/>
          <w:sz w:val="21"/>
          <w:szCs w:val="21"/>
        </w:rPr>
        <w:t>kategórií),</w:t>
      </w:r>
      <w:r w:rsidRPr="00780D7C">
        <w:rPr>
          <w:rFonts w:ascii="Arial Narrow" w:hAnsi="Arial Narrow"/>
          <w:spacing w:val="59"/>
          <w:sz w:val="21"/>
          <w:szCs w:val="21"/>
        </w:rPr>
        <w:t xml:space="preserve"> </w:t>
      </w:r>
      <w:r w:rsidRPr="00780D7C">
        <w:rPr>
          <w:rFonts w:ascii="Arial Narrow" w:hAnsi="Arial Narrow"/>
          <w:sz w:val="21"/>
          <w:szCs w:val="21"/>
        </w:rPr>
        <w:t>zásobníky</w:t>
      </w:r>
      <w:r w:rsidRPr="00780D7C">
        <w:rPr>
          <w:rFonts w:ascii="Arial Narrow" w:hAnsi="Arial Narrow"/>
          <w:spacing w:val="59"/>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kamennú</w:t>
      </w:r>
      <w:r w:rsidRPr="00780D7C">
        <w:rPr>
          <w:rFonts w:ascii="Arial Narrow" w:hAnsi="Arial Narrow"/>
          <w:spacing w:val="1"/>
          <w:sz w:val="21"/>
          <w:szCs w:val="21"/>
        </w:rPr>
        <w:t xml:space="preserve"> </w:t>
      </w:r>
      <w:r w:rsidRPr="00780D7C">
        <w:rPr>
          <w:rFonts w:ascii="Arial Narrow" w:hAnsi="Arial Narrow"/>
          <w:sz w:val="21"/>
          <w:szCs w:val="21"/>
        </w:rPr>
        <w:t>múčku</w:t>
      </w:r>
      <w:r w:rsidRPr="00780D7C">
        <w:rPr>
          <w:rFonts w:ascii="Arial Narrow" w:hAnsi="Arial Narrow"/>
          <w:spacing w:val="1"/>
          <w:sz w:val="21"/>
          <w:szCs w:val="21"/>
        </w:rPr>
        <w:t xml:space="preserve"> </w:t>
      </w:r>
      <w:r w:rsidRPr="00780D7C">
        <w:rPr>
          <w:rFonts w:ascii="Arial Narrow" w:hAnsi="Arial Narrow"/>
          <w:sz w:val="21"/>
          <w:szCs w:val="21"/>
        </w:rPr>
        <w:t>a zásobníky</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asfalt</w:t>
      </w:r>
      <w:r w:rsidRPr="00780D7C">
        <w:rPr>
          <w:rFonts w:ascii="Arial Narrow" w:hAnsi="Arial Narrow"/>
          <w:spacing w:val="1"/>
          <w:sz w:val="21"/>
          <w:szCs w:val="21"/>
        </w:rPr>
        <w:t xml:space="preserve"> </w:t>
      </w:r>
      <w:r w:rsidRPr="00780D7C">
        <w:rPr>
          <w:rFonts w:ascii="Arial Narrow" w:hAnsi="Arial Narrow"/>
          <w:sz w:val="21"/>
          <w:szCs w:val="21"/>
        </w:rPr>
        <w:t>s možnosťou</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vyhrievania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prípadne</w:t>
      </w:r>
      <w:r w:rsidRPr="00780D7C">
        <w:rPr>
          <w:rFonts w:ascii="Arial Narrow" w:hAnsi="Arial Narrow"/>
          <w:spacing w:val="59"/>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homogenizačné</w:t>
      </w:r>
      <w:r w:rsidRPr="00780D7C">
        <w:rPr>
          <w:rFonts w:ascii="Arial Narrow" w:hAnsi="Arial Narrow"/>
          <w:spacing w:val="15"/>
          <w:sz w:val="21"/>
          <w:szCs w:val="21"/>
        </w:rPr>
        <w:t xml:space="preserve"> </w:t>
      </w:r>
      <w:r w:rsidRPr="00780D7C">
        <w:rPr>
          <w:rFonts w:ascii="Arial Narrow" w:hAnsi="Arial Narrow"/>
          <w:sz w:val="21"/>
          <w:szCs w:val="21"/>
        </w:rPr>
        <w:t>nádrže</w:t>
      </w:r>
      <w:r w:rsidRPr="00780D7C">
        <w:rPr>
          <w:rFonts w:ascii="Arial Narrow" w:hAnsi="Arial Narrow"/>
          <w:spacing w:val="15"/>
          <w:sz w:val="21"/>
          <w:szCs w:val="21"/>
        </w:rPr>
        <w:t xml:space="preserve"> </w:t>
      </w:r>
      <w:r w:rsidRPr="00780D7C">
        <w:rPr>
          <w:rFonts w:ascii="Arial Narrow" w:hAnsi="Arial Narrow"/>
          <w:sz w:val="21"/>
          <w:szCs w:val="21"/>
        </w:rPr>
        <w:t>na</w:t>
      </w:r>
      <w:r w:rsidRPr="00780D7C">
        <w:rPr>
          <w:rFonts w:ascii="Arial Narrow" w:hAnsi="Arial Narrow"/>
          <w:spacing w:val="15"/>
          <w:sz w:val="21"/>
          <w:szCs w:val="21"/>
        </w:rPr>
        <w:t xml:space="preserve"> </w:t>
      </w:r>
      <w:r w:rsidRPr="00780D7C">
        <w:rPr>
          <w:rFonts w:ascii="Arial Narrow" w:hAnsi="Arial Narrow"/>
          <w:sz w:val="21"/>
          <w:szCs w:val="21"/>
        </w:rPr>
        <w:t>pridávanie</w:t>
      </w:r>
      <w:r w:rsidRPr="00780D7C">
        <w:rPr>
          <w:rFonts w:ascii="Arial Narrow" w:hAnsi="Arial Narrow"/>
          <w:spacing w:val="16"/>
          <w:sz w:val="21"/>
          <w:szCs w:val="21"/>
        </w:rPr>
        <w:t xml:space="preserve"> </w:t>
      </w:r>
      <w:r w:rsidRPr="00780D7C">
        <w:rPr>
          <w:rFonts w:ascii="Arial Narrow" w:hAnsi="Arial Narrow"/>
          <w:sz w:val="21"/>
          <w:szCs w:val="21"/>
        </w:rPr>
        <w:t>prísad.</w:t>
      </w:r>
    </w:p>
    <w:p w14:paraId="1E5517CF" w14:textId="77777777" w:rsidR="009C765F" w:rsidRPr="00780D7C" w:rsidRDefault="009C765F" w:rsidP="00BD68E9">
      <w:pPr>
        <w:pStyle w:val="Zkladntext"/>
        <w:spacing w:before="117" w:line="244" w:lineRule="auto"/>
        <w:ind w:right="106" w:firstLine="0"/>
        <w:rPr>
          <w:rFonts w:ascii="Arial Narrow" w:hAnsi="Arial Narrow"/>
          <w:sz w:val="21"/>
          <w:szCs w:val="21"/>
        </w:rPr>
      </w:pPr>
      <w:r w:rsidRPr="00780D7C">
        <w:rPr>
          <w:rFonts w:ascii="Arial Narrow" w:hAnsi="Arial Narrow"/>
          <w:sz w:val="21"/>
          <w:szCs w:val="21"/>
        </w:rPr>
        <w:t>Jednotlivé</w:t>
      </w:r>
      <w:r w:rsidRPr="00780D7C">
        <w:rPr>
          <w:rFonts w:ascii="Arial Narrow" w:hAnsi="Arial Narrow"/>
          <w:spacing w:val="1"/>
          <w:sz w:val="21"/>
          <w:szCs w:val="21"/>
        </w:rPr>
        <w:t xml:space="preserve"> </w:t>
      </w:r>
      <w:r w:rsidRPr="00780D7C">
        <w:rPr>
          <w:rFonts w:ascii="Arial Narrow" w:hAnsi="Arial Narrow"/>
          <w:sz w:val="21"/>
          <w:szCs w:val="21"/>
        </w:rPr>
        <w:t>frakcie</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lokalít</w:t>
      </w:r>
      <w:r w:rsidRPr="00780D7C">
        <w:rPr>
          <w:rFonts w:ascii="Arial Narrow" w:hAnsi="Arial Narrow"/>
          <w:spacing w:val="1"/>
          <w:sz w:val="21"/>
          <w:szCs w:val="21"/>
        </w:rPr>
        <w:t xml:space="preserve"> </w:t>
      </w:r>
      <w:r w:rsidRPr="00780D7C">
        <w:rPr>
          <w:rFonts w:ascii="Arial Narrow" w:hAnsi="Arial Narrow"/>
          <w:sz w:val="21"/>
          <w:szCs w:val="21"/>
        </w:rPr>
        <w:t>oddelene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označených</w:t>
      </w:r>
      <w:r w:rsidRPr="00780D7C">
        <w:rPr>
          <w:rFonts w:ascii="Arial Narrow" w:hAnsi="Arial Narrow"/>
          <w:spacing w:val="1"/>
          <w:sz w:val="21"/>
          <w:szCs w:val="21"/>
        </w:rPr>
        <w:t xml:space="preserve"> </w:t>
      </w:r>
      <w:r w:rsidRPr="00780D7C">
        <w:rPr>
          <w:rFonts w:ascii="Arial Narrow" w:hAnsi="Arial Narrow"/>
          <w:sz w:val="21"/>
          <w:szCs w:val="21"/>
        </w:rPr>
        <w:t>skládkach</w:t>
      </w:r>
      <w:r w:rsidRPr="00780D7C">
        <w:rPr>
          <w:rFonts w:ascii="Arial Narrow" w:hAnsi="Arial Narrow"/>
          <w:spacing w:val="1"/>
          <w:sz w:val="21"/>
          <w:szCs w:val="21"/>
        </w:rPr>
        <w:t xml:space="preserve"> </w:t>
      </w:r>
      <w:r w:rsidRPr="00780D7C">
        <w:rPr>
          <w:rFonts w:ascii="Arial Narrow" w:hAnsi="Arial Narrow"/>
          <w:sz w:val="21"/>
          <w:szCs w:val="21"/>
        </w:rPr>
        <w:t>s vylúčením</w:t>
      </w:r>
      <w:r w:rsidRPr="00780D7C">
        <w:rPr>
          <w:rFonts w:ascii="Arial Narrow" w:hAnsi="Arial Narrow"/>
          <w:spacing w:val="1"/>
          <w:sz w:val="21"/>
          <w:szCs w:val="21"/>
        </w:rPr>
        <w:t xml:space="preserve"> </w:t>
      </w:r>
      <w:r w:rsidRPr="00780D7C">
        <w:rPr>
          <w:rFonts w:ascii="Arial Narrow" w:hAnsi="Arial Narrow"/>
          <w:sz w:val="21"/>
          <w:szCs w:val="21"/>
        </w:rPr>
        <w:t>možnosti</w:t>
      </w:r>
      <w:r w:rsidRPr="00780D7C">
        <w:rPr>
          <w:rFonts w:ascii="Arial Narrow" w:hAnsi="Arial Narrow"/>
          <w:spacing w:val="59"/>
          <w:sz w:val="21"/>
          <w:szCs w:val="21"/>
        </w:rPr>
        <w:t xml:space="preserve"> </w:t>
      </w:r>
      <w:r w:rsidRPr="00780D7C">
        <w:rPr>
          <w:rFonts w:ascii="Arial Narrow" w:hAnsi="Arial Narrow"/>
          <w:sz w:val="21"/>
          <w:szCs w:val="21"/>
        </w:rPr>
        <w:t>ich</w:t>
      </w:r>
      <w:r w:rsidRPr="00780D7C">
        <w:rPr>
          <w:rFonts w:ascii="Arial Narrow" w:hAnsi="Arial Narrow"/>
          <w:spacing w:val="59"/>
          <w:sz w:val="21"/>
          <w:szCs w:val="21"/>
        </w:rPr>
        <w:t xml:space="preserve"> </w:t>
      </w:r>
      <w:r w:rsidRPr="00780D7C">
        <w:rPr>
          <w:rFonts w:ascii="Arial Narrow" w:hAnsi="Arial Narrow"/>
          <w:sz w:val="21"/>
          <w:szCs w:val="21"/>
        </w:rPr>
        <w:t>vzájomného</w:t>
      </w:r>
      <w:r w:rsidRPr="00780D7C">
        <w:rPr>
          <w:rFonts w:ascii="Arial Narrow" w:hAnsi="Arial Narrow"/>
          <w:spacing w:val="59"/>
          <w:sz w:val="21"/>
          <w:szCs w:val="21"/>
        </w:rPr>
        <w:t xml:space="preserve"> </w:t>
      </w:r>
      <w:r w:rsidRPr="00780D7C">
        <w:rPr>
          <w:rFonts w:ascii="Arial Narrow" w:hAnsi="Arial Narrow"/>
          <w:sz w:val="21"/>
          <w:szCs w:val="21"/>
        </w:rPr>
        <w:t>zmiešania</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a znečistenia.</w:t>
      </w:r>
      <w:r w:rsidRPr="00780D7C">
        <w:rPr>
          <w:rFonts w:ascii="Arial Narrow" w:hAnsi="Arial Narrow"/>
          <w:spacing w:val="59"/>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skládok</w:t>
      </w:r>
      <w:r w:rsidRPr="00780D7C">
        <w:rPr>
          <w:rFonts w:ascii="Arial Narrow" w:hAnsi="Arial Narrow"/>
          <w:spacing w:val="33"/>
          <w:sz w:val="21"/>
          <w:szCs w:val="21"/>
        </w:rPr>
        <w:t xml:space="preserve"> </w:t>
      </w:r>
      <w:r w:rsidRPr="00780D7C">
        <w:rPr>
          <w:rFonts w:ascii="Arial Narrow" w:hAnsi="Arial Narrow"/>
          <w:sz w:val="21"/>
          <w:szCs w:val="21"/>
        </w:rPr>
        <w:t>kameniva</w:t>
      </w:r>
      <w:r w:rsidRPr="00780D7C">
        <w:rPr>
          <w:rFonts w:ascii="Arial Narrow" w:hAnsi="Arial Narrow"/>
          <w:spacing w:val="29"/>
          <w:sz w:val="21"/>
          <w:szCs w:val="21"/>
        </w:rPr>
        <w:t xml:space="preserve"> </w:t>
      </w:r>
      <w:r w:rsidRPr="00780D7C">
        <w:rPr>
          <w:rFonts w:ascii="Arial Narrow" w:hAnsi="Arial Narrow"/>
          <w:sz w:val="21"/>
          <w:szCs w:val="21"/>
        </w:rPr>
        <w:t>musí</w:t>
      </w:r>
      <w:r w:rsidRPr="00780D7C">
        <w:rPr>
          <w:rFonts w:ascii="Arial Narrow" w:hAnsi="Arial Narrow"/>
          <w:spacing w:val="31"/>
          <w:sz w:val="21"/>
          <w:szCs w:val="21"/>
        </w:rPr>
        <w:t xml:space="preserve"> </w:t>
      </w:r>
      <w:r w:rsidRPr="00780D7C">
        <w:rPr>
          <w:rFonts w:ascii="Arial Narrow" w:hAnsi="Arial Narrow"/>
          <w:sz w:val="21"/>
          <w:szCs w:val="21"/>
        </w:rPr>
        <w:t>byť</w:t>
      </w:r>
      <w:r w:rsidRPr="00780D7C">
        <w:rPr>
          <w:rFonts w:ascii="Arial Narrow" w:hAnsi="Arial Narrow"/>
          <w:spacing w:val="32"/>
          <w:sz w:val="21"/>
          <w:szCs w:val="21"/>
        </w:rPr>
        <w:t xml:space="preserve"> </w:t>
      </w:r>
      <w:r w:rsidRPr="00780D7C">
        <w:rPr>
          <w:rFonts w:ascii="Arial Narrow" w:hAnsi="Arial Narrow"/>
          <w:sz w:val="21"/>
          <w:szCs w:val="21"/>
        </w:rPr>
        <w:t>tak</w:t>
      </w:r>
      <w:r w:rsidRPr="00780D7C">
        <w:rPr>
          <w:rFonts w:ascii="Arial Narrow" w:hAnsi="Arial Narrow"/>
          <w:spacing w:val="33"/>
          <w:sz w:val="21"/>
          <w:szCs w:val="21"/>
        </w:rPr>
        <w:t xml:space="preserve"> </w:t>
      </w:r>
      <w:r w:rsidRPr="00780D7C">
        <w:rPr>
          <w:rFonts w:ascii="Arial Narrow" w:hAnsi="Arial Narrow"/>
          <w:sz w:val="21"/>
          <w:szCs w:val="21"/>
        </w:rPr>
        <w:t>spevnený</w:t>
      </w:r>
      <w:r w:rsidRPr="00780D7C">
        <w:rPr>
          <w:rFonts w:ascii="Arial Narrow" w:hAnsi="Arial Narrow"/>
          <w:spacing w:val="29"/>
          <w:sz w:val="21"/>
          <w:szCs w:val="21"/>
        </w:rPr>
        <w:t xml:space="preserve"> </w:t>
      </w:r>
      <w:r w:rsidRPr="00780D7C">
        <w:rPr>
          <w:rFonts w:ascii="Arial Narrow" w:hAnsi="Arial Narrow"/>
          <w:sz w:val="21"/>
          <w:szCs w:val="21"/>
        </w:rPr>
        <w:t>a</w:t>
      </w:r>
      <w:r w:rsidRPr="00780D7C">
        <w:rPr>
          <w:rFonts w:ascii="Arial Narrow" w:hAnsi="Arial Narrow"/>
          <w:spacing w:val="43"/>
          <w:sz w:val="21"/>
          <w:szCs w:val="21"/>
        </w:rPr>
        <w:t xml:space="preserve"> </w:t>
      </w:r>
      <w:r w:rsidRPr="00780D7C">
        <w:rPr>
          <w:rFonts w:ascii="Arial Narrow" w:hAnsi="Arial Narrow"/>
          <w:sz w:val="21"/>
          <w:szCs w:val="21"/>
        </w:rPr>
        <w:t>upravený,</w:t>
      </w:r>
      <w:r w:rsidRPr="00780D7C">
        <w:rPr>
          <w:rFonts w:ascii="Arial Narrow" w:hAnsi="Arial Narrow"/>
          <w:spacing w:val="35"/>
          <w:sz w:val="21"/>
          <w:szCs w:val="21"/>
        </w:rPr>
        <w:t xml:space="preserve"> </w:t>
      </w:r>
      <w:r w:rsidRPr="00780D7C">
        <w:rPr>
          <w:rFonts w:ascii="Arial Narrow" w:hAnsi="Arial Narrow"/>
          <w:sz w:val="21"/>
          <w:szCs w:val="21"/>
        </w:rPr>
        <w:t>aby</w:t>
      </w:r>
      <w:r w:rsidRPr="00780D7C">
        <w:rPr>
          <w:rFonts w:ascii="Arial Narrow" w:hAnsi="Arial Narrow"/>
          <w:spacing w:val="29"/>
          <w:sz w:val="21"/>
          <w:szCs w:val="21"/>
        </w:rPr>
        <w:t xml:space="preserve"> </w:t>
      </w:r>
      <w:r w:rsidRPr="00780D7C">
        <w:rPr>
          <w:rFonts w:ascii="Arial Narrow" w:hAnsi="Arial Narrow"/>
          <w:sz w:val="21"/>
          <w:szCs w:val="21"/>
        </w:rPr>
        <w:t>sa</w:t>
      </w:r>
      <w:r w:rsidRPr="00780D7C">
        <w:rPr>
          <w:rFonts w:ascii="Arial Narrow" w:hAnsi="Arial Narrow"/>
          <w:spacing w:val="32"/>
          <w:sz w:val="21"/>
          <w:szCs w:val="21"/>
        </w:rPr>
        <w:t xml:space="preserve"> </w:t>
      </w:r>
      <w:r w:rsidRPr="00780D7C">
        <w:rPr>
          <w:rFonts w:ascii="Arial Narrow" w:hAnsi="Arial Narrow"/>
          <w:sz w:val="21"/>
          <w:szCs w:val="21"/>
        </w:rPr>
        <w:t>zabezpečil</w:t>
      </w:r>
      <w:r w:rsidRPr="00780D7C">
        <w:rPr>
          <w:rFonts w:ascii="Arial Narrow" w:hAnsi="Arial Narrow"/>
          <w:spacing w:val="32"/>
          <w:sz w:val="21"/>
          <w:szCs w:val="21"/>
        </w:rPr>
        <w:t xml:space="preserve"> </w:t>
      </w:r>
      <w:r w:rsidRPr="00780D7C">
        <w:rPr>
          <w:rFonts w:ascii="Arial Narrow" w:hAnsi="Arial Narrow"/>
          <w:sz w:val="21"/>
          <w:szCs w:val="21"/>
        </w:rPr>
        <w:t>plynulý</w:t>
      </w:r>
      <w:r w:rsidRPr="00780D7C">
        <w:rPr>
          <w:rFonts w:ascii="Arial Narrow" w:hAnsi="Arial Narrow"/>
          <w:spacing w:val="30"/>
          <w:sz w:val="21"/>
          <w:szCs w:val="21"/>
        </w:rPr>
        <w:t xml:space="preserve"> </w:t>
      </w:r>
      <w:r w:rsidRPr="00780D7C">
        <w:rPr>
          <w:rFonts w:ascii="Arial Narrow" w:hAnsi="Arial Narrow"/>
          <w:sz w:val="21"/>
          <w:szCs w:val="21"/>
        </w:rPr>
        <w:t>odtok</w:t>
      </w:r>
      <w:r w:rsidRPr="00780D7C">
        <w:rPr>
          <w:rFonts w:ascii="Arial Narrow" w:hAnsi="Arial Narrow"/>
          <w:spacing w:val="36"/>
          <w:sz w:val="21"/>
          <w:szCs w:val="21"/>
        </w:rPr>
        <w:t xml:space="preserve"> </w:t>
      </w:r>
      <w:r w:rsidRPr="00780D7C">
        <w:rPr>
          <w:rFonts w:ascii="Arial Narrow" w:hAnsi="Arial Narrow"/>
          <w:sz w:val="21"/>
          <w:szCs w:val="21"/>
        </w:rPr>
        <w:t>vody</w:t>
      </w:r>
      <w:r w:rsidRPr="00780D7C">
        <w:rPr>
          <w:rFonts w:ascii="Arial Narrow" w:hAnsi="Arial Narrow"/>
          <w:spacing w:val="1"/>
          <w:sz w:val="21"/>
          <w:szCs w:val="21"/>
        </w:rPr>
        <w:t xml:space="preserve"> </w:t>
      </w:r>
      <w:r w:rsidRPr="00780D7C">
        <w:rPr>
          <w:rFonts w:ascii="Arial Narrow" w:hAnsi="Arial Narrow"/>
          <w:sz w:val="21"/>
          <w:szCs w:val="21"/>
        </w:rPr>
        <w:t>zo</w:t>
      </w:r>
      <w:r w:rsidRPr="00780D7C">
        <w:rPr>
          <w:rFonts w:ascii="Arial Narrow" w:hAnsi="Arial Narrow"/>
          <w:spacing w:val="22"/>
          <w:sz w:val="21"/>
          <w:szCs w:val="21"/>
        </w:rPr>
        <w:t xml:space="preserve"> </w:t>
      </w:r>
      <w:r w:rsidRPr="00780D7C">
        <w:rPr>
          <w:rFonts w:ascii="Arial Narrow" w:hAnsi="Arial Narrow"/>
          <w:sz w:val="21"/>
          <w:szCs w:val="21"/>
        </w:rPr>
        <w:t>skládky.</w:t>
      </w:r>
      <w:r w:rsidRPr="00780D7C">
        <w:rPr>
          <w:rFonts w:ascii="Arial Narrow" w:hAnsi="Arial Narrow"/>
          <w:spacing w:val="24"/>
          <w:sz w:val="21"/>
          <w:szCs w:val="21"/>
        </w:rPr>
        <w:t xml:space="preserve"> </w:t>
      </w:r>
      <w:r w:rsidRPr="00780D7C">
        <w:rPr>
          <w:rFonts w:ascii="Arial Narrow" w:hAnsi="Arial Narrow"/>
          <w:sz w:val="21"/>
          <w:szCs w:val="21"/>
        </w:rPr>
        <w:t>Skládku</w:t>
      </w:r>
      <w:r w:rsidRPr="00780D7C">
        <w:rPr>
          <w:rFonts w:ascii="Arial Narrow" w:hAnsi="Arial Narrow"/>
          <w:spacing w:val="19"/>
          <w:sz w:val="21"/>
          <w:szCs w:val="21"/>
        </w:rPr>
        <w:t xml:space="preserve"> </w:t>
      </w:r>
      <w:r w:rsidRPr="00780D7C">
        <w:rPr>
          <w:rFonts w:ascii="Arial Narrow" w:hAnsi="Arial Narrow"/>
          <w:sz w:val="21"/>
          <w:szCs w:val="21"/>
        </w:rPr>
        <w:t>drobného</w:t>
      </w:r>
      <w:r w:rsidRPr="00780D7C">
        <w:rPr>
          <w:rFonts w:ascii="Arial Narrow" w:hAnsi="Arial Narrow"/>
          <w:spacing w:val="19"/>
          <w:sz w:val="21"/>
          <w:szCs w:val="21"/>
        </w:rPr>
        <w:t xml:space="preserve"> </w:t>
      </w:r>
      <w:r w:rsidRPr="00780D7C">
        <w:rPr>
          <w:rFonts w:ascii="Arial Narrow" w:hAnsi="Arial Narrow"/>
          <w:sz w:val="21"/>
          <w:szCs w:val="21"/>
        </w:rPr>
        <w:t>kameniva</w:t>
      </w:r>
      <w:r w:rsidRPr="00780D7C">
        <w:rPr>
          <w:rFonts w:ascii="Arial Narrow" w:hAnsi="Arial Narrow"/>
          <w:spacing w:val="19"/>
          <w:sz w:val="21"/>
          <w:szCs w:val="21"/>
        </w:rPr>
        <w:t xml:space="preserve"> </w:t>
      </w:r>
      <w:r w:rsidRPr="00780D7C">
        <w:rPr>
          <w:rFonts w:ascii="Arial Narrow" w:hAnsi="Arial Narrow"/>
          <w:sz w:val="21"/>
          <w:szCs w:val="21"/>
        </w:rPr>
        <w:t>je</w:t>
      </w:r>
      <w:r w:rsidRPr="00780D7C">
        <w:rPr>
          <w:rFonts w:ascii="Arial Narrow" w:hAnsi="Arial Narrow"/>
          <w:spacing w:val="19"/>
          <w:sz w:val="21"/>
          <w:szCs w:val="21"/>
        </w:rPr>
        <w:t xml:space="preserve"> </w:t>
      </w:r>
      <w:r w:rsidRPr="00780D7C">
        <w:rPr>
          <w:rFonts w:ascii="Arial Narrow" w:hAnsi="Arial Narrow"/>
          <w:sz w:val="21"/>
          <w:szCs w:val="21"/>
        </w:rPr>
        <w:t>treba</w:t>
      </w:r>
      <w:r w:rsidRPr="00780D7C">
        <w:rPr>
          <w:rFonts w:ascii="Arial Narrow" w:hAnsi="Arial Narrow"/>
          <w:spacing w:val="23"/>
          <w:sz w:val="21"/>
          <w:szCs w:val="21"/>
        </w:rPr>
        <w:t xml:space="preserve"> </w:t>
      </w:r>
      <w:r w:rsidRPr="00780D7C">
        <w:rPr>
          <w:rFonts w:ascii="Arial Narrow" w:hAnsi="Arial Narrow"/>
          <w:sz w:val="21"/>
          <w:szCs w:val="21"/>
        </w:rPr>
        <w:t>chrániť</w:t>
      </w:r>
      <w:r w:rsidRPr="00780D7C">
        <w:rPr>
          <w:rFonts w:ascii="Arial Narrow" w:hAnsi="Arial Narrow"/>
          <w:spacing w:val="21"/>
          <w:sz w:val="21"/>
          <w:szCs w:val="21"/>
        </w:rPr>
        <w:t xml:space="preserve"> </w:t>
      </w:r>
      <w:r w:rsidRPr="00780D7C">
        <w:rPr>
          <w:rFonts w:ascii="Arial Narrow" w:hAnsi="Arial Narrow"/>
          <w:sz w:val="21"/>
          <w:szCs w:val="21"/>
        </w:rPr>
        <w:t>pred</w:t>
      </w:r>
      <w:r w:rsidRPr="00780D7C">
        <w:rPr>
          <w:rFonts w:ascii="Arial Narrow" w:hAnsi="Arial Narrow"/>
          <w:spacing w:val="23"/>
          <w:sz w:val="21"/>
          <w:szCs w:val="21"/>
        </w:rPr>
        <w:t xml:space="preserve"> </w:t>
      </w:r>
      <w:r w:rsidRPr="00780D7C">
        <w:rPr>
          <w:rFonts w:ascii="Arial Narrow" w:hAnsi="Arial Narrow"/>
          <w:sz w:val="21"/>
          <w:szCs w:val="21"/>
        </w:rPr>
        <w:t>dažďom.</w:t>
      </w:r>
    </w:p>
    <w:p w14:paraId="417F1F5D" w14:textId="77777777" w:rsidR="009C765F" w:rsidRPr="00780D7C" w:rsidRDefault="009C765F" w:rsidP="00BD68E9">
      <w:pPr>
        <w:pStyle w:val="Zkladntext"/>
        <w:spacing w:before="115" w:line="244" w:lineRule="auto"/>
        <w:ind w:right="107" w:firstLine="0"/>
        <w:rPr>
          <w:rFonts w:ascii="Arial Narrow" w:hAnsi="Arial Narrow"/>
          <w:sz w:val="21"/>
          <w:szCs w:val="21"/>
        </w:rPr>
      </w:pPr>
      <w:r w:rsidRPr="00780D7C">
        <w:rPr>
          <w:rFonts w:ascii="Arial Narrow" w:hAnsi="Arial Narrow"/>
          <w:sz w:val="21"/>
          <w:szCs w:val="21"/>
        </w:rPr>
        <w:t>Asfalty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v samostatných</w:t>
      </w:r>
      <w:r w:rsidRPr="00780D7C">
        <w:rPr>
          <w:rFonts w:ascii="Arial Narrow" w:hAnsi="Arial Narrow"/>
          <w:spacing w:val="1"/>
          <w:sz w:val="21"/>
          <w:szCs w:val="21"/>
        </w:rPr>
        <w:t xml:space="preserve"> </w:t>
      </w:r>
      <w:r w:rsidRPr="00780D7C">
        <w:rPr>
          <w:rFonts w:ascii="Arial Narrow" w:hAnsi="Arial Narrow"/>
          <w:sz w:val="21"/>
          <w:szCs w:val="21"/>
        </w:rPr>
        <w:t>zásobníkoch</w:t>
      </w:r>
      <w:r w:rsidRPr="00780D7C">
        <w:rPr>
          <w:rFonts w:ascii="Arial Narrow" w:hAnsi="Arial Narrow"/>
          <w:spacing w:val="1"/>
          <w:sz w:val="21"/>
          <w:szCs w:val="21"/>
        </w:rPr>
        <w:t xml:space="preserve"> </w:t>
      </w:r>
      <w:r w:rsidRPr="00780D7C">
        <w:rPr>
          <w:rFonts w:ascii="Arial Narrow" w:hAnsi="Arial Narrow"/>
          <w:sz w:val="21"/>
          <w:szCs w:val="21"/>
        </w:rPr>
        <w:t>vybavených</w:t>
      </w:r>
      <w:r w:rsidRPr="00780D7C">
        <w:rPr>
          <w:rFonts w:ascii="Arial Narrow" w:hAnsi="Arial Narrow"/>
          <w:spacing w:val="1"/>
          <w:sz w:val="21"/>
          <w:szCs w:val="21"/>
        </w:rPr>
        <w:t xml:space="preserve"> </w:t>
      </w:r>
      <w:r w:rsidRPr="00780D7C">
        <w:rPr>
          <w:rFonts w:ascii="Arial Narrow" w:hAnsi="Arial Narrow"/>
          <w:sz w:val="21"/>
          <w:szCs w:val="21"/>
        </w:rPr>
        <w:t>voľne</w:t>
      </w:r>
      <w:r w:rsidRPr="00780D7C">
        <w:rPr>
          <w:rFonts w:ascii="Arial Narrow" w:hAnsi="Arial Narrow"/>
          <w:spacing w:val="1"/>
          <w:sz w:val="21"/>
          <w:szCs w:val="21"/>
        </w:rPr>
        <w:t xml:space="preserve"> </w:t>
      </w:r>
      <w:r w:rsidRPr="00780D7C">
        <w:rPr>
          <w:rFonts w:ascii="Arial Narrow" w:hAnsi="Arial Narrow"/>
          <w:sz w:val="21"/>
          <w:szCs w:val="21"/>
        </w:rPr>
        <w:t xml:space="preserve">prístupným  </w:t>
      </w:r>
      <w:r w:rsidRPr="00780D7C">
        <w:rPr>
          <w:rFonts w:ascii="Arial Narrow" w:hAnsi="Arial Narrow"/>
          <w:spacing w:val="21"/>
          <w:sz w:val="21"/>
          <w:szCs w:val="21"/>
        </w:rPr>
        <w:t xml:space="preserve"> </w:t>
      </w:r>
      <w:r w:rsidRPr="00780D7C">
        <w:rPr>
          <w:rFonts w:ascii="Arial Narrow" w:hAnsi="Arial Narrow"/>
          <w:sz w:val="21"/>
          <w:szCs w:val="21"/>
        </w:rPr>
        <w:t xml:space="preserve">teplomerom.   </w:t>
      </w:r>
      <w:r w:rsidRPr="00780D7C">
        <w:rPr>
          <w:rFonts w:ascii="Arial Narrow" w:hAnsi="Arial Narrow"/>
          <w:spacing w:val="19"/>
          <w:sz w:val="21"/>
          <w:szCs w:val="21"/>
        </w:rPr>
        <w:t xml:space="preserve"> </w:t>
      </w:r>
      <w:r w:rsidRPr="00780D7C">
        <w:rPr>
          <w:rFonts w:ascii="Arial Narrow" w:hAnsi="Arial Narrow"/>
          <w:sz w:val="21"/>
          <w:szCs w:val="21"/>
        </w:rPr>
        <w:t xml:space="preserve">Každý   </w:t>
      </w:r>
      <w:r w:rsidRPr="00780D7C">
        <w:rPr>
          <w:rFonts w:ascii="Arial Narrow" w:hAnsi="Arial Narrow"/>
          <w:spacing w:val="17"/>
          <w:sz w:val="21"/>
          <w:szCs w:val="21"/>
        </w:rPr>
        <w:t xml:space="preserve"> </w:t>
      </w:r>
      <w:r w:rsidRPr="00780D7C">
        <w:rPr>
          <w:rFonts w:ascii="Arial Narrow" w:hAnsi="Arial Narrow"/>
          <w:sz w:val="21"/>
          <w:szCs w:val="21"/>
        </w:rPr>
        <w:t xml:space="preserve">zásobník   </w:t>
      </w:r>
      <w:r w:rsidRPr="00780D7C">
        <w:rPr>
          <w:rFonts w:ascii="Arial Narrow" w:hAnsi="Arial Narrow"/>
          <w:spacing w:val="18"/>
          <w:sz w:val="21"/>
          <w:szCs w:val="21"/>
        </w:rPr>
        <w:t xml:space="preserve"> </w:t>
      </w:r>
      <w:r w:rsidRPr="00780D7C">
        <w:rPr>
          <w:rFonts w:ascii="Arial Narrow" w:hAnsi="Arial Narrow"/>
          <w:sz w:val="21"/>
          <w:szCs w:val="21"/>
        </w:rPr>
        <w:t xml:space="preserve">sa   </w:t>
      </w:r>
      <w:r w:rsidRPr="00780D7C">
        <w:rPr>
          <w:rFonts w:ascii="Arial Narrow" w:hAnsi="Arial Narrow"/>
          <w:spacing w:val="16"/>
          <w:sz w:val="21"/>
          <w:szCs w:val="21"/>
        </w:rPr>
        <w:t xml:space="preserve"> </w:t>
      </w:r>
      <w:r w:rsidRPr="00780D7C">
        <w:rPr>
          <w:rFonts w:ascii="Arial Narrow" w:hAnsi="Arial Narrow"/>
          <w:sz w:val="21"/>
          <w:szCs w:val="21"/>
        </w:rPr>
        <w:t xml:space="preserve">musí   </w:t>
      </w:r>
      <w:r w:rsidRPr="00780D7C">
        <w:rPr>
          <w:rFonts w:ascii="Arial Narrow" w:hAnsi="Arial Narrow"/>
          <w:spacing w:val="15"/>
          <w:sz w:val="21"/>
          <w:szCs w:val="21"/>
        </w:rPr>
        <w:t xml:space="preserve"> </w:t>
      </w:r>
      <w:r w:rsidRPr="00780D7C">
        <w:rPr>
          <w:rFonts w:ascii="Arial Narrow" w:hAnsi="Arial Narrow"/>
          <w:sz w:val="21"/>
          <w:szCs w:val="21"/>
        </w:rPr>
        <w:t xml:space="preserve">označiť   </w:t>
      </w:r>
      <w:r w:rsidRPr="00780D7C">
        <w:rPr>
          <w:rFonts w:ascii="Arial Narrow" w:hAnsi="Arial Narrow"/>
          <w:spacing w:val="21"/>
          <w:sz w:val="21"/>
          <w:szCs w:val="21"/>
        </w:rPr>
        <w:t xml:space="preserve"> </w:t>
      </w:r>
      <w:r w:rsidRPr="00780D7C">
        <w:rPr>
          <w:rFonts w:ascii="Arial Narrow" w:hAnsi="Arial Narrow"/>
          <w:sz w:val="21"/>
          <w:szCs w:val="21"/>
        </w:rPr>
        <w:t xml:space="preserve">identifikačným   </w:t>
      </w:r>
      <w:r w:rsidRPr="00780D7C">
        <w:rPr>
          <w:rFonts w:ascii="Arial Narrow" w:hAnsi="Arial Narrow"/>
          <w:spacing w:val="18"/>
          <w:sz w:val="21"/>
          <w:szCs w:val="21"/>
        </w:rPr>
        <w:t xml:space="preserve"> </w:t>
      </w:r>
      <w:r w:rsidRPr="00780D7C">
        <w:rPr>
          <w:rFonts w:ascii="Arial Narrow" w:hAnsi="Arial Narrow"/>
          <w:sz w:val="21"/>
          <w:szCs w:val="21"/>
        </w:rPr>
        <w:t>štítkom</w:t>
      </w:r>
      <w:r w:rsidRPr="00780D7C">
        <w:rPr>
          <w:rFonts w:ascii="Arial Narrow" w:hAnsi="Arial Narrow"/>
          <w:spacing w:val="-57"/>
          <w:sz w:val="21"/>
          <w:szCs w:val="21"/>
        </w:rPr>
        <w:t xml:space="preserve"> </w:t>
      </w:r>
      <w:r w:rsidRPr="00780D7C">
        <w:rPr>
          <w:rFonts w:ascii="Arial Narrow" w:hAnsi="Arial Narrow"/>
          <w:sz w:val="21"/>
          <w:szCs w:val="21"/>
        </w:rPr>
        <w:t>s</w:t>
      </w:r>
      <w:r w:rsidRPr="00780D7C">
        <w:rPr>
          <w:rFonts w:ascii="Arial Narrow" w:hAnsi="Arial Narrow"/>
          <w:spacing w:val="20"/>
          <w:sz w:val="21"/>
          <w:szCs w:val="21"/>
        </w:rPr>
        <w:t xml:space="preserve"> </w:t>
      </w:r>
      <w:r w:rsidRPr="00780D7C">
        <w:rPr>
          <w:rFonts w:ascii="Arial Narrow" w:hAnsi="Arial Narrow"/>
          <w:sz w:val="21"/>
          <w:szCs w:val="21"/>
        </w:rPr>
        <w:t>uvedením</w:t>
      </w:r>
      <w:r w:rsidRPr="00780D7C">
        <w:rPr>
          <w:rFonts w:ascii="Arial Narrow" w:hAnsi="Arial Narrow"/>
          <w:spacing w:val="21"/>
          <w:sz w:val="21"/>
          <w:szCs w:val="21"/>
        </w:rPr>
        <w:t xml:space="preserve"> </w:t>
      </w:r>
      <w:r w:rsidRPr="00780D7C">
        <w:rPr>
          <w:rFonts w:ascii="Arial Narrow" w:hAnsi="Arial Narrow"/>
          <w:sz w:val="21"/>
          <w:szCs w:val="21"/>
        </w:rPr>
        <w:t>základných</w:t>
      </w:r>
      <w:r w:rsidRPr="00780D7C">
        <w:rPr>
          <w:rFonts w:ascii="Arial Narrow" w:hAnsi="Arial Narrow"/>
          <w:spacing w:val="17"/>
          <w:sz w:val="21"/>
          <w:szCs w:val="21"/>
        </w:rPr>
        <w:t xml:space="preserve"> </w:t>
      </w:r>
      <w:r w:rsidRPr="00780D7C">
        <w:rPr>
          <w:rFonts w:ascii="Arial Narrow" w:hAnsi="Arial Narrow"/>
          <w:sz w:val="21"/>
          <w:szCs w:val="21"/>
        </w:rPr>
        <w:t>údajov</w:t>
      </w:r>
      <w:r w:rsidRPr="00780D7C">
        <w:rPr>
          <w:rFonts w:ascii="Arial Narrow" w:hAnsi="Arial Narrow"/>
          <w:spacing w:val="19"/>
          <w:sz w:val="21"/>
          <w:szCs w:val="21"/>
        </w:rPr>
        <w:t xml:space="preserve"> </w:t>
      </w:r>
      <w:r w:rsidRPr="00780D7C">
        <w:rPr>
          <w:rFonts w:ascii="Arial Narrow" w:hAnsi="Arial Narrow"/>
          <w:sz w:val="21"/>
          <w:szCs w:val="21"/>
        </w:rPr>
        <w:t>o</w:t>
      </w:r>
      <w:r w:rsidRPr="00780D7C">
        <w:rPr>
          <w:rFonts w:ascii="Arial Narrow" w:hAnsi="Arial Narrow"/>
          <w:spacing w:val="17"/>
          <w:sz w:val="21"/>
          <w:szCs w:val="21"/>
        </w:rPr>
        <w:t xml:space="preserve"> </w:t>
      </w:r>
      <w:r w:rsidRPr="00780D7C">
        <w:rPr>
          <w:rFonts w:ascii="Arial Narrow" w:hAnsi="Arial Narrow"/>
          <w:sz w:val="21"/>
          <w:szCs w:val="21"/>
        </w:rPr>
        <w:t>type</w:t>
      </w:r>
      <w:r w:rsidRPr="00780D7C">
        <w:rPr>
          <w:rFonts w:ascii="Arial Narrow" w:hAnsi="Arial Narrow"/>
          <w:spacing w:val="17"/>
          <w:sz w:val="21"/>
          <w:szCs w:val="21"/>
        </w:rPr>
        <w:t xml:space="preserve"> </w:t>
      </w:r>
      <w:r w:rsidRPr="00780D7C">
        <w:rPr>
          <w:rFonts w:ascii="Arial Narrow" w:hAnsi="Arial Narrow"/>
          <w:sz w:val="21"/>
          <w:szCs w:val="21"/>
        </w:rPr>
        <w:t>skladovaného</w:t>
      </w:r>
      <w:r w:rsidRPr="00780D7C">
        <w:rPr>
          <w:rFonts w:ascii="Arial Narrow" w:hAnsi="Arial Narrow"/>
          <w:spacing w:val="17"/>
          <w:sz w:val="21"/>
          <w:szCs w:val="21"/>
        </w:rPr>
        <w:t xml:space="preserve"> </w:t>
      </w:r>
      <w:r w:rsidRPr="00780D7C">
        <w:rPr>
          <w:rFonts w:ascii="Arial Narrow" w:hAnsi="Arial Narrow"/>
          <w:sz w:val="21"/>
          <w:szCs w:val="21"/>
        </w:rPr>
        <w:t>asfaltu.</w:t>
      </w:r>
    </w:p>
    <w:p w14:paraId="44E31158" w14:textId="77777777" w:rsidR="009C765F" w:rsidRPr="00780D7C" w:rsidRDefault="009C765F" w:rsidP="00BD68E9">
      <w:pPr>
        <w:pStyle w:val="Zkladntext"/>
        <w:spacing w:before="116" w:line="244" w:lineRule="auto"/>
        <w:ind w:right="106" w:firstLine="0"/>
        <w:rPr>
          <w:rFonts w:ascii="Arial Narrow" w:hAnsi="Arial Narrow"/>
          <w:sz w:val="21"/>
          <w:szCs w:val="21"/>
        </w:rPr>
      </w:pPr>
      <w:r w:rsidRPr="00780D7C">
        <w:rPr>
          <w:rFonts w:ascii="Arial Narrow" w:hAnsi="Arial Narrow"/>
          <w:sz w:val="21"/>
          <w:szCs w:val="21"/>
        </w:rPr>
        <w:t>Prísady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požiadaviek</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výrobcu</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nedochádzalo</w:t>
      </w:r>
      <w:r w:rsidRPr="00780D7C">
        <w:rPr>
          <w:rFonts w:ascii="Arial Narrow" w:hAnsi="Arial Narrow"/>
          <w:spacing w:val="1"/>
          <w:sz w:val="21"/>
          <w:szCs w:val="21"/>
        </w:rPr>
        <w:t xml:space="preserve"> </w:t>
      </w:r>
      <w:r w:rsidRPr="00780D7C">
        <w:rPr>
          <w:rFonts w:ascii="Arial Narrow" w:hAnsi="Arial Narrow"/>
          <w:sz w:val="21"/>
          <w:szCs w:val="21"/>
        </w:rPr>
        <w:t>k ich</w:t>
      </w:r>
      <w:r w:rsidRPr="00780D7C">
        <w:rPr>
          <w:rFonts w:ascii="Arial Narrow" w:hAnsi="Arial Narrow"/>
          <w:spacing w:val="1"/>
          <w:sz w:val="21"/>
          <w:szCs w:val="21"/>
        </w:rPr>
        <w:t xml:space="preserve"> </w:t>
      </w:r>
      <w:r w:rsidRPr="00780D7C">
        <w:rPr>
          <w:rFonts w:ascii="Arial Narrow" w:hAnsi="Arial Narrow"/>
          <w:sz w:val="21"/>
          <w:szCs w:val="21"/>
        </w:rPr>
        <w:t>znehodnocovaniu,</w:t>
      </w:r>
      <w:r w:rsidRPr="00780D7C">
        <w:rPr>
          <w:rFonts w:ascii="Arial Narrow" w:hAnsi="Arial Narrow"/>
          <w:spacing w:val="20"/>
          <w:sz w:val="21"/>
          <w:szCs w:val="21"/>
        </w:rPr>
        <w:t xml:space="preserve"> </w:t>
      </w:r>
      <w:r w:rsidRPr="00780D7C">
        <w:rPr>
          <w:rFonts w:ascii="Arial Narrow" w:hAnsi="Arial Narrow"/>
          <w:sz w:val="21"/>
          <w:szCs w:val="21"/>
        </w:rPr>
        <w:t>napr.</w:t>
      </w:r>
      <w:r w:rsidRPr="00780D7C">
        <w:rPr>
          <w:rFonts w:ascii="Arial Narrow" w:hAnsi="Arial Narrow"/>
          <w:spacing w:val="21"/>
          <w:sz w:val="21"/>
          <w:szCs w:val="21"/>
        </w:rPr>
        <w:t xml:space="preserve"> </w:t>
      </w:r>
      <w:r w:rsidRPr="00780D7C">
        <w:rPr>
          <w:rFonts w:ascii="Arial Narrow" w:hAnsi="Arial Narrow"/>
          <w:sz w:val="21"/>
          <w:szCs w:val="21"/>
        </w:rPr>
        <w:t>vplyvom</w:t>
      </w:r>
      <w:r w:rsidRPr="00780D7C">
        <w:rPr>
          <w:rFonts w:ascii="Arial Narrow" w:hAnsi="Arial Narrow"/>
          <w:spacing w:val="17"/>
          <w:sz w:val="21"/>
          <w:szCs w:val="21"/>
        </w:rPr>
        <w:t xml:space="preserve"> </w:t>
      </w:r>
      <w:r w:rsidRPr="00780D7C">
        <w:rPr>
          <w:rFonts w:ascii="Arial Narrow" w:hAnsi="Arial Narrow"/>
          <w:sz w:val="21"/>
          <w:szCs w:val="21"/>
        </w:rPr>
        <w:t>klimatických</w:t>
      </w:r>
      <w:r w:rsidRPr="00780D7C">
        <w:rPr>
          <w:rFonts w:ascii="Arial Narrow" w:hAnsi="Arial Narrow"/>
          <w:spacing w:val="17"/>
          <w:sz w:val="21"/>
          <w:szCs w:val="21"/>
        </w:rPr>
        <w:t xml:space="preserve"> </w:t>
      </w:r>
      <w:r w:rsidRPr="00780D7C">
        <w:rPr>
          <w:rFonts w:ascii="Arial Narrow" w:hAnsi="Arial Narrow"/>
          <w:sz w:val="21"/>
          <w:szCs w:val="21"/>
        </w:rPr>
        <w:t>účinkov.</w:t>
      </w:r>
    </w:p>
    <w:p w14:paraId="561D3FA6" w14:textId="77777777" w:rsidR="009C765F" w:rsidRPr="00780D7C" w:rsidRDefault="009C765F" w:rsidP="00BD68E9">
      <w:pPr>
        <w:pStyle w:val="Zkladntext"/>
        <w:spacing w:before="119" w:line="244" w:lineRule="auto"/>
        <w:ind w:right="106" w:firstLine="0"/>
        <w:rPr>
          <w:rFonts w:ascii="Arial Narrow" w:hAnsi="Arial Narrow"/>
          <w:sz w:val="21"/>
          <w:szCs w:val="21"/>
        </w:rPr>
      </w:pPr>
      <w:r w:rsidRPr="00780D7C">
        <w:rPr>
          <w:rFonts w:ascii="Arial Narrow" w:hAnsi="Arial Narrow"/>
          <w:sz w:val="21"/>
          <w:szCs w:val="21"/>
        </w:rPr>
        <w:t>Na skladovanie</w:t>
      </w:r>
      <w:r w:rsidRPr="00780D7C">
        <w:rPr>
          <w:rFonts w:ascii="Arial Narrow" w:hAnsi="Arial Narrow"/>
          <w:spacing w:val="1"/>
          <w:sz w:val="21"/>
          <w:szCs w:val="21"/>
        </w:rPr>
        <w:t xml:space="preserve"> </w:t>
      </w:r>
      <w:r w:rsidRPr="00780D7C">
        <w:rPr>
          <w:rFonts w:ascii="Arial Narrow" w:hAnsi="Arial Narrow"/>
          <w:sz w:val="21"/>
          <w:szCs w:val="21"/>
        </w:rPr>
        <w:t>modifikovaného asfaltu</w:t>
      </w:r>
      <w:r w:rsidRPr="00780D7C">
        <w:rPr>
          <w:rFonts w:ascii="Arial Narrow" w:hAnsi="Arial Narrow"/>
          <w:spacing w:val="1"/>
          <w:sz w:val="21"/>
          <w:szCs w:val="21"/>
        </w:rPr>
        <w:t xml:space="preserve"> </w:t>
      </w:r>
      <w:r w:rsidRPr="00780D7C">
        <w:rPr>
          <w:rFonts w:ascii="Arial Narrow" w:hAnsi="Arial Narrow"/>
          <w:sz w:val="21"/>
          <w:szCs w:val="21"/>
        </w:rPr>
        <w:t>sa musí obaľovacia súprava vybaviť zásobníkmi s</w:t>
      </w:r>
      <w:r w:rsidRPr="00780D7C">
        <w:rPr>
          <w:rFonts w:ascii="Arial Narrow" w:hAnsi="Arial Narrow"/>
          <w:spacing w:val="1"/>
          <w:sz w:val="21"/>
          <w:szCs w:val="21"/>
        </w:rPr>
        <w:t xml:space="preserve"> </w:t>
      </w:r>
      <w:r w:rsidRPr="00780D7C">
        <w:rPr>
          <w:rFonts w:ascii="Arial Narrow" w:hAnsi="Arial Narrow"/>
          <w:sz w:val="21"/>
          <w:szCs w:val="21"/>
        </w:rPr>
        <w:t>nepriamym</w:t>
      </w:r>
      <w:r w:rsidRPr="00780D7C">
        <w:rPr>
          <w:rFonts w:ascii="Arial Narrow" w:hAnsi="Arial Narrow"/>
          <w:spacing w:val="1"/>
          <w:sz w:val="21"/>
          <w:szCs w:val="21"/>
        </w:rPr>
        <w:t xml:space="preserve"> </w:t>
      </w:r>
      <w:r w:rsidRPr="00780D7C">
        <w:rPr>
          <w:rFonts w:ascii="Arial Narrow" w:hAnsi="Arial Narrow"/>
          <w:sz w:val="21"/>
          <w:szCs w:val="21"/>
        </w:rPr>
        <w:t>ohrevom,</w:t>
      </w:r>
      <w:r w:rsidRPr="00780D7C">
        <w:rPr>
          <w:rFonts w:ascii="Arial Narrow" w:hAnsi="Arial Narrow"/>
          <w:spacing w:val="1"/>
          <w:sz w:val="21"/>
          <w:szCs w:val="21"/>
        </w:rPr>
        <w:t xml:space="preserve"> </w:t>
      </w:r>
      <w:r w:rsidRPr="00780D7C">
        <w:rPr>
          <w:rFonts w:ascii="Arial Narrow" w:hAnsi="Arial Narrow"/>
          <w:sz w:val="21"/>
          <w:szCs w:val="21"/>
        </w:rPr>
        <w:t>meraním</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a so</w:t>
      </w:r>
      <w:r w:rsidRPr="00780D7C">
        <w:rPr>
          <w:rFonts w:ascii="Arial Narrow" w:hAnsi="Arial Narrow"/>
          <w:spacing w:val="1"/>
          <w:sz w:val="21"/>
          <w:szCs w:val="21"/>
        </w:rPr>
        <w:t xml:space="preserve"> </w:t>
      </w:r>
      <w:r w:rsidRPr="00780D7C">
        <w:rPr>
          <w:rFonts w:ascii="Arial Narrow" w:hAnsi="Arial Narrow"/>
          <w:sz w:val="21"/>
          <w:szCs w:val="21"/>
        </w:rPr>
        <w:t>zariadením</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cirkuláciu</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počas</w:t>
      </w:r>
      <w:r w:rsidRPr="00780D7C">
        <w:rPr>
          <w:rFonts w:ascii="Arial Narrow" w:hAnsi="Arial Narrow"/>
          <w:spacing w:val="1"/>
          <w:sz w:val="21"/>
          <w:szCs w:val="21"/>
        </w:rPr>
        <w:t xml:space="preserve"> </w:t>
      </w:r>
      <w:r w:rsidRPr="00780D7C">
        <w:rPr>
          <w:rFonts w:ascii="Arial Narrow" w:hAnsi="Arial Narrow"/>
          <w:sz w:val="21"/>
          <w:szCs w:val="21"/>
        </w:rPr>
        <w:t>jeho</w:t>
      </w:r>
      <w:r w:rsidRPr="00780D7C">
        <w:rPr>
          <w:rFonts w:ascii="Arial Narrow" w:hAnsi="Arial Narrow"/>
          <w:spacing w:val="1"/>
          <w:sz w:val="21"/>
          <w:szCs w:val="21"/>
        </w:rPr>
        <w:t xml:space="preserve"> </w:t>
      </w:r>
      <w:r w:rsidRPr="00780D7C">
        <w:rPr>
          <w:rFonts w:ascii="Arial Narrow" w:hAnsi="Arial Narrow"/>
          <w:sz w:val="21"/>
          <w:szCs w:val="21"/>
        </w:rPr>
        <w:t>skladovania.</w:t>
      </w:r>
    </w:p>
    <w:p w14:paraId="3B1FA59C" w14:textId="77777777" w:rsidR="009C765F" w:rsidRPr="00780D7C" w:rsidRDefault="009C765F" w:rsidP="00BD68E9">
      <w:pPr>
        <w:pStyle w:val="Nadpis3"/>
        <w:rPr>
          <w:rFonts w:ascii="Arial Narrow" w:hAnsi="Arial Narrow"/>
          <w:sz w:val="21"/>
          <w:szCs w:val="21"/>
        </w:rPr>
      </w:pPr>
      <w:bookmarkStart w:id="133" w:name="_TOC_250008"/>
      <w:bookmarkEnd w:id="133"/>
      <w:r w:rsidRPr="00780D7C">
        <w:rPr>
          <w:rFonts w:ascii="Arial Narrow" w:hAnsi="Arial Narrow"/>
          <w:sz w:val="21"/>
          <w:szCs w:val="21"/>
        </w:rPr>
        <w:t>Vozidlá</w:t>
      </w:r>
    </w:p>
    <w:p w14:paraId="48213780" w14:textId="77777777" w:rsidR="009C765F" w:rsidRPr="00780D7C" w:rsidRDefault="009C765F" w:rsidP="00BD68E9">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Na prepravu asfaltovej zmesi na stavbu sa môžu použiť len vozidlá s utesnenou, hladkou a</w:t>
      </w:r>
      <w:r w:rsidRPr="00780D7C">
        <w:rPr>
          <w:rFonts w:ascii="Arial Narrow" w:hAnsi="Arial Narrow"/>
          <w:spacing w:val="1"/>
          <w:sz w:val="21"/>
          <w:szCs w:val="21"/>
        </w:rPr>
        <w:t xml:space="preserve"> </w:t>
      </w:r>
      <w:r w:rsidRPr="00780D7C">
        <w:rPr>
          <w:rFonts w:ascii="Arial Narrow" w:hAnsi="Arial Narrow"/>
          <w:sz w:val="21"/>
          <w:szCs w:val="21"/>
        </w:rPr>
        <w:t>čistou</w:t>
      </w:r>
      <w:r w:rsidRPr="00780D7C">
        <w:rPr>
          <w:rFonts w:ascii="Arial Narrow" w:hAnsi="Arial Narrow"/>
          <w:spacing w:val="1"/>
          <w:sz w:val="21"/>
          <w:szCs w:val="21"/>
        </w:rPr>
        <w:t xml:space="preserve"> </w:t>
      </w:r>
      <w:r w:rsidRPr="00780D7C">
        <w:rPr>
          <w:rFonts w:ascii="Arial Narrow" w:hAnsi="Arial Narrow"/>
          <w:sz w:val="21"/>
          <w:szCs w:val="21"/>
        </w:rPr>
        <w:t>kovovou</w:t>
      </w:r>
      <w:r w:rsidRPr="00780D7C">
        <w:rPr>
          <w:rFonts w:ascii="Arial Narrow" w:hAnsi="Arial Narrow"/>
          <w:spacing w:val="1"/>
          <w:sz w:val="21"/>
          <w:szCs w:val="21"/>
        </w:rPr>
        <w:t xml:space="preserve"> </w:t>
      </w:r>
      <w:r w:rsidRPr="00780D7C">
        <w:rPr>
          <w:rFonts w:ascii="Arial Narrow" w:hAnsi="Arial Narrow"/>
          <w:sz w:val="21"/>
          <w:szCs w:val="21"/>
        </w:rPr>
        <w:t>korbou.</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zabránenie</w:t>
      </w:r>
      <w:r w:rsidRPr="00780D7C">
        <w:rPr>
          <w:rFonts w:ascii="Arial Narrow" w:hAnsi="Arial Narrow"/>
          <w:spacing w:val="1"/>
          <w:sz w:val="21"/>
          <w:szCs w:val="21"/>
        </w:rPr>
        <w:t xml:space="preserve"> </w:t>
      </w:r>
      <w:r w:rsidRPr="00780D7C">
        <w:rPr>
          <w:rFonts w:ascii="Arial Narrow" w:hAnsi="Arial Narrow"/>
          <w:sz w:val="21"/>
          <w:szCs w:val="21"/>
        </w:rPr>
        <w:t>nalepovania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korbu</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použije</w:t>
      </w:r>
      <w:r w:rsidRPr="00780D7C">
        <w:rPr>
          <w:rFonts w:ascii="Arial Narrow" w:hAnsi="Arial Narrow"/>
          <w:spacing w:val="1"/>
          <w:sz w:val="21"/>
          <w:szCs w:val="21"/>
        </w:rPr>
        <w:t xml:space="preserve"> </w:t>
      </w:r>
      <w:r w:rsidRPr="00780D7C">
        <w:rPr>
          <w:rFonts w:ascii="Arial Narrow" w:hAnsi="Arial Narrow"/>
          <w:sz w:val="21"/>
          <w:szCs w:val="21"/>
        </w:rPr>
        <w:t>mydlový</w:t>
      </w:r>
      <w:r w:rsidRPr="00780D7C">
        <w:rPr>
          <w:rFonts w:ascii="Arial Narrow" w:hAnsi="Arial Narrow"/>
          <w:spacing w:val="1"/>
          <w:sz w:val="21"/>
          <w:szCs w:val="21"/>
        </w:rPr>
        <w:t xml:space="preserve"> </w:t>
      </w:r>
      <w:r w:rsidRPr="00780D7C">
        <w:rPr>
          <w:rFonts w:ascii="Arial Narrow" w:hAnsi="Arial Narrow"/>
          <w:sz w:val="21"/>
          <w:szCs w:val="21"/>
        </w:rPr>
        <w:t>roztok,</w:t>
      </w:r>
      <w:r w:rsidRPr="00780D7C">
        <w:rPr>
          <w:rFonts w:ascii="Arial Narrow" w:hAnsi="Arial Narrow"/>
          <w:spacing w:val="1"/>
          <w:sz w:val="21"/>
          <w:szCs w:val="21"/>
        </w:rPr>
        <w:t xml:space="preserve"> </w:t>
      </w:r>
      <w:r w:rsidRPr="00780D7C">
        <w:rPr>
          <w:rFonts w:ascii="Arial Narrow" w:hAnsi="Arial Narrow"/>
          <w:sz w:val="21"/>
          <w:szCs w:val="21"/>
        </w:rPr>
        <w:t>parafínový</w:t>
      </w:r>
      <w:r w:rsidRPr="00780D7C">
        <w:rPr>
          <w:rFonts w:ascii="Arial Narrow" w:hAnsi="Arial Narrow"/>
          <w:spacing w:val="1"/>
          <w:sz w:val="21"/>
          <w:szCs w:val="21"/>
        </w:rPr>
        <w:t xml:space="preserve"> </w:t>
      </w:r>
      <w:r w:rsidRPr="00780D7C">
        <w:rPr>
          <w:rFonts w:ascii="Arial Narrow" w:hAnsi="Arial Narrow"/>
          <w:sz w:val="21"/>
          <w:szCs w:val="21"/>
        </w:rPr>
        <w:t>olej</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vápenný</w:t>
      </w:r>
      <w:r w:rsidRPr="00780D7C">
        <w:rPr>
          <w:rFonts w:ascii="Arial Narrow" w:hAnsi="Arial Narrow"/>
          <w:spacing w:val="1"/>
          <w:sz w:val="21"/>
          <w:szCs w:val="21"/>
        </w:rPr>
        <w:t xml:space="preserve"> </w:t>
      </w:r>
      <w:r w:rsidRPr="00780D7C">
        <w:rPr>
          <w:rFonts w:ascii="Arial Narrow" w:hAnsi="Arial Narrow"/>
          <w:sz w:val="21"/>
          <w:szCs w:val="21"/>
        </w:rPr>
        <w:t>roztok</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58"/>
          <w:sz w:val="21"/>
          <w:szCs w:val="21"/>
        </w:rPr>
        <w:t xml:space="preserve"> </w:t>
      </w:r>
      <w:r w:rsidRPr="00780D7C">
        <w:rPr>
          <w:rFonts w:ascii="Arial Narrow" w:hAnsi="Arial Narrow"/>
          <w:sz w:val="21"/>
          <w:szCs w:val="21"/>
        </w:rPr>
        <w:t>optimálnom</w:t>
      </w:r>
      <w:r w:rsidRPr="00780D7C">
        <w:rPr>
          <w:rFonts w:ascii="Arial Narrow" w:hAnsi="Arial Narrow"/>
          <w:spacing w:val="59"/>
          <w:sz w:val="21"/>
          <w:szCs w:val="21"/>
        </w:rPr>
        <w:t xml:space="preserve"> </w:t>
      </w:r>
      <w:r w:rsidRPr="00780D7C">
        <w:rPr>
          <w:rFonts w:ascii="Arial Narrow" w:hAnsi="Arial Narrow"/>
          <w:sz w:val="21"/>
          <w:szCs w:val="21"/>
        </w:rPr>
        <w:t>množstve).</w:t>
      </w:r>
      <w:r w:rsidRPr="00780D7C">
        <w:rPr>
          <w:rFonts w:ascii="Arial Narrow" w:hAnsi="Arial Narrow"/>
          <w:spacing w:val="58"/>
          <w:sz w:val="21"/>
          <w:szCs w:val="21"/>
        </w:rPr>
        <w:t xml:space="preserve"> </w:t>
      </w:r>
      <w:r w:rsidRPr="00780D7C">
        <w:rPr>
          <w:rFonts w:ascii="Arial Narrow" w:hAnsi="Arial Narrow"/>
          <w:sz w:val="21"/>
          <w:szCs w:val="21"/>
        </w:rPr>
        <w:t>Petrolej,</w:t>
      </w:r>
      <w:r w:rsidRPr="00780D7C">
        <w:rPr>
          <w:rFonts w:ascii="Arial Narrow" w:hAnsi="Arial Narrow"/>
          <w:spacing w:val="1"/>
          <w:sz w:val="21"/>
          <w:szCs w:val="21"/>
        </w:rPr>
        <w:t xml:space="preserve"> </w:t>
      </w:r>
      <w:r w:rsidRPr="00780D7C">
        <w:rPr>
          <w:rFonts w:ascii="Arial Narrow" w:hAnsi="Arial Narrow"/>
          <w:sz w:val="21"/>
          <w:szCs w:val="21"/>
        </w:rPr>
        <w:t>nafta,</w:t>
      </w:r>
      <w:r w:rsidRPr="00780D7C">
        <w:rPr>
          <w:rFonts w:ascii="Arial Narrow" w:hAnsi="Arial Narrow"/>
          <w:spacing w:val="1"/>
          <w:sz w:val="21"/>
          <w:szCs w:val="21"/>
        </w:rPr>
        <w:t xml:space="preserve"> </w:t>
      </w:r>
      <w:r w:rsidRPr="00780D7C">
        <w:rPr>
          <w:rFonts w:ascii="Arial Narrow" w:hAnsi="Arial Narrow"/>
          <w:sz w:val="21"/>
          <w:szCs w:val="21"/>
        </w:rPr>
        <w:t>benzín</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im</w:t>
      </w:r>
      <w:r w:rsidRPr="00780D7C">
        <w:rPr>
          <w:rFonts w:ascii="Arial Narrow" w:hAnsi="Arial Narrow"/>
          <w:spacing w:val="1"/>
          <w:sz w:val="21"/>
          <w:szCs w:val="21"/>
        </w:rPr>
        <w:t xml:space="preserve"> </w:t>
      </w:r>
      <w:r w:rsidRPr="00780D7C">
        <w:rPr>
          <w:rFonts w:ascii="Arial Narrow" w:hAnsi="Arial Narrow"/>
          <w:sz w:val="21"/>
          <w:szCs w:val="21"/>
        </w:rPr>
        <w:t>podobné</w:t>
      </w:r>
      <w:r w:rsidRPr="00780D7C">
        <w:rPr>
          <w:rFonts w:ascii="Arial Narrow" w:hAnsi="Arial Narrow"/>
          <w:spacing w:val="1"/>
          <w:sz w:val="21"/>
          <w:szCs w:val="21"/>
        </w:rPr>
        <w:t xml:space="preserve"> </w:t>
      </w:r>
      <w:r w:rsidRPr="00780D7C">
        <w:rPr>
          <w:rFonts w:ascii="Arial Narrow" w:hAnsi="Arial Narrow"/>
          <w:sz w:val="21"/>
          <w:szCs w:val="21"/>
        </w:rPr>
        <w:t>ropné</w:t>
      </w:r>
      <w:r w:rsidRPr="00780D7C">
        <w:rPr>
          <w:rFonts w:ascii="Arial Narrow" w:hAnsi="Arial Narrow"/>
          <w:spacing w:val="58"/>
          <w:sz w:val="21"/>
          <w:szCs w:val="21"/>
        </w:rPr>
        <w:t xml:space="preserve"> </w:t>
      </w:r>
      <w:r w:rsidRPr="00780D7C">
        <w:rPr>
          <w:rFonts w:ascii="Arial Narrow" w:hAnsi="Arial Narrow"/>
          <w:sz w:val="21"/>
          <w:szCs w:val="21"/>
        </w:rPr>
        <w:t>rozpúšťadlá</w:t>
      </w:r>
      <w:r w:rsidRPr="00780D7C">
        <w:rPr>
          <w:rFonts w:ascii="Arial Narrow" w:hAnsi="Arial Narrow"/>
          <w:spacing w:val="58"/>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nesmú</w:t>
      </w:r>
      <w:r w:rsidRPr="00780D7C">
        <w:rPr>
          <w:rFonts w:ascii="Arial Narrow" w:hAnsi="Arial Narrow"/>
          <w:spacing w:val="58"/>
          <w:sz w:val="21"/>
          <w:szCs w:val="21"/>
        </w:rPr>
        <w:t xml:space="preserve"> </w:t>
      </w:r>
      <w:r w:rsidRPr="00780D7C">
        <w:rPr>
          <w:rFonts w:ascii="Arial Narrow" w:hAnsi="Arial Narrow"/>
          <w:sz w:val="21"/>
          <w:szCs w:val="21"/>
        </w:rPr>
        <w:t>používať.</w:t>
      </w:r>
      <w:r w:rsidRPr="00780D7C">
        <w:rPr>
          <w:rFonts w:ascii="Arial Narrow" w:hAnsi="Arial Narrow"/>
          <w:spacing w:val="59"/>
          <w:sz w:val="21"/>
          <w:szCs w:val="21"/>
        </w:rPr>
        <w:t xml:space="preserve"> </w:t>
      </w:r>
      <w:r w:rsidRPr="00780D7C">
        <w:rPr>
          <w:rFonts w:ascii="Arial Narrow" w:hAnsi="Arial Narrow"/>
          <w:sz w:val="21"/>
          <w:szCs w:val="21"/>
        </w:rPr>
        <w:t>Každé</w:t>
      </w:r>
      <w:r w:rsidRPr="00780D7C">
        <w:rPr>
          <w:rFonts w:ascii="Arial Narrow" w:hAnsi="Arial Narrow"/>
          <w:spacing w:val="58"/>
          <w:sz w:val="21"/>
          <w:szCs w:val="21"/>
        </w:rPr>
        <w:t xml:space="preserve"> </w:t>
      </w:r>
      <w:r w:rsidRPr="00780D7C">
        <w:rPr>
          <w:rFonts w:ascii="Arial Narrow" w:hAnsi="Arial Narrow"/>
          <w:sz w:val="21"/>
          <w:szCs w:val="21"/>
        </w:rPr>
        <w:t>vozidlo</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musí vybaviť plachtou alebo iným vhodným zariadením na ochranu zmesi proti dažďu a jej</w:t>
      </w:r>
      <w:r w:rsidRPr="00780D7C">
        <w:rPr>
          <w:rFonts w:ascii="Arial Narrow" w:hAnsi="Arial Narrow"/>
          <w:spacing w:val="1"/>
          <w:sz w:val="21"/>
          <w:szCs w:val="21"/>
        </w:rPr>
        <w:t xml:space="preserve"> </w:t>
      </w:r>
      <w:r w:rsidRPr="00780D7C">
        <w:rPr>
          <w:rFonts w:ascii="Arial Narrow" w:hAnsi="Arial Narrow"/>
          <w:sz w:val="21"/>
          <w:szCs w:val="21"/>
        </w:rPr>
        <w:t>ochladzovaniu</w:t>
      </w:r>
      <w:r w:rsidRPr="00780D7C">
        <w:rPr>
          <w:rFonts w:ascii="Arial Narrow" w:hAnsi="Arial Narrow"/>
          <w:spacing w:val="13"/>
          <w:sz w:val="21"/>
          <w:szCs w:val="21"/>
        </w:rPr>
        <w:t xml:space="preserve"> </w:t>
      </w:r>
      <w:r w:rsidRPr="00780D7C">
        <w:rPr>
          <w:rFonts w:ascii="Arial Narrow" w:hAnsi="Arial Narrow"/>
          <w:sz w:val="21"/>
          <w:szCs w:val="21"/>
        </w:rPr>
        <w:t>pri</w:t>
      </w:r>
      <w:r w:rsidRPr="00780D7C">
        <w:rPr>
          <w:rFonts w:ascii="Arial Narrow" w:hAnsi="Arial Narrow"/>
          <w:spacing w:val="13"/>
          <w:sz w:val="21"/>
          <w:szCs w:val="21"/>
        </w:rPr>
        <w:t xml:space="preserve"> </w:t>
      </w:r>
      <w:r w:rsidRPr="00780D7C">
        <w:rPr>
          <w:rFonts w:ascii="Arial Narrow" w:hAnsi="Arial Narrow"/>
          <w:sz w:val="21"/>
          <w:szCs w:val="21"/>
        </w:rPr>
        <w:t>preprave.</w:t>
      </w:r>
    </w:p>
    <w:p w14:paraId="3D5AFD92" w14:textId="77777777" w:rsidR="009C765F" w:rsidRPr="00780D7C" w:rsidRDefault="009C765F" w:rsidP="00BD68E9">
      <w:pPr>
        <w:pStyle w:val="Zkladntext"/>
        <w:spacing w:before="115" w:line="242" w:lineRule="auto"/>
        <w:ind w:right="108" w:firstLine="0"/>
        <w:rPr>
          <w:rFonts w:ascii="Arial Narrow" w:hAnsi="Arial Narrow"/>
          <w:sz w:val="21"/>
          <w:szCs w:val="21"/>
        </w:rPr>
      </w:pPr>
      <w:r w:rsidRPr="00780D7C">
        <w:rPr>
          <w:rFonts w:ascii="Arial Narrow" w:hAnsi="Arial Narrow"/>
          <w:sz w:val="21"/>
          <w:szCs w:val="21"/>
        </w:rPr>
        <w:t>Pred</w:t>
      </w:r>
      <w:r w:rsidRPr="00780D7C">
        <w:rPr>
          <w:rFonts w:ascii="Arial Narrow" w:hAnsi="Arial Narrow"/>
          <w:spacing w:val="87"/>
          <w:sz w:val="21"/>
          <w:szCs w:val="21"/>
        </w:rPr>
        <w:t xml:space="preserve"> </w:t>
      </w:r>
      <w:r w:rsidRPr="00780D7C">
        <w:rPr>
          <w:rFonts w:ascii="Arial Narrow" w:hAnsi="Arial Narrow"/>
          <w:sz w:val="21"/>
          <w:szCs w:val="21"/>
        </w:rPr>
        <w:t>opustením</w:t>
      </w:r>
      <w:r w:rsidRPr="00780D7C">
        <w:rPr>
          <w:rFonts w:ascii="Arial Narrow" w:hAnsi="Arial Narrow"/>
          <w:spacing w:val="89"/>
          <w:sz w:val="21"/>
          <w:szCs w:val="21"/>
        </w:rPr>
        <w:t xml:space="preserve"> </w:t>
      </w:r>
      <w:r w:rsidRPr="00780D7C">
        <w:rPr>
          <w:rFonts w:ascii="Arial Narrow" w:hAnsi="Arial Narrow"/>
          <w:sz w:val="21"/>
          <w:szCs w:val="21"/>
        </w:rPr>
        <w:t>výrobne</w:t>
      </w:r>
      <w:r w:rsidRPr="00780D7C">
        <w:rPr>
          <w:rFonts w:ascii="Arial Narrow" w:hAnsi="Arial Narrow"/>
          <w:spacing w:val="88"/>
          <w:sz w:val="21"/>
          <w:szCs w:val="21"/>
        </w:rPr>
        <w:t xml:space="preserve"> </w:t>
      </w:r>
      <w:r w:rsidRPr="00780D7C">
        <w:rPr>
          <w:rFonts w:ascii="Arial Narrow" w:hAnsi="Arial Narrow"/>
          <w:sz w:val="21"/>
          <w:szCs w:val="21"/>
        </w:rPr>
        <w:t>sa</w:t>
      </w:r>
      <w:r w:rsidRPr="00780D7C">
        <w:rPr>
          <w:rFonts w:ascii="Arial Narrow" w:hAnsi="Arial Narrow"/>
          <w:spacing w:val="88"/>
          <w:sz w:val="21"/>
          <w:szCs w:val="21"/>
        </w:rPr>
        <w:t xml:space="preserve"> </w:t>
      </w:r>
      <w:r w:rsidRPr="00780D7C">
        <w:rPr>
          <w:rFonts w:ascii="Arial Narrow" w:hAnsi="Arial Narrow"/>
          <w:sz w:val="21"/>
          <w:szCs w:val="21"/>
        </w:rPr>
        <w:t>musia</w:t>
      </w:r>
      <w:r w:rsidRPr="00780D7C">
        <w:rPr>
          <w:rFonts w:ascii="Arial Narrow" w:hAnsi="Arial Narrow"/>
          <w:spacing w:val="87"/>
          <w:sz w:val="21"/>
          <w:szCs w:val="21"/>
        </w:rPr>
        <w:t xml:space="preserve"> </w:t>
      </w:r>
      <w:r w:rsidRPr="00780D7C">
        <w:rPr>
          <w:rFonts w:ascii="Arial Narrow" w:hAnsi="Arial Narrow"/>
          <w:sz w:val="21"/>
          <w:szCs w:val="21"/>
        </w:rPr>
        <w:t>vozidlá</w:t>
      </w:r>
      <w:r w:rsidRPr="00780D7C">
        <w:rPr>
          <w:rFonts w:ascii="Arial Narrow" w:hAnsi="Arial Narrow"/>
          <w:spacing w:val="88"/>
          <w:sz w:val="21"/>
          <w:szCs w:val="21"/>
        </w:rPr>
        <w:t xml:space="preserve"> </w:t>
      </w:r>
      <w:r w:rsidRPr="00780D7C">
        <w:rPr>
          <w:rFonts w:ascii="Arial Narrow" w:hAnsi="Arial Narrow"/>
          <w:sz w:val="21"/>
          <w:szCs w:val="21"/>
        </w:rPr>
        <w:t>s</w:t>
      </w:r>
      <w:r w:rsidRPr="00780D7C">
        <w:rPr>
          <w:rFonts w:ascii="Arial Narrow" w:hAnsi="Arial Narrow"/>
          <w:spacing w:val="36"/>
          <w:sz w:val="21"/>
          <w:szCs w:val="21"/>
        </w:rPr>
        <w:t xml:space="preserve"> </w:t>
      </w:r>
      <w:r w:rsidRPr="00780D7C">
        <w:rPr>
          <w:rFonts w:ascii="Arial Narrow" w:hAnsi="Arial Narrow"/>
          <w:sz w:val="21"/>
          <w:szCs w:val="21"/>
        </w:rPr>
        <w:t>vyrobenou</w:t>
      </w:r>
      <w:r w:rsidRPr="00780D7C">
        <w:rPr>
          <w:rFonts w:ascii="Arial Narrow" w:hAnsi="Arial Narrow"/>
          <w:spacing w:val="87"/>
          <w:sz w:val="21"/>
          <w:szCs w:val="21"/>
        </w:rPr>
        <w:t xml:space="preserve"> </w:t>
      </w:r>
      <w:r w:rsidRPr="00780D7C">
        <w:rPr>
          <w:rFonts w:ascii="Arial Narrow" w:hAnsi="Arial Narrow"/>
          <w:sz w:val="21"/>
          <w:szCs w:val="21"/>
        </w:rPr>
        <w:t>asfaltovou</w:t>
      </w:r>
      <w:r w:rsidRPr="00780D7C">
        <w:rPr>
          <w:rFonts w:ascii="Arial Narrow" w:hAnsi="Arial Narrow"/>
          <w:spacing w:val="85"/>
          <w:sz w:val="21"/>
          <w:szCs w:val="21"/>
        </w:rPr>
        <w:t xml:space="preserve"> </w:t>
      </w:r>
      <w:r w:rsidRPr="00780D7C">
        <w:rPr>
          <w:rFonts w:ascii="Arial Narrow" w:hAnsi="Arial Narrow"/>
          <w:sz w:val="21"/>
          <w:szCs w:val="21"/>
        </w:rPr>
        <w:t>zmesou</w:t>
      </w:r>
      <w:r w:rsidRPr="00780D7C">
        <w:rPr>
          <w:rFonts w:ascii="Arial Narrow" w:hAnsi="Arial Narrow"/>
          <w:spacing w:val="88"/>
          <w:sz w:val="21"/>
          <w:szCs w:val="21"/>
        </w:rPr>
        <w:t xml:space="preserve"> </w:t>
      </w:r>
      <w:r w:rsidRPr="00780D7C">
        <w:rPr>
          <w:rFonts w:ascii="Arial Narrow" w:hAnsi="Arial Narrow"/>
          <w:sz w:val="21"/>
          <w:szCs w:val="21"/>
        </w:rPr>
        <w:t>skontrolovať</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7"/>
          <w:sz w:val="21"/>
          <w:szCs w:val="21"/>
        </w:rPr>
        <w:t xml:space="preserve"> </w:t>
      </w:r>
      <w:r w:rsidRPr="00780D7C">
        <w:rPr>
          <w:rFonts w:ascii="Arial Narrow" w:hAnsi="Arial Narrow"/>
          <w:sz w:val="21"/>
          <w:szCs w:val="21"/>
        </w:rPr>
        <w:t>zmysle</w:t>
      </w:r>
      <w:r w:rsidRPr="00780D7C">
        <w:rPr>
          <w:rFonts w:ascii="Arial Narrow" w:hAnsi="Arial Narrow"/>
          <w:spacing w:val="14"/>
          <w:sz w:val="21"/>
          <w:szCs w:val="21"/>
        </w:rPr>
        <w:t xml:space="preserve"> </w:t>
      </w:r>
      <w:r w:rsidRPr="00780D7C">
        <w:rPr>
          <w:rFonts w:ascii="Arial Narrow" w:hAnsi="Arial Narrow"/>
          <w:sz w:val="21"/>
          <w:szCs w:val="21"/>
        </w:rPr>
        <w:t>požiadaviek</w:t>
      </w:r>
      <w:r w:rsidRPr="00780D7C">
        <w:rPr>
          <w:rFonts w:ascii="Arial Narrow" w:hAnsi="Arial Narrow"/>
          <w:spacing w:val="18"/>
          <w:sz w:val="21"/>
          <w:szCs w:val="21"/>
        </w:rPr>
        <w:t xml:space="preserve"> </w:t>
      </w:r>
      <w:r w:rsidRPr="00780D7C">
        <w:rPr>
          <w:rFonts w:ascii="Arial Narrow" w:hAnsi="Arial Narrow"/>
          <w:sz w:val="21"/>
          <w:szCs w:val="21"/>
        </w:rPr>
        <w:t>STN</w:t>
      </w:r>
      <w:r w:rsidRPr="00780D7C">
        <w:rPr>
          <w:rFonts w:ascii="Arial Narrow" w:hAnsi="Arial Narrow"/>
          <w:spacing w:val="16"/>
          <w:sz w:val="21"/>
          <w:szCs w:val="21"/>
        </w:rPr>
        <w:t xml:space="preserve"> </w:t>
      </w:r>
      <w:r w:rsidRPr="00780D7C">
        <w:rPr>
          <w:rFonts w:ascii="Arial Narrow" w:hAnsi="Arial Narrow"/>
          <w:sz w:val="21"/>
          <w:szCs w:val="21"/>
        </w:rPr>
        <w:t>EN</w:t>
      </w:r>
      <w:r w:rsidRPr="00780D7C">
        <w:rPr>
          <w:rFonts w:ascii="Arial Narrow" w:hAnsi="Arial Narrow"/>
          <w:spacing w:val="14"/>
          <w:sz w:val="21"/>
          <w:szCs w:val="21"/>
        </w:rPr>
        <w:t xml:space="preserve"> </w:t>
      </w:r>
      <w:r w:rsidRPr="00780D7C">
        <w:rPr>
          <w:rFonts w:ascii="Arial Narrow" w:hAnsi="Arial Narrow"/>
          <w:sz w:val="21"/>
          <w:szCs w:val="21"/>
        </w:rPr>
        <w:t>13108-21.</w:t>
      </w:r>
    </w:p>
    <w:p w14:paraId="66BE9C3C" w14:textId="77777777" w:rsidR="009C765F" w:rsidRPr="00780D7C" w:rsidRDefault="009C765F" w:rsidP="00BD68E9">
      <w:pPr>
        <w:pStyle w:val="Nadpis3"/>
        <w:rPr>
          <w:rFonts w:ascii="Arial Narrow" w:hAnsi="Arial Narrow"/>
          <w:sz w:val="21"/>
          <w:szCs w:val="21"/>
        </w:rPr>
      </w:pPr>
      <w:bookmarkStart w:id="134" w:name="_TOC_250007"/>
      <w:bookmarkEnd w:id="134"/>
      <w:proofErr w:type="spellStart"/>
      <w:r w:rsidRPr="00780D7C">
        <w:rPr>
          <w:rFonts w:ascii="Arial Narrow" w:hAnsi="Arial Narrow"/>
          <w:sz w:val="21"/>
          <w:szCs w:val="21"/>
        </w:rPr>
        <w:t>Finišery</w:t>
      </w:r>
      <w:proofErr w:type="spellEnd"/>
    </w:p>
    <w:p w14:paraId="397C8D9A" w14:textId="77777777" w:rsidR="009C765F" w:rsidRPr="00780D7C" w:rsidRDefault="009C765F" w:rsidP="00BD68E9">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rozprestieranie</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použiť</w:t>
      </w:r>
      <w:r w:rsidRPr="00780D7C">
        <w:rPr>
          <w:rFonts w:ascii="Arial Narrow" w:hAnsi="Arial Narrow"/>
          <w:spacing w:val="1"/>
          <w:sz w:val="21"/>
          <w:szCs w:val="21"/>
        </w:rPr>
        <w:t xml:space="preserve"> </w:t>
      </w:r>
      <w:r w:rsidRPr="00780D7C">
        <w:rPr>
          <w:rFonts w:ascii="Arial Narrow" w:hAnsi="Arial Narrow"/>
          <w:sz w:val="21"/>
          <w:szCs w:val="21"/>
        </w:rPr>
        <w:t>len</w:t>
      </w:r>
      <w:r w:rsidRPr="00780D7C">
        <w:rPr>
          <w:rFonts w:ascii="Arial Narrow" w:hAnsi="Arial Narrow"/>
          <w:spacing w:val="1"/>
          <w:sz w:val="21"/>
          <w:szCs w:val="21"/>
        </w:rPr>
        <w:t xml:space="preserve"> </w:t>
      </w:r>
      <w:proofErr w:type="spellStart"/>
      <w:r w:rsidRPr="00780D7C">
        <w:rPr>
          <w:rFonts w:ascii="Arial Narrow" w:hAnsi="Arial Narrow"/>
          <w:sz w:val="21"/>
          <w:szCs w:val="21"/>
        </w:rPr>
        <w:t>finišery</w:t>
      </w:r>
      <w:proofErr w:type="spellEnd"/>
      <w:r w:rsidRPr="00780D7C">
        <w:rPr>
          <w:rFonts w:ascii="Arial Narrow" w:hAnsi="Arial Narrow"/>
          <w:spacing w:val="58"/>
          <w:sz w:val="21"/>
          <w:szCs w:val="21"/>
        </w:rPr>
        <w:t xml:space="preserve"> </w:t>
      </w:r>
      <w:r w:rsidRPr="00780D7C">
        <w:rPr>
          <w:rFonts w:ascii="Arial Narrow" w:hAnsi="Arial Narrow"/>
          <w:sz w:val="21"/>
          <w:szCs w:val="21"/>
        </w:rPr>
        <w:t>umožňujúce</w:t>
      </w:r>
      <w:r w:rsidRPr="00780D7C">
        <w:rPr>
          <w:rFonts w:ascii="Arial Narrow" w:hAnsi="Arial Narrow"/>
          <w:spacing w:val="58"/>
          <w:sz w:val="21"/>
          <w:szCs w:val="21"/>
        </w:rPr>
        <w:t xml:space="preserve"> </w:t>
      </w:r>
      <w:r w:rsidRPr="00780D7C">
        <w:rPr>
          <w:rFonts w:ascii="Arial Narrow" w:hAnsi="Arial Narrow"/>
          <w:sz w:val="21"/>
          <w:szCs w:val="21"/>
        </w:rPr>
        <w:t>položenie</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 projektovej</w:t>
      </w:r>
      <w:r w:rsidRPr="00780D7C">
        <w:rPr>
          <w:rFonts w:ascii="Arial Narrow" w:hAnsi="Arial Narrow"/>
          <w:spacing w:val="1"/>
          <w:sz w:val="21"/>
          <w:szCs w:val="21"/>
        </w:rPr>
        <w:t xml:space="preserve"> </w:t>
      </w:r>
      <w:r w:rsidRPr="00780D7C">
        <w:rPr>
          <w:rFonts w:ascii="Arial Narrow" w:hAnsi="Arial Narrow"/>
          <w:sz w:val="21"/>
          <w:szCs w:val="21"/>
        </w:rPr>
        <w:t>dokumentácii</w:t>
      </w:r>
      <w:r w:rsidRPr="00780D7C">
        <w:rPr>
          <w:rFonts w:ascii="Arial Narrow" w:hAnsi="Arial Narrow"/>
          <w:spacing w:val="1"/>
          <w:sz w:val="21"/>
          <w:szCs w:val="21"/>
        </w:rPr>
        <w:t xml:space="preserve"> </w:t>
      </w:r>
      <w:r w:rsidRPr="00780D7C">
        <w:rPr>
          <w:rFonts w:ascii="Arial Narrow" w:hAnsi="Arial Narrow"/>
          <w:sz w:val="21"/>
          <w:szCs w:val="21"/>
        </w:rPr>
        <w:t>predpísanej</w:t>
      </w:r>
      <w:r w:rsidRPr="00780D7C">
        <w:rPr>
          <w:rFonts w:ascii="Arial Narrow" w:hAnsi="Arial Narrow"/>
          <w:spacing w:val="1"/>
          <w:sz w:val="21"/>
          <w:szCs w:val="21"/>
        </w:rPr>
        <w:t xml:space="preserve"> </w:t>
      </w:r>
      <w:r w:rsidRPr="00780D7C">
        <w:rPr>
          <w:rFonts w:ascii="Arial Narrow" w:hAnsi="Arial Narrow"/>
          <w:sz w:val="21"/>
          <w:szCs w:val="21"/>
        </w:rPr>
        <w:t>hrúbke</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58"/>
          <w:sz w:val="21"/>
          <w:szCs w:val="21"/>
        </w:rPr>
        <w:t xml:space="preserve"> </w:t>
      </w:r>
      <w:r w:rsidRPr="00780D7C">
        <w:rPr>
          <w:rFonts w:ascii="Arial Narrow" w:hAnsi="Arial Narrow"/>
          <w:sz w:val="21"/>
          <w:szCs w:val="21"/>
        </w:rPr>
        <w:t>priečnom</w:t>
      </w:r>
      <w:r w:rsidRPr="00780D7C">
        <w:rPr>
          <w:rFonts w:ascii="Arial Narrow" w:hAnsi="Arial Narrow"/>
          <w:spacing w:val="58"/>
          <w:sz w:val="21"/>
          <w:szCs w:val="21"/>
        </w:rPr>
        <w:t xml:space="preserve"> </w:t>
      </w:r>
      <w:r w:rsidRPr="00780D7C">
        <w:rPr>
          <w:rFonts w:ascii="Arial Narrow" w:hAnsi="Arial Narrow"/>
          <w:sz w:val="21"/>
          <w:szCs w:val="21"/>
        </w:rPr>
        <w:t>a pozdĺžnom</w:t>
      </w:r>
      <w:r w:rsidRPr="00780D7C">
        <w:rPr>
          <w:rFonts w:ascii="Arial Narrow" w:hAnsi="Arial Narrow"/>
          <w:spacing w:val="1"/>
          <w:sz w:val="21"/>
          <w:szCs w:val="21"/>
        </w:rPr>
        <w:t xml:space="preserve"> </w:t>
      </w:r>
      <w:r w:rsidRPr="00780D7C">
        <w:rPr>
          <w:rFonts w:ascii="Arial Narrow" w:hAnsi="Arial Narrow"/>
          <w:sz w:val="21"/>
          <w:szCs w:val="21"/>
        </w:rPr>
        <w:t xml:space="preserve">sklone. </w:t>
      </w:r>
      <w:proofErr w:type="spellStart"/>
      <w:r w:rsidRPr="00780D7C">
        <w:rPr>
          <w:rFonts w:ascii="Arial Narrow" w:hAnsi="Arial Narrow"/>
          <w:sz w:val="21"/>
          <w:szCs w:val="21"/>
        </w:rPr>
        <w:t>Finišer</w:t>
      </w:r>
      <w:proofErr w:type="spellEnd"/>
      <w:r w:rsidRPr="00780D7C">
        <w:rPr>
          <w:rFonts w:ascii="Arial Narrow" w:hAnsi="Arial Narrow"/>
          <w:sz w:val="21"/>
          <w:szCs w:val="21"/>
        </w:rPr>
        <w:t xml:space="preserve"> musí byť vybavený automatickým nivelačným zariadením schopným dodržať</w:t>
      </w:r>
      <w:r w:rsidRPr="00780D7C">
        <w:rPr>
          <w:rFonts w:ascii="Arial Narrow" w:hAnsi="Arial Narrow"/>
          <w:spacing w:val="1"/>
          <w:sz w:val="21"/>
          <w:szCs w:val="21"/>
        </w:rPr>
        <w:t xml:space="preserve"> </w:t>
      </w:r>
      <w:r w:rsidRPr="00780D7C">
        <w:rPr>
          <w:rFonts w:ascii="Arial Narrow" w:hAnsi="Arial Narrow"/>
          <w:sz w:val="21"/>
          <w:szCs w:val="21"/>
        </w:rPr>
        <w:t>niveletu</w:t>
      </w:r>
      <w:r w:rsidRPr="00780D7C">
        <w:rPr>
          <w:rFonts w:ascii="Arial Narrow" w:hAnsi="Arial Narrow"/>
          <w:spacing w:val="45"/>
          <w:sz w:val="21"/>
          <w:szCs w:val="21"/>
        </w:rPr>
        <w:t xml:space="preserve"> </w:t>
      </w:r>
      <w:r w:rsidRPr="00780D7C">
        <w:rPr>
          <w:rFonts w:ascii="Arial Narrow" w:hAnsi="Arial Narrow"/>
          <w:sz w:val="21"/>
          <w:szCs w:val="21"/>
        </w:rPr>
        <w:t>bez</w:t>
      </w:r>
      <w:r w:rsidRPr="00780D7C">
        <w:rPr>
          <w:rFonts w:ascii="Arial Narrow" w:hAnsi="Arial Narrow"/>
          <w:spacing w:val="48"/>
          <w:sz w:val="21"/>
          <w:szCs w:val="21"/>
        </w:rPr>
        <w:t xml:space="preserve"> </w:t>
      </w:r>
      <w:r w:rsidRPr="00780D7C">
        <w:rPr>
          <w:rFonts w:ascii="Arial Narrow" w:hAnsi="Arial Narrow"/>
          <w:sz w:val="21"/>
          <w:szCs w:val="21"/>
        </w:rPr>
        <w:t>ohľadu</w:t>
      </w:r>
      <w:r w:rsidRPr="00780D7C">
        <w:rPr>
          <w:rFonts w:ascii="Arial Narrow" w:hAnsi="Arial Narrow"/>
          <w:spacing w:val="45"/>
          <w:sz w:val="21"/>
          <w:szCs w:val="21"/>
        </w:rPr>
        <w:t xml:space="preserve"> </w:t>
      </w:r>
      <w:r w:rsidRPr="00780D7C">
        <w:rPr>
          <w:rFonts w:ascii="Arial Narrow" w:hAnsi="Arial Narrow"/>
          <w:sz w:val="21"/>
          <w:szCs w:val="21"/>
        </w:rPr>
        <w:t>na</w:t>
      </w:r>
      <w:r w:rsidRPr="00780D7C">
        <w:rPr>
          <w:rFonts w:ascii="Arial Narrow" w:hAnsi="Arial Narrow"/>
          <w:spacing w:val="46"/>
          <w:sz w:val="21"/>
          <w:szCs w:val="21"/>
        </w:rPr>
        <w:t xml:space="preserve"> </w:t>
      </w:r>
      <w:r w:rsidRPr="00780D7C">
        <w:rPr>
          <w:rFonts w:ascii="Arial Narrow" w:hAnsi="Arial Narrow"/>
          <w:sz w:val="21"/>
          <w:szCs w:val="21"/>
        </w:rPr>
        <w:t>nerovnosti</w:t>
      </w:r>
      <w:r w:rsidRPr="00780D7C">
        <w:rPr>
          <w:rFonts w:ascii="Arial Narrow" w:hAnsi="Arial Narrow"/>
          <w:spacing w:val="46"/>
          <w:sz w:val="21"/>
          <w:szCs w:val="21"/>
        </w:rPr>
        <w:t xml:space="preserve"> </w:t>
      </w:r>
      <w:r w:rsidRPr="00780D7C">
        <w:rPr>
          <w:rFonts w:ascii="Arial Narrow" w:hAnsi="Arial Narrow"/>
          <w:sz w:val="21"/>
          <w:szCs w:val="21"/>
        </w:rPr>
        <w:t>povrchu</w:t>
      </w:r>
      <w:r w:rsidRPr="00780D7C">
        <w:rPr>
          <w:rFonts w:ascii="Arial Narrow" w:hAnsi="Arial Narrow"/>
          <w:spacing w:val="46"/>
          <w:sz w:val="21"/>
          <w:szCs w:val="21"/>
        </w:rPr>
        <w:t xml:space="preserve"> </w:t>
      </w:r>
      <w:r w:rsidRPr="00780D7C">
        <w:rPr>
          <w:rFonts w:ascii="Arial Narrow" w:hAnsi="Arial Narrow"/>
          <w:sz w:val="21"/>
          <w:szCs w:val="21"/>
        </w:rPr>
        <w:t>podkladovej</w:t>
      </w:r>
      <w:r w:rsidRPr="00780D7C">
        <w:rPr>
          <w:rFonts w:ascii="Arial Narrow" w:hAnsi="Arial Narrow"/>
          <w:spacing w:val="54"/>
          <w:sz w:val="21"/>
          <w:szCs w:val="21"/>
        </w:rPr>
        <w:t xml:space="preserve"> </w:t>
      </w:r>
      <w:r w:rsidRPr="00780D7C">
        <w:rPr>
          <w:rFonts w:ascii="Arial Narrow" w:hAnsi="Arial Narrow"/>
          <w:sz w:val="21"/>
          <w:szCs w:val="21"/>
        </w:rPr>
        <w:t>vrstvy.</w:t>
      </w:r>
      <w:r w:rsidRPr="00780D7C">
        <w:rPr>
          <w:rFonts w:ascii="Arial Narrow" w:hAnsi="Arial Narrow"/>
          <w:spacing w:val="48"/>
          <w:sz w:val="21"/>
          <w:szCs w:val="21"/>
        </w:rPr>
        <w:t xml:space="preserve"> </w:t>
      </w:r>
      <w:r w:rsidRPr="00780D7C">
        <w:rPr>
          <w:rFonts w:ascii="Arial Narrow" w:hAnsi="Arial Narrow"/>
          <w:sz w:val="21"/>
          <w:szCs w:val="21"/>
        </w:rPr>
        <w:t>Nastaviteľná</w:t>
      </w:r>
      <w:r w:rsidRPr="00780D7C">
        <w:rPr>
          <w:rFonts w:ascii="Arial Narrow" w:hAnsi="Arial Narrow"/>
          <w:spacing w:val="46"/>
          <w:sz w:val="21"/>
          <w:szCs w:val="21"/>
        </w:rPr>
        <w:t xml:space="preserve"> </w:t>
      </w:r>
      <w:proofErr w:type="spellStart"/>
      <w:r w:rsidRPr="00780D7C">
        <w:rPr>
          <w:rFonts w:ascii="Arial Narrow" w:hAnsi="Arial Narrow"/>
          <w:sz w:val="21"/>
          <w:szCs w:val="21"/>
        </w:rPr>
        <w:t>rozprestieracia</w:t>
      </w:r>
      <w:proofErr w:type="spellEnd"/>
    </w:p>
    <w:p w14:paraId="0FD708A7" w14:textId="77777777" w:rsidR="009A7300" w:rsidRPr="00780D7C" w:rsidRDefault="009A7300" w:rsidP="009A7300">
      <w:pPr>
        <w:pStyle w:val="Zkladntext"/>
        <w:spacing w:before="97" w:line="242" w:lineRule="auto"/>
        <w:ind w:right="106"/>
        <w:rPr>
          <w:rFonts w:ascii="Arial Narrow" w:hAnsi="Arial Narrow"/>
          <w:sz w:val="21"/>
          <w:szCs w:val="21"/>
        </w:rPr>
      </w:pP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hladiaca</w:t>
      </w:r>
      <w:r w:rsidRPr="00780D7C">
        <w:rPr>
          <w:rFonts w:ascii="Arial Narrow" w:hAnsi="Arial Narrow"/>
          <w:spacing w:val="1"/>
          <w:sz w:val="21"/>
          <w:szCs w:val="21"/>
        </w:rPr>
        <w:t xml:space="preserve"> </w:t>
      </w:r>
      <w:r w:rsidRPr="00780D7C">
        <w:rPr>
          <w:rFonts w:ascii="Arial Narrow" w:hAnsi="Arial Narrow"/>
          <w:sz w:val="21"/>
          <w:szCs w:val="21"/>
        </w:rPr>
        <w:t>doska</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vyhrievaná</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vybavená</w:t>
      </w:r>
      <w:r w:rsidRPr="00780D7C">
        <w:rPr>
          <w:rFonts w:ascii="Arial Narrow" w:hAnsi="Arial Narrow"/>
          <w:spacing w:val="1"/>
          <w:sz w:val="21"/>
          <w:szCs w:val="21"/>
        </w:rPr>
        <w:t xml:space="preserve"> </w:t>
      </w:r>
      <w:r w:rsidRPr="00780D7C">
        <w:rPr>
          <w:rFonts w:ascii="Arial Narrow" w:hAnsi="Arial Narrow"/>
          <w:sz w:val="21"/>
          <w:szCs w:val="21"/>
        </w:rPr>
        <w:t>vibračným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hutniacim</w:t>
      </w:r>
      <w:r w:rsidRPr="00780D7C">
        <w:rPr>
          <w:rFonts w:ascii="Arial Narrow" w:hAnsi="Arial Narrow"/>
          <w:spacing w:val="1"/>
          <w:sz w:val="21"/>
          <w:szCs w:val="21"/>
        </w:rPr>
        <w:t xml:space="preserve"> </w:t>
      </w:r>
      <w:r w:rsidRPr="00780D7C">
        <w:rPr>
          <w:rFonts w:ascii="Arial Narrow" w:hAnsi="Arial Narrow"/>
          <w:sz w:val="21"/>
          <w:szCs w:val="21"/>
        </w:rPr>
        <w:t>trámom</w:t>
      </w:r>
      <w:r w:rsidRPr="00780D7C">
        <w:rPr>
          <w:rFonts w:ascii="Arial Narrow" w:hAnsi="Arial Narrow"/>
          <w:spacing w:val="1"/>
          <w:sz w:val="21"/>
          <w:szCs w:val="21"/>
        </w:rPr>
        <w:t xml:space="preserve"> </w:t>
      </w:r>
      <w:r w:rsidRPr="00780D7C">
        <w:rPr>
          <w:rFonts w:ascii="Arial Narrow" w:hAnsi="Arial Narrow"/>
          <w:sz w:val="21"/>
          <w:szCs w:val="21"/>
        </w:rPr>
        <w:t xml:space="preserve">zabezpečujúcim rovnomerný a účinný stupeň </w:t>
      </w:r>
      <w:proofErr w:type="spellStart"/>
      <w:r w:rsidRPr="00780D7C">
        <w:rPr>
          <w:rFonts w:ascii="Arial Narrow" w:hAnsi="Arial Narrow"/>
          <w:sz w:val="21"/>
          <w:szCs w:val="21"/>
        </w:rPr>
        <w:t>predhutnenia</w:t>
      </w:r>
      <w:proofErr w:type="spellEnd"/>
      <w:r w:rsidRPr="00780D7C">
        <w:rPr>
          <w:rFonts w:ascii="Arial Narrow" w:hAnsi="Arial Narrow"/>
          <w:spacing w:val="58"/>
          <w:sz w:val="21"/>
          <w:szCs w:val="21"/>
        </w:rPr>
        <w:t xml:space="preserve"> </w:t>
      </w:r>
      <w:r w:rsidRPr="00780D7C">
        <w:rPr>
          <w:rFonts w:ascii="Arial Narrow" w:hAnsi="Arial Narrow"/>
          <w:sz w:val="21"/>
          <w:szCs w:val="21"/>
        </w:rPr>
        <w:t xml:space="preserve">zmesi za </w:t>
      </w:r>
      <w:proofErr w:type="spellStart"/>
      <w:r w:rsidRPr="00780D7C">
        <w:rPr>
          <w:rFonts w:ascii="Arial Narrow" w:hAnsi="Arial Narrow"/>
          <w:sz w:val="21"/>
          <w:szCs w:val="21"/>
        </w:rPr>
        <w:t>finišerom</w:t>
      </w:r>
      <w:proofErr w:type="spellEnd"/>
      <w:r w:rsidRPr="00780D7C">
        <w:rPr>
          <w:rFonts w:ascii="Arial Narrow" w:hAnsi="Arial Narrow"/>
          <w:sz w:val="21"/>
          <w:szCs w:val="21"/>
        </w:rPr>
        <w:t xml:space="preserve"> po</w:t>
      </w:r>
      <w:r w:rsidRPr="00780D7C">
        <w:rPr>
          <w:rFonts w:ascii="Arial Narrow" w:hAnsi="Arial Narrow"/>
          <w:spacing w:val="58"/>
          <w:sz w:val="21"/>
          <w:szCs w:val="21"/>
        </w:rPr>
        <w:t xml:space="preserve"> </w:t>
      </w:r>
      <w:r w:rsidRPr="00780D7C">
        <w:rPr>
          <w:rFonts w:ascii="Arial Narrow" w:hAnsi="Arial Narrow"/>
          <w:sz w:val="21"/>
          <w:szCs w:val="21"/>
        </w:rPr>
        <w:t>celej</w:t>
      </w:r>
      <w:r w:rsidRPr="00780D7C">
        <w:rPr>
          <w:rFonts w:ascii="Arial Narrow" w:hAnsi="Arial Narrow"/>
          <w:spacing w:val="59"/>
          <w:sz w:val="21"/>
          <w:szCs w:val="21"/>
        </w:rPr>
        <w:t xml:space="preserve"> </w:t>
      </w:r>
      <w:r w:rsidRPr="00780D7C">
        <w:rPr>
          <w:rFonts w:ascii="Arial Narrow" w:hAnsi="Arial Narrow"/>
          <w:sz w:val="21"/>
          <w:szCs w:val="21"/>
        </w:rPr>
        <w:t>šírke</w:t>
      </w:r>
      <w:r w:rsidRPr="00780D7C">
        <w:rPr>
          <w:rFonts w:ascii="Arial Narrow" w:hAnsi="Arial Narrow"/>
          <w:spacing w:val="1"/>
          <w:sz w:val="21"/>
          <w:szCs w:val="21"/>
        </w:rPr>
        <w:t xml:space="preserve"> </w:t>
      </w:r>
      <w:r w:rsidRPr="00780D7C">
        <w:rPr>
          <w:rFonts w:ascii="Arial Narrow" w:hAnsi="Arial Narrow"/>
          <w:sz w:val="21"/>
          <w:szCs w:val="21"/>
        </w:rPr>
        <w:t>jej</w:t>
      </w:r>
      <w:r w:rsidRPr="00780D7C">
        <w:rPr>
          <w:rFonts w:ascii="Arial Narrow" w:hAnsi="Arial Narrow"/>
          <w:spacing w:val="15"/>
          <w:sz w:val="21"/>
          <w:szCs w:val="21"/>
        </w:rPr>
        <w:t xml:space="preserve"> </w:t>
      </w:r>
      <w:r w:rsidRPr="00780D7C">
        <w:rPr>
          <w:rFonts w:ascii="Arial Narrow" w:hAnsi="Arial Narrow"/>
          <w:sz w:val="21"/>
          <w:szCs w:val="21"/>
        </w:rPr>
        <w:t>kladenia.</w:t>
      </w:r>
    </w:p>
    <w:p w14:paraId="4773B015" w14:textId="77777777" w:rsidR="009A7300" w:rsidRPr="00780D7C" w:rsidRDefault="009A7300" w:rsidP="00455941">
      <w:pPr>
        <w:pStyle w:val="Nadpis3"/>
        <w:rPr>
          <w:rFonts w:ascii="Arial Narrow" w:hAnsi="Arial Narrow"/>
          <w:sz w:val="21"/>
          <w:szCs w:val="21"/>
        </w:rPr>
      </w:pPr>
      <w:bookmarkStart w:id="135" w:name="_TOC_250006"/>
      <w:r w:rsidRPr="00780D7C">
        <w:rPr>
          <w:rFonts w:ascii="Arial Narrow" w:hAnsi="Arial Narrow"/>
          <w:sz w:val="21"/>
          <w:szCs w:val="21"/>
        </w:rPr>
        <w:t>Hutniace</w:t>
      </w:r>
      <w:r w:rsidRPr="00780D7C">
        <w:rPr>
          <w:rFonts w:ascii="Arial Narrow" w:hAnsi="Arial Narrow"/>
          <w:spacing w:val="53"/>
          <w:sz w:val="21"/>
          <w:szCs w:val="21"/>
        </w:rPr>
        <w:t xml:space="preserve"> </w:t>
      </w:r>
      <w:bookmarkEnd w:id="135"/>
      <w:r w:rsidRPr="00780D7C">
        <w:rPr>
          <w:rFonts w:ascii="Arial Narrow" w:hAnsi="Arial Narrow"/>
          <w:sz w:val="21"/>
          <w:szCs w:val="21"/>
        </w:rPr>
        <w:t>mechanizmy</w:t>
      </w:r>
    </w:p>
    <w:p w14:paraId="3C36DF0F" w14:textId="77777777" w:rsidR="009A7300" w:rsidRPr="00780D7C" w:rsidRDefault="009A7300" w:rsidP="00BD68E9">
      <w:pPr>
        <w:pStyle w:val="Zkladntext"/>
        <w:spacing w:before="123" w:line="244" w:lineRule="auto"/>
        <w:ind w:right="104"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dosiahnutie</w:t>
      </w:r>
      <w:r w:rsidRPr="00780D7C">
        <w:rPr>
          <w:rFonts w:ascii="Arial Narrow" w:hAnsi="Arial Narrow"/>
          <w:spacing w:val="1"/>
          <w:sz w:val="21"/>
          <w:szCs w:val="21"/>
        </w:rPr>
        <w:t xml:space="preserve"> </w:t>
      </w:r>
      <w:r w:rsidRPr="00780D7C">
        <w:rPr>
          <w:rFonts w:ascii="Arial Narrow" w:hAnsi="Arial Narrow"/>
          <w:sz w:val="21"/>
          <w:szCs w:val="21"/>
        </w:rPr>
        <w:t>požadovanej</w:t>
      </w:r>
      <w:r w:rsidRPr="00780D7C">
        <w:rPr>
          <w:rFonts w:ascii="Arial Narrow" w:hAnsi="Arial Narrow"/>
          <w:spacing w:val="1"/>
          <w:sz w:val="21"/>
          <w:szCs w:val="21"/>
        </w:rPr>
        <w:t xml:space="preserve"> </w:t>
      </w:r>
      <w:r w:rsidRPr="00780D7C">
        <w:rPr>
          <w:rFonts w:ascii="Arial Narrow" w:hAnsi="Arial Narrow"/>
          <w:sz w:val="21"/>
          <w:szCs w:val="21"/>
        </w:rPr>
        <w:t>miery</w:t>
      </w:r>
      <w:r w:rsidRPr="00780D7C">
        <w:rPr>
          <w:rFonts w:ascii="Arial Narrow" w:hAnsi="Arial Narrow"/>
          <w:spacing w:val="1"/>
          <w:sz w:val="21"/>
          <w:szCs w:val="21"/>
        </w:rPr>
        <w:t xml:space="preserve"> </w:t>
      </w:r>
      <w:r w:rsidRPr="00780D7C">
        <w:rPr>
          <w:rFonts w:ascii="Arial Narrow" w:hAnsi="Arial Narrow"/>
          <w:sz w:val="21"/>
          <w:szCs w:val="21"/>
        </w:rPr>
        <w:t>zhutnenia</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použiť</w:t>
      </w:r>
      <w:r w:rsidRPr="00780D7C">
        <w:rPr>
          <w:rFonts w:ascii="Arial Narrow" w:hAnsi="Arial Narrow"/>
          <w:spacing w:val="59"/>
          <w:sz w:val="21"/>
          <w:szCs w:val="21"/>
        </w:rPr>
        <w:t xml:space="preserve"> </w:t>
      </w:r>
      <w:r w:rsidRPr="00780D7C">
        <w:rPr>
          <w:rFonts w:ascii="Arial Narrow" w:hAnsi="Arial Narrow"/>
          <w:sz w:val="21"/>
          <w:szCs w:val="21"/>
        </w:rPr>
        <w:t>hladké,</w:t>
      </w:r>
      <w:r w:rsidRPr="00780D7C">
        <w:rPr>
          <w:rFonts w:ascii="Arial Narrow" w:hAnsi="Arial Narrow"/>
          <w:spacing w:val="59"/>
          <w:sz w:val="21"/>
          <w:szCs w:val="21"/>
        </w:rPr>
        <w:t xml:space="preserve"> </w:t>
      </w:r>
      <w:r w:rsidRPr="00780D7C">
        <w:rPr>
          <w:rFonts w:ascii="Arial Narrow" w:hAnsi="Arial Narrow"/>
          <w:sz w:val="21"/>
          <w:szCs w:val="21"/>
        </w:rPr>
        <w:t>pneumatikové,</w:t>
      </w:r>
      <w:r w:rsidRPr="00780D7C">
        <w:rPr>
          <w:rFonts w:ascii="Arial Narrow" w:hAnsi="Arial Narrow"/>
          <w:spacing w:val="1"/>
          <w:sz w:val="21"/>
          <w:szCs w:val="21"/>
        </w:rPr>
        <w:t xml:space="preserve"> </w:t>
      </w:r>
      <w:r w:rsidRPr="00780D7C">
        <w:rPr>
          <w:rFonts w:ascii="Arial Narrow" w:hAnsi="Arial Narrow"/>
          <w:sz w:val="21"/>
          <w:szCs w:val="21"/>
        </w:rPr>
        <w:t>vibračné</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kombinované</w:t>
      </w:r>
      <w:r w:rsidRPr="00780D7C">
        <w:rPr>
          <w:rFonts w:ascii="Arial Narrow" w:hAnsi="Arial Narrow"/>
          <w:spacing w:val="1"/>
          <w:sz w:val="21"/>
          <w:szCs w:val="21"/>
        </w:rPr>
        <w:t xml:space="preserve"> </w:t>
      </w:r>
      <w:r w:rsidRPr="00780D7C">
        <w:rPr>
          <w:rFonts w:ascii="Arial Narrow" w:hAnsi="Arial Narrow"/>
          <w:sz w:val="21"/>
          <w:szCs w:val="21"/>
        </w:rPr>
        <w:t>valce.</w:t>
      </w:r>
      <w:r w:rsidRPr="00780D7C">
        <w:rPr>
          <w:rFonts w:ascii="Arial Narrow" w:hAnsi="Arial Narrow"/>
          <w:spacing w:val="1"/>
          <w:sz w:val="21"/>
          <w:szCs w:val="21"/>
        </w:rPr>
        <w:t xml:space="preserve"> </w:t>
      </w:r>
      <w:r w:rsidRPr="00780D7C">
        <w:rPr>
          <w:rFonts w:ascii="Arial Narrow" w:hAnsi="Arial Narrow"/>
          <w:sz w:val="21"/>
          <w:szCs w:val="21"/>
        </w:rPr>
        <w:t>Valce</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 dobrom</w:t>
      </w:r>
      <w:r w:rsidRPr="00780D7C">
        <w:rPr>
          <w:rFonts w:ascii="Arial Narrow" w:hAnsi="Arial Narrow"/>
          <w:spacing w:val="1"/>
          <w:sz w:val="21"/>
          <w:szCs w:val="21"/>
        </w:rPr>
        <w:t xml:space="preserve"> </w:t>
      </w:r>
      <w:r w:rsidRPr="00780D7C">
        <w:rPr>
          <w:rFonts w:ascii="Arial Narrow" w:hAnsi="Arial Narrow"/>
          <w:sz w:val="21"/>
          <w:szCs w:val="21"/>
        </w:rPr>
        <w:t>technickom</w:t>
      </w:r>
      <w:r w:rsidRPr="00780D7C">
        <w:rPr>
          <w:rFonts w:ascii="Arial Narrow" w:hAnsi="Arial Narrow"/>
          <w:spacing w:val="1"/>
          <w:sz w:val="21"/>
          <w:szCs w:val="21"/>
        </w:rPr>
        <w:t xml:space="preserve"> </w:t>
      </w:r>
      <w:r w:rsidRPr="00780D7C">
        <w:rPr>
          <w:rFonts w:ascii="Arial Narrow" w:hAnsi="Arial Narrow"/>
          <w:sz w:val="21"/>
          <w:szCs w:val="21"/>
        </w:rPr>
        <w:t>stave</w:t>
      </w:r>
      <w:r w:rsidRPr="00780D7C">
        <w:rPr>
          <w:rFonts w:ascii="Arial Narrow" w:hAnsi="Arial Narrow"/>
          <w:spacing w:val="1"/>
          <w:sz w:val="21"/>
          <w:szCs w:val="21"/>
        </w:rPr>
        <w:t xml:space="preserve"> </w:t>
      </w:r>
      <w:r w:rsidRPr="00780D7C">
        <w:rPr>
          <w:rFonts w:ascii="Arial Narrow" w:hAnsi="Arial Narrow"/>
          <w:sz w:val="21"/>
          <w:szCs w:val="21"/>
        </w:rPr>
        <w:t>a musia</w:t>
      </w:r>
      <w:r w:rsidRPr="00780D7C">
        <w:rPr>
          <w:rFonts w:ascii="Arial Narrow" w:hAnsi="Arial Narrow"/>
          <w:spacing w:val="1"/>
          <w:sz w:val="21"/>
          <w:szCs w:val="21"/>
        </w:rPr>
        <w:t xml:space="preserve"> </w:t>
      </w:r>
      <w:r w:rsidRPr="00780D7C">
        <w:rPr>
          <w:rFonts w:ascii="Arial Narrow" w:hAnsi="Arial Narrow"/>
          <w:sz w:val="21"/>
          <w:szCs w:val="21"/>
        </w:rPr>
        <w:t>zabezpečovať plynulosť zmeny smeru jazdy bez spätného trhnutia. Oceľové valce sa môžu</w:t>
      </w:r>
      <w:r w:rsidRPr="00780D7C">
        <w:rPr>
          <w:rFonts w:ascii="Arial Narrow" w:hAnsi="Arial Narrow"/>
          <w:spacing w:val="1"/>
          <w:sz w:val="21"/>
          <w:szCs w:val="21"/>
        </w:rPr>
        <w:t xml:space="preserve"> </w:t>
      </w:r>
      <w:r w:rsidRPr="00780D7C">
        <w:rPr>
          <w:rFonts w:ascii="Arial Narrow" w:hAnsi="Arial Narrow"/>
          <w:sz w:val="21"/>
          <w:szCs w:val="21"/>
        </w:rPr>
        <w:t>kropiť</w:t>
      </w:r>
      <w:r w:rsidRPr="00780D7C">
        <w:rPr>
          <w:rFonts w:ascii="Arial Narrow" w:hAnsi="Arial Narrow"/>
          <w:spacing w:val="1"/>
          <w:sz w:val="21"/>
          <w:szCs w:val="21"/>
        </w:rPr>
        <w:t xml:space="preserve"> </w:t>
      </w:r>
      <w:r w:rsidRPr="00780D7C">
        <w:rPr>
          <w:rFonts w:ascii="Arial Narrow" w:hAnsi="Arial Narrow"/>
          <w:sz w:val="21"/>
          <w:szCs w:val="21"/>
        </w:rPr>
        <w:t>len</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voda</w:t>
      </w:r>
      <w:r w:rsidRPr="00780D7C">
        <w:rPr>
          <w:rFonts w:ascii="Arial Narrow" w:hAnsi="Arial Narrow"/>
          <w:spacing w:val="1"/>
          <w:sz w:val="21"/>
          <w:szCs w:val="21"/>
        </w:rPr>
        <w:t xml:space="preserve"> </w:t>
      </w:r>
      <w:r w:rsidRPr="00780D7C">
        <w:rPr>
          <w:rFonts w:ascii="Arial Narrow" w:hAnsi="Arial Narrow"/>
          <w:sz w:val="21"/>
          <w:szCs w:val="21"/>
        </w:rPr>
        <w:t>z nich</w:t>
      </w:r>
      <w:r w:rsidRPr="00780D7C">
        <w:rPr>
          <w:rFonts w:ascii="Arial Narrow" w:hAnsi="Arial Narrow"/>
          <w:spacing w:val="1"/>
          <w:sz w:val="21"/>
          <w:szCs w:val="21"/>
        </w:rPr>
        <w:t xml:space="preserve"> </w:t>
      </w:r>
      <w:r w:rsidRPr="00780D7C">
        <w:rPr>
          <w:rFonts w:ascii="Arial Narrow" w:hAnsi="Arial Narrow"/>
          <w:sz w:val="21"/>
          <w:szCs w:val="21"/>
        </w:rPr>
        <w:t>nestekala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povrch</w:t>
      </w:r>
      <w:r w:rsidRPr="00780D7C">
        <w:rPr>
          <w:rFonts w:ascii="Arial Narrow" w:hAnsi="Arial Narrow"/>
          <w:spacing w:val="1"/>
          <w:sz w:val="21"/>
          <w:szCs w:val="21"/>
        </w:rPr>
        <w:t xml:space="preserve"> </w:t>
      </w:r>
      <w:r w:rsidRPr="00780D7C">
        <w:rPr>
          <w:rFonts w:ascii="Arial Narrow" w:hAnsi="Arial Narrow"/>
          <w:sz w:val="21"/>
          <w:szCs w:val="21"/>
        </w:rPr>
        <w:t>vozovky a</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pri hutnení na</w:t>
      </w:r>
      <w:r w:rsidRPr="00780D7C">
        <w:rPr>
          <w:rFonts w:ascii="Arial Narrow" w:hAnsi="Arial Narrow"/>
          <w:spacing w:val="58"/>
          <w:sz w:val="21"/>
          <w:szCs w:val="21"/>
        </w:rPr>
        <w:t xml:space="preserve"> </w:t>
      </w:r>
      <w:proofErr w:type="spellStart"/>
      <w:r w:rsidRPr="00780D7C">
        <w:rPr>
          <w:rFonts w:ascii="Arial Narrow" w:hAnsi="Arial Narrow"/>
          <w:sz w:val="21"/>
          <w:szCs w:val="21"/>
        </w:rPr>
        <w:t>ne</w:t>
      </w:r>
      <w:proofErr w:type="spellEnd"/>
      <w:r w:rsidRPr="00780D7C">
        <w:rPr>
          <w:rFonts w:ascii="Arial Narrow" w:hAnsi="Arial Narrow"/>
          <w:spacing w:val="1"/>
          <w:sz w:val="21"/>
          <w:szCs w:val="21"/>
        </w:rPr>
        <w:t xml:space="preserve"> </w:t>
      </w:r>
      <w:r w:rsidRPr="00780D7C">
        <w:rPr>
          <w:rFonts w:ascii="Arial Narrow" w:hAnsi="Arial Narrow"/>
          <w:sz w:val="21"/>
          <w:szCs w:val="21"/>
        </w:rPr>
        <w:t>nelepila.</w:t>
      </w:r>
      <w:r w:rsidRPr="00780D7C">
        <w:rPr>
          <w:rFonts w:ascii="Arial Narrow" w:hAnsi="Arial Narrow"/>
          <w:spacing w:val="59"/>
          <w:sz w:val="21"/>
          <w:szCs w:val="21"/>
        </w:rPr>
        <w:t xml:space="preserve"> </w:t>
      </w:r>
      <w:r w:rsidRPr="00780D7C">
        <w:rPr>
          <w:rFonts w:ascii="Arial Narrow" w:hAnsi="Arial Narrow"/>
          <w:sz w:val="21"/>
          <w:szCs w:val="21"/>
        </w:rPr>
        <w:t>Pneumatikové</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kombinované</w:t>
      </w:r>
      <w:r w:rsidRPr="00780D7C">
        <w:rPr>
          <w:rFonts w:ascii="Arial Narrow" w:hAnsi="Arial Narrow"/>
          <w:spacing w:val="59"/>
          <w:sz w:val="21"/>
          <w:szCs w:val="21"/>
        </w:rPr>
        <w:t xml:space="preserve"> </w:t>
      </w:r>
      <w:r w:rsidRPr="00780D7C">
        <w:rPr>
          <w:rFonts w:ascii="Arial Narrow" w:hAnsi="Arial Narrow"/>
          <w:sz w:val="21"/>
          <w:szCs w:val="21"/>
        </w:rPr>
        <w:t>valce</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mať</w:t>
      </w:r>
      <w:r w:rsidRPr="00780D7C">
        <w:rPr>
          <w:rFonts w:ascii="Arial Narrow" w:hAnsi="Arial Narrow"/>
          <w:spacing w:val="59"/>
          <w:sz w:val="21"/>
          <w:szCs w:val="21"/>
        </w:rPr>
        <w:t xml:space="preserve"> </w:t>
      </w:r>
      <w:r w:rsidRPr="00780D7C">
        <w:rPr>
          <w:rFonts w:ascii="Arial Narrow" w:hAnsi="Arial Narrow"/>
          <w:sz w:val="21"/>
          <w:szCs w:val="21"/>
        </w:rPr>
        <w:t>zariadenie</w:t>
      </w:r>
      <w:r w:rsidRPr="00780D7C">
        <w:rPr>
          <w:rFonts w:ascii="Arial Narrow" w:hAnsi="Arial Narrow"/>
          <w:spacing w:val="59"/>
          <w:sz w:val="21"/>
          <w:szCs w:val="21"/>
        </w:rPr>
        <w:t xml:space="preserve"> </w:t>
      </w:r>
      <w:r w:rsidRPr="00780D7C">
        <w:rPr>
          <w:rFonts w:ascii="Arial Narrow" w:hAnsi="Arial Narrow"/>
          <w:sz w:val="21"/>
          <w:szCs w:val="21"/>
        </w:rPr>
        <w:t>umožňujúce</w:t>
      </w:r>
      <w:r w:rsidRPr="00780D7C">
        <w:rPr>
          <w:rFonts w:ascii="Arial Narrow" w:hAnsi="Arial Narrow"/>
          <w:spacing w:val="1"/>
          <w:sz w:val="21"/>
          <w:szCs w:val="21"/>
        </w:rPr>
        <w:t xml:space="preserve"> </w:t>
      </w:r>
      <w:r w:rsidRPr="00780D7C">
        <w:rPr>
          <w:rFonts w:ascii="Arial Narrow" w:hAnsi="Arial Narrow"/>
          <w:sz w:val="21"/>
          <w:szCs w:val="21"/>
        </w:rPr>
        <w:t>plynulú zmenu tlaku v</w:t>
      </w:r>
      <w:r w:rsidRPr="00780D7C">
        <w:rPr>
          <w:rFonts w:ascii="Arial Narrow" w:hAnsi="Arial Narrow"/>
          <w:spacing w:val="1"/>
          <w:sz w:val="21"/>
          <w:szCs w:val="21"/>
        </w:rPr>
        <w:t xml:space="preserve"> </w:t>
      </w:r>
      <w:r w:rsidRPr="00780D7C">
        <w:rPr>
          <w:rFonts w:ascii="Arial Narrow" w:hAnsi="Arial Narrow"/>
          <w:sz w:val="21"/>
          <w:szCs w:val="21"/>
        </w:rPr>
        <w:t>pneumatikách,</w:t>
      </w:r>
      <w:r w:rsidRPr="00780D7C">
        <w:rPr>
          <w:rFonts w:ascii="Arial Narrow" w:hAnsi="Arial Narrow"/>
          <w:spacing w:val="58"/>
          <w:sz w:val="21"/>
          <w:szCs w:val="21"/>
        </w:rPr>
        <w:t xml:space="preserve"> </w:t>
      </w:r>
      <w:r w:rsidRPr="00780D7C">
        <w:rPr>
          <w:rFonts w:ascii="Arial Narrow" w:hAnsi="Arial Narrow"/>
          <w:sz w:val="21"/>
          <w:szCs w:val="21"/>
        </w:rPr>
        <w:t>pričom</w:t>
      </w:r>
      <w:r w:rsidRPr="00780D7C">
        <w:rPr>
          <w:rFonts w:ascii="Arial Narrow" w:hAnsi="Arial Narrow"/>
          <w:spacing w:val="58"/>
          <w:sz w:val="21"/>
          <w:szCs w:val="21"/>
        </w:rPr>
        <w:t xml:space="preserve"> </w:t>
      </w:r>
      <w:r w:rsidRPr="00780D7C">
        <w:rPr>
          <w:rFonts w:ascii="Arial Narrow" w:hAnsi="Arial Narrow"/>
          <w:sz w:val="21"/>
          <w:szCs w:val="21"/>
        </w:rPr>
        <w:t>všetky pneumatiky sa musia hustiť na rovnaký</w:t>
      </w:r>
      <w:r w:rsidRPr="00780D7C">
        <w:rPr>
          <w:rFonts w:ascii="Arial Narrow" w:hAnsi="Arial Narrow"/>
          <w:spacing w:val="1"/>
          <w:sz w:val="21"/>
          <w:szCs w:val="21"/>
        </w:rPr>
        <w:t xml:space="preserve"> </w:t>
      </w:r>
      <w:r w:rsidRPr="00780D7C">
        <w:rPr>
          <w:rFonts w:ascii="Arial Narrow" w:hAnsi="Arial Narrow"/>
          <w:sz w:val="21"/>
          <w:szCs w:val="21"/>
        </w:rPr>
        <w:t>tlak.</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každej</w:t>
      </w:r>
      <w:r w:rsidRPr="00780D7C">
        <w:rPr>
          <w:rFonts w:ascii="Arial Narrow" w:hAnsi="Arial Narrow"/>
          <w:spacing w:val="1"/>
          <w:sz w:val="21"/>
          <w:szCs w:val="21"/>
        </w:rPr>
        <w:t xml:space="preserve"> </w:t>
      </w:r>
      <w:r w:rsidRPr="00780D7C">
        <w:rPr>
          <w:rFonts w:ascii="Arial Narrow" w:hAnsi="Arial Narrow"/>
          <w:sz w:val="21"/>
          <w:szCs w:val="21"/>
        </w:rPr>
        <w:t>hutniacej</w:t>
      </w:r>
      <w:r w:rsidRPr="00780D7C">
        <w:rPr>
          <w:rFonts w:ascii="Arial Narrow" w:hAnsi="Arial Narrow"/>
          <w:spacing w:val="58"/>
          <w:sz w:val="21"/>
          <w:szCs w:val="21"/>
        </w:rPr>
        <w:t xml:space="preserve"> </w:t>
      </w:r>
      <w:r w:rsidRPr="00780D7C">
        <w:rPr>
          <w:rFonts w:ascii="Arial Narrow" w:hAnsi="Arial Narrow"/>
          <w:sz w:val="21"/>
          <w:szCs w:val="21"/>
        </w:rPr>
        <w:t>zostave</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8"/>
          <w:sz w:val="21"/>
          <w:szCs w:val="21"/>
        </w:rPr>
        <w:t xml:space="preserve"> </w:t>
      </w:r>
      <w:r w:rsidRPr="00780D7C">
        <w:rPr>
          <w:rFonts w:ascii="Arial Narrow" w:hAnsi="Arial Narrow"/>
          <w:sz w:val="21"/>
          <w:szCs w:val="21"/>
        </w:rPr>
        <w:t>stále</w:t>
      </w:r>
      <w:r w:rsidRPr="00780D7C">
        <w:rPr>
          <w:rFonts w:ascii="Arial Narrow" w:hAnsi="Arial Narrow"/>
          <w:spacing w:val="59"/>
          <w:sz w:val="21"/>
          <w:szCs w:val="21"/>
        </w:rPr>
        <w:t xml:space="preserve"> </w:t>
      </w:r>
      <w:r w:rsidRPr="00780D7C">
        <w:rPr>
          <w:rFonts w:ascii="Arial Narrow" w:hAnsi="Arial Narrow"/>
          <w:sz w:val="21"/>
          <w:szCs w:val="21"/>
        </w:rPr>
        <w:t>pripravený</w:t>
      </w:r>
      <w:r w:rsidRPr="00780D7C">
        <w:rPr>
          <w:rFonts w:ascii="Arial Narrow" w:hAnsi="Arial Narrow"/>
          <w:spacing w:val="58"/>
          <w:sz w:val="21"/>
          <w:szCs w:val="21"/>
        </w:rPr>
        <w:t xml:space="preserve"> </w:t>
      </w:r>
      <w:r w:rsidRPr="00780D7C">
        <w:rPr>
          <w:rFonts w:ascii="Arial Narrow" w:hAnsi="Arial Narrow"/>
          <w:sz w:val="21"/>
          <w:szCs w:val="21"/>
        </w:rPr>
        <w:t>aspoň</w:t>
      </w:r>
      <w:r w:rsidRPr="00780D7C">
        <w:rPr>
          <w:rFonts w:ascii="Arial Narrow" w:hAnsi="Arial Narrow"/>
          <w:spacing w:val="59"/>
          <w:sz w:val="21"/>
          <w:szCs w:val="21"/>
        </w:rPr>
        <w:t xml:space="preserve"> </w:t>
      </w:r>
      <w:r w:rsidRPr="00780D7C">
        <w:rPr>
          <w:rFonts w:ascii="Arial Narrow" w:hAnsi="Arial Narrow"/>
          <w:sz w:val="21"/>
          <w:szCs w:val="21"/>
        </w:rPr>
        <w:t>jeden</w:t>
      </w:r>
      <w:r w:rsidRPr="00780D7C">
        <w:rPr>
          <w:rFonts w:ascii="Arial Narrow" w:hAnsi="Arial Narrow"/>
          <w:spacing w:val="58"/>
          <w:sz w:val="21"/>
          <w:szCs w:val="21"/>
        </w:rPr>
        <w:t xml:space="preserve"> </w:t>
      </w:r>
      <w:r w:rsidRPr="00780D7C">
        <w:rPr>
          <w:rFonts w:ascii="Arial Narrow" w:hAnsi="Arial Narrow"/>
          <w:sz w:val="21"/>
          <w:szCs w:val="21"/>
        </w:rPr>
        <w:t>náhradný</w:t>
      </w:r>
      <w:r w:rsidRPr="00780D7C">
        <w:rPr>
          <w:rFonts w:ascii="Arial Narrow" w:hAnsi="Arial Narrow"/>
          <w:spacing w:val="58"/>
          <w:sz w:val="21"/>
          <w:szCs w:val="21"/>
        </w:rPr>
        <w:t xml:space="preserve"> </w:t>
      </w:r>
      <w:r w:rsidRPr="00780D7C">
        <w:rPr>
          <w:rFonts w:ascii="Arial Narrow" w:hAnsi="Arial Narrow"/>
          <w:sz w:val="21"/>
          <w:szCs w:val="21"/>
        </w:rPr>
        <w:t>valec</w:t>
      </w:r>
      <w:r w:rsidRPr="00780D7C">
        <w:rPr>
          <w:rFonts w:ascii="Arial Narrow" w:hAnsi="Arial Narrow"/>
          <w:spacing w:val="1"/>
          <w:sz w:val="21"/>
          <w:szCs w:val="21"/>
        </w:rPr>
        <w:t xml:space="preserve"> </w:t>
      </w:r>
      <w:r w:rsidRPr="00780D7C">
        <w:rPr>
          <w:rFonts w:ascii="Arial Narrow" w:hAnsi="Arial Narrow"/>
          <w:sz w:val="21"/>
          <w:szCs w:val="21"/>
        </w:rPr>
        <w:t>(pre prípad poruchy). Miesta nedostupné pre valce (napr. okolo vpustí) sa zhutnia vhodnými</w:t>
      </w:r>
      <w:r w:rsidRPr="00780D7C">
        <w:rPr>
          <w:rFonts w:ascii="Arial Narrow" w:hAnsi="Arial Narrow"/>
          <w:spacing w:val="1"/>
          <w:sz w:val="21"/>
          <w:szCs w:val="21"/>
        </w:rPr>
        <w:t xml:space="preserve"> </w:t>
      </w:r>
      <w:r w:rsidRPr="00780D7C">
        <w:rPr>
          <w:rFonts w:ascii="Arial Narrow" w:hAnsi="Arial Narrow"/>
          <w:sz w:val="21"/>
          <w:szCs w:val="21"/>
        </w:rPr>
        <w:t>mechanizmami</w:t>
      </w:r>
      <w:r w:rsidRPr="00780D7C">
        <w:rPr>
          <w:rFonts w:ascii="Arial Narrow" w:hAnsi="Arial Narrow"/>
          <w:spacing w:val="17"/>
          <w:sz w:val="21"/>
          <w:szCs w:val="21"/>
        </w:rPr>
        <w:t xml:space="preserve"> </w:t>
      </w:r>
      <w:r w:rsidRPr="00780D7C">
        <w:rPr>
          <w:rFonts w:ascii="Arial Narrow" w:hAnsi="Arial Narrow"/>
          <w:sz w:val="21"/>
          <w:szCs w:val="21"/>
        </w:rPr>
        <w:t>tak,</w:t>
      </w:r>
      <w:r w:rsidRPr="00780D7C">
        <w:rPr>
          <w:rFonts w:ascii="Arial Narrow" w:hAnsi="Arial Narrow"/>
          <w:spacing w:val="20"/>
          <w:sz w:val="21"/>
          <w:szCs w:val="21"/>
        </w:rPr>
        <w:t xml:space="preserve"> </w:t>
      </w:r>
      <w:r w:rsidRPr="00780D7C">
        <w:rPr>
          <w:rFonts w:ascii="Arial Narrow" w:hAnsi="Arial Narrow"/>
          <w:sz w:val="21"/>
          <w:szCs w:val="21"/>
        </w:rPr>
        <w:t>aby</w:t>
      </w:r>
      <w:r w:rsidRPr="00780D7C">
        <w:rPr>
          <w:rFonts w:ascii="Arial Narrow" w:hAnsi="Arial Narrow"/>
          <w:spacing w:val="16"/>
          <w:sz w:val="21"/>
          <w:szCs w:val="21"/>
        </w:rPr>
        <w:t xml:space="preserve"> </w:t>
      </w:r>
      <w:r w:rsidRPr="00780D7C">
        <w:rPr>
          <w:rFonts w:ascii="Arial Narrow" w:hAnsi="Arial Narrow"/>
          <w:sz w:val="21"/>
          <w:szCs w:val="21"/>
        </w:rPr>
        <w:t>sa</w:t>
      </w:r>
      <w:r w:rsidRPr="00780D7C">
        <w:rPr>
          <w:rFonts w:ascii="Arial Narrow" w:hAnsi="Arial Narrow"/>
          <w:spacing w:val="18"/>
          <w:sz w:val="21"/>
          <w:szCs w:val="21"/>
        </w:rPr>
        <w:t xml:space="preserve"> </w:t>
      </w:r>
      <w:r w:rsidRPr="00780D7C">
        <w:rPr>
          <w:rFonts w:ascii="Arial Narrow" w:hAnsi="Arial Narrow"/>
          <w:sz w:val="21"/>
          <w:szCs w:val="21"/>
        </w:rPr>
        <w:t>dosiahla</w:t>
      </w:r>
      <w:r w:rsidRPr="00780D7C">
        <w:rPr>
          <w:rFonts w:ascii="Arial Narrow" w:hAnsi="Arial Narrow"/>
          <w:spacing w:val="22"/>
          <w:sz w:val="21"/>
          <w:szCs w:val="21"/>
        </w:rPr>
        <w:t xml:space="preserve"> </w:t>
      </w:r>
      <w:r w:rsidRPr="00780D7C">
        <w:rPr>
          <w:rFonts w:ascii="Arial Narrow" w:hAnsi="Arial Narrow"/>
          <w:sz w:val="21"/>
          <w:szCs w:val="21"/>
        </w:rPr>
        <w:t>požadovaná</w:t>
      </w:r>
      <w:r w:rsidRPr="00780D7C">
        <w:rPr>
          <w:rFonts w:ascii="Arial Narrow" w:hAnsi="Arial Narrow"/>
          <w:spacing w:val="18"/>
          <w:sz w:val="21"/>
          <w:szCs w:val="21"/>
        </w:rPr>
        <w:t xml:space="preserve"> </w:t>
      </w:r>
      <w:r w:rsidRPr="00780D7C">
        <w:rPr>
          <w:rFonts w:ascii="Arial Narrow" w:hAnsi="Arial Narrow"/>
          <w:sz w:val="21"/>
          <w:szCs w:val="21"/>
        </w:rPr>
        <w:t>miera</w:t>
      </w:r>
      <w:r w:rsidRPr="00780D7C">
        <w:rPr>
          <w:rFonts w:ascii="Arial Narrow" w:hAnsi="Arial Narrow"/>
          <w:spacing w:val="21"/>
          <w:sz w:val="21"/>
          <w:szCs w:val="21"/>
        </w:rPr>
        <w:t xml:space="preserve"> </w:t>
      </w:r>
      <w:r w:rsidRPr="00780D7C">
        <w:rPr>
          <w:rFonts w:ascii="Arial Narrow" w:hAnsi="Arial Narrow"/>
          <w:sz w:val="21"/>
          <w:szCs w:val="21"/>
        </w:rPr>
        <w:t>zhutnenia.</w:t>
      </w:r>
    </w:p>
    <w:p w14:paraId="580D9409" w14:textId="3E92A407" w:rsidR="009A7300" w:rsidRPr="00057284" w:rsidRDefault="009A7300" w:rsidP="005F3E33">
      <w:pPr>
        <w:pStyle w:val="Nadpis2"/>
      </w:pPr>
      <w:bookmarkStart w:id="136" w:name="_TOC_250005"/>
      <w:r w:rsidRPr="00057284">
        <w:t>STAVEBNÉ</w:t>
      </w:r>
      <w:r w:rsidRPr="00057284">
        <w:rPr>
          <w:spacing w:val="41"/>
        </w:rPr>
        <w:t xml:space="preserve"> </w:t>
      </w:r>
      <w:bookmarkEnd w:id="136"/>
      <w:r w:rsidRPr="00057284">
        <w:t>PRÁCE</w:t>
      </w:r>
    </w:p>
    <w:p w14:paraId="1BF50C8A" w14:textId="77777777" w:rsidR="009A7300" w:rsidRPr="00780D7C" w:rsidRDefault="009A7300" w:rsidP="00455941">
      <w:pPr>
        <w:pStyle w:val="Nadpis3"/>
        <w:rPr>
          <w:rFonts w:ascii="Arial Narrow" w:hAnsi="Arial Narrow"/>
          <w:color w:val="000000" w:themeColor="text1"/>
          <w:sz w:val="21"/>
          <w:szCs w:val="21"/>
        </w:rPr>
      </w:pPr>
      <w:bookmarkStart w:id="137" w:name="_TOC_250004"/>
      <w:r w:rsidRPr="00780D7C">
        <w:rPr>
          <w:rFonts w:ascii="Arial Narrow" w:hAnsi="Arial Narrow"/>
          <w:color w:val="000000" w:themeColor="text1"/>
          <w:sz w:val="21"/>
          <w:szCs w:val="21"/>
        </w:rPr>
        <w:t>Výroba</w:t>
      </w:r>
      <w:r w:rsidRPr="00780D7C">
        <w:rPr>
          <w:rFonts w:ascii="Arial Narrow" w:hAnsi="Arial Narrow"/>
          <w:color w:val="000000" w:themeColor="text1"/>
          <w:spacing w:val="44"/>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44"/>
          <w:sz w:val="21"/>
          <w:szCs w:val="21"/>
        </w:rPr>
        <w:t xml:space="preserve"> </w:t>
      </w:r>
      <w:bookmarkEnd w:id="137"/>
      <w:r w:rsidRPr="00780D7C">
        <w:rPr>
          <w:rFonts w:ascii="Arial Narrow" w:hAnsi="Arial Narrow"/>
          <w:color w:val="000000" w:themeColor="text1"/>
          <w:sz w:val="21"/>
          <w:szCs w:val="21"/>
        </w:rPr>
        <w:t>zmesi</w:t>
      </w:r>
    </w:p>
    <w:p w14:paraId="40288A97" w14:textId="77777777" w:rsidR="009A7300" w:rsidRPr="00780D7C" w:rsidRDefault="009A7300" w:rsidP="00BD68E9">
      <w:pPr>
        <w:pStyle w:val="Zkladntext"/>
        <w:spacing w:before="160" w:line="244" w:lineRule="auto"/>
        <w:ind w:right="106" w:firstLine="0"/>
        <w:rPr>
          <w:rFonts w:ascii="Arial Narrow" w:hAnsi="Arial Narrow"/>
          <w:sz w:val="21"/>
          <w:szCs w:val="21"/>
        </w:rPr>
      </w:pPr>
      <w:r w:rsidRPr="00780D7C">
        <w:rPr>
          <w:rFonts w:ascii="Arial Narrow" w:hAnsi="Arial Narrow"/>
          <w:color w:val="000000" w:themeColor="text1"/>
          <w:sz w:val="21"/>
          <w:szCs w:val="21"/>
        </w:rPr>
        <w:t>OS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musí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zabezpečiť</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homogenitu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výroby</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pričom</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všetky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zrná</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kameniva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 xml:space="preserve">musia byť po opustení miešačky rovnomerne </w:t>
      </w:r>
      <w:r w:rsidRPr="00780D7C">
        <w:rPr>
          <w:rFonts w:ascii="Arial Narrow" w:hAnsi="Arial Narrow"/>
          <w:sz w:val="21"/>
          <w:szCs w:val="21"/>
        </w:rPr>
        <w:t>obalené asfaltovým spojivom. Všetky vstupné</w:t>
      </w:r>
      <w:r w:rsidRPr="00780D7C">
        <w:rPr>
          <w:rFonts w:ascii="Arial Narrow" w:hAnsi="Arial Narrow"/>
          <w:spacing w:val="1"/>
          <w:sz w:val="21"/>
          <w:szCs w:val="21"/>
        </w:rPr>
        <w:t xml:space="preserve"> </w:t>
      </w:r>
      <w:r w:rsidRPr="00780D7C">
        <w:rPr>
          <w:rFonts w:ascii="Arial Narrow" w:hAnsi="Arial Narrow"/>
          <w:sz w:val="21"/>
          <w:szCs w:val="21"/>
        </w:rPr>
        <w:t>materiály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dopravením</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59"/>
          <w:sz w:val="21"/>
          <w:szCs w:val="21"/>
        </w:rPr>
        <w:t xml:space="preserve"> </w:t>
      </w:r>
      <w:r w:rsidRPr="00780D7C">
        <w:rPr>
          <w:rFonts w:ascii="Arial Narrow" w:hAnsi="Arial Narrow"/>
          <w:sz w:val="21"/>
          <w:szCs w:val="21"/>
        </w:rPr>
        <w:t>miešačky</w:t>
      </w:r>
      <w:r w:rsidRPr="00780D7C">
        <w:rPr>
          <w:rFonts w:ascii="Arial Narrow" w:hAnsi="Arial Narrow"/>
          <w:spacing w:val="59"/>
          <w:sz w:val="21"/>
          <w:szCs w:val="21"/>
        </w:rPr>
        <w:t xml:space="preserve"> </w:t>
      </w:r>
      <w:r w:rsidRPr="00780D7C">
        <w:rPr>
          <w:rFonts w:ascii="Arial Narrow" w:hAnsi="Arial Narrow"/>
          <w:sz w:val="21"/>
          <w:szCs w:val="21"/>
        </w:rPr>
        <w:t>OS</w:t>
      </w:r>
      <w:r w:rsidRPr="00780D7C">
        <w:rPr>
          <w:rFonts w:ascii="Arial Narrow" w:hAnsi="Arial Narrow"/>
          <w:spacing w:val="59"/>
          <w:sz w:val="21"/>
          <w:szCs w:val="21"/>
        </w:rPr>
        <w:t xml:space="preserve"> </w:t>
      </w:r>
      <w:r w:rsidRPr="00780D7C">
        <w:rPr>
          <w:rFonts w:ascii="Arial Narrow" w:hAnsi="Arial Narrow"/>
          <w:sz w:val="21"/>
          <w:szCs w:val="21"/>
        </w:rPr>
        <w:t>presne</w:t>
      </w:r>
      <w:r w:rsidRPr="00780D7C">
        <w:rPr>
          <w:rFonts w:ascii="Arial Narrow" w:hAnsi="Arial Narrow"/>
          <w:spacing w:val="59"/>
          <w:sz w:val="21"/>
          <w:szCs w:val="21"/>
        </w:rPr>
        <w:t xml:space="preserve"> </w:t>
      </w:r>
      <w:r w:rsidRPr="00780D7C">
        <w:rPr>
          <w:rFonts w:ascii="Arial Narrow" w:hAnsi="Arial Narrow"/>
          <w:sz w:val="21"/>
          <w:szCs w:val="21"/>
        </w:rPr>
        <w:t>odvážiť</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vyhriať</w:t>
      </w:r>
      <w:r w:rsidRPr="00780D7C">
        <w:rPr>
          <w:rFonts w:ascii="Arial Narrow" w:hAnsi="Arial Narrow"/>
          <w:spacing w:val="59"/>
          <w:sz w:val="21"/>
          <w:szCs w:val="21"/>
        </w:rPr>
        <w:t xml:space="preserve"> </w:t>
      </w:r>
      <w:r w:rsidRPr="00780D7C">
        <w:rPr>
          <w:rFonts w:ascii="Arial Narrow" w:hAnsi="Arial Narrow"/>
          <w:sz w:val="21"/>
          <w:szCs w:val="21"/>
        </w:rPr>
        <w:t>na</w:t>
      </w:r>
      <w:r w:rsidRPr="00780D7C">
        <w:rPr>
          <w:rFonts w:ascii="Arial Narrow" w:hAnsi="Arial Narrow"/>
          <w:spacing w:val="-56"/>
          <w:sz w:val="21"/>
          <w:szCs w:val="21"/>
        </w:rPr>
        <w:t xml:space="preserve"> </w:t>
      </w:r>
      <w:r w:rsidRPr="00780D7C">
        <w:rPr>
          <w:rFonts w:ascii="Arial Narrow" w:hAnsi="Arial Narrow"/>
          <w:sz w:val="21"/>
          <w:szCs w:val="21"/>
        </w:rPr>
        <w:t>predpísanú</w:t>
      </w:r>
      <w:r w:rsidRPr="00780D7C">
        <w:rPr>
          <w:rFonts w:ascii="Arial Narrow" w:hAnsi="Arial Narrow"/>
          <w:spacing w:val="1"/>
          <w:sz w:val="21"/>
          <w:szCs w:val="21"/>
        </w:rPr>
        <w:t xml:space="preserve"> </w:t>
      </w:r>
      <w:r w:rsidRPr="00780D7C">
        <w:rPr>
          <w:rFonts w:ascii="Arial Narrow" w:hAnsi="Arial Narrow"/>
          <w:sz w:val="21"/>
          <w:szCs w:val="21"/>
        </w:rPr>
        <w:t>teplotu.</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hotovej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58"/>
          <w:sz w:val="21"/>
          <w:szCs w:val="21"/>
        </w:rPr>
        <w:t xml:space="preserve"> </w:t>
      </w:r>
      <w:r w:rsidRPr="00780D7C">
        <w:rPr>
          <w:rFonts w:ascii="Arial Narrow" w:hAnsi="Arial Narrow"/>
          <w:sz w:val="21"/>
          <w:szCs w:val="21"/>
        </w:rPr>
        <w:t>sa</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počas</w:t>
      </w:r>
      <w:r w:rsidRPr="00780D7C">
        <w:rPr>
          <w:rFonts w:ascii="Arial Narrow" w:hAnsi="Arial Narrow"/>
          <w:spacing w:val="58"/>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priebežne</w:t>
      </w:r>
      <w:r w:rsidRPr="00780D7C">
        <w:rPr>
          <w:rFonts w:ascii="Arial Narrow" w:hAnsi="Arial Narrow"/>
          <w:spacing w:val="13"/>
          <w:sz w:val="21"/>
          <w:szCs w:val="21"/>
        </w:rPr>
        <w:t xml:space="preserve"> </w:t>
      </w:r>
      <w:r w:rsidRPr="00780D7C">
        <w:rPr>
          <w:rFonts w:ascii="Arial Narrow" w:hAnsi="Arial Narrow"/>
          <w:sz w:val="21"/>
          <w:szCs w:val="21"/>
        </w:rPr>
        <w:t>kontrolovať.</w:t>
      </w:r>
    </w:p>
    <w:p w14:paraId="6E598923" w14:textId="77777777" w:rsidR="009A7300" w:rsidRPr="00780D7C" w:rsidRDefault="009A7300" w:rsidP="00BD68E9">
      <w:pPr>
        <w:pStyle w:val="Zkladntext"/>
        <w:spacing w:before="115" w:line="244" w:lineRule="auto"/>
        <w:ind w:right="104" w:firstLine="0"/>
        <w:rPr>
          <w:rFonts w:ascii="Arial Narrow" w:hAnsi="Arial Narrow"/>
          <w:sz w:val="21"/>
          <w:szCs w:val="21"/>
        </w:rPr>
      </w:pP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výrobe</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 použitím</w:t>
      </w:r>
      <w:r w:rsidRPr="00780D7C">
        <w:rPr>
          <w:rFonts w:ascii="Arial Narrow" w:hAnsi="Arial Narrow"/>
          <w:spacing w:val="1"/>
          <w:sz w:val="21"/>
          <w:szCs w:val="21"/>
        </w:rPr>
        <w:t xml:space="preserve"> </w:t>
      </w:r>
      <w:r w:rsidRPr="00780D7C">
        <w:rPr>
          <w:rFonts w:ascii="Arial Narrow" w:hAnsi="Arial Narrow"/>
          <w:sz w:val="21"/>
          <w:szCs w:val="21"/>
        </w:rPr>
        <w:t>cestných</w:t>
      </w:r>
      <w:r w:rsidRPr="00780D7C">
        <w:rPr>
          <w:rFonts w:ascii="Arial Narrow" w:hAnsi="Arial Narrow"/>
          <w:spacing w:val="1"/>
          <w:sz w:val="21"/>
          <w:szCs w:val="21"/>
        </w:rPr>
        <w:t xml:space="preserve"> </w:t>
      </w:r>
      <w:r w:rsidRPr="00780D7C">
        <w:rPr>
          <w:rFonts w:ascii="Arial Narrow" w:hAnsi="Arial Narrow"/>
          <w:sz w:val="21"/>
          <w:szCs w:val="21"/>
        </w:rPr>
        <w:t>asfaltov</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uvedené</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tabuľke</w:t>
      </w:r>
      <w:r w:rsidRPr="00780D7C">
        <w:rPr>
          <w:rFonts w:ascii="Arial Narrow" w:hAnsi="Arial Narrow"/>
          <w:spacing w:val="12"/>
          <w:sz w:val="21"/>
          <w:szCs w:val="21"/>
        </w:rPr>
        <w:t xml:space="preserve"> </w:t>
      </w:r>
      <w:r w:rsidRPr="00780D7C">
        <w:rPr>
          <w:rFonts w:ascii="Arial Narrow" w:hAnsi="Arial Narrow"/>
          <w:sz w:val="21"/>
          <w:szCs w:val="21"/>
        </w:rPr>
        <w:t>12.</w:t>
      </w:r>
    </w:p>
    <w:p w14:paraId="2243761A" w14:textId="77777777" w:rsidR="009A7300" w:rsidRPr="00780D7C" w:rsidRDefault="009A7300" w:rsidP="009A7300">
      <w:pPr>
        <w:pStyle w:val="Zkladntext"/>
        <w:rPr>
          <w:rFonts w:ascii="Arial Narrow" w:hAnsi="Arial Narrow"/>
          <w:sz w:val="21"/>
          <w:szCs w:val="21"/>
        </w:rPr>
      </w:pPr>
      <w:r w:rsidRPr="00780D7C">
        <w:rPr>
          <w:rFonts w:ascii="Arial Narrow" w:hAnsi="Arial Narrow"/>
          <w:sz w:val="21"/>
          <w:szCs w:val="21"/>
        </w:rPr>
        <w:t>Tabuľka</w:t>
      </w:r>
      <w:r w:rsidRPr="00780D7C">
        <w:rPr>
          <w:rFonts w:ascii="Arial Narrow" w:hAnsi="Arial Narrow"/>
          <w:spacing w:val="35"/>
          <w:sz w:val="21"/>
          <w:szCs w:val="21"/>
        </w:rPr>
        <w:t xml:space="preserve"> </w:t>
      </w:r>
      <w:r w:rsidRPr="00780D7C">
        <w:rPr>
          <w:rFonts w:ascii="Arial Narrow" w:hAnsi="Arial Narrow"/>
          <w:sz w:val="21"/>
          <w:szCs w:val="21"/>
        </w:rPr>
        <w:t>12</w:t>
      </w:r>
      <w:r w:rsidRPr="00780D7C">
        <w:rPr>
          <w:rFonts w:ascii="Arial Narrow" w:hAnsi="Arial Narrow"/>
          <w:spacing w:val="39"/>
          <w:sz w:val="21"/>
          <w:szCs w:val="21"/>
        </w:rPr>
        <w:t xml:space="preserve"> </w:t>
      </w:r>
      <w:r w:rsidRPr="00780D7C">
        <w:rPr>
          <w:rFonts w:ascii="Arial Narrow" w:hAnsi="Arial Narrow"/>
          <w:sz w:val="21"/>
          <w:szCs w:val="21"/>
        </w:rPr>
        <w:t>Pracovné</w:t>
      </w:r>
      <w:r w:rsidRPr="00780D7C">
        <w:rPr>
          <w:rFonts w:ascii="Arial Narrow" w:hAnsi="Arial Narrow"/>
          <w:spacing w:val="35"/>
          <w:sz w:val="21"/>
          <w:szCs w:val="21"/>
        </w:rPr>
        <w:t xml:space="preserve"> </w:t>
      </w:r>
      <w:r w:rsidRPr="00780D7C">
        <w:rPr>
          <w:rFonts w:ascii="Arial Narrow" w:hAnsi="Arial Narrow"/>
          <w:sz w:val="21"/>
          <w:szCs w:val="21"/>
        </w:rPr>
        <w:t>teploty</w:t>
      </w:r>
      <w:r w:rsidRPr="00780D7C">
        <w:rPr>
          <w:rFonts w:ascii="Arial Narrow" w:hAnsi="Arial Narrow"/>
          <w:spacing w:val="36"/>
          <w:sz w:val="21"/>
          <w:szCs w:val="21"/>
        </w:rPr>
        <w:t xml:space="preserve"> </w:t>
      </w:r>
      <w:r w:rsidRPr="00780D7C">
        <w:rPr>
          <w:rFonts w:ascii="Arial Narrow" w:hAnsi="Arial Narrow"/>
          <w:sz w:val="21"/>
          <w:szCs w:val="21"/>
        </w:rPr>
        <w:t>pri</w:t>
      </w:r>
      <w:r w:rsidRPr="00780D7C">
        <w:rPr>
          <w:rFonts w:ascii="Arial Narrow" w:hAnsi="Arial Narrow"/>
          <w:spacing w:val="38"/>
          <w:sz w:val="21"/>
          <w:szCs w:val="21"/>
        </w:rPr>
        <w:t xml:space="preserve"> </w:t>
      </w:r>
      <w:r w:rsidRPr="00780D7C">
        <w:rPr>
          <w:rFonts w:ascii="Arial Narrow" w:hAnsi="Arial Narrow"/>
          <w:sz w:val="21"/>
          <w:szCs w:val="21"/>
        </w:rPr>
        <w:t>výrobe</w:t>
      </w:r>
      <w:r w:rsidRPr="00780D7C">
        <w:rPr>
          <w:rFonts w:ascii="Arial Narrow" w:hAnsi="Arial Narrow"/>
          <w:spacing w:val="39"/>
          <w:sz w:val="21"/>
          <w:szCs w:val="21"/>
        </w:rPr>
        <w:t xml:space="preserve"> </w:t>
      </w:r>
      <w:r w:rsidRPr="00780D7C">
        <w:rPr>
          <w:rFonts w:ascii="Arial Narrow" w:hAnsi="Arial Narrow"/>
          <w:sz w:val="21"/>
          <w:szCs w:val="21"/>
        </w:rPr>
        <w:t>asfaltových</w:t>
      </w:r>
      <w:r w:rsidRPr="00780D7C">
        <w:rPr>
          <w:rFonts w:ascii="Arial Narrow" w:hAnsi="Arial Narrow"/>
          <w:spacing w:val="39"/>
          <w:sz w:val="21"/>
          <w:szCs w:val="21"/>
        </w:rPr>
        <w:t xml:space="preserve"> </w:t>
      </w:r>
      <w:r w:rsidRPr="00780D7C">
        <w:rPr>
          <w:rFonts w:ascii="Arial Narrow" w:hAnsi="Arial Narrow"/>
          <w:sz w:val="21"/>
          <w:szCs w:val="21"/>
        </w:rPr>
        <w:t>zmesí</w:t>
      </w:r>
      <w:r w:rsidRPr="00780D7C">
        <w:rPr>
          <w:rFonts w:ascii="Arial Narrow" w:hAnsi="Arial Narrow"/>
          <w:spacing w:val="36"/>
          <w:sz w:val="21"/>
          <w:szCs w:val="21"/>
        </w:rPr>
        <w:t xml:space="preserve"> </w:t>
      </w:r>
      <w:r w:rsidRPr="00780D7C">
        <w:rPr>
          <w:rFonts w:ascii="Arial Narrow" w:hAnsi="Arial Narrow"/>
          <w:sz w:val="21"/>
          <w:szCs w:val="21"/>
        </w:rPr>
        <w:t>AC</w:t>
      </w:r>
      <w:r w:rsidRPr="00780D7C">
        <w:rPr>
          <w:rFonts w:ascii="Arial Narrow" w:hAnsi="Arial Narrow"/>
          <w:spacing w:val="38"/>
          <w:sz w:val="21"/>
          <w:szCs w:val="21"/>
        </w:rPr>
        <w:t xml:space="preserve"> </w:t>
      </w:r>
      <w:r w:rsidRPr="00780D7C">
        <w:rPr>
          <w:rFonts w:ascii="Arial Narrow" w:hAnsi="Arial Narrow"/>
          <w:sz w:val="21"/>
          <w:szCs w:val="21"/>
        </w:rPr>
        <w:t>a</w:t>
      </w:r>
      <w:r w:rsidRPr="00780D7C">
        <w:rPr>
          <w:rFonts w:ascii="Arial Narrow" w:hAnsi="Arial Narrow"/>
          <w:spacing w:val="35"/>
          <w:sz w:val="21"/>
          <w:szCs w:val="21"/>
        </w:rPr>
        <w:t xml:space="preserve"> </w:t>
      </w:r>
      <w:r w:rsidRPr="00780D7C">
        <w:rPr>
          <w:rFonts w:ascii="Arial Narrow" w:hAnsi="Arial Narrow"/>
          <w:sz w:val="21"/>
          <w:szCs w:val="21"/>
        </w:rPr>
        <w:t>BBTM</w:t>
      </w:r>
    </w:p>
    <w:tbl>
      <w:tblPr>
        <w:tblStyle w:val="TableNormal1"/>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8"/>
        <w:gridCol w:w="2976"/>
        <w:gridCol w:w="2834"/>
      </w:tblGrid>
      <w:tr w:rsidR="009A7300" w:rsidRPr="002D3B61" w14:paraId="31B0C35B" w14:textId="77777777" w:rsidTr="00091502">
        <w:trPr>
          <w:trHeight w:val="373"/>
        </w:trPr>
        <w:tc>
          <w:tcPr>
            <w:tcW w:w="2918" w:type="dxa"/>
            <w:vMerge w:val="restart"/>
          </w:tcPr>
          <w:p w14:paraId="29B1414F" w14:textId="77777777" w:rsidR="009A7300" w:rsidRPr="00780D7C" w:rsidRDefault="009A7300" w:rsidP="000F4B36">
            <w:pPr>
              <w:pStyle w:val="TableParagraph"/>
              <w:spacing w:before="193"/>
              <w:ind w:left="69"/>
              <w:rPr>
                <w:rFonts w:ascii="Arial Narrow" w:hAnsi="Arial Narrow"/>
                <w:sz w:val="21"/>
                <w:szCs w:val="21"/>
              </w:rPr>
            </w:pPr>
            <w:proofErr w:type="spellStart"/>
            <w:r w:rsidRPr="00780D7C">
              <w:rPr>
                <w:rFonts w:ascii="Arial Narrow" w:hAnsi="Arial Narrow"/>
                <w:sz w:val="21"/>
                <w:szCs w:val="21"/>
              </w:rPr>
              <w:t>Druh</w:t>
            </w:r>
            <w:proofErr w:type="spellEnd"/>
            <w:r w:rsidRPr="00780D7C">
              <w:rPr>
                <w:rFonts w:ascii="Arial Narrow" w:hAnsi="Arial Narrow"/>
                <w:spacing w:val="45"/>
                <w:sz w:val="21"/>
                <w:szCs w:val="21"/>
              </w:rPr>
              <w:t xml:space="preserve"> </w:t>
            </w:r>
            <w:proofErr w:type="spellStart"/>
            <w:r w:rsidRPr="00780D7C">
              <w:rPr>
                <w:rFonts w:ascii="Arial Narrow" w:hAnsi="Arial Narrow"/>
                <w:sz w:val="21"/>
                <w:szCs w:val="21"/>
              </w:rPr>
              <w:t>asfaltového</w:t>
            </w:r>
            <w:proofErr w:type="spellEnd"/>
            <w:r w:rsidRPr="00780D7C">
              <w:rPr>
                <w:rFonts w:ascii="Arial Narrow" w:hAnsi="Arial Narrow"/>
                <w:spacing w:val="46"/>
                <w:sz w:val="21"/>
                <w:szCs w:val="21"/>
              </w:rPr>
              <w:t xml:space="preserve"> </w:t>
            </w:r>
            <w:proofErr w:type="spellStart"/>
            <w:r w:rsidRPr="00780D7C">
              <w:rPr>
                <w:rFonts w:ascii="Arial Narrow" w:hAnsi="Arial Narrow"/>
                <w:sz w:val="21"/>
                <w:szCs w:val="21"/>
              </w:rPr>
              <w:t>spojiva</w:t>
            </w:r>
            <w:proofErr w:type="spellEnd"/>
          </w:p>
        </w:tc>
        <w:tc>
          <w:tcPr>
            <w:tcW w:w="5810" w:type="dxa"/>
            <w:gridSpan w:val="2"/>
          </w:tcPr>
          <w:p w14:paraId="102334E4" w14:textId="77777777" w:rsidR="009A7300" w:rsidRPr="00780D7C" w:rsidRDefault="009A7300" w:rsidP="000F4B36">
            <w:pPr>
              <w:pStyle w:val="TableParagraph"/>
              <w:ind w:left="69"/>
              <w:rPr>
                <w:rFonts w:ascii="Arial Narrow" w:hAnsi="Arial Narrow"/>
                <w:sz w:val="21"/>
                <w:szCs w:val="21"/>
              </w:rPr>
            </w:pPr>
            <w:proofErr w:type="spellStart"/>
            <w:r w:rsidRPr="00780D7C">
              <w:rPr>
                <w:rFonts w:ascii="Arial Narrow" w:hAnsi="Arial Narrow"/>
                <w:sz w:val="21"/>
                <w:szCs w:val="21"/>
              </w:rPr>
              <w:t>Teplota</w:t>
            </w:r>
            <w:proofErr w:type="spellEnd"/>
            <w:r w:rsidRPr="00780D7C">
              <w:rPr>
                <w:rFonts w:ascii="Arial Narrow" w:hAnsi="Arial Narrow"/>
                <w:spacing w:val="36"/>
                <w:sz w:val="21"/>
                <w:szCs w:val="21"/>
              </w:rPr>
              <w:t xml:space="preserve"> </w:t>
            </w:r>
            <w:r w:rsidRPr="00780D7C">
              <w:rPr>
                <w:rFonts w:ascii="Arial Narrow" w:hAnsi="Arial Narrow"/>
                <w:sz w:val="21"/>
                <w:szCs w:val="21"/>
              </w:rPr>
              <w:t>[</w:t>
            </w:r>
            <w:proofErr w:type="spellStart"/>
            <w:r w:rsidRPr="00780D7C">
              <w:rPr>
                <w:rFonts w:ascii="Arial Narrow" w:hAnsi="Arial Narrow"/>
                <w:sz w:val="21"/>
                <w:szCs w:val="21"/>
              </w:rPr>
              <w:t>oC</w:t>
            </w:r>
            <w:proofErr w:type="spellEnd"/>
            <w:r w:rsidRPr="00780D7C">
              <w:rPr>
                <w:rFonts w:ascii="Arial Narrow" w:hAnsi="Arial Narrow"/>
                <w:sz w:val="21"/>
                <w:szCs w:val="21"/>
              </w:rPr>
              <w:t>]</w:t>
            </w:r>
          </w:p>
        </w:tc>
      </w:tr>
      <w:tr w:rsidR="009A7300" w:rsidRPr="002D3B61" w14:paraId="6D5C198A" w14:textId="77777777" w:rsidTr="00091502">
        <w:trPr>
          <w:trHeight w:val="371"/>
        </w:trPr>
        <w:tc>
          <w:tcPr>
            <w:tcW w:w="2918" w:type="dxa"/>
            <w:vMerge/>
            <w:tcBorders>
              <w:top w:val="nil"/>
            </w:tcBorders>
          </w:tcPr>
          <w:p w14:paraId="65433A32" w14:textId="77777777" w:rsidR="009A7300" w:rsidRPr="00780D7C" w:rsidRDefault="009A7300" w:rsidP="000F4B36">
            <w:pPr>
              <w:rPr>
                <w:rFonts w:ascii="Arial Narrow" w:hAnsi="Arial Narrow"/>
                <w:sz w:val="21"/>
                <w:szCs w:val="21"/>
              </w:rPr>
            </w:pPr>
          </w:p>
        </w:tc>
        <w:tc>
          <w:tcPr>
            <w:tcW w:w="2976" w:type="dxa"/>
          </w:tcPr>
          <w:p w14:paraId="5F1C7C95"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AC</w:t>
            </w:r>
          </w:p>
        </w:tc>
        <w:tc>
          <w:tcPr>
            <w:tcW w:w="2834" w:type="dxa"/>
          </w:tcPr>
          <w:p w14:paraId="62E459F6"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BBTM</w:t>
            </w:r>
          </w:p>
        </w:tc>
      </w:tr>
      <w:tr w:rsidR="009A7300" w:rsidRPr="002D3B61" w14:paraId="26596430" w14:textId="77777777" w:rsidTr="00091502">
        <w:trPr>
          <w:trHeight w:val="373"/>
        </w:trPr>
        <w:tc>
          <w:tcPr>
            <w:tcW w:w="2918" w:type="dxa"/>
          </w:tcPr>
          <w:p w14:paraId="014CC7E9"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30/45</w:t>
            </w:r>
          </w:p>
        </w:tc>
        <w:tc>
          <w:tcPr>
            <w:tcW w:w="2976" w:type="dxa"/>
          </w:tcPr>
          <w:p w14:paraId="799DE406"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155</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195</w:t>
            </w:r>
          </w:p>
        </w:tc>
        <w:tc>
          <w:tcPr>
            <w:tcW w:w="2834" w:type="dxa"/>
          </w:tcPr>
          <w:p w14:paraId="3941A4BB"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w:t>
            </w:r>
          </w:p>
        </w:tc>
      </w:tr>
      <w:tr w:rsidR="009A7300" w:rsidRPr="002D3B61" w14:paraId="76018098" w14:textId="77777777" w:rsidTr="00091502">
        <w:trPr>
          <w:trHeight w:val="371"/>
        </w:trPr>
        <w:tc>
          <w:tcPr>
            <w:tcW w:w="2918" w:type="dxa"/>
          </w:tcPr>
          <w:p w14:paraId="4E655F80"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35/50,</w:t>
            </w:r>
            <w:r w:rsidRPr="00780D7C">
              <w:rPr>
                <w:rFonts w:ascii="Arial Narrow" w:hAnsi="Arial Narrow"/>
                <w:spacing w:val="39"/>
                <w:sz w:val="21"/>
                <w:szCs w:val="21"/>
              </w:rPr>
              <w:t xml:space="preserve"> </w:t>
            </w:r>
            <w:r w:rsidRPr="00780D7C">
              <w:rPr>
                <w:rFonts w:ascii="Arial Narrow" w:hAnsi="Arial Narrow"/>
                <w:sz w:val="21"/>
                <w:szCs w:val="21"/>
              </w:rPr>
              <w:t>40/60</w:t>
            </w:r>
          </w:p>
        </w:tc>
        <w:tc>
          <w:tcPr>
            <w:tcW w:w="2976" w:type="dxa"/>
          </w:tcPr>
          <w:p w14:paraId="220D9814"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190</w:t>
            </w:r>
          </w:p>
        </w:tc>
        <w:tc>
          <w:tcPr>
            <w:tcW w:w="2834" w:type="dxa"/>
          </w:tcPr>
          <w:p w14:paraId="7E90044A"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190</w:t>
            </w:r>
          </w:p>
        </w:tc>
      </w:tr>
      <w:tr w:rsidR="009A7300" w:rsidRPr="002D3B61" w14:paraId="65E9A817" w14:textId="77777777" w:rsidTr="00091502">
        <w:trPr>
          <w:trHeight w:val="373"/>
        </w:trPr>
        <w:tc>
          <w:tcPr>
            <w:tcW w:w="2918" w:type="dxa"/>
          </w:tcPr>
          <w:p w14:paraId="32AF2ED9"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50/70,</w:t>
            </w:r>
          </w:p>
        </w:tc>
        <w:tc>
          <w:tcPr>
            <w:tcW w:w="2976" w:type="dxa"/>
          </w:tcPr>
          <w:p w14:paraId="05A4F667"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140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180</w:t>
            </w:r>
          </w:p>
        </w:tc>
        <w:tc>
          <w:tcPr>
            <w:tcW w:w="2834" w:type="dxa"/>
          </w:tcPr>
          <w:p w14:paraId="248D9068"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140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180</w:t>
            </w:r>
          </w:p>
        </w:tc>
      </w:tr>
    </w:tbl>
    <w:p w14:paraId="3D17820C" w14:textId="77777777" w:rsidR="009A7300" w:rsidRPr="00780D7C" w:rsidRDefault="009A7300" w:rsidP="00BD68E9">
      <w:pPr>
        <w:pStyle w:val="Zkladntext"/>
        <w:spacing w:line="242" w:lineRule="auto"/>
        <w:ind w:right="108"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modifikovaného</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tvrdého</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prísad</w:t>
      </w:r>
      <w:r w:rsidRPr="00780D7C">
        <w:rPr>
          <w:rFonts w:ascii="Arial Narrow" w:hAnsi="Arial Narrow"/>
          <w:spacing w:val="59"/>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nízkoteplotné</w:t>
      </w:r>
      <w:r w:rsidRPr="00780D7C">
        <w:rPr>
          <w:rFonts w:ascii="Arial Narrow" w:hAnsi="Arial Narrow"/>
          <w:spacing w:val="1"/>
          <w:sz w:val="21"/>
          <w:szCs w:val="21"/>
        </w:rPr>
        <w:t xml:space="preserve"> </w:t>
      </w:r>
      <w:r w:rsidRPr="00780D7C">
        <w:rPr>
          <w:rFonts w:ascii="Arial Narrow" w:hAnsi="Arial Narrow"/>
          <w:sz w:val="21"/>
          <w:szCs w:val="21"/>
        </w:rPr>
        <w:t>asfaltové   zmesi),   sa   môžu   použiť   iné   teploty.   Tieto   musia   byť   stanovené   výrobcom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zdokumentované.</w:t>
      </w:r>
    </w:p>
    <w:p w14:paraId="49E4D209" w14:textId="77777777" w:rsidR="009A7300" w:rsidRPr="00780D7C" w:rsidRDefault="009A7300" w:rsidP="00BD68E9">
      <w:pPr>
        <w:pStyle w:val="Zkladntext"/>
        <w:spacing w:before="124" w:line="244" w:lineRule="auto"/>
        <w:ind w:right="106" w:firstLine="0"/>
        <w:rPr>
          <w:rFonts w:ascii="Arial Narrow" w:hAnsi="Arial Narrow"/>
          <w:sz w:val="21"/>
          <w:szCs w:val="21"/>
        </w:rPr>
      </w:pP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výrobe</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závislé</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pracovných</w:t>
      </w:r>
      <w:r w:rsidRPr="00780D7C">
        <w:rPr>
          <w:rFonts w:ascii="Arial Narrow" w:hAnsi="Arial Narrow"/>
          <w:spacing w:val="1"/>
          <w:sz w:val="21"/>
          <w:szCs w:val="21"/>
        </w:rPr>
        <w:t xml:space="preserve"> </w:t>
      </w:r>
      <w:r w:rsidRPr="00780D7C">
        <w:rPr>
          <w:rFonts w:ascii="Arial Narrow" w:hAnsi="Arial Narrow"/>
          <w:sz w:val="21"/>
          <w:szCs w:val="21"/>
        </w:rPr>
        <w:t>teplôt</w:t>
      </w:r>
      <w:r w:rsidRPr="00780D7C">
        <w:rPr>
          <w:rFonts w:ascii="Arial Narrow" w:hAnsi="Arial Narrow"/>
          <w:spacing w:val="1"/>
          <w:sz w:val="21"/>
          <w:szCs w:val="21"/>
        </w:rPr>
        <w:t xml:space="preserve"> </w:t>
      </w:r>
      <w:r w:rsidRPr="00780D7C">
        <w:rPr>
          <w:rFonts w:ascii="Arial Narrow" w:hAnsi="Arial Narrow"/>
          <w:sz w:val="21"/>
          <w:szCs w:val="21"/>
        </w:rPr>
        <w:t>použitého</w:t>
      </w:r>
      <w:r w:rsidRPr="00780D7C">
        <w:rPr>
          <w:rFonts w:ascii="Arial Narrow" w:hAnsi="Arial Narrow"/>
          <w:spacing w:val="1"/>
          <w:sz w:val="21"/>
          <w:szCs w:val="21"/>
        </w:rPr>
        <w:t xml:space="preserve"> </w:t>
      </w:r>
      <w:r w:rsidRPr="00780D7C">
        <w:rPr>
          <w:rFonts w:ascii="Arial Narrow" w:hAnsi="Arial Narrow"/>
          <w:sz w:val="21"/>
          <w:szCs w:val="21"/>
        </w:rPr>
        <w:t>modifikovaného</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ktoré</w:t>
      </w:r>
      <w:r w:rsidRPr="00780D7C">
        <w:rPr>
          <w:rFonts w:ascii="Arial Narrow" w:hAnsi="Arial Narrow"/>
          <w:spacing w:val="1"/>
          <w:sz w:val="21"/>
          <w:szCs w:val="21"/>
        </w:rPr>
        <w:t xml:space="preserve"> </w:t>
      </w:r>
      <w:r w:rsidRPr="00780D7C">
        <w:rPr>
          <w:rFonts w:ascii="Arial Narrow" w:hAnsi="Arial Narrow"/>
          <w:sz w:val="21"/>
          <w:szCs w:val="21"/>
        </w:rPr>
        <w:t>obdobne</w:t>
      </w:r>
      <w:r w:rsidRPr="00780D7C">
        <w:rPr>
          <w:rFonts w:ascii="Arial Narrow" w:hAnsi="Arial Narrow"/>
          <w:spacing w:val="1"/>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proofErr w:type="spellStart"/>
      <w:r w:rsidRPr="00780D7C">
        <w:rPr>
          <w:rFonts w:ascii="Arial Narrow" w:hAnsi="Arial Narrow"/>
          <w:sz w:val="21"/>
          <w:szCs w:val="21"/>
        </w:rPr>
        <w:t>multigradačných</w:t>
      </w:r>
      <w:proofErr w:type="spellEnd"/>
      <w:r w:rsidRPr="00780D7C">
        <w:rPr>
          <w:rFonts w:ascii="Arial Narrow" w:hAnsi="Arial Narrow"/>
          <w:spacing w:val="58"/>
          <w:sz w:val="21"/>
          <w:szCs w:val="21"/>
        </w:rPr>
        <w:t xml:space="preserve"> </w:t>
      </w:r>
      <w:r w:rsidRPr="00780D7C">
        <w:rPr>
          <w:rFonts w:ascii="Arial Narrow" w:hAnsi="Arial Narrow"/>
          <w:sz w:val="21"/>
          <w:szCs w:val="21"/>
        </w:rPr>
        <w:t>asfaltoch</w:t>
      </w:r>
      <w:r w:rsidRPr="00780D7C">
        <w:rPr>
          <w:rFonts w:ascii="Arial Narrow" w:hAnsi="Arial Narrow"/>
          <w:spacing w:val="58"/>
          <w:sz w:val="21"/>
          <w:szCs w:val="21"/>
        </w:rPr>
        <w:t xml:space="preserve"> </w:t>
      </w:r>
      <w:r w:rsidRPr="00780D7C">
        <w:rPr>
          <w:rFonts w:ascii="Arial Narrow" w:hAnsi="Arial Narrow"/>
          <w:sz w:val="21"/>
          <w:szCs w:val="21"/>
        </w:rPr>
        <w:t>stanovuje</w:t>
      </w:r>
      <w:r w:rsidRPr="00780D7C">
        <w:rPr>
          <w:rFonts w:ascii="Arial Narrow" w:hAnsi="Arial Narrow"/>
          <w:spacing w:val="59"/>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výrobca</w:t>
      </w:r>
      <w:r w:rsidRPr="00780D7C">
        <w:rPr>
          <w:rFonts w:ascii="Arial Narrow" w:hAnsi="Arial Narrow"/>
          <w:spacing w:val="16"/>
          <w:sz w:val="21"/>
          <w:szCs w:val="21"/>
        </w:rPr>
        <w:t xml:space="preserve"> </w:t>
      </w:r>
      <w:r w:rsidRPr="00780D7C">
        <w:rPr>
          <w:rFonts w:ascii="Arial Narrow" w:hAnsi="Arial Narrow"/>
          <w:sz w:val="21"/>
          <w:szCs w:val="21"/>
        </w:rPr>
        <w:t>vo</w:t>
      </w:r>
      <w:r w:rsidRPr="00780D7C">
        <w:rPr>
          <w:rFonts w:ascii="Arial Narrow" w:hAnsi="Arial Narrow"/>
          <w:spacing w:val="17"/>
          <w:sz w:val="21"/>
          <w:szCs w:val="21"/>
        </w:rPr>
        <w:t xml:space="preserve"> </w:t>
      </w:r>
      <w:r w:rsidRPr="00780D7C">
        <w:rPr>
          <w:rFonts w:ascii="Arial Narrow" w:hAnsi="Arial Narrow"/>
          <w:sz w:val="21"/>
          <w:szCs w:val="21"/>
        </w:rPr>
        <w:t>vyhlásení</w:t>
      </w:r>
      <w:r w:rsidRPr="00780D7C">
        <w:rPr>
          <w:rFonts w:ascii="Arial Narrow" w:hAnsi="Arial Narrow"/>
          <w:spacing w:val="27"/>
          <w:sz w:val="21"/>
          <w:szCs w:val="21"/>
        </w:rPr>
        <w:t xml:space="preserve"> </w:t>
      </w:r>
      <w:r w:rsidRPr="00780D7C">
        <w:rPr>
          <w:rFonts w:ascii="Arial Narrow" w:hAnsi="Arial Narrow"/>
          <w:sz w:val="21"/>
          <w:szCs w:val="21"/>
        </w:rPr>
        <w:t>zhody.</w:t>
      </w:r>
    </w:p>
    <w:p w14:paraId="6A5A8EA4" w14:textId="77777777" w:rsidR="009A7300" w:rsidRPr="00780D7C" w:rsidRDefault="009A7300" w:rsidP="00BD68E9">
      <w:pPr>
        <w:pStyle w:val="Zkladntext"/>
        <w:spacing w:before="116" w:line="244" w:lineRule="auto"/>
        <w:ind w:right="108"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prísad</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celková</w:t>
      </w:r>
      <w:r w:rsidRPr="00780D7C">
        <w:rPr>
          <w:rFonts w:ascii="Arial Narrow" w:hAnsi="Arial Narrow"/>
          <w:spacing w:val="1"/>
          <w:sz w:val="21"/>
          <w:szCs w:val="21"/>
        </w:rPr>
        <w:t xml:space="preserve"> </w:t>
      </w:r>
      <w:r w:rsidRPr="00780D7C">
        <w:rPr>
          <w:rFonts w:ascii="Arial Narrow" w:hAnsi="Arial Narrow"/>
          <w:sz w:val="21"/>
          <w:szCs w:val="21"/>
        </w:rPr>
        <w:t>doba</w:t>
      </w:r>
      <w:r w:rsidRPr="00780D7C">
        <w:rPr>
          <w:rFonts w:ascii="Arial Narrow" w:hAnsi="Arial Narrow"/>
          <w:spacing w:val="1"/>
          <w:sz w:val="21"/>
          <w:szCs w:val="21"/>
        </w:rPr>
        <w:t xml:space="preserve"> </w:t>
      </w:r>
      <w:r w:rsidRPr="00780D7C">
        <w:rPr>
          <w:rFonts w:ascii="Arial Narrow" w:hAnsi="Arial Narrow"/>
          <w:sz w:val="21"/>
          <w:szCs w:val="21"/>
        </w:rPr>
        <w:t>miešania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volí</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došlo</w:t>
      </w:r>
      <w:r w:rsidRPr="00780D7C">
        <w:rPr>
          <w:rFonts w:ascii="Arial Narrow" w:hAnsi="Arial Narrow"/>
          <w:spacing w:val="1"/>
          <w:sz w:val="21"/>
          <w:szCs w:val="21"/>
        </w:rPr>
        <w:t xml:space="preserve"> </w:t>
      </w:r>
      <w:r w:rsidRPr="00780D7C">
        <w:rPr>
          <w:rFonts w:ascii="Arial Narrow" w:hAnsi="Arial Narrow"/>
          <w:sz w:val="21"/>
          <w:szCs w:val="21"/>
        </w:rPr>
        <w:t>k ich</w:t>
      </w:r>
      <w:r w:rsidRPr="00780D7C">
        <w:rPr>
          <w:rFonts w:ascii="Arial Narrow" w:hAnsi="Arial Narrow"/>
          <w:spacing w:val="1"/>
          <w:sz w:val="21"/>
          <w:szCs w:val="21"/>
        </w:rPr>
        <w:t xml:space="preserve"> </w:t>
      </w:r>
      <w:r w:rsidRPr="00780D7C">
        <w:rPr>
          <w:rFonts w:ascii="Arial Narrow" w:hAnsi="Arial Narrow"/>
          <w:sz w:val="21"/>
          <w:szCs w:val="21"/>
        </w:rPr>
        <w:t>rovnomernému</w:t>
      </w:r>
      <w:r w:rsidRPr="00780D7C">
        <w:rPr>
          <w:rFonts w:ascii="Arial Narrow" w:hAnsi="Arial Narrow"/>
          <w:spacing w:val="58"/>
          <w:sz w:val="21"/>
          <w:szCs w:val="21"/>
        </w:rPr>
        <w:t xml:space="preserve"> </w:t>
      </w:r>
      <w:r w:rsidRPr="00780D7C">
        <w:rPr>
          <w:rFonts w:ascii="Arial Narrow" w:hAnsi="Arial Narrow"/>
          <w:sz w:val="21"/>
          <w:szCs w:val="21"/>
        </w:rPr>
        <w:t>rozdeleniu   bez   vytvárania   zhlukov.   Výkon   obaľovacej   súpravy</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 xml:space="preserve">v súlade s rýchlosťou a výkonom </w:t>
      </w:r>
      <w:proofErr w:type="spellStart"/>
      <w:r w:rsidRPr="00780D7C">
        <w:rPr>
          <w:rFonts w:ascii="Arial Narrow" w:hAnsi="Arial Narrow"/>
          <w:sz w:val="21"/>
          <w:szCs w:val="21"/>
        </w:rPr>
        <w:t>finišera</w:t>
      </w:r>
      <w:proofErr w:type="spellEnd"/>
      <w:r w:rsidRPr="00780D7C">
        <w:rPr>
          <w:rFonts w:ascii="Arial Narrow" w:hAnsi="Arial Narrow"/>
          <w:sz w:val="21"/>
          <w:szCs w:val="21"/>
        </w:rPr>
        <w:t>.</w:t>
      </w:r>
      <w:r w:rsidRPr="00780D7C">
        <w:rPr>
          <w:rFonts w:ascii="Arial Narrow" w:hAnsi="Arial Narrow"/>
          <w:spacing w:val="1"/>
          <w:sz w:val="21"/>
          <w:szCs w:val="21"/>
        </w:rPr>
        <w:t xml:space="preserve"> </w:t>
      </w:r>
      <w:r w:rsidRPr="00780D7C">
        <w:rPr>
          <w:rFonts w:ascii="Arial Narrow" w:hAnsi="Arial Narrow"/>
          <w:sz w:val="21"/>
          <w:szCs w:val="21"/>
        </w:rPr>
        <w:t>Požaduje sa, aby výkon obaľovacej súpravy bol</w:t>
      </w:r>
      <w:r w:rsidRPr="00780D7C">
        <w:rPr>
          <w:rFonts w:ascii="Arial Narrow" w:hAnsi="Arial Narrow"/>
          <w:spacing w:val="1"/>
          <w:sz w:val="21"/>
          <w:szCs w:val="21"/>
        </w:rPr>
        <w:t xml:space="preserve"> </w:t>
      </w:r>
      <w:r w:rsidRPr="00780D7C">
        <w:rPr>
          <w:rFonts w:ascii="Arial Narrow" w:hAnsi="Arial Narrow"/>
          <w:sz w:val="21"/>
          <w:szCs w:val="21"/>
        </w:rPr>
        <w:t>najmenej</w:t>
      </w:r>
      <w:r w:rsidRPr="00780D7C">
        <w:rPr>
          <w:rFonts w:ascii="Arial Narrow" w:hAnsi="Arial Narrow"/>
          <w:spacing w:val="15"/>
          <w:sz w:val="21"/>
          <w:szCs w:val="21"/>
        </w:rPr>
        <w:t xml:space="preserve"> </w:t>
      </w:r>
      <w:r w:rsidRPr="00780D7C">
        <w:rPr>
          <w:rFonts w:ascii="Arial Narrow" w:hAnsi="Arial Narrow"/>
          <w:sz w:val="21"/>
          <w:szCs w:val="21"/>
        </w:rPr>
        <w:t>100</w:t>
      </w:r>
      <w:r w:rsidRPr="00780D7C">
        <w:rPr>
          <w:rFonts w:ascii="Arial Narrow" w:hAnsi="Arial Narrow"/>
          <w:spacing w:val="13"/>
          <w:sz w:val="21"/>
          <w:szCs w:val="21"/>
        </w:rPr>
        <w:t xml:space="preserve"> </w:t>
      </w:r>
      <w:r w:rsidRPr="00780D7C">
        <w:rPr>
          <w:rFonts w:ascii="Arial Narrow" w:hAnsi="Arial Narrow"/>
          <w:sz w:val="21"/>
          <w:szCs w:val="21"/>
        </w:rPr>
        <w:t>t.h-1.</w:t>
      </w:r>
    </w:p>
    <w:p w14:paraId="2F1F0E95" w14:textId="77777777" w:rsidR="009A7300" w:rsidRPr="00780D7C" w:rsidRDefault="009A7300" w:rsidP="00BD68E9">
      <w:pPr>
        <w:pStyle w:val="Zkladntext"/>
        <w:spacing w:before="117" w:line="242" w:lineRule="auto"/>
        <w:ind w:right="106" w:firstLine="0"/>
        <w:rPr>
          <w:rFonts w:ascii="Arial Narrow" w:hAnsi="Arial Narrow"/>
          <w:sz w:val="21"/>
          <w:szCs w:val="21"/>
        </w:rPr>
      </w:pPr>
      <w:r w:rsidRPr="00780D7C">
        <w:rPr>
          <w:rFonts w:ascii="Arial Narrow" w:hAnsi="Arial Narrow"/>
          <w:sz w:val="21"/>
          <w:szCs w:val="21"/>
        </w:rPr>
        <w:t>Skladovanie hotovej zmesi je možné iba v na to určených zásobníkoch (čl. 9.1), pričom doba</w:t>
      </w:r>
      <w:r w:rsidRPr="00780D7C">
        <w:rPr>
          <w:rFonts w:ascii="Arial Narrow" w:hAnsi="Arial Narrow"/>
          <w:spacing w:val="1"/>
          <w:sz w:val="21"/>
          <w:szCs w:val="21"/>
        </w:rPr>
        <w:t xml:space="preserve"> </w:t>
      </w:r>
      <w:r w:rsidRPr="00780D7C">
        <w:rPr>
          <w:rFonts w:ascii="Arial Narrow" w:hAnsi="Arial Narrow"/>
          <w:sz w:val="21"/>
          <w:szCs w:val="21"/>
        </w:rPr>
        <w:t>skladovania</w:t>
      </w:r>
      <w:r w:rsidRPr="00780D7C">
        <w:rPr>
          <w:rFonts w:ascii="Arial Narrow" w:hAnsi="Arial Narrow"/>
          <w:spacing w:val="16"/>
          <w:sz w:val="21"/>
          <w:szCs w:val="21"/>
        </w:rPr>
        <w:t xml:space="preserve"> </w:t>
      </w:r>
      <w:r w:rsidRPr="00780D7C">
        <w:rPr>
          <w:rFonts w:ascii="Arial Narrow" w:hAnsi="Arial Narrow"/>
          <w:sz w:val="21"/>
          <w:szCs w:val="21"/>
        </w:rPr>
        <w:t>má</w:t>
      </w:r>
      <w:r w:rsidRPr="00780D7C">
        <w:rPr>
          <w:rFonts w:ascii="Arial Narrow" w:hAnsi="Arial Narrow"/>
          <w:spacing w:val="16"/>
          <w:sz w:val="21"/>
          <w:szCs w:val="21"/>
        </w:rPr>
        <w:t xml:space="preserve"> </w:t>
      </w:r>
      <w:r w:rsidRPr="00780D7C">
        <w:rPr>
          <w:rFonts w:ascii="Arial Narrow" w:hAnsi="Arial Narrow"/>
          <w:sz w:val="21"/>
          <w:szCs w:val="21"/>
        </w:rPr>
        <w:t>byť</w:t>
      </w:r>
      <w:r w:rsidRPr="00780D7C">
        <w:rPr>
          <w:rFonts w:ascii="Arial Narrow" w:hAnsi="Arial Narrow"/>
          <w:spacing w:val="19"/>
          <w:sz w:val="21"/>
          <w:szCs w:val="21"/>
        </w:rPr>
        <w:t xml:space="preserve"> </w:t>
      </w:r>
      <w:r w:rsidRPr="00780D7C">
        <w:rPr>
          <w:rFonts w:ascii="Arial Narrow" w:hAnsi="Arial Narrow"/>
          <w:sz w:val="21"/>
          <w:szCs w:val="21"/>
        </w:rPr>
        <w:t>čo</w:t>
      </w:r>
      <w:r w:rsidRPr="00780D7C">
        <w:rPr>
          <w:rFonts w:ascii="Arial Narrow" w:hAnsi="Arial Narrow"/>
          <w:spacing w:val="16"/>
          <w:sz w:val="21"/>
          <w:szCs w:val="21"/>
        </w:rPr>
        <w:t xml:space="preserve"> </w:t>
      </w:r>
      <w:r w:rsidRPr="00780D7C">
        <w:rPr>
          <w:rFonts w:ascii="Arial Narrow" w:hAnsi="Arial Narrow"/>
          <w:sz w:val="21"/>
          <w:szCs w:val="21"/>
        </w:rPr>
        <w:t>najkratšie</w:t>
      </w:r>
      <w:r w:rsidRPr="00780D7C">
        <w:rPr>
          <w:rFonts w:ascii="Arial Narrow" w:hAnsi="Arial Narrow"/>
          <w:spacing w:val="17"/>
          <w:sz w:val="21"/>
          <w:szCs w:val="21"/>
        </w:rPr>
        <w:t xml:space="preserve"> </w:t>
      </w:r>
      <w:r w:rsidRPr="00780D7C">
        <w:rPr>
          <w:rFonts w:ascii="Arial Narrow" w:hAnsi="Arial Narrow"/>
          <w:sz w:val="21"/>
          <w:szCs w:val="21"/>
        </w:rPr>
        <w:t>,</w:t>
      </w:r>
      <w:r w:rsidRPr="00780D7C">
        <w:rPr>
          <w:rFonts w:ascii="Arial Narrow" w:hAnsi="Arial Narrow"/>
          <w:spacing w:val="20"/>
          <w:sz w:val="21"/>
          <w:szCs w:val="21"/>
        </w:rPr>
        <w:t xml:space="preserve"> </w:t>
      </w:r>
      <w:r w:rsidRPr="00780D7C">
        <w:rPr>
          <w:rFonts w:ascii="Arial Narrow" w:hAnsi="Arial Narrow"/>
          <w:sz w:val="21"/>
          <w:szCs w:val="21"/>
        </w:rPr>
        <w:t>najviac</w:t>
      </w:r>
      <w:r w:rsidRPr="00780D7C">
        <w:rPr>
          <w:rFonts w:ascii="Arial Narrow" w:hAnsi="Arial Narrow"/>
          <w:spacing w:val="20"/>
          <w:sz w:val="21"/>
          <w:szCs w:val="21"/>
        </w:rPr>
        <w:t xml:space="preserve"> </w:t>
      </w:r>
      <w:r w:rsidRPr="00780D7C">
        <w:rPr>
          <w:rFonts w:ascii="Arial Narrow" w:hAnsi="Arial Narrow"/>
          <w:sz w:val="21"/>
          <w:szCs w:val="21"/>
        </w:rPr>
        <w:t>však</w:t>
      </w:r>
      <w:r w:rsidRPr="00780D7C">
        <w:rPr>
          <w:rFonts w:ascii="Arial Narrow" w:hAnsi="Arial Narrow"/>
          <w:spacing w:val="19"/>
          <w:sz w:val="21"/>
          <w:szCs w:val="21"/>
        </w:rPr>
        <w:t xml:space="preserve"> </w:t>
      </w:r>
      <w:r w:rsidRPr="00780D7C">
        <w:rPr>
          <w:rFonts w:ascii="Arial Narrow" w:hAnsi="Arial Narrow"/>
          <w:sz w:val="21"/>
          <w:szCs w:val="21"/>
        </w:rPr>
        <w:t>dve</w:t>
      </w:r>
      <w:r w:rsidRPr="00780D7C">
        <w:rPr>
          <w:rFonts w:ascii="Arial Narrow" w:hAnsi="Arial Narrow"/>
          <w:spacing w:val="17"/>
          <w:sz w:val="21"/>
          <w:szCs w:val="21"/>
        </w:rPr>
        <w:t xml:space="preserve"> </w:t>
      </w:r>
      <w:r w:rsidRPr="00780D7C">
        <w:rPr>
          <w:rFonts w:ascii="Arial Narrow" w:hAnsi="Arial Narrow"/>
          <w:sz w:val="21"/>
          <w:szCs w:val="21"/>
        </w:rPr>
        <w:t>hodiny.</w:t>
      </w:r>
    </w:p>
    <w:p w14:paraId="557F3E46" w14:textId="77777777" w:rsidR="009A7300" w:rsidRPr="00780D7C" w:rsidRDefault="009A7300" w:rsidP="00455941">
      <w:pPr>
        <w:pStyle w:val="Nadpis3"/>
        <w:rPr>
          <w:rFonts w:ascii="Arial Narrow" w:hAnsi="Arial Narrow"/>
          <w:sz w:val="21"/>
          <w:szCs w:val="21"/>
        </w:rPr>
      </w:pPr>
      <w:bookmarkStart w:id="138" w:name="_TOC_250003"/>
      <w:r w:rsidRPr="00780D7C">
        <w:rPr>
          <w:rFonts w:ascii="Arial Narrow" w:hAnsi="Arial Narrow"/>
          <w:sz w:val="21"/>
          <w:szCs w:val="21"/>
        </w:rPr>
        <w:t>Doprava</w:t>
      </w:r>
      <w:r w:rsidRPr="00780D7C">
        <w:rPr>
          <w:rFonts w:ascii="Arial Narrow" w:hAnsi="Arial Narrow"/>
          <w:spacing w:val="49"/>
          <w:sz w:val="21"/>
          <w:szCs w:val="21"/>
        </w:rPr>
        <w:t xml:space="preserve"> </w:t>
      </w:r>
      <w:r w:rsidRPr="00780D7C">
        <w:rPr>
          <w:rFonts w:ascii="Arial Narrow" w:hAnsi="Arial Narrow"/>
          <w:sz w:val="21"/>
          <w:szCs w:val="21"/>
        </w:rPr>
        <w:t>asfaltových</w:t>
      </w:r>
      <w:r w:rsidRPr="00780D7C">
        <w:rPr>
          <w:rFonts w:ascii="Arial Narrow" w:hAnsi="Arial Narrow"/>
          <w:spacing w:val="49"/>
          <w:sz w:val="21"/>
          <w:szCs w:val="21"/>
        </w:rPr>
        <w:t xml:space="preserve"> </w:t>
      </w:r>
      <w:bookmarkEnd w:id="138"/>
      <w:r w:rsidRPr="00780D7C">
        <w:rPr>
          <w:rFonts w:ascii="Arial Narrow" w:hAnsi="Arial Narrow"/>
          <w:sz w:val="21"/>
          <w:szCs w:val="21"/>
        </w:rPr>
        <w:t>zmesí</w:t>
      </w:r>
    </w:p>
    <w:p w14:paraId="0D84DC99" w14:textId="77777777" w:rsidR="009A7300" w:rsidRPr="00780D7C" w:rsidRDefault="009A7300" w:rsidP="00455941">
      <w:pPr>
        <w:pStyle w:val="Zkladntext"/>
        <w:spacing w:before="63" w:line="244" w:lineRule="auto"/>
        <w:ind w:right="105" w:firstLine="0"/>
        <w:rPr>
          <w:rFonts w:ascii="Arial Narrow" w:hAnsi="Arial Narrow"/>
          <w:sz w:val="21"/>
          <w:szCs w:val="21"/>
        </w:rPr>
      </w:pPr>
      <w:r w:rsidRPr="00780D7C">
        <w:rPr>
          <w:rFonts w:ascii="Arial Narrow" w:hAnsi="Arial Narrow"/>
          <w:sz w:val="21"/>
          <w:szCs w:val="21"/>
        </w:rPr>
        <w:t>Dopravná</w:t>
      </w:r>
      <w:r w:rsidRPr="00780D7C">
        <w:rPr>
          <w:rFonts w:ascii="Arial Narrow" w:hAnsi="Arial Narrow"/>
          <w:spacing w:val="1"/>
          <w:sz w:val="21"/>
          <w:szCs w:val="21"/>
        </w:rPr>
        <w:t xml:space="preserve"> </w:t>
      </w:r>
      <w:r w:rsidRPr="00780D7C">
        <w:rPr>
          <w:rFonts w:ascii="Arial Narrow" w:hAnsi="Arial Narrow"/>
          <w:sz w:val="21"/>
          <w:szCs w:val="21"/>
        </w:rPr>
        <w:t>vzdialenosť</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limitovaná</w:t>
      </w:r>
      <w:r w:rsidRPr="00780D7C">
        <w:rPr>
          <w:rFonts w:ascii="Arial Narrow" w:hAnsi="Arial Narrow"/>
          <w:spacing w:val="1"/>
          <w:sz w:val="21"/>
          <w:szCs w:val="21"/>
        </w:rPr>
        <w:t xml:space="preserve"> </w:t>
      </w:r>
      <w:r w:rsidRPr="00780D7C">
        <w:rPr>
          <w:rFonts w:ascii="Arial Narrow" w:hAnsi="Arial Narrow"/>
          <w:sz w:val="21"/>
          <w:szCs w:val="21"/>
        </w:rPr>
        <w:t>klimatickými</w:t>
      </w:r>
      <w:r w:rsidRPr="00780D7C">
        <w:rPr>
          <w:rFonts w:ascii="Arial Narrow" w:hAnsi="Arial Narrow"/>
          <w:spacing w:val="1"/>
          <w:sz w:val="21"/>
          <w:szCs w:val="21"/>
        </w:rPr>
        <w:t xml:space="preserve"> </w:t>
      </w:r>
      <w:r w:rsidRPr="00780D7C">
        <w:rPr>
          <w:rFonts w:ascii="Arial Narrow" w:hAnsi="Arial Narrow"/>
          <w:sz w:val="21"/>
          <w:szCs w:val="21"/>
        </w:rPr>
        <w:t>podmienkami</w:t>
      </w:r>
      <w:r w:rsidRPr="00780D7C">
        <w:rPr>
          <w:rFonts w:ascii="Arial Narrow" w:hAnsi="Arial Narrow"/>
          <w:spacing w:val="1"/>
          <w:sz w:val="21"/>
          <w:szCs w:val="21"/>
        </w:rPr>
        <w:t xml:space="preserve"> </w:t>
      </w:r>
      <w:r w:rsidRPr="00780D7C">
        <w:rPr>
          <w:rFonts w:ascii="Arial Narrow" w:hAnsi="Arial Narrow"/>
          <w:sz w:val="21"/>
          <w:szCs w:val="21"/>
        </w:rPr>
        <w:t>v mieste</w:t>
      </w:r>
      <w:r w:rsidRPr="00780D7C">
        <w:rPr>
          <w:rFonts w:ascii="Arial Narrow" w:hAnsi="Arial Narrow"/>
          <w:spacing w:val="1"/>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a kladenia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38"/>
          <w:sz w:val="21"/>
          <w:szCs w:val="21"/>
        </w:rPr>
        <w:t xml:space="preserve"> </w:t>
      </w:r>
      <w:r w:rsidRPr="00780D7C">
        <w:rPr>
          <w:rFonts w:ascii="Arial Narrow" w:hAnsi="Arial Narrow"/>
          <w:sz w:val="21"/>
          <w:szCs w:val="21"/>
        </w:rPr>
        <w:t>zmesi.</w:t>
      </w:r>
      <w:r w:rsidRPr="00780D7C">
        <w:rPr>
          <w:rFonts w:ascii="Arial Narrow" w:hAnsi="Arial Narrow"/>
          <w:spacing w:val="34"/>
          <w:sz w:val="21"/>
          <w:szCs w:val="21"/>
        </w:rPr>
        <w:t xml:space="preserve"> </w:t>
      </w:r>
      <w:r w:rsidRPr="00780D7C">
        <w:rPr>
          <w:rFonts w:ascii="Arial Narrow" w:hAnsi="Arial Narrow"/>
          <w:sz w:val="21"/>
          <w:szCs w:val="21"/>
        </w:rPr>
        <w:t>Na</w:t>
      </w:r>
      <w:r w:rsidRPr="00780D7C">
        <w:rPr>
          <w:rFonts w:ascii="Arial Narrow" w:hAnsi="Arial Narrow"/>
          <w:spacing w:val="33"/>
          <w:sz w:val="21"/>
          <w:szCs w:val="21"/>
        </w:rPr>
        <w:t xml:space="preserve"> </w:t>
      </w:r>
      <w:r w:rsidRPr="00780D7C">
        <w:rPr>
          <w:rFonts w:ascii="Arial Narrow" w:hAnsi="Arial Narrow"/>
          <w:sz w:val="21"/>
          <w:szCs w:val="21"/>
        </w:rPr>
        <w:t>zníženie</w:t>
      </w:r>
      <w:r w:rsidRPr="00780D7C">
        <w:rPr>
          <w:rFonts w:ascii="Arial Narrow" w:hAnsi="Arial Narrow"/>
          <w:spacing w:val="33"/>
          <w:sz w:val="21"/>
          <w:szCs w:val="21"/>
        </w:rPr>
        <w:t xml:space="preserve"> </w:t>
      </w:r>
      <w:r w:rsidRPr="00780D7C">
        <w:rPr>
          <w:rFonts w:ascii="Arial Narrow" w:hAnsi="Arial Narrow"/>
          <w:sz w:val="21"/>
          <w:szCs w:val="21"/>
        </w:rPr>
        <w:t>strát</w:t>
      </w:r>
      <w:r w:rsidRPr="00780D7C">
        <w:rPr>
          <w:rFonts w:ascii="Arial Narrow" w:hAnsi="Arial Narrow"/>
          <w:spacing w:val="34"/>
          <w:sz w:val="21"/>
          <w:szCs w:val="21"/>
        </w:rPr>
        <w:t xml:space="preserve"> </w:t>
      </w:r>
      <w:r w:rsidRPr="00780D7C">
        <w:rPr>
          <w:rFonts w:ascii="Arial Narrow" w:hAnsi="Arial Narrow"/>
          <w:sz w:val="21"/>
          <w:szCs w:val="21"/>
        </w:rPr>
        <w:t>teploty</w:t>
      </w:r>
      <w:r w:rsidRPr="00780D7C">
        <w:rPr>
          <w:rFonts w:ascii="Arial Narrow" w:hAnsi="Arial Narrow"/>
          <w:spacing w:val="33"/>
          <w:sz w:val="21"/>
          <w:szCs w:val="21"/>
        </w:rPr>
        <w:t xml:space="preserve"> </w:t>
      </w:r>
      <w:r w:rsidRPr="00780D7C">
        <w:rPr>
          <w:rFonts w:ascii="Arial Narrow" w:hAnsi="Arial Narrow"/>
          <w:sz w:val="21"/>
          <w:szCs w:val="21"/>
        </w:rPr>
        <w:t>zmesi</w:t>
      </w:r>
      <w:r w:rsidRPr="00780D7C">
        <w:rPr>
          <w:rFonts w:ascii="Arial Narrow" w:hAnsi="Arial Narrow"/>
          <w:spacing w:val="28"/>
          <w:sz w:val="21"/>
          <w:szCs w:val="21"/>
        </w:rPr>
        <w:t xml:space="preserve"> </w:t>
      </w:r>
      <w:r w:rsidRPr="00780D7C">
        <w:rPr>
          <w:rFonts w:ascii="Arial Narrow" w:hAnsi="Arial Narrow"/>
          <w:sz w:val="21"/>
          <w:szCs w:val="21"/>
        </w:rPr>
        <w:t>pri</w:t>
      </w:r>
      <w:r w:rsidRPr="00780D7C">
        <w:rPr>
          <w:rFonts w:ascii="Arial Narrow" w:hAnsi="Arial Narrow"/>
          <w:spacing w:val="31"/>
          <w:sz w:val="21"/>
          <w:szCs w:val="21"/>
        </w:rPr>
        <w:t xml:space="preserve"> </w:t>
      </w:r>
      <w:r w:rsidRPr="00780D7C">
        <w:rPr>
          <w:rFonts w:ascii="Arial Narrow" w:hAnsi="Arial Narrow"/>
          <w:sz w:val="21"/>
          <w:szCs w:val="21"/>
        </w:rPr>
        <w:t>preprave</w:t>
      </w:r>
      <w:r w:rsidRPr="00780D7C">
        <w:rPr>
          <w:rFonts w:ascii="Arial Narrow" w:hAnsi="Arial Narrow"/>
          <w:spacing w:val="33"/>
          <w:sz w:val="21"/>
          <w:szCs w:val="21"/>
        </w:rPr>
        <w:t xml:space="preserve"> </w:t>
      </w:r>
      <w:r w:rsidRPr="00780D7C">
        <w:rPr>
          <w:rFonts w:ascii="Arial Narrow" w:hAnsi="Arial Narrow"/>
          <w:sz w:val="21"/>
          <w:szCs w:val="21"/>
        </w:rPr>
        <w:t>sa</w:t>
      </w:r>
      <w:r w:rsidRPr="00780D7C">
        <w:rPr>
          <w:rFonts w:ascii="Arial Narrow" w:hAnsi="Arial Narrow"/>
          <w:spacing w:val="29"/>
          <w:sz w:val="21"/>
          <w:szCs w:val="21"/>
        </w:rPr>
        <w:t xml:space="preserve"> </w:t>
      </w:r>
      <w:r w:rsidRPr="00780D7C">
        <w:rPr>
          <w:rFonts w:ascii="Arial Narrow" w:hAnsi="Arial Narrow"/>
          <w:sz w:val="21"/>
          <w:szCs w:val="21"/>
        </w:rPr>
        <w:t>musia</w:t>
      </w:r>
      <w:r w:rsidRPr="00780D7C">
        <w:rPr>
          <w:rFonts w:ascii="Arial Narrow" w:hAnsi="Arial Narrow"/>
          <w:spacing w:val="29"/>
          <w:sz w:val="21"/>
          <w:szCs w:val="21"/>
        </w:rPr>
        <w:t xml:space="preserve"> </w:t>
      </w:r>
      <w:r w:rsidRPr="00780D7C">
        <w:rPr>
          <w:rFonts w:ascii="Arial Narrow" w:hAnsi="Arial Narrow"/>
          <w:sz w:val="21"/>
          <w:szCs w:val="21"/>
        </w:rPr>
        <w:t>korby</w:t>
      </w:r>
      <w:r w:rsidRPr="00780D7C">
        <w:rPr>
          <w:rFonts w:ascii="Arial Narrow" w:hAnsi="Arial Narrow"/>
          <w:spacing w:val="30"/>
          <w:sz w:val="21"/>
          <w:szCs w:val="21"/>
        </w:rPr>
        <w:t xml:space="preserve"> </w:t>
      </w:r>
      <w:r w:rsidRPr="00780D7C">
        <w:rPr>
          <w:rFonts w:ascii="Arial Narrow" w:hAnsi="Arial Narrow"/>
          <w:sz w:val="21"/>
          <w:szCs w:val="21"/>
        </w:rPr>
        <w:t>vozidiel</w:t>
      </w:r>
    </w:p>
    <w:p w14:paraId="4A5EDC51" w14:textId="77777777" w:rsidR="00943CDE" w:rsidRPr="00780D7C" w:rsidRDefault="00943CDE" w:rsidP="00455941">
      <w:pPr>
        <w:pStyle w:val="Zkladntext"/>
        <w:spacing w:before="97"/>
        <w:ind w:firstLine="0"/>
        <w:rPr>
          <w:rFonts w:ascii="Arial Narrow" w:hAnsi="Arial Narrow"/>
          <w:sz w:val="21"/>
          <w:szCs w:val="21"/>
        </w:rPr>
      </w:pPr>
      <w:r w:rsidRPr="00780D7C">
        <w:rPr>
          <w:rFonts w:ascii="Arial Narrow" w:hAnsi="Arial Narrow"/>
          <w:sz w:val="21"/>
          <w:szCs w:val="21"/>
        </w:rPr>
        <w:t>zakrývať.</w:t>
      </w:r>
      <w:r w:rsidRPr="00780D7C">
        <w:rPr>
          <w:rFonts w:ascii="Arial Narrow" w:hAnsi="Arial Narrow"/>
          <w:spacing w:val="49"/>
          <w:sz w:val="21"/>
          <w:szCs w:val="21"/>
        </w:rPr>
        <w:t xml:space="preserve"> </w:t>
      </w:r>
      <w:r w:rsidRPr="00780D7C">
        <w:rPr>
          <w:rFonts w:ascii="Arial Narrow" w:hAnsi="Arial Narrow"/>
          <w:sz w:val="21"/>
          <w:szCs w:val="21"/>
        </w:rPr>
        <w:t>Prednostne</w:t>
      </w:r>
      <w:r w:rsidRPr="00780D7C">
        <w:rPr>
          <w:rFonts w:ascii="Arial Narrow" w:hAnsi="Arial Narrow"/>
          <w:spacing w:val="43"/>
          <w:sz w:val="21"/>
          <w:szCs w:val="21"/>
        </w:rPr>
        <w:t xml:space="preserve"> </w:t>
      </w:r>
      <w:r w:rsidRPr="00780D7C">
        <w:rPr>
          <w:rFonts w:ascii="Arial Narrow" w:hAnsi="Arial Narrow"/>
          <w:sz w:val="21"/>
          <w:szCs w:val="21"/>
        </w:rPr>
        <w:t>sa</w:t>
      </w:r>
      <w:r w:rsidRPr="00780D7C">
        <w:rPr>
          <w:rFonts w:ascii="Arial Narrow" w:hAnsi="Arial Narrow"/>
          <w:spacing w:val="44"/>
          <w:sz w:val="21"/>
          <w:szCs w:val="21"/>
        </w:rPr>
        <w:t xml:space="preserve"> </w:t>
      </w:r>
      <w:r w:rsidRPr="00780D7C">
        <w:rPr>
          <w:rFonts w:ascii="Arial Narrow" w:hAnsi="Arial Narrow"/>
          <w:sz w:val="21"/>
          <w:szCs w:val="21"/>
        </w:rPr>
        <w:t>majú</w:t>
      </w:r>
      <w:r w:rsidRPr="00780D7C">
        <w:rPr>
          <w:rFonts w:ascii="Arial Narrow" w:hAnsi="Arial Narrow"/>
          <w:spacing w:val="48"/>
          <w:sz w:val="21"/>
          <w:szCs w:val="21"/>
        </w:rPr>
        <w:t xml:space="preserve"> </w:t>
      </w:r>
      <w:r w:rsidRPr="00780D7C">
        <w:rPr>
          <w:rFonts w:ascii="Arial Narrow" w:hAnsi="Arial Narrow"/>
          <w:sz w:val="21"/>
          <w:szCs w:val="21"/>
        </w:rPr>
        <w:t>používať</w:t>
      </w:r>
      <w:r w:rsidRPr="00780D7C">
        <w:rPr>
          <w:rFonts w:ascii="Arial Narrow" w:hAnsi="Arial Narrow"/>
          <w:spacing w:val="49"/>
          <w:sz w:val="21"/>
          <w:szCs w:val="21"/>
        </w:rPr>
        <w:t xml:space="preserve"> </w:t>
      </w:r>
      <w:r w:rsidRPr="00780D7C">
        <w:rPr>
          <w:rFonts w:ascii="Arial Narrow" w:hAnsi="Arial Narrow"/>
          <w:sz w:val="21"/>
          <w:szCs w:val="21"/>
        </w:rPr>
        <w:t>vozidlá</w:t>
      </w:r>
      <w:r w:rsidRPr="00780D7C">
        <w:rPr>
          <w:rFonts w:ascii="Arial Narrow" w:hAnsi="Arial Narrow"/>
          <w:spacing w:val="48"/>
          <w:sz w:val="21"/>
          <w:szCs w:val="21"/>
        </w:rPr>
        <w:t xml:space="preserve"> </w:t>
      </w:r>
      <w:r w:rsidRPr="00780D7C">
        <w:rPr>
          <w:rFonts w:ascii="Arial Narrow" w:hAnsi="Arial Narrow"/>
          <w:sz w:val="21"/>
          <w:szCs w:val="21"/>
        </w:rPr>
        <w:t>s</w:t>
      </w:r>
      <w:r w:rsidRPr="00780D7C">
        <w:rPr>
          <w:rFonts w:ascii="Arial Narrow" w:hAnsi="Arial Narrow"/>
          <w:spacing w:val="48"/>
          <w:sz w:val="21"/>
          <w:szCs w:val="21"/>
        </w:rPr>
        <w:t xml:space="preserve"> </w:t>
      </w:r>
      <w:r w:rsidRPr="00780D7C">
        <w:rPr>
          <w:rFonts w:ascii="Arial Narrow" w:hAnsi="Arial Narrow"/>
          <w:sz w:val="21"/>
          <w:szCs w:val="21"/>
        </w:rPr>
        <w:t>veľkou</w:t>
      </w:r>
      <w:r w:rsidRPr="00780D7C">
        <w:rPr>
          <w:rFonts w:ascii="Arial Narrow" w:hAnsi="Arial Narrow"/>
          <w:spacing w:val="48"/>
          <w:sz w:val="21"/>
          <w:szCs w:val="21"/>
        </w:rPr>
        <w:t xml:space="preserve"> </w:t>
      </w:r>
      <w:r w:rsidRPr="00780D7C">
        <w:rPr>
          <w:rFonts w:ascii="Arial Narrow" w:hAnsi="Arial Narrow"/>
          <w:sz w:val="21"/>
          <w:szCs w:val="21"/>
        </w:rPr>
        <w:t>prepravnou</w:t>
      </w:r>
      <w:r w:rsidRPr="00780D7C">
        <w:rPr>
          <w:rFonts w:ascii="Arial Narrow" w:hAnsi="Arial Narrow"/>
          <w:spacing w:val="43"/>
          <w:sz w:val="21"/>
          <w:szCs w:val="21"/>
        </w:rPr>
        <w:t xml:space="preserve"> </w:t>
      </w:r>
      <w:r w:rsidRPr="00780D7C">
        <w:rPr>
          <w:rFonts w:ascii="Arial Narrow" w:hAnsi="Arial Narrow"/>
          <w:sz w:val="21"/>
          <w:szCs w:val="21"/>
        </w:rPr>
        <w:t>kapacitou.</w:t>
      </w:r>
    </w:p>
    <w:p w14:paraId="3436F69A" w14:textId="77777777" w:rsidR="00943CDE" w:rsidRPr="00780D7C" w:rsidRDefault="00943CDE" w:rsidP="00455941">
      <w:pPr>
        <w:pStyle w:val="Zkladntext"/>
        <w:spacing w:before="123" w:line="242" w:lineRule="auto"/>
        <w:ind w:right="107" w:firstLine="0"/>
        <w:rPr>
          <w:rFonts w:ascii="Arial Narrow" w:hAnsi="Arial Narrow"/>
          <w:sz w:val="21"/>
          <w:szCs w:val="21"/>
        </w:rPr>
      </w:pPr>
      <w:r w:rsidRPr="00780D7C">
        <w:rPr>
          <w:rFonts w:ascii="Arial Narrow" w:hAnsi="Arial Narrow"/>
          <w:sz w:val="21"/>
          <w:szCs w:val="21"/>
        </w:rPr>
        <w:t>Vzdialenosť stavby od obaľovacej súpravy nesmie byť väčšia ako 60 km, resp. pri časovom</w:t>
      </w:r>
      <w:r w:rsidRPr="00780D7C">
        <w:rPr>
          <w:rFonts w:ascii="Arial Narrow" w:hAnsi="Arial Narrow"/>
          <w:spacing w:val="1"/>
          <w:sz w:val="21"/>
          <w:szCs w:val="21"/>
        </w:rPr>
        <w:t xml:space="preserve"> </w:t>
      </w:r>
      <w:r w:rsidRPr="00780D7C">
        <w:rPr>
          <w:rFonts w:ascii="Arial Narrow" w:hAnsi="Arial Narrow"/>
          <w:sz w:val="21"/>
          <w:szCs w:val="21"/>
        </w:rPr>
        <w:t>vyjadrení,</w:t>
      </w:r>
      <w:r w:rsidRPr="00780D7C">
        <w:rPr>
          <w:rFonts w:ascii="Arial Narrow" w:hAnsi="Arial Narrow"/>
          <w:spacing w:val="23"/>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doprava</w:t>
      </w:r>
      <w:r w:rsidRPr="00780D7C">
        <w:rPr>
          <w:rFonts w:ascii="Arial Narrow" w:hAnsi="Arial Narrow"/>
          <w:spacing w:val="22"/>
          <w:sz w:val="21"/>
          <w:szCs w:val="21"/>
        </w:rPr>
        <w:t xml:space="preserve"> </w:t>
      </w:r>
      <w:r w:rsidRPr="00780D7C">
        <w:rPr>
          <w:rFonts w:ascii="Arial Narrow" w:hAnsi="Arial Narrow"/>
          <w:sz w:val="21"/>
          <w:szCs w:val="21"/>
        </w:rPr>
        <w:t>asfaltových</w:t>
      </w:r>
      <w:r w:rsidRPr="00780D7C">
        <w:rPr>
          <w:rFonts w:ascii="Arial Narrow" w:hAnsi="Arial Narrow"/>
          <w:spacing w:val="23"/>
          <w:sz w:val="21"/>
          <w:szCs w:val="21"/>
        </w:rPr>
        <w:t xml:space="preserve"> </w:t>
      </w:r>
      <w:r w:rsidRPr="00780D7C">
        <w:rPr>
          <w:rFonts w:ascii="Arial Narrow" w:hAnsi="Arial Narrow"/>
          <w:sz w:val="21"/>
          <w:szCs w:val="21"/>
        </w:rPr>
        <w:t>zmesí</w:t>
      </w:r>
      <w:r w:rsidRPr="00780D7C">
        <w:rPr>
          <w:rFonts w:ascii="Arial Narrow" w:hAnsi="Arial Narrow"/>
          <w:spacing w:val="17"/>
          <w:sz w:val="21"/>
          <w:szCs w:val="21"/>
        </w:rPr>
        <w:t xml:space="preserve"> </w:t>
      </w:r>
      <w:r w:rsidRPr="00780D7C">
        <w:rPr>
          <w:rFonts w:ascii="Arial Narrow" w:hAnsi="Arial Narrow"/>
          <w:sz w:val="21"/>
          <w:szCs w:val="21"/>
        </w:rPr>
        <w:t>trvať</w:t>
      </w:r>
      <w:r w:rsidRPr="00780D7C">
        <w:rPr>
          <w:rFonts w:ascii="Arial Narrow" w:hAnsi="Arial Narrow"/>
          <w:spacing w:val="23"/>
          <w:sz w:val="21"/>
          <w:szCs w:val="21"/>
        </w:rPr>
        <w:t xml:space="preserve"> </w:t>
      </w:r>
      <w:r w:rsidRPr="00780D7C">
        <w:rPr>
          <w:rFonts w:ascii="Arial Narrow" w:hAnsi="Arial Narrow"/>
          <w:sz w:val="21"/>
          <w:szCs w:val="21"/>
        </w:rPr>
        <w:t>viac</w:t>
      </w:r>
      <w:r w:rsidRPr="00780D7C">
        <w:rPr>
          <w:rFonts w:ascii="Arial Narrow" w:hAnsi="Arial Narrow"/>
          <w:spacing w:val="20"/>
          <w:sz w:val="21"/>
          <w:szCs w:val="21"/>
        </w:rPr>
        <w:t xml:space="preserve"> </w:t>
      </w:r>
      <w:r w:rsidRPr="00780D7C">
        <w:rPr>
          <w:rFonts w:ascii="Arial Narrow" w:hAnsi="Arial Narrow"/>
          <w:sz w:val="21"/>
          <w:szCs w:val="21"/>
        </w:rPr>
        <w:t>ako</w:t>
      </w:r>
      <w:r w:rsidRPr="00780D7C">
        <w:rPr>
          <w:rFonts w:ascii="Arial Narrow" w:hAnsi="Arial Narrow"/>
          <w:spacing w:val="19"/>
          <w:sz w:val="21"/>
          <w:szCs w:val="21"/>
        </w:rPr>
        <w:t xml:space="preserve"> </w:t>
      </w:r>
      <w:r w:rsidRPr="00780D7C">
        <w:rPr>
          <w:rFonts w:ascii="Arial Narrow" w:hAnsi="Arial Narrow"/>
          <w:sz w:val="21"/>
          <w:szCs w:val="21"/>
        </w:rPr>
        <w:t>90</w:t>
      </w:r>
      <w:r w:rsidRPr="00780D7C">
        <w:rPr>
          <w:rFonts w:ascii="Arial Narrow" w:hAnsi="Arial Narrow"/>
          <w:spacing w:val="19"/>
          <w:sz w:val="21"/>
          <w:szCs w:val="21"/>
        </w:rPr>
        <w:t xml:space="preserve"> </w:t>
      </w:r>
      <w:r w:rsidRPr="00780D7C">
        <w:rPr>
          <w:rFonts w:ascii="Arial Narrow" w:hAnsi="Arial Narrow"/>
          <w:sz w:val="21"/>
          <w:szCs w:val="21"/>
        </w:rPr>
        <w:t>min.</w:t>
      </w:r>
    </w:p>
    <w:p w14:paraId="3B9F505B" w14:textId="795DDBE3" w:rsidR="00943CDE" w:rsidRPr="00780D7C" w:rsidRDefault="00943CDE" w:rsidP="00455941">
      <w:pPr>
        <w:pStyle w:val="Nadpis3"/>
        <w:rPr>
          <w:rFonts w:ascii="Arial Narrow" w:hAnsi="Arial Narrow"/>
          <w:sz w:val="21"/>
          <w:szCs w:val="21"/>
        </w:rPr>
      </w:pPr>
      <w:bookmarkStart w:id="139" w:name="_TOC_250002"/>
      <w:r w:rsidRPr="00780D7C">
        <w:rPr>
          <w:rFonts w:ascii="Arial Narrow" w:hAnsi="Arial Narrow"/>
          <w:sz w:val="21"/>
          <w:szCs w:val="21"/>
        </w:rPr>
        <w:t>Rozprestieranie</w:t>
      </w:r>
      <w:r w:rsidRPr="00780D7C">
        <w:rPr>
          <w:rFonts w:ascii="Arial Narrow" w:hAnsi="Arial Narrow"/>
          <w:spacing w:val="62"/>
          <w:sz w:val="21"/>
          <w:szCs w:val="21"/>
        </w:rPr>
        <w:t xml:space="preserve"> </w:t>
      </w:r>
      <w:bookmarkEnd w:id="139"/>
      <w:r w:rsidRPr="00780D7C">
        <w:rPr>
          <w:rFonts w:ascii="Arial Narrow" w:hAnsi="Arial Narrow"/>
          <w:sz w:val="21"/>
          <w:szCs w:val="21"/>
        </w:rPr>
        <w:t>zmesí</w:t>
      </w:r>
    </w:p>
    <w:p w14:paraId="69DA87CD" w14:textId="77777777" w:rsidR="00943CDE" w:rsidRPr="00780D7C" w:rsidRDefault="00943CDE" w:rsidP="00455941">
      <w:pPr>
        <w:pStyle w:val="Zkladntext"/>
        <w:spacing w:before="64" w:line="244" w:lineRule="auto"/>
        <w:ind w:right="106" w:firstLine="0"/>
        <w:rPr>
          <w:rFonts w:ascii="Arial Narrow" w:hAnsi="Arial Narrow"/>
          <w:sz w:val="21"/>
          <w:szCs w:val="21"/>
        </w:rPr>
      </w:pPr>
      <w:proofErr w:type="spellStart"/>
      <w:r w:rsidRPr="00780D7C">
        <w:rPr>
          <w:rFonts w:ascii="Arial Narrow" w:hAnsi="Arial Narrow"/>
          <w:sz w:val="21"/>
          <w:szCs w:val="21"/>
        </w:rPr>
        <w:t>Obrusné</w:t>
      </w:r>
      <w:proofErr w:type="spellEnd"/>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ložné</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58"/>
          <w:sz w:val="21"/>
          <w:szCs w:val="21"/>
        </w:rPr>
        <w:t xml:space="preserve"> </w:t>
      </w:r>
      <w:r w:rsidRPr="00780D7C">
        <w:rPr>
          <w:rFonts w:ascii="Arial Narrow" w:hAnsi="Arial Narrow"/>
          <w:sz w:val="21"/>
          <w:szCs w:val="21"/>
        </w:rPr>
        <w:t>vozoviek</w:t>
      </w:r>
      <w:r w:rsidRPr="00780D7C">
        <w:rPr>
          <w:rFonts w:ascii="Arial Narrow" w:hAnsi="Arial Narrow"/>
          <w:spacing w:val="58"/>
          <w:sz w:val="21"/>
          <w:szCs w:val="21"/>
        </w:rPr>
        <w:t xml:space="preserve"> </w:t>
      </w:r>
      <w:r w:rsidRPr="00780D7C">
        <w:rPr>
          <w:rFonts w:ascii="Arial Narrow" w:hAnsi="Arial Narrow"/>
          <w:sz w:val="21"/>
          <w:szCs w:val="21"/>
        </w:rPr>
        <w:t xml:space="preserve">sa kladú </w:t>
      </w:r>
      <w:proofErr w:type="spellStart"/>
      <w:r w:rsidRPr="00780D7C">
        <w:rPr>
          <w:rFonts w:ascii="Arial Narrow" w:hAnsi="Arial Narrow"/>
          <w:sz w:val="21"/>
          <w:szCs w:val="21"/>
        </w:rPr>
        <w:t>finišermi</w:t>
      </w:r>
      <w:proofErr w:type="spellEnd"/>
      <w:r w:rsidRPr="00780D7C">
        <w:rPr>
          <w:rFonts w:ascii="Arial Narrow" w:hAnsi="Arial Narrow"/>
          <w:spacing w:val="59"/>
          <w:sz w:val="21"/>
          <w:szCs w:val="21"/>
        </w:rPr>
        <w:t xml:space="preserve"> </w:t>
      </w:r>
      <w:r w:rsidRPr="00780D7C">
        <w:rPr>
          <w:rFonts w:ascii="Arial Narrow" w:hAnsi="Arial Narrow"/>
          <w:sz w:val="21"/>
          <w:szCs w:val="21"/>
        </w:rPr>
        <w:t>s</w:t>
      </w:r>
      <w:r w:rsidRPr="00780D7C">
        <w:rPr>
          <w:rFonts w:ascii="Arial Narrow" w:hAnsi="Arial Narrow"/>
          <w:spacing w:val="58"/>
          <w:sz w:val="21"/>
          <w:szCs w:val="21"/>
        </w:rPr>
        <w:t xml:space="preserve"> </w:t>
      </w:r>
      <w:r w:rsidRPr="00780D7C">
        <w:rPr>
          <w:rFonts w:ascii="Arial Narrow" w:hAnsi="Arial Narrow"/>
          <w:sz w:val="21"/>
          <w:szCs w:val="21"/>
        </w:rPr>
        <w:t>automatickým</w:t>
      </w:r>
      <w:r w:rsidRPr="00780D7C">
        <w:rPr>
          <w:rFonts w:ascii="Arial Narrow" w:hAnsi="Arial Narrow"/>
          <w:spacing w:val="59"/>
          <w:sz w:val="21"/>
          <w:szCs w:val="21"/>
        </w:rPr>
        <w:t xml:space="preserve"> </w:t>
      </w:r>
      <w:r w:rsidRPr="00780D7C">
        <w:rPr>
          <w:rFonts w:ascii="Arial Narrow" w:hAnsi="Arial Narrow"/>
          <w:sz w:val="21"/>
          <w:szCs w:val="21"/>
        </w:rPr>
        <w:t>nivelačným</w:t>
      </w:r>
      <w:r w:rsidRPr="00780D7C">
        <w:rPr>
          <w:rFonts w:ascii="Arial Narrow" w:hAnsi="Arial Narrow"/>
          <w:spacing w:val="58"/>
          <w:sz w:val="21"/>
          <w:szCs w:val="21"/>
        </w:rPr>
        <w:t xml:space="preserve"> </w:t>
      </w:r>
      <w:r w:rsidRPr="00780D7C">
        <w:rPr>
          <w:rFonts w:ascii="Arial Narrow" w:hAnsi="Arial Narrow"/>
          <w:sz w:val="21"/>
          <w:szCs w:val="21"/>
        </w:rPr>
        <w:t>zariadením</w:t>
      </w:r>
      <w:r w:rsidRPr="00780D7C">
        <w:rPr>
          <w:rFonts w:ascii="Arial Narrow" w:hAnsi="Arial Narrow"/>
          <w:spacing w:val="-56"/>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celú</w:t>
      </w:r>
      <w:r w:rsidRPr="00780D7C">
        <w:rPr>
          <w:rFonts w:ascii="Arial Narrow" w:hAnsi="Arial Narrow"/>
          <w:spacing w:val="58"/>
          <w:sz w:val="21"/>
          <w:szCs w:val="21"/>
        </w:rPr>
        <w:t xml:space="preserve"> </w:t>
      </w:r>
      <w:r w:rsidRPr="00780D7C">
        <w:rPr>
          <w:rFonts w:ascii="Arial Narrow" w:hAnsi="Arial Narrow"/>
          <w:sz w:val="21"/>
          <w:szCs w:val="21"/>
        </w:rPr>
        <w:t>šírku</w:t>
      </w:r>
      <w:r w:rsidRPr="00780D7C">
        <w:rPr>
          <w:rFonts w:ascii="Arial Narrow" w:hAnsi="Arial Narrow"/>
          <w:spacing w:val="58"/>
          <w:sz w:val="21"/>
          <w:szCs w:val="21"/>
        </w:rPr>
        <w:t xml:space="preserve"> </w:t>
      </w:r>
      <w:r w:rsidRPr="00780D7C">
        <w:rPr>
          <w:rFonts w:ascii="Arial Narrow" w:hAnsi="Arial Narrow"/>
          <w:sz w:val="21"/>
          <w:szCs w:val="21"/>
        </w:rPr>
        <w:t>vozovky</w:t>
      </w:r>
      <w:r w:rsidRPr="00780D7C">
        <w:rPr>
          <w:rFonts w:ascii="Arial Narrow" w:hAnsi="Arial Narrow"/>
          <w:spacing w:val="59"/>
          <w:sz w:val="21"/>
          <w:szCs w:val="21"/>
        </w:rPr>
        <w:t xml:space="preserve"> </w:t>
      </w:r>
      <w:r w:rsidRPr="00780D7C">
        <w:rPr>
          <w:rFonts w:ascii="Arial Narrow" w:hAnsi="Arial Narrow"/>
          <w:sz w:val="21"/>
          <w:szCs w:val="21"/>
        </w:rPr>
        <w:t>bez</w:t>
      </w:r>
      <w:r w:rsidRPr="00780D7C">
        <w:rPr>
          <w:rFonts w:ascii="Arial Narrow" w:hAnsi="Arial Narrow"/>
          <w:spacing w:val="58"/>
          <w:sz w:val="21"/>
          <w:szCs w:val="21"/>
        </w:rPr>
        <w:t xml:space="preserve"> </w:t>
      </w:r>
      <w:r w:rsidRPr="00780D7C">
        <w:rPr>
          <w:rFonts w:ascii="Arial Narrow" w:hAnsi="Arial Narrow"/>
          <w:sz w:val="21"/>
          <w:szCs w:val="21"/>
        </w:rPr>
        <w:t>vytvorenia</w:t>
      </w:r>
      <w:r w:rsidRPr="00780D7C">
        <w:rPr>
          <w:rFonts w:ascii="Arial Narrow" w:hAnsi="Arial Narrow"/>
          <w:spacing w:val="59"/>
          <w:sz w:val="21"/>
          <w:szCs w:val="21"/>
        </w:rPr>
        <w:t xml:space="preserve"> </w:t>
      </w:r>
      <w:r w:rsidRPr="00780D7C">
        <w:rPr>
          <w:rFonts w:ascii="Arial Narrow" w:hAnsi="Arial Narrow"/>
          <w:sz w:val="21"/>
          <w:szCs w:val="21"/>
        </w:rPr>
        <w:t>studeného</w:t>
      </w:r>
      <w:r w:rsidRPr="00780D7C">
        <w:rPr>
          <w:rFonts w:ascii="Arial Narrow" w:hAnsi="Arial Narrow"/>
          <w:spacing w:val="58"/>
          <w:sz w:val="21"/>
          <w:szCs w:val="21"/>
        </w:rPr>
        <w:t xml:space="preserve"> </w:t>
      </w:r>
      <w:r w:rsidRPr="00780D7C">
        <w:rPr>
          <w:rFonts w:ascii="Arial Narrow" w:hAnsi="Arial Narrow"/>
          <w:sz w:val="21"/>
          <w:szCs w:val="21"/>
        </w:rPr>
        <w:t>spoja.</w:t>
      </w:r>
      <w:r w:rsidRPr="00780D7C">
        <w:rPr>
          <w:rFonts w:ascii="Arial Narrow" w:hAnsi="Arial Narrow"/>
          <w:spacing w:val="59"/>
          <w:sz w:val="21"/>
          <w:szCs w:val="21"/>
        </w:rPr>
        <w:t xml:space="preserve"> </w:t>
      </w:r>
      <w:r w:rsidRPr="00780D7C">
        <w:rPr>
          <w:rFonts w:ascii="Arial Narrow" w:hAnsi="Arial Narrow"/>
          <w:sz w:val="21"/>
          <w:szCs w:val="21"/>
        </w:rPr>
        <w:t>Iba</w:t>
      </w:r>
      <w:r w:rsidRPr="00780D7C">
        <w:rPr>
          <w:rFonts w:ascii="Arial Narrow" w:hAnsi="Arial Narrow"/>
          <w:spacing w:val="58"/>
          <w:sz w:val="21"/>
          <w:szCs w:val="21"/>
        </w:rPr>
        <w:t xml:space="preserve"> </w:t>
      </w:r>
      <w:r w:rsidRPr="00780D7C">
        <w:rPr>
          <w:rFonts w:ascii="Arial Narrow" w:hAnsi="Arial Narrow"/>
          <w:sz w:val="21"/>
          <w:szCs w:val="21"/>
        </w:rPr>
        <w:t>pri</w:t>
      </w:r>
      <w:r w:rsidRPr="00780D7C">
        <w:rPr>
          <w:rFonts w:ascii="Arial Narrow" w:hAnsi="Arial Narrow"/>
          <w:spacing w:val="58"/>
          <w:sz w:val="21"/>
          <w:szCs w:val="21"/>
        </w:rPr>
        <w:t xml:space="preserve"> </w:t>
      </w:r>
      <w:r w:rsidRPr="00780D7C">
        <w:rPr>
          <w:rFonts w:ascii="Arial Narrow" w:hAnsi="Arial Narrow"/>
          <w:sz w:val="21"/>
          <w:szCs w:val="21"/>
        </w:rPr>
        <w:t>opravách</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8"/>
          <w:sz w:val="21"/>
          <w:szCs w:val="21"/>
        </w:rPr>
        <w:t xml:space="preserve"> </w:t>
      </w:r>
      <w:r w:rsidRPr="00780D7C">
        <w:rPr>
          <w:rFonts w:ascii="Arial Narrow" w:hAnsi="Arial Narrow"/>
          <w:sz w:val="21"/>
          <w:szCs w:val="21"/>
        </w:rPr>
        <w:t>komunikáciách</w:t>
      </w:r>
      <w:r w:rsidRPr="00780D7C">
        <w:rPr>
          <w:rFonts w:ascii="Arial Narrow" w:hAnsi="Arial Narrow"/>
          <w:spacing w:val="-56"/>
          <w:sz w:val="21"/>
          <w:szCs w:val="21"/>
        </w:rPr>
        <w:t xml:space="preserve"> </w:t>
      </w:r>
      <w:r w:rsidRPr="00780D7C">
        <w:rPr>
          <w:rFonts w:ascii="Arial Narrow" w:hAnsi="Arial Narrow"/>
          <w:sz w:val="21"/>
          <w:szCs w:val="21"/>
        </w:rPr>
        <w:t>s triedou</w:t>
      </w:r>
      <w:r w:rsidRPr="00780D7C">
        <w:rPr>
          <w:rFonts w:ascii="Arial Narrow" w:hAnsi="Arial Narrow"/>
          <w:spacing w:val="1"/>
          <w:sz w:val="21"/>
          <w:szCs w:val="21"/>
        </w:rPr>
        <w:t xml:space="preserve"> </w:t>
      </w:r>
      <w:r w:rsidRPr="00780D7C">
        <w:rPr>
          <w:rFonts w:ascii="Arial Narrow" w:hAnsi="Arial Narrow"/>
          <w:sz w:val="21"/>
          <w:szCs w:val="21"/>
        </w:rPr>
        <w:t>dopravného</w:t>
      </w:r>
      <w:r w:rsidRPr="00780D7C">
        <w:rPr>
          <w:rFonts w:ascii="Arial Narrow" w:hAnsi="Arial Narrow"/>
          <w:spacing w:val="59"/>
          <w:sz w:val="21"/>
          <w:szCs w:val="21"/>
        </w:rPr>
        <w:t xml:space="preserve"> </w:t>
      </w:r>
      <w:r w:rsidRPr="00780D7C">
        <w:rPr>
          <w:rFonts w:ascii="Arial Narrow" w:hAnsi="Arial Narrow"/>
          <w:sz w:val="21"/>
          <w:szCs w:val="21"/>
        </w:rPr>
        <w:t>zaťaženia</w:t>
      </w:r>
      <w:r w:rsidRPr="00780D7C">
        <w:rPr>
          <w:rFonts w:ascii="Arial Narrow" w:hAnsi="Arial Narrow"/>
          <w:spacing w:val="59"/>
          <w:sz w:val="21"/>
          <w:szCs w:val="21"/>
        </w:rPr>
        <w:t xml:space="preserve"> </w:t>
      </w:r>
      <w:r w:rsidRPr="00780D7C">
        <w:rPr>
          <w:rFonts w:ascii="Arial Narrow" w:hAnsi="Arial Narrow"/>
          <w:sz w:val="21"/>
          <w:szCs w:val="21"/>
        </w:rPr>
        <w:t>IV</w:t>
      </w:r>
      <w:r w:rsidRPr="00780D7C">
        <w:rPr>
          <w:rFonts w:ascii="Arial Narrow" w:hAnsi="Arial Narrow"/>
          <w:spacing w:val="59"/>
          <w:sz w:val="21"/>
          <w:szCs w:val="21"/>
        </w:rPr>
        <w:t xml:space="preserve"> </w:t>
      </w:r>
      <w:r w:rsidRPr="00780D7C">
        <w:rPr>
          <w:rFonts w:ascii="Arial Narrow" w:hAnsi="Arial Narrow"/>
          <w:sz w:val="21"/>
          <w:szCs w:val="21"/>
        </w:rPr>
        <w:t>a nižšou,</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možné</w:t>
      </w:r>
      <w:r w:rsidRPr="00780D7C">
        <w:rPr>
          <w:rFonts w:ascii="Arial Narrow" w:hAnsi="Arial Narrow"/>
          <w:spacing w:val="59"/>
          <w:sz w:val="21"/>
          <w:szCs w:val="21"/>
        </w:rPr>
        <w:t xml:space="preserve"> </w:t>
      </w:r>
      <w:r w:rsidRPr="00780D7C">
        <w:rPr>
          <w:rFonts w:ascii="Arial Narrow" w:hAnsi="Arial Narrow"/>
          <w:sz w:val="21"/>
          <w:szCs w:val="21"/>
        </w:rPr>
        <w:t>po</w:t>
      </w:r>
      <w:r w:rsidRPr="00780D7C">
        <w:rPr>
          <w:rFonts w:ascii="Arial Narrow" w:hAnsi="Arial Narrow"/>
          <w:spacing w:val="59"/>
          <w:sz w:val="21"/>
          <w:szCs w:val="21"/>
        </w:rPr>
        <w:t xml:space="preserve"> </w:t>
      </w:r>
      <w:r w:rsidRPr="00780D7C">
        <w:rPr>
          <w:rFonts w:ascii="Arial Narrow" w:hAnsi="Arial Narrow"/>
          <w:sz w:val="21"/>
          <w:szCs w:val="21"/>
        </w:rPr>
        <w:t>súhlase</w:t>
      </w:r>
      <w:r w:rsidRPr="00780D7C">
        <w:rPr>
          <w:rFonts w:ascii="Arial Narrow" w:hAnsi="Arial Narrow"/>
          <w:spacing w:val="59"/>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stavebných</w:t>
      </w:r>
      <w:r w:rsidRPr="00780D7C">
        <w:rPr>
          <w:rFonts w:ascii="Arial Narrow" w:hAnsi="Arial Narrow"/>
          <w:spacing w:val="14"/>
          <w:sz w:val="21"/>
          <w:szCs w:val="21"/>
        </w:rPr>
        <w:t xml:space="preserve"> </w:t>
      </w:r>
      <w:r w:rsidRPr="00780D7C">
        <w:rPr>
          <w:rFonts w:ascii="Arial Narrow" w:hAnsi="Arial Narrow"/>
          <w:sz w:val="21"/>
          <w:szCs w:val="21"/>
        </w:rPr>
        <w:t>prác</w:t>
      </w:r>
      <w:r w:rsidRPr="00780D7C">
        <w:rPr>
          <w:rFonts w:ascii="Arial Narrow" w:hAnsi="Arial Narrow"/>
          <w:spacing w:val="17"/>
          <w:sz w:val="21"/>
          <w:szCs w:val="21"/>
        </w:rPr>
        <w:t xml:space="preserve"> </w:t>
      </w:r>
      <w:r w:rsidRPr="00780D7C">
        <w:rPr>
          <w:rFonts w:ascii="Arial Narrow" w:hAnsi="Arial Narrow"/>
          <w:sz w:val="21"/>
          <w:szCs w:val="21"/>
        </w:rPr>
        <w:t>použiť</w:t>
      </w:r>
      <w:r w:rsidRPr="00780D7C">
        <w:rPr>
          <w:rFonts w:ascii="Arial Narrow" w:hAnsi="Arial Narrow"/>
          <w:spacing w:val="17"/>
          <w:sz w:val="21"/>
          <w:szCs w:val="21"/>
        </w:rPr>
        <w:t xml:space="preserve"> </w:t>
      </w:r>
      <w:r w:rsidRPr="00780D7C">
        <w:rPr>
          <w:rFonts w:ascii="Arial Narrow" w:hAnsi="Arial Narrow"/>
          <w:sz w:val="21"/>
          <w:szCs w:val="21"/>
        </w:rPr>
        <w:t>aj</w:t>
      </w:r>
      <w:r w:rsidRPr="00780D7C">
        <w:rPr>
          <w:rFonts w:ascii="Arial Narrow" w:hAnsi="Arial Narrow"/>
          <w:spacing w:val="18"/>
          <w:sz w:val="21"/>
          <w:szCs w:val="21"/>
        </w:rPr>
        <w:t xml:space="preserve"> </w:t>
      </w:r>
      <w:r w:rsidRPr="00780D7C">
        <w:rPr>
          <w:rFonts w:ascii="Arial Narrow" w:hAnsi="Arial Narrow"/>
          <w:sz w:val="21"/>
          <w:szCs w:val="21"/>
        </w:rPr>
        <w:t>iné</w:t>
      </w:r>
      <w:r w:rsidRPr="00780D7C">
        <w:rPr>
          <w:rFonts w:ascii="Arial Narrow" w:hAnsi="Arial Narrow"/>
          <w:spacing w:val="15"/>
          <w:sz w:val="21"/>
          <w:szCs w:val="21"/>
        </w:rPr>
        <w:t xml:space="preserve"> </w:t>
      </w:r>
      <w:proofErr w:type="spellStart"/>
      <w:r w:rsidRPr="00780D7C">
        <w:rPr>
          <w:rFonts w:ascii="Arial Narrow" w:hAnsi="Arial Narrow"/>
          <w:sz w:val="21"/>
          <w:szCs w:val="21"/>
        </w:rPr>
        <w:t>finišery</w:t>
      </w:r>
      <w:proofErr w:type="spellEnd"/>
      <w:r w:rsidRPr="00780D7C">
        <w:rPr>
          <w:rFonts w:ascii="Arial Narrow" w:hAnsi="Arial Narrow"/>
          <w:sz w:val="21"/>
          <w:szCs w:val="21"/>
        </w:rPr>
        <w:t>.</w:t>
      </w:r>
    </w:p>
    <w:p w14:paraId="7F98AE04" w14:textId="77777777" w:rsidR="00943CDE" w:rsidRPr="00780D7C" w:rsidRDefault="00943CDE" w:rsidP="00455941">
      <w:pPr>
        <w:pStyle w:val="Zkladntext"/>
        <w:spacing w:before="114" w:line="244" w:lineRule="auto"/>
        <w:ind w:right="106" w:firstLine="0"/>
        <w:rPr>
          <w:rFonts w:ascii="Arial Narrow" w:hAnsi="Arial Narrow"/>
          <w:sz w:val="21"/>
          <w:szCs w:val="21"/>
        </w:rPr>
      </w:pPr>
      <w:r w:rsidRPr="00780D7C">
        <w:rPr>
          <w:rFonts w:ascii="Arial Narrow" w:hAnsi="Arial Narrow"/>
          <w:sz w:val="21"/>
          <w:szCs w:val="21"/>
        </w:rPr>
        <w:t xml:space="preserve">Pri  </w:t>
      </w:r>
      <w:r w:rsidRPr="00780D7C">
        <w:rPr>
          <w:rFonts w:ascii="Arial Narrow" w:hAnsi="Arial Narrow"/>
          <w:spacing w:val="2"/>
          <w:sz w:val="21"/>
          <w:szCs w:val="21"/>
        </w:rPr>
        <w:t xml:space="preserve"> </w:t>
      </w:r>
      <w:r w:rsidRPr="00780D7C">
        <w:rPr>
          <w:rFonts w:ascii="Arial Narrow" w:hAnsi="Arial Narrow"/>
          <w:sz w:val="21"/>
          <w:szCs w:val="21"/>
        </w:rPr>
        <w:t xml:space="preserve">rozprestieraní  </w:t>
      </w:r>
      <w:r w:rsidRPr="00780D7C">
        <w:rPr>
          <w:rFonts w:ascii="Arial Narrow" w:hAnsi="Arial Narrow"/>
          <w:spacing w:val="6"/>
          <w:sz w:val="21"/>
          <w:szCs w:val="21"/>
        </w:rPr>
        <w:t xml:space="preserve"> </w:t>
      </w:r>
      <w:r w:rsidRPr="00780D7C">
        <w:rPr>
          <w:rFonts w:ascii="Arial Narrow" w:hAnsi="Arial Narrow"/>
          <w:sz w:val="21"/>
          <w:szCs w:val="21"/>
        </w:rPr>
        <w:t xml:space="preserve">zmesi  </w:t>
      </w:r>
      <w:r w:rsidRPr="00780D7C">
        <w:rPr>
          <w:rFonts w:ascii="Arial Narrow" w:hAnsi="Arial Narrow"/>
          <w:spacing w:val="5"/>
          <w:sz w:val="21"/>
          <w:szCs w:val="21"/>
        </w:rPr>
        <w:t xml:space="preserve"> </w:t>
      </w:r>
      <w:r w:rsidRPr="00780D7C">
        <w:rPr>
          <w:rFonts w:ascii="Arial Narrow" w:hAnsi="Arial Narrow"/>
          <w:sz w:val="21"/>
          <w:szCs w:val="21"/>
        </w:rPr>
        <w:t xml:space="preserve">sa  </w:t>
      </w:r>
      <w:r w:rsidRPr="00780D7C">
        <w:rPr>
          <w:rFonts w:ascii="Arial Narrow" w:hAnsi="Arial Narrow"/>
          <w:spacing w:val="7"/>
          <w:sz w:val="21"/>
          <w:szCs w:val="21"/>
        </w:rPr>
        <w:t xml:space="preserve"> </w:t>
      </w:r>
      <w:r w:rsidRPr="00780D7C">
        <w:rPr>
          <w:rFonts w:ascii="Arial Narrow" w:hAnsi="Arial Narrow"/>
          <w:sz w:val="21"/>
          <w:szCs w:val="21"/>
        </w:rPr>
        <w:t xml:space="preserve">musí  </w:t>
      </w:r>
      <w:r w:rsidRPr="00780D7C">
        <w:rPr>
          <w:rFonts w:ascii="Arial Narrow" w:hAnsi="Arial Narrow"/>
          <w:spacing w:val="5"/>
          <w:sz w:val="21"/>
          <w:szCs w:val="21"/>
        </w:rPr>
        <w:t xml:space="preserve"> </w:t>
      </w:r>
      <w:r w:rsidRPr="00780D7C">
        <w:rPr>
          <w:rFonts w:ascii="Arial Narrow" w:hAnsi="Arial Narrow"/>
          <w:sz w:val="21"/>
          <w:szCs w:val="21"/>
        </w:rPr>
        <w:t xml:space="preserve">zabezpečiť  </w:t>
      </w:r>
      <w:r w:rsidRPr="00780D7C">
        <w:rPr>
          <w:rFonts w:ascii="Arial Narrow" w:hAnsi="Arial Narrow"/>
          <w:spacing w:val="6"/>
          <w:sz w:val="21"/>
          <w:szCs w:val="21"/>
        </w:rPr>
        <w:t xml:space="preserve"> </w:t>
      </w:r>
      <w:r w:rsidRPr="00780D7C">
        <w:rPr>
          <w:rFonts w:ascii="Arial Narrow" w:hAnsi="Arial Narrow"/>
          <w:sz w:val="21"/>
          <w:szCs w:val="21"/>
        </w:rPr>
        <w:t xml:space="preserve">jej  </w:t>
      </w:r>
      <w:r w:rsidRPr="00780D7C">
        <w:rPr>
          <w:rFonts w:ascii="Arial Narrow" w:hAnsi="Arial Narrow"/>
          <w:spacing w:val="5"/>
          <w:sz w:val="21"/>
          <w:szCs w:val="21"/>
        </w:rPr>
        <w:t xml:space="preserve"> </w:t>
      </w:r>
      <w:r w:rsidRPr="00780D7C">
        <w:rPr>
          <w:rFonts w:ascii="Arial Narrow" w:hAnsi="Arial Narrow"/>
          <w:sz w:val="21"/>
          <w:szCs w:val="21"/>
        </w:rPr>
        <w:t xml:space="preserve">plynulá  </w:t>
      </w:r>
      <w:r w:rsidRPr="00780D7C">
        <w:rPr>
          <w:rFonts w:ascii="Arial Narrow" w:hAnsi="Arial Narrow"/>
          <w:spacing w:val="7"/>
          <w:sz w:val="21"/>
          <w:szCs w:val="21"/>
        </w:rPr>
        <w:t xml:space="preserve"> </w:t>
      </w:r>
      <w:r w:rsidRPr="00780D7C">
        <w:rPr>
          <w:rFonts w:ascii="Arial Narrow" w:hAnsi="Arial Narrow"/>
          <w:sz w:val="21"/>
          <w:szCs w:val="21"/>
        </w:rPr>
        <w:t xml:space="preserve">dodávka,  </w:t>
      </w:r>
      <w:r w:rsidRPr="00780D7C">
        <w:rPr>
          <w:rFonts w:ascii="Arial Narrow" w:hAnsi="Arial Narrow"/>
          <w:spacing w:val="8"/>
          <w:sz w:val="21"/>
          <w:szCs w:val="21"/>
        </w:rPr>
        <w:t xml:space="preserve"> </w:t>
      </w:r>
      <w:r w:rsidRPr="00780D7C">
        <w:rPr>
          <w:rFonts w:ascii="Arial Narrow" w:hAnsi="Arial Narrow"/>
          <w:sz w:val="21"/>
          <w:szCs w:val="21"/>
        </w:rPr>
        <w:t xml:space="preserve">aby  </w:t>
      </w:r>
      <w:r w:rsidRPr="00780D7C">
        <w:rPr>
          <w:rFonts w:ascii="Arial Narrow" w:hAnsi="Arial Narrow"/>
          <w:spacing w:val="4"/>
          <w:sz w:val="21"/>
          <w:szCs w:val="21"/>
        </w:rPr>
        <w:t xml:space="preserve"> </w:t>
      </w:r>
      <w:r w:rsidRPr="00780D7C">
        <w:rPr>
          <w:rFonts w:ascii="Arial Narrow" w:hAnsi="Arial Narrow"/>
          <w:sz w:val="21"/>
          <w:szCs w:val="21"/>
        </w:rPr>
        <w:t>nedochádzalo</w:t>
      </w:r>
      <w:r w:rsidRPr="00780D7C">
        <w:rPr>
          <w:rFonts w:ascii="Arial Narrow" w:hAnsi="Arial Narrow"/>
          <w:spacing w:val="-56"/>
          <w:sz w:val="21"/>
          <w:szCs w:val="21"/>
        </w:rPr>
        <w:t xml:space="preserve"> </w:t>
      </w:r>
      <w:r w:rsidRPr="00780D7C">
        <w:rPr>
          <w:rFonts w:ascii="Arial Narrow" w:hAnsi="Arial Narrow"/>
          <w:sz w:val="21"/>
          <w:szCs w:val="21"/>
        </w:rPr>
        <w:t>k prerušovaniu</w:t>
      </w:r>
      <w:r w:rsidRPr="00780D7C">
        <w:rPr>
          <w:rFonts w:ascii="Arial Narrow" w:hAnsi="Arial Narrow"/>
          <w:spacing w:val="59"/>
          <w:sz w:val="21"/>
          <w:szCs w:val="21"/>
        </w:rPr>
        <w:t xml:space="preserve"> </w:t>
      </w:r>
      <w:r w:rsidRPr="00780D7C">
        <w:rPr>
          <w:rFonts w:ascii="Arial Narrow" w:hAnsi="Arial Narrow"/>
          <w:sz w:val="21"/>
          <w:szCs w:val="21"/>
        </w:rPr>
        <w:t>jej</w:t>
      </w:r>
      <w:r w:rsidRPr="00780D7C">
        <w:rPr>
          <w:rFonts w:ascii="Arial Narrow" w:hAnsi="Arial Narrow"/>
          <w:spacing w:val="59"/>
          <w:sz w:val="21"/>
          <w:szCs w:val="21"/>
        </w:rPr>
        <w:t xml:space="preserve"> </w:t>
      </w:r>
      <w:r w:rsidRPr="00780D7C">
        <w:rPr>
          <w:rFonts w:ascii="Arial Narrow" w:hAnsi="Arial Narrow"/>
          <w:sz w:val="21"/>
          <w:szCs w:val="21"/>
        </w:rPr>
        <w:t>ukladania.</w:t>
      </w:r>
      <w:r w:rsidRPr="00780D7C">
        <w:rPr>
          <w:rFonts w:ascii="Arial Narrow" w:hAnsi="Arial Narrow"/>
          <w:spacing w:val="59"/>
          <w:sz w:val="21"/>
          <w:szCs w:val="21"/>
        </w:rPr>
        <w:t xml:space="preserve"> </w:t>
      </w:r>
      <w:r w:rsidRPr="00780D7C">
        <w:rPr>
          <w:rFonts w:ascii="Arial Narrow" w:hAnsi="Arial Narrow"/>
          <w:sz w:val="21"/>
          <w:szCs w:val="21"/>
        </w:rPr>
        <w:t>Najnižšie</w:t>
      </w:r>
      <w:r w:rsidRPr="00780D7C">
        <w:rPr>
          <w:rFonts w:ascii="Arial Narrow" w:hAnsi="Arial Narrow"/>
          <w:spacing w:val="59"/>
          <w:sz w:val="21"/>
          <w:szCs w:val="21"/>
        </w:rPr>
        <w:t xml:space="preserve"> </w:t>
      </w:r>
      <w:r w:rsidRPr="00780D7C">
        <w:rPr>
          <w:rFonts w:ascii="Arial Narrow" w:hAnsi="Arial Narrow"/>
          <w:sz w:val="21"/>
          <w:szCs w:val="21"/>
        </w:rPr>
        <w:t>prípustné</w:t>
      </w:r>
      <w:r w:rsidRPr="00780D7C">
        <w:rPr>
          <w:rFonts w:ascii="Arial Narrow" w:hAnsi="Arial Narrow"/>
          <w:spacing w:val="59"/>
          <w:sz w:val="21"/>
          <w:szCs w:val="21"/>
        </w:rPr>
        <w:t xml:space="preserve"> </w:t>
      </w:r>
      <w:r w:rsidRPr="00780D7C">
        <w:rPr>
          <w:rFonts w:ascii="Arial Narrow" w:hAnsi="Arial Narrow"/>
          <w:sz w:val="21"/>
          <w:szCs w:val="21"/>
        </w:rPr>
        <w:t>teploty</w:t>
      </w:r>
      <w:r w:rsidRPr="00780D7C">
        <w:rPr>
          <w:rFonts w:ascii="Arial Narrow" w:hAnsi="Arial Narrow"/>
          <w:spacing w:val="59"/>
          <w:sz w:val="21"/>
          <w:szCs w:val="21"/>
        </w:rPr>
        <w:t xml:space="preserve"> </w:t>
      </w:r>
      <w:r w:rsidRPr="00780D7C">
        <w:rPr>
          <w:rFonts w:ascii="Arial Narrow" w:hAnsi="Arial Narrow"/>
          <w:sz w:val="21"/>
          <w:szCs w:val="21"/>
        </w:rPr>
        <w:t>pri</w:t>
      </w:r>
      <w:r w:rsidRPr="00780D7C">
        <w:rPr>
          <w:rFonts w:ascii="Arial Narrow" w:hAnsi="Arial Narrow"/>
          <w:spacing w:val="59"/>
          <w:sz w:val="21"/>
          <w:szCs w:val="21"/>
        </w:rPr>
        <w:t xml:space="preserve"> </w:t>
      </w:r>
      <w:r w:rsidRPr="00780D7C">
        <w:rPr>
          <w:rFonts w:ascii="Arial Narrow" w:hAnsi="Arial Narrow"/>
          <w:sz w:val="21"/>
          <w:szCs w:val="21"/>
        </w:rPr>
        <w:t>rozprestieraní   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22"/>
          <w:sz w:val="21"/>
          <w:szCs w:val="21"/>
        </w:rPr>
        <w:t xml:space="preserve"> </w:t>
      </w:r>
      <w:r w:rsidRPr="00780D7C">
        <w:rPr>
          <w:rFonts w:ascii="Arial Narrow" w:hAnsi="Arial Narrow"/>
          <w:sz w:val="21"/>
          <w:szCs w:val="21"/>
        </w:rPr>
        <w:t>merané</w:t>
      </w:r>
      <w:r w:rsidRPr="00780D7C">
        <w:rPr>
          <w:rFonts w:ascii="Arial Narrow" w:hAnsi="Arial Narrow"/>
          <w:spacing w:val="27"/>
          <w:sz w:val="21"/>
          <w:szCs w:val="21"/>
        </w:rPr>
        <w:t xml:space="preserve"> </w:t>
      </w:r>
      <w:r w:rsidRPr="00780D7C">
        <w:rPr>
          <w:rFonts w:ascii="Arial Narrow" w:hAnsi="Arial Narrow"/>
          <w:sz w:val="21"/>
          <w:szCs w:val="21"/>
        </w:rPr>
        <w:t>za</w:t>
      </w:r>
      <w:r w:rsidRPr="00780D7C">
        <w:rPr>
          <w:rFonts w:ascii="Arial Narrow" w:hAnsi="Arial Narrow"/>
          <w:spacing w:val="27"/>
          <w:sz w:val="21"/>
          <w:szCs w:val="21"/>
        </w:rPr>
        <w:t xml:space="preserve"> </w:t>
      </w:r>
      <w:r w:rsidRPr="00780D7C">
        <w:rPr>
          <w:rFonts w:ascii="Arial Narrow" w:hAnsi="Arial Narrow"/>
          <w:sz w:val="21"/>
          <w:szCs w:val="21"/>
        </w:rPr>
        <w:t>závitnicovým</w:t>
      </w:r>
      <w:r w:rsidRPr="00780D7C">
        <w:rPr>
          <w:rFonts w:ascii="Arial Narrow" w:hAnsi="Arial Narrow"/>
          <w:spacing w:val="46"/>
          <w:sz w:val="21"/>
          <w:szCs w:val="21"/>
        </w:rPr>
        <w:t xml:space="preserve"> </w:t>
      </w:r>
      <w:r w:rsidRPr="00780D7C">
        <w:rPr>
          <w:rFonts w:ascii="Arial Narrow" w:hAnsi="Arial Narrow"/>
          <w:sz w:val="21"/>
          <w:szCs w:val="21"/>
        </w:rPr>
        <w:t>rozdeľovačom</w:t>
      </w:r>
      <w:r w:rsidRPr="00780D7C">
        <w:rPr>
          <w:rFonts w:ascii="Arial Narrow" w:hAnsi="Arial Narrow"/>
          <w:spacing w:val="25"/>
          <w:sz w:val="21"/>
          <w:szCs w:val="21"/>
        </w:rPr>
        <w:t xml:space="preserve"> </w:t>
      </w:r>
      <w:proofErr w:type="spellStart"/>
      <w:r w:rsidRPr="00780D7C">
        <w:rPr>
          <w:rFonts w:ascii="Arial Narrow" w:hAnsi="Arial Narrow"/>
          <w:sz w:val="21"/>
          <w:szCs w:val="21"/>
        </w:rPr>
        <w:t>finišera</w:t>
      </w:r>
      <w:proofErr w:type="spellEnd"/>
      <w:r w:rsidRPr="00780D7C">
        <w:rPr>
          <w:rFonts w:ascii="Arial Narrow" w:hAnsi="Arial Narrow"/>
          <w:spacing w:val="24"/>
          <w:sz w:val="21"/>
          <w:szCs w:val="21"/>
        </w:rPr>
        <w:t xml:space="preserve"> </w:t>
      </w:r>
      <w:r w:rsidRPr="00780D7C">
        <w:rPr>
          <w:rFonts w:ascii="Arial Narrow" w:hAnsi="Arial Narrow"/>
          <w:sz w:val="21"/>
          <w:szCs w:val="21"/>
        </w:rPr>
        <w:t>sú</w:t>
      </w:r>
      <w:r w:rsidRPr="00780D7C">
        <w:rPr>
          <w:rFonts w:ascii="Arial Narrow" w:hAnsi="Arial Narrow"/>
          <w:spacing w:val="27"/>
          <w:sz w:val="21"/>
          <w:szCs w:val="21"/>
        </w:rPr>
        <w:t xml:space="preserve"> </w:t>
      </w:r>
      <w:r w:rsidRPr="00780D7C">
        <w:rPr>
          <w:rFonts w:ascii="Arial Narrow" w:hAnsi="Arial Narrow"/>
          <w:sz w:val="21"/>
          <w:szCs w:val="21"/>
        </w:rPr>
        <w:t>uvedené</w:t>
      </w:r>
      <w:r w:rsidRPr="00780D7C">
        <w:rPr>
          <w:rFonts w:ascii="Arial Narrow" w:hAnsi="Arial Narrow"/>
          <w:spacing w:val="27"/>
          <w:sz w:val="21"/>
          <w:szCs w:val="21"/>
        </w:rPr>
        <w:t xml:space="preserve"> </w:t>
      </w:r>
      <w:r w:rsidRPr="00780D7C">
        <w:rPr>
          <w:rFonts w:ascii="Arial Narrow" w:hAnsi="Arial Narrow"/>
          <w:sz w:val="21"/>
          <w:szCs w:val="21"/>
        </w:rPr>
        <w:t>v</w:t>
      </w:r>
      <w:r w:rsidRPr="00780D7C">
        <w:rPr>
          <w:rFonts w:ascii="Arial Narrow" w:hAnsi="Arial Narrow"/>
          <w:spacing w:val="22"/>
          <w:sz w:val="21"/>
          <w:szCs w:val="21"/>
        </w:rPr>
        <w:t xml:space="preserve"> </w:t>
      </w:r>
      <w:r w:rsidRPr="00780D7C">
        <w:rPr>
          <w:rFonts w:ascii="Arial Narrow" w:hAnsi="Arial Narrow"/>
          <w:sz w:val="21"/>
          <w:szCs w:val="21"/>
        </w:rPr>
        <w:t>tabuľke</w:t>
      </w:r>
      <w:r w:rsidRPr="00780D7C">
        <w:rPr>
          <w:rFonts w:ascii="Arial Narrow" w:hAnsi="Arial Narrow"/>
          <w:spacing w:val="24"/>
          <w:sz w:val="21"/>
          <w:szCs w:val="21"/>
        </w:rPr>
        <w:t xml:space="preserve"> </w:t>
      </w:r>
      <w:r w:rsidRPr="00780D7C">
        <w:rPr>
          <w:rFonts w:ascii="Arial Narrow" w:hAnsi="Arial Narrow"/>
          <w:sz w:val="21"/>
          <w:szCs w:val="21"/>
        </w:rPr>
        <w:t>13.</w:t>
      </w:r>
    </w:p>
    <w:p w14:paraId="3999F230" w14:textId="77777777" w:rsidR="00943CDE" w:rsidRPr="00780D7C" w:rsidRDefault="00943CDE" w:rsidP="00455941">
      <w:pPr>
        <w:pStyle w:val="Zkladntext"/>
        <w:ind w:firstLine="0"/>
        <w:rPr>
          <w:rFonts w:ascii="Arial Narrow" w:hAnsi="Arial Narrow"/>
          <w:sz w:val="21"/>
          <w:szCs w:val="21"/>
        </w:rPr>
      </w:pPr>
      <w:r w:rsidRPr="00780D7C">
        <w:rPr>
          <w:rFonts w:ascii="Arial Narrow" w:hAnsi="Arial Narrow"/>
          <w:sz w:val="21"/>
          <w:szCs w:val="21"/>
        </w:rPr>
        <w:t>Tabuľka</w:t>
      </w:r>
      <w:r w:rsidRPr="00780D7C">
        <w:rPr>
          <w:rFonts w:ascii="Arial Narrow" w:hAnsi="Arial Narrow"/>
          <w:spacing w:val="30"/>
          <w:sz w:val="21"/>
          <w:szCs w:val="21"/>
        </w:rPr>
        <w:t xml:space="preserve"> </w:t>
      </w:r>
      <w:r w:rsidRPr="00780D7C">
        <w:rPr>
          <w:rFonts w:ascii="Arial Narrow" w:hAnsi="Arial Narrow"/>
          <w:sz w:val="21"/>
          <w:szCs w:val="21"/>
        </w:rPr>
        <w:t>13</w:t>
      </w:r>
      <w:r w:rsidRPr="00780D7C">
        <w:rPr>
          <w:rFonts w:ascii="Arial Narrow" w:hAnsi="Arial Narrow"/>
          <w:spacing w:val="30"/>
          <w:sz w:val="21"/>
          <w:szCs w:val="21"/>
        </w:rPr>
        <w:t xml:space="preserve"> </w:t>
      </w:r>
      <w:r w:rsidRPr="00780D7C">
        <w:rPr>
          <w:rFonts w:ascii="Arial Narrow" w:hAnsi="Arial Narrow"/>
          <w:sz w:val="21"/>
          <w:szCs w:val="21"/>
        </w:rPr>
        <w:t>Najnižšie</w:t>
      </w:r>
      <w:r w:rsidRPr="00780D7C">
        <w:rPr>
          <w:rFonts w:ascii="Arial Narrow" w:hAnsi="Arial Narrow"/>
          <w:spacing w:val="31"/>
          <w:sz w:val="21"/>
          <w:szCs w:val="21"/>
        </w:rPr>
        <w:t xml:space="preserve"> </w:t>
      </w:r>
      <w:r w:rsidRPr="00780D7C">
        <w:rPr>
          <w:rFonts w:ascii="Arial Narrow" w:hAnsi="Arial Narrow"/>
          <w:sz w:val="21"/>
          <w:szCs w:val="21"/>
        </w:rPr>
        <w:t>prípustné</w:t>
      </w:r>
      <w:r w:rsidRPr="00780D7C">
        <w:rPr>
          <w:rFonts w:ascii="Arial Narrow" w:hAnsi="Arial Narrow"/>
          <w:spacing w:val="30"/>
          <w:sz w:val="21"/>
          <w:szCs w:val="21"/>
        </w:rPr>
        <w:t xml:space="preserve"> </w:t>
      </w:r>
      <w:r w:rsidRPr="00780D7C">
        <w:rPr>
          <w:rFonts w:ascii="Arial Narrow" w:hAnsi="Arial Narrow"/>
          <w:sz w:val="21"/>
          <w:szCs w:val="21"/>
        </w:rPr>
        <w:t>teploty</w:t>
      </w:r>
      <w:r w:rsidRPr="00780D7C">
        <w:rPr>
          <w:rFonts w:ascii="Arial Narrow" w:hAnsi="Arial Narrow"/>
          <w:spacing w:val="32"/>
          <w:sz w:val="21"/>
          <w:szCs w:val="21"/>
        </w:rPr>
        <w:t xml:space="preserve"> </w:t>
      </w:r>
      <w:r w:rsidRPr="00780D7C">
        <w:rPr>
          <w:rFonts w:ascii="Arial Narrow" w:hAnsi="Arial Narrow"/>
          <w:sz w:val="21"/>
          <w:szCs w:val="21"/>
        </w:rPr>
        <w:t>pri</w:t>
      </w:r>
      <w:r w:rsidRPr="00780D7C">
        <w:rPr>
          <w:rFonts w:ascii="Arial Narrow" w:hAnsi="Arial Narrow"/>
          <w:spacing w:val="29"/>
          <w:sz w:val="21"/>
          <w:szCs w:val="21"/>
        </w:rPr>
        <w:t xml:space="preserve"> </w:t>
      </w:r>
      <w:r w:rsidRPr="00780D7C">
        <w:rPr>
          <w:rFonts w:ascii="Arial Narrow" w:hAnsi="Arial Narrow"/>
          <w:sz w:val="21"/>
          <w:szCs w:val="21"/>
        </w:rPr>
        <w:t>rozprestieraní</w:t>
      </w:r>
      <w:r w:rsidRPr="00780D7C">
        <w:rPr>
          <w:rFonts w:ascii="Arial Narrow" w:hAnsi="Arial Narrow"/>
          <w:spacing w:val="28"/>
          <w:sz w:val="21"/>
          <w:szCs w:val="21"/>
        </w:rPr>
        <w:t xml:space="preserve"> </w:t>
      </w:r>
      <w:r w:rsidRPr="00780D7C">
        <w:rPr>
          <w:rFonts w:ascii="Arial Narrow" w:hAnsi="Arial Narrow"/>
          <w:sz w:val="21"/>
          <w:szCs w:val="21"/>
        </w:rPr>
        <w:t>asfaltových</w:t>
      </w:r>
      <w:r w:rsidRPr="00780D7C">
        <w:rPr>
          <w:rFonts w:ascii="Arial Narrow" w:hAnsi="Arial Narrow"/>
          <w:spacing w:val="35"/>
          <w:sz w:val="21"/>
          <w:szCs w:val="21"/>
        </w:rPr>
        <w:t xml:space="preserve"> </w:t>
      </w:r>
      <w:r w:rsidRPr="00780D7C">
        <w:rPr>
          <w:rFonts w:ascii="Arial Narrow" w:hAnsi="Arial Narrow"/>
          <w:sz w:val="21"/>
          <w:szCs w:val="21"/>
        </w:rPr>
        <w:t>zmesí</w:t>
      </w:r>
      <w:r w:rsidRPr="00780D7C">
        <w:rPr>
          <w:rFonts w:ascii="Arial Narrow" w:hAnsi="Arial Narrow"/>
          <w:spacing w:val="26"/>
          <w:sz w:val="21"/>
          <w:szCs w:val="21"/>
        </w:rPr>
        <w:t xml:space="preserve"> </w:t>
      </w:r>
      <w:r w:rsidRPr="00780D7C">
        <w:rPr>
          <w:rFonts w:ascii="Arial Narrow" w:hAnsi="Arial Narrow"/>
          <w:sz w:val="21"/>
          <w:szCs w:val="21"/>
        </w:rPr>
        <w:t>typu</w:t>
      </w:r>
      <w:r w:rsidRPr="00780D7C">
        <w:rPr>
          <w:rFonts w:ascii="Arial Narrow" w:hAnsi="Arial Narrow"/>
          <w:spacing w:val="30"/>
          <w:sz w:val="21"/>
          <w:szCs w:val="21"/>
        </w:rPr>
        <w:t xml:space="preserve"> </w:t>
      </w:r>
      <w:r w:rsidRPr="00780D7C">
        <w:rPr>
          <w:rFonts w:ascii="Arial Narrow" w:hAnsi="Arial Narrow"/>
          <w:sz w:val="21"/>
          <w:szCs w:val="21"/>
        </w:rPr>
        <w:t>AC</w:t>
      </w:r>
      <w:r w:rsidRPr="00780D7C">
        <w:rPr>
          <w:rFonts w:ascii="Arial Narrow" w:hAnsi="Arial Narrow"/>
          <w:spacing w:val="31"/>
          <w:sz w:val="21"/>
          <w:szCs w:val="21"/>
        </w:rPr>
        <w:t xml:space="preserve"> </w:t>
      </w:r>
      <w:r w:rsidRPr="00780D7C">
        <w:rPr>
          <w:rFonts w:ascii="Arial Narrow" w:hAnsi="Arial Narrow"/>
          <w:sz w:val="21"/>
          <w:szCs w:val="21"/>
        </w:rPr>
        <w:t>a</w:t>
      </w:r>
      <w:r w:rsidRPr="00780D7C">
        <w:rPr>
          <w:rFonts w:ascii="Arial Narrow" w:hAnsi="Arial Narrow"/>
          <w:spacing w:val="30"/>
          <w:sz w:val="21"/>
          <w:szCs w:val="21"/>
        </w:rPr>
        <w:t xml:space="preserve"> </w:t>
      </w:r>
      <w:r w:rsidRPr="00780D7C">
        <w:rPr>
          <w:rFonts w:ascii="Arial Narrow" w:hAnsi="Arial Narrow"/>
          <w:sz w:val="21"/>
          <w:szCs w:val="21"/>
        </w:rPr>
        <w:t>BBTM</w:t>
      </w:r>
    </w:p>
    <w:p w14:paraId="61ECF068" w14:textId="77777777" w:rsidR="00943CDE" w:rsidRPr="00780D7C" w:rsidRDefault="00943CDE" w:rsidP="00943CDE">
      <w:pPr>
        <w:pStyle w:val="Zkladntext"/>
        <w:spacing w:before="11"/>
        <w:rPr>
          <w:rFonts w:ascii="Arial Narrow" w:hAnsi="Arial Narrow"/>
          <w:sz w:val="21"/>
          <w:szCs w:val="21"/>
        </w:rPr>
      </w:pPr>
    </w:p>
    <w:tbl>
      <w:tblPr>
        <w:tblStyle w:val="TableNormal1"/>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6"/>
        <w:gridCol w:w="1582"/>
        <w:gridCol w:w="1635"/>
        <w:gridCol w:w="1837"/>
        <w:gridCol w:w="1979"/>
      </w:tblGrid>
      <w:tr w:rsidR="00943CDE" w:rsidRPr="002D3B61" w14:paraId="2F016FAE" w14:textId="77777777" w:rsidTr="00091502">
        <w:trPr>
          <w:trHeight w:val="371"/>
        </w:trPr>
        <w:tc>
          <w:tcPr>
            <w:tcW w:w="2016" w:type="dxa"/>
            <w:vMerge w:val="restart"/>
          </w:tcPr>
          <w:p w14:paraId="59CF9EDF" w14:textId="77777777" w:rsidR="00943CDE" w:rsidRPr="00780D7C" w:rsidRDefault="00943CDE" w:rsidP="000F4B36">
            <w:pPr>
              <w:pStyle w:val="TableParagraph"/>
              <w:spacing w:line="242" w:lineRule="auto"/>
              <w:ind w:right="223"/>
              <w:rPr>
                <w:rFonts w:ascii="Arial Narrow" w:hAnsi="Arial Narrow"/>
                <w:sz w:val="21"/>
                <w:szCs w:val="21"/>
                <w:lang w:val="it-IT"/>
              </w:rPr>
            </w:pPr>
            <w:r w:rsidRPr="00780D7C">
              <w:rPr>
                <w:rFonts w:ascii="Arial Narrow" w:hAnsi="Arial Narrow"/>
                <w:sz w:val="21"/>
                <w:szCs w:val="21"/>
                <w:lang w:val="it-IT"/>
              </w:rPr>
              <w:t>Penetrácia</w:t>
            </w:r>
            <w:r w:rsidRPr="00780D7C">
              <w:rPr>
                <w:rFonts w:ascii="Arial Narrow" w:hAnsi="Arial Narrow"/>
                <w:spacing w:val="1"/>
                <w:sz w:val="21"/>
                <w:szCs w:val="21"/>
                <w:lang w:val="it-IT"/>
              </w:rPr>
              <w:t xml:space="preserve"> </w:t>
            </w:r>
            <w:r w:rsidRPr="00780D7C">
              <w:rPr>
                <w:rFonts w:ascii="Arial Narrow" w:hAnsi="Arial Narrow"/>
                <w:sz w:val="21"/>
                <w:szCs w:val="21"/>
                <w:lang w:val="it-IT"/>
              </w:rPr>
              <w:t>asfaltu</w:t>
            </w:r>
            <w:r w:rsidRPr="00780D7C">
              <w:rPr>
                <w:rFonts w:ascii="Arial Narrow" w:hAnsi="Arial Narrow"/>
                <w:spacing w:val="31"/>
                <w:sz w:val="21"/>
                <w:szCs w:val="21"/>
                <w:lang w:val="it-IT"/>
              </w:rPr>
              <w:t xml:space="preserve"> </w:t>
            </w:r>
            <w:r w:rsidRPr="00780D7C">
              <w:rPr>
                <w:rFonts w:ascii="Arial Narrow" w:hAnsi="Arial Narrow"/>
                <w:sz w:val="21"/>
                <w:szCs w:val="21"/>
                <w:lang w:val="it-IT"/>
              </w:rPr>
              <w:t>pri</w:t>
            </w:r>
            <w:r w:rsidRPr="00780D7C">
              <w:rPr>
                <w:rFonts w:ascii="Arial Narrow" w:hAnsi="Arial Narrow"/>
                <w:spacing w:val="30"/>
                <w:sz w:val="21"/>
                <w:szCs w:val="21"/>
                <w:lang w:val="it-IT"/>
              </w:rPr>
              <w:t xml:space="preserve"> </w:t>
            </w:r>
            <w:r w:rsidRPr="00780D7C">
              <w:rPr>
                <w:rFonts w:ascii="Arial Narrow" w:hAnsi="Arial Narrow"/>
                <w:sz w:val="21"/>
                <w:szCs w:val="21"/>
                <w:lang w:val="it-IT"/>
              </w:rPr>
              <w:t>25</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°C</w:t>
            </w:r>
          </w:p>
          <w:p w14:paraId="0D0EA9BB" w14:textId="77777777" w:rsidR="00943CDE" w:rsidRPr="00780D7C" w:rsidRDefault="00943CDE" w:rsidP="000F4B36">
            <w:pPr>
              <w:pStyle w:val="TableParagraph"/>
              <w:spacing w:before="123"/>
              <w:ind w:left="175"/>
              <w:rPr>
                <w:rFonts w:ascii="Arial Narrow" w:hAnsi="Arial Narrow"/>
                <w:sz w:val="21"/>
                <w:szCs w:val="21"/>
                <w:lang w:val="it-IT"/>
              </w:rPr>
            </w:pPr>
            <w:r w:rsidRPr="00780D7C">
              <w:rPr>
                <w:rFonts w:ascii="Arial Narrow" w:hAnsi="Arial Narrow"/>
                <w:sz w:val="21"/>
                <w:szCs w:val="21"/>
                <w:lang w:val="it-IT"/>
              </w:rPr>
              <w:t>[0,1</w:t>
            </w:r>
            <w:r w:rsidRPr="00780D7C">
              <w:rPr>
                <w:rFonts w:ascii="Arial Narrow" w:hAnsi="Arial Narrow"/>
                <w:spacing w:val="27"/>
                <w:sz w:val="21"/>
                <w:szCs w:val="21"/>
                <w:lang w:val="it-IT"/>
              </w:rPr>
              <w:t xml:space="preserve"> </w:t>
            </w:r>
            <w:r w:rsidRPr="00780D7C">
              <w:rPr>
                <w:rFonts w:ascii="Arial Narrow" w:hAnsi="Arial Narrow"/>
                <w:sz w:val="21"/>
                <w:szCs w:val="21"/>
                <w:lang w:val="it-IT"/>
              </w:rPr>
              <w:t>mm]</w:t>
            </w:r>
          </w:p>
        </w:tc>
        <w:tc>
          <w:tcPr>
            <w:tcW w:w="7033" w:type="dxa"/>
            <w:gridSpan w:val="4"/>
          </w:tcPr>
          <w:p w14:paraId="069220D0" w14:textId="77777777" w:rsidR="00943CDE" w:rsidRPr="00780D7C" w:rsidRDefault="00943CDE" w:rsidP="000F4B36">
            <w:pPr>
              <w:pStyle w:val="TableParagraph"/>
              <w:ind w:left="105"/>
              <w:rPr>
                <w:rFonts w:ascii="Arial Narrow" w:hAnsi="Arial Narrow"/>
                <w:sz w:val="21"/>
                <w:szCs w:val="21"/>
                <w:lang w:val="it-IT"/>
              </w:rPr>
            </w:pPr>
            <w:r w:rsidRPr="00780D7C">
              <w:rPr>
                <w:rFonts w:ascii="Arial Narrow" w:hAnsi="Arial Narrow"/>
                <w:sz w:val="21"/>
                <w:szCs w:val="21"/>
                <w:lang w:val="it-IT"/>
              </w:rPr>
              <w:t>Najnižšia</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prípustná</w:t>
            </w:r>
            <w:r w:rsidRPr="00780D7C">
              <w:rPr>
                <w:rFonts w:ascii="Arial Narrow" w:hAnsi="Arial Narrow"/>
                <w:spacing w:val="35"/>
                <w:sz w:val="21"/>
                <w:szCs w:val="21"/>
                <w:lang w:val="it-IT"/>
              </w:rPr>
              <w:t xml:space="preserve"> </w:t>
            </w:r>
            <w:r w:rsidRPr="00780D7C">
              <w:rPr>
                <w:rFonts w:ascii="Arial Narrow" w:hAnsi="Arial Narrow"/>
                <w:sz w:val="21"/>
                <w:szCs w:val="21"/>
                <w:lang w:val="it-IT"/>
              </w:rPr>
              <w:t>teplota</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zmesi</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v</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[°C]</w:t>
            </w:r>
            <w:r w:rsidRPr="00780D7C">
              <w:rPr>
                <w:rFonts w:ascii="Arial Narrow" w:hAnsi="Arial Narrow"/>
                <w:spacing w:val="37"/>
                <w:sz w:val="21"/>
                <w:szCs w:val="21"/>
                <w:lang w:val="it-IT"/>
              </w:rPr>
              <w:t xml:space="preserve"> </w:t>
            </w:r>
            <w:r w:rsidRPr="00780D7C">
              <w:rPr>
                <w:rFonts w:ascii="Arial Narrow" w:hAnsi="Arial Narrow"/>
                <w:sz w:val="21"/>
                <w:szCs w:val="21"/>
                <w:lang w:val="it-IT"/>
              </w:rPr>
              <w:t>pri</w:t>
            </w:r>
            <w:r w:rsidRPr="00780D7C">
              <w:rPr>
                <w:rFonts w:ascii="Arial Narrow" w:hAnsi="Arial Narrow"/>
                <w:spacing w:val="37"/>
                <w:sz w:val="21"/>
                <w:szCs w:val="21"/>
                <w:lang w:val="it-IT"/>
              </w:rPr>
              <w:t xml:space="preserve"> </w:t>
            </w:r>
            <w:r w:rsidRPr="00780D7C">
              <w:rPr>
                <w:rFonts w:ascii="Arial Narrow" w:hAnsi="Arial Narrow"/>
                <w:sz w:val="21"/>
                <w:szCs w:val="21"/>
                <w:lang w:val="it-IT"/>
              </w:rPr>
              <w:t>hrúbke</w:t>
            </w:r>
            <w:r w:rsidRPr="00780D7C">
              <w:rPr>
                <w:rFonts w:ascii="Arial Narrow" w:hAnsi="Arial Narrow"/>
                <w:spacing w:val="39"/>
                <w:sz w:val="21"/>
                <w:szCs w:val="21"/>
                <w:lang w:val="it-IT"/>
              </w:rPr>
              <w:t xml:space="preserve"> </w:t>
            </w:r>
            <w:r w:rsidRPr="00780D7C">
              <w:rPr>
                <w:rFonts w:ascii="Arial Narrow" w:hAnsi="Arial Narrow"/>
                <w:sz w:val="21"/>
                <w:szCs w:val="21"/>
                <w:lang w:val="it-IT"/>
              </w:rPr>
              <w:t>vrstvy</w:t>
            </w:r>
            <w:r w:rsidRPr="00780D7C">
              <w:rPr>
                <w:rFonts w:ascii="Arial Narrow" w:hAnsi="Arial Narrow"/>
                <w:spacing w:val="39"/>
                <w:sz w:val="21"/>
                <w:szCs w:val="21"/>
                <w:lang w:val="it-IT"/>
              </w:rPr>
              <w:t xml:space="preserve"> </w:t>
            </w:r>
            <w:r w:rsidRPr="00780D7C">
              <w:rPr>
                <w:rFonts w:ascii="Arial Narrow" w:hAnsi="Arial Narrow"/>
                <w:sz w:val="21"/>
                <w:szCs w:val="21"/>
                <w:lang w:val="it-IT"/>
              </w:rPr>
              <w:t>v</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[mm]</w:t>
            </w:r>
          </w:p>
        </w:tc>
      </w:tr>
      <w:tr w:rsidR="00943CDE" w:rsidRPr="002D3B61" w14:paraId="62CA704C" w14:textId="77777777" w:rsidTr="00091502">
        <w:trPr>
          <w:trHeight w:val="616"/>
        </w:trPr>
        <w:tc>
          <w:tcPr>
            <w:tcW w:w="2016" w:type="dxa"/>
            <w:vMerge/>
            <w:tcBorders>
              <w:top w:val="nil"/>
            </w:tcBorders>
          </w:tcPr>
          <w:p w14:paraId="65262ED1" w14:textId="77777777" w:rsidR="00943CDE" w:rsidRPr="00780D7C" w:rsidRDefault="00943CDE" w:rsidP="000F4B36">
            <w:pPr>
              <w:rPr>
                <w:rFonts w:ascii="Arial Narrow" w:hAnsi="Arial Narrow"/>
                <w:sz w:val="21"/>
                <w:szCs w:val="21"/>
                <w:lang w:val="it-IT"/>
              </w:rPr>
            </w:pPr>
          </w:p>
        </w:tc>
        <w:tc>
          <w:tcPr>
            <w:tcW w:w="1582" w:type="dxa"/>
          </w:tcPr>
          <w:p w14:paraId="04DEE225" w14:textId="77777777" w:rsidR="00943CDE" w:rsidRPr="00780D7C" w:rsidRDefault="00943CDE" w:rsidP="000F4B36">
            <w:pPr>
              <w:pStyle w:val="TableParagraph"/>
              <w:spacing w:before="123"/>
              <w:ind w:left="105"/>
              <w:rPr>
                <w:rFonts w:ascii="Arial Narrow" w:hAnsi="Arial Narrow"/>
                <w:sz w:val="21"/>
                <w:szCs w:val="21"/>
              </w:rPr>
            </w:pPr>
            <w:proofErr w:type="spellStart"/>
            <w:r w:rsidRPr="00780D7C">
              <w:rPr>
                <w:rFonts w:ascii="Arial Narrow" w:hAnsi="Arial Narrow"/>
                <w:sz w:val="21"/>
                <w:szCs w:val="21"/>
              </w:rPr>
              <w:t>do</w:t>
            </w:r>
            <w:proofErr w:type="spellEnd"/>
            <w:r w:rsidRPr="00780D7C">
              <w:rPr>
                <w:rFonts w:ascii="Arial Narrow" w:hAnsi="Arial Narrow"/>
                <w:spacing w:val="19"/>
                <w:sz w:val="21"/>
                <w:szCs w:val="21"/>
              </w:rPr>
              <w:t xml:space="preserve"> </w:t>
            </w:r>
            <w:r w:rsidRPr="00780D7C">
              <w:rPr>
                <w:rFonts w:ascii="Arial Narrow" w:hAnsi="Arial Narrow"/>
                <w:sz w:val="21"/>
                <w:szCs w:val="21"/>
              </w:rPr>
              <w:t>40</w:t>
            </w:r>
          </w:p>
        </w:tc>
        <w:tc>
          <w:tcPr>
            <w:tcW w:w="1635" w:type="dxa"/>
          </w:tcPr>
          <w:p w14:paraId="75964D3A" w14:textId="77777777" w:rsidR="00943CDE" w:rsidRPr="00780D7C" w:rsidRDefault="00943CDE" w:rsidP="000F4B36">
            <w:pPr>
              <w:pStyle w:val="TableParagraph"/>
              <w:spacing w:before="123"/>
              <w:rPr>
                <w:rFonts w:ascii="Arial Narrow" w:hAnsi="Arial Narrow"/>
                <w:sz w:val="21"/>
                <w:szCs w:val="21"/>
              </w:rPr>
            </w:pPr>
            <w:r w:rsidRPr="00780D7C">
              <w:rPr>
                <w:rFonts w:ascii="Arial Narrow" w:hAnsi="Arial Narrow"/>
                <w:sz w:val="21"/>
                <w:szCs w:val="21"/>
              </w:rPr>
              <w:t>40</w:t>
            </w:r>
            <w:r w:rsidRPr="00780D7C">
              <w:rPr>
                <w:rFonts w:ascii="Arial Narrow" w:hAnsi="Arial Narrow"/>
                <w:spacing w:val="17"/>
                <w:sz w:val="21"/>
                <w:szCs w:val="21"/>
              </w:rPr>
              <w:t xml:space="preserve"> </w:t>
            </w:r>
            <w:r w:rsidRPr="00780D7C">
              <w:rPr>
                <w:rFonts w:ascii="Arial Narrow" w:hAnsi="Arial Narrow"/>
                <w:sz w:val="21"/>
                <w:szCs w:val="21"/>
              </w:rPr>
              <w:t>-</w:t>
            </w:r>
            <w:r w:rsidRPr="00780D7C">
              <w:rPr>
                <w:rFonts w:ascii="Arial Narrow" w:hAnsi="Arial Narrow"/>
                <w:spacing w:val="18"/>
                <w:sz w:val="21"/>
                <w:szCs w:val="21"/>
              </w:rPr>
              <w:t xml:space="preserve"> </w:t>
            </w:r>
            <w:r w:rsidRPr="00780D7C">
              <w:rPr>
                <w:rFonts w:ascii="Arial Narrow" w:hAnsi="Arial Narrow"/>
                <w:sz w:val="21"/>
                <w:szCs w:val="21"/>
              </w:rPr>
              <w:t>70</w:t>
            </w:r>
          </w:p>
        </w:tc>
        <w:tc>
          <w:tcPr>
            <w:tcW w:w="1837" w:type="dxa"/>
          </w:tcPr>
          <w:p w14:paraId="221D9538" w14:textId="77777777" w:rsidR="00943CDE" w:rsidRPr="00780D7C" w:rsidRDefault="00943CDE" w:rsidP="000F4B36">
            <w:pPr>
              <w:pStyle w:val="TableParagraph"/>
              <w:spacing w:before="123"/>
              <w:ind w:left="104"/>
              <w:rPr>
                <w:rFonts w:ascii="Arial Narrow" w:hAnsi="Arial Narrow"/>
                <w:sz w:val="21"/>
                <w:szCs w:val="21"/>
              </w:rPr>
            </w:pPr>
            <w:r w:rsidRPr="00780D7C">
              <w:rPr>
                <w:rFonts w:ascii="Arial Narrow" w:hAnsi="Arial Narrow"/>
                <w:sz w:val="21"/>
                <w:szCs w:val="21"/>
              </w:rPr>
              <w:t>70</w:t>
            </w:r>
            <w:r w:rsidRPr="00780D7C">
              <w:rPr>
                <w:rFonts w:ascii="Arial Narrow" w:hAnsi="Arial Narrow"/>
                <w:spacing w:val="18"/>
                <w:sz w:val="21"/>
                <w:szCs w:val="21"/>
              </w:rPr>
              <w:t xml:space="preserve"> </w:t>
            </w:r>
            <w:r w:rsidRPr="00780D7C">
              <w:rPr>
                <w:rFonts w:ascii="Arial Narrow" w:hAnsi="Arial Narrow"/>
                <w:sz w:val="21"/>
                <w:szCs w:val="21"/>
              </w:rPr>
              <w:t>-</w:t>
            </w:r>
            <w:r w:rsidRPr="00780D7C">
              <w:rPr>
                <w:rFonts w:ascii="Arial Narrow" w:hAnsi="Arial Narrow"/>
                <w:spacing w:val="20"/>
                <w:sz w:val="21"/>
                <w:szCs w:val="21"/>
              </w:rPr>
              <w:t xml:space="preserve"> </w:t>
            </w:r>
            <w:r w:rsidRPr="00780D7C">
              <w:rPr>
                <w:rFonts w:ascii="Arial Narrow" w:hAnsi="Arial Narrow"/>
                <w:sz w:val="21"/>
                <w:szCs w:val="21"/>
              </w:rPr>
              <w:t>100</w:t>
            </w:r>
          </w:p>
        </w:tc>
        <w:tc>
          <w:tcPr>
            <w:tcW w:w="1979" w:type="dxa"/>
          </w:tcPr>
          <w:p w14:paraId="63F25597" w14:textId="77777777" w:rsidR="00943CDE" w:rsidRPr="00780D7C" w:rsidRDefault="00943CDE" w:rsidP="000F4B36">
            <w:pPr>
              <w:pStyle w:val="TableParagraph"/>
              <w:spacing w:before="123"/>
              <w:ind w:left="105"/>
              <w:rPr>
                <w:rFonts w:ascii="Arial Narrow" w:hAnsi="Arial Narrow"/>
                <w:sz w:val="21"/>
                <w:szCs w:val="21"/>
              </w:rPr>
            </w:pPr>
            <w:proofErr w:type="spellStart"/>
            <w:r w:rsidRPr="00780D7C">
              <w:rPr>
                <w:rFonts w:ascii="Arial Narrow" w:hAnsi="Arial Narrow"/>
                <w:sz w:val="21"/>
                <w:szCs w:val="21"/>
              </w:rPr>
              <w:t>nad</w:t>
            </w:r>
            <w:proofErr w:type="spellEnd"/>
            <w:r w:rsidRPr="00780D7C">
              <w:rPr>
                <w:rFonts w:ascii="Arial Narrow" w:hAnsi="Arial Narrow"/>
                <w:spacing w:val="26"/>
                <w:sz w:val="21"/>
                <w:szCs w:val="21"/>
              </w:rPr>
              <w:t xml:space="preserve"> </w:t>
            </w:r>
            <w:r w:rsidRPr="00780D7C">
              <w:rPr>
                <w:rFonts w:ascii="Arial Narrow" w:hAnsi="Arial Narrow"/>
                <w:sz w:val="21"/>
                <w:szCs w:val="21"/>
              </w:rPr>
              <w:t>100</w:t>
            </w:r>
          </w:p>
        </w:tc>
      </w:tr>
      <w:tr w:rsidR="00943CDE" w:rsidRPr="002D3B61" w14:paraId="6EDB071A" w14:textId="77777777" w:rsidTr="00091502">
        <w:trPr>
          <w:trHeight w:val="373"/>
        </w:trPr>
        <w:tc>
          <w:tcPr>
            <w:tcW w:w="2016" w:type="dxa"/>
          </w:tcPr>
          <w:p w14:paraId="0B4309C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100/150</w:t>
            </w:r>
          </w:p>
        </w:tc>
        <w:tc>
          <w:tcPr>
            <w:tcW w:w="1582" w:type="dxa"/>
          </w:tcPr>
          <w:p w14:paraId="25DAB591"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135</w:t>
            </w:r>
          </w:p>
        </w:tc>
        <w:tc>
          <w:tcPr>
            <w:tcW w:w="1635" w:type="dxa"/>
          </w:tcPr>
          <w:p w14:paraId="52743DD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130</w:t>
            </w:r>
          </w:p>
        </w:tc>
        <w:tc>
          <w:tcPr>
            <w:tcW w:w="1837" w:type="dxa"/>
          </w:tcPr>
          <w:p w14:paraId="5075237E"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130</w:t>
            </w:r>
          </w:p>
        </w:tc>
        <w:tc>
          <w:tcPr>
            <w:tcW w:w="1979" w:type="dxa"/>
          </w:tcPr>
          <w:p w14:paraId="38DF7011"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120</w:t>
            </w:r>
          </w:p>
        </w:tc>
      </w:tr>
      <w:tr w:rsidR="00943CDE" w:rsidRPr="002D3B61" w14:paraId="7AB1C723" w14:textId="77777777" w:rsidTr="00091502">
        <w:trPr>
          <w:trHeight w:val="371"/>
        </w:trPr>
        <w:tc>
          <w:tcPr>
            <w:tcW w:w="2016" w:type="dxa"/>
          </w:tcPr>
          <w:p w14:paraId="63AC62DC"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70/100</w:t>
            </w:r>
          </w:p>
        </w:tc>
        <w:tc>
          <w:tcPr>
            <w:tcW w:w="1582" w:type="dxa"/>
          </w:tcPr>
          <w:p w14:paraId="675979D8"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150</w:t>
            </w:r>
          </w:p>
        </w:tc>
        <w:tc>
          <w:tcPr>
            <w:tcW w:w="1635" w:type="dxa"/>
          </w:tcPr>
          <w:p w14:paraId="6EA45132"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140</w:t>
            </w:r>
          </w:p>
        </w:tc>
        <w:tc>
          <w:tcPr>
            <w:tcW w:w="1837" w:type="dxa"/>
          </w:tcPr>
          <w:p w14:paraId="30CBE36D"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135</w:t>
            </w:r>
          </w:p>
        </w:tc>
        <w:tc>
          <w:tcPr>
            <w:tcW w:w="1979" w:type="dxa"/>
          </w:tcPr>
          <w:p w14:paraId="18E0949B"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130</w:t>
            </w:r>
          </w:p>
        </w:tc>
      </w:tr>
      <w:tr w:rsidR="00943CDE" w:rsidRPr="002D3B61" w14:paraId="1DC87844" w14:textId="77777777" w:rsidTr="00091502">
        <w:trPr>
          <w:trHeight w:val="373"/>
        </w:trPr>
        <w:tc>
          <w:tcPr>
            <w:tcW w:w="2016" w:type="dxa"/>
          </w:tcPr>
          <w:p w14:paraId="113178D6" w14:textId="77777777" w:rsidR="00943CDE" w:rsidRPr="00780D7C" w:rsidRDefault="00943CDE" w:rsidP="000F4B36">
            <w:pPr>
              <w:pStyle w:val="TableParagraph"/>
              <w:spacing w:before="3"/>
              <w:rPr>
                <w:rFonts w:ascii="Arial Narrow" w:hAnsi="Arial Narrow"/>
                <w:sz w:val="21"/>
                <w:szCs w:val="21"/>
              </w:rPr>
            </w:pPr>
            <w:r w:rsidRPr="00780D7C">
              <w:rPr>
                <w:rFonts w:ascii="Arial Narrow" w:hAnsi="Arial Narrow"/>
                <w:sz w:val="21"/>
                <w:szCs w:val="21"/>
              </w:rPr>
              <w:t>50/70</w:t>
            </w:r>
          </w:p>
        </w:tc>
        <w:tc>
          <w:tcPr>
            <w:tcW w:w="1582" w:type="dxa"/>
          </w:tcPr>
          <w:p w14:paraId="31F56B9B" w14:textId="77777777" w:rsidR="00943CDE" w:rsidRPr="00780D7C" w:rsidRDefault="00943CDE" w:rsidP="000F4B36">
            <w:pPr>
              <w:pStyle w:val="TableParagraph"/>
              <w:spacing w:before="3"/>
              <w:ind w:left="105"/>
              <w:rPr>
                <w:rFonts w:ascii="Arial Narrow" w:hAnsi="Arial Narrow"/>
                <w:sz w:val="21"/>
                <w:szCs w:val="21"/>
              </w:rPr>
            </w:pPr>
            <w:r w:rsidRPr="00780D7C">
              <w:rPr>
                <w:rFonts w:ascii="Arial Narrow" w:hAnsi="Arial Narrow"/>
                <w:sz w:val="21"/>
                <w:szCs w:val="21"/>
              </w:rPr>
              <w:t>160</w:t>
            </w:r>
          </w:p>
        </w:tc>
        <w:tc>
          <w:tcPr>
            <w:tcW w:w="1635" w:type="dxa"/>
          </w:tcPr>
          <w:p w14:paraId="2F2DE630" w14:textId="77777777" w:rsidR="00943CDE" w:rsidRPr="00780D7C" w:rsidRDefault="00943CDE" w:rsidP="000F4B36">
            <w:pPr>
              <w:pStyle w:val="TableParagraph"/>
              <w:spacing w:before="3"/>
              <w:rPr>
                <w:rFonts w:ascii="Arial Narrow" w:hAnsi="Arial Narrow"/>
                <w:sz w:val="21"/>
                <w:szCs w:val="21"/>
              </w:rPr>
            </w:pPr>
            <w:r w:rsidRPr="00780D7C">
              <w:rPr>
                <w:rFonts w:ascii="Arial Narrow" w:hAnsi="Arial Narrow"/>
                <w:sz w:val="21"/>
                <w:szCs w:val="21"/>
              </w:rPr>
              <w:t>150</w:t>
            </w:r>
          </w:p>
        </w:tc>
        <w:tc>
          <w:tcPr>
            <w:tcW w:w="1837" w:type="dxa"/>
          </w:tcPr>
          <w:p w14:paraId="0EE480DA" w14:textId="77777777" w:rsidR="00943CDE" w:rsidRPr="00780D7C" w:rsidRDefault="00943CDE" w:rsidP="000F4B36">
            <w:pPr>
              <w:pStyle w:val="TableParagraph"/>
              <w:spacing w:before="3"/>
              <w:ind w:left="104"/>
              <w:rPr>
                <w:rFonts w:ascii="Arial Narrow" w:hAnsi="Arial Narrow"/>
                <w:sz w:val="21"/>
                <w:szCs w:val="21"/>
              </w:rPr>
            </w:pPr>
            <w:r w:rsidRPr="00780D7C">
              <w:rPr>
                <w:rFonts w:ascii="Arial Narrow" w:hAnsi="Arial Narrow"/>
                <w:sz w:val="21"/>
                <w:szCs w:val="21"/>
              </w:rPr>
              <w:t>140</w:t>
            </w:r>
          </w:p>
        </w:tc>
        <w:tc>
          <w:tcPr>
            <w:tcW w:w="1979" w:type="dxa"/>
          </w:tcPr>
          <w:p w14:paraId="6F2FF49F" w14:textId="77777777" w:rsidR="00943CDE" w:rsidRPr="00780D7C" w:rsidRDefault="00943CDE" w:rsidP="000F4B36">
            <w:pPr>
              <w:pStyle w:val="TableParagraph"/>
              <w:spacing w:before="3"/>
              <w:ind w:left="105"/>
              <w:rPr>
                <w:rFonts w:ascii="Arial Narrow" w:hAnsi="Arial Narrow"/>
                <w:sz w:val="21"/>
                <w:szCs w:val="21"/>
              </w:rPr>
            </w:pPr>
            <w:r w:rsidRPr="00780D7C">
              <w:rPr>
                <w:rFonts w:ascii="Arial Narrow" w:hAnsi="Arial Narrow"/>
                <w:sz w:val="21"/>
                <w:szCs w:val="21"/>
              </w:rPr>
              <w:t>135</w:t>
            </w:r>
          </w:p>
        </w:tc>
      </w:tr>
      <w:tr w:rsidR="00943CDE" w:rsidRPr="002D3B61" w14:paraId="51EBB2E4" w14:textId="77777777" w:rsidTr="00091502">
        <w:trPr>
          <w:trHeight w:val="373"/>
        </w:trPr>
        <w:tc>
          <w:tcPr>
            <w:tcW w:w="2016" w:type="dxa"/>
          </w:tcPr>
          <w:p w14:paraId="2EBA8FF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40/60</w:t>
            </w:r>
          </w:p>
        </w:tc>
        <w:tc>
          <w:tcPr>
            <w:tcW w:w="1582" w:type="dxa"/>
          </w:tcPr>
          <w:p w14:paraId="4631A03E"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165</w:t>
            </w:r>
          </w:p>
        </w:tc>
        <w:tc>
          <w:tcPr>
            <w:tcW w:w="1635" w:type="dxa"/>
          </w:tcPr>
          <w:p w14:paraId="78DD361F"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155</w:t>
            </w:r>
          </w:p>
        </w:tc>
        <w:tc>
          <w:tcPr>
            <w:tcW w:w="1837" w:type="dxa"/>
          </w:tcPr>
          <w:p w14:paraId="59724E07"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145</w:t>
            </w:r>
          </w:p>
        </w:tc>
        <w:tc>
          <w:tcPr>
            <w:tcW w:w="1979" w:type="dxa"/>
          </w:tcPr>
          <w:p w14:paraId="11284BAC"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140</w:t>
            </w:r>
          </w:p>
        </w:tc>
      </w:tr>
      <w:tr w:rsidR="00943CDE" w:rsidRPr="002D3B61" w14:paraId="605D2BC2" w14:textId="77777777" w:rsidTr="00091502">
        <w:trPr>
          <w:trHeight w:val="371"/>
        </w:trPr>
        <w:tc>
          <w:tcPr>
            <w:tcW w:w="2016" w:type="dxa"/>
          </w:tcPr>
          <w:p w14:paraId="5A3AB183"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35/50</w:t>
            </w:r>
          </w:p>
        </w:tc>
        <w:tc>
          <w:tcPr>
            <w:tcW w:w="1582" w:type="dxa"/>
          </w:tcPr>
          <w:p w14:paraId="18B8E2E2"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170</w:t>
            </w:r>
          </w:p>
        </w:tc>
        <w:tc>
          <w:tcPr>
            <w:tcW w:w="1635" w:type="dxa"/>
          </w:tcPr>
          <w:p w14:paraId="07E4A7FC"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165</w:t>
            </w:r>
          </w:p>
        </w:tc>
        <w:tc>
          <w:tcPr>
            <w:tcW w:w="1837" w:type="dxa"/>
          </w:tcPr>
          <w:p w14:paraId="6A0D24A5"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150</w:t>
            </w:r>
          </w:p>
        </w:tc>
        <w:tc>
          <w:tcPr>
            <w:tcW w:w="1979" w:type="dxa"/>
          </w:tcPr>
          <w:p w14:paraId="1543AD54"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145</w:t>
            </w:r>
          </w:p>
        </w:tc>
      </w:tr>
      <w:tr w:rsidR="00943CDE" w:rsidRPr="002D3B61" w14:paraId="1E64459B" w14:textId="77777777" w:rsidTr="00091502">
        <w:trPr>
          <w:trHeight w:val="373"/>
        </w:trPr>
        <w:tc>
          <w:tcPr>
            <w:tcW w:w="2016" w:type="dxa"/>
          </w:tcPr>
          <w:p w14:paraId="71648CD0"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30/45</w:t>
            </w:r>
          </w:p>
        </w:tc>
        <w:tc>
          <w:tcPr>
            <w:tcW w:w="1582" w:type="dxa"/>
          </w:tcPr>
          <w:p w14:paraId="397AF183"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175</w:t>
            </w:r>
          </w:p>
        </w:tc>
        <w:tc>
          <w:tcPr>
            <w:tcW w:w="1635" w:type="dxa"/>
          </w:tcPr>
          <w:p w14:paraId="3C90026F"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170</w:t>
            </w:r>
          </w:p>
        </w:tc>
        <w:tc>
          <w:tcPr>
            <w:tcW w:w="1837" w:type="dxa"/>
          </w:tcPr>
          <w:p w14:paraId="7BBA3FFA"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155</w:t>
            </w:r>
          </w:p>
        </w:tc>
        <w:tc>
          <w:tcPr>
            <w:tcW w:w="1979" w:type="dxa"/>
          </w:tcPr>
          <w:p w14:paraId="333549FD"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150</w:t>
            </w:r>
          </w:p>
        </w:tc>
      </w:tr>
    </w:tbl>
    <w:p w14:paraId="32B37ED6" w14:textId="77777777" w:rsidR="00943CDE" w:rsidRPr="00780D7C" w:rsidRDefault="00943CDE" w:rsidP="00455941">
      <w:pPr>
        <w:pStyle w:val="Zkladntext"/>
        <w:spacing w:before="204" w:line="244" w:lineRule="auto"/>
        <w:ind w:right="105"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prísad</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nízkoteplotných</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rozprestieraní</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použiť</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stanovené</w:t>
      </w:r>
      <w:r w:rsidRPr="00780D7C">
        <w:rPr>
          <w:rFonts w:ascii="Arial Narrow" w:hAnsi="Arial Narrow"/>
          <w:spacing w:val="59"/>
          <w:sz w:val="21"/>
          <w:szCs w:val="21"/>
        </w:rPr>
        <w:t xml:space="preserve"> </w:t>
      </w:r>
      <w:r w:rsidRPr="00780D7C">
        <w:rPr>
          <w:rFonts w:ascii="Arial Narrow" w:hAnsi="Arial Narrow"/>
          <w:sz w:val="21"/>
          <w:szCs w:val="21"/>
        </w:rPr>
        <w:t>výrobcom</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zdokumentované.</w:t>
      </w:r>
    </w:p>
    <w:p w14:paraId="2B159DF4" w14:textId="77777777" w:rsidR="00943CDE" w:rsidRPr="00780D7C" w:rsidRDefault="00943CDE" w:rsidP="00455941">
      <w:pPr>
        <w:pStyle w:val="Zkladntext"/>
        <w:spacing w:before="116" w:line="242" w:lineRule="auto"/>
        <w:ind w:right="106" w:firstLine="0"/>
        <w:rPr>
          <w:rFonts w:ascii="Arial Narrow" w:hAnsi="Arial Narrow"/>
          <w:sz w:val="21"/>
          <w:szCs w:val="21"/>
        </w:rPr>
      </w:pPr>
      <w:r w:rsidRPr="00780D7C">
        <w:rPr>
          <w:rFonts w:ascii="Arial Narrow" w:hAnsi="Arial Narrow"/>
          <w:sz w:val="21"/>
          <w:szCs w:val="21"/>
        </w:rPr>
        <w:t>Najnižšia</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AC,</w:t>
      </w:r>
      <w:r w:rsidRPr="00780D7C">
        <w:rPr>
          <w:rFonts w:ascii="Arial Narrow" w:hAnsi="Arial Narrow"/>
          <w:spacing w:val="1"/>
          <w:sz w:val="21"/>
          <w:szCs w:val="21"/>
        </w:rPr>
        <w:t xml:space="preserve"> </w:t>
      </w:r>
      <w:r w:rsidRPr="00780D7C">
        <w:rPr>
          <w:rFonts w:ascii="Arial Narrow" w:hAnsi="Arial Narrow"/>
          <w:sz w:val="21"/>
          <w:szCs w:val="21"/>
        </w:rPr>
        <w:t>BBTM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vyrobených</w:t>
      </w:r>
      <w:r w:rsidRPr="00780D7C">
        <w:rPr>
          <w:rFonts w:ascii="Arial Narrow" w:hAnsi="Arial Narrow"/>
          <w:spacing w:val="1"/>
          <w:sz w:val="21"/>
          <w:szCs w:val="21"/>
        </w:rPr>
        <w:t xml:space="preserve"> </w:t>
      </w:r>
      <w:r w:rsidRPr="00780D7C">
        <w:rPr>
          <w:rFonts w:ascii="Arial Narrow" w:hAnsi="Arial Narrow"/>
          <w:sz w:val="21"/>
          <w:szCs w:val="21"/>
        </w:rPr>
        <w:t>z modifikovaných</w:t>
      </w:r>
      <w:r w:rsidRPr="00780D7C">
        <w:rPr>
          <w:rFonts w:ascii="Arial Narrow" w:hAnsi="Arial Narrow"/>
          <w:spacing w:val="1"/>
          <w:sz w:val="21"/>
          <w:szCs w:val="21"/>
        </w:rPr>
        <w:t xml:space="preserve"> </w:t>
      </w:r>
      <w:r w:rsidRPr="00780D7C">
        <w:rPr>
          <w:rFonts w:ascii="Arial Narrow" w:hAnsi="Arial Narrow"/>
          <w:sz w:val="21"/>
          <w:szCs w:val="21"/>
        </w:rPr>
        <w:t>asfaltov</w:t>
      </w:r>
      <w:r w:rsidRPr="00780D7C">
        <w:rPr>
          <w:rFonts w:ascii="Arial Narrow" w:hAnsi="Arial Narrow"/>
          <w:spacing w:val="13"/>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pri</w:t>
      </w:r>
      <w:r w:rsidRPr="00780D7C">
        <w:rPr>
          <w:rFonts w:ascii="Arial Narrow" w:hAnsi="Arial Narrow"/>
          <w:spacing w:val="14"/>
          <w:sz w:val="21"/>
          <w:szCs w:val="21"/>
        </w:rPr>
        <w:t xml:space="preserve"> </w:t>
      </w:r>
      <w:r w:rsidRPr="00780D7C">
        <w:rPr>
          <w:rFonts w:ascii="Arial Narrow" w:hAnsi="Arial Narrow"/>
          <w:sz w:val="21"/>
          <w:szCs w:val="21"/>
        </w:rPr>
        <w:t>kladení</w:t>
      </w:r>
      <w:r w:rsidRPr="00780D7C">
        <w:rPr>
          <w:rFonts w:ascii="Arial Narrow" w:hAnsi="Arial Narrow"/>
          <w:spacing w:val="14"/>
          <w:sz w:val="21"/>
          <w:szCs w:val="21"/>
        </w:rPr>
        <w:t xml:space="preserve"> </w:t>
      </w:r>
      <w:r w:rsidRPr="00780D7C">
        <w:rPr>
          <w:rFonts w:ascii="Arial Narrow" w:hAnsi="Arial Narrow"/>
          <w:sz w:val="21"/>
          <w:szCs w:val="21"/>
        </w:rPr>
        <w:t>klesnúť</w:t>
      </w:r>
      <w:r w:rsidRPr="00780D7C">
        <w:rPr>
          <w:rFonts w:ascii="Arial Narrow" w:hAnsi="Arial Narrow"/>
          <w:spacing w:val="18"/>
          <w:sz w:val="21"/>
          <w:szCs w:val="21"/>
        </w:rPr>
        <w:t xml:space="preserve"> </w:t>
      </w:r>
      <w:r w:rsidRPr="00780D7C">
        <w:rPr>
          <w:rFonts w:ascii="Arial Narrow" w:hAnsi="Arial Narrow"/>
          <w:sz w:val="21"/>
          <w:szCs w:val="21"/>
        </w:rPr>
        <w:t>pod</w:t>
      </w:r>
      <w:r w:rsidRPr="00780D7C">
        <w:rPr>
          <w:rFonts w:ascii="Arial Narrow" w:hAnsi="Arial Narrow"/>
          <w:spacing w:val="18"/>
          <w:sz w:val="21"/>
          <w:szCs w:val="21"/>
        </w:rPr>
        <w:t xml:space="preserve"> </w:t>
      </w:r>
      <w:r w:rsidRPr="00780D7C">
        <w:rPr>
          <w:rFonts w:ascii="Arial Narrow" w:hAnsi="Arial Narrow"/>
          <w:sz w:val="21"/>
          <w:szCs w:val="21"/>
        </w:rPr>
        <w:t>145</w:t>
      </w:r>
      <w:r w:rsidRPr="00780D7C">
        <w:rPr>
          <w:rFonts w:ascii="Arial Narrow" w:hAnsi="Arial Narrow"/>
          <w:spacing w:val="15"/>
          <w:sz w:val="21"/>
          <w:szCs w:val="21"/>
        </w:rPr>
        <w:t xml:space="preserve"> </w:t>
      </w:r>
      <w:r w:rsidRPr="00780D7C">
        <w:rPr>
          <w:rFonts w:ascii="Arial Narrow" w:hAnsi="Arial Narrow"/>
          <w:sz w:val="21"/>
          <w:szCs w:val="21"/>
        </w:rPr>
        <w:t>°C.</w:t>
      </w:r>
    </w:p>
    <w:p w14:paraId="775954AE" w14:textId="77777777" w:rsidR="00943CDE" w:rsidRPr="00780D7C" w:rsidRDefault="00943CDE" w:rsidP="00943CDE">
      <w:pPr>
        <w:pStyle w:val="Zkladntext"/>
        <w:spacing w:before="124" w:line="244" w:lineRule="auto"/>
        <w:ind w:right="106" w:hanging="1"/>
        <w:rPr>
          <w:rFonts w:ascii="Arial Narrow" w:hAnsi="Arial Narrow"/>
          <w:sz w:val="21"/>
          <w:szCs w:val="21"/>
        </w:rPr>
      </w:pPr>
      <w:r w:rsidRPr="00780D7C">
        <w:rPr>
          <w:rFonts w:ascii="Arial Narrow" w:hAnsi="Arial Narrow"/>
          <w:sz w:val="21"/>
          <w:szCs w:val="21"/>
        </w:rPr>
        <w:lastRenderedPageBreak/>
        <w:t>Asfaltová</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rozprestiera</w:t>
      </w:r>
      <w:r w:rsidRPr="00780D7C">
        <w:rPr>
          <w:rFonts w:ascii="Arial Narrow" w:hAnsi="Arial Narrow"/>
          <w:spacing w:val="1"/>
          <w:sz w:val="21"/>
          <w:szCs w:val="21"/>
        </w:rPr>
        <w:t xml:space="preserve"> </w:t>
      </w:r>
      <w:r w:rsidRPr="00780D7C">
        <w:rPr>
          <w:rFonts w:ascii="Arial Narrow" w:hAnsi="Arial Narrow"/>
          <w:sz w:val="21"/>
          <w:szCs w:val="21"/>
        </w:rPr>
        <w:t>s prevýšením</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po</w:t>
      </w:r>
      <w:r w:rsidRPr="00780D7C">
        <w:rPr>
          <w:rFonts w:ascii="Arial Narrow" w:hAnsi="Arial Narrow"/>
          <w:spacing w:val="1"/>
          <w:sz w:val="21"/>
          <w:szCs w:val="21"/>
        </w:rPr>
        <w:t xml:space="preserve"> </w:t>
      </w:r>
      <w:r w:rsidRPr="00780D7C">
        <w:rPr>
          <w:rFonts w:ascii="Arial Narrow" w:hAnsi="Arial Narrow"/>
          <w:sz w:val="21"/>
          <w:szCs w:val="21"/>
        </w:rPr>
        <w:t>zhutnení</w:t>
      </w:r>
      <w:r w:rsidRPr="00780D7C">
        <w:rPr>
          <w:rFonts w:ascii="Arial Narrow" w:hAnsi="Arial Narrow"/>
          <w:spacing w:val="1"/>
          <w:sz w:val="21"/>
          <w:szCs w:val="21"/>
        </w:rPr>
        <w:t xml:space="preserve"> </w:t>
      </w:r>
      <w:r w:rsidRPr="00780D7C">
        <w:rPr>
          <w:rFonts w:ascii="Arial Narrow" w:hAnsi="Arial Narrow"/>
          <w:sz w:val="21"/>
          <w:szCs w:val="21"/>
        </w:rPr>
        <w:t>dosiahla</w:t>
      </w:r>
      <w:r w:rsidRPr="00780D7C">
        <w:rPr>
          <w:rFonts w:ascii="Arial Narrow" w:hAnsi="Arial Narrow"/>
          <w:spacing w:val="1"/>
          <w:sz w:val="21"/>
          <w:szCs w:val="21"/>
        </w:rPr>
        <w:t xml:space="preserve"> </w:t>
      </w:r>
      <w:r w:rsidRPr="00780D7C">
        <w:rPr>
          <w:rFonts w:ascii="Arial Narrow" w:hAnsi="Arial Narrow"/>
          <w:sz w:val="21"/>
          <w:szCs w:val="21"/>
        </w:rPr>
        <w:t>v projekte</w:t>
      </w:r>
      <w:r w:rsidRPr="00780D7C">
        <w:rPr>
          <w:rFonts w:ascii="Arial Narrow" w:hAnsi="Arial Narrow"/>
          <w:spacing w:val="1"/>
          <w:sz w:val="21"/>
          <w:szCs w:val="21"/>
        </w:rPr>
        <w:t xml:space="preserve"> </w:t>
      </w:r>
      <w:r w:rsidRPr="00780D7C">
        <w:rPr>
          <w:rFonts w:ascii="Arial Narrow" w:hAnsi="Arial Narrow"/>
          <w:sz w:val="21"/>
          <w:szCs w:val="21"/>
        </w:rPr>
        <w:t>predpísaná</w:t>
      </w:r>
      <w:r w:rsidRPr="00780D7C">
        <w:rPr>
          <w:rFonts w:ascii="Arial Narrow" w:hAnsi="Arial Narrow"/>
          <w:spacing w:val="1"/>
          <w:sz w:val="21"/>
          <w:szCs w:val="21"/>
        </w:rPr>
        <w:t xml:space="preserve"> </w:t>
      </w:r>
      <w:r w:rsidRPr="00780D7C">
        <w:rPr>
          <w:rFonts w:ascii="Arial Narrow" w:hAnsi="Arial Narrow"/>
          <w:sz w:val="21"/>
          <w:szCs w:val="21"/>
        </w:rPr>
        <w:t>hrúbka</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Pozdĺžne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priečne</w:t>
      </w:r>
      <w:r w:rsidRPr="00780D7C">
        <w:rPr>
          <w:rFonts w:ascii="Arial Narrow" w:hAnsi="Arial Narrow"/>
          <w:spacing w:val="1"/>
          <w:sz w:val="21"/>
          <w:szCs w:val="21"/>
        </w:rPr>
        <w:t xml:space="preserve"> </w:t>
      </w: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spoje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jednotlivých</w:t>
      </w:r>
      <w:r w:rsidRPr="00780D7C">
        <w:rPr>
          <w:rFonts w:ascii="Arial Narrow" w:hAnsi="Arial Narrow"/>
          <w:spacing w:val="1"/>
          <w:sz w:val="21"/>
          <w:szCs w:val="21"/>
        </w:rPr>
        <w:t xml:space="preserve"> </w:t>
      </w:r>
      <w:r w:rsidRPr="00780D7C">
        <w:rPr>
          <w:rFonts w:ascii="Arial Narrow" w:hAnsi="Arial Narrow"/>
          <w:sz w:val="21"/>
          <w:szCs w:val="21"/>
        </w:rPr>
        <w:t>vrstvách</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vystriedajú s</w:t>
      </w:r>
      <w:r w:rsidRPr="00780D7C">
        <w:rPr>
          <w:rFonts w:ascii="Arial Narrow" w:hAnsi="Arial Narrow"/>
          <w:spacing w:val="58"/>
          <w:sz w:val="21"/>
          <w:szCs w:val="21"/>
        </w:rPr>
        <w:t xml:space="preserve"> </w:t>
      </w:r>
      <w:r w:rsidRPr="00780D7C">
        <w:rPr>
          <w:rFonts w:ascii="Arial Narrow" w:hAnsi="Arial Narrow"/>
          <w:sz w:val="21"/>
          <w:szCs w:val="21"/>
        </w:rPr>
        <w:t>presahom najmenej 200 mm. Pozdĺžne a priečne pracovné spoje sa odporúča</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kladením</w:t>
      </w:r>
      <w:r w:rsidRPr="00780D7C">
        <w:rPr>
          <w:rFonts w:ascii="Arial Narrow" w:hAnsi="Arial Narrow"/>
          <w:spacing w:val="1"/>
          <w:sz w:val="21"/>
          <w:szCs w:val="21"/>
        </w:rPr>
        <w:t xml:space="preserve"> </w:t>
      </w:r>
      <w:r w:rsidRPr="00780D7C">
        <w:rPr>
          <w:rFonts w:ascii="Arial Narrow" w:hAnsi="Arial Narrow"/>
          <w:sz w:val="21"/>
          <w:szCs w:val="21"/>
        </w:rPr>
        <w:t>susediaceho</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pokračujúceho</w:t>
      </w:r>
      <w:r w:rsidRPr="00780D7C">
        <w:rPr>
          <w:rFonts w:ascii="Arial Narrow" w:hAnsi="Arial Narrow"/>
          <w:spacing w:val="1"/>
          <w:sz w:val="21"/>
          <w:szCs w:val="21"/>
        </w:rPr>
        <w:t xml:space="preserve"> </w:t>
      </w:r>
      <w:r w:rsidRPr="00780D7C">
        <w:rPr>
          <w:rFonts w:ascii="Arial Narrow" w:hAnsi="Arial Narrow"/>
          <w:sz w:val="21"/>
          <w:szCs w:val="21"/>
        </w:rPr>
        <w:t>pracovného</w:t>
      </w:r>
      <w:r w:rsidRPr="00780D7C">
        <w:rPr>
          <w:rFonts w:ascii="Arial Narrow" w:hAnsi="Arial Narrow"/>
          <w:spacing w:val="1"/>
          <w:sz w:val="21"/>
          <w:szCs w:val="21"/>
        </w:rPr>
        <w:t xml:space="preserve"> </w:t>
      </w:r>
      <w:r w:rsidRPr="00780D7C">
        <w:rPr>
          <w:rFonts w:ascii="Arial Narrow" w:hAnsi="Arial Narrow"/>
          <w:sz w:val="21"/>
          <w:szCs w:val="21"/>
        </w:rPr>
        <w:t>pruhu</w:t>
      </w:r>
      <w:r w:rsidRPr="00780D7C">
        <w:rPr>
          <w:rFonts w:ascii="Arial Narrow" w:hAnsi="Arial Narrow"/>
          <w:spacing w:val="59"/>
          <w:sz w:val="21"/>
          <w:szCs w:val="21"/>
        </w:rPr>
        <w:t xml:space="preserve"> </w:t>
      </w:r>
      <w:r w:rsidRPr="00780D7C">
        <w:rPr>
          <w:rFonts w:ascii="Arial Narrow" w:hAnsi="Arial Narrow"/>
          <w:sz w:val="21"/>
          <w:szCs w:val="21"/>
        </w:rPr>
        <w:t>nahriať</w:t>
      </w:r>
      <w:r w:rsidRPr="00780D7C">
        <w:rPr>
          <w:rFonts w:ascii="Arial Narrow" w:hAnsi="Arial Narrow"/>
          <w:spacing w:val="59"/>
          <w:sz w:val="21"/>
          <w:szCs w:val="21"/>
        </w:rPr>
        <w:t xml:space="preserve"> </w:t>
      </w:r>
      <w:r w:rsidRPr="00780D7C">
        <w:rPr>
          <w:rFonts w:ascii="Arial Narrow" w:hAnsi="Arial Narrow"/>
          <w:sz w:val="21"/>
          <w:szCs w:val="21"/>
        </w:rPr>
        <w:t>infražiaričom.</w:t>
      </w:r>
      <w:r w:rsidRPr="00780D7C">
        <w:rPr>
          <w:rFonts w:ascii="Arial Narrow" w:hAnsi="Arial Narrow"/>
          <w:spacing w:val="1"/>
          <w:sz w:val="21"/>
          <w:szCs w:val="21"/>
        </w:rPr>
        <w:t xml:space="preserve"> </w:t>
      </w:r>
      <w:r w:rsidRPr="00780D7C">
        <w:rPr>
          <w:rFonts w:ascii="Arial Narrow" w:hAnsi="Arial Narrow"/>
          <w:sz w:val="21"/>
          <w:szCs w:val="21"/>
        </w:rPr>
        <w:t>Napojenie sa vykoná zrezaním vrstvy na celú hrúbku, čím sa vytvorí zvislá plocha. Napájaná</w:t>
      </w:r>
      <w:r w:rsidRPr="00780D7C">
        <w:rPr>
          <w:rFonts w:ascii="Arial Narrow" w:hAnsi="Arial Narrow"/>
          <w:spacing w:val="1"/>
          <w:sz w:val="21"/>
          <w:szCs w:val="21"/>
        </w:rPr>
        <w:t xml:space="preserve"> </w:t>
      </w:r>
      <w:r w:rsidRPr="00780D7C">
        <w:rPr>
          <w:rFonts w:ascii="Arial Narrow" w:hAnsi="Arial Narrow"/>
          <w:sz w:val="21"/>
          <w:szCs w:val="21"/>
        </w:rPr>
        <w:t>plocha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opatrí</w:t>
      </w:r>
      <w:r w:rsidRPr="00780D7C">
        <w:rPr>
          <w:rFonts w:ascii="Arial Narrow" w:hAnsi="Arial Narrow"/>
          <w:spacing w:val="59"/>
          <w:sz w:val="21"/>
          <w:szCs w:val="21"/>
        </w:rPr>
        <w:t xml:space="preserve"> </w:t>
      </w:r>
      <w:r w:rsidRPr="00780D7C">
        <w:rPr>
          <w:rFonts w:ascii="Arial Narrow" w:hAnsi="Arial Narrow"/>
          <w:sz w:val="21"/>
          <w:szCs w:val="21"/>
        </w:rPr>
        <w:t>cestným</w:t>
      </w:r>
      <w:r w:rsidRPr="00780D7C">
        <w:rPr>
          <w:rFonts w:ascii="Arial Narrow" w:hAnsi="Arial Narrow"/>
          <w:spacing w:val="59"/>
          <w:sz w:val="21"/>
          <w:szCs w:val="21"/>
        </w:rPr>
        <w:t xml:space="preserve"> </w:t>
      </w:r>
      <w:r w:rsidRPr="00780D7C">
        <w:rPr>
          <w:rFonts w:ascii="Arial Narrow" w:hAnsi="Arial Narrow"/>
          <w:sz w:val="21"/>
          <w:szCs w:val="21"/>
        </w:rPr>
        <w:t>asfaltom</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modifikovanou</w:t>
      </w:r>
      <w:r w:rsidRPr="00780D7C">
        <w:rPr>
          <w:rFonts w:ascii="Arial Narrow" w:hAnsi="Arial Narrow"/>
          <w:spacing w:val="59"/>
          <w:sz w:val="21"/>
          <w:szCs w:val="21"/>
        </w:rPr>
        <w:t xml:space="preserve"> </w:t>
      </w:r>
      <w:r w:rsidRPr="00780D7C">
        <w:rPr>
          <w:rFonts w:ascii="Arial Narrow" w:hAnsi="Arial Narrow"/>
          <w:sz w:val="21"/>
          <w:szCs w:val="21"/>
        </w:rPr>
        <w:t>asfaltovou</w:t>
      </w:r>
      <w:r w:rsidRPr="00780D7C">
        <w:rPr>
          <w:rFonts w:ascii="Arial Narrow" w:hAnsi="Arial Narrow"/>
          <w:spacing w:val="1"/>
          <w:sz w:val="21"/>
          <w:szCs w:val="21"/>
        </w:rPr>
        <w:t xml:space="preserve"> </w:t>
      </w:r>
      <w:r w:rsidRPr="00780D7C">
        <w:rPr>
          <w:rFonts w:ascii="Arial Narrow" w:hAnsi="Arial Narrow"/>
          <w:sz w:val="21"/>
          <w:szCs w:val="21"/>
        </w:rPr>
        <w:t>emulziou (v časovom predstihu potrebnom na jej vyštiepenie a odparenie vody). Je možné</w:t>
      </w:r>
      <w:r w:rsidRPr="00780D7C">
        <w:rPr>
          <w:rFonts w:ascii="Arial Narrow" w:hAnsi="Arial Narrow"/>
          <w:spacing w:val="1"/>
          <w:sz w:val="21"/>
          <w:szCs w:val="21"/>
        </w:rPr>
        <w:t xml:space="preserve"> </w:t>
      </w:r>
      <w:r w:rsidRPr="00780D7C">
        <w:rPr>
          <w:rFonts w:ascii="Arial Narrow" w:hAnsi="Arial Narrow"/>
          <w:sz w:val="21"/>
          <w:szCs w:val="21"/>
        </w:rPr>
        <w:t>aplikovať</w:t>
      </w:r>
      <w:r w:rsidRPr="00780D7C">
        <w:rPr>
          <w:rFonts w:ascii="Arial Narrow" w:hAnsi="Arial Narrow"/>
          <w:spacing w:val="1"/>
          <w:sz w:val="21"/>
          <w:szCs w:val="21"/>
        </w:rPr>
        <w:t xml:space="preserve"> </w:t>
      </w:r>
      <w:r w:rsidRPr="00780D7C">
        <w:rPr>
          <w:rFonts w:ascii="Arial Narrow" w:hAnsi="Arial Narrow"/>
          <w:sz w:val="21"/>
          <w:szCs w:val="21"/>
        </w:rPr>
        <w:t>aj</w:t>
      </w:r>
      <w:r w:rsidRPr="00780D7C">
        <w:rPr>
          <w:rFonts w:ascii="Arial Narrow" w:hAnsi="Arial Narrow"/>
          <w:spacing w:val="1"/>
          <w:sz w:val="21"/>
          <w:szCs w:val="21"/>
        </w:rPr>
        <w:t xml:space="preserve"> </w:t>
      </w:r>
      <w:r w:rsidRPr="00780D7C">
        <w:rPr>
          <w:rFonts w:ascii="Arial Narrow" w:hAnsi="Arial Narrow"/>
          <w:sz w:val="21"/>
          <w:szCs w:val="21"/>
        </w:rPr>
        <w:t>tesniaci</w:t>
      </w:r>
      <w:r w:rsidRPr="00780D7C">
        <w:rPr>
          <w:rFonts w:ascii="Arial Narrow" w:hAnsi="Arial Narrow"/>
          <w:spacing w:val="1"/>
          <w:sz w:val="21"/>
          <w:szCs w:val="21"/>
        </w:rPr>
        <w:t xml:space="preserve"> </w:t>
      </w:r>
      <w:r w:rsidRPr="00780D7C">
        <w:rPr>
          <w:rFonts w:ascii="Arial Narrow" w:hAnsi="Arial Narrow"/>
          <w:sz w:val="21"/>
          <w:szCs w:val="21"/>
        </w:rPr>
        <w:t>pásik. Pracovné</w:t>
      </w:r>
      <w:r w:rsidRPr="00780D7C">
        <w:rPr>
          <w:rFonts w:ascii="Arial Narrow" w:hAnsi="Arial Narrow"/>
          <w:spacing w:val="1"/>
          <w:sz w:val="21"/>
          <w:szCs w:val="21"/>
        </w:rPr>
        <w:t xml:space="preserve"> </w:t>
      </w:r>
      <w:r w:rsidRPr="00780D7C">
        <w:rPr>
          <w:rFonts w:ascii="Arial Narrow" w:hAnsi="Arial Narrow"/>
          <w:sz w:val="21"/>
          <w:szCs w:val="21"/>
        </w:rPr>
        <w:t>spoje</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zhotovia tak, aby</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dosiahli</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v mieste</w:t>
      </w:r>
      <w:r w:rsidRPr="00780D7C">
        <w:rPr>
          <w:rFonts w:ascii="Arial Narrow" w:hAnsi="Arial Narrow"/>
          <w:spacing w:val="1"/>
          <w:sz w:val="21"/>
          <w:szCs w:val="21"/>
        </w:rPr>
        <w:t xml:space="preserve"> </w:t>
      </w:r>
      <w:r w:rsidRPr="00780D7C">
        <w:rPr>
          <w:rFonts w:ascii="Arial Narrow" w:hAnsi="Arial Narrow"/>
          <w:sz w:val="21"/>
          <w:szCs w:val="21"/>
        </w:rPr>
        <w:t>napojenia</w:t>
      </w:r>
      <w:r w:rsidRPr="00780D7C">
        <w:rPr>
          <w:rFonts w:ascii="Arial Narrow" w:hAnsi="Arial Narrow"/>
          <w:spacing w:val="1"/>
          <w:sz w:val="21"/>
          <w:szCs w:val="21"/>
        </w:rPr>
        <w:t xml:space="preserve"> </w:t>
      </w:r>
      <w:r w:rsidRPr="00780D7C">
        <w:rPr>
          <w:rFonts w:ascii="Arial Narrow" w:hAnsi="Arial Narrow"/>
          <w:sz w:val="21"/>
          <w:szCs w:val="21"/>
        </w:rPr>
        <w:t>požadovanú</w:t>
      </w:r>
      <w:r w:rsidRPr="00780D7C">
        <w:rPr>
          <w:rFonts w:ascii="Arial Narrow" w:hAnsi="Arial Narrow"/>
          <w:spacing w:val="1"/>
          <w:sz w:val="21"/>
          <w:szCs w:val="21"/>
        </w:rPr>
        <w:t xml:space="preserve"> </w:t>
      </w:r>
      <w:r w:rsidRPr="00780D7C">
        <w:rPr>
          <w:rFonts w:ascii="Arial Narrow" w:hAnsi="Arial Narrow"/>
          <w:sz w:val="21"/>
          <w:szCs w:val="21"/>
        </w:rPr>
        <w:t>mieru</w:t>
      </w:r>
      <w:r w:rsidRPr="00780D7C">
        <w:rPr>
          <w:rFonts w:ascii="Arial Narrow" w:hAnsi="Arial Narrow"/>
          <w:spacing w:val="1"/>
          <w:sz w:val="21"/>
          <w:szCs w:val="21"/>
        </w:rPr>
        <w:t xml:space="preserve"> </w:t>
      </w:r>
      <w:r w:rsidRPr="00780D7C">
        <w:rPr>
          <w:rFonts w:ascii="Arial Narrow" w:hAnsi="Arial Narrow"/>
          <w:sz w:val="21"/>
          <w:szCs w:val="21"/>
        </w:rPr>
        <w:t>zhutnenia.</w:t>
      </w:r>
      <w:r w:rsidRPr="00780D7C">
        <w:rPr>
          <w:rFonts w:ascii="Arial Narrow" w:hAnsi="Arial Narrow"/>
          <w:spacing w:val="59"/>
          <w:sz w:val="21"/>
          <w:szCs w:val="21"/>
        </w:rPr>
        <w:t xml:space="preserve"> </w:t>
      </w:r>
      <w:r w:rsidRPr="00780D7C">
        <w:rPr>
          <w:rFonts w:ascii="Arial Narrow" w:hAnsi="Arial Narrow"/>
          <w:sz w:val="21"/>
          <w:szCs w:val="21"/>
        </w:rPr>
        <w:t>Priečne</w:t>
      </w:r>
      <w:r w:rsidRPr="00780D7C">
        <w:rPr>
          <w:rFonts w:ascii="Arial Narrow" w:hAnsi="Arial Narrow"/>
          <w:spacing w:val="59"/>
          <w:sz w:val="21"/>
          <w:szCs w:val="21"/>
        </w:rPr>
        <w:t xml:space="preserve"> </w:t>
      </w:r>
      <w:r w:rsidRPr="00780D7C">
        <w:rPr>
          <w:rFonts w:ascii="Arial Narrow" w:hAnsi="Arial Narrow"/>
          <w:sz w:val="21"/>
          <w:szCs w:val="21"/>
        </w:rPr>
        <w:t>pracovné</w:t>
      </w:r>
      <w:r w:rsidRPr="00780D7C">
        <w:rPr>
          <w:rFonts w:ascii="Arial Narrow" w:hAnsi="Arial Narrow"/>
          <w:spacing w:val="59"/>
          <w:sz w:val="21"/>
          <w:szCs w:val="21"/>
        </w:rPr>
        <w:t xml:space="preserve"> </w:t>
      </w:r>
      <w:r w:rsidRPr="00780D7C">
        <w:rPr>
          <w:rFonts w:ascii="Arial Narrow" w:hAnsi="Arial Narrow"/>
          <w:sz w:val="21"/>
          <w:szCs w:val="21"/>
        </w:rPr>
        <w:t>napojenia</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najvhodnejšie</w:t>
      </w:r>
      <w:r w:rsidRPr="00780D7C">
        <w:rPr>
          <w:rFonts w:ascii="Arial Narrow" w:hAnsi="Arial Narrow"/>
          <w:spacing w:val="1"/>
          <w:sz w:val="21"/>
          <w:szCs w:val="21"/>
        </w:rPr>
        <w:t xml:space="preserve"> </w:t>
      </w:r>
      <w:r w:rsidRPr="00780D7C">
        <w:rPr>
          <w:rFonts w:ascii="Arial Narrow" w:hAnsi="Arial Narrow"/>
          <w:sz w:val="21"/>
          <w:szCs w:val="21"/>
        </w:rPr>
        <w:t>vykonať</w:t>
      </w:r>
      <w:r w:rsidRPr="00780D7C">
        <w:rPr>
          <w:rFonts w:ascii="Arial Narrow" w:hAnsi="Arial Narrow"/>
          <w:spacing w:val="18"/>
          <w:sz w:val="21"/>
          <w:szCs w:val="21"/>
        </w:rPr>
        <w:t xml:space="preserve"> </w:t>
      </w:r>
      <w:r w:rsidRPr="00780D7C">
        <w:rPr>
          <w:rFonts w:ascii="Arial Narrow" w:hAnsi="Arial Narrow"/>
          <w:sz w:val="21"/>
          <w:szCs w:val="21"/>
        </w:rPr>
        <w:t>v</w:t>
      </w:r>
      <w:r w:rsidRPr="00780D7C">
        <w:rPr>
          <w:rFonts w:ascii="Arial Narrow" w:hAnsi="Arial Narrow"/>
          <w:spacing w:val="16"/>
          <w:sz w:val="21"/>
          <w:szCs w:val="21"/>
        </w:rPr>
        <w:t xml:space="preserve"> </w:t>
      </w:r>
      <w:r w:rsidRPr="00780D7C">
        <w:rPr>
          <w:rFonts w:ascii="Arial Narrow" w:hAnsi="Arial Narrow"/>
          <w:sz w:val="21"/>
          <w:szCs w:val="21"/>
        </w:rPr>
        <w:t>uhle</w:t>
      </w:r>
      <w:r w:rsidRPr="00780D7C">
        <w:rPr>
          <w:rFonts w:ascii="Arial Narrow" w:hAnsi="Arial Narrow"/>
          <w:spacing w:val="14"/>
          <w:sz w:val="21"/>
          <w:szCs w:val="21"/>
        </w:rPr>
        <w:t xml:space="preserve"> </w:t>
      </w:r>
      <w:r w:rsidRPr="00780D7C">
        <w:rPr>
          <w:rFonts w:ascii="Arial Narrow" w:hAnsi="Arial Narrow"/>
          <w:sz w:val="21"/>
          <w:szCs w:val="21"/>
        </w:rPr>
        <w:t>15o</w:t>
      </w:r>
      <w:r w:rsidRPr="00780D7C">
        <w:rPr>
          <w:rFonts w:ascii="Arial Narrow" w:hAnsi="Arial Narrow"/>
          <w:spacing w:val="18"/>
          <w:sz w:val="21"/>
          <w:szCs w:val="21"/>
        </w:rPr>
        <w:t xml:space="preserve"> </w:t>
      </w:r>
      <w:r w:rsidRPr="00780D7C">
        <w:rPr>
          <w:rFonts w:ascii="Arial Narrow" w:hAnsi="Arial Narrow"/>
          <w:sz w:val="21"/>
          <w:szCs w:val="21"/>
        </w:rPr>
        <w:t>od</w:t>
      </w:r>
      <w:r w:rsidRPr="00780D7C">
        <w:rPr>
          <w:rFonts w:ascii="Arial Narrow" w:hAnsi="Arial Narrow"/>
          <w:spacing w:val="14"/>
          <w:sz w:val="21"/>
          <w:szCs w:val="21"/>
        </w:rPr>
        <w:t xml:space="preserve"> </w:t>
      </w:r>
      <w:r w:rsidRPr="00780D7C">
        <w:rPr>
          <w:rFonts w:ascii="Arial Narrow" w:hAnsi="Arial Narrow"/>
          <w:sz w:val="21"/>
          <w:szCs w:val="21"/>
        </w:rPr>
        <w:t>kolmice</w:t>
      </w:r>
      <w:r w:rsidRPr="00780D7C">
        <w:rPr>
          <w:rFonts w:ascii="Arial Narrow" w:hAnsi="Arial Narrow"/>
          <w:spacing w:val="15"/>
          <w:sz w:val="21"/>
          <w:szCs w:val="21"/>
        </w:rPr>
        <w:t xml:space="preserve"> </w:t>
      </w:r>
      <w:r w:rsidRPr="00780D7C">
        <w:rPr>
          <w:rFonts w:ascii="Arial Narrow" w:hAnsi="Arial Narrow"/>
          <w:sz w:val="21"/>
          <w:szCs w:val="21"/>
        </w:rPr>
        <w:t>k</w:t>
      </w:r>
      <w:r w:rsidRPr="00780D7C">
        <w:rPr>
          <w:rFonts w:ascii="Arial Narrow" w:hAnsi="Arial Narrow"/>
          <w:spacing w:val="17"/>
          <w:sz w:val="21"/>
          <w:szCs w:val="21"/>
        </w:rPr>
        <w:t xml:space="preserve"> </w:t>
      </w:r>
      <w:r w:rsidRPr="00780D7C">
        <w:rPr>
          <w:rFonts w:ascii="Arial Narrow" w:hAnsi="Arial Narrow"/>
          <w:sz w:val="21"/>
          <w:szCs w:val="21"/>
        </w:rPr>
        <w:t>osi</w:t>
      </w:r>
      <w:r w:rsidRPr="00780D7C">
        <w:rPr>
          <w:rFonts w:ascii="Arial Narrow" w:hAnsi="Arial Narrow"/>
          <w:spacing w:val="17"/>
          <w:sz w:val="21"/>
          <w:szCs w:val="21"/>
        </w:rPr>
        <w:t xml:space="preserve"> </w:t>
      </w:r>
      <w:r w:rsidRPr="00780D7C">
        <w:rPr>
          <w:rFonts w:ascii="Arial Narrow" w:hAnsi="Arial Narrow"/>
          <w:sz w:val="21"/>
          <w:szCs w:val="21"/>
        </w:rPr>
        <w:t>vozovky.</w:t>
      </w:r>
    </w:p>
    <w:p w14:paraId="1A0B0677" w14:textId="77777777" w:rsidR="00943CDE" w:rsidRPr="00780D7C" w:rsidRDefault="00943CDE" w:rsidP="00943CDE">
      <w:pPr>
        <w:pStyle w:val="Zkladntext"/>
        <w:spacing w:before="4"/>
        <w:rPr>
          <w:rFonts w:ascii="Arial Narrow" w:hAnsi="Arial Narrow"/>
          <w:sz w:val="21"/>
          <w:szCs w:val="21"/>
        </w:rPr>
      </w:pPr>
    </w:p>
    <w:p w14:paraId="3403B18A" w14:textId="77777777" w:rsidR="00943CDE" w:rsidRPr="00780D7C" w:rsidRDefault="00943CDE" w:rsidP="00455941">
      <w:pPr>
        <w:pStyle w:val="Nadpis3"/>
        <w:rPr>
          <w:rFonts w:ascii="Arial Narrow" w:hAnsi="Arial Narrow"/>
          <w:sz w:val="21"/>
          <w:szCs w:val="21"/>
        </w:rPr>
      </w:pPr>
      <w:bookmarkStart w:id="140" w:name="_TOC_250001"/>
      <w:r w:rsidRPr="00780D7C">
        <w:rPr>
          <w:rFonts w:ascii="Arial Narrow" w:hAnsi="Arial Narrow"/>
          <w:sz w:val="21"/>
          <w:szCs w:val="21"/>
        </w:rPr>
        <w:t>Zhutňovanie</w:t>
      </w:r>
      <w:r w:rsidRPr="00780D7C">
        <w:rPr>
          <w:rFonts w:ascii="Arial Narrow" w:hAnsi="Arial Narrow"/>
          <w:spacing w:val="51"/>
          <w:sz w:val="21"/>
          <w:szCs w:val="21"/>
        </w:rPr>
        <w:t xml:space="preserve"> </w:t>
      </w:r>
      <w:bookmarkEnd w:id="140"/>
      <w:r w:rsidRPr="00780D7C">
        <w:rPr>
          <w:rFonts w:ascii="Arial Narrow" w:hAnsi="Arial Narrow"/>
          <w:sz w:val="21"/>
          <w:szCs w:val="21"/>
        </w:rPr>
        <w:t>zmesí</w:t>
      </w:r>
    </w:p>
    <w:p w14:paraId="2EF6941B" w14:textId="6A890A7A" w:rsidR="008525BC" w:rsidRPr="00780D7C" w:rsidRDefault="00943CDE" w:rsidP="00455941">
      <w:pPr>
        <w:pStyle w:val="Zkladntext"/>
        <w:tabs>
          <w:tab w:val="left" w:pos="0"/>
        </w:tabs>
        <w:spacing w:before="63" w:line="244" w:lineRule="auto"/>
        <w:ind w:right="106" w:firstLine="0"/>
        <w:rPr>
          <w:rFonts w:ascii="Arial Narrow" w:hAnsi="Arial Narrow"/>
          <w:sz w:val="21"/>
          <w:szCs w:val="21"/>
        </w:rPr>
      </w:pPr>
      <w:r w:rsidRPr="00780D7C">
        <w:rPr>
          <w:rFonts w:ascii="Arial Narrow" w:hAnsi="Arial Narrow"/>
          <w:sz w:val="21"/>
          <w:szCs w:val="21"/>
        </w:rPr>
        <w:t>Pri zhutňovaní sa musia použiť účinné mechanizmy a vhodné technologické postupy. Typ,</w:t>
      </w:r>
      <w:r w:rsidRPr="00780D7C">
        <w:rPr>
          <w:rFonts w:ascii="Arial Narrow" w:hAnsi="Arial Narrow"/>
          <w:spacing w:val="1"/>
          <w:sz w:val="21"/>
          <w:szCs w:val="21"/>
        </w:rPr>
        <w:t xml:space="preserve"> </w:t>
      </w:r>
      <w:r w:rsidRPr="00780D7C">
        <w:rPr>
          <w:rFonts w:ascii="Arial Narrow" w:hAnsi="Arial Narrow"/>
          <w:sz w:val="21"/>
          <w:szCs w:val="21"/>
        </w:rPr>
        <w:t>hmotnosť, hustenie pneumatík, počet valcov, ich zostava a počet prejazdov určuje predpis</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2"/>
          <w:sz w:val="21"/>
          <w:szCs w:val="21"/>
        </w:rPr>
        <w:t xml:space="preserve"> </w:t>
      </w:r>
      <w:r w:rsidRPr="00780D7C">
        <w:rPr>
          <w:rFonts w:ascii="Arial Narrow" w:hAnsi="Arial Narrow"/>
          <w:sz w:val="21"/>
          <w:szCs w:val="21"/>
        </w:rPr>
        <w:t>ktorý</w:t>
      </w:r>
      <w:r w:rsidRPr="00780D7C">
        <w:rPr>
          <w:rFonts w:ascii="Arial Narrow" w:hAnsi="Arial Narrow"/>
          <w:spacing w:val="54"/>
          <w:sz w:val="21"/>
          <w:szCs w:val="21"/>
        </w:rPr>
        <w:t xml:space="preserve"> </w:t>
      </w:r>
      <w:r w:rsidRPr="00780D7C">
        <w:rPr>
          <w:rFonts w:ascii="Arial Narrow" w:hAnsi="Arial Narrow"/>
          <w:sz w:val="21"/>
          <w:szCs w:val="21"/>
        </w:rPr>
        <w:t>sa</w:t>
      </w:r>
      <w:r w:rsidRPr="00780D7C">
        <w:rPr>
          <w:rFonts w:ascii="Arial Narrow" w:hAnsi="Arial Narrow"/>
          <w:spacing w:val="56"/>
          <w:sz w:val="21"/>
          <w:szCs w:val="21"/>
        </w:rPr>
        <w:t xml:space="preserve"> </w:t>
      </w:r>
      <w:r w:rsidRPr="00780D7C">
        <w:rPr>
          <w:rFonts w:ascii="Arial Narrow" w:hAnsi="Arial Narrow"/>
          <w:sz w:val="21"/>
          <w:szCs w:val="21"/>
        </w:rPr>
        <w:t>overí</w:t>
      </w:r>
      <w:r w:rsidRPr="00780D7C">
        <w:rPr>
          <w:rFonts w:ascii="Arial Narrow" w:hAnsi="Arial Narrow"/>
          <w:spacing w:val="53"/>
          <w:sz w:val="21"/>
          <w:szCs w:val="21"/>
        </w:rPr>
        <w:t xml:space="preserve"> </w:t>
      </w:r>
      <w:r w:rsidRPr="00780D7C">
        <w:rPr>
          <w:rFonts w:ascii="Arial Narrow" w:hAnsi="Arial Narrow"/>
          <w:sz w:val="21"/>
          <w:szCs w:val="21"/>
        </w:rPr>
        <w:t>pri</w:t>
      </w:r>
      <w:r w:rsidRPr="00780D7C">
        <w:rPr>
          <w:rFonts w:ascii="Arial Narrow" w:hAnsi="Arial Narrow"/>
          <w:spacing w:val="2"/>
          <w:sz w:val="21"/>
          <w:szCs w:val="21"/>
        </w:rPr>
        <w:t xml:space="preserve"> </w:t>
      </w:r>
      <w:r w:rsidRPr="00780D7C">
        <w:rPr>
          <w:rFonts w:ascii="Arial Narrow" w:hAnsi="Arial Narrow"/>
          <w:sz w:val="21"/>
          <w:szCs w:val="21"/>
        </w:rPr>
        <w:t>zhutňovacom</w:t>
      </w:r>
      <w:r w:rsidRPr="00780D7C">
        <w:rPr>
          <w:rFonts w:ascii="Arial Narrow" w:hAnsi="Arial Narrow"/>
          <w:spacing w:val="56"/>
          <w:sz w:val="21"/>
          <w:szCs w:val="21"/>
        </w:rPr>
        <w:t xml:space="preserve"> </w:t>
      </w:r>
      <w:r w:rsidRPr="00780D7C">
        <w:rPr>
          <w:rFonts w:ascii="Arial Narrow" w:hAnsi="Arial Narrow"/>
          <w:sz w:val="21"/>
          <w:szCs w:val="21"/>
        </w:rPr>
        <w:t>pokuse.</w:t>
      </w:r>
      <w:r w:rsidRPr="00780D7C">
        <w:rPr>
          <w:rFonts w:ascii="Arial Narrow" w:hAnsi="Arial Narrow"/>
          <w:spacing w:val="2"/>
          <w:sz w:val="21"/>
          <w:szCs w:val="21"/>
        </w:rPr>
        <w:t xml:space="preserve"> </w:t>
      </w:r>
      <w:r w:rsidRPr="00780D7C">
        <w:rPr>
          <w:rFonts w:ascii="Arial Narrow" w:hAnsi="Arial Narrow"/>
          <w:sz w:val="21"/>
          <w:szCs w:val="21"/>
        </w:rPr>
        <w:t>Rozprestretá</w:t>
      </w:r>
      <w:r w:rsidRPr="00780D7C">
        <w:rPr>
          <w:rFonts w:ascii="Arial Narrow" w:hAnsi="Arial Narrow"/>
          <w:spacing w:val="56"/>
          <w:sz w:val="21"/>
          <w:szCs w:val="21"/>
        </w:rPr>
        <w:t xml:space="preserve"> </w:t>
      </w:r>
      <w:r w:rsidRPr="00780D7C">
        <w:rPr>
          <w:rFonts w:ascii="Arial Narrow" w:hAnsi="Arial Narrow"/>
          <w:sz w:val="21"/>
          <w:szCs w:val="21"/>
        </w:rPr>
        <w:t>asfaltová</w:t>
      </w:r>
      <w:r w:rsidRPr="00780D7C">
        <w:rPr>
          <w:rFonts w:ascii="Arial Narrow" w:hAnsi="Arial Narrow"/>
          <w:spacing w:val="57"/>
          <w:sz w:val="21"/>
          <w:szCs w:val="21"/>
        </w:rPr>
        <w:t xml:space="preserve"> </w:t>
      </w:r>
      <w:r w:rsidRPr="00780D7C">
        <w:rPr>
          <w:rFonts w:ascii="Arial Narrow" w:hAnsi="Arial Narrow"/>
          <w:sz w:val="21"/>
          <w:szCs w:val="21"/>
        </w:rPr>
        <w:t>zmes  sa</w:t>
      </w:r>
      <w:r w:rsidRPr="00780D7C">
        <w:rPr>
          <w:rFonts w:ascii="Arial Narrow" w:hAnsi="Arial Narrow"/>
          <w:spacing w:val="57"/>
          <w:sz w:val="21"/>
          <w:szCs w:val="21"/>
        </w:rPr>
        <w:t xml:space="preserve"> </w:t>
      </w:r>
      <w:r w:rsidRPr="00780D7C">
        <w:rPr>
          <w:rFonts w:ascii="Arial Narrow" w:hAnsi="Arial Narrow"/>
          <w:sz w:val="21"/>
          <w:szCs w:val="21"/>
        </w:rPr>
        <w:t>hutní</w:t>
      </w:r>
      <w:r w:rsidR="008525BC" w:rsidRPr="00780D7C">
        <w:rPr>
          <w:rFonts w:ascii="Arial Narrow" w:hAnsi="Arial Narrow"/>
          <w:sz w:val="21"/>
          <w:szCs w:val="21"/>
        </w:rPr>
        <w:t xml:space="preserve"> pri</w:t>
      </w:r>
      <w:r w:rsidR="008525BC" w:rsidRPr="00780D7C">
        <w:rPr>
          <w:rFonts w:ascii="Arial Narrow" w:hAnsi="Arial Narrow"/>
          <w:spacing w:val="1"/>
          <w:sz w:val="21"/>
          <w:szCs w:val="21"/>
        </w:rPr>
        <w:t xml:space="preserve"> </w:t>
      </w:r>
      <w:r w:rsidR="008525BC" w:rsidRPr="00780D7C">
        <w:rPr>
          <w:rFonts w:ascii="Arial Narrow" w:hAnsi="Arial Narrow"/>
          <w:sz w:val="21"/>
          <w:szCs w:val="21"/>
        </w:rPr>
        <w:t>čo</w:t>
      </w:r>
      <w:r w:rsidR="008525BC" w:rsidRPr="00780D7C">
        <w:rPr>
          <w:rFonts w:ascii="Arial Narrow" w:hAnsi="Arial Narrow"/>
          <w:spacing w:val="1"/>
          <w:sz w:val="21"/>
          <w:szCs w:val="21"/>
        </w:rPr>
        <w:t xml:space="preserve"> </w:t>
      </w:r>
      <w:r w:rsidR="008525BC" w:rsidRPr="00780D7C">
        <w:rPr>
          <w:rFonts w:ascii="Arial Narrow" w:hAnsi="Arial Narrow"/>
          <w:sz w:val="21"/>
          <w:szCs w:val="21"/>
        </w:rPr>
        <w:t>najvyšších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teplotách.</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Zhutňovanie</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s vibráciou</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sa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odporúča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ukončiť</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teplote</w:t>
      </w:r>
      <w:r w:rsidR="008525BC" w:rsidRPr="00780D7C">
        <w:rPr>
          <w:rFonts w:ascii="Arial Narrow" w:hAnsi="Arial Narrow"/>
          <w:spacing w:val="1"/>
          <w:sz w:val="21"/>
          <w:szCs w:val="21"/>
        </w:rPr>
        <w:t xml:space="preserve"> </w:t>
      </w:r>
      <w:r w:rsidR="008525BC" w:rsidRPr="00780D7C">
        <w:rPr>
          <w:rFonts w:ascii="Arial Narrow" w:hAnsi="Arial Narrow"/>
          <w:sz w:val="21"/>
          <w:szCs w:val="21"/>
        </w:rPr>
        <w:t>najmenej</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100</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 pri</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zmesiach</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s nemodifikovanými asfaltmi a pri teplote</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115</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 až</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125</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w:t>
      </w:r>
      <w:r w:rsidR="008525BC" w:rsidRPr="00780D7C">
        <w:rPr>
          <w:rFonts w:ascii="Arial Narrow" w:hAnsi="Arial Narrow"/>
          <w:spacing w:val="1"/>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1"/>
          <w:sz w:val="21"/>
          <w:szCs w:val="21"/>
        </w:rPr>
        <w:t xml:space="preserve"> </w:t>
      </w:r>
      <w:r w:rsidR="008525BC" w:rsidRPr="00780D7C">
        <w:rPr>
          <w:rFonts w:ascii="Arial Narrow" w:hAnsi="Arial Narrow"/>
          <w:sz w:val="21"/>
          <w:szCs w:val="21"/>
        </w:rPr>
        <w:t>modifikovaných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asfaltoch.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Teploty,</w:t>
      </w:r>
      <w:r w:rsidR="008525BC" w:rsidRPr="00780D7C">
        <w:rPr>
          <w:rFonts w:ascii="Arial Narrow" w:hAnsi="Arial Narrow"/>
          <w:spacing w:val="1"/>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ktorých</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sa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odporúča</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ukončiť</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hlavné</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hutnenie</w:t>
      </w:r>
      <w:r w:rsidR="008525BC" w:rsidRPr="00780D7C">
        <w:rPr>
          <w:rFonts w:ascii="Arial Narrow" w:hAnsi="Arial Narrow"/>
          <w:spacing w:val="1"/>
          <w:sz w:val="21"/>
          <w:szCs w:val="21"/>
        </w:rPr>
        <w:t xml:space="preserve"> </w:t>
      </w:r>
      <w:r w:rsidR="008525BC" w:rsidRPr="00780D7C">
        <w:rPr>
          <w:rFonts w:ascii="Arial Narrow" w:hAnsi="Arial Narrow"/>
          <w:sz w:val="21"/>
          <w:szCs w:val="21"/>
        </w:rPr>
        <w:t>vrstvy,</w:t>
      </w:r>
      <w:r w:rsidR="008525BC" w:rsidRPr="00780D7C">
        <w:rPr>
          <w:rFonts w:ascii="Arial Narrow" w:hAnsi="Arial Narrow"/>
          <w:spacing w:val="27"/>
          <w:sz w:val="21"/>
          <w:szCs w:val="21"/>
        </w:rPr>
        <w:t xml:space="preserve"> </w:t>
      </w:r>
      <w:r w:rsidR="008525BC" w:rsidRPr="00780D7C">
        <w:rPr>
          <w:rFonts w:ascii="Arial Narrow" w:hAnsi="Arial Narrow"/>
          <w:sz w:val="21"/>
          <w:szCs w:val="21"/>
        </w:rPr>
        <w:t>sú</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o</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cca</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15</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až</w:t>
      </w:r>
      <w:r w:rsidR="008525BC" w:rsidRPr="00780D7C">
        <w:rPr>
          <w:rFonts w:ascii="Arial Narrow" w:hAnsi="Arial Narrow"/>
          <w:spacing w:val="24"/>
          <w:sz w:val="21"/>
          <w:szCs w:val="21"/>
        </w:rPr>
        <w:t xml:space="preserve"> </w:t>
      </w:r>
      <w:r w:rsidR="008525BC" w:rsidRPr="00780D7C">
        <w:rPr>
          <w:rFonts w:ascii="Arial Narrow" w:hAnsi="Arial Narrow"/>
          <w:sz w:val="21"/>
          <w:szCs w:val="21"/>
        </w:rPr>
        <w:t>20</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menšie</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ako</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teploty</w:t>
      </w:r>
      <w:r w:rsidR="008525BC" w:rsidRPr="00780D7C">
        <w:rPr>
          <w:rFonts w:ascii="Arial Narrow" w:hAnsi="Arial Narrow"/>
          <w:spacing w:val="24"/>
          <w:sz w:val="21"/>
          <w:szCs w:val="21"/>
        </w:rPr>
        <w:t xml:space="preserve"> </w:t>
      </w:r>
      <w:r w:rsidR="008525BC" w:rsidRPr="00780D7C">
        <w:rPr>
          <w:rFonts w:ascii="Arial Narrow" w:hAnsi="Arial Narrow"/>
          <w:sz w:val="21"/>
          <w:szCs w:val="21"/>
        </w:rPr>
        <w:t>ukončenia</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hutnenia</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s</w:t>
      </w:r>
      <w:r w:rsidR="008525BC" w:rsidRPr="00780D7C">
        <w:rPr>
          <w:rFonts w:ascii="Arial Narrow" w:hAnsi="Arial Narrow"/>
          <w:spacing w:val="27"/>
          <w:sz w:val="21"/>
          <w:szCs w:val="21"/>
        </w:rPr>
        <w:t xml:space="preserve"> </w:t>
      </w:r>
      <w:r w:rsidR="008525BC" w:rsidRPr="00780D7C">
        <w:rPr>
          <w:rFonts w:ascii="Arial Narrow" w:hAnsi="Arial Narrow"/>
          <w:sz w:val="21"/>
          <w:szCs w:val="21"/>
        </w:rPr>
        <w:t>vibráciou.</w:t>
      </w:r>
    </w:p>
    <w:p w14:paraId="449C8C47" w14:textId="77777777" w:rsidR="008525BC" w:rsidRPr="00780D7C" w:rsidRDefault="008525BC" w:rsidP="00455941">
      <w:pPr>
        <w:pStyle w:val="Zkladntext"/>
        <w:tabs>
          <w:tab w:val="left" w:pos="0"/>
        </w:tabs>
        <w:spacing w:before="115" w:line="244" w:lineRule="auto"/>
        <w:ind w:right="106"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nízkoteplotných</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ktorej</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odporúča</w:t>
      </w:r>
      <w:r w:rsidRPr="00780D7C">
        <w:rPr>
          <w:rFonts w:ascii="Arial Narrow" w:hAnsi="Arial Narrow"/>
          <w:spacing w:val="59"/>
          <w:sz w:val="21"/>
          <w:szCs w:val="21"/>
        </w:rPr>
        <w:t xml:space="preserve"> </w:t>
      </w:r>
      <w:r w:rsidRPr="00780D7C">
        <w:rPr>
          <w:rFonts w:ascii="Arial Narrow" w:hAnsi="Arial Narrow"/>
          <w:sz w:val="21"/>
          <w:szCs w:val="21"/>
        </w:rPr>
        <w:t>ukončiť</w:t>
      </w:r>
      <w:r w:rsidRPr="00780D7C">
        <w:rPr>
          <w:rFonts w:ascii="Arial Narrow" w:hAnsi="Arial Narrow"/>
          <w:spacing w:val="1"/>
          <w:sz w:val="21"/>
          <w:szCs w:val="21"/>
        </w:rPr>
        <w:t xml:space="preserve"> </w:t>
      </w:r>
      <w:r w:rsidRPr="00780D7C">
        <w:rPr>
          <w:rFonts w:ascii="Arial Narrow" w:hAnsi="Arial Narrow"/>
          <w:sz w:val="21"/>
          <w:szCs w:val="21"/>
        </w:rPr>
        <w:t>zhutňovanie</w:t>
      </w:r>
      <w:r w:rsidRPr="00780D7C">
        <w:rPr>
          <w:rFonts w:ascii="Arial Narrow" w:hAnsi="Arial Narrow"/>
          <w:spacing w:val="1"/>
          <w:sz w:val="21"/>
          <w:szCs w:val="21"/>
        </w:rPr>
        <w:t xml:space="preserve"> </w:t>
      </w:r>
      <w:r w:rsidRPr="00780D7C">
        <w:rPr>
          <w:rFonts w:ascii="Arial Narrow" w:hAnsi="Arial Narrow"/>
          <w:sz w:val="21"/>
          <w:szCs w:val="21"/>
        </w:rPr>
        <w:t>s vibráciou</w:t>
      </w:r>
      <w:r w:rsidRPr="00780D7C">
        <w:rPr>
          <w:rFonts w:ascii="Arial Narrow" w:hAnsi="Arial Narrow"/>
          <w:spacing w:val="1"/>
          <w:sz w:val="21"/>
          <w:szCs w:val="21"/>
        </w:rPr>
        <w:t xml:space="preserve"> </w:t>
      </w:r>
      <w:r w:rsidRPr="00780D7C">
        <w:rPr>
          <w:rFonts w:ascii="Arial Narrow" w:hAnsi="Arial Narrow"/>
          <w:sz w:val="21"/>
          <w:szCs w:val="21"/>
        </w:rPr>
        <w:t>a 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odporúča</w:t>
      </w:r>
      <w:r w:rsidRPr="00780D7C">
        <w:rPr>
          <w:rFonts w:ascii="Arial Narrow" w:hAnsi="Arial Narrow"/>
          <w:spacing w:val="1"/>
          <w:sz w:val="21"/>
          <w:szCs w:val="21"/>
        </w:rPr>
        <w:t xml:space="preserve"> </w:t>
      </w:r>
      <w:r w:rsidRPr="00780D7C">
        <w:rPr>
          <w:rFonts w:ascii="Arial Narrow" w:hAnsi="Arial Narrow"/>
          <w:sz w:val="21"/>
          <w:szCs w:val="21"/>
        </w:rPr>
        <w:t>ukončiť</w:t>
      </w:r>
      <w:r w:rsidRPr="00780D7C">
        <w:rPr>
          <w:rFonts w:ascii="Arial Narrow" w:hAnsi="Arial Narrow"/>
          <w:spacing w:val="58"/>
          <w:sz w:val="21"/>
          <w:szCs w:val="21"/>
        </w:rPr>
        <w:t xml:space="preserve"> </w:t>
      </w:r>
      <w:r w:rsidRPr="00780D7C">
        <w:rPr>
          <w:rFonts w:ascii="Arial Narrow" w:hAnsi="Arial Narrow"/>
          <w:sz w:val="21"/>
          <w:szCs w:val="21"/>
        </w:rPr>
        <w:t>hlavné</w:t>
      </w:r>
      <w:r w:rsidRPr="00780D7C">
        <w:rPr>
          <w:rFonts w:ascii="Arial Narrow" w:hAnsi="Arial Narrow"/>
          <w:spacing w:val="58"/>
          <w:sz w:val="21"/>
          <w:szCs w:val="21"/>
        </w:rPr>
        <w:t xml:space="preserve"> </w:t>
      </w:r>
      <w:r w:rsidRPr="00780D7C">
        <w:rPr>
          <w:rFonts w:ascii="Arial Narrow" w:hAnsi="Arial Narrow"/>
          <w:sz w:val="21"/>
          <w:szCs w:val="21"/>
        </w:rPr>
        <w:t>hutnenie</w:t>
      </w:r>
      <w:r w:rsidRPr="00780D7C">
        <w:rPr>
          <w:rFonts w:ascii="Arial Narrow" w:hAnsi="Arial Narrow"/>
          <w:spacing w:val="59"/>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23"/>
          <w:sz w:val="21"/>
          <w:szCs w:val="21"/>
        </w:rPr>
        <w:t xml:space="preserve"> </w:t>
      </w:r>
      <w:r w:rsidRPr="00780D7C">
        <w:rPr>
          <w:rFonts w:ascii="Arial Narrow" w:hAnsi="Arial Narrow"/>
          <w:sz w:val="21"/>
          <w:szCs w:val="21"/>
        </w:rPr>
        <w:t>byť</w:t>
      </w:r>
      <w:r w:rsidRPr="00780D7C">
        <w:rPr>
          <w:rFonts w:ascii="Arial Narrow" w:hAnsi="Arial Narrow"/>
          <w:spacing w:val="26"/>
          <w:sz w:val="21"/>
          <w:szCs w:val="21"/>
        </w:rPr>
        <w:t xml:space="preserve"> </w:t>
      </w:r>
      <w:r w:rsidRPr="00780D7C">
        <w:rPr>
          <w:rFonts w:ascii="Arial Narrow" w:hAnsi="Arial Narrow"/>
          <w:sz w:val="21"/>
          <w:szCs w:val="21"/>
        </w:rPr>
        <w:t>stanovené</w:t>
      </w:r>
      <w:r w:rsidRPr="00780D7C">
        <w:rPr>
          <w:rFonts w:ascii="Arial Narrow" w:hAnsi="Arial Narrow"/>
          <w:spacing w:val="27"/>
          <w:sz w:val="21"/>
          <w:szCs w:val="21"/>
        </w:rPr>
        <w:t xml:space="preserve"> </w:t>
      </w:r>
      <w:r w:rsidRPr="00780D7C">
        <w:rPr>
          <w:rFonts w:ascii="Arial Narrow" w:hAnsi="Arial Narrow"/>
          <w:sz w:val="21"/>
          <w:szCs w:val="21"/>
        </w:rPr>
        <w:t>výrobcom</w:t>
      </w:r>
      <w:r w:rsidRPr="00780D7C">
        <w:rPr>
          <w:rFonts w:ascii="Arial Narrow" w:hAnsi="Arial Narrow"/>
          <w:spacing w:val="25"/>
          <w:sz w:val="21"/>
          <w:szCs w:val="21"/>
        </w:rPr>
        <w:t xml:space="preserve"> </w:t>
      </w:r>
      <w:r w:rsidRPr="00780D7C">
        <w:rPr>
          <w:rFonts w:ascii="Arial Narrow" w:hAnsi="Arial Narrow"/>
          <w:sz w:val="21"/>
          <w:szCs w:val="21"/>
        </w:rPr>
        <w:t>asfaltovej</w:t>
      </w:r>
      <w:r w:rsidRPr="00780D7C">
        <w:rPr>
          <w:rFonts w:ascii="Arial Narrow" w:hAnsi="Arial Narrow"/>
          <w:spacing w:val="29"/>
          <w:sz w:val="21"/>
          <w:szCs w:val="21"/>
        </w:rPr>
        <w:t xml:space="preserve"> </w:t>
      </w:r>
      <w:r w:rsidRPr="00780D7C">
        <w:rPr>
          <w:rFonts w:ascii="Arial Narrow" w:hAnsi="Arial Narrow"/>
          <w:sz w:val="21"/>
          <w:szCs w:val="21"/>
        </w:rPr>
        <w:t>zmesi</w:t>
      </w:r>
      <w:r w:rsidRPr="00780D7C">
        <w:rPr>
          <w:rFonts w:ascii="Arial Narrow" w:hAnsi="Arial Narrow"/>
          <w:spacing w:val="26"/>
          <w:sz w:val="21"/>
          <w:szCs w:val="21"/>
        </w:rPr>
        <w:t xml:space="preserve"> </w:t>
      </w:r>
      <w:r w:rsidRPr="00780D7C">
        <w:rPr>
          <w:rFonts w:ascii="Arial Narrow" w:hAnsi="Arial Narrow"/>
          <w:sz w:val="21"/>
          <w:szCs w:val="21"/>
        </w:rPr>
        <w:t>a</w:t>
      </w:r>
      <w:r w:rsidRPr="00780D7C">
        <w:rPr>
          <w:rFonts w:ascii="Arial Narrow" w:hAnsi="Arial Narrow"/>
          <w:spacing w:val="27"/>
          <w:sz w:val="21"/>
          <w:szCs w:val="21"/>
        </w:rPr>
        <w:t xml:space="preserve"> </w:t>
      </w:r>
      <w:r w:rsidRPr="00780D7C">
        <w:rPr>
          <w:rFonts w:ascii="Arial Narrow" w:hAnsi="Arial Narrow"/>
          <w:sz w:val="21"/>
          <w:szCs w:val="21"/>
        </w:rPr>
        <w:t>zdokumentované</w:t>
      </w:r>
      <w:r w:rsidRPr="00780D7C">
        <w:rPr>
          <w:rFonts w:ascii="Arial Narrow" w:hAnsi="Arial Narrow"/>
          <w:spacing w:val="27"/>
          <w:sz w:val="21"/>
          <w:szCs w:val="21"/>
        </w:rPr>
        <w:t xml:space="preserve"> </w:t>
      </w:r>
      <w:r w:rsidRPr="00780D7C">
        <w:rPr>
          <w:rFonts w:ascii="Arial Narrow" w:hAnsi="Arial Narrow"/>
          <w:sz w:val="21"/>
          <w:szCs w:val="21"/>
        </w:rPr>
        <w:t>v</w:t>
      </w:r>
      <w:r w:rsidRPr="00780D7C">
        <w:rPr>
          <w:rFonts w:ascii="Arial Narrow" w:hAnsi="Arial Narrow"/>
          <w:spacing w:val="21"/>
          <w:sz w:val="21"/>
          <w:szCs w:val="21"/>
        </w:rPr>
        <w:t xml:space="preserve"> </w:t>
      </w:r>
      <w:r w:rsidRPr="00780D7C">
        <w:rPr>
          <w:rFonts w:ascii="Arial Narrow" w:hAnsi="Arial Narrow"/>
          <w:sz w:val="21"/>
          <w:szCs w:val="21"/>
        </w:rPr>
        <w:t>predpise.</w:t>
      </w:r>
    </w:p>
    <w:p w14:paraId="44BE49AC" w14:textId="77777777" w:rsidR="008525BC" w:rsidRPr="00780D7C" w:rsidRDefault="008525BC" w:rsidP="00455941">
      <w:pPr>
        <w:pStyle w:val="Zkladntext"/>
        <w:tabs>
          <w:tab w:val="left" w:pos="0"/>
        </w:tabs>
        <w:spacing w:before="116" w:line="244" w:lineRule="auto"/>
        <w:ind w:right="105"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zamedzenie</w:t>
      </w:r>
      <w:r w:rsidRPr="00780D7C">
        <w:rPr>
          <w:rFonts w:ascii="Arial Narrow" w:hAnsi="Arial Narrow"/>
          <w:spacing w:val="1"/>
          <w:sz w:val="21"/>
          <w:szCs w:val="21"/>
        </w:rPr>
        <w:t xml:space="preserve"> </w:t>
      </w:r>
      <w:r w:rsidRPr="00780D7C">
        <w:rPr>
          <w:rFonts w:ascii="Arial Narrow" w:hAnsi="Arial Narrow"/>
          <w:sz w:val="21"/>
          <w:szCs w:val="21"/>
        </w:rPr>
        <w:t>ochladzovania</w:t>
      </w:r>
      <w:r w:rsidRPr="00780D7C">
        <w:rPr>
          <w:rFonts w:ascii="Arial Narrow" w:hAnsi="Arial Narrow"/>
          <w:spacing w:val="1"/>
          <w:sz w:val="21"/>
          <w:szCs w:val="21"/>
        </w:rPr>
        <w:t xml:space="preserve"> </w:t>
      </w:r>
      <w:r w:rsidRPr="00780D7C">
        <w:rPr>
          <w:rFonts w:ascii="Arial Narrow" w:hAnsi="Arial Narrow"/>
          <w:sz w:val="21"/>
          <w:szCs w:val="21"/>
        </w:rPr>
        <w:t>kolies</w:t>
      </w:r>
      <w:r w:rsidRPr="00780D7C">
        <w:rPr>
          <w:rFonts w:ascii="Arial Narrow" w:hAnsi="Arial Narrow"/>
          <w:spacing w:val="1"/>
          <w:sz w:val="21"/>
          <w:szCs w:val="21"/>
        </w:rPr>
        <w:t xml:space="preserve"> </w:t>
      </w:r>
      <w:r w:rsidRPr="00780D7C">
        <w:rPr>
          <w:rFonts w:ascii="Arial Narrow" w:hAnsi="Arial Narrow"/>
          <w:sz w:val="21"/>
          <w:szCs w:val="21"/>
        </w:rPr>
        <w:t>valcov</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nižších</w:t>
      </w:r>
      <w:r w:rsidRPr="00780D7C">
        <w:rPr>
          <w:rFonts w:ascii="Arial Narrow" w:hAnsi="Arial Narrow"/>
          <w:spacing w:val="59"/>
          <w:sz w:val="21"/>
          <w:szCs w:val="21"/>
        </w:rPr>
        <w:t xml:space="preserve"> </w:t>
      </w:r>
      <w:r w:rsidRPr="00780D7C">
        <w:rPr>
          <w:rFonts w:ascii="Arial Narrow" w:hAnsi="Arial Narrow"/>
          <w:sz w:val="21"/>
          <w:szCs w:val="21"/>
        </w:rPr>
        <w:t>teplotách</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kolesá</w:t>
      </w:r>
      <w:r w:rsidRPr="00780D7C">
        <w:rPr>
          <w:rFonts w:ascii="Arial Narrow" w:hAnsi="Arial Narrow"/>
          <w:spacing w:val="59"/>
          <w:sz w:val="21"/>
          <w:szCs w:val="21"/>
        </w:rPr>
        <w:t xml:space="preserve"> </w:t>
      </w:r>
      <w:r w:rsidRPr="00780D7C">
        <w:rPr>
          <w:rFonts w:ascii="Arial Narrow" w:hAnsi="Arial Narrow"/>
          <w:sz w:val="21"/>
          <w:szCs w:val="21"/>
        </w:rPr>
        <w:t>opatria</w:t>
      </w:r>
      <w:r w:rsidRPr="00780D7C">
        <w:rPr>
          <w:rFonts w:ascii="Arial Narrow" w:hAnsi="Arial Narrow"/>
          <w:spacing w:val="1"/>
          <w:sz w:val="21"/>
          <w:szCs w:val="21"/>
        </w:rPr>
        <w:t xml:space="preserve"> </w:t>
      </w:r>
      <w:r w:rsidRPr="00780D7C">
        <w:rPr>
          <w:rFonts w:ascii="Arial Narrow" w:hAnsi="Arial Narrow"/>
          <w:sz w:val="21"/>
          <w:szCs w:val="21"/>
        </w:rPr>
        <w:t>ochrannými</w:t>
      </w:r>
      <w:r w:rsidRPr="00780D7C">
        <w:rPr>
          <w:rFonts w:ascii="Arial Narrow" w:hAnsi="Arial Narrow"/>
          <w:spacing w:val="1"/>
          <w:sz w:val="21"/>
          <w:szCs w:val="21"/>
        </w:rPr>
        <w:t xml:space="preserve"> </w:t>
      </w:r>
      <w:r w:rsidRPr="00780D7C">
        <w:rPr>
          <w:rFonts w:ascii="Arial Narrow" w:hAnsi="Arial Narrow"/>
          <w:sz w:val="21"/>
          <w:szCs w:val="21"/>
        </w:rPr>
        <w:t>zásterkami.</w:t>
      </w:r>
      <w:r w:rsidRPr="00780D7C">
        <w:rPr>
          <w:rFonts w:ascii="Arial Narrow" w:hAnsi="Arial Narrow"/>
          <w:spacing w:val="1"/>
          <w:sz w:val="21"/>
          <w:szCs w:val="21"/>
        </w:rPr>
        <w:t xml:space="preserve"> </w:t>
      </w:r>
      <w:r w:rsidRPr="00780D7C">
        <w:rPr>
          <w:rFonts w:ascii="Arial Narrow" w:hAnsi="Arial Narrow"/>
          <w:sz w:val="21"/>
          <w:szCs w:val="21"/>
        </w:rPr>
        <w:t>Postup</w:t>
      </w:r>
      <w:r w:rsidRPr="00780D7C">
        <w:rPr>
          <w:rFonts w:ascii="Arial Narrow" w:hAnsi="Arial Narrow"/>
          <w:spacing w:val="1"/>
          <w:sz w:val="21"/>
          <w:szCs w:val="21"/>
        </w:rPr>
        <w:t xml:space="preserve"> </w:t>
      </w:r>
      <w:r w:rsidRPr="00780D7C">
        <w:rPr>
          <w:rFonts w:ascii="Arial Narrow" w:hAnsi="Arial Narrow"/>
          <w:sz w:val="21"/>
          <w:szCs w:val="21"/>
        </w:rPr>
        <w:t>zhutňovania</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potrebné</w:t>
      </w:r>
      <w:r w:rsidRPr="00780D7C">
        <w:rPr>
          <w:rFonts w:ascii="Arial Narrow" w:hAnsi="Arial Narrow"/>
          <w:spacing w:val="59"/>
          <w:sz w:val="21"/>
          <w:szCs w:val="21"/>
        </w:rPr>
        <w:t xml:space="preserve"> </w:t>
      </w:r>
      <w:r w:rsidRPr="00780D7C">
        <w:rPr>
          <w:rFonts w:ascii="Arial Narrow" w:hAnsi="Arial Narrow"/>
          <w:sz w:val="21"/>
          <w:szCs w:val="21"/>
        </w:rPr>
        <w:t>prispôsobiť</w:t>
      </w:r>
      <w:r w:rsidRPr="00780D7C">
        <w:rPr>
          <w:rFonts w:ascii="Arial Narrow" w:hAnsi="Arial Narrow"/>
          <w:spacing w:val="58"/>
          <w:sz w:val="21"/>
          <w:szCs w:val="21"/>
        </w:rPr>
        <w:t xml:space="preserve"> </w:t>
      </w:r>
      <w:r w:rsidRPr="00780D7C">
        <w:rPr>
          <w:rFonts w:ascii="Arial Narrow" w:hAnsi="Arial Narrow"/>
          <w:sz w:val="21"/>
          <w:szCs w:val="21"/>
        </w:rPr>
        <w:t>rozsahu</w:t>
      </w:r>
      <w:r w:rsidRPr="00780D7C">
        <w:rPr>
          <w:rFonts w:ascii="Arial Narrow" w:hAnsi="Arial Narrow"/>
          <w:spacing w:val="59"/>
          <w:sz w:val="21"/>
          <w:szCs w:val="21"/>
        </w:rPr>
        <w:t xml:space="preserve"> </w:t>
      </w:r>
      <w:r w:rsidRPr="00780D7C">
        <w:rPr>
          <w:rFonts w:ascii="Arial Narrow" w:hAnsi="Arial Narrow"/>
          <w:sz w:val="21"/>
          <w:szCs w:val="21"/>
        </w:rPr>
        <w:t>stavebných</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1"/>
          <w:sz w:val="21"/>
          <w:szCs w:val="21"/>
        </w:rPr>
        <w:t xml:space="preserve"> </w:t>
      </w:r>
      <w:r w:rsidRPr="00780D7C">
        <w:rPr>
          <w:rFonts w:ascii="Arial Narrow" w:hAnsi="Arial Narrow"/>
          <w:sz w:val="21"/>
          <w:szCs w:val="21"/>
        </w:rPr>
        <w:t>druhu</w:t>
      </w:r>
      <w:r w:rsidRPr="00780D7C">
        <w:rPr>
          <w:rFonts w:ascii="Arial Narrow" w:hAnsi="Arial Narrow"/>
          <w:spacing w:val="1"/>
          <w:sz w:val="21"/>
          <w:szCs w:val="21"/>
        </w:rPr>
        <w:t xml:space="preserve"> </w:t>
      </w:r>
      <w:r w:rsidRPr="00780D7C">
        <w:rPr>
          <w:rFonts w:ascii="Arial Narrow" w:hAnsi="Arial Narrow"/>
          <w:sz w:val="21"/>
          <w:szCs w:val="21"/>
        </w:rPr>
        <w:t>pozemnej</w:t>
      </w:r>
      <w:r w:rsidRPr="00780D7C">
        <w:rPr>
          <w:rFonts w:ascii="Arial Narrow" w:hAnsi="Arial Narrow"/>
          <w:spacing w:val="1"/>
          <w:sz w:val="21"/>
          <w:szCs w:val="21"/>
        </w:rPr>
        <w:t xml:space="preserve"> </w:t>
      </w:r>
      <w:r w:rsidRPr="00780D7C">
        <w:rPr>
          <w:rFonts w:ascii="Arial Narrow" w:hAnsi="Arial Narrow"/>
          <w:sz w:val="21"/>
          <w:szCs w:val="21"/>
        </w:rPr>
        <w:t>komunikácie,</w:t>
      </w:r>
      <w:r w:rsidRPr="00780D7C">
        <w:rPr>
          <w:rFonts w:ascii="Arial Narrow" w:hAnsi="Arial Narrow"/>
          <w:spacing w:val="1"/>
          <w:sz w:val="21"/>
          <w:szCs w:val="21"/>
        </w:rPr>
        <w:t xml:space="preserve"> </w:t>
      </w:r>
      <w:r w:rsidRPr="00780D7C">
        <w:rPr>
          <w:rFonts w:ascii="Arial Narrow" w:hAnsi="Arial Narrow"/>
          <w:sz w:val="21"/>
          <w:szCs w:val="21"/>
        </w:rPr>
        <w:t>počasiu,</w:t>
      </w:r>
      <w:r w:rsidRPr="00780D7C">
        <w:rPr>
          <w:rFonts w:ascii="Arial Narrow" w:hAnsi="Arial Narrow"/>
          <w:spacing w:val="1"/>
          <w:sz w:val="21"/>
          <w:szCs w:val="21"/>
        </w:rPr>
        <w:t xml:space="preserve"> </w:t>
      </w:r>
      <w:r w:rsidRPr="00780D7C">
        <w:rPr>
          <w:rFonts w:ascii="Arial Narrow" w:hAnsi="Arial Narrow"/>
          <w:sz w:val="21"/>
          <w:szCs w:val="21"/>
        </w:rPr>
        <w:t>ročnému</w:t>
      </w:r>
      <w:r w:rsidRPr="00780D7C">
        <w:rPr>
          <w:rFonts w:ascii="Arial Narrow" w:hAnsi="Arial Narrow"/>
          <w:spacing w:val="1"/>
          <w:sz w:val="21"/>
          <w:szCs w:val="21"/>
        </w:rPr>
        <w:t xml:space="preserve"> </w:t>
      </w:r>
      <w:r w:rsidRPr="00780D7C">
        <w:rPr>
          <w:rFonts w:ascii="Arial Narrow" w:hAnsi="Arial Narrow"/>
          <w:sz w:val="21"/>
          <w:szCs w:val="21"/>
        </w:rPr>
        <w:t>obdobiu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miestnym</w:t>
      </w:r>
      <w:r w:rsidRPr="00780D7C">
        <w:rPr>
          <w:rFonts w:ascii="Arial Narrow" w:hAnsi="Arial Narrow"/>
          <w:spacing w:val="1"/>
          <w:sz w:val="21"/>
          <w:szCs w:val="21"/>
        </w:rPr>
        <w:t xml:space="preserve"> </w:t>
      </w:r>
      <w:r w:rsidRPr="00780D7C">
        <w:rPr>
          <w:rFonts w:ascii="Arial Narrow" w:hAnsi="Arial Narrow"/>
          <w:sz w:val="21"/>
          <w:szCs w:val="21"/>
        </w:rPr>
        <w:t>pomerom.</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hutnení</w:t>
      </w:r>
      <w:r w:rsidRPr="00780D7C">
        <w:rPr>
          <w:rFonts w:ascii="Arial Narrow" w:hAnsi="Arial Narrow"/>
          <w:spacing w:val="20"/>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dochádzať</w:t>
      </w:r>
      <w:r w:rsidRPr="00780D7C">
        <w:rPr>
          <w:rFonts w:ascii="Arial Narrow" w:hAnsi="Arial Narrow"/>
          <w:spacing w:val="20"/>
          <w:sz w:val="21"/>
          <w:szCs w:val="21"/>
        </w:rPr>
        <w:t xml:space="preserve"> </w:t>
      </w:r>
      <w:r w:rsidRPr="00780D7C">
        <w:rPr>
          <w:rFonts w:ascii="Arial Narrow" w:hAnsi="Arial Narrow"/>
          <w:sz w:val="21"/>
          <w:szCs w:val="21"/>
        </w:rPr>
        <w:t>k</w:t>
      </w:r>
      <w:r w:rsidRPr="00780D7C">
        <w:rPr>
          <w:rFonts w:ascii="Arial Narrow" w:hAnsi="Arial Narrow"/>
          <w:spacing w:val="21"/>
          <w:sz w:val="21"/>
          <w:szCs w:val="21"/>
        </w:rPr>
        <w:t xml:space="preserve"> </w:t>
      </w:r>
      <w:r w:rsidRPr="00780D7C">
        <w:rPr>
          <w:rFonts w:ascii="Arial Narrow" w:hAnsi="Arial Narrow"/>
          <w:sz w:val="21"/>
          <w:szCs w:val="21"/>
        </w:rPr>
        <w:t>nadmernému</w:t>
      </w:r>
      <w:r w:rsidRPr="00780D7C">
        <w:rPr>
          <w:rFonts w:ascii="Arial Narrow" w:hAnsi="Arial Narrow"/>
          <w:spacing w:val="22"/>
          <w:sz w:val="21"/>
          <w:szCs w:val="21"/>
        </w:rPr>
        <w:t xml:space="preserve"> </w:t>
      </w:r>
      <w:r w:rsidRPr="00780D7C">
        <w:rPr>
          <w:rFonts w:ascii="Arial Narrow" w:hAnsi="Arial Narrow"/>
          <w:sz w:val="21"/>
          <w:szCs w:val="21"/>
        </w:rPr>
        <w:t>drveniu</w:t>
      </w:r>
      <w:r w:rsidRPr="00780D7C">
        <w:rPr>
          <w:rFonts w:ascii="Arial Narrow" w:hAnsi="Arial Narrow"/>
          <w:spacing w:val="21"/>
          <w:sz w:val="21"/>
          <w:szCs w:val="21"/>
        </w:rPr>
        <w:t xml:space="preserve"> </w:t>
      </w:r>
      <w:r w:rsidRPr="00780D7C">
        <w:rPr>
          <w:rFonts w:ascii="Arial Narrow" w:hAnsi="Arial Narrow"/>
          <w:sz w:val="21"/>
          <w:szCs w:val="21"/>
        </w:rPr>
        <w:t>zŕn</w:t>
      </w:r>
      <w:r w:rsidRPr="00780D7C">
        <w:rPr>
          <w:rFonts w:ascii="Arial Narrow" w:hAnsi="Arial Narrow"/>
          <w:spacing w:val="18"/>
          <w:sz w:val="21"/>
          <w:szCs w:val="21"/>
        </w:rPr>
        <w:t xml:space="preserve"> </w:t>
      </w:r>
      <w:r w:rsidRPr="00780D7C">
        <w:rPr>
          <w:rFonts w:ascii="Arial Narrow" w:hAnsi="Arial Narrow"/>
          <w:sz w:val="21"/>
          <w:szCs w:val="21"/>
        </w:rPr>
        <w:t>kameniva.</w:t>
      </w:r>
    </w:p>
    <w:p w14:paraId="531D2912" w14:textId="77777777" w:rsidR="008525BC" w:rsidRPr="00780D7C" w:rsidRDefault="008525BC" w:rsidP="00455941">
      <w:pPr>
        <w:pStyle w:val="Zkladntext"/>
        <w:tabs>
          <w:tab w:val="left" w:pos="0"/>
        </w:tabs>
        <w:spacing w:before="117" w:line="244" w:lineRule="auto"/>
        <w:ind w:right="106" w:firstLine="0"/>
        <w:rPr>
          <w:rFonts w:ascii="Arial Narrow" w:hAnsi="Arial Narrow"/>
          <w:color w:val="000000" w:themeColor="text1"/>
          <w:sz w:val="21"/>
          <w:szCs w:val="21"/>
        </w:rPr>
      </w:pPr>
      <w:r w:rsidRPr="00780D7C">
        <w:rPr>
          <w:rFonts w:ascii="Arial Narrow" w:hAnsi="Arial Narrow"/>
          <w:sz w:val="21"/>
          <w:szCs w:val="21"/>
        </w:rPr>
        <w:t>Postup</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smer</w:t>
      </w:r>
      <w:r w:rsidRPr="00780D7C">
        <w:rPr>
          <w:rFonts w:ascii="Arial Narrow" w:hAnsi="Arial Narrow"/>
          <w:spacing w:val="1"/>
          <w:sz w:val="21"/>
          <w:szCs w:val="21"/>
        </w:rPr>
        <w:t xml:space="preserve"> </w:t>
      </w:r>
      <w:r w:rsidRPr="00780D7C">
        <w:rPr>
          <w:rFonts w:ascii="Arial Narrow" w:hAnsi="Arial Narrow"/>
          <w:sz w:val="21"/>
          <w:szCs w:val="21"/>
        </w:rPr>
        <w:t>valcovania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58"/>
          <w:sz w:val="21"/>
          <w:szCs w:val="21"/>
        </w:rPr>
        <w:t xml:space="preserve"> </w:t>
      </w:r>
      <w:r w:rsidRPr="00780D7C">
        <w:rPr>
          <w:rFonts w:ascii="Arial Narrow" w:hAnsi="Arial Narrow"/>
          <w:sz w:val="21"/>
          <w:szCs w:val="21"/>
        </w:rPr>
        <w:t>nesmie</w:t>
      </w:r>
      <w:r w:rsidRPr="00780D7C">
        <w:rPr>
          <w:rFonts w:ascii="Arial Narrow" w:hAnsi="Arial Narrow"/>
          <w:spacing w:val="58"/>
          <w:sz w:val="21"/>
          <w:szCs w:val="21"/>
        </w:rPr>
        <w:t xml:space="preserve"> </w:t>
      </w:r>
      <w:r w:rsidRPr="00780D7C">
        <w:rPr>
          <w:rFonts w:ascii="Arial Narrow" w:hAnsi="Arial Narrow"/>
          <w:sz w:val="21"/>
          <w:szCs w:val="21"/>
        </w:rPr>
        <w:t>meniť,</w:t>
      </w:r>
      <w:r w:rsidRPr="00780D7C">
        <w:rPr>
          <w:rFonts w:ascii="Arial Narrow" w:hAnsi="Arial Narrow"/>
          <w:spacing w:val="59"/>
          <w:sz w:val="21"/>
          <w:szCs w:val="21"/>
        </w:rPr>
        <w:t xml:space="preserve"> </w:t>
      </w:r>
      <w:r w:rsidRPr="00780D7C">
        <w:rPr>
          <w:rFonts w:ascii="Arial Narrow" w:hAnsi="Arial Narrow"/>
          <w:sz w:val="21"/>
          <w:szCs w:val="21"/>
        </w:rPr>
        <w:t>aby</w:t>
      </w:r>
      <w:r w:rsidRPr="00780D7C">
        <w:rPr>
          <w:rFonts w:ascii="Arial Narrow" w:hAnsi="Arial Narrow"/>
          <w:spacing w:val="58"/>
          <w:sz w:val="21"/>
          <w:szCs w:val="21"/>
        </w:rPr>
        <w:t xml:space="preserve"> </w:t>
      </w:r>
      <w:r w:rsidRPr="00780D7C">
        <w:rPr>
          <w:rFonts w:ascii="Arial Narrow" w:hAnsi="Arial Narrow"/>
          <w:sz w:val="21"/>
          <w:szCs w:val="21"/>
        </w:rPr>
        <w:t>nedošlo</w:t>
      </w:r>
      <w:r w:rsidRPr="00780D7C">
        <w:rPr>
          <w:rFonts w:ascii="Arial Narrow" w:hAnsi="Arial Narrow"/>
          <w:spacing w:val="59"/>
          <w:sz w:val="21"/>
          <w:szCs w:val="21"/>
        </w:rPr>
        <w:t xml:space="preserve"> </w:t>
      </w:r>
      <w:r w:rsidRPr="00780D7C">
        <w:rPr>
          <w:rFonts w:ascii="Arial Narrow" w:hAnsi="Arial Narrow"/>
          <w:sz w:val="21"/>
          <w:szCs w:val="21"/>
        </w:rPr>
        <w:t>k</w:t>
      </w:r>
      <w:r w:rsidRPr="00780D7C">
        <w:rPr>
          <w:rFonts w:ascii="Arial Narrow" w:hAnsi="Arial Narrow"/>
          <w:spacing w:val="58"/>
          <w:sz w:val="21"/>
          <w:szCs w:val="21"/>
        </w:rPr>
        <w:t xml:space="preserve"> </w:t>
      </w:r>
      <w:r w:rsidRPr="00780D7C">
        <w:rPr>
          <w:rFonts w:ascii="Arial Narrow" w:hAnsi="Arial Narrow"/>
          <w:sz w:val="21"/>
          <w:szCs w:val="21"/>
        </w:rPr>
        <w:t>premiestňovaniu</w:t>
      </w:r>
      <w:r w:rsidRPr="00780D7C">
        <w:rPr>
          <w:rFonts w:ascii="Arial Narrow" w:hAnsi="Arial Narrow"/>
          <w:spacing w:val="59"/>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 xml:space="preserve">zmesi. Valec sa presúva naraz na vzdialenejšom konci od </w:t>
      </w:r>
      <w:proofErr w:type="spellStart"/>
      <w:r w:rsidRPr="00780D7C">
        <w:rPr>
          <w:rFonts w:ascii="Arial Narrow" w:hAnsi="Arial Narrow"/>
          <w:sz w:val="21"/>
          <w:szCs w:val="21"/>
        </w:rPr>
        <w:t>finišera</w:t>
      </w:r>
      <w:proofErr w:type="spellEnd"/>
      <w:r w:rsidRPr="00780D7C">
        <w:rPr>
          <w:rFonts w:ascii="Arial Narrow" w:hAnsi="Arial Narrow"/>
          <w:sz w:val="21"/>
          <w:szCs w:val="21"/>
        </w:rPr>
        <w:t xml:space="preserve"> smerom, kde je asfaltová</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40"/>
          <w:sz w:val="21"/>
          <w:szCs w:val="21"/>
        </w:rPr>
        <w:t xml:space="preserve"> </w:t>
      </w:r>
      <w:r w:rsidRPr="00780D7C">
        <w:rPr>
          <w:rFonts w:ascii="Arial Narrow" w:hAnsi="Arial Narrow"/>
          <w:sz w:val="21"/>
          <w:szCs w:val="21"/>
        </w:rPr>
        <w:t>chladnejšia</w:t>
      </w:r>
      <w:r w:rsidRPr="00780D7C">
        <w:rPr>
          <w:rFonts w:ascii="Arial Narrow" w:hAnsi="Arial Narrow"/>
          <w:spacing w:val="36"/>
          <w:sz w:val="21"/>
          <w:szCs w:val="21"/>
        </w:rPr>
        <w:t xml:space="preserve"> </w:t>
      </w:r>
      <w:r w:rsidRPr="00780D7C">
        <w:rPr>
          <w:rFonts w:ascii="Arial Narrow" w:hAnsi="Arial Narrow"/>
          <w:sz w:val="21"/>
          <w:szCs w:val="21"/>
        </w:rPr>
        <w:t>a</w:t>
      </w:r>
      <w:r w:rsidRPr="00780D7C">
        <w:rPr>
          <w:rFonts w:ascii="Arial Narrow" w:hAnsi="Arial Narrow"/>
          <w:spacing w:val="14"/>
          <w:sz w:val="21"/>
          <w:szCs w:val="21"/>
        </w:rPr>
        <w:t xml:space="preserve"> </w:t>
      </w:r>
      <w:r w:rsidRPr="00780D7C">
        <w:rPr>
          <w:rFonts w:ascii="Arial Narrow" w:hAnsi="Arial Narrow"/>
          <w:sz w:val="21"/>
          <w:szCs w:val="21"/>
        </w:rPr>
        <w:t>stabilnejšia.</w:t>
      </w:r>
      <w:r w:rsidRPr="00780D7C">
        <w:rPr>
          <w:rFonts w:ascii="Arial Narrow" w:hAnsi="Arial Narrow"/>
          <w:spacing w:val="42"/>
          <w:sz w:val="21"/>
          <w:szCs w:val="21"/>
        </w:rPr>
        <w:t xml:space="preserve"> </w:t>
      </w:r>
      <w:r w:rsidRPr="00780D7C">
        <w:rPr>
          <w:rFonts w:ascii="Arial Narrow" w:hAnsi="Arial Narrow"/>
          <w:sz w:val="21"/>
          <w:szCs w:val="21"/>
        </w:rPr>
        <w:t>Valce</w:t>
      </w:r>
      <w:r w:rsidRPr="00780D7C">
        <w:rPr>
          <w:rFonts w:ascii="Arial Narrow" w:hAnsi="Arial Narrow"/>
          <w:spacing w:val="40"/>
          <w:sz w:val="21"/>
          <w:szCs w:val="21"/>
        </w:rPr>
        <w:t xml:space="preserve"> </w:t>
      </w:r>
      <w:r w:rsidRPr="00780D7C">
        <w:rPr>
          <w:rFonts w:ascii="Arial Narrow" w:hAnsi="Arial Narrow"/>
          <w:sz w:val="21"/>
          <w:szCs w:val="21"/>
        </w:rPr>
        <w:t>sa</w:t>
      </w:r>
      <w:r w:rsidRPr="00780D7C">
        <w:rPr>
          <w:rFonts w:ascii="Arial Narrow" w:hAnsi="Arial Narrow"/>
          <w:spacing w:val="41"/>
          <w:sz w:val="21"/>
          <w:szCs w:val="21"/>
        </w:rPr>
        <w:t xml:space="preserve"> </w:t>
      </w:r>
      <w:r w:rsidRPr="00780D7C">
        <w:rPr>
          <w:rFonts w:ascii="Arial Narrow" w:hAnsi="Arial Narrow"/>
          <w:sz w:val="21"/>
          <w:szCs w:val="21"/>
        </w:rPr>
        <w:t>nesmú</w:t>
      </w:r>
      <w:r w:rsidRPr="00780D7C">
        <w:rPr>
          <w:rFonts w:ascii="Arial Narrow" w:hAnsi="Arial Narrow"/>
          <w:spacing w:val="40"/>
          <w:sz w:val="21"/>
          <w:szCs w:val="21"/>
        </w:rPr>
        <w:t xml:space="preserve"> </w:t>
      </w:r>
      <w:r w:rsidRPr="00780D7C">
        <w:rPr>
          <w:rFonts w:ascii="Arial Narrow" w:hAnsi="Arial Narrow"/>
          <w:sz w:val="21"/>
          <w:szCs w:val="21"/>
        </w:rPr>
        <w:t>nechať</w:t>
      </w:r>
      <w:r w:rsidRPr="00780D7C">
        <w:rPr>
          <w:rFonts w:ascii="Arial Narrow" w:hAnsi="Arial Narrow"/>
          <w:spacing w:val="42"/>
          <w:sz w:val="21"/>
          <w:szCs w:val="21"/>
        </w:rPr>
        <w:t xml:space="preserve"> </w:t>
      </w:r>
      <w:r w:rsidRPr="00780D7C">
        <w:rPr>
          <w:rFonts w:ascii="Arial Narrow" w:hAnsi="Arial Narrow"/>
          <w:sz w:val="21"/>
          <w:szCs w:val="21"/>
        </w:rPr>
        <w:t>stáť</w:t>
      </w:r>
      <w:r w:rsidRPr="00780D7C">
        <w:rPr>
          <w:rFonts w:ascii="Arial Narrow" w:hAnsi="Arial Narrow"/>
          <w:spacing w:val="42"/>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nevychladnutej</w:t>
      </w:r>
      <w:r w:rsidRPr="00780D7C">
        <w:rPr>
          <w:rFonts w:ascii="Arial Narrow" w:hAnsi="Arial Narrow"/>
          <w:spacing w:val="42"/>
          <w:sz w:val="21"/>
          <w:szCs w:val="21"/>
        </w:rPr>
        <w:t xml:space="preserve"> </w:t>
      </w:r>
      <w:r w:rsidRPr="00780D7C">
        <w:rPr>
          <w:rFonts w:ascii="Arial Narrow" w:hAnsi="Arial Narrow"/>
          <w:sz w:val="21"/>
          <w:szCs w:val="21"/>
        </w:rPr>
        <w:t>vrstve.</w:t>
      </w:r>
      <w:r w:rsidRPr="00780D7C">
        <w:rPr>
          <w:rFonts w:ascii="Arial Narrow" w:hAnsi="Arial Narrow"/>
          <w:spacing w:val="4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čas chladnutia asfaltovej zmesi, ktorý trvá 15 až 30 min v závislosti od hrúbky zhutňovanej</w:t>
      </w:r>
      <w:r w:rsidRPr="00780D7C">
        <w:rPr>
          <w:rFonts w:ascii="Arial Narrow" w:hAnsi="Arial Narrow"/>
          <w:spacing w:val="1"/>
          <w:sz w:val="21"/>
          <w:szCs w:val="21"/>
        </w:rPr>
        <w:t xml:space="preserve"> </w:t>
      </w:r>
      <w:r w:rsidRPr="00780D7C">
        <w:rPr>
          <w:rFonts w:ascii="Arial Narrow" w:hAnsi="Arial Narrow"/>
          <w:sz w:val="21"/>
          <w:szCs w:val="21"/>
        </w:rPr>
        <w:t>vrstvy, klimatických podmienok a typu zmesi vrstvy, musí byť zhutňovanie asfaltovej vrstvy</w:t>
      </w:r>
      <w:r w:rsidRPr="00780D7C">
        <w:rPr>
          <w:rFonts w:ascii="Arial Narrow" w:hAnsi="Arial Narrow"/>
          <w:spacing w:val="1"/>
          <w:sz w:val="21"/>
          <w:szCs w:val="21"/>
        </w:rPr>
        <w:t xml:space="preserve"> </w:t>
      </w:r>
      <w:r w:rsidRPr="00780D7C">
        <w:rPr>
          <w:rFonts w:ascii="Arial Narrow" w:hAnsi="Arial Narrow"/>
          <w:sz w:val="21"/>
          <w:szCs w:val="21"/>
        </w:rPr>
        <w:t>ukončené.</w:t>
      </w:r>
    </w:p>
    <w:p w14:paraId="20BD6C5C" w14:textId="77777777" w:rsidR="008525BC" w:rsidRPr="00780D7C" w:rsidRDefault="008525BC" w:rsidP="00455941">
      <w:pPr>
        <w:pStyle w:val="Zkladntext"/>
        <w:tabs>
          <w:tab w:val="left" w:pos="0"/>
        </w:tabs>
        <w:spacing w:before="115"/>
        <w:ind w:firstLine="0"/>
        <w:rPr>
          <w:rFonts w:ascii="Arial Narrow" w:hAnsi="Arial Narrow"/>
          <w:color w:val="000000" w:themeColor="text1"/>
          <w:sz w:val="21"/>
          <w:szCs w:val="21"/>
        </w:rPr>
      </w:pPr>
      <w:r w:rsidRPr="00780D7C">
        <w:rPr>
          <w:rFonts w:ascii="Arial Narrow" w:hAnsi="Arial Narrow"/>
          <w:color w:val="000000" w:themeColor="text1"/>
          <w:sz w:val="21"/>
          <w:szCs w:val="21"/>
        </w:rPr>
        <w:t>Ďalšia</w:t>
      </w:r>
      <w:r w:rsidRPr="00780D7C">
        <w:rPr>
          <w:rFonts w:ascii="Arial Narrow" w:hAnsi="Arial Narrow"/>
          <w:color w:val="000000" w:themeColor="text1"/>
          <w:spacing w:val="50"/>
          <w:sz w:val="21"/>
          <w:szCs w:val="21"/>
        </w:rPr>
        <w:t xml:space="preserve"> </w:t>
      </w:r>
      <w:r w:rsidRPr="00780D7C">
        <w:rPr>
          <w:rFonts w:ascii="Arial Narrow" w:hAnsi="Arial Narrow"/>
          <w:color w:val="000000" w:themeColor="text1"/>
          <w:sz w:val="21"/>
          <w:szCs w:val="21"/>
        </w:rPr>
        <w:t>vrstva</w:t>
      </w:r>
      <w:r w:rsidRPr="00780D7C">
        <w:rPr>
          <w:rFonts w:ascii="Arial Narrow" w:hAnsi="Arial Narrow"/>
          <w:color w:val="000000" w:themeColor="text1"/>
          <w:spacing w:val="51"/>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47"/>
          <w:sz w:val="21"/>
          <w:szCs w:val="21"/>
        </w:rPr>
        <w:t xml:space="preserve"> </w:t>
      </w:r>
      <w:r w:rsidRPr="00780D7C">
        <w:rPr>
          <w:rFonts w:ascii="Arial Narrow" w:hAnsi="Arial Narrow"/>
          <w:color w:val="000000" w:themeColor="text1"/>
          <w:sz w:val="21"/>
          <w:szCs w:val="21"/>
        </w:rPr>
        <w:t>nemôže</w:t>
      </w:r>
      <w:r w:rsidRPr="00780D7C">
        <w:rPr>
          <w:rFonts w:ascii="Arial Narrow" w:hAnsi="Arial Narrow"/>
          <w:color w:val="000000" w:themeColor="text1"/>
          <w:spacing w:val="51"/>
          <w:sz w:val="21"/>
          <w:szCs w:val="21"/>
        </w:rPr>
        <w:t xml:space="preserve"> </w:t>
      </w:r>
      <w:r w:rsidRPr="00780D7C">
        <w:rPr>
          <w:rFonts w:ascii="Arial Narrow" w:hAnsi="Arial Narrow"/>
          <w:color w:val="000000" w:themeColor="text1"/>
          <w:sz w:val="21"/>
          <w:szCs w:val="21"/>
        </w:rPr>
        <w:t>položiť</w:t>
      </w:r>
      <w:r w:rsidRPr="00780D7C">
        <w:rPr>
          <w:rFonts w:ascii="Arial Narrow" w:hAnsi="Arial Narrow"/>
          <w:color w:val="000000" w:themeColor="text1"/>
          <w:spacing w:val="49"/>
          <w:sz w:val="21"/>
          <w:szCs w:val="21"/>
        </w:rPr>
        <w:t xml:space="preserve"> </w:t>
      </w:r>
      <w:r w:rsidRPr="00780D7C">
        <w:rPr>
          <w:rFonts w:ascii="Arial Narrow" w:hAnsi="Arial Narrow"/>
          <w:color w:val="000000" w:themeColor="text1"/>
          <w:sz w:val="21"/>
          <w:szCs w:val="21"/>
        </w:rPr>
        <w:t>bez</w:t>
      </w:r>
      <w:r w:rsidRPr="00780D7C">
        <w:rPr>
          <w:rFonts w:ascii="Arial Narrow" w:hAnsi="Arial Narrow"/>
          <w:color w:val="000000" w:themeColor="text1"/>
          <w:spacing w:val="48"/>
          <w:sz w:val="21"/>
          <w:szCs w:val="21"/>
        </w:rPr>
        <w:t xml:space="preserve"> </w:t>
      </w:r>
      <w:r w:rsidRPr="00780D7C">
        <w:rPr>
          <w:rFonts w:ascii="Arial Narrow" w:hAnsi="Arial Narrow"/>
          <w:color w:val="000000" w:themeColor="text1"/>
          <w:sz w:val="21"/>
          <w:szCs w:val="21"/>
        </w:rPr>
        <w:t>prevzatia</w:t>
      </w:r>
      <w:r w:rsidRPr="00780D7C">
        <w:rPr>
          <w:rFonts w:ascii="Arial Narrow" w:hAnsi="Arial Narrow"/>
          <w:color w:val="000000" w:themeColor="text1"/>
          <w:spacing w:val="47"/>
          <w:sz w:val="21"/>
          <w:szCs w:val="21"/>
        </w:rPr>
        <w:t xml:space="preserve"> </w:t>
      </w:r>
      <w:r w:rsidRPr="00780D7C">
        <w:rPr>
          <w:rFonts w:ascii="Arial Narrow" w:hAnsi="Arial Narrow"/>
          <w:color w:val="000000" w:themeColor="text1"/>
          <w:sz w:val="21"/>
          <w:szCs w:val="21"/>
        </w:rPr>
        <w:t>predchádzajúcej</w:t>
      </w:r>
      <w:r w:rsidRPr="00780D7C">
        <w:rPr>
          <w:rFonts w:ascii="Arial Narrow" w:hAnsi="Arial Narrow"/>
          <w:color w:val="000000" w:themeColor="text1"/>
          <w:spacing w:val="52"/>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43"/>
          <w:sz w:val="21"/>
          <w:szCs w:val="21"/>
        </w:rPr>
        <w:t xml:space="preserve"> </w:t>
      </w:r>
      <w:r w:rsidRPr="00780D7C">
        <w:rPr>
          <w:rFonts w:ascii="Arial Narrow" w:hAnsi="Arial Narrow"/>
          <w:color w:val="000000" w:themeColor="text1"/>
          <w:sz w:val="21"/>
          <w:szCs w:val="21"/>
        </w:rPr>
        <w:t>objednávateľom.</w:t>
      </w:r>
    </w:p>
    <w:p w14:paraId="0738785D" w14:textId="101EAE9A" w:rsidR="008525BC" w:rsidRPr="00057284" w:rsidRDefault="008525BC" w:rsidP="005F3E33">
      <w:pPr>
        <w:pStyle w:val="Nadpis2"/>
      </w:pPr>
      <w:bookmarkStart w:id="141" w:name="_TOC_250000"/>
      <w:bookmarkEnd w:id="141"/>
      <w:r w:rsidRPr="00057284">
        <w:t>SKÚŠANIE</w:t>
      </w:r>
    </w:p>
    <w:p w14:paraId="5DBBB848" w14:textId="77777777" w:rsidR="00057284" w:rsidRPr="00780D7C" w:rsidRDefault="008525BC" w:rsidP="00455941">
      <w:pPr>
        <w:pStyle w:val="Zkladntext"/>
        <w:spacing w:before="124" w:line="244" w:lineRule="auto"/>
        <w:ind w:right="108" w:firstLine="0"/>
        <w:rPr>
          <w:rFonts w:ascii="Arial Narrow" w:hAnsi="Arial Narrow"/>
          <w:color w:val="000000" w:themeColor="text1"/>
          <w:spacing w:val="58"/>
          <w:sz w:val="21"/>
          <w:szCs w:val="21"/>
        </w:rPr>
      </w:pPr>
      <w:r w:rsidRPr="00780D7C">
        <w:rPr>
          <w:rFonts w:ascii="Arial Narrow" w:hAnsi="Arial Narrow"/>
          <w:color w:val="000000" w:themeColor="text1"/>
          <w:sz w:val="21"/>
          <w:szCs w:val="21"/>
        </w:rPr>
        <w:t>Požadované</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vlastnosti stavebných</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materiálov,</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hotovej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overujú</w:t>
      </w:r>
      <w:r w:rsidRPr="00780D7C">
        <w:rPr>
          <w:rFonts w:ascii="Arial Narrow" w:hAnsi="Arial Narrow"/>
          <w:color w:val="000000" w:themeColor="text1"/>
          <w:spacing w:val="-56"/>
          <w:sz w:val="21"/>
          <w:szCs w:val="21"/>
        </w:rPr>
        <w:t xml:space="preserve"> </w:t>
      </w:r>
      <w:r w:rsidRPr="00780D7C">
        <w:rPr>
          <w:rFonts w:ascii="Arial Narrow" w:hAnsi="Arial Narrow"/>
          <w:color w:val="000000" w:themeColor="text1"/>
          <w:sz w:val="21"/>
          <w:szCs w:val="21"/>
        </w:rPr>
        <w:t>v štádiu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prípravy,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počas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výroby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po</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jej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položení</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zhutnení.</w:t>
      </w:r>
      <w:r w:rsidRPr="00780D7C">
        <w:rPr>
          <w:rFonts w:ascii="Arial Narrow" w:hAnsi="Arial Narrow"/>
          <w:color w:val="000000" w:themeColor="text1"/>
          <w:spacing w:val="58"/>
          <w:sz w:val="21"/>
          <w:szCs w:val="21"/>
        </w:rPr>
        <w:t xml:space="preserve"> </w:t>
      </w:r>
    </w:p>
    <w:p w14:paraId="1C6E3CE9" w14:textId="75767D8E" w:rsidR="008525BC" w:rsidRPr="00780D7C" w:rsidRDefault="008525BC" w:rsidP="00455941">
      <w:pPr>
        <w:pStyle w:val="Zkladntext"/>
        <w:spacing w:before="124" w:line="244" w:lineRule="auto"/>
        <w:ind w:right="108" w:firstLine="0"/>
        <w:rPr>
          <w:rFonts w:ascii="Arial Narrow" w:hAnsi="Arial Narrow"/>
          <w:color w:val="000000" w:themeColor="text1"/>
          <w:sz w:val="21"/>
          <w:szCs w:val="21"/>
        </w:rPr>
      </w:pPr>
      <w:r w:rsidRPr="00780D7C">
        <w:rPr>
          <w:rFonts w:ascii="Arial Narrow" w:hAnsi="Arial Narrow"/>
          <w:color w:val="000000" w:themeColor="text1"/>
          <w:sz w:val="21"/>
          <w:szCs w:val="21"/>
        </w:rPr>
        <w:t>Vykonávajú</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tieto</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druhy</w:t>
      </w:r>
      <w:r w:rsidRPr="00780D7C">
        <w:rPr>
          <w:rFonts w:ascii="Arial Narrow" w:hAnsi="Arial Narrow"/>
          <w:color w:val="000000" w:themeColor="text1"/>
          <w:spacing w:val="14"/>
          <w:sz w:val="21"/>
          <w:szCs w:val="21"/>
        </w:rPr>
        <w:t xml:space="preserve"> </w:t>
      </w:r>
      <w:r w:rsidRPr="00780D7C">
        <w:rPr>
          <w:rFonts w:ascii="Arial Narrow" w:hAnsi="Arial Narrow"/>
          <w:color w:val="000000" w:themeColor="text1"/>
          <w:sz w:val="21"/>
          <w:szCs w:val="21"/>
        </w:rPr>
        <w:t>skúšok:</w:t>
      </w:r>
    </w:p>
    <w:p w14:paraId="4C23882B" w14:textId="77777777" w:rsidR="008525BC" w:rsidRPr="00780D7C" w:rsidRDefault="008525BC" w:rsidP="00057284">
      <w:pPr>
        <w:pStyle w:val="Zkladntext"/>
        <w:numPr>
          <w:ilvl w:val="0"/>
          <w:numId w:val="38"/>
        </w:numPr>
        <w:spacing w:before="116"/>
        <w:ind w:left="284" w:hanging="284"/>
        <w:rPr>
          <w:rFonts w:ascii="Arial Narrow" w:hAnsi="Arial Narrow"/>
          <w:sz w:val="21"/>
          <w:szCs w:val="21"/>
        </w:rPr>
      </w:pPr>
      <w:r w:rsidRPr="00780D7C">
        <w:rPr>
          <w:rFonts w:ascii="Arial Narrow" w:hAnsi="Arial Narrow"/>
          <w:color w:val="000000" w:themeColor="text1"/>
          <w:sz w:val="21"/>
          <w:szCs w:val="21"/>
        </w:rPr>
        <w:t>Počiatočné</w:t>
      </w:r>
      <w:r w:rsidRPr="00780D7C">
        <w:rPr>
          <w:rFonts w:ascii="Arial Narrow" w:hAnsi="Arial Narrow"/>
          <w:color w:val="000000" w:themeColor="text1"/>
          <w:spacing w:val="35"/>
          <w:sz w:val="21"/>
          <w:szCs w:val="21"/>
        </w:rPr>
        <w:t xml:space="preserve"> </w:t>
      </w:r>
      <w:r w:rsidRPr="00780D7C">
        <w:rPr>
          <w:rFonts w:ascii="Arial Narrow" w:hAnsi="Arial Narrow"/>
          <w:color w:val="000000" w:themeColor="text1"/>
          <w:sz w:val="21"/>
          <w:szCs w:val="21"/>
        </w:rPr>
        <w:t>skúšky</w:t>
      </w:r>
      <w:r w:rsidRPr="00780D7C">
        <w:rPr>
          <w:rFonts w:ascii="Arial Narrow" w:hAnsi="Arial Narrow"/>
          <w:color w:val="000000" w:themeColor="text1"/>
          <w:spacing w:val="33"/>
          <w:sz w:val="21"/>
          <w:szCs w:val="21"/>
        </w:rPr>
        <w:t xml:space="preserve"> </w:t>
      </w:r>
      <w:r w:rsidRPr="00780D7C">
        <w:rPr>
          <w:rFonts w:ascii="Arial Narrow" w:hAnsi="Arial Narrow"/>
          <w:sz w:val="21"/>
          <w:szCs w:val="21"/>
        </w:rPr>
        <w:t>typu</w:t>
      </w:r>
      <w:r w:rsidRPr="00780D7C">
        <w:rPr>
          <w:rFonts w:ascii="Arial Narrow" w:hAnsi="Arial Narrow"/>
          <w:spacing w:val="36"/>
          <w:sz w:val="21"/>
          <w:szCs w:val="21"/>
        </w:rPr>
        <w:t xml:space="preserve"> </w:t>
      </w:r>
      <w:r w:rsidRPr="00780D7C">
        <w:rPr>
          <w:rFonts w:ascii="Arial Narrow" w:hAnsi="Arial Narrow"/>
          <w:sz w:val="21"/>
          <w:szCs w:val="21"/>
        </w:rPr>
        <w:t>(STN</w:t>
      </w:r>
      <w:r w:rsidRPr="00780D7C">
        <w:rPr>
          <w:rFonts w:ascii="Arial Narrow" w:hAnsi="Arial Narrow"/>
          <w:spacing w:val="35"/>
          <w:sz w:val="21"/>
          <w:szCs w:val="21"/>
        </w:rPr>
        <w:t xml:space="preserve"> </w:t>
      </w:r>
      <w:r w:rsidRPr="00780D7C">
        <w:rPr>
          <w:rFonts w:ascii="Arial Narrow" w:hAnsi="Arial Narrow"/>
          <w:sz w:val="21"/>
          <w:szCs w:val="21"/>
        </w:rPr>
        <w:t>EN</w:t>
      </w:r>
      <w:r w:rsidRPr="00780D7C">
        <w:rPr>
          <w:rFonts w:ascii="Arial Narrow" w:hAnsi="Arial Narrow"/>
          <w:spacing w:val="38"/>
          <w:sz w:val="21"/>
          <w:szCs w:val="21"/>
        </w:rPr>
        <w:t xml:space="preserve"> </w:t>
      </w:r>
      <w:r w:rsidRPr="00780D7C">
        <w:rPr>
          <w:rFonts w:ascii="Arial Narrow" w:hAnsi="Arial Narrow"/>
          <w:sz w:val="21"/>
          <w:szCs w:val="21"/>
        </w:rPr>
        <w:t>13108-20,</w:t>
      </w:r>
      <w:r w:rsidRPr="00780D7C">
        <w:rPr>
          <w:rFonts w:ascii="Arial Narrow" w:hAnsi="Arial Narrow"/>
          <w:spacing w:val="39"/>
          <w:sz w:val="21"/>
          <w:szCs w:val="21"/>
        </w:rPr>
        <w:t xml:space="preserve"> </w:t>
      </w:r>
      <w:r w:rsidRPr="00780D7C">
        <w:rPr>
          <w:rFonts w:ascii="Arial Narrow" w:hAnsi="Arial Narrow"/>
          <w:sz w:val="21"/>
          <w:szCs w:val="21"/>
        </w:rPr>
        <w:t>TP</w:t>
      </w:r>
      <w:r w:rsidRPr="00780D7C">
        <w:rPr>
          <w:rFonts w:ascii="Arial Narrow" w:hAnsi="Arial Narrow"/>
          <w:spacing w:val="38"/>
          <w:sz w:val="21"/>
          <w:szCs w:val="21"/>
        </w:rPr>
        <w:t xml:space="preserve"> </w:t>
      </w:r>
      <w:r w:rsidRPr="00780D7C">
        <w:rPr>
          <w:rFonts w:ascii="Arial Narrow" w:hAnsi="Arial Narrow"/>
          <w:sz w:val="21"/>
          <w:szCs w:val="21"/>
        </w:rPr>
        <w:t>032)</w:t>
      </w:r>
    </w:p>
    <w:p w14:paraId="1B4363E5" w14:textId="77777777" w:rsidR="00057284" w:rsidRPr="00780D7C" w:rsidRDefault="008525BC" w:rsidP="00057284">
      <w:pPr>
        <w:pStyle w:val="Zkladntext"/>
        <w:numPr>
          <w:ilvl w:val="0"/>
          <w:numId w:val="38"/>
        </w:numPr>
        <w:spacing w:before="125" w:line="360" w:lineRule="auto"/>
        <w:ind w:left="284" w:right="-1" w:hanging="284"/>
        <w:rPr>
          <w:rFonts w:ascii="Arial Narrow" w:hAnsi="Arial Narrow"/>
          <w:spacing w:val="-56"/>
          <w:sz w:val="21"/>
          <w:szCs w:val="21"/>
        </w:rPr>
      </w:pPr>
      <w:r w:rsidRPr="00780D7C">
        <w:rPr>
          <w:rFonts w:ascii="Arial Narrow" w:hAnsi="Arial Narrow"/>
          <w:sz w:val="21"/>
          <w:szCs w:val="21"/>
        </w:rPr>
        <w:t>Plánované</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výrobcu</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 (STN</w:t>
      </w:r>
      <w:r w:rsidRPr="00780D7C">
        <w:rPr>
          <w:rFonts w:ascii="Arial Narrow" w:hAnsi="Arial Narrow"/>
          <w:spacing w:val="1"/>
          <w:sz w:val="21"/>
          <w:szCs w:val="21"/>
        </w:rPr>
        <w:t xml:space="preserve"> </w:t>
      </w:r>
      <w:r w:rsidRPr="00780D7C">
        <w:rPr>
          <w:rFonts w:ascii="Arial Narrow" w:hAnsi="Arial Narrow"/>
          <w:sz w:val="21"/>
          <w:szCs w:val="21"/>
        </w:rPr>
        <w:t>EN</w:t>
      </w:r>
      <w:r w:rsidRPr="00780D7C">
        <w:rPr>
          <w:rFonts w:ascii="Arial Narrow" w:hAnsi="Arial Narrow"/>
          <w:spacing w:val="1"/>
          <w:sz w:val="21"/>
          <w:szCs w:val="21"/>
        </w:rPr>
        <w:t xml:space="preserve"> </w:t>
      </w:r>
      <w:r w:rsidRPr="00780D7C">
        <w:rPr>
          <w:rFonts w:ascii="Arial Narrow" w:hAnsi="Arial Narrow"/>
          <w:sz w:val="21"/>
          <w:szCs w:val="21"/>
        </w:rPr>
        <w:t>13108-21)</w:t>
      </w:r>
      <w:r w:rsidRPr="00780D7C">
        <w:rPr>
          <w:rFonts w:ascii="Arial Narrow" w:hAnsi="Arial Narrow"/>
          <w:spacing w:val="-56"/>
          <w:sz w:val="21"/>
          <w:szCs w:val="21"/>
        </w:rPr>
        <w:t xml:space="preserve"> </w:t>
      </w:r>
    </w:p>
    <w:p w14:paraId="248216CE" w14:textId="5002ECCD" w:rsidR="00057284" w:rsidRPr="00780D7C" w:rsidRDefault="008525BC" w:rsidP="00057284">
      <w:pPr>
        <w:pStyle w:val="Zkladntext"/>
        <w:numPr>
          <w:ilvl w:val="0"/>
          <w:numId w:val="38"/>
        </w:numPr>
        <w:spacing w:before="125" w:line="360" w:lineRule="auto"/>
        <w:ind w:left="284" w:right="-1" w:hanging="284"/>
        <w:rPr>
          <w:rFonts w:ascii="Arial Narrow" w:hAnsi="Arial Narrow"/>
          <w:spacing w:val="1"/>
          <w:sz w:val="21"/>
          <w:szCs w:val="21"/>
        </w:rPr>
      </w:pPr>
      <w:r w:rsidRPr="00780D7C">
        <w:rPr>
          <w:rFonts w:ascii="Arial Narrow" w:hAnsi="Arial Narrow"/>
          <w:sz w:val="21"/>
          <w:szCs w:val="21"/>
        </w:rPr>
        <w:t>Preberacie</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6121,</w:t>
      </w:r>
      <w:r w:rsidRPr="00780D7C">
        <w:rPr>
          <w:rFonts w:ascii="Arial Narrow" w:hAnsi="Arial Narrow"/>
          <w:spacing w:val="1"/>
          <w:sz w:val="21"/>
          <w:szCs w:val="21"/>
        </w:rPr>
        <w:t xml:space="preserve"> </w:t>
      </w:r>
      <w:r w:rsidRPr="00780D7C">
        <w:rPr>
          <w:rFonts w:ascii="Arial Narrow" w:hAnsi="Arial Narrow"/>
          <w:sz w:val="21"/>
          <w:szCs w:val="21"/>
        </w:rPr>
        <w:t>TKP</w:t>
      </w:r>
      <w:r w:rsidRPr="00780D7C">
        <w:rPr>
          <w:rFonts w:ascii="Arial Narrow" w:hAnsi="Arial Narrow"/>
          <w:spacing w:val="1"/>
          <w:sz w:val="21"/>
          <w:szCs w:val="21"/>
        </w:rPr>
        <w:t xml:space="preserve"> </w:t>
      </w:r>
      <w:r w:rsidRPr="00780D7C">
        <w:rPr>
          <w:rFonts w:ascii="Arial Narrow" w:hAnsi="Arial Narrow"/>
          <w:sz w:val="21"/>
          <w:szCs w:val="21"/>
        </w:rPr>
        <w:t>6/2017)</w:t>
      </w:r>
      <w:r w:rsidRPr="00780D7C">
        <w:rPr>
          <w:rFonts w:ascii="Arial Narrow" w:hAnsi="Arial Narrow"/>
          <w:spacing w:val="1"/>
          <w:sz w:val="21"/>
          <w:szCs w:val="21"/>
        </w:rPr>
        <w:t xml:space="preserve"> </w:t>
      </w:r>
    </w:p>
    <w:p w14:paraId="121F2609" w14:textId="77777777" w:rsidR="00057284" w:rsidRPr="00780D7C" w:rsidRDefault="008525BC" w:rsidP="00057284">
      <w:pPr>
        <w:pStyle w:val="Zkladntext"/>
        <w:numPr>
          <w:ilvl w:val="0"/>
          <w:numId w:val="38"/>
        </w:numPr>
        <w:spacing w:before="125" w:line="360" w:lineRule="auto"/>
        <w:ind w:left="284" w:right="-1" w:hanging="284"/>
        <w:rPr>
          <w:rFonts w:ascii="Arial Narrow" w:hAnsi="Arial Narrow"/>
          <w:spacing w:val="1"/>
          <w:sz w:val="21"/>
          <w:szCs w:val="21"/>
        </w:rPr>
      </w:pPr>
      <w:r w:rsidRPr="00780D7C">
        <w:rPr>
          <w:rFonts w:ascii="Arial Narrow" w:hAnsi="Arial Narrow"/>
          <w:sz w:val="21"/>
          <w:szCs w:val="21"/>
        </w:rPr>
        <w:t>Kontrolné</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6121,</w:t>
      </w:r>
      <w:r w:rsidRPr="00780D7C">
        <w:rPr>
          <w:rFonts w:ascii="Arial Narrow" w:hAnsi="Arial Narrow"/>
          <w:spacing w:val="1"/>
          <w:sz w:val="21"/>
          <w:szCs w:val="21"/>
        </w:rPr>
        <w:t xml:space="preserve"> </w:t>
      </w:r>
      <w:r w:rsidRPr="00780D7C">
        <w:rPr>
          <w:rFonts w:ascii="Arial Narrow" w:hAnsi="Arial Narrow"/>
          <w:sz w:val="21"/>
          <w:szCs w:val="21"/>
        </w:rPr>
        <w:t>TKP</w:t>
      </w:r>
      <w:r w:rsidRPr="00780D7C">
        <w:rPr>
          <w:rFonts w:ascii="Arial Narrow" w:hAnsi="Arial Narrow"/>
          <w:spacing w:val="1"/>
          <w:sz w:val="21"/>
          <w:szCs w:val="21"/>
        </w:rPr>
        <w:t xml:space="preserve"> </w:t>
      </w:r>
      <w:r w:rsidRPr="00780D7C">
        <w:rPr>
          <w:rFonts w:ascii="Arial Narrow" w:hAnsi="Arial Narrow"/>
          <w:sz w:val="21"/>
          <w:szCs w:val="21"/>
        </w:rPr>
        <w:t>6/2017)</w:t>
      </w:r>
      <w:r w:rsidRPr="00780D7C">
        <w:rPr>
          <w:rFonts w:ascii="Arial Narrow" w:hAnsi="Arial Narrow"/>
          <w:spacing w:val="1"/>
          <w:sz w:val="21"/>
          <w:szCs w:val="21"/>
        </w:rPr>
        <w:t xml:space="preserve"> </w:t>
      </w:r>
    </w:p>
    <w:p w14:paraId="0A2BA514" w14:textId="2DB19EA0" w:rsidR="008525BC" w:rsidRPr="00780D7C" w:rsidRDefault="008525BC" w:rsidP="00057284">
      <w:pPr>
        <w:pStyle w:val="Zkladntext"/>
        <w:numPr>
          <w:ilvl w:val="0"/>
          <w:numId w:val="38"/>
        </w:numPr>
        <w:spacing w:before="125" w:line="360" w:lineRule="auto"/>
        <w:ind w:left="284" w:right="-1" w:hanging="284"/>
        <w:rPr>
          <w:rFonts w:ascii="Arial Narrow" w:hAnsi="Arial Narrow"/>
          <w:sz w:val="21"/>
          <w:szCs w:val="21"/>
        </w:rPr>
      </w:pPr>
      <w:r w:rsidRPr="00780D7C">
        <w:rPr>
          <w:rFonts w:ascii="Arial Narrow" w:hAnsi="Arial Narrow"/>
          <w:sz w:val="21"/>
          <w:szCs w:val="21"/>
        </w:rPr>
        <w:t>Preberacie</w:t>
      </w:r>
      <w:r w:rsidRPr="00780D7C">
        <w:rPr>
          <w:rFonts w:ascii="Arial Narrow" w:hAnsi="Arial Narrow"/>
          <w:spacing w:val="36"/>
          <w:sz w:val="21"/>
          <w:szCs w:val="21"/>
        </w:rPr>
        <w:t xml:space="preserve"> </w:t>
      </w:r>
      <w:r w:rsidRPr="00780D7C">
        <w:rPr>
          <w:rFonts w:ascii="Arial Narrow" w:hAnsi="Arial Narrow"/>
          <w:sz w:val="21"/>
          <w:szCs w:val="21"/>
        </w:rPr>
        <w:t>skúšky</w:t>
      </w:r>
      <w:r w:rsidRPr="00780D7C">
        <w:rPr>
          <w:rFonts w:ascii="Arial Narrow" w:hAnsi="Arial Narrow"/>
          <w:spacing w:val="35"/>
          <w:sz w:val="21"/>
          <w:szCs w:val="21"/>
        </w:rPr>
        <w:t xml:space="preserve"> </w:t>
      </w:r>
      <w:r w:rsidRPr="00780D7C">
        <w:rPr>
          <w:rFonts w:ascii="Arial Narrow" w:hAnsi="Arial Narrow"/>
          <w:sz w:val="21"/>
          <w:szCs w:val="21"/>
        </w:rPr>
        <w:t>hotovej</w:t>
      </w:r>
      <w:r w:rsidRPr="00780D7C">
        <w:rPr>
          <w:rFonts w:ascii="Arial Narrow" w:hAnsi="Arial Narrow"/>
          <w:spacing w:val="38"/>
          <w:sz w:val="21"/>
          <w:szCs w:val="21"/>
        </w:rPr>
        <w:t xml:space="preserve"> </w:t>
      </w:r>
      <w:r w:rsidRPr="00780D7C">
        <w:rPr>
          <w:rFonts w:ascii="Arial Narrow" w:hAnsi="Arial Narrow"/>
          <w:sz w:val="21"/>
          <w:szCs w:val="21"/>
        </w:rPr>
        <w:t>vrstvy</w:t>
      </w:r>
      <w:r w:rsidRPr="00780D7C">
        <w:rPr>
          <w:rFonts w:ascii="Arial Narrow" w:hAnsi="Arial Narrow"/>
          <w:spacing w:val="35"/>
          <w:sz w:val="21"/>
          <w:szCs w:val="21"/>
        </w:rPr>
        <w:t xml:space="preserve"> </w:t>
      </w:r>
      <w:r w:rsidRPr="00780D7C">
        <w:rPr>
          <w:rFonts w:ascii="Arial Narrow" w:hAnsi="Arial Narrow"/>
          <w:sz w:val="21"/>
          <w:szCs w:val="21"/>
        </w:rPr>
        <w:t>(STN</w:t>
      </w:r>
      <w:r w:rsidRPr="00780D7C">
        <w:rPr>
          <w:rFonts w:ascii="Arial Narrow" w:hAnsi="Arial Narrow"/>
          <w:spacing w:val="33"/>
          <w:sz w:val="21"/>
          <w:szCs w:val="21"/>
        </w:rPr>
        <w:t xml:space="preserve"> </w:t>
      </w:r>
      <w:r w:rsidRPr="00780D7C">
        <w:rPr>
          <w:rFonts w:ascii="Arial Narrow" w:hAnsi="Arial Narrow"/>
          <w:sz w:val="21"/>
          <w:szCs w:val="21"/>
        </w:rPr>
        <w:t>73</w:t>
      </w:r>
      <w:r w:rsidRPr="00780D7C">
        <w:rPr>
          <w:rFonts w:ascii="Arial Narrow" w:hAnsi="Arial Narrow"/>
          <w:spacing w:val="33"/>
          <w:sz w:val="21"/>
          <w:szCs w:val="21"/>
        </w:rPr>
        <w:t xml:space="preserve"> </w:t>
      </w:r>
      <w:r w:rsidRPr="00780D7C">
        <w:rPr>
          <w:rFonts w:ascii="Arial Narrow" w:hAnsi="Arial Narrow"/>
          <w:sz w:val="21"/>
          <w:szCs w:val="21"/>
        </w:rPr>
        <w:t>6121,</w:t>
      </w:r>
      <w:r w:rsidRPr="00780D7C">
        <w:rPr>
          <w:rFonts w:ascii="Arial Narrow" w:hAnsi="Arial Narrow"/>
          <w:spacing w:val="35"/>
          <w:sz w:val="21"/>
          <w:szCs w:val="21"/>
        </w:rPr>
        <w:t xml:space="preserve"> </w:t>
      </w:r>
      <w:r w:rsidRPr="00780D7C">
        <w:rPr>
          <w:rFonts w:ascii="Arial Narrow" w:hAnsi="Arial Narrow"/>
          <w:sz w:val="21"/>
          <w:szCs w:val="21"/>
        </w:rPr>
        <w:t>TKP</w:t>
      </w:r>
      <w:r w:rsidRPr="00780D7C">
        <w:rPr>
          <w:rFonts w:ascii="Arial Narrow" w:hAnsi="Arial Narrow"/>
          <w:spacing w:val="36"/>
          <w:sz w:val="21"/>
          <w:szCs w:val="21"/>
        </w:rPr>
        <w:t xml:space="preserve"> </w:t>
      </w:r>
      <w:r w:rsidRPr="00780D7C">
        <w:rPr>
          <w:rFonts w:ascii="Arial Narrow" w:hAnsi="Arial Narrow"/>
          <w:sz w:val="21"/>
          <w:szCs w:val="21"/>
        </w:rPr>
        <w:t>6/2017).</w:t>
      </w:r>
    </w:p>
    <w:p w14:paraId="4768A05F" w14:textId="77777777" w:rsidR="008525BC" w:rsidRPr="00780D7C" w:rsidRDefault="008525BC" w:rsidP="00455941">
      <w:pPr>
        <w:pStyle w:val="Zkladntext"/>
        <w:spacing w:line="244" w:lineRule="auto"/>
        <w:ind w:right="106" w:firstLine="0"/>
        <w:rPr>
          <w:rFonts w:ascii="Arial Narrow" w:hAnsi="Arial Narrow"/>
          <w:sz w:val="21"/>
          <w:szCs w:val="21"/>
        </w:rPr>
      </w:pPr>
      <w:r w:rsidRPr="00780D7C">
        <w:rPr>
          <w:rFonts w:ascii="Arial Narrow" w:hAnsi="Arial Narrow"/>
          <w:sz w:val="21"/>
          <w:szCs w:val="21"/>
        </w:rPr>
        <w:t>Tieto</w:t>
      </w:r>
      <w:r w:rsidRPr="00780D7C">
        <w:rPr>
          <w:rFonts w:ascii="Arial Narrow" w:hAnsi="Arial Narrow"/>
          <w:spacing w:val="111"/>
          <w:sz w:val="21"/>
          <w:szCs w:val="21"/>
        </w:rPr>
        <w:t xml:space="preserve"> </w:t>
      </w:r>
      <w:r w:rsidRPr="00780D7C">
        <w:rPr>
          <w:rFonts w:ascii="Arial Narrow" w:hAnsi="Arial Narrow"/>
          <w:sz w:val="21"/>
          <w:szCs w:val="21"/>
        </w:rPr>
        <w:t>skúšky</w:t>
      </w:r>
      <w:r w:rsidRPr="00780D7C">
        <w:rPr>
          <w:rFonts w:ascii="Arial Narrow" w:hAnsi="Arial Narrow"/>
          <w:spacing w:val="105"/>
          <w:sz w:val="21"/>
          <w:szCs w:val="21"/>
        </w:rPr>
        <w:t xml:space="preserve"> </w:t>
      </w:r>
      <w:r w:rsidRPr="00780D7C">
        <w:rPr>
          <w:rFonts w:ascii="Arial Narrow" w:hAnsi="Arial Narrow"/>
          <w:sz w:val="21"/>
          <w:szCs w:val="21"/>
        </w:rPr>
        <w:t>(mimo</w:t>
      </w:r>
      <w:r w:rsidRPr="00780D7C">
        <w:rPr>
          <w:rFonts w:ascii="Arial Narrow" w:hAnsi="Arial Narrow"/>
          <w:spacing w:val="107"/>
          <w:sz w:val="21"/>
          <w:szCs w:val="21"/>
        </w:rPr>
        <w:t xml:space="preserve"> </w:t>
      </w:r>
      <w:r w:rsidRPr="00780D7C">
        <w:rPr>
          <w:rFonts w:ascii="Arial Narrow" w:hAnsi="Arial Narrow"/>
          <w:sz w:val="21"/>
          <w:szCs w:val="21"/>
        </w:rPr>
        <w:t>kontrolných</w:t>
      </w:r>
      <w:r w:rsidRPr="00780D7C">
        <w:rPr>
          <w:rFonts w:ascii="Arial Narrow" w:hAnsi="Arial Narrow"/>
          <w:spacing w:val="108"/>
          <w:sz w:val="21"/>
          <w:szCs w:val="21"/>
        </w:rPr>
        <w:t xml:space="preserve"> </w:t>
      </w:r>
      <w:r w:rsidRPr="00780D7C">
        <w:rPr>
          <w:rFonts w:ascii="Arial Narrow" w:hAnsi="Arial Narrow"/>
          <w:sz w:val="21"/>
          <w:szCs w:val="21"/>
        </w:rPr>
        <w:t>skúšok</w:t>
      </w:r>
      <w:r w:rsidRPr="00780D7C">
        <w:rPr>
          <w:rFonts w:ascii="Arial Narrow" w:hAnsi="Arial Narrow"/>
          <w:spacing w:val="111"/>
          <w:sz w:val="21"/>
          <w:szCs w:val="21"/>
        </w:rPr>
        <w:t xml:space="preserve"> </w:t>
      </w:r>
      <w:r w:rsidRPr="00780D7C">
        <w:rPr>
          <w:rFonts w:ascii="Arial Narrow" w:hAnsi="Arial Narrow"/>
          <w:sz w:val="21"/>
          <w:szCs w:val="21"/>
        </w:rPr>
        <w:t>objednávateľa)</w:t>
      </w:r>
      <w:r w:rsidRPr="00780D7C">
        <w:rPr>
          <w:rFonts w:ascii="Arial Narrow" w:hAnsi="Arial Narrow"/>
          <w:spacing w:val="112"/>
          <w:sz w:val="21"/>
          <w:szCs w:val="21"/>
        </w:rPr>
        <w:t xml:space="preserve"> </w:t>
      </w:r>
      <w:r w:rsidRPr="00780D7C">
        <w:rPr>
          <w:rFonts w:ascii="Arial Narrow" w:hAnsi="Arial Narrow"/>
          <w:sz w:val="21"/>
          <w:szCs w:val="21"/>
        </w:rPr>
        <w:t>vykonáva</w:t>
      </w:r>
      <w:r w:rsidRPr="00780D7C">
        <w:rPr>
          <w:rFonts w:ascii="Arial Narrow" w:hAnsi="Arial Narrow"/>
          <w:spacing w:val="108"/>
          <w:sz w:val="21"/>
          <w:szCs w:val="21"/>
        </w:rPr>
        <w:t xml:space="preserve"> </w:t>
      </w:r>
      <w:r w:rsidRPr="00780D7C">
        <w:rPr>
          <w:rFonts w:ascii="Arial Narrow" w:hAnsi="Arial Narrow"/>
          <w:sz w:val="21"/>
          <w:szCs w:val="21"/>
        </w:rPr>
        <w:t>alebo</w:t>
      </w:r>
      <w:r w:rsidRPr="00780D7C">
        <w:rPr>
          <w:rFonts w:ascii="Arial Narrow" w:hAnsi="Arial Narrow"/>
          <w:spacing w:val="111"/>
          <w:sz w:val="21"/>
          <w:szCs w:val="21"/>
        </w:rPr>
        <w:t xml:space="preserve"> </w:t>
      </w:r>
      <w:r w:rsidRPr="00780D7C">
        <w:rPr>
          <w:rFonts w:ascii="Arial Narrow" w:hAnsi="Arial Narrow"/>
          <w:sz w:val="21"/>
          <w:szCs w:val="21"/>
        </w:rPr>
        <w:t>ich</w:t>
      </w:r>
      <w:r w:rsidRPr="00780D7C">
        <w:rPr>
          <w:rFonts w:ascii="Arial Narrow" w:hAnsi="Arial Narrow"/>
          <w:spacing w:val="111"/>
          <w:sz w:val="21"/>
          <w:szCs w:val="21"/>
        </w:rPr>
        <w:t xml:space="preserve"> </w:t>
      </w:r>
      <w:r w:rsidRPr="00780D7C">
        <w:rPr>
          <w:rFonts w:ascii="Arial Narrow" w:hAnsi="Arial Narrow"/>
          <w:sz w:val="21"/>
          <w:szCs w:val="21"/>
        </w:rPr>
        <w:t>vykonanie</w:t>
      </w:r>
      <w:r w:rsidRPr="00780D7C">
        <w:rPr>
          <w:rFonts w:ascii="Arial Narrow" w:hAnsi="Arial Narrow"/>
          <w:spacing w:val="-56"/>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odborne</w:t>
      </w:r>
      <w:r w:rsidRPr="00780D7C">
        <w:rPr>
          <w:rFonts w:ascii="Arial Narrow" w:hAnsi="Arial Narrow"/>
          <w:spacing w:val="1"/>
          <w:sz w:val="21"/>
          <w:szCs w:val="21"/>
        </w:rPr>
        <w:t xml:space="preserve"> </w:t>
      </w:r>
      <w:r w:rsidRPr="00780D7C">
        <w:rPr>
          <w:rFonts w:ascii="Arial Narrow" w:hAnsi="Arial Narrow"/>
          <w:sz w:val="21"/>
          <w:szCs w:val="21"/>
        </w:rPr>
        <w:t>spôsobilých</w:t>
      </w:r>
      <w:r w:rsidRPr="00780D7C">
        <w:rPr>
          <w:rFonts w:ascii="Arial Narrow" w:hAnsi="Arial Narrow"/>
          <w:spacing w:val="1"/>
          <w:sz w:val="21"/>
          <w:szCs w:val="21"/>
        </w:rPr>
        <w:t xml:space="preserve"> </w:t>
      </w:r>
      <w:r w:rsidRPr="00780D7C">
        <w:rPr>
          <w:rFonts w:ascii="Arial Narrow" w:hAnsi="Arial Narrow"/>
          <w:sz w:val="21"/>
          <w:szCs w:val="21"/>
        </w:rPr>
        <w:t>skúšobniach</w:t>
      </w:r>
      <w:r w:rsidRPr="00780D7C">
        <w:rPr>
          <w:rFonts w:ascii="Arial Narrow" w:hAnsi="Arial Narrow"/>
          <w:spacing w:val="1"/>
          <w:sz w:val="21"/>
          <w:szCs w:val="21"/>
        </w:rPr>
        <w:t xml:space="preserve"> </w:t>
      </w:r>
      <w:r w:rsidRPr="00780D7C">
        <w:rPr>
          <w:rFonts w:ascii="Arial Narrow" w:hAnsi="Arial Narrow"/>
          <w:sz w:val="21"/>
          <w:szCs w:val="21"/>
        </w:rPr>
        <w:t>(akreditovaných</w:t>
      </w:r>
      <w:r w:rsidRPr="00780D7C">
        <w:rPr>
          <w:rFonts w:ascii="Arial Narrow" w:hAnsi="Arial Narrow"/>
          <w:spacing w:val="1"/>
          <w:sz w:val="21"/>
          <w:szCs w:val="21"/>
        </w:rPr>
        <w:t xml:space="preserve"> </w:t>
      </w:r>
      <w:r w:rsidRPr="00780D7C">
        <w:rPr>
          <w:rFonts w:ascii="Arial Narrow" w:hAnsi="Arial Narrow"/>
          <w:sz w:val="21"/>
          <w:szCs w:val="21"/>
        </w:rPr>
        <w:t>laboratóriách)</w:t>
      </w:r>
      <w:r w:rsidRPr="00780D7C">
        <w:rPr>
          <w:rFonts w:ascii="Arial Narrow" w:hAnsi="Arial Narrow"/>
          <w:spacing w:val="1"/>
          <w:sz w:val="21"/>
          <w:szCs w:val="21"/>
        </w:rPr>
        <w:t xml:space="preserve"> </w:t>
      </w:r>
      <w:r w:rsidRPr="00780D7C">
        <w:rPr>
          <w:rFonts w:ascii="Arial Narrow" w:hAnsi="Arial Narrow"/>
          <w:sz w:val="21"/>
          <w:szCs w:val="21"/>
        </w:rPr>
        <w:t>zabezpečuje</w:t>
      </w:r>
      <w:r w:rsidRPr="00780D7C">
        <w:rPr>
          <w:rFonts w:ascii="Arial Narrow" w:hAnsi="Arial Narrow"/>
          <w:spacing w:val="58"/>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ktorý</w:t>
      </w:r>
      <w:r w:rsidRPr="00780D7C">
        <w:rPr>
          <w:rFonts w:ascii="Arial Narrow" w:hAnsi="Arial Narrow"/>
          <w:spacing w:val="28"/>
          <w:sz w:val="21"/>
          <w:szCs w:val="21"/>
        </w:rPr>
        <w:t xml:space="preserve"> </w:t>
      </w:r>
      <w:r w:rsidRPr="00780D7C">
        <w:rPr>
          <w:rFonts w:ascii="Arial Narrow" w:hAnsi="Arial Narrow"/>
          <w:sz w:val="21"/>
          <w:szCs w:val="21"/>
        </w:rPr>
        <w:t>si</w:t>
      </w:r>
      <w:r w:rsidRPr="00780D7C">
        <w:rPr>
          <w:rFonts w:ascii="Arial Narrow" w:hAnsi="Arial Narrow"/>
          <w:spacing w:val="30"/>
          <w:sz w:val="21"/>
          <w:szCs w:val="21"/>
        </w:rPr>
        <w:t xml:space="preserve"> </w:t>
      </w:r>
      <w:r w:rsidRPr="00780D7C">
        <w:rPr>
          <w:rFonts w:ascii="Arial Narrow" w:hAnsi="Arial Narrow"/>
          <w:sz w:val="21"/>
          <w:szCs w:val="21"/>
        </w:rPr>
        <w:t>náklady</w:t>
      </w:r>
      <w:r w:rsidRPr="00780D7C">
        <w:rPr>
          <w:rFonts w:ascii="Arial Narrow" w:hAnsi="Arial Narrow"/>
          <w:spacing w:val="31"/>
          <w:sz w:val="21"/>
          <w:szCs w:val="21"/>
        </w:rPr>
        <w:t xml:space="preserve"> </w:t>
      </w:r>
      <w:r w:rsidRPr="00780D7C">
        <w:rPr>
          <w:rFonts w:ascii="Arial Narrow" w:hAnsi="Arial Narrow"/>
          <w:sz w:val="21"/>
          <w:szCs w:val="21"/>
        </w:rPr>
        <w:t>na</w:t>
      </w:r>
      <w:r w:rsidRPr="00780D7C">
        <w:rPr>
          <w:rFonts w:ascii="Arial Narrow" w:hAnsi="Arial Narrow"/>
          <w:spacing w:val="31"/>
          <w:sz w:val="21"/>
          <w:szCs w:val="21"/>
        </w:rPr>
        <w:t xml:space="preserve"> </w:t>
      </w:r>
      <w:proofErr w:type="spellStart"/>
      <w:r w:rsidRPr="00780D7C">
        <w:rPr>
          <w:rFonts w:ascii="Arial Narrow" w:hAnsi="Arial Narrow"/>
          <w:sz w:val="21"/>
          <w:szCs w:val="21"/>
        </w:rPr>
        <w:t>ne</w:t>
      </w:r>
      <w:proofErr w:type="spellEnd"/>
      <w:r w:rsidRPr="00780D7C">
        <w:rPr>
          <w:rFonts w:ascii="Arial Narrow" w:hAnsi="Arial Narrow"/>
          <w:spacing w:val="34"/>
          <w:sz w:val="21"/>
          <w:szCs w:val="21"/>
        </w:rPr>
        <w:t xml:space="preserve"> </w:t>
      </w:r>
      <w:r w:rsidRPr="00780D7C">
        <w:rPr>
          <w:rFonts w:ascii="Arial Narrow" w:hAnsi="Arial Narrow"/>
          <w:sz w:val="21"/>
          <w:szCs w:val="21"/>
        </w:rPr>
        <w:t>zahrňuje</w:t>
      </w:r>
      <w:r w:rsidRPr="00780D7C">
        <w:rPr>
          <w:rFonts w:ascii="Arial Narrow" w:hAnsi="Arial Narrow"/>
          <w:spacing w:val="34"/>
          <w:sz w:val="21"/>
          <w:szCs w:val="21"/>
        </w:rPr>
        <w:t xml:space="preserve"> </w:t>
      </w:r>
      <w:r w:rsidRPr="00780D7C">
        <w:rPr>
          <w:rFonts w:ascii="Arial Narrow" w:hAnsi="Arial Narrow"/>
          <w:sz w:val="21"/>
          <w:szCs w:val="21"/>
        </w:rPr>
        <w:t>do</w:t>
      </w:r>
      <w:r w:rsidRPr="00780D7C">
        <w:rPr>
          <w:rFonts w:ascii="Arial Narrow" w:hAnsi="Arial Narrow"/>
          <w:spacing w:val="31"/>
          <w:sz w:val="21"/>
          <w:szCs w:val="21"/>
        </w:rPr>
        <w:t xml:space="preserve"> </w:t>
      </w:r>
      <w:r w:rsidRPr="00780D7C">
        <w:rPr>
          <w:rFonts w:ascii="Arial Narrow" w:hAnsi="Arial Narrow"/>
          <w:sz w:val="21"/>
          <w:szCs w:val="21"/>
        </w:rPr>
        <w:t>ceny.</w:t>
      </w:r>
      <w:r w:rsidRPr="00780D7C">
        <w:rPr>
          <w:rFonts w:ascii="Arial Narrow" w:hAnsi="Arial Narrow"/>
          <w:spacing w:val="37"/>
          <w:sz w:val="21"/>
          <w:szCs w:val="21"/>
        </w:rPr>
        <w:t xml:space="preserve"> </w:t>
      </w:r>
      <w:r w:rsidRPr="00780D7C">
        <w:rPr>
          <w:rFonts w:ascii="Arial Narrow" w:hAnsi="Arial Narrow"/>
          <w:sz w:val="21"/>
          <w:szCs w:val="21"/>
        </w:rPr>
        <w:t>Protokoly</w:t>
      </w:r>
      <w:r w:rsidRPr="00780D7C">
        <w:rPr>
          <w:rFonts w:ascii="Arial Narrow" w:hAnsi="Arial Narrow"/>
          <w:spacing w:val="31"/>
          <w:sz w:val="21"/>
          <w:szCs w:val="21"/>
        </w:rPr>
        <w:t xml:space="preserve"> </w:t>
      </w:r>
      <w:r w:rsidRPr="00780D7C">
        <w:rPr>
          <w:rFonts w:ascii="Arial Narrow" w:hAnsi="Arial Narrow"/>
          <w:sz w:val="21"/>
          <w:szCs w:val="21"/>
        </w:rPr>
        <w:t>o</w:t>
      </w:r>
      <w:r w:rsidRPr="00780D7C">
        <w:rPr>
          <w:rFonts w:ascii="Arial Narrow" w:hAnsi="Arial Narrow"/>
          <w:spacing w:val="31"/>
          <w:sz w:val="21"/>
          <w:szCs w:val="21"/>
        </w:rPr>
        <w:t xml:space="preserve"> </w:t>
      </w:r>
      <w:r w:rsidRPr="00780D7C">
        <w:rPr>
          <w:rFonts w:ascii="Arial Narrow" w:hAnsi="Arial Narrow"/>
          <w:sz w:val="21"/>
          <w:szCs w:val="21"/>
        </w:rPr>
        <w:t>odoberaní</w:t>
      </w:r>
      <w:r w:rsidRPr="00780D7C">
        <w:rPr>
          <w:rFonts w:ascii="Arial Narrow" w:hAnsi="Arial Narrow"/>
          <w:spacing w:val="33"/>
          <w:sz w:val="21"/>
          <w:szCs w:val="21"/>
        </w:rPr>
        <w:t xml:space="preserve"> </w:t>
      </w:r>
      <w:r w:rsidRPr="00780D7C">
        <w:rPr>
          <w:rFonts w:ascii="Arial Narrow" w:hAnsi="Arial Narrow"/>
          <w:sz w:val="21"/>
          <w:szCs w:val="21"/>
        </w:rPr>
        <w:t>vzoriek,</w:t>
      </w:r>
      <w:r w:rsidRPr="00780D7C">
        <w:rPr>
          <w:rFonts w:ascii="Arial Narrow" w:hAnsi="Arial Narrow"/>
          <w:spacing w:val="32"/>
          <w:sz w:val="21"/>
          <w:szCs w:val="21"/>
        </w:rPr>
        <w:t xml:space="preserve"> </w:t>
      </w:r>
      <w:r w:rsidRPr="00780D7C">
        <w:rPr>
          <w:rFonts w:ascii="Arial Narrow" w:hAnsi="Arial Narrow"/>
          <w:sz w:val="21"/>
          <w:szCs w:val="21"/>
        </w:rPr>
        <w:t>skúšobné</w:t>
      </w:r>
      <w:r w:rsidRPr="00780D7C">
        <w:rPr>
          <w:rFonts w:ascii="Arial Narrow" w:hAnsi="Arial Narrow"/>
          <w:spacing w:val="31"/>
          <w:sz w:val="21"/>
          <w:szCs w:val="21"/>
        </w:rPr>
        <w:t xml:space="preserve"> </w:t>
      </w:r>
      <w:r w:rsidRPr="00780D7C">
        <w:rPr>
          <w:rFonts w:ascii="Arial Narrow" w:hAnsi="Arial Narrow"/>
          <w:sz w:val="21"/>
          <w:szCs w:val="21"/>
        </w:rPr>
        <w:t>protokoly</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doklady</w:t>
      </w:r>
      <w:r w:rsidRPr="00780D7C">
        <w:rPr>
          <w:rFonts w:ascii="Arial Narrow" w:hAnsi="Arial Narrow"/>
          <w:spacing w:val="1"/>
          <w:sz w:val="21"/>
          <w:szCs w:val="21"/>
        </w:rPr>
        <w:t xml:space="preserve"> </w:t>
      </w:r>
      <w:r w:rsidRPr="00780D7C">
        <w:rPr>
          <w:rFonts w:ascii="Arial Narrow" w:hAnsi="Arial Narrow"/>
          <w:sz w:val="21"/>
          <w:szCs w:val="21"/>
        </w:rPr>
        <w:t>preukazujúce</w:t>
      </w:r>
      <w:r w:rsidRPr="00780D7C">
        <w:rPr>
          <w:rFonts w:ascii="Arial Narrow" w:hAnsi="Arial Narrow"/>
          <w:spacing w:val="1"/>
          <w:sz w:val="21"/>
          <w:szCs w:val="21"/>
        </w:rPr>
        <w:t xml:space="preserve"> </w:t>
      </w:r>
      <w:r w:rsidRPr="00780D7C">
        <w:rPr>
          <w:rFonts w:ascii="Arial Narrow" w:hAnsi="Arial Narrow"/>
          <w:sz w:val="21"/>
          <w:szCs w:val="21"/>
        </w:rPr>
        <w:t>kvalitu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stavby</w:t>
      </w:r>
      <w:r w:rsidRPr="00780D7C">
        <w:rPr>
          <w:rFonts w:ascii="Arial Narrow" w:hAnsi="Arial Narrow"/>
          <w:spacing w:val="1"/>
          <w:sz w:val="21"/>
          <w:szCs w:val="21"/>
        </w:rPr>
        <w:t xml:space="preserve"> </w:t>
      </w:r>
      <w:r w:rsidRPr="00780D7C">
        <w:rPr>
          <w:rFonts w:ascii="Arial Narrow" w:hAnsi="Arial Narrow"/>
          <w:sz w:val="21"/>
          <w:szCs w:val="21"/>
        </w:rPr>
        <w:t>povinný</w:t>
      </w:r>
      <w:r w:rsidRPr="00780D7C">
        <w:rPr>
          <w:rFonts w:ascii="Arial Narrow" w:hAnsi="Arial Narrow"/>
          <w:spacing w:val="1"/>
          <w:sz w:val="21"/>
          <w:szCs w:val="21"/>
        </w:rPr>
        <w:t xml:space="preserve"> </w:t>
      </w:r>
      <w:r w:rsidRPr="00780D7C">
        <w:rPr>
          <w:rFonts w:ascii="Arial Narrow" w:hAnsi="Arial Narrow"/>
          <w:sz w:val="21"/>
          <w:szCs w:val="21"/>
        </w:rPr>
        <w:t>priebežne</w:t>
      </w:r>
      <w:r w:rsidRPr="00780D7C">
        <w:rPr>
          <w:rFonts w:ascii="Arial Narrow" w:hAnsi="Arial Narrow"/>
          <w:spacing w:val="1"/>
          <w:sz w:val="21"/>
          <w:szCs w:val="21"/>
        </w:rPr>
        <w:t xml:space="preserve"> </w:t>
      </w:r>
      <w:r w:rsidRPr="00780D7C">
        <w:rPr>
          <w:rFonts w:ascii="Arial Narrow" w:hAnsi="Arial Narrow"/>
          <w:sz w:val="21"/>
          <w:szCs w:val="21"/>
        </w:rPr>
        <w:t>predkladať</w:t>
      </w:r>
      <w:r w:rsidRPr="00780D7C">
        <w:rPr>
          <w:rFonts w:ascii="Arial Narrow" w:hAnsi="Arial Narrow"/>
          <w:spacing w:val="1"/>
          <w:sz w:val="21"/>
          <w:szCs w:val="21"/>
        </w:rPr>
        <w:t xml:space="preserve"> </w:t>
      </w:r>
      <w:r w:rsidRPr="00780D7C">
        <w:rPr>
          <w:rFonts w:ascii="Arial Narrow" w:hAnsi="Arial Narrow"/>
          <w:sz w:val="21"/>
          <w:szCs w:val="21"/>
        </w:rPr>
        <w:t>objednávateľovi,</w:t>
      </w:r>
      <w:r w:rsidRPr="00780D7C">
        <w:rPr>
          <w:rFonts w:ascii="Arial Narrow" w:hAnsi="Arial Narrow"/>
          <w:spacing w:val="1"/>
          <w:sz w:val="21"/>
          <w:szCs w:val="21"/>
        </w:rPr>
        <w:t xml:space="preserve"> </w:t>
      </w:r>
      <w:r w:rsidRPr="00780D7C">
        <w:rPr>
          <w:rFonts w:ascii="Arial Narrow" w:hAnsi="Arial Narrow"/>
          <w:sz w:val="21"/>
          <w:szCs w:val="21"/>
        </w:rPr>
        <w:t>najneskôr</w:t>
      </w:r>
      <w:r w:rsidRPr="00780D7C">
        <w:rPr>
          <w:rFonts w:ascii="Arial Narrow" w:hAnsi="Arial Narrow"/>
          <w:spacing w:val="1"/>
          <w:sz w:val="21"/>
          <w:szCs w:val="21"/>
        </w:rPr>
        <w:t xml:space="preserve"> </w:t>
      </w:r>
      <w:r w:rsidRPr="00780D7C">
        <w:rPr>
          <w:rFonts w:ascii="Arial Narrow" w:hAnsi="Arial Narrow"/>
          <w:sz w:val="21"/>
          <w:szCs w:val="21"/>
        </w:rPr>
        <w:t>však</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prevzatím</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Záverečnú</w:t>
      </w:r>
      <w:r w:rsidRPr="00780D7C">
        <w:rPr>
          <w:rFonts w:ascii="Arial Narrow" w:hAnsi="Arial Narrow"/>
          <w:spacing w:val="1"/>
          <w:sz w:val="21"/>
          <w:szCs w:val="21"/>
        </w:rPr>
        <w:t xml:space="preserve"> </w:t>
      </w:r>
      <w:r w:rsidRPr="00780D7C">
        <w:rPr>
          <w:rFonts w:ascii="Arial Narrow" w:hAnsi="Arial Narrow"/>
          <w:sz w:val="21"/>
          <w:szCs w:val="21"/>
        </w:rPr>
        <w:t>správu s</w:t>
      </w:r>
      <w:r w:rsidRPr="00780D7C">
        <w:rPr>
          <w:rFonts w:ascii="Arial Narrow" w:hAnsi="Arial Narrow"/>
          <w:spacing w:val="1"/>
          <w:sz w:val="21"/>
          <w:szCs w:val="21"/>
        </w:rPr>
        <w:t xml:space="preserve"> </w:t>
      </w:r>
      <w:r w:rsidRPr="00780D7C">
        <w:rPr>
          <w:rFonts w:ascii="Arial Narrow" w:hAnsi="Arial Narrow"/>
          <w:sz w:val="21"/>
          <w:szCs w:val="21"/>
        </w:rPr>
        <w:t>výsledkami skúšok a meraní celého objektu alebo jeho ucelenej</w:t>
      </w:r>
      <w:r w:rsidRPr="00780D7C">
        <w:rPr>
          <w:rFonts w:ascii="Arial Narrow" w:hAnsi="Arial Narrow"/>
          <w:spacing w:val="1"/>
          <w:sz w:val="21"/>
          <w:szCs w:val="21"/>
        </w:rPr>
        <w:t xml:space="preserve"> </w:t>
      </w:r>
      <w:r w:rsidRPr="00780D7C">
        <w:rPr>
          <w:rFonts w:ascii="Arial Narrow" w:hAnsi="Arial Narrow"/>
          <w:sz w:val="21"/>
          <w:szCs w:val="21"/>
        </w:rPr>
        <w:t>časti predkladá zhotoviteľ</w:t>
      </w:r>
      <w:r w:rsidRPr="00780D7C">
        <w:rPr>
          <w:rFonts w:ascii="Arial Narrow" w:hAnsi="Arial Narrow"/>
          <w:spacing w:val="1"/>
          <w:sz w:val="21"/>
          <w:szCs w:val="21"/>
        </w:rPr>
        <w:t xml:space="preserve"> </w:t>
      </w:r>
      <w:r w:rsidRPr="00780D7C">
        <w:rPr>
          <w:rFonts w:ascii="Arial Narrow" w:hAnsi="Arial Narrow"/>
          <w:sz w:val="21"/>
          <w:szCs w:val="21"/>
        </w:rPr>
        <w:t>objednávateľovi spolu so všetkými požadovanými dokladmi najneskôr 14 dní pred termínom</w:t>
      </w:r>
      <w:r w:rsidRPr="00780D7C">
        <w:rPr>
          <w:rFonts w:ascii="Arial Narrow" w:hAnsi="Arial Narrow"/>
          <w:spacing w:val="1"/>
          <w:sz w:val="21"/>
          <w:szCs w:val="21"/>
        </w:rPr>
        <w:t xml:space="preserve"> </w:t>
      </w:r>
      <w:r w:rsidRPr="00780D7C">
        <w:rPr>
          <w:rFonts w:ascii="Arial Narrow" w:hAnsi="Arial Narrow"/>
          <w:sz w:val="21"/>
          <w:szCs w:val="21"/>
        </w:rPr>
        <w:t>preberacieho</w:t>
      </w:r>
      <w:r w:rsidRPr="00780D7C">
        <w:rPr>
          <w:rFonts w:ascii="Arial Narrow" w:hAnsi="Arial Narrow"/>
          <w:spacing w:val="13"/>
          <w:sz w:val="21"/>
          <w:szCs w:val="21"/>
        </w:rPr>
        <w:t xml:space="preserve"> </w:t>
      </w:r>
      <w:r w:rsidRPr="00780D7C">
        <w:rPr>
          <w:rFonts w:ascii="Arial Narrow" w:hAnsi="Arial Narrow"/>
          <w:sz w:val="21"/>
          <w:szCs w:val="21"/>
        </w:rPr>
        <w:t>konania.</w:t>
      </w:r>
    </w:p>
    <w:p w14:paraId="13DD2785" w14:textId="77777777" w:rsidR="008525BC" w:rsidRPr="00780D7C" w:rsidRDefault="008525BC" w:rsidP="00455941">
      <w:pPr>
        <w:pStyle w:val="Zkladntext"/>
        <w:spacing w:before="108" w:line="244" w:lineRule="auto"/>
        <w:ind w:right="104" w:firstLine="0"/>
        <w:rPr>
          <w:rFonts w:ascii="Arial Narrow" w:hAnsi="Arial Narrow"/>
          <w:sz w:val="21"/>
          <w:szCs w:val="21"/>
        </w:rPr>
      </w:pPr>
      <w:r w:rsidRPr="00780D7C">
        <w:rPr>
          <w:rFonts w:ascii="Arial Narrow" w:hAnsi="Arial Narrow"/>
          <w:sz w:val="21"/>
          <w:szCs w:val="21"/>
        </w:rPr>
        <w:t>V závažných</w:t>
      </w:r>
      <w:r w:rsidRPr="00780D7C">
        <w:rPr>
          <w:rFonts w:ascii="Arial Narrow" w:hAnsi="Arial Narrow"/>
          <w:spacing w:val="1"/>
          <w:sz w:val="21"/>
          <w:szCs w:val="21"/>
        </w:rPr>
        <w:t xml:space="preserve"> </w:t>
      </w:r>
      <w:r w:rsidRPr="00780D7C">
        <w:rPr>
          <w:rFonts w:ascii="Arial Narrow" w:hAnsi="Arial Narrow"/>
          <w:sz w:val="21"/>
          <w:szCs w:val="21"/>
        </w:rPr>
        <w:t>prípadoch,</w:t>
      </w:r>
      <w:r w:rsidRPr="00780D7C">
        <w:rPr>
          <w:rFonts w:ascii="Arial Narrow" w:hAnsi="Arial Narrow"/>
          <w:spacing w:val="1"/>
          <w:sz w:val="21"/>
          <w:szCs w:val="21"/>
        </w:rPr>
        <w:t xml:space="preserve"> </w:t>
      </w:r>
      <w:r w:rsidRPr="00780D7C">
        <w:rPr>
          <w:rFonts w:ascii="Arial Narrow" w:hAnsi="Arial Narrow"/>
          <w:sz w:val="21"/>
          <w:szCs w:val="21"/>
        </w:rPr>
        <w:t>keď</w:t>
      </w:r>
      <w:r w:rsidRPr="00780D7C">
        <w:rPr>
          <w:rFonts w:ascii="Arial Narrow" w:hAnsi="Arial Narrow"/>
          <w:spacing w:val="1"/>
          <w:sz w:val="21"/>
          <w:szCs w:val="21"/>
        </w:rPr>
        <w:t xml:space="preserve"> </w:t>
      </w:r>
      <w:r w:rsidRPr="00780D7C">
        <w:rPr>
          <w:rFonts w:ascii="Arial Narrow" w:hAnsi="Arial Narrow"/>
          <w:sz w:val="21"/>
          <w:szCs w:val="21"/>
        </w:rPr>
        <w:t>nie</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dosiahnuté</w:t>
      </w:r>
      <w:r w:rsidRPr="00780D7C">
        <w:rPr>
          <w:rFonts w:ascii="Arial Narrow" w:hAnsi="Arial Narrow"/>
          <w:spacing w:val="1"/>
          <w:sz w:val="21"/>
          <w:szCs w:val="21"/>
        </w:rPr>
        <w:t xml:space="preserve"> </w:t>
      </w:r>
      <w:r w:rsidRPr="00780D7C">
        <w:rPr>
          <w:rFonts w:ascii="Arial Narrow" w:hAnsi="Arial Narrow"/>
          <w:sz w:val="21"/>
          <w:szCs w:val="21"/>
        </w:rPr>
        <w:t>súhlasné</w:t>
      </w:r>
      <w:r w:rsidRPr="00780D7C">
        <w:rPr>
          <w:rFonts w:ascii="Arial Narrow" w:hAnsi="Arial Narrow"/>
          <w:spacing w:val="1"/>
          <w:sz w:val="21"/>
          <w:szCs w:val="21"/>
        </w:rPr>
        <w:t xml:space="preserve"> </w:t>
      </w:r>
      <w:r w:rsidRPr="00780D7C">
        <w:rPr>
          <w:rFonts w:ascii="Arial Narrow" w:hAnsi="Arial Narrow"/>
          <w:sz w:val="21"/>
          <w:szCs w:val="21"/>
        </w:rPr>
        <w:t>výsledky</w:t>
      </w:r>
      <w:r w:rsidRPr="00780D7C">
        <w:rPr>
          <w:rFonts w:ascii="Arial Narrow" w:hAnsi="Arial Narrow"/>
          <w:spacing w:val="1"/>
          <w:sz w:val="21"/>
          <w:szCs w:val="21"/>
        </w:rPr>
        <w:t xml:space="preserve"> </w:t>
      </w:r>
      <w:r w:rsidRPr="00780D7C">
        <w:rPr>
          <w:rFonts w:ascii="Arial Narrow" w:hAnsi="Arial Narrow"/>
          <w:sz w:val="21"/>
          <w:szCs w:val="21"/>
        </w:rPr>
        <w:t>skúšok</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vykonajú</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v potrebnom</w:t>
      </w:r>
      <w:r w:rsidRPr="00780D7C">
        <w:rPr>
          <w:rFonts w:ascii="Arial Narrow" w:hAnsi="Arial Narrow"/>
          <w:spacing w:val="59"/>
          <w:sz w:val="21"/>
          <w:szCs w:val="21"/>
        </w:rPr>
        <w:t xml:space="preserve"> </w:t>
      </w:r>
      <w:r w:rsidRPr="00780D7C">
        <w:rPr>
          <w:rFonts w:ascii="Arial Narrow" w:hAnsi="Arial Narrow"/>
          <w:sz w:val="21"/>
          <w:szCs w:val="21"/>
        </w:rPr>
        <w:t>rozsahu</w:t>
      </w:r>
      <w:r w:rsidRPr="00780D7C">
        <w:rPr>
          <w:rFonts w:ascii="Arial Narrow" w:hAnsi="Arial Narrow"/>
          <w:spacing w:val="59"/>
          <w:sz w:val="21"/>
          <w:szCs w:val="21"/>
        </w:rPr>
        <w:t xml:space="preserve"> </w:t>
      </w:r>
      <w:r w:rsidRPr="00780D7C">
        <w:rPr>
          <w:rFonts w:ascii="Arial Narrow" w:hAnsi="Arial Narrow"/>
          <w:sz w:val="21"/>
          <w:szCs w:val="21"/>
        </w:rPr>
        <w:t>rozhodcovské</w:t>
      </w:r>
      <w:r w:rsidRPr="00780D7C">
        <w:rPr>
          <w:rFonts w:ascii="Arial Narrow" w:hAnsi="Arial Narrow"/>
          <w:spacing w:val="59"/>
          <w:sz w:val="21"/>
          <w:szCs w:val="21"/>
        </w:rPr>
        <w:t xml:space="preserve"> </w:t>
      </w:r>
      <w:r w:rsidRPr="00780D7C">
        <w:rPr>
          <w:rFonts w:ascii="Arial Narrow" w:hAnsi="Arial Narrow"/>
          <w:sz w:val="21"/>
          <w:szCs w:val="21"/>
        </w:rPr>
        <w:t>skúšky.</w:t>
      </w:r>
      <w:r w:rsidRPr="00780D7C">
        <w:rPr>
          <w:rFonts w:ascii="Arial Narrow" w:hAnsi="Arial Narrow"/>
          <w:spacing w:val="59"/>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vykoná</w:t>
      </w:r>
      <w:r w:rsidRPr="00780D7C">
        <w:rPr>
          <w:rFonts w:ascii="Arial Narrow" w:hAnsi="Arial Narrow"/>
          <w:spacing w:val="1"/>
          <w:sz w:val="21"/>
          <w:szCs w:val="21"/>
        </w:rPr>
        <w:t xml:space="preserve"> </w:t>
      </w:r>
      <w:r w:rsidRPr="00780D7C">
        <w:rPr>
          <w:rFonts w:ascii="Arial Narrow" w:hAnsi="Arial Narrow"/>
          <w:sz w:val="21"/>
          <w:szCs w:val="21"/>
        </w:rPr>
        <w:t>akreditované</w:t>
      </w:r>
      <w:r w:rsidRPr="00780D7C">
        <w:rPr>
          <w:rFonts w:ascii="Arial Narrow" w:hAnsi="Arial Narrow"/>
          <w:spacing w:val="1"/>
          <w:sz w:val="21"/>
          <w:szCs w:val="21"/>
        </w:rPr>
        <w:t xml:space="preserve"> </w:t>
      </w:r>
      <w:r w:rsidRPr="00780D7C">
        <w:rPr>
          <w:rFonts w:ascii="Arial Narrow" w:hAnsi="Arial Narrow"/>
          <w:sz w:val="21"/>
          <w:szCs w:val="21"/>
        </w:rPr>
        <w:t>laboratórium, ktoré nebolo</w:t>
      </w:r>
      <w:r w:rsidRPr="00780D7C">
        <w:rPr>
          <w:rFonts w:ascii="Arial Narrow" w:hAnsi="Arial Narrow"/>
          <w:spacing w:val="58"/>
          <w:sz w:val="21"/>
          <w:szCs w:val="21"/>
        </w:rPr>
        <w:t xml:space="preserve"> </w:t>
      </w:r>
      <w:r w:rsidRPr="00780D7C">
        <w:rPr>
          <w:rFonts w:ascii="Arial Narrow" w:hAnsi="Arial Narrow"/>
          <w:sz w:val="21"/>
          <w:szCs w:val="21"/>
        </w:rPr>
        <w:t>zainteresované do prípravy a</w:t>
      </w:r>
      <w:r w:rsidRPr="00780D7C">
        <w:rPr>
          <w:rFonts w:ascii="Arial Narrow" w:hAnsi="Arial Narrow"/>
          <w:spacing w:val="58"/>
          <w:sz w:val="21"/>
          <w:szCs w:val="21"/>
        </w:rPr>
        <w:t xml:space="preserve"> </w:t>
      </w:r>
      <w:r w:rsidRPr="00780D7C">
        <w:rPr>
          <w:rFonts w:ascii="Arial Narrow" w:hAnsi="Arial Narrow"/>
          <w:sz w:val="21"/>
          <w:szCs w:val="21"/>
        </w:rPr>
        <w:t>vykonávania</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23"/>
          <w:sz w:val="21"/>
          <w:szCs w:val="21"/>
        </w:rPr>
        <w:t xml:space="preserve"> </w:t>
      </w:r>
      <w:r w:rsidRPr="00780D7C">
        <w:rPr>
          <w:rFonts w:ascii="Arial Narrow" w:hAnsi="Arial Narrow"/>
          <w:sz w:val="21"/>
          <w:szCs w:val="21"/>
        </w:rPr>
        <w:t>Výsledky</w:t>
      </w:r>
      <w:r w:rsidRPr="00780D7C">
        <w:rPr>
          <w:rFonts w:ascii="Arial Narrow" w:hAnsi="Arial Narrow"/>
          <w:spacing w:val="17"/>
          <w:sz w:val="21"/>
          <w:szCs w:val="21"/>
        </w:rPr>
        <w:t xml:space="preserve"> </w:t>
      </w:r>
      <w:r w:rsidRPr="00780D7C">
        <w:rPr>
          <w:rFonts w:ascii="Arial Narrow" w:hAnsi="Arial Narrow"/>
          <w:sz w:val="21"/>
          <w:szCs w:val="21"/>
        </w:rPr>
        <w:t>rozhodcovských</w:t>
      </w:r>
      <w:r w:rsidRPr="00780D7C">
        <w:rPr>
          <w:rFonts w:ascii="Arial Narrow" w:hAnsi="Arial Narrow"/>
          <w:spacing w:val="20"/>
          <w:sz w:val="21"/>
          <w:szCs w:val="21"/>
        </w:rPr>
        <w:t xml:space="preserve"> </w:t>
      </w:r>
      <w:r w:rsidRPr="00780D7C">
        <w:rPr>
          <w:rFonts w:ascii="Arial Narrow" w:hAnsi="Arial Narrow"/>
          <w:sz w:val="21"/>
          <w:szCs w:val="21"/>
        </w:rPr>
        <w:t>skúšok</w:t>
      </w:r>
      <w:r w:rsidRPr="00780D7C">
        <w:rPr>
          <w:rFonts w:ascii="Arial Narrow" w:hAnsi="Arial Narrow"/>
          <w:spacing w:val="22"/>
          <w:sz w:val="21"/>
          <w:szCs w:val="21"/>
        </w:rPr>
        <w:t xml:space="preserve"> </w:t>
      </w:r>
      <w:r w:rsidRPr="00780D7C">
        <w:rPr>
          <w:rFonts w:ascii="Arial Narrow" w:hAnsi="Arial Narrow"/>
          <w:sz w:val="21"/>
          <w:szCs w:val="21"/>
        </w:rPr>
        <w:t>sú</w:t>
      </w:r>
      <w:r w:rsidRPr="00780D7C">
        <w:rPr>
          <w:rFonts w:ascii="Arial Narrow" w:hAnsi="Arial Narrow"/>
          <w:spacing w:val="20"/>
          <w:sz w:val="21"/>
          <w:szCs w:val="21"/>
        </w:rPr>
        <w:t xml:space="preserve"> </w:t>
      </w:r>
      <w:r w:rsidRPr="00780D7C">
        <w:rPr>
          <w:rFonts w:ascii="Arial Narrow" w:hAnsi="Arial Narrow"/>
          <w:sz w:val="21"/>
          <w:szCs w:val="21"/>
        </w:rPr>
        <w:t>pre</w:t>
      </w:r>
      <w:r w:rsidRPr="00780D7C">
        <w:rPr>
          <w:rFonts w:ascii="Arial Narrow" w:hAnsi="Arial Narrow"/>
          <w:spacing w:val="19"/>
          <w:sz w:val="21"/>
          <w:szCs w:val="21"/>
        </w:rPr>
        <w:t xml:space="preserve"> </w:t>
      </w:r>
      <w:r w:rsidRPr="00780D7C">
        <w:rPr>
          <w:rFonts w:ascii="Arial Narrow" w:hAnsi="Arial Narrow"/>
          <w:sz w:val="21"/>
          <w:szCs w:val="21"/>
        </w:rPr>
        <w:t>obidve</w:t>
      </w:r>
      <w:r w:rsidRPr="00780D7C">
        <w:rPr>
          <w:rFonts w:ascii="Arial Narrow" w:hAnsi="Arial Narrow"/>
          <w:spacing w:val="20"/>
          <w:sz w:val="21"/>
          <w:szCs w:val="21"/>
        </w:rPr>
        <w:t xml:space="preserve"> </w:t>
      </w:r>
      <w:r w:rsidRPr="00780D7C">
        <w:rPr>
          <w:rFonts w:ascii="Arial Narrow" w:hAnsi="Arial Narrow"/>
          <w:sz w:val="21"/>
          <w:szCs w:val="21"/>
        </w:rPr>
        <w:t>strany</w:t>
      </w:r>
      <w:r w:rsidRPr="00780D7C">
        <w:rPr>
          <w:rFonts w:ascii="Arial Narrow" w:hAnsi="Arial Narrow"/>
          <w:spacing w:val="22"/>
          <w:sz w:val="21"/>
          <w:szCs w:val="21"/>
        </w:rPr>
        <w:t xml:space="preserve"> </w:t>
      </w:r>
      <w:r w:rsidRPr="00780D7C">
        <w:rPr>
          <w:rFonts w:ascii="Arial Narrow" w:hAnsi="Arial Narrow"/>
          <w:sz w:val="21"/>
          <w:szCs w:val="21"/>
        </w:rPr>
        <w:t>záväzné.</w:t>
      </w:r>
    </w:p>
    <w:p w14:paraId="2641C5FA" w14:textId="77777777" w:rsidR="008525BC" w:rsidRPr="00780D7C" w:rsidRDefault="008525BC" w:rsidP="00455941">
      <w:pPr>
        <w:pStyle w:val="Zkladntext"/>
        <w:spacing w:before="117" w:line="244" w:lineRule="auto"/>
        <w:ind w:right="104" w:firstLine="0"/>
        <w:rPr>
          <w:rFonts w:ascii="Arial Narrow" w:hAnsi="Arial Narrow"/>
          <w:sz w:val="21"/>
          <w:szCs w:val="21"/>
        </w:rPr>
      </w:pPr>
      <w:r w:rsidRPr="00780D7C">
        <w:rPr>
          <w:rFonts w:ascii="Arial Narrow" w:hAnsi="Arial Narrow"/>
          <w:sz w:val="21"/>
          <w:szCs w:val="21"/>
        </w:rPr>
        <w:lastRenderedPageBreak/>
        <w:t>Na odber vzoriek základných materiálov, asfaltovej zmesi alebo vývrtov (výsekov) z hotovej</w:t>
      </w:r>
      <w:r w:rsidRPr="00780D7C">
        <w:rPr>
          <w:rFonts w:ascii="Arial Narrow" w:hAnsi="Arial Narrow"/>
          <w:spacing w:val="1"/>
          <w:sz w:val="21"/>
          <w:szCs w:val="21"/>
        </w:rPr>
        <w:t xml:space="preserve"> </w:t>
      </w:r>
      <w:r w:rsidRPr="00780D7C">
        <w:rPr>
          <w:rFonts w:ascii="Arial Narrow" w:hAnsi="Arial Narrow"/>
          <w:sz w:val="21"/>
          <w:szCs w:val="21"/>
        </w:rPr>
        <w:t>úpravy</w:t>
      </w:r>
      <w:r w:rsidRPr="00780D7C">
        <w:rPr>
          <w:rFonts w:ascii="Arial Narrow" w:hAnsi="Arial Narrow"/>
          <w:spacing w:val="101"/>
          <w:sz w:val="21"/>
          <w:szCs w:val="21"/>
        </w:rPr>
        <w:t xml:space="preserve"> </w:t>
      </w:r>
      <w:r w:rsidRPr="00780D7C">
        <w:rPr>
          <w:rFonts w:ascii="Arial Narrow" w:hAnsi="Arial Narrow"/>
          <w:sz w:val="21"/>
          <w:szCs w:val="21"/>
        </w:rPr>
        <w:t>a</w:t>
      </w:r>
      <w:r w:rsidRPr="00780D7C">
        <w:rPr>
          <w:rFonts w:ascii="Arial Narrow" w:hAnsi="Arial Narrow"/>
          <w:spacing w:val="101"/>
          <w:sz w:val="21"/>
          <w:szCs w:val="21"/>
        </w:rPr>
        <w:t xml:space="preserve"> </w:t>
      </w:r>
      <w:r w:rsidRPr="00780D7C">
        <w:rPr>
          <w:rFonts w:ascii="Arial Narrow" w:hAnsi="Arial Narrow"/>
          <w:sz w:val="21"/>
          <w:szCs w:val="21"/>
        </w:rPr>
        <w:t>ich</w:t>
      </w:r>
      <w:r w:rsidRPr="00780D7C">
        <w:rPr>
          <w:rFonts w:ascii="Arial Narrow" w:hAnsi="Arial Narrow"/>
          <w:spacing w:val="99"/>
          <w:sz w:val="21"/>
          <w:szCs w:val="21"/>
        </w:rPr>
        <w:t xml:space="preserve"> </w:t>
      </w:r>
      <w:r w:rsidRPr="00780D7C">
        <w:rPr>
          <w:rFonts w:ascii="Arial Narrow" w:hAnsi="Arial Narrow"/>
          <w:sz w:val="21"/>
          <w:szCs w:val="21"/>
        </w:rPr>
        <w:t>skúšanie</w:t>
      </w:r>
      <w:r w:rsidRPr="00780D7C">
        <w:rPr>
          <w:rFonts w:ascii="Arial Narrow" w:hAnsi="Arial Narrow"/>
          <w:spacing w:val="101"/>
          <w:sz w:val="21"/>
          <w:szCs w:val="21"/>
        </w:rPr>
        <w:t xml:space="preserve"> </w:t>
      </w:r>
      <w:r w:rsidRPr="00780D7C">
        <w:rPr>
          <w:rFonts w:ascii="Arial Narrow" w:hAnsi="Arial Narrow"/>
          <w:sz w:val="21"/>
          <w:szCs w:val="21"/>
        </w:rPr>
        <w:t xml:space="preserve">platí   </w:t>
      </w:r>
      <w:r w:rsidRPr="00780D7C">
        <w:rPr>
          <w:rFonts w:ascii="Arial Narrow" w:hAnsi="Arial Narrow"/>
          <w:spacing w:val="20"/>
          <w:sz w:val="21"/>
          <w:szCs w:val="21"/>
        </w:rPr>
        <w:t xml:space="preserve"> </w:t>
      </w:r>
      <w:r w:rsidRPr="00780D7C">
        <w:rPr>
          <w:rFonts w:ascii="Arial Narrow" w:hAnsi="Arial Narrow"/>
          <w:sz w:val="21"/>
          <w:szCs w:val="21"/>
        </w:rPr>
        <w:t>STN</w:t>
      </w:r>
      <w:r w:rsidRPr="00780D7C">
        <w:rPr>
          <w:rFonts w:ascii="Arial Narrow" w:hAnsi="Arial Narrow"/>
          <w:spacing w:val="100"/>
          <w:sz w:val="21"/>
          <w:szCs w:val="21"/>
        </w:rPr>
        <w:t xml:space="preserve"> </w:t>
      </w:r>
      <w:r w:rsidRPr="00780D7C">
        <w:rPr>
          <w:rFonts w:ascii="Arial Narrow" w:hAnsi="Arial Narrow"/>
          <w:sz w:val="21"/>
          <w:szCs w:val="21"/>
        </w:rPr>
        <w:t>EN</w:t>
      </w:r>
      <w:r w:rsidRPr="00780D7C">
        <w:rPr>
          <w:rFonts w:ascii="Arial Narrow" w:hAnsi="Arial Narrow"/>
          <w:spacing w:val="100"/>
          <w:sz w:val="21"/>
          <w:szCs w:val="21"/>
        </w:rPr>
        <w:t xml:space="preserve"> </w:t>
      </w:r>
      <w:r w:rsidRPr="00780D7C">
        <w:rPr>
          <w:rFonts w:ascii="Arial Narrow" w:hAnsi="Arial Narrow"/>
          <w:sz w:val="21"/>
          <w:szCs w:val="21"/>
        </w:rPr>
        <w:t>12697-27</w:t>
      </w:r>
      <w:r w:rsidRPr="00780D7C">
        <w:rPr>
          <w:rFonts w:ascii="Arial Narrow" w:hAnsi="Arial Narrow"/>
          <w:spacing w:val="101"/>
          <w:sz w:val="21"/>
          <w:szCs w:val="21"/>
        </w:rPr>
        <w:t xml:space="preserve"> </w:t>
      </w:r>
      <w:r w:rsidRPr="00780D7C">
        <w:rPr>
          <w:rFonts w:ascii="Arial Narrow" w:hAnsi="Arial Narrow"/>
          <w:sz w:val="21"/>
          <w:szCs w:val="21"/>
        </w:rPr>
        <w:t>a</w:t>
      </w:r>
      <w:r w:rsidRPr="00780D7C">
        <w:rPr>
          <w:rFonts w:ascii="Arial Narrow" w:hAnsi="Arial Narrow"/>
          <w:spacing w:val="29"/>
          <w:sz w:val="21"/>
          <w:szCs w:val="21"/>
        </w:rPr>
        <w:t xml:space="preserve"> </w:t>
      </w:r>
      <w:r w:rsidRPr="00780D7C">
        <w:rPr>
          <w:rFonts w:ascii="Arial Narrow" w:hAnsi="Arial Narrow"/>
          <w:sz w:val="21"/>
          <w:szCs w:val="21"/>
        </w:rPr>
        <w:t>súvisiace</w:t>
      </w:r>
      <w:r w:rsidRPr="00780D7C">
        <w:rPr>
          <w:rFonts w:ascii="Arial Narrow" w:hAnsi="Arial Narrow"/>
          <w:spacing w:val="98"/>
          <w:sz w:val="21"/>
          <w:szCs w:val="21"/>
        </w:rPr>
        <w:t xml:space="preserve"> </w:t>
      </w:r>
      <w:r w:rsidRPr="00780D7C">
        <w:rPr>
          <w:rFonts w:ascii="Arial Narrow" w:hAnsi="Arial Narrow"/>
          <w:sz w:val="21"/>
          <w:szCs w:val="21"/>
        </w:rPr>
        <w:t>technické</w:t>
      </w:r>
      <w:r w:rsidRPr="00780D7C">
        <w:rPr>
          <w:rFonts w:ascii="Arial Narrow" w:hAnsi="Arial Narrow"/>
          <w:spacing w:val="102"/>
          <w:sz w:val="21"/>
          <w:szCs w:val="21"/>
        </w:rPr>
        <w:t xml:space="preserve"> </w:t>
      </w:r>
      <w:r w:rsidRPr="00780D7C">
        <w:rPr>
          <w:rFonts w:ascii="Arial Narrow" w:hAnsi="Arial Narrow"/>
          <w:sz w:val="21"/>
          <w:szCs w:val="21"/>
        </w:rPr>
        <w:t>normy.</w:t>
      </w:r>
      <w:r w:rsidRPr="00780D7C">
        <w:rPr>
          <w:rFonts w:ascii="Arial Narrow" w:hAnsi="Arial Narrow"/>
          <w:spacing w:val="102"/>
          <w:sz w:val="21"/>
          <w:szCs w:val="21"/>
        </w:rPr>
        <w:t xml:space="preserve"> </w:t>
      </w:r>
      <w:r w:rsidRPr="00780D7C">
        <w:rPr>
          <w:rFonts w:ascii="Arial Narrow" w:hAnsi="Arial Narrow"/>
          <w:sz w:val="21"/>
          <w:szCs w:val="21"/>
        </w:rPr>
        <w:t>Vzorky</w:t>
      </w:r>
      <w:r w:rsidRPr="00780D7C">
        <w:rPr>
          <w:rFonts w:ascii="Arial Narrow" w:hAnsi="Arial Narrow"/>
          <w:spacing w:val="-57"/>
          <w:sz w:val="21"/>
          <w:szCs w:val="21"/>
        </w:rPr>
        <w:t xml:space="preserve"> </w:t>
      </w:r>
      <w:r w:rsidRPr="00780D7C">
        <w:rPr>
          <w:rFonts w:ascii="Arial Narrow" w:hAnsi="Arial Narrow"/>
          <w:sz w:val="21"/>
          <w:szCs w:val="21"/>
        </w:rPr>
        <w:t>z hotovej vrstvy (vývrty alebo výseky) musia byť odobraté na celú hrúbku skúšanej úpravy,</w:t>
      </w:r>
      <w:r w:rsidRPr="00780D7C">
        <w:rPr>
          <w:rFonts w:ascii="Arial Narrow" w:hAnsi="Arial Narrow"/>
          <w:spacing w:val="1"/>
          <w:sz w:val="21"/>
          <w:szCs w:val="21"/>
        </w:rPr>
        <w:t xml:space="preserve"> </w:t>
      </w:r>
      <w:r w:rsidRPr="00780D7C">
        <w:rPr>
          <w:rFonts w:ascii="Arial Narrow" w:hAnsi="Arial Narrow"/>
          <w:sz w:val="21"/>
          <w:szCs w:val="21"/>
        </w:rPr>
        <w:t>pokiaľ</w:t>
      </w:r>
      <w:r w:rsidRPr="00780D7C">
        <w:rPr>
          <w:rFonts w:ascii="Arial Narrow" w:hAnsi="Arial Narrow"/>
          <w:spacing w:val="1"/>
          <w:sz w:val="21"/>
          <w:szCs w:val="21"/>
        </w:rPr>
        <w:t xml:space="preserve"> </w:t>
      </w:r>
      <w:r w:rsidRPr="00780D7C">
        <w:rPr>
          <w:rFonts w:ascii="Arial Narrow" w:hAnsi="Arial Narrow"/>
          <w:sz w:val="21"/>
          <w:szCs w:val="21"/>
        </w:rPr>
        <w:t>možno</w:t>
      </w:r>
      <w:r w:rsidRPr="00780D7C">
        <w:rPr>
          <w:rFonts w:ascii="Arial Narrow" w:hAnsi="Arial Narrow"/>
          <w:spacing w:val="1"/>
          <w:sz w:val="21"/>
          <w:szCs w:val="21"/>
        </w:rPr>
        <w:t xml:space="preserve"> </w:t>
      </w:r>
      <w:r w:rsidRPr="00780D7C">
        <w:rPr>
          <w:rFonts w:ascii="Arial Narrow" w:hAnsi="Arial Narrow"/>
          <w:sz w:val="21"/>
          <w:szCs w:val="21"/>
        </w:rPr>
        <w:t>bez</w:t>
      </w:r>
      <w:r w:rsidRPr="00780D7C">
        <w:rPr>
          <w:rFonts w:ascii="Arial Narrow" w:hAnsi="Arial Narrow"/>
          <w:spacing w:val="1"/>
          <w:sz w:val="21"/>
          <w:szCs w:val="21"/>
        </w:rPr>
        <w:t xml:space="preserve"> </w:t>
      </w:r>
      <w:r w:rsidRPr="00780D7C">
        <w:rPr>
          <w:rFonts w:ascii="Arial Narrow" w:hAnsi="Arial Narrow"/>
          <w:sz w:val="21"/>
          <w:szCs w:val="21"/>
        </w:rPr>
        <w:t>porušenia.</w:t>
      </w:r>
      <w:r w:rsidRPr="00780D7C">
        <w:rPr>
          <w:rFonts w:ascii="Arial Narrow" w:hAnsi="Arial Narrow"/>
          <w:spacing w:val="1"/>
          <w:sz w:val="21"/>
          <w:szCs w:val="21"/>
        </w:rPr>
        <w:t xml:space="preserve"> </w:t>
      </w:r>
      <w:r w:rsidRPr="00780D7C">
        <w:rPr>
          <w:rFonts w:ascii="Arial Narrow" w:hAnsi="Arial Narrow"/>
          <w:sz w:val="21"/>
          <w:szCs w:val="21"/>
        </w:rPr>
        <w:t>Vzniknuté</w:t>
      </w:r>
      <w:r w:rsidRPr="00780D7C">
        <w:rPr>
          <w:rFonts w:ascii="Arial Narrow" w:hAnsi="Arial Narrow"/>
          <w:spacing w:val="1"/>
          <w:sz w:val="21"/>
          <w:szCs w:val="21"/>
        </w:rPr>
        <w:t xml:space="preserve"> </w:t>
      </w:r>
      <w:r w:rsidRPr="00780D7C">
        <w:rPr>
          <w:rFonts w:ascii="Arial Narrow" w:hAnsi="Arial Narrow"/>
          <w:sz w:val="21"/>
          <w:szCs w:val="21"/>
        </w:rPr>
        <w:t>otvory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čo</w:t>
      </w:r>
      <w:r w:rsidRPr="00780D7C">
        <w:rPr>
          <w:rFonts w:ascii="Arial Narrow" w:hAnsi="Arial Narrow"/>
          <w:spacing w:val="58"/>
          <w:sz w:val="21"/>
          <w:szCs w:val="21"/>
        </w:rPr>
        <w:t xml:space="preserve"> </w:t>
      </w:r>
      <w:r w:rsidRPr="00780D7C">
        <w:rPr>
          <w:rFonts w:ascii="Arial Narrow" w:hAnsi="Arial Narrow"/>
          <w:sz w:val="21"/>
          <w:szCs w:val="21"/>
        </w:rPr>
        <w:t>najskôr</w:t>
      </w:r>
      <w:r w:rsidRPr="00780D7C">
        <w:rPr>
          <w:rFonts w:ascii="Arial Narrow" w:hAnsi="Arial Narrow"/>
          <w:spacing w:val="58"/>
          <w:sz w:val="21"/>
          <w:szCs w:val="21"/>
        </w:rPr>
        <w:t xml:space="preserve"> </w:t>
      </w:r>
      <w:r w:rsidRPr="00780D7C">
        <w:rPr>
          <w:rFonts w:ascii="Arial Narrow" w:hAnsi="Arial Narrow"/>
          <w:sz w:val="21"/>
          <w:szCs w:val="21"/>
        </w:rPr>
        <w:t>vhodným</w:t>
      </w:r>
      <w:r w:rsidRPr="00780D7C">
        <w:rPr>
          <w:rFonts w:ascii="Arial Narrow" w:hAnsi="Arial Narrow"/>
          <w:spacing w:val="59"/>
          <w:sz w:val="21"/>
          <w:szCs w:val="21"/>
        </w:rPr>
        <w:t xml:space="preserve"> </w:t>
      </w:r>
      <w:r w:rsidRPr="00780D7C">
        <w:rPr>
          <w:rFonts w:ascii="Arial Narrow" w:hAnsi="Arial Narrow"/>
          <w:sz w:val="21"/>
          <w:szCs w:val="21"/>
        </w:rPr>
        <w:t>spôsobom</w:t>
      </w:r>
      <w:r w:rsidRPr="00780D7C">
        <w:rPr>
          <w:rFonts w:ascii="Arial Narrow" w:hAnsi="Arial Narrow"/>
          <w:spacing w:val="1"/>
          <w:sz w:val="21"/>
          <w:szCs w:val="21"/>
        </w:rPr>
        <w:t xml:space="preserve"> </w:t>
      </w:r>
      <w:r w:rsidRPr="00780D7C">
        <w:rPr>
          <w:rFonts w:ascii="Arial Narrow" w:hAnsi="Arial Narrow"/>
          <w:sz w:val="21"/>
          <w:szCs w:val="21"/>
        </w:rPr>
        <w:t>zaplniť.</w:t>
      </w:r>
    </w:p>
    <w:p w14:paraId="69AB1AC5" w14:textId="711C0E10" w:rsidR="006C4C62" w:rsidRPr="006C4C62" w:rsidRDefault="006C4C62" w:rsidP="005F3E33">
      <w:pPr>
        <w:pStyle w:val="Nadpis1"/>
      </w:pPr>
      <w:r w:rsidRPr="006C4C62">
        <w:t>ZVLÁŠTNE TECHNICKO-KVALITATÍVNE PODMIENKY</w:t>
      </w:r>
      <w:r>
        <w:t xml:space="preserve"> </w:t>
      </w:r>
      <w:r w:rsidR="00C366B4">
        <w:t>PRE ELEKTRIČKOVÚ</w:t>
      </w:r>
      <w:r w:rsidR="009F7BC8">
        <w:t xml:space="preserve"> TRAŤ A JEJ PR</w:t>
      </w:r>
      <w:r w:rsidR="004917DB">
        <w:t>Í</w:t>
      </w:r>
      <w:r w:rsidR="009F7BC8">
        <w:t>SLU</w:t>
      </w:r>
      <w:r w:rsidR="004917DB">
        <w:t>Š</w:t>
      </w:r>
      <w:r w:rsidR="009F7BC8">
        <w:t>ENSTVO</w:t>
      </w:r>
      <w:r w:rsidRPr="006C4C62">
        <w:t>.</w:t>
      </w:r>
    </w:p>
    <w:p w14:paraId="0AC289A0" w14:textId="217EA0E4" w:rsidR="00B04567" w:rsidRPr="00780D7C" w:rsidRDefault="007F2B4E" w:rsidP="00780D7C">
      <w:pPr>
        <w:spacing w:before="100" w:beforeAutospacing="1" w:after="100" w:afterAutospacing="1"/>
        <w:rPr>
          <w:rFonts w:ascii="Arial Narrow" w:hAnsi="Arial Narrow" w:cs="Arial"/>
          <w:sz w:val="21"/>
          <w:szCs w:val="21"/>
          <w:lang w:eastAsia="sk-SK"/>
        </w:rPr>
      </w:pPr>
      <w:r w:rsidRPr="00780D7C">
        <w:rPr>
          <w:rFonts w:ascii="Arial Narrow" w:hAnsi="Arial Narrow" w:cs="Segoe UI"/>
          <w:sz w:val="21"/>
          <w:szCs w:val="21"/>
          <w:lang w:eastAsia="sk-SK"/>
        </w:rPr>
        <w:t>Zrealizovaná stavba musí zabezpečiť, aby prevádzka na zhotovenej električkovej trati spĺňala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všetky hygienické požiadavky platných predpisov z hľadiska ochrany pred hlukom 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vibráciami. Návrh konštrukčných detailov, ktoré súvisia so splnením tejto požiadavky, sa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týkajú všetkých detailov, medzi ktoré patria materiály na tlmenie hluku a vibrácií, ale aj použitie</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a návrh prípadného spriahnutia. Návrh konkrétnych materiálov, ale aj prípadného spriahnutia,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musí preukázať zhotoviteľ predložením posúdenia navrhovaných opatrení. Znamená to, že ak</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zhotoviteľ preukáže, že spriahajúce tŕne nebudú súčasťou takýchto opatrení, nedôjde počas</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realizácie stavby k úhrade nákladov na tŕne, ktoré budú súčasťou jeho ponuky.</w:t>
      </w:r>
      <w:r w:rsidR="00B04567" w:rsidRPr="00780D7C">
        <w:rPr>
          <w:rFonts w:ascii="Arial Narrow" w:hAnsi="Arial Narrow" w:cs="Segoe UI"/>
          <w:sz w:val="21"/>
          <w:szCs w:val="21"/>
          <w:lang w:eastAsia="sk-SK"/>
        </w:rPr>
        <w:t>.</w:t>
      </w:r>
    </w:p>
    <w:p w14:paraId="6AD4067A" w14:textId="7DF75940" w:rsidR="00F33F88" w:rsidRPr="00780D7C" w:rsidRDefault="002B1AC6" w:rsidP="00F33F88">
      <w:pPr>
        <w:spacing w:before="0" w:after="160" w:line="259" w:lineRule="auto"/>
        <w:rPr>
          <w:rFonts w:ascii="Arial Narrow" w:hAnsi="Arial Narrow"/>
          <w:sz w:val="21"/>
          <w:szCs w:val="21"/>
        </w:rPr>
      </w:pPr>
      <w:r w:rsidRPr="00780D7C">
        <w:rPr>
          <w:rFonts w:ascii="Arial Narrow" w:hAnsi="Arial Narrow"/>
          <w:sz w:val="21"/>
          <w:szCs w:val="21"/>
        </w:rPr>
        <w:t xml:space="preserve">Objednávateľ má záujem </w:t>
      </w:r>
      <w:r w:rsidR="00F33F88" w:rsidRPr="00780D7C">
        <w:rPr>
          <w:rFonts w:ascii="Arial Narrow" w:hAnsi="Arial Narrow"/>
          <w:sz w:val="21"/>
          <w:szCs w:val="21"/>
        </w:rPr>
        <w:t xml:space="preserve">použiť taký </w:t>
      </w:r>
      <w:proofErr w:type="spellStart"/>
      <w:r w:rsidR="00F33F88" w:rsidRPr="00780D7C">
        <w:rPr>
          <w:rFonts w:ascii="Arial Narrow" w:hAnsi="Arial Narrow"/>
          <w:sz w:val="21"/>
          <w:szCs w:val="21"/>
        </w:rPr>
        <w:t>rektifikačný</w:t>
      </w:r>
      <w:proofErr w:type="spellEnd"/>
      <w:r w:rsidR="00F33F88" w:rsidRPr="00780D7C">
        <w:rPr>
          <w:rFonts w:ascii="Arial Narrow" w:hAnsi="Arial Narrow"/>
          <w:sz w:val="21"/>
          <w:szCs w:val="21"/>
        </w:rPr>
        <w:t xml:space="preserve"> prípravok,</w:t>
      </w:r>
      <w:r w:rsidRPr="00780D7C">
        <w:rPr>
          <w:rFonts w:ascii="Arial Narrow" w:hAnsi="Arial Narrow"/>
          <w:sz w:val="21"/>
          <w:szCs w:val="21"/>
        </w:rPr>
        <w:t xml:space="preserve"> </w:t>
      </w:r>
      <w:r w:rsidR="00F33F88" w:rsidRPr="00780D7C">
        <w:rPr>
          <w:rFonts w:ascii="Arial Narrow" w:hAnsi="Arial Narrow"/>
          <w:sz w:val="21"/>
          <w:szCs w:val="21"/>
        </w:rPr>
        <w:t>ktorý nebude používať oporné prvky prechádzajúce cez dosku pevnej jazdnej dráhy tam, kde</w:t>
      </w:r>
      <w:r w:rsidR="00F0103C" w:rsidRPr="00780D7C">
        <w:rPr>
          <w:rFonts w:ascii="Arial Narrow" w:hAnsi="Arial Narrow"/>
          <w:sz w:val="21"/>
          <w:szCs w:val="21"/>
        </w:rPr>
        <w:t xml:space="preserve"> </w:t>
      </w:r>
      <w:r w:rsidR="00F33F88" w:rsidRPr="00780D7C">
        <w:rPr>
          <w:rFonts w:ascii="Arial Narrow" w:hAnsi="Arial Narrow"/>
          <w:sz w:val="21"/>
          <w:szCs w:val="21"/>
        </w:rPr>
        <w:t xml:space="preserve">je pod ňou navrhnutá </w:t>
      </w:r>
      <w:proofErr w:type="spellStart"/>
      <w:r w:rsidR="00F33F88" w:rsidRPr="00780D7C">
        <w:rPr>
          <w:rFonts w:ascii="Arial Narrow" w:hAnsi="Arial Narrow"/>
          <w:sz w:val="21"/>
          <w:szCs w:val="21"/>
        </w:rPr>
        <w:t>antivibračná</w:t>
      </w:r>
      <w:proofErr w:type="spellEnd"/>
      <w:r w:rsidR="00F33F88" w:rsidRPr="00780D7C">
        <w:rPr>
          <w:rFonts w:ascii="Arial Narrow" w:hAnsi="Arial Narrow"/>
          <w:sz w:val="21"/>
          <w:szCs w:val="21"/>
        </w:rPr>
        <w:t xml:space="preserve"> rohož.</w:t>
      </w:r>
    </w:p>
    <w:p w14:paraId="6917442A" w14:textId="11EF15FC" w:rsidR="0083212D" w:rsidRPr="00780D7C" w:rsidRDefault="00C379E0" w:rsidP="00D229B1">
      <w:pPr>
        <w:rPr>
          <w:rFonts w:ascii="Arial Narrow" w:hAnsi="Arial Narrow" w:cs="Segoe UI"/>
          <w:sz w:val="21"/>
          <w:szCs w:val="21"/>
          <w:lang w:eastAsia="sk-SK"/>
        </w:rPr>
      </w:pPr>
      <w:r w:rsidRPr="00780D7C">
        <w:rPr>
          <w:rFonts w:ascii="Arial Narrow" w:hAnsi="Arial Narrow" w:cs="Segoe UI"/>
          <w:sz w:val="21"/>
          <w:szCs w:val="21"/>
          <w:lang w:eastAsia="sk-SK"/>
        </w:rPr>
        <w:t xml:space="preserve">Objednávateľ požaduje, aby Zhotoviteľ vykonával práce na </w:t>
      </w:r>
      <w:r w:rsidR="00477396" w:rsidRPr="00780D7C">
        <w:rPr>
          <w:rFonts w:ascii="Arial Narrow" w:hAnsi="Arial Narrow" w:cs="Segoe UI"/>
          <w:sz w:val="21"/>
          <w:szCs w:val="21"/>
          <w:lang w:eastAsia="sk-SK"/>
        </w:rPr>
        <w:t>s</w:t>
      </w:r>
      <w:r w:rsidRPr="00780D7C">
        <w:rPr>
          <w:rFonts w:ascii="Arial Narrow" w:hAnsi="Arial Narrow" w:cs="Segoe UI"/>
          <w:sz w:val="21"/>
          <w:szCs w:val="21"/>
          <w:lang w:eastAsia="sk-SK"/>
        </w:rPr>
        <w:t xml:space="preserve">tavbe – Modernizácii električkovej trate v súlade </w:t>
      </w:r>
      <w:r w:rsidR="00FE5982" w:rsidRPr="00780D7C">
        <w:rPr>
          <w:rFonts w:ascii="Arial Narrow" w:hAnsi="Arial Narrow" w:cs="Segoe UI"/>
          <w:sz w:val="21"/>
          <w:szCs w:val="21"/>
          <w:lang w:eastAsia="sk-SK"/>
        </w:rPr>
        <w:t xml:space="preserve">so </w:t>
      </w:r>
      <w:r w:rsidRPr="00780D7C">
        <w:rPr>
          <w:rFonts w:ascii="Arial Narrow" w:hAnsi="Arial Narrow" w:cs="Segoe UI"/>
          <w:sz w:val="21"/>
          <w:szCs w:val="21"/>
          <w:lang w:eastAsia="sk-SK"/>
        </w:rPr>
        <w:t xml:space="preserve">Všeobecnými technickými požiadavkami kvality stavieb (VTKPS), ktoré vydali </w:t>
      </w:r>
      <w:proofErr w:type="spellStart"/>
      <w:r w:rsidR="00AC391B" w:rsidRPr="00780D7C">
        <w:rPr>
          <w:rFonts w:ascii="Arial Narrow" w:hAnsi="Arial Narrow" w:cs="Segoe UI"/>
          <w:sz w:val="21"/>
          <w:szCs w:val="21"/>
          <w:lang w:eastAsia="sk-SK"/>
        </w:rPr>
        <w:t>Ž</w:t>
      </w:r>
      <w:r w:rsidRPr="00780D7C">
        <w:rPr>
          <w:rFonts w:ascii="Arial Narrow" w:hAnsi="Arial Narrow" w:cs="Segoe UI"/>
          <w:sz w:val="21"/>
          <w:szCs w:val="21"/>
          <w:lang w:eastAsia="sk-SK"/>
        </w:rPr>
        <w:t>elenice</w:t>
      </w:r>
      <w:proofErr w:type="spellEnd"/>
      <w:r w:rsidRPr="00780D7C">
        <w:rPr>
          <w:rFonts w:ascii="Arial Narrow" w:hAnsi="Arial Narrow" w:cs="Segoe UI"/>
          <w:sz w:val="21"/>
          <w:szCs w:val="21"/>
          <w:lang w:eastAsia="sk-SK"/>
        </w:rPr>
        <w:t xml:space="preserve"> Slovenskej republiky</w:t>
      </w:r>
      <w:r w:rsidR="00D8210B" w:rsidRPr="00780D7C">
        <w:rPr>
          <w:rFonts w:ascii="Arial Narrow" w:hAnsi="Arial Narrow" w:cs="Segoe UI"/>
          <w:sz w:val="21"/>
          <w:szCs w:val="21"/>
          <w:lang w:eastAsia="sk-SK"/>
        </w:rPr>
        <w:t xml:space="preserve"> (ďalej len „ŽSR“)</w:t>
      </w:r>
      <w:r w:rsidR="00F228AF" w:rsidRPr="00780D7C">
        <w:rPr>
          <w:rFonts w:ascii="Arial Narrow" w:hAnsi="Arial Narrow" w:cs="Segoe UI"/>
          <w:sz w:val="21"/>
          <w:szCs w:val="21"/>
          <w:lang w:eastAsia="sk-SK"/>
        </w:rPr>
        <w:t xml:space="preserve">, </w:t>
      </w:r>
      <w:r w:rsidR="00FE5982" w:rsidRPr="00780D7C">
        <w:rPr>
          <w:rFonts w:ascii="Arial Narrow" w:hAnsi="Arial Narrow" w:cs="Segoe UI"/>
          <w:sz w:val="21"/>
          <w:szCs w:val="21"/>
          <w:lang w:eastAsia="sk-SK"/>
        </w:rPr>
        <w:t xml:space="preserve">pričom je povinný dodržiavať všetky </w:t>
      </w:r>
      <w:r w:rsidR="00A35F58" w:rsidRPr="00780D7C">
        <w:rPr>
          <w:rFonts w:ascii="Arial Narrow" w:hAnsi="Arial Narrow" w:cs="Segoe UI"/>
          <w:sz w:val="21"/>
          <w:szCs w:val="21"/>
          <w:lang w:eastAsia="sk-SK"/>
        </w:rPr>
        <w:t xml:space="preserve">požiadavky VTKPS, ktoré sa týkajú </w:t>
      </w:r>
      <w:r w:rsidR="003268B8" w:rsidRPr="00780D7C">
        <w:rPr>
          <w:rFonts w:ascii="Arial Narrow" w:hAnsi="Arial Narrow" w:cs="Segoe UI"/>
          <w:sz w:val="21"/>
          <w:szCs w:val="21"/>
          <w:lang w:eastAsia="sk-SK"/>
        </w:rPr>
        <w:t>akejkoľvek práce</w:t>
      </w:r>
      <w:r w:rsidR="003F4ED0" w:rsidRPr="00780D7C">
        <w:rPr>
          <w:rFonts w:ascii="Arial Narrow" w:hAnsi="Arial Narrow" w:cs="Segoe UI"/>
          <w:sz w:val="21"/>
          <w:szCs w:val="21"/>
          <w:lang w:eastAsia="sk-SK"/>
        </w:rPr>
        <w:t>, činnosti, postupov, materiálov</w:t>
      </w:r>
      <w:r w:rsidR="003268B8" w:rsidRPr="00780D7C">
        <w:rPr>
          <w:rFonts w:ascii="Arial Narrow" w:hAnsi="Arial Narrow" w:cs="Segoe UI"/>
          <w:sz w:val="21"/>
          <w:szCs w:val="21"/>
          <w:lang w:eastAsia="sk-SK"/>
        </w:rPr>
        <w:t xml:space="preserve"> </w:t>
      </w:r>
      <w:r w:rsidR="0083212D" w:rsidRPr="00780D7C">
        <w:rPr>
          <w:rFonts w:ascii="Arial Narrow" w:hAnsi="Arial Narrow" w:cs="Segoe UI"/>
          <w:sz w:val="21"/>
          <w:szCs w:val="21"/>
          <w:lang w:eastAsia="sk-SK"/>
        </w:rPr>
        <w:t>týkajúc</w:t>
      </w:r>
      <w:r w:rsidR="009B4C20" w:rsidRPr="00780D7C">
        <w:rPr>
          <w:rFonts w:ascii="Arial Narrow" w:hAnsi="Arial Narrow" w:cs="Segoe UI"/>
          <w:sz w:val="21"/>
          <w:szCs w:val="21"/>
          <w:lang w:eastAsia="sk-SK"/>
        </w:rPr>
        <w:t>ich</w:t>
      </w:r>
      <w:r w:rsidR="0083212D" w:rsidRPr="00780D7C">
        <w:rPr>
          <w:rFonts w:ascii="Arial Narrow" w:hAnsi="Arial Narrow" w:cs="Segoe UI"/>
          <w:sz w:val="21"/>
          <w:szCs w:val="21"/>
          <w:lang w:eastAsia="sk-SK"/>
        </w:rPr>
        <w:t xml:space="preserve"> sa</w:t>
      </w:r>
      <w:r w:rsidR="003268B8" w:rsidRPr="00780D7C">
        <w:rPr>
          <w:rFonts w:ascii="Arial Narrow" w:hAnsi="Arial Narrow" w:cs="Segoe UI"/>
          <w:sz w:val="21"/>
          <w:szCs w:val="21"/>
          <w:lang w:eastAsia="sk-SK"/>
        </w:rPr>
        <w:t> modernizáci</w:t>
      </w:r>
      <w:r w:rsidR="0083212D" w:rsidRPr="00780D7C">
        <w:rPr>
          <w:rFonts w:ascii="Arial Narrow" w:hAnsi="Arial Narrow" w:cs="Segoe UI"/>
          <w:sz w:val="21"/>
          <w:szCs w:val="21"/>
          <w:lang w:eastAsia="sk-SK"/>
        </w:rPr>
        <w:t>e</w:t>
      </w:r>
      <w:r w:rsidR="003268B8" w:rsidRPr="00780D7C">
        <w:rPr>
          <w:rFonts w:ascii="Arial Narrow" w:hAnsi="Arial Narrow" w:cs="Segoe UI"/>
          <w:sz w:val="21"/>
          <w:szCs w:val="21"/>
          <w:lang w:eastAsia="sk-SK"/>
        </w:rPr>
        <w:t xml:space="preserve"> električkovej trate</w:t>
      </w:r>
      <w:r w:rsidRPr="00780D7C">
        <w:rPr>
          <w:rFonts w:ascii="Arial Narrow" w:hAnsi="Arial Narrow" w:cs="Segoe UI"/>
          <w:sz w:val="21"/>
          <w:szCs w:val="21"/>
          <w:lang w:eastAsia="sk-SK"/>
        </w:rPr>
        <w:t>.</w:t>
      </w:r>
      <w:r w:rsidR="003268B8" w:rsidRPr="00780D7C">
        <w:rPr>
          <w:rFonts w:ascii="Arial Narrow" w:hAnsi="Arial Narrow" w:cs="Segoe UI"/>
          <w:sz w:val="21"/>
          <w:szCs w:val="21"/>
          <w:lang w:eastAsia="sk-SK"/>
        </w:rPr>
        <w:t xml:space="preserve"> Zároveň platí, že </w:t>
      </w:r>
      <w:r w:rsidR="000D7518" w:rsidRPr="00780D7C">
        <w:rPr>
          <w:rFonts w:ascii="Arial Narrow" w:hAnsi="Arial Narrow" w:cs="Segoe UI"/>
          <w:sz w:val="21"/>
          <w:szCs w:val="21"/>
          <w:lang w:eastAsia="sk-SK"/>
        </w:rPr>
        <w:t>v rozsahu, v ktorom sú VTKPS v kolízii s</w:t>
      </w:r>
      <w:r w:rsidR="005E0C77" w:rsidRPr="00780D7C">
        <w:rPr>
          <w:rFonts w:ascii="Arial Narrow" w:hAnsi="Arial Narrow" w:cs="Segoe UI"/>
          <w:sz w:val="21"/>
          <w:szCs w:val="21"/>
          <w:lang w:eastAsia="sk-SK"/>
        </w:rPr>
        <w:t> inými technickými normami a</w:t>
      </w:r>
      <w:r w:rsidR="001E5D08" w:rsidRPr="00780D7C">
        <w:rPr>
          <w:rFonts w:ascii="Arial Narrow" w:hAnsi="Arial Narrow" w:cs="Segoe UI"/>
          <w:sz w:val="21"/>
          <w:szCs w:val="21"/>
          <w:lang w:eastAsia="sk-SK"/>
        </w:rPr>
        <w:t xml:space="preserve"> technickými </w:t>
      </w:r>
      <w:r w:rsidR="005E0C77" w:rsidRPr="00780D7C">
        <w:rPr>
          <w:rFonts w:ascii="Arial Narrow" w:hAnsi="Arial Narrow" w:cs="Segoe UI"/>
          <w:sz w:val="21"/>
          <w:szCs w:val="21"/>
          <w:lang w:eastAsia="sk-SK"/>
        </w:rPr>
        <w:t>požiadavkami, podľa ktorých má</w:t>
      </w:r>
      <w:r w:rsidR="009B4C20" w:rsidRPr="00780D7C">
        <w:rPr>
          <w:rFonts w:ascii="Arial Narrow" w:hAnsi="Arial Narrow" w:cs="Segoe UI"/>
          <w:sz w:val="21"/>
          <w:szCs w:val="21"/>
          <w:lang w:eastAsia="sk-SK"/>
        </w:rPr>
        <w:t xml:space="preserve"> Zhotoviteľ</w:t>
      </w:r>
      <w:r w:rsidR="005E0C77" w:rsidRPr="00780D7C">
        <w:rPr>
          <w:rFonts w:ascii="Arial Narrow" w:hAnsi="Arial Narrow" w:cs="Segoe UI"/>
          <w:sz w:val="21"/>
          <w:szCs w:val="21"/>
          <w:lang w:eastAsia="sk-SK"/>
        </w:rPr>
        <w:t xml:space="preserve"> postupovať</w:t>
      </w:r>
      <w:r w:rsidR="00477396" w:rsidRPr="00780D7C">
        <w:rPr>
          <w:rFonts w:ascii="Arial Narrow" w:hAnsi="Arial Narrow" w:cs="Segoe UI"/>
          <w:sz w:val="21"/>
          <w:szCs w:val="21"/>
          <w:lang w:eastAsia="sk-SK"/>
        </w:rPr>
        <w:t xml:space="preserve"> a ktoré má dodržiavať</w:t>
      </w:r>
      <w:r w:rsidR="005E0C77" w:rsidRPr="00780D7C">
        <w:rPr>
          <w:rFonts w:ascii="Arial Narrow" w:hAnsi="Arial Narrow" w:cs="Segoe UI"/>
          <w:sz w:val="21"/>
          <w:szCs w:val="21"/>
          <w:lang w:eastAsia="sk-SK"/>
        </w:rPr>
        <w:t xml:space="preserve"> v zmysle to</w:t>
      </w:r>
      <w:r w:rsidR="001E5D08" w:rsidRPr="00780D7C">
        <w:rPr>
          <w:rFonts w:ascii="Arial Narrow" w:hAnsi="Arial Narrow" w:cs="Segoe UI"/>
          <w:sz w:val="21"/>
          <w:szCs w:val="21"/>
          <w:lang w:eastAsia="sk-SK"/>
        </w:rPr>
        <w:t xml:space="preserve">hto Zväzku 3 Časti </w:t>
      </w:r>
      <w:r w:rsidR="00BA1992" w:rsidRPr="00780D7C">
        <w:rPr>
          <w:rFonts w:ascii="Arial Narrow" w:hAnsi="Arial Narrow" w:cs="Segoe UI"/>
          <w:sz w:val="21"/>
          <w:szCs w:val="21"/>
          <w:lang w:eastAsia="sk-SK"/>
        </w:rPr>
        <w:t xml:space="preserve">2 a </w:t>
      </w:r>
      <w:r w:rsidR="001E5D08" w:rsidRPr="00780D7C">
        <w:rPr>
          <w:rFonts w:ascii="Arial Narrow" w:hAnsi="Arial Narrow" w:cs="Segoe UI"/>
          <w:sz w:val="21"/>
          <w:szCs w:val="21"/>
          <w:lang w:eastAsia="sk-SK"/>
        </w:rPr>
        <w:t>3</w:t>
      </w:r>
      <w:r w:rsidR="0030403C" w:rsidRPr="00780D7C">
        <w:rPr>
          <w:rFonts w:ascii="Arial Narrow" w:hAnsi="Arial Narrow" w:cs="Segoe UI"/>
          <w:sz w:val="21"/>
          <w:szCs w:val="21"/>
          <w:lang w:eastAsia="sk-SK"/>
        </w:rPr>
        <w:t>, majú prednosť</w:t>
      </w:r>
      <w:r w:rsidR="001E5D08" w:rsidRPr="00780D7C">
        <w:rPr>
          <w:rFonts w:ascii="Arial Narrow" w:hAnsi="Arial Narrow" w:cs="Segoe UI"/>
          <w:sz w:val="21"/>
          <w:szCs w:val="21"/>
          <w:lang w:eastAsia="sk-SK"/>
        </w:rPr>
        <w:t xml:space="preserve"> tieto technické norm</w:t>
      </w:r>
      <w:r w:rsidR="009B4C20" w:rsidRPr="00780D7C">
        <w:rPr>
          <w:rFonts w:ascii="Arial Narrow" w:hAnsi="Arial Narrow" w:cs="Segoe UI"/>
          <w:sz w:val="21"/>
          <w:szCs w:val="21"/>
          <w:lang w:eastAsia="sk-SK"/>
        </w:rPr>
        <w:t>y</w:t>
      </w:r>
      <w:r w:rsidR="001E5D08" w:rsidRPr="00780D7C">
        <w:rPr>
          <w:rFonts w:ascii="Arial Narrow" w:hAnsi="Arial Narrow" w:cs="Segoe UI"/>
          <w:sz w:val="21"/>
          <w:szCs w:val="21"/>
          <w:lang w:eastAsia="sk-SK"/>
        </w:rPr>
        <w:t xml:space="preserve"> a</w:t>
      </w:r>
      <w:r w:rsidR="009F1B94" w:rsidRPr="00780D7C">
        <w:rPr>
          <w:rFonts w:ascii="Arial Narrow" w:hAnsi="Arial Narrow" w:cs="Segoe UI"/>
          <w:sz w:val="21"/>
          <w:szCs w:val="21"/>
          <w:lang w:eastAsia="sk-SK"/>
        </w:rPr>
        <w:t> </w:t>
      </w:r>
      <w:r w:rsidR="001E5D08" w:rsidRPr="00780D7C">
        <w:rPr>
          <w:rFonts w:ascii="Arial Narrow" w:hAnsi="Arial Narrow" w:cs="Segoe UI"/>
          <w:sz w:val="21"/>
          <w:szCs w:val="21"/>
          <w:lang w:eastAsia="sk-SK"/>
        </w:rPr>
        <w:t>požiadavky</w:t>
      </w:r>
      <w:r w:rsidR="009F1B94" w:rsidRPr="00780D7C">
        <w:rPr>
          <w:rFonts w:ascii="Arial Narrow" w:hAnsi="Arial Narrow" w:cs="Segoe UI"/>
          <w:sz w:val="21"/>
          <w:szCs w:val="21"/>
          <w:lang w:eastAsia="sk-SK"/>
        </w:rPr>
        <w:t xml:space="preserve"> v zmluvne dohodnutom poradí záväznosti</w:t>
      </w:r>
      <w:r w:rsidR="001E5D08" w:rsidRPr="00780D7C">
        <w:rPr>
          <w:rFonts w:ascii="Arial Narrow" w:hAnsi="Arial Narrow" w:cs="Segoe UI"/>
          <w:sz w:val="21"/>
          <w:szCs w:val="21"/>
          <w:lang w:eastAsia="sk-SK"/>
        </w:rPr>
        <w:t>.</w:t>
      </w:r>
      <w:r w:rsidR="0030403C" w:rsidRPr="00780D7C">
        <w:rPr>
          <w:rFonts w:ascii="Arial Narrow" w:hAnsi="Arial Narrow" w:cs="Segoe UI"/>
          <w:sz w:val="21"/>
          <w:szCs w:val="21"/>
          <w:lang w:eastAsia="sk-SK"/>
        </w:rPr>
        <w:t xml:space="preserve"> </w:t>
      </w:r>
      <w:r w:rsidR="000D7518"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 xml:space="preserve"> </w:t>
      </w:r>
    </w:p>
    <w:p w14:paraId="05309A64" w14:textId="5B3A5D39" w:rsidR="00AF2D90" w:rsidRPr="00780D7C" w:rsidRDefault="00F228AF" w:rsidP="00D229B1">
      <w:pPr>
        <w:rPr>
          <w:rFonts w:ascii="Arial Narrow" w:hAnsi="Arial Narrow" w:cs="Segoe UI"/>
          <w:sz w:val="21"/>
          <w:szCs w:val="21"/>
          <w:lang w:eastAsia="sk-SK"/>
        </w:rPr>
      </w:pPr>
      <w:r w:rsidRPr="00780D7C">
        <w:rPr>
          <w:rFonts w:ascii="Arial Narrow" w:hAnsi="Arial Narrow" w:cs="Segoe UI"/>
          <w:sz w:val="21"/>
          <w:szCs w:val="21"/>
          <w:lang w:eastAsia="sk-SK"/>
        </w:rPr>
        <w:t>VTKPS</w:t>
      </w:r>
      <w:r w:rsidR="00C379E0" w:rsidRPr="00780D7C">
        <w:rPr>
          <w:rFonts w:ascii="Arial Narrow" w:hAnsi="Arial Narrow" w:cs="Segoe UI"/>
          <w:sz w:val="21"/>
          <w:szCs w:val="21"/>
          <w:lang w:eastAsia="sk-SK"/>
        </w:rPr>
        <w:t xml:space="preserve"> je Zhotoviteľ povinný zabezpečiť na svoje náklady priamo</w:t>
      </w:r>
      <w:r w:rsidR="00D8210B" w:rsidRPr="00780D7C">
        <w:rPr>
          <w:rFonts w:ascii="Arial Narrow" w:hAnsi="Arial Narrow" w:cs="Segoe UI"/>
          <w:sz w:val="21"/>
          <w:szCs w:val="21"/>
          <w:lang w:eastAsia="sk-SK"/>
        </w:rPr>
        <w:t xml:space="preserve"> u</w:t>
      </w:r>
      <w:r w:rsidRPr="00780D7C">
        <w:rPr>
          <w:rFonts w:ascii="Arial Narrow" w:hAnsi="Arial Narrow" w:cs="Segoe UI"/>
          <w:sz w:val="21"/>
          <w:szCs w:val="21"/>
          <w:lang w:eastAsia="sk-SK"/>
        </w:rPr>
        <w:t> </w:t>
      </w:r>
      <w:r w:rsidR="00D8210B" w:rsidRPr="00780D7C">
        <w:rPr>
          <w:rFonts w:ascii="Arial Narrow" w:hAnsi="Arial Narrow" w:cs="Segoe UI"/>
          <w:sz w:val="21"/>
          <w:szCs w:val="21"/>
          <w:lang w:eastAsia="sk-SK"/>
        </w:rPr>
        <w:t>ŽSR</w:t>
      </w:r>
      <w:r w:rsidRPr="00780D7C">
        <w:rPr>
          <w:rFonts w:ascii="Arial Narrow" w:hAnsi="Arial Narrow" w:cs="Segoe UI"/>
          <w:sz w:val="21"/>
          <w:szCs w:val="21"/>
          <w:lang w:eastAsia="sk-SK"/>
        </w:rPr>
        <w:t xml:space="preserve">. </w:t>
      </w:r>
      <w:r w:rsidR="00C379E0" w:rsidRPr="00780D7C">
        <w:rPr>
          <w:rFonts w:ascii="Arial Narrow" w:hAnsi="Arial Narrow" w:cs="Segoe UI"/>
          <w:sz w:val="21"/>
          <w:szCs w:val="21"/>
          <w:lang w:eastAsia="sk-SK"/>
        </w:rPr>
        <w:t xml:space="preserve"> </w:t>
      </w:r>
    </w:p>
    <w:p w14:paraId="1E31B4A1" w14:textId="77777777" w:rsidR="00513EFF" w:rsidRPr="00B87962" w:rsidRDefault="00513EFF" w:rsidP="00D229B1">
      <w:pPr>
        <w:rPr>
          <w:rFonts w:ascii="Arial Narrow" w:hAnsi="Arial Narrow"/>
        </w:rPr>
      </w:pPr>
    </w:p>
    <w:p w14:paraId="224D4AB7" w14:textId="77777777" w:rsidR="00513EFF" w:rsidRPr="00B87962" w:rsidRDefault="00513EFF" w:rsidP="00D229B1">
      <w:pPr>
        <w:rPr>
          <w:rFonts w:ascii="Arial Narrow" w:hAnsi="Arial Narrow"/>
        </w:rPr>
      </w:pPr>
    </w:p>
    <w:p w14:paraId="2336D417" w14:textId="77777777" w:rsidR="00513EFF" w:rsidRPr="00B87962" w:rsidRDefault="00513EFF" w:rsidP="00D229B1">
      <w:pPr>
        <w:rPr>
          <w:rFonts w:ascii="Arial Narrow" w:hAnsi="Arial Narrow"/>
        </w:rPr>
      </w:pPr>
    </w:p>
    <w:p w14:paraId="244648F7" w14:textId="77777777" w:rsidR="00513EFF" w:rsidRPr="00B87962" w:rsidRDefault="00513EFF" w:rsidP="00D229B1">
      <w:pPr>
        <w:rPr>
          <w:rFonts w:ascii="Arial Narrow" w:hAnsi="Arial Narrow"/>
        </w:rPr>
      </w:pPr>
    </w:p>
    <w:p w14:paraId="747F3C18" w14:textId="77777777" w:rsidR="00513EFF" w:rsidRPr="00B87962" w:rsidRDefault="00513EFF" w:rsidP="00D229B1">
      <w:pPr>
        <w:rPr>
          <w:rFonts w:ascii="Arial Narrow" w:hAnsi="Arial Narrow"/>
        </w:rPr>
      </w:pPr>
    </w:p>
    <w:p w14:paraId="10F6CF20" w14:textId="77777777" w:rsidR="00513EFF" w:rsidRPr="00B87962" w:rsidRDefault="00513EFF" w:rsidP="00D229B1">
      <w:pPr>
        <w:rPr>
          <w:rFonts w:ascii="Arial Narrow" w:hAnsi="Arial Narrow"/>
        </w:rPr>
      </w:pPr>
    </w:p>
    <w:p w14:paraId="01F2CBDB" w14:textId="77777777" w:rsidR="00513EFF" w:rsidRPr="00B87962" w:rsidRDefault="00513EFF" w:rsidP="00D229B1">
      <w:pPr>
        <w:rPr>
          <w:rFonts w:ascii="Arial Narrow" w:hAnsi="Arial Narrow"/>
        </w:rPr>
      </w:pPr>
    </w:p>
    <w:p w14:paraId="78490547" w14:textId="77777777" w:rsidR="00513EFF" w:rsidRPr="00B87962" w:rsidRDefault="00513EFF" w:rsidP="00D229B1">
      <w:pPr>
        <w:rPr>
          <w:rFonts w:ascii="Arial Narrow" w:hAnsi="Arial Narrow"/>
        </w:rPr>
      </w:pPr>
    </w:p>
    <w:p w14:paraId="0926B637" w14:textId="77777777" w:rsidR="00513EFF" w:rsidRPr="00B87962" w:rsidRDefault="00513EFF" w:rsidP="00D229B1">
      <w:pPr>
        <w:rPr>
          <w:rFonts w:ascii="Arial Narrow" w:hAnsi="Arial Narrow"/>
        </w:rPr>
      </w:pPr>
    </w:p>
    <w:p w14:paraId="1D2E5710" w14:textId="77777777" w:rsidR="00513EFF" w:rsidRPr="00B87962" w:rsidRDefault="00513EFF" w:rsidP="00D229B1">
      <w:pPr>
        <w:rPr>
          <w:rFonts w:ascii="Arial Narrow" w:hAnsi="Arial Narrow"/>
        </w:rPr>
      </w:pPr>
    </w:p>
    <w:sectPr w:rsidR="00513EFF" w:rsidRPr="00B87962" w:rsidSect="00DE096E">
      <w:headerReference w:type="even" r:id="rId22"/>
      <w:headerReference w:type="default" r:id="rId23"/>
      <w:footerReference w:type="even" r:id="rId24"/>
      <w:footerReference w:type="default" r:id="rId25"/>
      <w:headerReference w:type="first" r:id="rId26"/>
      <w:footerReference w:type="first" r:id="rId27"/>
      <w:pgSz w:w="11907" w:h="16840" w:code="9"/>
      <w:pgMar w:top="1134" w:right="1134" w:bottom="993" w:left="1418" w:header="709" w:footer="544" w:gutter="0"/>
      <w:cols w:space="1134"/>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49EC7" w14:textId="77777777" w:rsidR="000A4053" w:rsidRDefault="000A4053" w:rsidP="000918AF">
      <w:r>
        <w:separator/>
      </w:r>
    </w:p>
    <w:p w14:paraId="0AABEB66" w14:textId="77777777" w:rsidR="000A4053" w:rsidRDefault="000A4053" w:rsidP="000918AF"/>
  </w:endnote>
  <w:endnote w:type="continuationSeparator" w:id="0">
    <w:p w14:paraId="3D7C0A19" w14:textId="77777777" w:rsidR="000A4053" w:rsidRDefault="000A4053" w:rsidP="000918AF">
      <w:r>
        <w:continuationSeparator/>
      </w:r>
    </w:p>
    <w:p w14:paraId="5A9C2D6F" w14:textId="77777777" w:rsidR="000A4053" w:rsidRDefault="000A4053" w:rsidP="000918AF"/>
  </w:endnote>
  <w:endnote w:type="continuationNotice" w:id="1">
    <w:p w14:paraId="5C486410" w14:textId="77777777" w:rsidR="000A4053" w:rsidRDefault="000A405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776625"/>
      <w:docPartObj>
        <w:docPartGallery w:val="Page Numbers (Bottom of Page)"/>
        <w:docPartUnique/>
      </w:docPartObj>
    </w:sdtPr>
    <w:sdtContent>
      <w:p w14:paraId="3DAC6E79" w14:textId="007AB1E2" w:rsidR="00AA7DC7" w:rsidRDefault="00243572" w:rsidP="00AA7DC7">
        <w:pPr>
          <w:jc w:val="left"/>
        </w:pPr>
        <w:r w:rsidRPr="00243572">
          <w:rPr>
            <w:noProof/>
            <w:color w:val="000000" w:themeColor="text1"/>
            <w:sz w:val="16"/>
            <w:szCs w:val="16"/>
          </w:rPr>
          <mc:AlternateContent>
            <mc:Choice Requires="wps">
              <w:drawing>
                <wp:anchor distT="0" distB="0" distL="114300" distR="114300" simplePos="0" relativeHeight="251658240" behindDoc="0" locked="0" layoutInCell="1" allowOverlap="1" wp14:anchorId="7E06D4AF" wp14:editId="66B10E14">
                  <wp:simplePos x="0" y="0"/>
                  <wp:positionH relativeFrom="column">
                    <wp:posOffset>9525</wp:posOffset>
                  </wp:positionH>
                  <wp:positionV relativeFrom="paragraph">
                    <wp:posOffset>38100</wp:posOffset>
                  </wp:positionV>
                  <wp:extent cx="6019800" cy="0"/>
                  <wp:effectExtent l="0" t="0" r="0" b="0"/>
                  <wp:wrapNone/>
                  <wp:docPr id="988091784" name="Rovná spojnica 3"/>
                  <wp:cNvGraphicFramePr/>
                  <a:graphic xmlns:a="http://schemas.openxmlformats.org/drawingml/2006/main">
                    <a:graphicData uri="http://schemas.microsoft.com/office/word/2010/wordprocessingShape">
                      <wps:wsp>
                        <wps:cNvCnPr/>
                        <wps:spPr>
                          <a:xfrm>
                            <a:off x="0" y="0"/>
                            <a:ext cx="6019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35916A49" id="Rovná spojnica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5pt,3pt" to="474.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" strokecolor="#4472c4 [3204]" strokeweight=".5pt">
                  <v:stroke joinstyle="miter"/>
                </v:line>
              </w:pict>
            </mc:Fallback>
          </mc:AlternateContent>
        </w:r>
        <w:r w:rsidR="00AA7DC7" w:rsidRPr="00EF4850">
          <w:rPr>
            <w:sz w:val="16"/>
            <w:szCs w:val="16"/>
          </w:rPr>
          <w:t xml:space="preserve">Zväzok 3 – Časť </w:t>
        </w:r>
        <w:r w:rsidR="00E86D41">
          <w:rPr>
            <w:sz w:val="16"/>
            <w:szCs w:val="16"/>
          </w:rPr>
          <w:t>3</w:t>
        </w:r>
        <w:r w:rsidR="00AA7DC7" w:rsidRPr="00EF4850">
          <w:rPr>
            <w:sz w:val="16"/>
            <w:szCs w:val="16"/>
          </w:rPr>
          <w:t xml:space="preserve"> </w:t>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fldChar w:fldCharType="begin"/>
        </w:r>
        <w:r w:rsidR="00AA7DC7">
          <w:instrText>PAGE   \* MERGEFORMAT</w:instrText>
        </w:r>
        <w:r w:rsidR="00AA7DC7">
          <w:fldChar w:fldCharType="separate"/>
        </w:r>
        <w:r w:rsidR="00AA7DC7">
          <w:t>5</w:t>
        </w:r>
        <w:r w:rsidR="00AA7DC7">
          <w:fldChar w:fldCharType="end"/>
        </w:r>
      </w:p>
    </w:sdtContent>
  </w:sdt>
  <w:p w14:paraId="1BD91972" w14:textId="79CD98EF" w:rsidR="00AA7DC7" w:rsidRPr="00AA7DC7" w:rsidRDefault="00AA7DC7" w:rsidP="00AA7DC7">
    <w:pPr>
      <w:pStyle w:val="Pta"/>
    </w:pPr>
    <w:r>
      <w:rPr>
        <w:sz w:val="16"/>
        <w:szCs w:val="16"/>
      </w:rPr>
      <w:t>Zvláštne</w:t>
    </w:r>
    <w:r w:rsidRPr="00EF4850">
      <w:rPr>
        <w:sz w:val="16"/>
        <w:szCs w:val="16"/>
      </w:rPr>
      <w:t xml:space="preserve"> </w:t>
    </w:r>
    <w:proofErr w:type="spellStart"/>
    <w:r w:rsidR="00F641B4">
      <w:rPr>
        <w:sz w:val="16"/>
        <w:szCs w:val="16"/>
      </w:rPr>
      <w:t>T</w:t>
    </w:r>
    <w:r w:rsidRPr="00EF4850">
      <w:rPr>
        <w:sz w:val="16"/>
        <w:szCs w:val="16"/>
      </w:rPr>
      <w:t>echnicko</w:t>
    </w:r>
    <w:proofErr w:type="spellEnd"/>
    <w:r w:rsidRPr="00EF4850">
      <w:rPr>
        <w:sz w:val="16"/>
        <w:szCs w:val="16"/>
      </w:rPr>
      <w:t xml:space="preserve"> kvalitatívne podmienky </w:t>
    </w:r>
    <w:r>
      <w:rPr>
        <w:sz w:val="16"/>
        <w:szCs w:val="16"/>
      </w:rPr>
      <w:t>(ZTKP)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EBF57" w14:textId="77777777" w:rsidR="003A0D02" w:rsidRPr="00C24233" w:rsidRDefault="003A0D02" w:rsidP="000F4B36">
    <w:pPr>
      <w:tabs>
        <w:tab w:val="right" w:pos="9072"/>
      </w:tabs>
      <w:spacing w:after="0"/>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BEF62" w14:textId="77777777" w:rsidR="00E821DE" w:rsidRPr="008910C9" w:rsidRDefault="00E821DE" w:rsidP="00E821DE">
    <w:pPr>
      <w:pStyle w:val="Pta"/>
      <w:pBdr>
        <w:top w:val="single" w:sz="4" w:space="1" w:color="7F7F7F" w:themeColor="text1" w:themeTint="80"/>
      </w:pBdr>
      <w:tabs>
        <w:tab w:val="clear" w:pos="9072"/>
        <w:tab w:val="right" w:pos="9355"/>
      </w:tabs>
    </w:pPr>
    <w:r w:rsidRPr="00D17ADD">
      <w:rPr>
        <w:color w:val="7F7F7F" w:themeColor="text1" w:themeTint="80"/>
      </w:rPr>
      <w:fldChar w:fldCharType="begin"/>
    </w:r>
    <w:r w:rsidRPr="00D17ADD">
      <w:rPr>
        <w:color w:val="7F7F7F" w:themeColor="text1" w:themeTint="80"/>
      </w:rPr>
      <w:instrText>PAGE   \* MERGEFORMAT</w:instrText>
    </w:r>
    <w:r w:rsidRPr="00D17ADD">
      <w:rPr>
        <w:color w:val="7F7F7F" w:themeColor="text1" w:themeTint="80"/>
      </w:rPr>
      <w:fldChar w:fldCharType="separate"/>
    </w:r>
    <w:r>
      <w:rPr>
        <w:color w:val="7F7F7F" w:themeColor="text1" w:themeTint="80"/>
      </w:rPr>
      <w:t>2</w:t>
    </w:r>
    <w:r w:rsidRPr="00D17ADD">
      <w:rPr>
        <w:color w:val="7F7F7F" w:themeColor="text1" w:themeTint="80"/>
      </w:rPr>
      <w:fldChar w:fldCharType="end"/>
    </w:r>
    <w:r w:rsidRPr="00D17ADD">
      <w:rPr>
        <w:color w:val="7F7F7F" w:themeColor="text1" w:themeTint="80"/>
      </w:rPr>
      <w:tab/>
    </w:r>
    <w:r w:rsidRPr="00D17ADD">
      <w:rPr>
        <w:color w:val="7F7F7F" w:themeColor="text1" w:themeTint="80"/>
      </w:rPr>
      <w:tab/>
    </w:r>
    <w:r>
      <w:rPr>
        <w:color w:val="7F7F7F" w:themeColor="text1" w:themeTint="80"/>
      </w:rPr>
      <w:t>Hlavné mesto SR Bratislava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6E1DF" w14:textId="77777777" w:rsidR="00E821DE" w:rsidRPr="008910C9" w:rsidRDefault="00E821DE" w:rsidP="00E821DE">
    <w:pPr>
      <w:pBdr>
        <w:top w:val="single" w:sz="4" w:space="1" w:color="7F7F7F" w:themeColor="text1" w:themeTint="80"/>
      </w:pBdr>
      <w:tabs>
        <w:tab w:val="right" w:pos="9355"/>
      </w:tabs>
      <w:rPr>
        <w:color w:val="7F7F7F" w:themeColor="text1" w:themeTint="80"/>
      </w:rPr>
    </w:pPr>
    <w:r w:rsidRPr="007D6F10">
      <w:rPr>
        <w:color w:val="7F7F7F" w:themeColor="text1" w:themeTint="80"/>
      </w:rPr>
      <w:t>Hlavné mesto SR Bratislava</w:t>
    </w:r>
    <w:r w:rsidRPr="00DE7568">
      <w:rPr>
        <w:color w:val="7F7F7F" w:themeColor="text1" w:themeTint="80"/>
      </w:rPr>
      <w:tab/>
    </w:r>
    <w:r w:rsidRPr="00DE7568">
      <w:rPr>
        <w:color w:val="7F7F7F" w:themeColor="text1" w:themeTint="80"/>
      </w:rPr>
      <w:fldChar w:fldCharType="begin"/>
    </w:r>
    <w:r w:rsidRPr="00DE7568">
      <w:rPr>
        <w:color w:val="7F7F7F" w:themeColor="text1" w:themeTint="80"/>
      </w:rPr>
      <w:instrText xml:space="preserve"> PAGE </w:instrText>
    </w:r>
    <w:r w:rsidRPr="00DE7568">
      <w:rPr>
        <w:color w:val="7F7F7F" w:themeColor="text1" w:themeTint="80"/>
      </w:rPr>
      <w:fldChar w:fldCharType="separate"/>
    </w:r>
    <w:r>
      <w:rPr>
        <w:color w:val="7F7F7F" w:themeColor="text1" w:themeTint="80"/>
      </w:rPr>
      <w:t>1</w:t>
    </w:r>
    <w:r w:rsidRPr="00DE7568">
      <w:rPr>
        <w:color w:val="7F7F7F" w:themeColor="text1" w:themeTint="8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81F8A" w14:textId="77777777" w:rsidR="00280910" w:rsidRDefault="00280910" w:rsidP="000918A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8C264" w14:textId="77777777" w:rsidR="000A4053" w:rsidRDefault="000A4053" w:rsidP="000918AF">
      <w:r>
        <w:separator/>
      </w:r>
    </w:p>
    <w:p w14:paraId="7A0670C2" w14:textId="77777777" w:rsidR="000A4053" w:rsidRDefault="000A4053" w:rsidP="000918AF"/>
  </w:footnote>
  <w:footnote w:type="continuationSeparator" w:id="0">
    <w:p w14:paraId="56B9EBE4" w14:textId="77777777" w:rsidR="000A4053" w:rsidRDefault="000A4053" w:rsidP="000918AF">
      <w:r>
        <w:continuationSeparator/>
      </w:r>
    </w:p>
    <w:p w14:paraId="359B604C" w14:textId="77777777" w:rsidR="000A4053" w:rsidRDefault="000A4053" w:rsidP="000918AF"/>
  </w:footnote>
  <w:footnote w:type="continuationNotice" w:id="1">
    <w:p w14:paraId="769F700D" w14:textId="77777777" w:rsidR="000A4053" w:rsidRDefault="000A4053">
      <w:pPr>
        <w:spacing w:before="0" w:after="0"/>
      </w:pPr>
    </w:p>
  </w:footnote>
  <w:footnote w:id="2">
    <w:p w14:paraId="2BE035D3" w14:textId="594B937A" w:rsidR="005B1EB4" w:rsidRPr="00F12577" w:rsidRDefault="005B1EB4" w:rsidP="005B1EB4">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judikatúra</w:t>
      </w:r>
      <w:r>
        <w:rPr>
          <w:i/>
          <w:sz w:val="16"/>
          <w:szCs w:val="16"/>
        </w:rPr>
        <w:t xml:space="preserve"> </w:t>
      </w:r>
      <w:r w:rsidRPr="00F12577">
        <w:rPr>
          <w:i/>
          <w:sz w:val="16"/>
          <w:szCs w:val="16"/>
        </w:rPr>
        <w:t>= súdna prax; jurisdikcia = súdnictvo, resp. súdna právomoc</w:t>
      </w:r>
    </w:p>
  </w:footnote>
  <w:footnote w:id="3">
    <w:p w14:paraId="58A4B4E4" w14:textId="77777777" w:rsidR="000C1F21" w:rsidRPr="00F12577" w:rsidRDefault="000C1F21" w:rsidP="000C1F21">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 2 ods. 1 písm. e) zákona č. 634/1992 Zb. o ochrane spotrebiteľa v znení zákona Národnej rady Slovenskej republiky č. 220/1996 Z. z. a zákona č. 137/1998 Z. z</w:t>
      </w:r>
    </w:p>
  </w:footnote>
  <w:footnote w:id="4">
    <w:p w14:paraId="395ED84E" w14:textId="2CA9018A" w:rsidR="005B1EB4" w:rsidRPr="006B45E2" w:rsidRDefault="005B1EB4" w:rsidP="005B1EB4">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VARIANT</w:t>
      </w:r>
      <w:r w:rsidR="000C1F21">
        <w:rPr>
          <w:b/>
          <w:i/>
          <w:sz w:val="16"/>
          <w:szCs w:val="16"/>
        </w:rPr>
        <w:t xml:space="preserve"> - </w:t>
      </w:r>
      <w:r w:rsidRPr="006B45E2">
        <w:rPr>
          <w:i/>
          <w:sz w:val="16"/>
          <w:szCs w:val="16"/>
        </w:rPr>
        <w:t>odchýlna podoba, obmena</w:t>
      </w:r>
    </w:p>
  </w:footnote>
  <w:footnote w:id="5">
    <w:p w14:paraId="069CFE48" w14:textId="0250B787" w:rsidR="005B1EB4" w:rsidRPr="006B45E2" w:rsidRDefault="005B1EB4" w:rsidP="005B1EB4">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TYP</w:t>
      </w:r>
      <w:r w:rsidR="000C1F21">
        <w:rPr>
          <w:b/>
          <w:i/>
          <w:sz w:val="16"/>
          <w:szCs w:val="16"/>
        </w:rPr>
        <w:t xml:space="preserve"> - </w:t>
      </w:r>
      <w:r w:rsidRPr="006B45E2">
        <w:rPr>
          <w:b/>
          <w:i/>
          <w:sz w:val="16"/>
          <w:szCs w:val="16"/>
        </w:rPr>
        <w:t xml:space="preserve"> </w:t>
      </w:r>
      <w:r w:rsidRPr="006B45E2">
        <w:rPr>
          <w:i/>
          <w:sz w:val="16"/>
          <w:szCs w:val="16"/>
        </w:rPr>
        <w:t>výrobok ako predstaviteľ celej série</w:t>
      </w:r>
    </w:p>
  </w:footnote>
  <w:footnote w:id="6">
    <w:p w14:paraId="74304AD3" w14:textId="4BF983CE" w:rsidR="008D6DFF" w:rsidRPr="00F12577" w:rsidRDefault="008D6DFF" w:rsidP="008D6DFF">
      <w:pPr>
        <w:pStyle w:val="Textpoznmkypodiarou"/>
        <w:rPr>
          <w:sz w:val="16"/>
          <w:szCs w:val="16"/>
        </w:rPr>
      </w:pPr>
      <w:r w:rsidRPr="00F12577">
        <w:rPr>
          <w:rStyle w:val="Odkaznapoznmkupodiarou"/>
          <w:sz w:val="16"/>
          <w:szCs w:val="16"/>
        </w:rPr>
        <w:footnoteRef/>
      </w:r>
      <w:r w:rsidRPr="00F12577">
        <w:rPr>
          <w:sz w:val="16"/>
          <w:szCs w:val="16"/>
        </w:rPr>
        <w:t xml:space="preserve"> </w:t>
      </w:r>
      <w:r>
        <w:rPr>
          <w:i/>
          <w:sz w:val="16"/>
          <w:szCs w:val="16"/>
        </w:rPr>
        <w:t>ČSN 73 6412</w:t>
      </w:r>
      <w:r w:rsidR="00003AA5">
        <w:rPr>
          <w:i/>
          <w:sz w:val="16"/>
          <w:szCs w:val="16"/>
        </w:rPr>
        <w:t xml:space="preserve"> Geometrické uspořádání koleje tramvajových tratí.</w:t>
      </w:r>
    </w:p>
  </w:footnote>
  <w:footnote w:id="7">
    <w:p w14:paraId="2AF00C77" w14:textId="7D2F40E9" w:rsidR="00705454" w:rsidRPr="007B7FCE" w:rsidRDefault="00705454" w:rsidP="00705454">
      <w:pPr>
        <w:rPr>
          <w:sz w:val="16"/>
          <w:szCs w:val="16"/>
        </w:rPr>
      </w:pPr>
      <w:r w:rsidRPr="007B7FCE">
        <w:rPr>
          <w:rStyle w:val="Odkaznapoznmkupodiarou"/>
          <w:sz w:val="16"/>
          <w:szCs w:val="16"/>
        </w:rPr>
        <w:footnoteRef/>
      </w:r>
      <w:r w:rsidRPr="007B7FCE">
        <w:rPr>
          <w:sz w:val="16"/>
          <w:szCs w:val="16"/>
        </w:rPr>
        <w:t xml:space="preserve"> Projektová činnosť je vybranou činnosťou vo výstavbe (§ 45 ods. 1 písm. a) zákona č. 50/1976 Z. z. v znení neskorších predpisov, ktorá je spracovaná</w:t>
      </w:r>
      <w:r>
        <w:rPr>
          <w:sz w:val="16"/>
          <w:szCs w:val="16"/>
        </w:rPr>
        <w:t>,</w:t>
      </w:r>
      <w:r w:rsidRPr="007B7FCE">
        <w:rPr>
          <w:sz w:val="16"/>
          <w:szCs w:val="16"/>
        </w:rPr>
        <w:t xml:space="preserve"> vykonávaná odborne spôsobilým inžinierom samostatne vo vlastnom mene a na vlastnú zodpovednosť alebo v mene a na zodpovednosť právnickej osoby alebo fyzickej osoby oprávnenej podnikať vo výstavbe.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D726C" w14:textId="77777777" w:rsidR="003A0D02" w:rsidRPr="00407F22" w:rsidRDefault="003A0D02" w:rsidP="000F4B36">
    <w:pPr>
      <w:pStyle w:val="Zkladntext3"/>
      <w:tabs>
        <w:tab w:val="right" w:pos="9214"/>
      </w:tabs>
      <w:suppressAutoHyphens/>
    </w:pPr>
    <w:r w:rsidRPr="00407F22">
      <w:rPr>
        <w:color w:val="000000"/>
      </w:rPr>
      <w:t xml:space="preserve">Modernizácia električkovej trate - Ružinovská </w:t>
    </w:r>
    <w:proofErr w:type="spellStart"/>
    <w:r w:rsidRPr="00407F22">
      <w:rPr>
        <w:color w:val="000000"/>
      </w:rPr>
      <w:t>radiála</w:t>
    </w:r>
    <w:proofErr w:type="spellEnd"/>
    <w:r w:rsidRPr="00407F22">
      <w:tab/>
      <w:t xml:space="preserve">    Hlavné mesto Slovenskej republiky Bratislava</w:t>
    </w:r>
  </w:p>
  <w:p w14:paraId="178B569A" w14:textId="77777777" w:rsidR="003A0D02" w:rsidRPr="00407F22" w:rsidRDefault="003A0D02" w:rsidP="000F4B36">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C1038" w14:textId="77777777" w:rsidR="004E32FE" w:rsidRPr="007D6F10" w:rsidRDefault="004E32FE" w:rsidP="004E32FE">
    <w:pPr>
      <w:pStyle w:val="Hlavika"/>
      <w:pBdr>
        <w:bottom w:val="single" w:sz="4" w:space="1" w:color="7F7F7F" w:themeColor="text1" w:themeTint="80"/>
      </w:pBdr>
      <w:tabs>
        <w:tab w:val="clear" w:pos="9072"/>
        <w:tab w:val="right" w:pos="9355"/>
      </w:tabs>
      <w:rPr>
        <w:color w:val="7F7F7F" w:themeColor="text1" w:themeTint="80"/>
      </w:rPr>
    </w:pPr>
    <w:r w:rsidRPr="007D6F10">
      <w:rPr>
        <w:color w:val="7F7F7F" w:themeColor="text1" w:themeTint="80"/>
      </w:rPr>
      <w:t xml:space="preserve">MET - Ružinovská </w:t>
    </w:r>
    <w:proofErr w:type="spellStart"/>
    <w:r w:rsidRPr="007D6F10">
      <w:rPr>
        <w:color w:val="7F7F7F" w:themeColor="text1" w:themeTint="80"/>
      </w:rPr>
      <w:t>radiála</w:t>
    </w:r>
    <w:proofErr w:type="spellEnd"/>
    <w:r w:rsidRPr="007D6F10">
      <w:rPr>
        <w:color w:val="7F7F7F" w:themeColor="text1" w:themeTint="80"/>
      </w:rPr>
      <w:tab/>
    </w:r>
    <w:r w:rsidRPr="007D6F10">
      <w:rPr>
        <w:color w:val="7F7F7F" w:themeColor="text1" w:themeTint="80"/>
      </w:rPr>
      <w:tab/>
      <w:t>Zväzok 3</w:t>
    </w:r>
    <w:r>
      <w:rPr>
        <w:color w:val="7F7F7F" w:themeColor="text1" w:themeTint="80"/>
      </w:rPr>
      <w:t xml:space="preserve"> – Požiadavky Objednávateľa</w:t>
    </w:r>
  </w:p>
  <w:p w14:paraId="6DB6F4EE" w14:textId="0C0C47CA" w:rsidR="004E32FE" w:rsidRPr="007D6F10" w:rsidRDefault="004E32FE" w:rsidP="004E32FE">
    <w:pPr>
      <w:pStyle w:val="Hlavika"/>
      <w:pBdr>
        <w:bottom w:val="single" w:sz="4" w:space="1" w:color="7F7F7F" w:themeColor="text1" w:themeTint="80"/>
      </w:pBdr>
      <w:tabs>
        <w:tab w:val="clear" w:pos="9072"/>
        <w:tab w:val="right" w:pos="9355"/>
      </w:tabs>
      <w:rPr>
        <w:color w:val="7F7F7F" w:themeColor="text1" w:themeTint="80"/>
      </w:rPr>
    </w:pPr>
    <w:r w:rsidRPr="007D6F10">
      <w:rPr>
        <w:color w:val="7F7F7F" w:themeColor="text1" w:themeTint="80"/>
      </w:rPr>
      <w:t>Práce „žltý FIDIC“</w:t>
    </w:r>
    <w:r w:rsidRPr="007D6F10">
      <w:rPr>
        <w:color w:val="7F7F7F" w:themeColor="text1" w:themeTint="80"/>
      </w:rPr>
      <w:tab/>
    </w:r>
    <w:r w:rsidRPr="007D6F10">
      <w:rPr>
        <w:color w:val="7F7F7F" w:themeColor="text1" w:themeTint="80"/>
      </w:rPr>
      <w:tab/>
    </w:r>
    <w:r>
      <w:rPr>
        <w:color w:val="7F7F7F" w:themeColor="text1" w:themeTint="80"/>
      </w:rPr>
      <w:t xml:space="preserve">Časť </w:t>
    </w:r>
    <w:r w:rsidR="00D143AE">
      <w:rPr>
        <w:color w:val="7F7F7F" w:themeColor="text1" w:themeTint="80"/>
      </w:rPr>
      <w:t>3</w:t>
    </w:r>
    <w:r>
      <w:rPr>
        <w:color w:val="7F7F7F" w:themeColor="text1" w:themeTint="80"/>
      </w:rPr>
      <w:t xml:space="preserve"> – </w:t>
    </w:r>
    <w:r w:rsidR="00D143AE">
      <w:rPr>
        <w:color w:val="7F7F7F" w:themeColor="text1" w:themeTint="80"/>
      </w:rPr>
      <w:t>Zvláštne</w:t>
    </w:r>
    <w:r>
      <w:rPr>
        <w:color w:val="7F7F7F" w:themeColor="text1" w:themeTint="80"/>
      </w:rPr>
      <w:t xml:space="preserve"> TKP</w:t>
    </w:r>
  </w:p>
  <w:p w14:paraId="51447645" w14:textId="77777777" w:rsidR="00280910" w:rsidRPr="005B0188" w:rsidRDefault="00280910" w:rsidP="000918A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F3E55" w14:textId="77777777" w:rsidR="004E32FE" w:rsidRPr="007D6F10" w:rsidRDefault="004E32FE" w:rsidP="004E32FE">
    <w:pPr>
      <w:pStyle w:val="Hlavika"/>
      <w:pBdr>
        <w:bottom w:val="single" w:sz="4" w:space="1" w:color="7F7F7F" w:themeColor="text1" w:themeTint="80"/>
      </w:pBdr>
      <w:tabs>
        <w:tab w:val="clear" w:pos="9072"/>
        <w:tab w:val="right" w:pos="9355"/>
      </w:tabs>
      <w:rPr>
        <w:color w:val="7F7F7F" w:themeColor="text1" w:themeTint="80"/>
      </w:rPr>
    </w:pPr>
    <w:bookmarkStart w:id="142" w:name="_Hlk61952585"/>
    <w:r w:rsidRPr="007D6F10">
      <w:rPr>
        <w:color w:val="7F7F7F" w:themeColor="text1" w:themeTint="80"/>
      </w:rPr>
      <w:t xml:space="preserve">MET - Ružinovská </w:t>
    </w:r>
    <w:proofErr w:type="spellStart"/>
    <w:r w:rsidRPr="007D6F10">
      <w:rPr>
        <w:color w:val="7F7F7F" w:themeColor="text1" w:themeTint="80"/>
      </w:rPr>
      <w:t>radiála</w:t>
    </w:r>
    <w:proofErr w:type="spellEnd"/>
    <w:r w:rsidRPr="007D6F10">
      <w:rPr>
        <w:color w:val="7F7F7F" w:themeColor="text1" w:themeTint="80"/>
      </w:rPr>
      <w:tab/>
    </w:r>
    <w:r w:rsidRPr="007D6F10">
      <w:rPr>
        <w:color w:val="7F7F7F" w:themeColor="text1" w:themeTint="80"/>
      </w:rPr>
      <w:tab/>
      <w:t>Zväzok 3</w:t>
    </w:r>
    <w:r>
      <w:rPr>
        <w:color w:val="7F7F7F" w:themeColor="text1" w:themeTint="80"/>
      </w:rPr>
      <w:t xml:space="preserve"> – Požiadavky Objednávateľa</w:t>
    </w:r>
  </w:p>
  <w:p w14:paraId="7566FDB2" w14:textId="600B48D0" w:rsidR="004E32FE" w:rsidRPr="007D6F10" w:rsidRDefault="004E32FE" w:rsidP="004E32FE">
    <w:pPr>
      <w:pStyle w:val="Hlavika"/>
      <w:pBdr>
        <w:bottom w:val="single" w:sz="4" w:space="1" w:color="7F7F7F" w:themeColor="text1" w:themeTint="80"/>
      </w:pBdr>
      <w:tabs>
        <w:tab w:val="clear" w:pos="9072"/>
        <w:tab w:val="right" w:pos="9355"/>
      </w:tabs>
      <w:rPr>
        <w:color w:val="7F7F7F" w:themeColor="text1" w:themeTint="80"/>
      </w:rPr>
    </w:pPr>
    <w:r w:rsidRPr="007D6F10">
      <w:rPr>
        <w:color w:val="7F7F7F" w:themeColor="text1" w:themeTint="80"/>
      </w:rPr>
      <w:t>Práce „žltý FIDIC“</w:t>
    </w:r>
    <w:r w:rsidRPr="007D6F10">
      <w:rPr>
        <w:color w:val="7F7F7F" w:themeColor="text1" w:themeTint="80"/>
      </w:rPr>
      <w:tab/>
    </w:r>
    <w:r w:rsidRPr="007D6F10">
      <w:rPr>
        <w:color w:val="7F7F7F" w:themeColor="text1" w:themeTint="80"/>
      </w:rPr>
      <w:tab/>
    </w:r>
    <w:r>
      <w:rPr>
        <w:color w:val="7F7F7F" w:themeColor="text1" w:themeTint="80"/>
      </w:rPr>
      <w:t xml:space="preserve">Časť </w:t>
    </w:r>
    <w:r w:rsidR="00D143AE">
      <w:rPr>
        <w:color w:val="7F7F7F" w:themeColor="text1" w:themeTint="80"/>
      </w:rPr>
      <w:t>3</w:t>
    </w:r>
    <w:r>
      <w:rPr>
        <w:color w:val="7F7F7F" w:themeColor="text1" w:themeTint="80"/>
      </w:rPr>
      <w:t xml:space="preserve"> – </w:t>
    </w:r>
    <w:r w:rsidR="00D143AE">
      <w:rPr>
        <w:color w:val="7F7F7F" w:themeColor="text1" w:themeTint="80"/>
      </w:rPr>
      <w:t>Zvláštne</w:t>
    </w:r>
    <w:r>
      <w:rPr>
        <w:color w:val="7F7F7F" w:themeColor="text1" w:themeTint="80"/>
      </w:rPr>
      <w:t xml:space="preserve"> TKP</w:t>
    </w:r>
  </w:p>
  <w:p w14:paraId="46E2B43B" w14:textId="18958AB8" w:rsidR="00280910" w:rsidRPr="004E32FE" w:rsidRDefault="00280910" w:rsidP="004E32FE">
    <w:pPr>
      <w:pStyle w:val="Hlavika"/>
    </w:pPr>
  </w:p>
  <w:bookmarkEnd w:id="14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67340" w14:textId="77777777" w:rsidR="00280910" w:rsidRDefault="00280910" w:rsidP="000918A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CEB75C"/>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BB30C106"/>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6994DE1E"/>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C400EB74"/>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9410C5F6"/>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0C4B6"/>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B4A0B0"/>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B26FFCA"/>
    <w:lvl w:ilvl="0">
      <w:start w:val="1"/>
      <w:numFmt w:val="bullet"/>
      <w:pStyle w:val="Zo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644D66"/>
    <w:lvl w:ilvl="0">
      <w:start w:val="1"/>
      <w:numFmt w:val="decimal"/>
      <w:pStyle w:val="slovanzoznam"/>
      <w:lvlText w:val="%1."/>
      <w:lvlJc w:val="left"/>
      <w:pPr>
        <w:tabs>
          <w:tab w:val="num" w:pos="360"/>
        </w:tabs>
        <w:ind w:left="360" w:hanging="360"/>
      </w:pPr>
    </w:lvl>
  </w:abstractNum>
  <w:abstractNum w:abstractNumId="9" w15:restartNumberingAfterBreak="0">
    <w:nsid w:val="FFFFFF89"/>
    <w:multiLevelType w:val="singleLevel"/>
    <w:tmpl w:val="209695B6"/>
    <w:lvl w:ilvl="0">
      <w:start w:val="1"/>
      <w:numFmt w:val="bullet"/>
      <w:pStyle w:val="Zoznamsodrkami"/>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E8768DAA"/>
    <w:lvl w:ilvl="0">
      <w:numFmt w:val="decimal"/>
      <w:pStyle w:val="zarkaprv"/>
      <w:lvlText w:val="*"/>
      <w:lvlJc w:val="left"/>
    </w:lvl>
  </w:abstractNum>
  <w:abstractNum w:abstractNumId="11" w15:restartNumberingAfterBreak="0">
    <w:nsid w:val="00000002"/>
    <w:multiLevelType w:val="singleLevel"/>
    <w:tmpl w:val="00000002"/>
    <w:name w:val="WW8Num2"/>
    <w:lvl w:ilvl="0">
      <w:start w:val="2"/>
      <w:numFmt w:val="bullet"/>
      <w:lvlText w:val="-"/>
      <w:lvlJc w:val="left"/>
      <w:pPr>
        <w:tabs>
          <w:tab w:val="num" w:pos="900"/>
        </w:tabs>
        <w:ind w:left="900" w:hanging="360"/>
      </w:pPr>
      <w:rPr>
        <w:rFonts w:ascii="Times New Roman" w:hAnsi="Times New Roman" w:cs="Times New Roman"/>
      </w:rPr>
    </w:lvl>
  </w:abstractNum>
  <w:abstractNum w:abstractNumId="12" w15:restartNumberingAfterBreak="0">
    <w:nsid w:val="0DA94024"/>
    <w:multiLevelType w:val="hybridMultilevel"/>
    <w:tmpl w:val="FFCE2AAA"/>
    <w:lvl w:ilvl="0" w:tplc="B11AA4D6">
      <w:start w:val="1"/>
      <w:numFmt w:val="bullet"/>
      <w:pStyle w:val="odrkaprv"/>
      <w:lvlText w:val=""/>
      <w:lvlJc w:val="left"/>
      <w:pPr>
        <w:tabs>
          <w:tab w:val="num" w:pos="1494"/>
        </w:tabs>
        <w:ind w:left="1134" w:firstLine="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F27E81"/>
    <w:multiLevelType w:val="hybridMultilevel"/>
    <w:tmpl w:val="C3A079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3FF3499"/>
    <w:multiLevelType w:val="hybridMultilevel"/>
    <w:tmpl w:val="43D49ED4"/>
    <w:lvl w:ilvl="0" w:tplc="BE02F066">
      <w:start w:val="1"/>
      <w:numFmt w:val="bullet"/>
      <w:pStyle w:val="odskok"/>
      <w:lvlText w:val=""/>
      <w:lvlJc w:val="left"/>
      <w:pPr>
        <w:tabs>
          <w:tab w:val="num" w:pos="340"/>
        </w:tabs>
        <w:ind w:left="454" w:hanging="45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56448D"/>
    <w:multiLevelType w:val="hybridMultilevel"/>
    <w:tmpl w:val="29E0D05E"/>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AC15674"/>
    <w:multiLevelType w:val="hybridMultilevel"/>
    <w:tmpl w:val="B99E6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CEC0D80"/>
    <w:multiLevelType w:val="hybridMultilevel"/>
    <w:tmpl w:val="14F661BA"/>
    <w:lvl w:ilvl="0" w:tplc="21DA11FA">
      <w:start w:val="1"/>
      <w:numFmt w:val="bullet"/>
      <w:lvlText w:val=""/>
      <w:lvlJc w:val="left"/>
      <w:pPr>
        <w:ind w:left="720" w:hanging="360"/>
      </w:pPr>
      <w:rPr>
        <w:rFonts w:ascii="Symbol" w:hAnsi="Symbol" w:hint="default"/>
      </w:rPr>
    </w:lvl>
    <w:lvl w:ilvl="1" w:tplc="E9980FBC" w:tentative="1">
      <w:start w:val="1"/>
      <w:numFmt w:val="bullet"/>
      <w:lvlText w:val="o"/>
      <w:lvlJc w:val="left"/>
      <w:pPr>
        <w:ind w:left="1440" w:hanging="360"/>
      </w:pPr>
      <w:rPr>
        <w:rFonts w:ascii="Courier New" w:hAnsi="Courier New" w:cs="Courier New" w:hint="default"/>
      </w:rPr>
    </w:lvl>
    <w:lvl w:ilvl="2" w:tplc="FFF626EE" w:tentative="1">
      <w:start w:val="1"/>
      <w:numFmt w:val="bullet"/>
      <w:lvlText w:val=""/>
      <w:lvlJc w:val="left"/>
      <w:pPr>
        <w:ind w:left="2160" w:hanging="360"/>
      </w:pPr>
      <w:rPr>
        <w:rFonts w:ascii="Wingdings" w:hAnsi="Wingdings" w:hint="default"/>
      </w:rPr>
    </w:lvl>
    <w:lvl w:ilvl="3" w:tplc="CA361C2E" w:tentative="1">
      <w:start w:val="1"/>
      <w:numFmt w:val="bullet"/>
      <w:lvlText w:val=""/>
      <w:lvlJc w:val="left"/>
      <w:pPr>
        <w:ind w:left="2880" w:hanging="360"/>
      </w:pPr>
      <w:rPr>
        <w:rFonts w:ascii="Symbol" w:hAnsi="Symbol" w:hint="default"/>
      </w:rPr>
    </w:lvl>
    <w:lvl w:ilvl="4" w:tplc="89FAAA3A" w:tentative="1">
      <w:start w:val="1"/>
      <w:numFmt w:val="bullet"/>
      <w:lvlText w:val="o"/>
      <w:lvlJc w:val="left"/>
      <w:pPr>
        <w:ind w:left="3600" w:hanging="360"/>
      </w:pPr>
      <w:rPr>
        <w:rFonts w:ascii="Courier New" w:hAnsi="Courier New" w:cs="Courier New" w:hint="default"/>
      </w:rPr>
    </w:lvl>
    <w:lvl w:ilvl="5" w:tplc="DFFA2382" w:tentative="1">
      <w:start w:val="1"/>
      <w:numFmt w:val="bullet"/>
      <w:lvlText w:val=""/>
      <w:lvlJc w:val="left"/>
      <w:pPr>
        <w:ind w:left="4320" w:hanging="360"/>
      </w:pPr>
      <w:rPr>
        <w:rFonts w:ascii="Wingdings" w:hAnsi="Wingdings" w:hint="default"/>
      </w:rPr>
    </w:lvl>
    <w:lvl w:ilvl="6" w:tplc="9A9CFC58" w:tentative="1">
      <w:start w:val="1"/>
      <w:numFmt w:val="bullet"/>
      <w:lvlText w:val=""/>
      <w:lvlJc w:val="left"/>
      <w:pPr>
        <w:ind w:left="5040" w:hanging="360"/>
      </w:pPr>
      <w:rPr>
        <w:rFonts w:ascii="Symbol" w:hAnsi="Symbol" w:hint="default"/>
      </w:rPr>
    </w:lvl>
    <w:lvl w:ilvl="7" w:tplc="65B092DA" w:tentative="1">
      <w:start w:val="1"/>
      <w:numFmt w:val="bullet"/>
      <w:lvlText w:val="o"/>
      <w:lvlJc w:val="left"/>
      <w:pPr>
        <w:ind w:left="5760" w:hanging="360"/>
      </w:pPr>
      <w:rPr>
        <w:rFonts w:ascii="Courier New" w:hAnsi="Courier New" w:cs="Courier New" w:hint="default"/>
      </w:rPr>
    </w:lvl>
    <w:lvl w:ilvl="8" w:tplc="1D64EF64" w:tentative="1">
      <w:start w:val="1"/>
      <w:numFmt w:val="bullet"/>
      <w:lvlText w:val=""/>
      <w:lvlJc w:val="left"/>
      <w:pPr>
        <w:ind w:left="6480" w:hanging="360"/>
      </w:pPr>
      <w:rPr>
        <w:rFonts w:ascii="Wingdings" w:hAnsi="Wingdings" w:hint="default"/>
      </w:rPr>
    </w:lvl>
  </w:abstractNum>
  <w:abstractNum w:abstractNumId="18" w15:restartNumberingAfterBreak="0">
    <w:nsid w:val="310A0B16"/>
    <w:multiLevelType w:val="multilevel"/>
    <w:tmpl w:val="2DCC70FC"/>
    <w:styleLink w:val="tl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3CE736E2"/>
    <w:multiLevelType w:val="hybridMultilevel"/>
    <w:tmpl w:val="7CFC4B5A"/>
    <w:lvl w:ilvl="0" w:tplc="08700EF0">
      <w:numFmt w:val="bullet"/>
      <w:pStyle w:val="odrkadruh"/>
      <w:lvlText w:val="○"/>
      <w:lvlJc w:val="left"/>
      <w:pPr>
        <w:ind w:left="1287" w:hanging="360"/>
      </w:pPr>
      <w:rPr>
        <w:rFonts w:ascii="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0"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E6D216B"/>
    <w:multiLevelType w:val="hybridMultilevel"/>
    <w:tmpl w:val="762613A8"/>
    <w:lvl w:ilvl="0" w:tplc="6CAA3716">
      <w:start w:val="4"/>
      <w:numFmt w:val="lowerLetter"/>
      <w:lvlText w:val="%1)"/>
      <w:lvlJc w:val="left"/>
      <w:pPr>
        <w:ind w:left="898" w:hanging="361"/>
      </w:pPr>
      <w:rPr>
        <w:rFonts w:ascii="Microsoft Sans Serif" w:eastAsia="Microsoft Sans Serif" w:hAnsi="Microsoft Sans Serif" w:cs="Microsoft Sans Serif" w:hint="default"/>
        <w:spacing w:val="0"/>
        <w:w w:val="100"/>
        <w:sz w:val="22"/>
        <w:szCs w:val="22"/>
        <w:lang w:val="sk-SK" w:eastAsia="en-US" w:bidi="ar-SA"/>
      </w:rPr>
    </w:lvl>
    <w:lvl w:ilvl="1" w:tplc="C1D8215E">
      <w:numFmt w:val="bullet"/>
      <w:lvlText w:val="•"/>
      <w:lvlJc w:val="left"/>
      <w:pPr>
        <w:ind w:left="1774" w:hanging="361"/>
      </w:pPr>
      <w:rPr>
        <w:rFonts w:hint="default"/>
        <w:lang w:val="sk-SK" w:eastAsia="en-US" w:bidi="ar-SA"/>
      </w:rPr>
    </w:lvl>
    <w:lvl w:ilvl="2" w:tplc="9336EAE0">
      <w:numFmt w:val="bullet"/>
      <w:lvlText w:val="•"/>
      <w:lvlJc w:val="left"/>
      <w:pPr>
        <w:ind w:left="2648" w:hanging="361"/>
      </w:pPr>
      <w:rPr>
        <w:rFonts w:hint="default"/>
        <w:lang w:val="sk-SK" w:eastAsia="en-US" w:bidi="ar-SA"/>
      </w:rPr>
    </w:lvl>
    <w:lvl w:ilvl="3" w:tplc="51685BD4">
      <w:numFmt w:val="bullet"/>
      <w:lvlText w:val="•"/>
      <w:lvlJc w:val="left"/>
      <w:pPr>
        <w:ind w:left="3522" w:hanging="361"/>
      </w:pPr>
      <w:rPr>
        <w:rFonts w:hint="default"/>
        <w:lang w:val="sk-SK" w:eastAsia="en-US" w:bidi="ar-SA"/>
      </w:rPr>
    </w:lvl>
    <w:lvl w:ilvl="4" w:tplc="25B8691C">
      <w:numFmt w:val="bullet"/>
      <w:lvlText w:val="•"/>
      <w:lvlJc w:val="left"/>
      <w:pPr>
        <w:ind w:left="4396" w:hanging="361"/>
      </w:pPr>
      <w:rPr>
        <w:rFonts w:hint="default"/>
        <w:lang w:val="sk-SK" w:eastAsia="en-US" w:bidi="ar-SA"/>
      </w:rPr>
    </w:lvl>
    <w:lvl w:ilvl="5" w:tplc="EC0ADCEC">
      <w:numFmt w:val="bullet"/>
      <w:lvlText w:val="•"/>
      <w:lvlJc w:val="left"/>
      <w:pPr>
        <w:ind w:left="5270" w:hanging="361"/>
      </w:pPr>
      <w:rPr>
        <w:rFonts w:hint="default"/>
        <w:lang w:val="sk-SK" w:eastAsia="en-US" w:bidi="ar-SA"/>
      </w:rPr>
    </w:lvl>
    <w:lvl w:ilvl="6" w:tplc="DFFC5FF4">
      <w:numFmt w:val="bullet"/>
      <w:lvlText w:val="•"/>
      <w:lvlJc w:val="left"/>
      <w:pPr>
        <w:ind w:left="6144" w:hanging="361"/>
      </w:pPr>
      <w:rPr>
        <w:rFonts w:hint="default"/>
        <w:lang w:val="sk-SK" w:eastAsia="en-US" w:bidi="ar-SA"/>
      </w:rPr>
    </w:lvl>
    <w:lvl w:ilvl="7" w:tplc="744E5964">
      <w:numFmt w:val="bullet"/>
      <w:lvlText w:val="•"/>
      <w:lvlJc w:val="left"/>
      <w:pPr>
        <w:ind w:left="7018" w:hanging="361"/>
      </w:pPr>
      <w:rPr>
        <w:rFonts w:hint="default"/>
        <w:lang w:val="sk-SK" w:eastAsia="en-US" w:bidi="ar-SA"/>
      </w:rPr>
    </w:lvl>
    <w:lvl w:ilvl="8" w:tplc="B68CB054">
      <w:numFmt w:val="bullet"/>
      <w:lvlText w:val="•"/>
      <w:lvlJc w:val="left"/>
      <w:pPr>
        <w:ind w:left="7892" w:hanging="361"/>
      </w:pPr>
      <w:rPr>
        <w:rFonts w:hint="default"/>
        <w:lang w:val="sk-SK" w:eastAsia="en-US" w:bidi="ar-SA"/>
      </w:rPr>
    </w:lvl>
  </w:abstractNum>
  <w:abstractNum w:abstractNumId="22" w15:restartNumberingAfterBreak="0">
    <w:nsid w:val="400F3500"/>
    <w:multiLevelType w:val="multilevel"/>
    <w:tmpl w:val="041B0025"/>
    <w:styleLink w:val="tl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A1665BA"/>
    <w:multiLevelType w:val="hybridMultilevel"/>
    <w:tmpl w:val="BE124A02"/>
    <w:lvl w:ilvl="0" w:tplc="B21677A0">
      <w:numFmt w:val="bullet"/>
      <w:lvlText w:val=""/>
      <w:lvlJc w:val="left"/>
      <w:pPr>
        <w:ind w:left="898" w:hanging="361"/>
      </w:pPr>
      <w:rPr>
        <w:rFonts w:ascii="Symbol" w:eastAsia="Symbol" w:hAnsi="Symbol" w:cs="Symbol" w:hint="default"/>
        <w:w w:val="100"/>
        <w:sz w:val="22"/>
        <w:szCs w:val="22"/>
        <w:lang w:val="sk-SK" w:eastAsia="en-US" w:bidi="ar-SA"/>
      </w:rPr>
    </w:lvl>
    <w:lvl w:ilvl="1" w:tplc="CEA62BF8">
      <w:numFmt w:val="bullet"/>
      <w:lvlText w:val="•"/>
      <w:lvlJc w:val="left"/>
      <w:pPr>
        <w:ind w:left="1774" w:hanging="361"/>
      </w:pPr>
      <w:rPr>
        <w:rFonts w:hint="default"/>
        <w:lang w:val="sk-SK" w:eastAsia="en-US" w:bidi="ar-SA"/>
      </w:rPr>
    </w:lvl>
    <w:lvl w:ilvl="2" w:tplc="32543ADE">
      <w:numFmt w:val="bullet"/>
      <w:lvlText w:val="•"/>
      <w:lvlJc w:val="left"/>
      <w:pPr>
        <w:ind w:left="2648" w:hanging="361"/>
      </w:pPr>
      <w:rPr>
        <w:rFonts w:hint="default"/>
        <w:lang w:val="sk-SK" w:eastAsia="en-US" w:bidi="ar-SA"/>
      </w:rPr>
    </w:lvl>
    <w:lvl w:ilvl="3" w:tplc="C18A4E5A">
      <w:numFmt w:val="bullet"/>
      <w:lvlText w:val="•"/>
      <w:lvlJc w:val="left"/>
      <w:pPr>
        <w:ind w:left="3522" w:hanging="361"/>
      </w:pPr>
      <w:rPr>
        <w:rFonts w:hint="default"/>
        <w:lang w:val="sk-SK" w:eastAsia="en-US" w:bidi="ar-SA"/>
      </w:rPr>
    </w:lvl>
    <w:lvl w:ilvl="4" w:tplc="21F046DE">
      <w:numFmt w:val="bullet"/>
      <w:lvlText w:val="•"/>
      <w:lvlJc w:val="left"/>
      <w:pPr>
        <w:ind w:left="4396" w:hanging="361"/>
      </w:pPr>
      <w:rPr>
        <w:rFonts w:hint="default"/>
        <w:lang w:val="sk-SK" w:eastAsia="en-US" w:bidi="ar-SA"/>
      </w:rPr>
    </w:lvl>
    <w:lvl w:ilvl="5" w:tplc="0C94E586">
      <w:numFmt w:val="bullet"/>
      <w:lvlText w:val="•"/>
      <w:lvlJc w:val="left"/>
      <w:pPr>
        <w:ind w:left="5270" w:hanging="361"/>
      </w:pPr>
      <w:rPr>
        <w:rFonts w:hint="default"/>
        <w:lang w:val="sk-SK" w:eastAsia="en-US" w:bidi="ar-SA"/>
      </w:rPr>
    </w:lvl>
    <w:lvl w:ilvl="6" w:tplc="09CC2010">
      <w:numFmt w:val="bullet"/>
      <w:lvlText w:val="•"/>
      <w:lvlJc w:val="left"/>
      <w:pPr>
        <w:ind w:left="6144" w:hanging="361"/>
      </w:pPr>
      <w:rPr>
        <w:rFonts w:hint="default"/>
        <w:lang w:val="sk-SK" w:eastAsia="en-US" w:bidi="ar-SA"/>
      </w:rPr>
    </w:lvl>
    <w:lvl w:ilvl="7" w:tplc="52A29596">
      <w:numFmt w:val="bullet"/>
      <w:lvlText w:val="•"/>
      <w:lvlJc w:val="left"/>
      <w:pPr>
        <w:ind w:left="7018" w:hanging="361"/>
      </w:pPr>
      <w:rPr>
        <w:rFonts w:hint="default"/>
        <w:lang w:val="sk-SK" w:eastAsia="en-US" w:bidi="ar-SA"/>
      </w:rPr>
    </w:lvl>
    <w:lvl w:ilvl="8" w:tplc="203263BE">
      <w:numFmt w:val="bullet"/>
      <w:lvlText w:val="•"/>
      <w:lvlJc w:val="left"/>
      <w:pPr>
        <w:ind w:left="7892" w:hanging="361"/>
      </w:pPr>
      <w:rPr>
        <w:rFonts w:hint="default"/>
        <w:lang w:val="sk-SK" w:eastAsia="en-US" w:bidi="ar-SA"/>
      </w:rPr>
    </w:lvl>
  </w:abstractNum>
  <w:abstractNum w:abstractNumId="24" w15:restartNumberingAfterBreak="0">
    <w:nsid w:val="4A1C4960"/>
    <w:multiLevelType w:val="hybridMultilevel"/>
    <w:tmpl w:val="3A68F2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B525575"/>
    <w:multiLevelType w:val="hybridMultilevel"/>
    <w:tmpl w:val="623062B2"/>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CE835F9"/>
    <w:multiLevelType w:val="hybridMultilevel"/>
    <w:tmpl w:val="C3866586"/>
    <w:lvl w:ilvl="0" w:tplc="2034CC30">
      <w:start w:val="1"/>
      <w:numFmt w:val="lowerLetter"/>
      <w:lvlText w:val="%1)"/>
      <w:lvlJc w:val="left"/>
      <w:pPr>
        <w:ind w:left="898" w:hanging="361"/>
      </w:pPr>
      <w:rPr>
        <w:rFonts w:ascii="Times New Roman" w:eastAsia="Microsoft Sans Serif" w:hAnsi="Times New Roman" w:cs="Times New Roman" w:hint="default"/>
        <w:spacing w:val="0"/>
        <w:w w:val="100"/>
        <w:sz w:val="22"/>
        <w:szCs w:val="22"/>
        <w:lang w:val="sk-SK" w:eastAsia="en-US" w:bidi="ar-SA"/>
      </w:rPr>
    </w:lvl>
    <w:lvl w:ilvl="1" w:tplc="A3521A64">
      <w:numFmt w:val="bullet"/>
      <w:lvlText w:val="•"/>
      <w:lvlJc w:val="left"/>
      <w:pPr>
        <w:ind w:left="1774" w:hanging="361"/>
      </w:pPr>
      <w:rPr>
        <w:rFonts w:hint="default"/>
        <w:lang w:val="sk-SK" w:eastAsia="en-US" w:bidi="ar-SA"/>
      </w:rPr>
    </w:lvl>
    <w:lvl w:ilvl="2" w:tplc="C05E8F46">
      <w:numFmt w:val="bullet"/>
      <w:lvlText w:val="•"/>
      <w:lvlJc w:val="left"/>
      <w:pPr>
        <w:ind w:left="2648" w:hanging="361"/>
      </w:pPr>
      <w:rPr>
        <w:rFonts w:hint="default"/>
        <w:lang w:val="sk-SK" w:eastAsia="en-US" w:bidi="ar-SA"/>
      </w:rPr>
    </w:lvl>
    <w:lvl w:ilvl="3" w:tplc="FD4C0878">
      <w:numFmt w:val="bullet"/>
      <w:lvlText w:val="•"/>
      <w:lvlJc w:val="left"/>
      <w:pPr>
        <w:ind w:left="3522" w:hanging="361"/>
      </w:pPr>
      <w:rPr>
        <w:rFonts w:hint="default"/>
        <w:lang w:val="sk-SK" w:eastAsia="en-US" w:bidi="ar-SA"/>
      </w:rPr>
    </w:lvl>
    <w:lvl w:ilvl="4" w:tplc="1F729F3C">
      <w:numFmt w:val="bullet"/>
      <w:lvlText w:val="•"/>
      <w:lvlJc w:val="left"/>
      <w:pPr>
        <w:ind w:left="4396" w:hanging="361"/>
      </w:pPr>
      <w:rPr>
        <w:rFonts w:hint="default"/>
        <w:lang w:val="sk-SK" w:eastAsia="en-US" w:bidi="ar-SA"/>
      </w:rPr>
    </w:lvl>
    <w:lvl w:ilvl="5" w:tplc="3C423670">
      <w:numFmt w:val="bullet"/>
      <w:lvlText w:val="•"/>
      <w:lvlJc w:val="left"/>
      <w:pPr>
        <w:ind w:left="5270" w:hanging="361"/>
      </w:pPr>
      <w:rPr>
        <w:rFonts w:hint="default"/>
        <w:lang w:val="sk-SK" w:eastAsia="en-US" w:bidi="ar-SA"/>
      </w:rPr>
    </w:lvl>
    <w:lvl w:ilvl="6" w:tplc="F670C6E8">
      <w:numFmt w:val="bullet"/>
      <w:lvlText w:val="•"/>
      <w:lvlJc w:val="left"/>
      <w:pPr>
        <w:ind w:left="6144" w:hanging="361"/>
      </w:pPr>
      <w:rPr>
        <w:rFonts w:hint="default"/>
        <w:lang w:val="sk-SK" w:eastAsia="en-US" w:bidi="ar-SA"/>
      </w:rPr>
    </w:lvl>
    <w:lvl w:ilvl="7" w:tplc="2FAEA46E">
      <w:numFmt w:val="bullet"/>
      <w:lvlText w:val="•"/>
      <w:lvlJc w:val="left"/>
      <w:pPr>
        <w:ind w:left="7018" w:hanging="361"/>
      </w:pPr>
      <w:rPr>
        <w:rFonts w:hint="default"/>
        <w:lang w:val="sk-SK" w:eastAsia="en-US" w:bidi="ar-SA"/>
      </w:rPr>
    </w:lvl>
    <w:lvl w:ilvl="8" w:tplc="BD8637E2">
      <w:numFmt w:val="bullet"/>
      <w:lvlText w:val="•"/>
      <w:lvlJc w:val="left"/>
      <w:pPr>
        <w:ind w:left="7892" w:hanging="361"/>
      </w:pPr>
      <w:rPr>
        <w:rFonts w:hint="default"/>
        <w:lang w:val="sk-SK" w:eastAsia="en-US" w:bidi="ar-SA"/>
      </w:rPr>
    </w:lvl>
  </w:abstractNum>
  <w:abstractNum w:abstractNumId="27" w15:restartNumberingAfterBreak="0">
    <w:nsid w:val="51C375DE"/>
    <w:multiLevelType w:val="multilevel"/>
    <w:tmpl w:val="041B0025"/>
    <w:styleLink w:val="tl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26C3FEF"/>
    <w:multiLevelType w:val="hybridMultilevel"/>
    <w:tmpl w:val="07360FDC"/>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5F85058"/>
    <w:multiLevelType w:val="multilevel"/>
    <w:tmpl w:val="80D4D4F8"/>
    <w:styleLink w:val="tlSodrkami"/>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1364"/>
        </w:tabs>
        <w:ind w:left="1364" w:hanging="284"/>
      </w:pPr>
      <w:rPr>
        <w:rFonts w:ascii="Symbol" w:hAnsi="Symbol"/>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121EF0"/>
    <w:multiLevelType w:val="multilevel"/>
    <w:tmpl w:val="041B001D"/>
    <w:styleLink w:val="tl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5F0EAF"/>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2027A35"/>
    <w:multiLevelType w:val="multilevel"/>
    <w:tmpl w:val="041B0023"/>
    <w:styleLink w:val="lnokalebosekcia"/>
    <w:lvl w:ilvl="0">
      <w:start w:val="1"/>
      <w:numFmt w:val="upperRoman"/>
      <w:lvlText w:val="Článok %1."/>
      <w:lvlJc w:val="left"/>
      <w:pPr>
        <w:tabs>
          <w:tab w:val="num" w:pos="1440"/>
        </w:tabs>
        <w:ind w:left="0" w:firstLine="0"/>
      </w:pPr>
    </w:lvl>
    <w:lvl w:ilvl="1">
      <w:start w:val="1"/>
      <w:numFmt w:val="decimalZero"/>
      <w:isLgl/>
      <w:lvlText w:val="Sekcia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74070D88"/>
    <w:multiLevelType w:val="singleLevel"/>
    <w:tmpl w:val="22FA3F6A"/>
    <w:lvl w:ilvl="0">
      <w:start w:val="1"/>
      <w:numFmt w:val="bullet"/>
      <w:pStyle w:val="zarkadruh"/>
      <w:lvlText w:val=""/>
      <w:lvlJc w:val="left"/>
      <w:pPr>
        <w:tabs>
          <w:tab w:val="num" w:pos="510"/>
        </w:tabs>
        <w:ind w:left="510" w:hanging="397"/>
      </w:pPr>
      <w:rPr>
        <w:rFonts w:ascii="Symbol" w:hAnsi="Symbol" w:hint="default"/>
      </w:rPr>
    </w:lvl>
  </w:abstractNum>
  <w:abstractNum w:abstractNumId="34" w15:restartNumberingAfterBreak="0">
    <w:nsid w:val="74437FB0"/>
    <w:multiLevelType w:val="hybridMultilevel"/>
    <w:tmpl w:val="8D7C4C9E"/>
    <w:lvl w:ilvl="0" w:tplc="8864F7F6">
      <w:start w:val="1"/>
      <w:numFmt w:val="bullet"/>
      <w:pStyle w:val="odskokprv"/>
      <w:lvlText w:val=""/>
      <w:lvlJc w:val="left"/>
      <w:pPr>
        <w:tabs>
          <w:tab w:val="num" w:pos="624"/>
        </w:tabs>
        <w:ind w:left="680" w:hanging="453"/>
      </w:pPr>
      <w:rPr>
        <w:rFonts w:ascii="Symbol" w:hAnsi="Symbol" w:hint="default"/>
        <w:color w:val="auto"/>
      </w:rPr>
    </w:lvl>
    <w:lvl w:ilvl="1" w:tplc="3E325F5C" w:tentative="1">
      <w:start w:val="1"/>
      <w:numFmt w:val="bullet"/>
      <w:lvlText w:val="o"/>
      <w:lvlJc w:val="left"/>
      <w:pPr>
        <w:tabs>
          <w:tab w:val="num" w:pos="1440"/>
        </w:tabs>
        <w:ind w:left="1440" w:hanging="360"/>
      </w:pPr>
      <w:rPr>
        <w:rFonts w:ascii="Courier New" w:hAnsi="Courier New" w:cs="Courier New" w:hint="default"/>
      </w:rPr>
    </w:lvl>
    <w:lvl w:ilvl="2" w:tplc="CB02B18E" w:tentative="1">
      <w:start w:val="1"/>
      <w:numFmt w:val="bullet"/>
      <w:lvlText w:val=""/>
      <w:lvlJc w:val="left"/>
      <w:pPr>
        <w:tabs>
          <w:tab w:val="num" w:pos="2160"/>
        </w:tabs>
        <w:ind w:left="2160" w:hanging="360"/>
      </w:pPr>
      <w:rPr>
        <w:rFonts w:ascii="Wingdings" w:hAnsi="Wingdings" w:hint="default"/>
      </w:rPr>
    </w:lvl>
    <w:lvl w:ilvl="3" w:tplc="3926E366" w:tentative="1">
      <w:start w:val="1"/>
      <w:numFmt w:val="bullet"/>
      <w:lvlText w:val=""/>
      <w:lvlJc w:val="left"/>
      <w:pPr>
        <w:tabs>
          <w:tab w:val="num" w:pos="2880"/>
        </w:tabs>
        <w:ind w:left="2880" w:hanging="360"/>
      </w:pPr>
      <w:rPr>
        <w:rFonts w:ascii="Symbol" w:hAnsi="Symbol" w:hint="default"/>
      </w:rPr>
    </w:lvl>
    <w:lvl w:ilvl="4" w:tplc="47088B4A" w:tentative="1">
      <w:start w:val="1"/>
      <w:numFmt w:val="bullet"/>
      <w:lvlText w:val="o"/>
      <w:lvlJc w:val="left"/>
      <w:pPr>
        <w:tabs>
          <w:tab w:val="num" w:pos="3600"/>
        </w:tabs>
        <w:ind w:left="3600" w:hanging="360"/>
      </w:pPr>
      <w:rPr>
        <w:rFonts w:ascii="Courier New" w:hAnsi="Courier New" w:cs="Courier New" w:hint="default"/>
      </w:rPr>
    </w:lvl>
    <w:lvl w:ilvl="5" w:tplc="072A5626" w:tentative="1">
      <w:start w:val="1"/>
      <w:numFmt w:val="bullet"/>
      <w:lvlText w:val=""/>
      <w:lvlJc w:val="left"/>
      <w:pPr>
        <w:tabs>
          <w:tab w:val="num" w:pos="4320"/>
        </w:tabs>
        <w:ind w:left="4320" w:hanging="360"/>
      </w:pPr>
      <w:rPr>
        <w:rFonts w:ascii="Wingdings" w:hAnsi="Wingdings" w:hint="default"/>
      </w:rPr>
    </w:lvl>
    <w:lvl w:ilvl="6" w:tplc="58CCF550" w:tentative="1">
      <w:start w:val="1"/>
      <w:numFmt w:val="bullet"/>
      <w:lvlText w:val=""/>
      <w:lvlJc w:val="left"/>
      <w:pPr>
        <w:tabs>
          <w:tab w:val="num" w:pos="5040"/>
        </w:tabs>
        <w:ind w:left="5040" w:hanging="360"/>
      </w:pPr>
      <w:rPr>
        <w:rFonts w:ascii="Symbol" w:hAnsi="Symbol" w:hint="default"/>
      </w:rPr>
    </w:lvl>
    <w:lvl w:ilvl="7" w:tplc="8D22D5CC" w:tentative="1">
      <w:start w:val="1"/>
      <w:numFmt w:val="bullet"/>
      <w:lvlText w:val="o"/>
      <w:lvlJc w:val="left"/>
      <w:pPr>
        <w:tabs>
          <w:tab w:val="num" w:pos="5760"/>
        </w:tabs>
        <w:ind w:left="5760" w:hanging="360"/>
      </w:pPr>
      <w:rPr>
        <w:rFonts w:ascii="Courier New" w:hAnsi="Courier New" w:cs="Courier New" w:hint="default"/>
      </w:rPr>
    </w:lvl>
    <w:lvl w:ilvl="8" w:tplc="69C08AB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F40543"/>
    <w:multiLevelType w:val="hybridMultilevel"/>
    <w:tmpl w:val="F82EC674"/>
    <w:lvl w:ilvl="0" w:tplc="D7E4F23C">
      <w:start w:val="31"/>
      <w:numFmt w:val="decimalZero"/>
      <w:lvlText w:val="%1."/>
      <w:lvlJc w:val="left"/>
      <w:pPr>
        <w:ind w:left="178" w:hanging="512"/>
      </w:pPr>
      <w:rPr>
        <w:rFonts w:ascii="Microsoft Sans Serif" w:eastAsia="Microsoft Sans Serif" w:hAnsi="Microsoft Sans Serif" w:cs="Microsoft Sans Serif" w:hint="default"/>
        <w:spacing w:val="0"/>
        <w:w w:val="100"/>
        <w:sz w:val="22"/>
        <w:szCs w:val="22"/>
        <w:lang w:val="sk-SK" w:eastAsia="en-US" w:bidi="ar-SA"/>
      </w:rPr>
    </w:lvl>
    <w:lvl w:ilvl="1" w:tplc="70528720">
      <w:numFmt w:val="bullet"/>
      <w:lvlText w:val=""/>
      <w:lvlJc w:val="left"/>
      <w:pPr>
        <w:ind w:left="898" w:hanging="361"/>
      </w:pPr>
      <w:rPr>
        <w:rFonts w:ascii="Symbol" w:eastAsia="Symbol" w:hAnsi="Symbol" w:cs="Symbol" w:hint="default"/>
        <w:w w:val="100"/>
        <w:sz w:val="22"/>
        <w:szCs w:val="22"/>
        <w:lang w:val="sk-SK" w:eastAsia="en-US" w:bidi="ar-SA"/>
      </w:rPr>
    </w:lvl>
    <w:lvl w:ilvl="2" w:tplc="7822450A">
      <w:numFmt w:val="bullet"/>
      <w:lvlText w:val="•"/>
      <w:lvlJc w:val="left"/>
      <w:pPr>
        <w:ind w:left="1871" w:hanging="361"/>
      </w:pPr>
      <w:rPr>
        <w:rFonts w:hint="default"/>
        <w:lang w:val="sk-SK" w:eastAsia="en-US" w:bidi="ar-SA"/>
      </w:rPr>
    </w:lvl>
    <w:lvl w:ilvl="3" w:tplc="F6CA3234">
      <w:numFmt w:val="bullet"/>
      <w:lvlText w:val="•"/>
      <w:lvlJc w:val="left"/>
      <w:pPr>
        <w:ind w:left="2842" w:hanging="361"/>
      </w:pPr>
      <w:rPr>
        <w:rFonts w:hint="default"/>
        <w:lang w:val="sk-SK" w:eastAsia="en-US" w:bidi="ar-SA"/>
      </w:rPr>
    </w:lvl>
    <w:lvl w:ilvl="4" w:tplc="6FA44FC6">
      <w:numFmt w:val="bullet"/>
      <w:lvlText w:val="•"/>
      <w:lvlJc w:val="left"/>
      <w:pPr>
        <w:ind w:left="3813" w:hanging="361"/>
      </w:pPr>
      <w:rPr>
        <w:rFonts w:hint="default"/>
        <w:lang w:val="sk-SK" w:eastAsia="en-US" w:bidi="ar-SA"/>
      </w:rPr>
    </w:lvl>
    <w:lvl w:ilvl="5" w:tplc="C652EA22">
      <w:numFmt w:val="bullet"/>
      <w:lvlText w:val="•"/>
      <w:lvlJc w:val="left"/>
      <w:pPr>
        <w:ind w:left="4784" w:hanging="361"/>
      </w:pPr>
      <w:rPr>
        <w:rFonts w:hint="default"/>
        <w:lang w:val="sk-SK" w:eastAsia="en-US" w:bidi="ar-SA"/>
      </w:rPr>
    </w:lvl>
    <w:lvl w:ilvl="6" w:tplc="D7BCC596">
      <w:numFmt w:val="bullet"/>
      <w:lvlText w:val="•"/>
      <w:lvlJc w:val="left"/>
      <w:pPr>
        <w:ind w:left="5755" w:hanging="361"/>
      </w:pPr>
      <w:rPr>
        <w:rFonts w:hint="default"/>
        <w:lang w:val="sk-SK" w:eastAsia="en-US" w:bidi="ar-SA"/>
      </w:rPr>
    </w:lvl>
    <w:lvl w:ilvl="7" w:tplc="C080760A">
      <w:numFmt w:val="bullet"/>
      <w:lvlText w:val="•"/>
      <w:lvlJc w:val="left"/>
      <w:pPr>
        <w:ind w:left="6726" w:hanging="361"/>
      </w:pPr>
      <w:rPr>
        <w:rFonts w:hint="default"/>
        <w:lang w:val="sk-SK" w:eastAsia="en-US" w:bidi="ar-SA"/>
      </w:rPr>
    </w:lvl>
    <w:lvl w:ilvl="8" w:tplc="CA6C25E2">
      <w:numFmt w:val="bullet"/>
      <w:lvlText w:val="•"/>
      <w:lvlJc w:val="left"/>
      <w:pPr>
        <w:ind w:left="7697" w:hanging="361"/>
      </w:pPr>
      <w:rPr>
        <w:rFonts w:hint="default"/>
        <w:lang w:val="sk-SK" w:eastAsia="en-US" w:bidi="ar-SA"/>
      </w:rPr>
    </w:lvl>
  </w:abstractNum>
  <w:abstractNum w:abstractNumId="36" w15:restartNumberingAfterBreak="0">
    <w:nsid w:val="79964B57"/>
    <w:multiLevelType w:val="multilevel"/>
    <w:tmpl w:val="041B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F0962C2"/>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17990490">
    <w:abstractNumId w:val="10"/>
    <w:lvlOverride w:ilvl="0">
      <w:lvl w:ilvl="0">
        <w:start w:val="1"/>
        <w:numFmt w:val="bullet"/>
        <w:pStyle w:val="zarkaprv"/>
        <w:lvlText w:val=""/>
        <w:lvlJc w:val="left"/>
        <w:pPr>
          <w:tabs>
            <w:tab w:val="num" w:pos="360"/>
          </w:tabs>
          <w:ind w:left="0" w:firstLine="0"/>
        </w:pPr>
        <w:rPr>
          <w:rFonts w:ascii="Symbol" w:hAnsi="Symbol" w:hint="default"/>
        </w:rPr>
      </w:lvl>
    </w:lvlOverride>
  </w:num>
  <w:num w:numId="2" w16cid:durableId="687831098">
    <w:abstractNumId w:val="33"/>
  </w:num>
  <w:num w:numId="3" w16cid:durableId="248393280">
    <w:abstractNumId w:val="14"/>
  </w:num>
  <w:num w:numId="4" w16cid:durableId="498617523">
    <w:abstractNumId w:val="12"/>
  </w:num>
  <w:num w:numId="5" w16cid:durableId="2127776454">
    <w:abstractNumId w:val="29"/>
  </w:num>
  <w:num w:numId="6" w16cid:durableId="1567181868">
    <w:abstractNumId w:val="8"/>
  </w:num>
  <w:num w:numId="7" w16cid:durableId="1958020311">
    <w:abstractNumId w:val="3"/>
  </w:num>
  <w:num w:numId="8" w16cid:durableId="2060663866">
    <w:abstractNumId w:val="2"/>
  </w:num>
  <w:num w:numId="9" w16cid:durableId="108360087">
    <w:abstractNumId w:val="1"/>
  </w:num>
  <w:num w:numId="10" w16cid:durableId="88698029">
    <w:abstractNumId w:val="0"/>
  </w:num>
  <w:num w:numId="11" w16cid:durableId="637611111">
    <w:abstractNumId w:val="37"/>
  </w:num>
  <w:num w:numId="12" w16cid:durableId="1169174529">
    <w:abstractNumId w:val="36"/>
  </w:num>
  <w:num w:numId="13" w16cid:durableId="1190753022">
    <w:abstractNumId w:val="32"/>
  </w:num>
  <w:num w:numId="14" w16cid:durableId="988903279">
    <w:abstractNumId w:val="9"/>
  </w:num>
  <w:num w:numId="15" w16cid:durableId="1662075732">
    <w:abstractNumId w:val="7"/>
  </w:num>
  <w:num w:numId="16" w16cid:durableId="61871075">
    <w:abstractNumId w:val="6"/>
  </w:num>
  <w:num w:numId="17" w16cid:durableId="2095585909">
    <w:abstractNumId w:val="5"/>
  </w:num>
  <w:num w:numId="18" w16cid:durableId="1125932239">
    <w:abstractNumId w:val="4"/>
  </w:num>
  <w:num w:numId="19" w16cid:durableId="912742170">
    <w:abstractNumId w:val="34"/>
  </w:num>
  <w:num w:numId="20" w16cid:durableId="515121271">
    <w:abstractNumId w:val="31"/>
  </w:num>
  <w:num w:numId="21" w16cid:durableId="1091195706">
    <w:abstractNumId w:val="18"/>
    <w:lvlOverride w:ilvl="2">
      <w:lvl w:ilvl="2">
        <w:start w:val="1"/>
        <w:numFmt w:val="decimal"/>
        <w:pStyle w:val="Nadpis3"/>
        <w:lvlText w:val="%1.%2.%3"/>
        <w:lvlJc w:val="left"/>
        <w:pPr>
          <w:ind w:left="720" w:hanging="720"/>
        </w:pPr>
      </w:lvl>
    </w:lvlOverride>
  </w:num>
  <w:num w:numId="22" w16cid:durableId="196045899">
    <w:abstractNumId w:val="30"/>
  </w:num>
  <w:num w:numId="23" w16cid:durableId="2024741796">
    <w:abstractNumId w:val="22"/>
  </w:num>
  <w:num w:numId="24" w16cid:durableId="864558798">
    <w:abstractNumId w:val="27"/>
  </w:num>
  <w:num w:numId="25" w16cid:durableId="321079517">
    <w:abstractNumId w:val="20"/>
  </w:num>
  <w:num w:numId="26" w16cid:durableId="1849903458">
    <w:abstractNumId w:val="19"/>
  </w:num>
  <w:num w:numId="27" w16cid:durableId="1237781214">
    <w:abstractNumId w:val="16"/>
  </w:num>
  <w:num w:numId="28" w16cid:durableId="1308826935">
    <w:abstractNumId w:val="17"/>
  </w:num>
  <w:num w:numId="29" w16cid:durableId="898786065">
    <w:abstractNumId w:val="15"/>
  </w:num>
  <w:num w:numId="30" w16cid:durableId="850683043">
    <w:abstractNumId w:val="21"/>
  </w:num>
  <w:num w:numId="31" w16cid:durableId="1722364858">
    <w:abstractNumId w:val="35"/>
  </w:num>
  <w:num w:numId="32" w16cid:durableId="713389374">
    <w:abstractNumId w:val="26"/>
  </w:num>
  <w:num w:numId="33" w16cid:durableId="157233661">
    <w:abstractNumId w:val="23"/>
  </w:num>
  <w:num w:numId="34" w16cid:durableId="971404545">
    <w:abstractNumId w:val="18"/>
  </w:num>
  <w:num w:numId="35" w16cid:durableId="1881238533">
    <w:abstractNumId w:val="28"/>
  </w:num>
  <w:num w:numId="36" w16cid:durableId="1365592636">
    <w:abstractNumId w:val="13"/>
  </w:num>
  <w:num w:numId="37" w16cid:durableId="739135648">
    <w:abstractNumId w:val="25"/>
  </w:num>
  <w:num w:numId="38" w16cid:durableId="920018688">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autoHyphenation/>
  <w:hyphenationZone w:val="85"/>
  <w:doNotHyphenateCaps/>
  <w:evenAndOddHeader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283"/>
    <w:rsid w:val="000001CC"/>
    <w:rsid w:val="00000BDF"/>
    <w:rsid w:val="000012AE"/>
    <w:rsid w:val="00002813"/>
    <w:rsid w:val="00003AA5"/>
    <w:rsid w:val="00003E7F"/>
    <w:rsid w:val="000041A3"/>
    <w:rsid w:val="00005222"/>
    <w:rsid w:val="000062BF"/>
    <w:rsid w:val="00006AC7"/>
    <w:rsid w:val="00006E23"/>
    <w:rsid w:val="000103A8"/>
    <w:rsid w:val="00010CED"/>
    <w:rsid w:val="00010DC7"/>
    <w:rsid w:val="000111E8"/>
    <w:rsid w:val="000117F6"/>
    <w:rsid w:val="00011B61"/>
    <w:rsid w:val="00012624"/>
    <w:rsid w:val="00013CFB"/>
    <w:rsid w:val="00014616"/>
    <w:rsid w:val="00014656"/>
    <w:rsid w:val="00017C70"/>
    <w:rsid w:val="0002173B"/>
    <w:rsid w:val="00022DD2"/>
    <w:rsid w:val="00022F2C"/>
    <w:rsid w:val="00024F45"/>
    <w:rsid w:val="00027465"/>
    <w:rsid w:val="00027FA2"/>
    <w:rsid w:val="00027FE9"/>
    <w:rsid w:val="00030428"/>
    <w:rsid w:val="000308F7"/>
    <w:rsid w:val="00030FC3"/>
    <w:rsid w:val="00031371"/>
    <w:rsid w:val="0003258C"/>
    <w:rsid w:val="00032599"/>
    <w:rsid w:val="00032725"/>
    <w:rsid w:val="00032984"/>
    <w:rsid w:val="00033285"/>
    <w:rsid w:val="00033FD1"/>
    <w:rsid w:val="0003458E"/>
    <w:rsid w:val="00034C2B"/>
    <w:rsid w:val="0003655B"/>
    <w:rsid w:val="0003743C"/>
    <w:rsid w:val="00037610"/>
    <w:rsid w:val="000407A9"/>
    <w:rsid w:val="00040BB1"/>
    <w:rsid w:val="0004154B"/>
    <w:rsid w:val="00041657"/>
    <w:rsid w:val="000416B7"/>
    <w:rsid w:val="00041CBB"/>
    <w:rsid w:val="0004275E"/>
    <w:rsid w:val="0004374D"/>
    <w:rsid w:val="00043DDE"/>
    <w:rsid w:val="00044BD0"/>
    <w:rsid w:val="0004666E"/>
    <w:rsid w:val="00046D91"/>
    <w:rsid w:val="000471B5"/>
    <w:rsid w:val="0004723C"/>
    <w:rsid w:val="000472C4"/>
    <w:rsid w:val="0004749E"/>
    <w:rsid w:val="000477B7"/>
    <w:rsid w:val="00047EC3"/>
    <w:rsid w:val="0005056D"/>
    <w:rsid w:val="0005064B"/>
    <w:rsid w:val="00050DEC"/>
    <w:rsid w:val="00050F3A"/>
    <w:rsid w:val="00051A21"/>
    <w:rsid w:val="00052233"/>
    <w:rsid w:val="0005328C"/>
    <w:rsid w:val="000534FF"/>
    <w:rsid w:val="00053EE3"/>
    <w:rsid w:val="0005485F"/>
    <w:rsid w:val="00054B85"/>
    <w:rsid w:val="00054C25"/>
    <w:rsid w:val="00055815"/>
    <w:rsid w:val="0005595E"/>
    <w:rsid w:val="00055F3C"/>
    <w:rsid w:val="00056425"/>
    <w:rsid w:val="0005669E"/>
    <w:rsid w:val="00057284"/>
    <w:rsid w:val="00057C93"/>
    <w:rsid w:val="00057E03"/>
    <w:rsid w:val="00057F25"/>
    <w:rsid w:val="00060C53"/>
    <w:rsid w:val="000616DB"/>
    <w:rsid w:val="000619A7"/>
    <w:rsid w:val="00061C31"/>
    <w:rsid w:val="0006240F"/>
    <w:rsid w:val="000624F7"/>
    <w:rsid w:val="00062B00"/>
    <w:rsid w:val="000632C2"/>
    <w:rsid w:val="00063901"/>
    <w:rsid w:val="000646E5"/>
    <w:rsid w:val="00065267"/>
    <w:rsid w:val="00065DB4"/>
    <w:rsid w:val="00065E83"/>
    <w:rsid w:val="00066A5B"/>
    <w:rsid w:val="000677AF"/>
    <w:rsid w:val="000702B1"/>
    <w:rsid w:val="00070B63"/>
    <w:rsid w:val="00070D73"/>
    <w:rsid w:val="00071525"/>
    <w:rsid w:val="00072242"/>
    <w:rsid w:val="00072325"/>
    <w:rsid w:val="0007287B"/>
    <w:rsid w:val="00072A8A"/>
    <w:rsid w:val="00073438"/>
    <w:rsid w:val="00073532"/>
    <w:rsid w:val="000737FE"/>
    <w:rsid w:val="00073911"/>
    <w:rsid w:val="00073DCE"/>
    <w:rsid w:val="0007472F"/>
    <w:rsid w:val="000748FF"/>
    <w:rsid w:val="00074CC6"/>
    <w:rsid w:val="00075EC7"/>
    <w:rsid w:val="000767B0"/>
    <w:rsid w:val="00076854"/>
    <w:rsid w:val="00076BF6"/>
    <w:rsid w:val="00076DF1"/>
    <w:rsid w:val="00076F71"/>
    <w:rsid w:val="00077DE7"/>
    <w:rsid w:val="0008115E"/>
    <w:rsid w:val="000819BA"/>
    <w:rsid w:val="0008210C"/>
    <w:rsid w:val="000821EC"/>
    <w:rsid w:val="00083AD0"/>
    <w:rsid w:val="00083CF2"/>
    <w:rsid w:val="000841B3"/>
    <w:rsid w:val="0008433D"/>
    <w:rsid w:val="000846D2"/>
    <w:rsid w:val="00085C17"/>
    <w:rsid w:val="00085EC7"/>
    <w:rsid w:val="00086F4C"/>
    <w:rsid w:val="000910A9"/>
    <w:rsid w:val="000911A3"/>
    <w:rsid w:val="00091502"/>
    <w:rsid w:val="00091864"/>
    <w:rsid w:val="000918AF"/>
    <w:rsid w:val="00091E1F"/>
    <w:rsid w:val="0009278A"/>
    <w:rsid w:val="00092AB0"/>
    <w:rsid w:val="000930A1"/>
    <w:rsid w:val="0009429E"/>
    <w:rsid w:val="00094345"/>
    <w:rsid w:val="00095CD3"/>
    <w:rsid w:val="00095F6D"/>
    <w:rsid w:val="00096B9A"/>
    <w:rsid w:val="00097C29"/>
    <w:rsid w:val="000A01DC"/>
    <w:rsid w:val="000A1C7F"/>
    <w:rsid w:val="000A2B26"/>
    <w:rsid w:val="000A2E83"/>
    <w:rsid w:val="000A4053"/>
    <w:rsid w:val="000A48EC"/>
    <w:rsid w:val="000A4963"/>
    <w:rsid w:val="000A6234"/>
    <w:rsid w:val="000A6D7C"/>
    <w:rsid w:val="000A7C4B"/>
    <w:rsid w:val="000B0470"/>
    <w:rsid w:val="000B17D8"/>
    <w:rsid w:val="000B1A5D"/>
    <w:rsid w:val="000B2235"/>
    <w:rsid w:val="000B34C5"/>
    <w:rsid w:val="000B42F4"/>
    <w:rsid w:val="000B44E5"/>
    <w:rsid w:val="000B5A98"/>
    <w:rsid w:val="000B5F42"/>
    <w:rsid w:val="000B7D86"/>
    <w:rsid w:val="000C0000"/>
    <w:rsid w:val="000C0F3A"/>
    <w:rsid w:val="000C18BD"/>
    <w:rsid w:val="000C1F21"/>
    <w:rsid w:val="000C30CF"/>
    <w:rsid w:val="000C4C62"/>
    <w:rsid w:val="000C5B4D"/>
    <w:rsid w:val="000C603B"/>
    <w:rsid w:val="000C619A"/>
    <w:rsid w:val="000C6376"/>
    <w:rsid w:val="000C70A9"/>
    <w:rsid w:val="000C710B"/>
    <w:rsid w:val="000D06D0"/>
    <w:rsid w:val="000D1A61"/>
    <w:rsid w:val="000D2085"/>
    <w:rsid w:val="000D25A5"/>
    <w:rsid w:val="000D2CF6"/>
    <w:rsid w:val="000D43C7"/>
    <w:rsid w:val="000D4E73"/>
    <w:rsid w:val="000D507F"/>
    <w:rsid w:val="000D50E6"/>
    <w:rsid w:val="000D52DF"/>
    <w:rsid w:val="000D54C4"/>
    <w:rsid w:val="000D5D84"/>
    <w:rsid w:val="000D667F"/>
    <w:rsid w:val="000D6725"/>
    <w:rsid w:val="000D674A"/>
    <w:rsid w:val="000D6787"/>
    <w:rsid w:val="000D6F7F"/>
    <w:rsid w:val="000D7518"/>
    <w:rsid w:val="000D7BA4"/>
    <w:rsid w:val="000D7DBC"/>
    <w:rsid w:val="000E0A6B"/>
    <w:rsid w:val="000E10EF"/>
    <w:rsid w:val="000E15A9"/>
    <w:rsid w:val="000E22DF"/>
    <w:rsid w:val="000E242B"/>
    <w:rsid w:val="000E30E9"/>
    <w:rsid w:val="000E3E6D"/>
    <w:rsid w:val="000E514A"/>
    <w:rsid w:val="000E5AC4"/>
    <w:rsid w:val="000E6903"/>
    <w:rsid w:val="000E75B7"/>
    <w:rsid w:val="000E7CF6"/>
    <w:rsid w:val="000E7EF6"/>
    <w:rsid w:val="000F068B"/>
    <w:rsid w:val="000F1511"/>
    <w:rsid w:val="000F164D"/>
    <w:rsid w:val="000F1714"/>
    <w:rsid w:val="000F1A98"/>
    <w:rsid w:val="000F29AB"/>
    <w:rsid w:val="000F353B"/>
    <w:rsid w:val="000F360D"/>
    <w:rsid w:val="000F404E"/>
    <w:rsid w:val="000F4874"/>
    <w:rsid w:val="000F4B36"/>
    <w:rsid w:val="000F4C27"/>
    <w:rsid w:val="000F54A7"/>
    <w:rsid w:val="000F5AD5"/>
    <w:rsid w:val="000F5C13"/>
    <w:rsid w:val="000F735C"/>
    <w:rsid w:val="000F77E9"/>
    <w:rsid w:val="00100030"/>
    <w:rsid w:val="001005D6"/>
    <w:rsid w:val="00102D0F"/>
    <w:rsid w:val="0010306F"/>
    <w:rsid w:val="0010314B"/>
    <w:rsid w:val="00103164"/>
    <w:rsid w:val="00106321"/>
    <w:rsid w:val="00106884"/>
    <w:rsid w:val="00106C07"/>
    <w:rsid w:val="001103BC"/>
    <w:rsid w:val="0011052B"/>
    <w:rsid w:val="00110B66"/>
    <w:rsid w:val="00110DD2"/>
    <w:rsid w:val="001118C9"/>
    <w:rsid w:val="00111ABB"/>
    <w:rsid w:val="0011471A"/>
    <w:rsid w:val="00114A27"/>
    <w:rsid w:val="001163AF"/>
    <w:rsid w:val="00116A6C"/>
    <w:rsid w:val="0011704D"/>
    <w:rsid w:val="00117877"/>
    <w:rsid w:val="00117AC0"/>
    <w:rsid w:val="001214A9"/>
    <w:rsid w:val="00121A13"/>
    <w:rsid w:val="001223C7"/>
    <w:rsid w:val="00122D53"/>
    <w:rsid w:val="0012326E"/>
    <w:rsid w:val="0012456C"/>
    <w:rsid w:val="001246D3"/>
    <w:rsid w:val="001249BA"/>
    <w:rsid w:val="00125C27"/>
    <w:rsid w:val="001263E6"/>
    <w:rsid w:val="0012649E"/>
    <w:rsid w:val="00127EAD"/>
    <w:rsid w:val="001304FE"/>
    <w:rsid w:val="00130ACD"/>
    <w:rsid w:val="00130B11"/>
    <w:rsid w:val="00130D10"/>
    <w:rsid w:val="00130E68"/>
    <w:rsid w:val="001315DD"/>
    <w:rsid w:val="00133941"/>
    <w:rsid w:val="001339BE"/>
    <w:rsid w:val="00133ADB"/>
    <w:rsid w:val="00133DB2"/>
    <w:rsid w:val="00133E35"/>
    <w:rsid w:val="00134D35"/>
    <w:rsid w:val="001351C9"/>
    <w:rsid w:val="00135D13"/>
    <w:rsid w:val="00136C1E"/>
    <w:rsid w:val="001376AE"/>
    <w:rsid w:val="00137889"/>
    <w:rsid w:val="00140584"/>
    <w:rsid w:val="00140672"/>
    <w:rsid w:val="00140F69"/>
    <w:rsid w:val="00141106"/>
    <w:rsid w:val="001414C3"/>
    <w:rsid w:val="001422E8"/>
    <w:rsid w:val="00145EC1"/>
    <w:rsid w:val="00145F5C"/>
    <w:rsid w:val="00145F86"/>
    <w:rsid w:val="001466F4"/>
    <w:rsid w:val="00146847"/>
    <w:rsid w:val="001468A8"/>
    <w:rsid w:val="00147FC2"/>
    <w:rsid w:val="00151049"/>
    <w:rsid w:val="00151C65"/>
    <w:rsid w:val="00151EC1"/>
    <w:rsid w:val="00154336"/>
    <w:rsid w:val="0015632F"/>
    <w:rsid w:val="00156C3B"/>
    <w:rsid w:val="00157EFD"/>
    <w:rsid w:val="00160ACD"/>
    <w:rsid w:val="00161026"/>
    <w:rsid w:val="001617B0"/>
    <w:rsid w:val="00162D1B"/>
    <w:rsid w:val="00162E49"/>
    <w:rsid w:val="00163BA0"/>
    <w:rsid w:val="00163DC4"/>
    <w:rsid w:val="00164506"/>
    <w:rsid w:val="0016496A"/>
    <w:rsid w:val="00164E74"/>
    <w:rsid w:val="001651A4"/>
    <w:rsid w:val="0016524C"/>
    <w:rsid w:val="00165A2B"/>
    <w:rsid w:val="00165BDD"/>
    <w:rsid w:val="0016667F"/>
    <w:rsid w:val="0017060A"/>
    <w:rsid w:val="00170A02"/>
    <w:rsid w:val="00172F74"/>
    <w:rsid w:val="0017374C"/>
    <w:rsid w:val="001739A3"/>
    <w:rsid w:val="00173BC0"/>
    <w:rsid w:val="00173F86"/>
    <w:rsid w:val="00174CD0"/>
    <w:rsid w:val="00174D90"/>
    <w:rsid w:val="00175D6F"/>
    <w:rsid w:val="00176A19"/>
    <w:rsid w:val="001774A1"/>
    <w:rsid w:val="00177E73"/>
    <w:rsid w:val="001803E5"/>
    <w:rsid w:val="00181512"/>
    <w:rsid w:val="00181C01"/>
    <w:rsid w:val="001826B5"/>
    <w:rsid w:val="00182CAD"/>
    <w:rsid w:val="00183144"/>
    <w:rsid w:val="001841B3"/>
    <w:rsid w:val="00184B92"/>
    <w:rsid w:val="001850FC"/>
    <w:rsid w:val="0018638F"/>
    <w:rsid w:val="00186DEC"/>
    <w:rsid w:val="00186FF0"/>
    <w:rsid w:val="00190C39"/>
    <w:rsid w:val="00190E63"/>
    <w:rsid w:val="00190F33"/>
    <w:rsid w:val="00191744"/>
    <w:rsid w:val="00192AFB"/>
    <w:rsid w:val="001934AD"/>
    <w:rsid w:val="00193817"/>
    <w:rsid w:val="001947F6"/>
    <w:rsid w:val="00194CA7"/>
    <w:rsid w:val="00194EFC"/>
    <w:rsid w:val="00195016"/>
    <w:rsid w:val="00195098"/>
    <w:rsid w:val="00195841"/>
    <w:rsid w:val="00195998"/>
    <w:rsid w:val="00196748"/>
    <w:rsid w:val="00196DA3"/>
    <w:rsid w:val="00196F1F"/>
    <w:rsid w:val="00196F57"/>
    <w:rsid w:val="001A05B9"/>
    <w:rsid w:val="001A0645"/>
    <w:rsid w:val="001A0865"/>
    <w:rsid w:val="001A0B80"/>
    <w:rsid w:val="001A0C79"/>
    <w:rsid w:val="001A1234"/>
    <w:rsid w:val="001A16AA"/>
    <w:rsid w:val="001A273D"/>
    <w:rsid w:val="001A2B0D"/>
    <w:rsid w:val="001A393F"/>
    <w:rsid w:val="001A3A02"/>
    <w:rsid w:val="001A3CCC"/>
    <w:rsid w:val="001A4F0D"/>
    <w:rsid w:val="001A613B"/>
    <w:rsid w:val="001A67AA"/>
    <w:rsid w:val="001A6C4E"/>
    <w:rsid w:val="001B09F1"/>
    <w:rsid w:val="001B1172"/>
    <w:rsid w:val="001B1F2E"/>
    <w:rsid w:val="001B2776"/>
    <w:rsid w:val="001B2928"/>
    <w:rsid w:val="001B352D"/>
    <w:rsid w:val="001B35E3"/>
    <w:rsid w:val="001B399B"/>
    <w:rsid w:val="001B4FE6"/>
    <w:rsid w:val="001B50D1"/>
    <w:rsid w:val="001B5C4E"/>
    <w:rsid w:val="001B5FA2"/>
    <w:rsid w:val="001B67DB"/>
    <w:rsid w:val="001B71DC"/>
    <w:rsid w:val="001B7C29"/>
    <w:rsid w:val="001C0232"/>
    <w:rsid w:val="001C15AF"/>
    <w:rsid w:val="001C1BA3"/>
    <w:rsid w:val="001C2778"/>
    <w:rsid w:val="001C34E9"/>
    <w:rsid w:val="001C3DE7"/>
    <w:rsid w:val="001C4EB4"/>
    <w:rsid w:val="001C5ABE"/>
    <w:rsid w:val="001C6A1C"/>
    <w:rsid w:val="001C6DB4"/>
    <w:rsid w:val="001C7348"/>
    <w:rsid w:val="001C7380"/>
    <w:rsid w:val="001C7CF5"/>
    <w:rsid w:val="001C7F12"/>
    <w:rsid w:val="001D0387"/>
    <w:rsid w:val="001D0B76"/>
    <w:rsid w:val="001D0D8E"/>
    <w:rsid w:val="001D0DC8"/>
    <w:rsid w:val="001D16E0"/>
    <w:rsid w:val="001D1C47"/>
    <w:rsid w:val="001D2E0F"/>
    <w:rsid w:val="001D2F71"/>
    <w:rsid w:val="001D423D"/>
    <w:rsid w:val="001D444D"/>
    <w:rsid w:val="001D4DEA"/>
    <w:rsid w:val="001D5D96"/>
    <w:rsid w:val="001D60DA"/>
    <w:rsid w:val="001D65C1"/>
    <w:rsid w:val="001E0AAA"/>
    <w:rsid w:val="001E0B4D"/>
    <w:rsid w:val="001E1272"/>
    <w:rsid w:val="001E13D3"/>
    <w:rsid w:val="001E1AC5"/>
    <w:rsid w:val="001E1D07"/>
    <w:rsid w:val="001E20C9"/>
    <w:rsid w:val="001E2EC8"/>
    <w:rsid w:val="001E366E"/>
    <w:rsid w:val="001E4FB3"/>
    <w:rsid w:val="001E5272"/>
    <w:rsid w:val="001E55FB"/>
    <w:rsid w:val="001E5948"/>
    <w:rsid w:val="001E5D08"/>
    <w:rsid w:val="001E5E14"/>
    <w:rsid w:val="001E6106"/>
    <w:rsid w:val="001E6F79"/>
    <w:rsid w:val="001E7597"/>
    <w:rsid w:val="001F12C3"/>
    <w:rsid w:val="001F14DB"/>
    <w:rsid w:val="001F1FE4"/>
    <w:rsid w:val="001F24EB"/>
    <w:rsid w:val="001F3746"/>
    <w:rsid w:val="001F379F"/>
    <w:rsid w:val="001F3CE8"/>
    <w:rsid w:val="001F41E5"/>
    <w:rsid w:val="001F431E"/>
    <w:rsid w:val="001F4F88"/>
    <w:rsid w:val="001F549C"/>
    <w:rsid w:val="001F59A0"/>
    <w:rsid w:val="001F6689"/>
    <w:rsid w:val="001F72A2"/>
    <w:rsid w:val="001F77F4"/>
    <w:rsid w:val="001F7A80"/>
    <w:rsid w:val="001F7F58"/>
    <w:rsid w:val="00200BF9"/>
    <w:rsid w:val="00201255"/>
    <w:rsid w:val="002018C1"/>
    <w:rsid w:val="0020249E"/>
    <w:rsid w:val="0020341A"/>
    <w:rsid w:val="002039C9"/>
    <w:rsid w:val="00204034"/>
    <w:rsid w:val="002044EA"/>
    <w:rsid w:val="00204D0D"/>
    <w:rsid w:val="00204DFD"/>
    <w:rsid w:val="0020603B"/>
    <w:rsid w:val="00206734"/>
    <w:rsid w:val="0020780D"/>
    <w:rsid w:val="00207B8C"/>
    <w:rsid w:val="0021030A"/>
    <w:rsid w:val="00210ACD"/>
    <w:rsid w:val="00210BEE"/>
    <w:rsid w:val="0021170A"/>
    <w:rsid w:val="002117DF"/>
    <w:rsid w:val="002125BD"/>
    <w:rsid w:val="00212CEE"/>
    <w:rsid w:val="0021376C"/>
    <w:rsid w:val="00213854"/>
    <w:rsid w:val="00213911"/>
    <w:rsid w:val="0021481E"/>
    <w:rsid w:val="00214966"/>
    <w:rsid w:val="00214B39"/>
    <w:rsid w:val="00214FB4"/>
    <w:rsid w:val="00215124"/>
    <w:rsid w:val="0021535E"/>
    <w:rsid w:val="00215F2A"/>
    <w:rsid w:val="00216228"/>
    <w:rsid w:val="00216883"/>
    <w:rsid w:val="00217FA5"/>
    <w:rsid w:val="00221E24"/>
    <w:rsid w:val="00223A4A"/>
    <w:rsid w:val="00224FA2"/>
    <w:rsid w:val="00225030"/>
    <w:rsid w:val="002269DD"/>
    <w:rsid w:val="00227544"/>
    <w:rsid w:val="00227C08"/>
    <w:rsid w:val="00230B14"/>
    <w:rsid w:val="00230DAB"/>
    <w:rsid w:val="00230EEB"/>
    <w:rsid w:val="002322C3"/>
    <w:rsid w:val="0023315E"/>
    <w:rsid w:val="00234B53"/>
    <w:rsid w:val="00235707"/>
    <w:rsid w:val="00235BD9"/>
    <w:rsid w:val="00235EF4"/>
    <w:rsid w:val="00236834"/>
    <w:rsid w:val="00236A35"/>
    <w:rsid w:val="002374BB"/>
    <w:rsid w:val="0024082C"/>
    <w:rsid w:val="00240935"/>
    <w:rsid w:val="00240E15"/>
    <w:rsid w:val="0024128E"/>
    <w:rsid w:val="002420BB"/>
    <w:rsid w:val="00242241"/>
    <w:rsid w:val="002428FE"/>
    <w:rsid w:val="00242C00"/>
    <w:rsid w:val="00243023"/>
    <w:rsid w:val="00243375"/>
    <w:rsid w:val="00243572"/>
    <w:rsid w:val="002447FD"/>
    <w:rsid w:val="00244AB9"/>
    <w:rsid w:val="00245976"/>
    <w:rsid w:val="00245BB1"/>
    <w:rsid w:val="0024644A"/>
    <w:rsid w:val="002477F3"/>
    <w:rsid w:val="002500BC"/>
    <w:rsid w:val="00250DC1"/>
    <w:rsid w:val="002510B9"/>
    <w:rsid w:val="00251198"/>
    <w:rsid w:val="002515B6"/>
    <w:rsid w:val="0025286D"/>
    <w:rsid w:val="00252D17"/>
    <w:rsid w:val="00252F9D"/>
    <w:rsid w:val="00253231"/>
    <w:rsid w:val="00253824"/>
    <w:rsid w:val="00256498"/>
    <w:rsid w:val="00256DB0"/>
    <w:rsid w:val="002571C8"/>
    <w:rsid w:val="00257995"/>
    <w:rsid w:val="002602D7"/>
    <w:rsid w:val="002602F1"/>
    <w:rsid w:val="00260D08"/>
    <w:rsid w:val="002611A9"/>
    <w:rsid w:val="002617CA"/>
    <w:rsid w:val="002624B4"/>
    <w:rsid w:val="00262D80"/>
    <w:rsid w:val="00262EA1"/>
    <w:rsid w:val="00263505"/>
    <w:rsid w:val="00263641"/>
    <w:rsid w:val="002637F9"/>
    <w:rsid w:val="00264A3E"/>
    <w:rsid w:val="00265ACF"/>
    <w:rsid w:val="00266522"/>
    <w:rsid w:val="0026672E"/>
    <w:rsid w:val="00270A84"/>
    <w:rsid w:val="002719FC"/>
    <w:rsid w:val="00271EAD"/>
    <w:rsid w:val="002720E8"/>
    <w:rsid w:val="002724B4"/>
    <w:rsid w:val="0027268C"/>
    <w:rsid w:val="00273531"/>
    <w:rsid w:val="00273714"/>
    <w:rsid w:val="0027391B"/>
    <w:rsid w:val="00273DF4"/>
    <w:rsid w:val="00274054"/>
    <w:rsid w:val="002749B0"/>
    <w:rsid w:val="0027532F"/>
    <w:rsid w:val="00275B28"/>
    <w:rsid w:val="002760B9"/>
    <w:rsid w:val="00276C3D"/>
    <w:rsid w:val="00276D07"/>
    <w:rsid w:val="00276E57"/>
    <w:rsid w:val="00277171"/>
    <w:rsid w:val="0028008E"/>
    <w:rsid w:val="00280910"/>
    <w:rsid w:val="002809E9"/>
    <w:rsid w:val="00280BD7"/>
    <w:rsid w:val="00281734"/>
    <w:rsid w:val="00282A0F"/>
    <w:rsid w:val="00282A49"/>
    <w:rsid w:val="00282D21"/>
    <w:rsid w:val="00283BCF"/>
    <w:rsid w:val="00283DD7"/>
    <w:rsid w:val="00284015"/>
    <w:rsid w:val="00284738"/>
    <w:rsid w:val="00285A5D"/>
    <w:rsid w:val="00286CAC"/>
    <w:rsid w:val="00287050"/>
    <w:rsid w:val="00287908"/>
    <w:rsid w:val="00287990"/>
    <w:rsid w:val="0029026E"/>
    <w:rsid w:val="00292091"/>
    <w:rsid w:val="00292FF3"/>
    <w:rsid w:val="00293267"/>
    <w:rsid w:val="00293D68"/>
    <w:rsid w:val="00295D7A"/>
    <w:rsid w:val="00296244"/>
    <w:rsid w:val="00296639"/>
    <w:rsid w:val="00296A39"/>
    <w:rsid w:val="00297EEF"/>
    <w:rsid w:val="002A19DF"/>
    <w:rsid w:val="002A23FB"/>
    <w:rsid w:val="002A280A"/>
    <w:rsid w:val="002A3893"/>
    <w:rsid w:val="002A3DF6"/>
    <w:rsid w:val="002A4B12"/>
    <w:rsid w:val="002A5131"/>
    <w:rsid w:val="002A5291"/>
    <w:rsid w:val="002A5D58"/>
    <w:rsid w:val="002A6EA4"/>
    <w:rsid w:val="002A7D81"/>
    <w:rsid w:val="002B085E"/>
    <w:rsid w:val="002B0FF4"/>
    <w:rsid w:val="002B1650"/>
    <w:rsid w:val="002B1980"/>
    <w:rsid w:val="002B1AC3"/>
    <w:rsid w:val="002B1AC6"/>
    <w:rsid w:val="002B1BEF"/>
    <w:rsid w:val="002B29B7"/>
    <w:rsid w:val="002B3B8E"/>
    <w:rsid w:val="002B409A"/>
    <w:rsid w:val="002B4B56"/>
    <w:rsid w:val="002B4C03"/>
    <w:rsid w:val="002B4FB4"/>
    <w:rsid w:val="002B6494"/>
    <w:rsid w:val="002B71EB"/>
    <w:rsid w:val="002B75CE"/>
    <w:rsid w:val="002B76F3"/>
    <w:rsid w:val="002B790E"/>
    <w:rsid w:val="002B7A54"/>
    <w:rsid w:val="002C22F6"/>
    <w:rsid w:val="002C2445"/>
    <w:rsid w:val="002C3AC4"/>
    <w:rsid w:val="002C3F3E"/>
    <w:rsid w:val="002C3FB4"/>
    <w:rsid w:val="002C47F4"/>
    <w:rsid w:val="002C5414"/>
    <w:rsid w:val="002C5A06"/>
    <w:rsid w:val="002D04B0"/>
    <w:rsid w:val="002D18ED"/>
    <w:rsid w:val="002D1A3A"/>
    <w:rsid w:val="002D2582"/>
    <w:rsid w:val="002D3B61"/>
    <w:rsid w:val="002D3D56"/>
    <w:rsid w:val="002D3EDF"/>
    <w:rsid w:val="002D40A4"/>
    <w:rsid w:val="002D42E1"/>
    <w:rsid w:val="002D5382"/>
    <w:rsid w:val="002D5E06"/>
    <w:rsid w:val="002D77DF"/>
    <w:rsid w:val="002E00BF"/>
    <w:rsid w:val="002E17C3"/>
    <w:rsid w:val="002E1BB5"/>
    <w:rsid w:val="002E1F46"/>
    <w:rsid w:val="002E20F5"/>
    <w:rsid w:val="002E278D"/>
    <w:rsid w:val="002E2C0E"/>
    <w:rsid w:val="002E2FC3"/>
    <w:rsid w:val="002E3173"/>
    <w:rsid w:val="002E3315"/>
    <w:rsid w:val="002E35AD"/>
    <w:rsid w:val="002E36AB"/>
    <w:rsid w:val="002E5797"/>
    <w:rsid w:val="002E624F"/>
    <w:rsid w:val="002E6922"/>
    <w:rsid w:val="002E6D0F"/>
    <w:rsid w:val="002E6F58"/>
    <w:rsid w:val="002E7A3E"/>
    <w:rsid w:val="002F0095"/>
    <w:rsid w:val="002F0AD5"/>
    <w:rsid w:val="002F1EE3"/>
    <w:rsid w:val="002F210B"/>
    <w:rsid w:val="002F54E9"/>
    <w:rsid w:val="002F5501"/>
    <w:rsid w:val="002F57A5"/>
    <w:rsid w:val="002F5EDD"/>
    <w:rsid w:val="002F6CAF"/>
    <w:rsid w:val="002F7F33"/>
    <w:rsid w:val="00300CEA"/>
    <w:rsid w:val="00300D61"/>
    <w:rsid w:val="003028B1"/>
    <w:rsid w:val="00303129"/>
    <w:rsid w:val="003037DE"/>
    <w:rsid w:val="0030403C"/>
    <w:rsid w:val="00304B5E"/>
    <w:rsid w:val="00304EAC"/>
    <w:rsid w:val="00305E53"/>
    <w:rsid w:val="003062ED"/>
    <w:rsid w:val="00306638"/>
    <w:rsid w:val="00306AA0"/>
    <w:rsid w:val="003073D2"/>
    <w:rsid w:val="0031078E"/>
    <w:rsid w:val="00310C40"/>
    <w:rsid w:val="00310D6B"/>
    <w:rsid w:val="00311732"/>
    <w:rsid w:val="00311F4C"/>
    <w:rsid w:val="0031220B"/>
    <w:rsid w:val="0031233E"/>
    <w:rsid w:val="00312644"/>
    <w:rsid w:val="00312FA9"/>
    <w:rsid w:val="0031360A"/>
    <w:rsid w:val="00313C1A"/>
    <w:rsid w:val="0031473B"/>
    <w:rsid w:val="003152EC"/>
    <w:rsid w:val="00315F4C"/>
    <w:rsid w:val="0031678B"/>
    <w:rsid w:val="0032003A"/>
    <w:rsid w:val="003206EB"/>
    <w:rsid w:val="00320AD2"/>
    <w:rsid w:val="00321B32"/>
    <w:rsid w:val="00323044"/>
    <w:rsid w:val="003244C4"/>
    <w:rsid w:val="00324714"/>
    <w:rsid w:val="003254DF"/>
    <w:rsid w:val="00325F76"/>
    <w:rsid w:val="00326018"/>
    <w:rsid w:val="003267D1"/>
    <w:rsid w:val="003268B8"/>
    <w:rsid w:val="003303DA"/>
    <w:rsid w:val="00331116"/>
    <w:rsid w:val="00331B51"/>
    <w:rsid w:val="0033213A"/>
    <w:rsid w:val="00333191"/>
    <w:rsid w:val="00334661"/>
    <w:rsid w:val="003349F6"/>
    <w:rsid w:val="00334AE0"/>
    <w:rsid w:val="00334E43"/>
    <w:rsid w:val="00335545"/>
    <w:rsid w:val="00335699"/>
    <w:rsid w:val="003360C9"/>
    <w:rsid w:val="003366F4"/>
    <w:rsid w:val="00336A53"/>
    <w:rsid w:val="0034056D"/>
    <w:rsid w:val="00340D27"/>
    <w:rsid w:val="00340F18"/>
    <w:rsid w:val="00343335"/>
    <w:rsid w:val="00343DFE"/>
    <w:rsid w:val="00345253"/>
    <w:rsid w:val="00345E61"/>
    <w:rsid w:val="00345E92"/>
    <w:rsid w:val="00346640"/>
    <w:rsid w:val="0034692B"/>
    <w:rsid w:val="003502F6"/>
    <w:rsid w:val="003505A7"/>
    <w:rsid w:val="0035147F"/>
    <w:rsid w:val="00351771"/>
    <w:rsid w:val="003524ED"/>
    <w:rsid w:val="00353A21"/>
    <w:rsid w:val="00354C48"/>
    <w:rsid w:val="00355411"/>
    <w:rsid w:val="00356692"/>
    <w:rsid w:val="0036043E"/>
    <w:rsid w:val="003607CD"/>
    <w:rsid w:val="0036239A"/>
    <w:rsid w:val="0036239B"/>
    <w:rsid w:val="003628F9"/>
    <w:rsid w:val="00363BA3"/>
    <w:rsid w:val="00363DCB"/>
    <w:rsid w:val="00364231"/>
    <w:rsid w:val="00364D90"/>
    <w:rsid w:val="00366284"/>
    <w:rsid w:val="00367C02"/>
    <w:rsid w:val="00370720"/>
    <w:rsid w:val="003707C5"/>
    <w:rsid w:val="003711B2"/>
    <w:rsid w:val="0037135D"/>
    <w:rsid w:val="00371BA0"/>
    <w:rsid w:val="00372772"/>
    <w:rsid w:val="00373023"/>
    <w:rsid w:val="003732F3"/>
    <w:rsid w:val="00373424"/>
    <w:rsid w:val="003735B4"/>
    <w:rsid w:val="00373E30"/>
    <w:rsid w:val="00373E46"/>
    <w:rsid w:val="00375074"/>
    <w:rsid w:val="00375D9C"/>
    <w:rsid w:val="00376C3E"/>
    <w:rsid w:val="00376DBB"/>
    <w:rsid w:val="00377310"/>
    <w:rsid w:val="0037756C"/>
    <w:rsid w:val="00377693"/>
    <w:rsid w:val="00377950"/>
    <w:rsid w:val="003779EC"/>
    <w:rsid w:val="003801E3"/>
    <w:rsid w:val="00380BA7"/>
    <w:rsid w:val="00381C5D"/>
    <w:rsid w:val="00383702"/>
    <w:rsid w:val="00383F1D"/>
    <w:rsid w:val="00383F5F"/>
    <w:rsid w:val="00384B3C"/>
    <w:rsid w:val="00385C00"/>
    <w:rsid w:val="003867A3"/>
    <w:rsid w:val="00387DEC"/>
    <w:rsid w:val="00387F42"/>
    <w:rsid w:val="00390F5C"/>
    <w:rsid w:val="003929C5"/>
    <w:rsid w:val="00392CF7"/>
    <w:rsid w:val="003934CA"/>
    <w:rsid w:val="00393D0B"/>
    <w:rsid w:val="00393F81"/>
    <w:rsid w:val="00395902"/>
    <w:rsid w:val="0039590B"/>
    <w:rsid w:val="003959B9"/>
    <w:rsid w:val="00397B40"/>
    <w:rsid w:val="003A003A"/>
    <w:rsid w:val="003A065D"/>
    <w:rsid w:val="003A07BC"/>
    <w:rsid w:val="003A0D02"/>
    <w:rsid w:val="003A152C"/>
    <w:rsid w:val="003A1811"/>
    <w:rsid w:val="003A19E9"/>
    <w:rsid w:val="003A1C98"/>
    <w:rsid w:val="003A2424"/>
    <w:rsid w:val="003A268C"/>
    <w:rsid w:val="003A3C4A"/>
    <w:rsid w:val="003A4B8C"/>
    <w:rsid w:val="003A4D6E"/>
    <w:rsid w:val="003A51C8"/>
    <w:rsid w:val="003A5F3F"/>
    <w:rsid w:val="003A6021"/>
    <w:rsid w:val="003A62E8"/>
    <w:rsid w:val="003A6775"/>
    <w:rsid w:val="003B0B84"/>
    <w:rsid w:val="003B0BE2"/>
    <w:rsid w:val="003B295B"/>
    <w:rsid w:val="003B2FB7"/>
    <w:rsid w:val="003B3A41"/>
    <w:rsid w:val="003B3D9B"/>
    <w:rsid w:val="003B40F2"/>
    <w:rsid w:val="003B4A9F"/>
    <w:rsid w:val="003B5304"/>
    <w:rsid w:val="003B53BF"/>
    <w:rsid w:val="003B5702"/>
    <w:rsid w:val="003B5EA4"/>
    <w:rsid w:val="003B7E5E"/>
    <w:rsid w:val="003C049A"/>
    <w:rsid w:val="003C0519"/>
    <w:rsid w:val="003C13DB"/>
    <w:rsid w:val="003C24EB"/>
    <w:rsid w:val="003C3318"/>
    <w:rsid w:val="003C4C90"/>
    <w:rsid w:val="003C5188"/>
    <w:rsid w:val="003C528B"/>
    <w:rsid w:val="003C53D3"/>
    <w:rsid w:val="003C55DB"/>
    <w:rsid w:val="003C5A87"/>
    <w:rsid w:val="003C64EB"/>
    <w:rsid w:val="003C710A"/>
    <w:rsid w:val="003D0677"/>
    <w:rsid w:val="003D19E9"/>
    <w:rsid w:val="003D2017"/>
    <w:rsid w:val="003D2C41"/>
    <w:rsid w:val="003D3488"/>
    <w:rsid w:val="003D38BF"/>
    <w:rsid w:val="003D3E53"/>
    <w:rsid w:val="003D3E93"/>
    <w:rsid w:val="003D44D5"/>
    <w:rsid w:val="003D50FE"/>
    <w:rsid w:val="003D52BE"/>
    <w:rsid w:val="003D5DE0"/>
    <w:rsid w:val="003D6F4E"/>
    <w:rsid w:val="003E053D"/>
    <w:rsid w:val="003E0885"/>
    <w:rsid w:val="003E24DF"/>
    <w:rsid w:val="003E25B0"/>
    <w:rsid w:val="003E3CAC"/>
    <w:rsid w:val="003E3FFA"/>
    <w:rsid w:val="003E44E2"/>
    <w:rsid w:val="003E576E"/>
    <w:rsid w:val="003E5E64"/>
    <w:rsid w:val="003E6166"/>
    <w:rsid w:val="003F094E"/>
    <w:rsid w:val="003F19DF"/>
    <w:rsid w:val="003F24A5"/>
    <w:rsid w:val="003F2ECD"/>
    <w:rsid w:val="003F409F"/>
    <w:rsid w:val="003F4DC3"/>
    <w:rsid w:val="003F4ED0"/>
    <w:rsid w:val="003F5900"/>
    <w:rsid w:val="003F5DC0"/>
    <w:rsid w:val="003F5F89"/>
    <w:rsid w:val="003F772A"/>
    <w:rsid w:val="003F778A"/>
    <w:rsid w:val="004002FA"/>
    <w:rsid w:val="004004E0"/>
    <w:rsid w:val="00400B2C"/>
    <w:rsid w:val="0040115E"/>
    <w:rsid w:val="00401361"/>
    <w:rsid w:val="004015A3"/>
    <w:rsid w:val="0040212F"/>
    <w:rsid w:val="00402429"/>
    <w:rsid w:val="0040320D"/>
    <w:rsid w:val="004037BC"/>
    <w:rsid w:val="004039F7"/>
    <w:rsid w:val="00404FC7"/>
    <w:rsid w:val="004074F5"/>
    <w:rsid w:val="00407B85"/>
    <w:rsid w:val="00410FB7"/>
    <w:rsid w:val="00411335"/>
    <w:rsid w:val="004113AD"/>
    <w:rsid w:val="004116EB"/>
    <w:rsid w:val="004120B4"/>
    <w:rsid w:val="004136E2"/>
    <w:rsid w:val="00413B2C"/>
    <w:rsid w:val="0041504B"/>
    <w:rsid w:val="00415135"/>
    <w:rsid w:val="00415370"/>
    <w:rsid w:val="00415A49"/>
    <w:rsid w:val="00415D75"/>
    <w:rsid w:val="00415FE6"/>
    <w:rsid w:val="00416124"/>
    <w:rsid w:val="004162F8"/>
    <w:rsid w:val="0041634F"/>
    <w:rsid w:val="00416C9A"/>
    <w:rsid w:val="004175A2"/>
    <w:rsid w:val="0041791D"/>
    <w:rsid w:val="00417B8E"/>
    <w:rsid w:val="0042159F"/>
    <w:rsid w:val="00421F2A"/>
    <w:rsid w:val="004225D2"/>
    <w:rsid w:val="00422AC6"/>
    <w:rsid w:val="00423078"/>
    <w:rsid w:val="0042437B"/>
    <w:rsid w:val="00424A2B"/>
    <w:rsid w:val="004251FB"/>
    <w:rsid w:val="00425955"/>
    <w:rsid w:val="00425E2F"/>
    <w:rsid w:val="00427259"/>
    <w:rsid w:val="00427FF0"/>
    <w:rsid w:val="00431596"/>
    <w:rsid w:val="004316B1"/>
    <w:rsid w:val="004327C1"/>
    <w:rsid w:val="00432B0F"/>
    <w:rsid w:val="00432B93"/>
    <w:rsid w:val="00433279"/>
    <w:rsid w:val="00433752"/>
    <w:rsid w:val="00433C76"/>
    <w:rsid w:val="00433D99"/>
    <w:rsid w:val="00433E74"/>
    <w:rsid w:val="00434898"/>
    <w:rsid w:val="00434F6E"/>
    <w:rsid w:val="00435E25"/>
    <w:rsid w:val="00437E29"/>
    <w:rsid w:val="00440994"/>
    <w:rsid w:val="00441776"/>
    <w:rsid w:val="00441CBB"/>
    <w:rsid w:val="0044249E"/>
    <w:rsid w:val="004441D7"/>
    <w:rsid w:val="004445AB"/>
    <w:rsid w:val="004453F5"/>
    <w:rsid w:val="00445856"/>
    <w:rsid w:val="00450D38"/>
    <w:rsid w:val="004512FE"/>
    <w:rsid w:val="00451EB6"/>
    <w:rsid w:val="0045281A"/>
    <w:rsid w:val="004529F4"/>
    <w:rsid w:val="004534C4"/>
    <w:rsid w:val="0045453F"/>
    <w:rsid w:val="0045492E"/>
    <w:rsid w:val="00455941"/>
    <w:rsid w:val="00456AE4"/>
    <w:rsid w:val="004620DD"/>
    <w:rsid w:val="0046257F"/>
    <w:rsid w:val="00462884"/>
    <w:rsid w:val="00462C1F"/>
    <w:rsid w:val="00463154"/>
    <w:rsid w:val="004632B9"/>
    <w:rsid w:val="00463504"/>
    <w:rsid w:val="0046412D"/>
    <w:rsid w:val="00464226"/>
    <w:rsid w:val="00464672"/>
    <w:rsid w:val="00465044"/>
    <w:rsid w:val="00465E44"/>
    <w:rsid w:val="0046603C"/>
    <w:rsid w:val="00467BDF"/>
    <w:rsid w:val="00470282"/>
    <w:rsid w:val="00471170"/>
    <w:rsid w:val="0047145F"/>
    <w:rsid w:val="00471F99"/>
    <w:rsid w:val="0047222C"/>
    <w:rsid w:val="004725BF"/>
    <w:rsid w:val="00472AF2"/>
    <w:rsid w:val="00472DE5"/>
    <w:rsid w:val="0047341B"/>
    <w:rsid w:val="00473580"/>
    <w:rsid w:val="00474728"/>
    <w:rsid w:val="00474B29"/>
    <w:rsid w:val="00476434"/>
    <w:rsid w:val="00477396"/>
    <w:rsid w:val="00477CD3"/>
    <w:rsid w:val="004807CB"/>
    <w:rsid w:val="004809D1"/>
    <w:rsid w:val="00481194"/>
    <w:rsid w:val="004816EC"/>
    <w:rsid w:val="00483156"/>
    <w:rsid w:val="00483669"/>
    <w:rsid w:val="00485407"/>
    <w:rsid w:val="00485AFB"/>
    <w:rsid w:val="00486002"/>
    <w:rsid w:val="0048643D"/>
    <w:rsid w:val="0048670A"/>
    <w:rsid w:val="00486883"/>
    <w:rsid w:val="00486D67"/>
    <w:rsid w:val="0048772B"/>
    <w:rsid w:val="004879C6"/>
    <w:rsid w:val="00487BE8"/>
    <w:rsid w:val="00487ED6"/>
    <w:rsid w:val="004901DD"/>
    <w:rsid w:val="004903D3"/>
    <w:rsid w:val="00490C15"/>
    <w:rsid w:val="004912B1"/>
    <w:rsid w:val="00491444"/>
    <w:rsid w:val="004917DB"/>
    <w:rsid w:val="004921A4"/>
    <w:rsid w:val="0049228C"/>
    <w:rsid w:val="004926ED"/>
    <w:rsid w:val="00493B34"/>
    <w:rsid w:val="0049430B"/>
    <w:rsid w:val="00495636"/>
    <w:rsid w:val="00495E70"/>
    <w:rsid w:val="00497238"/>
    <w:rsid w:val="004974D8"/>
    <w:rsid w:val="00497A5D"/>
    <w:rsid w:val="004A05AA"/>
    <w:rsid w:val="004A1AFD"/>
    <w:rsid w:val="004A3283"/>
    <w:rsid w:val="004A4813"/>
    <w:rsid w:val="004A505F"/>
    <w:rsid w:val="004A593D"/>
    <w:rsid w:val="004A6104"/>
    <w:rsid w:val="004A6292"/>
    <w:rsid w:val="004A76B6"/>
    <w:rsid w:val="004B0323"/>
    <w:rsid w:val="004B1C7D"/>
    <w:rsid w:val="004B1E3B"/>
    <w:rsid w:val="004B275A"/>
    <w:rsid w:val="004B34E4"/>
    <w:rsid w:val="004B36CB"/>
    <w:rsid w:val="004B382D"/>
    <w:rsid w:val="004B3CDC"/>
    <w:rsid w:val="004B41C3"/>
    <w:rsid w:val="004B4401"/>
    <w:rsid w:val="004B4A54"/>
    <w:rsid w:val="004B4FA1"/>
    <w:rsid w:val="004B6818"/>
    <w:rsid w:val="004B6E0B"/>
    <w:rsid w:val="004B74B8"/>
    <w:rsid w:val="004B779F"/>
    <w:rsid w:val="004C1131"/>
    <w:rsid w:val="004C28ED"/>
    <w:rsid w:val="004C2D99"/>
    <w:rsid w:val="004C324A"/>
    <w:rsid w:val="004C3787"/>
    <w:rsid w:val="004C3A5D"/>
    <w:rsid w:val="004C4350"/>
    <w:rsid w:val="004C4556"/>
    <w:rsid w:val="004C5DC1"/>
    <w:rsid w:val="004C74E7"/>
    <w:rsid w:val="004C7881"/>
    <w:rsid w:val="004C7E5C"/>
    <w:rsid w:val="004D0185"/>
    <w:rsid w:val="004D0295"/>
    <w:rsid w:val="004D0834"/>
    <w:rsid w:val="004D135A"/>
    <w:rsid w:val="004D1FE6"/>
    <w:rsid w:val="004D2439"/>
    <w:rsid w:val="004D2B5E"/>
    <w:rsid w:val="004D3CC8"/>
    <w:rsid w:val="004D5029"/>
    <w:rsid w:val="004D51B1"/>
    <w:rsid w:val="004D57E3"/>
    <w:rsid w:val="004D5961"/>
    <w:rsid w:val="004D5F09"/>
    <w:rsid w:val="004D68F6"/>
    <w:rsid w:val="004D6FA8"/>
    <w:rsid w:val="004E0A8C"/>
    <w:rsid w:val="004E0A92"/>
    <w:rsid w:val="004E0BB5"/>
    <w:rsid w:val="004E10A1"/>
    <w:rsid w:val="004E1530"/>
    <w:rsid w:val="004E19C3"/>
    <w:rsid w:val="004E2352"/>
    <w:rsid w:val="004E2C3F"/>
    <w:rsid w:val="004E32FE"/>
    <w:rsid w:val="004E3397"/>
    <w:rsid w:val="004E3886"/>
    <w:rsid w:val="004E4207"/>
    <w:rsid w:val="004E4257"/>
    <w:rsid w:val="004E45F7"/>
    <w:rsid w:val="004E5D67"/>
    <w:rsid w:val="004E6865"/>
    <w:rsid w:val="004E6B7B"/>
    <w:rsid w:val="004E7DD6"/>
    <w:rsid w:val="004F0D2B"/>
    <w:rsid w:val="004F168B"/>
    <w:rsid w:val="004F1CBB"/>
    <w:rsid w:val="004F1E33"/>
    <w:rsid w:val="004F206C"/>
    <w:rsid w:val="004F2F21"/>
    <w:rsid w:val="004F3AFB"/>
    <w:rsid w:val="004F4064"/>
    <w:rsid w:val="004F40ED"/>
    <w:rsid w:val="004F4821"/>
    <w:rsid w:val="004F5C2D"/>
    <w:rsid w:val="004F5F5C"/>
    <w:rsid w:val="004F691C"/>
    <w:rsid w:val="004F7791"/>
    <w:rsid w:val="00500486"/>
    <w:rsid w:val="00500531"/>
    <w:rsid w:val="00500F79"/>
    <w:rsid w:val="00501307"/>
    <w:rsid w:val="00501A87"/>
    <w:rsid w:val="00501C2E"/>
    <w:rsid w:val="00501D69"/>
    <w:rsid w:val="00503491"/>
    <w:rsid w:val="005041E3"/>
    <w:rsid w:val="0050435A"/>
    <w:rsid w:val="005043F7"/>
    <w:rsid w:val="0050484E"/>
    <w:rsid w:val="00504C32"/>
    <w:rsid w:val="005052D1"/>
    <w:rsid w:val="005057EF"/>
    <w:rsid w:val="00505F26"/>
    <w:rsid w:val="00505FA8"/>
    <w:rsid w:val="00506292"/>
    <w:rsid w:val="00506418"/>
    <w:rsid w:val="00506FE9"/>
    <w:rsid w:val="00507004"/>
    <w:rsid w:val="00510025"/>
    <w:rsid w:val="00511CCA"/>
    <w:rsid w:val="00511CFC"/>
    <w:rsid w:val="005132B8"/>
    <w:rsid w:val="00513EFF"/>
    <w:rsid w:val="005206D2"/>
    <w:rsid w:val="005209E0"/>
    <w:rsid w:val="00521309"/>
    <w:rsid w:val="00521C7F"/>
    <w:rsid w:val="005227DC"/>
    <w:rsid w:val="00522C6E"/>
    <w:rsid w:val="005230AD"/>
    <w:rsid w:val="00523433"/>
    <w:rsid w:val="0052347E"/>
    <w:rsid w:val="00523C07"/>
    <w:rsid w:val="00523F68"/>
    <w:rsid w:val="00524546"/>
    <w:rsid w:val="005252AC"/>
    <w:rsid w:val="0052594F"/>
    <w:rsid w:val="00525A16"/>
    <w:rsid w:val="0052611F"/>
    <w:rsid w:val="00527C27"/>
    <w:rsid w:val="00530363"/>
    <w:rsid w:val="005303E6"/>
    <w:rsid w:val="00530EE1"/>
    <w:rsid w:val="005313A5"/>
    <w:rsid w:val="0053281E"/>
    <w:rsid w:val="005349C1"/>
    <w:rsid w:val="00534D20"/>
    <w:rsid w:val="00534E4B"/>
    <w:rsid w:val="00537933"/>
    <w:rsid w:val="00537A3A"/>
    <w:rsid w:val="0054031B"/>
    <w:rsid w:val="005403A1"/>
    <w:rsid w:val="00541720"/>
    <w:rsid w:val="00541CAE"/>
    <w:rsid w:val="005423B3"/>
    <w:rsid w:val="0054289E"/>
    <w:rsid w:val="0054322C"/>
    <w:rsid w:val="0054370D"/>
    <w:rsid w:val="005439D1"/>
    <w:rsid w:val="00543BFF"/>
    <w:rsid w:val="00545B80"/>
    <w:rsid w:val="00545E0A"/>
    <w:rsid w:val="00546223"/>
    <w:rsid w:val="005464C3"/>
    <w:rsid w:val="0054671C"/>
    <w:rsid w:val="00546F46"/>
    <w:rsid w:val="00547246"/>
    <w:rsid w:val="00551436"/>
    <w:rsid w:val="005515CE"/>
    <w:rsid w:val="005526D3"/>
    <w:rsid w:val="005529D0"/>
    <w:rsid w:val="0055326C"/>
    <w:rsid w:val="0055496B"/>
    <w:rsid w:val="00554A41"/>
    <w:rsid w:val="00554A60"/>
    <w:rsid w:val="00554A71"/>
    <w:rsid w:val="00555E23"/>
    <w:rsid w:val="005562E4"/>
    <w:rsid w:val="00556428"/>
    <w:rsid w:val="00557CE3"/>
    <w:rsid w:val="00560ACA"/>
    <w:rsid w:val="00562B18"/>
    <w:rsid w:val="005631EB"/>
    <w:rsid w:val="00563710"/>
    <w:rsid w:val="00563ED3"/>
    <w:rsid w:val="00564D8B"/>
    <w:rsid w:val="0056501D"/>
    <w:rsid w:val="00565486"/>
    <w:rsid w:val="005654FA"/>
    <w:rsid w:val="00565BBB"/>
    <w:rsid w:val="00565DA0"/>
    <w:rsid w:val="00565F15"/>
    <w:rsid w:val="005660FE"/>
    <w:rsid w:val="00566396"/>
    <w:rsid w:val="00566782"/>
    <w:rsid w:val="0056735D"/>
    <w:rsid w:val="005701C5"/>
    <w:rsid w:val="00571F9C"/>
    <w:rsid w:val="00572AFB"/>
    <w:rsid w:val="005738A9"/>
    <w:rsid w:val="00574795"/>
    <w:rsid w:val="005755AE"/>
    <w:rsid w:val="00575E49"/>
    <w:rsid w:val="00576AFC"/>
    <w:rsid w:val="00577D33"/>
    <w:rsid w:val="00580047"/>
    <w:rsid w:val="0058209F"/>
    <w:rsid w:val="00582ACD"/>
    <w:rsid w:val="00582E7F"/>
    <w:rsid w:val="005834D1"/>
    <w:rsid w:val="00583BE1"/>
    <w:rsid w:val="00583C0E"/>
    <w:rsid w:val="005855FA"/>
    <w:rsid w:val="00585B98"/>
    <w:rsid w:val="005870C6"/>
    <w:rsid w:val="0059000E"/>
    <w:rsid w:val="00590473"/>
    <w:rsid w:val="005909F0"/>
    <w:rsid w:val="00591690"/>
    <w:rsid w:val="00591948"/>
    <w:rsid w:val="005919AB"/>
    <w:rsid w:val="0059214D"/>
    <w:rsid w:val="00593F75"/>
    <w:rsid w:val="005945A7"/>
    <w:rsid w:val="00595F5B"/>
    <w:rsid w:val="0059667C"/>
    <w:rsid w:val="005972DC"/>
    <w:rsid w:val="0059788B"/>
    <w:rsid w:val="005978BA"/>
    <w:rsid w:val="005A0928"/>
    <w:rsid w:val="005A0AB9"/>
    <w:rsid w:val="005A0D93"/>
    <w:rsid w:val="005A123E"/>
    <w:rsid w:val="005A1E70"/>
    <w:rsid w:val="005A2F2C"/>
    <w:rsid w:val="005A34BA"/>
    <w:rsid w:val="005A4156"/>
    <w:rsid w:val="005A484E"/>
    <w:rsid w:val="005A48B0"/>
    <w:rsid w:val="005A5938"/>
    <w:rsid w:val="005A6B71"/>
    <w:rsid w:val="005A6BFE"/>
    <w:rsid w:val="005A6BFF"/>
    <w:rsid w:val="005A71BD"/>
    <w:rsid w:val="005A71F7"/>
    <w:rsid w:val="005A7273"/>
    <w:rsid w:val="005A773D"/>
    <w:rsid w:val="005B016D"/>
    <w:rsid w:val="005B13C5"/>
    <w:rsid w:val="005B1EB4"/>
    <w:rsid w:val="005B2E0F"/>
    <w:rsid w:val="005B3997"/>
    <w:rsid w:val="005B4A2C"/>
    <w:rsid w:val="005B6094"/>
    <w:rsid w:val="005B6D66"/>
    <w:rsid w:val="005C058E"/>
    <w:rsid w:val="005C3F5B"/>
    <w:rsid w:val="005C43BA"/>
    <w:rsid w:val="005C4D68"/>
    <w:rsid w:val="005C56EE"/>
    <w:rsid w:val="005C6776"/>
    <w:rsid w:val="005C7008"/>
    <w:rsid w:val="005D2CB6"/>
    <w:rsid w:val="005D3574"/>
    <w:rsid w:val="005D543C"/>
    <w:rsid w:val="005D6FAB"/>
    <w:rsid w:val="005D7085"/>
    <w:rsid w:val="005D7867"/>
    <w:rsid w:val="005E02F4"/>
    <w:rsid w:val="005E0C77"/>
    <w:rsid w:val="005E14A8"/>
    <w:rsid w:val="005E1ED7"/>
    <w:rsid w:val="005E2171"/>
    <w:rsid w:val="005E3242"/>
    <w:rsid w:val="005E421D"/>
    <w:rsid w:val="005E4D34"/>
    <w:rsid w:val="005E52FA"/>
    <w:rsid w:val="005E552C"/>
    <w:rsid w:val="005E61C7"/>
    <w:rsid w:val="005E680E"/>
    <w:rsid w:val="005E6CC1"/>
    <w:rsid w:val="005E72E5"/>
    <w:rsid w:val="005E7549"/>
    <w:rsid w:val="005F0D31"/>
    <w:rsid w:val="005F0DFA"/>
    <w:rsid w:val="005F102E"/>
    <w:rsid w:val="005F11AE"/>
    <w:rsid w:val="005F1361"/>
    <w:rsid w:val="005F19D3"/>
    <w:rsid w:val="005F275A"/>
    <w:rsid w:val="005F2924"/>
    <w:rsid w:val="005F3783"/>
    <w:rsid w:val="005F3BDB"/>
    <w:rsid w:val="005F3E33"/>
    <w:rsid w:val="005F58B0"/>
    <w:rsid w:val="005F63ED"/>
    <w:rsid w:val="005F674F"/>
    <w:rsid w:val="005F6F24"/>
    <w:rsid w:val="005F6F88"/>
    <w:rsid w:val="005F750C"/>
    <w:rsid w:val="006003A1"/>
    <w:rsid w:val="00600C96"/>
    <w:rsid w:val="00601AFB"/>
    <w:rsid w:val="00602397"/>
    <w:rsid w:val="0060245B"/>
    <w:rsid w:val="00602ABE"/>
    <w:rsid w:val="00604602"/>
    <w:rsid w:val="00604F34"/>
    <w:rsid w:val="0060599B"/>
    <w:rsid w:val="00606A4B"/>
    <w:rsid w:val="00606CF4"/>
    <w:rsid w:val="00607346"/>
    <w:rsid w:val="0060741E"/>
    <w:rsid w:val="00607518"/>
    <w:rsid w:val="006100D9"/>
    <w:rsid w:val="00610D4B"/>
    <w:rsid w:val="00610DC0"/>
    <w:rsid w:val="006127CF"/>
    <w:rsid w:val="00612985"/>
    <w:rsid w:val="006136F8"/>
    <w:rsid w:val="0061373A"/>
    <w:rsid w:val="00614C4B"/>
    <w:rsid w:val="00614F35"/>
    <w:rsid w:val="0061541F"/>
    <w:rsid w:val="0061572B"/>
    <w:rsid w:val="00616592"/>
    <w:rsid w:val="00617AE8"/>
    <w:rsid w:val="0062158F"/>
    <w:rsid w:val="00622B16"/>
    <w:rsid w:val="006237D0"/>
    <w:rsid w:val="00623D19"/>
    <w:rsid w:val="00624689"/>
    <w:rsid w:val="00624C58"/>
    <w:rsid w:val="0062597A"/>
    <w:rsid w:val="00630069"/>
    <w:rsid w:val="006308DF"/>
    <w:rsid w:val="006316A8"/>
    <w:rsid w:val="00631F97"/>
    <w:rsid w:val="0063200B"/>
    <w:rsid w:val="0063286D"/>
    <w:rsid w:val="0063317B"/>
    <w:rsid w:val="00633EC3"/>
    <w:rsid w:val="006349D3"/>
    <w:rsid w:val="00634E38"/>
    <w:rsid w:val="00634F0C"/>
    <w:rsid w:val="00634FA7"/>
    <w:rsid w:val="00635AE2"/>
    <w:rsid w:val="00636A09"/>
    <w:rsid w:val="00636D45"/>
    <w:rsid w:val="00637362"/>
    <w:rsid w:val="0063795F"/>
    <w:rsid w:val="006411A5"/>
    <w:rsid w:val="00641F3B"/>
    <w:rsid w:val="00642B7F"/>
    <w:rsid w:val="00642CC7"/>
    <w:rsid w:val="006430A9"/>
    <w:rsid w:val="00643625"/>
    <w:rsid w:val="00643937"/>
    <w:rsid w:val="00645266"/>
    <w:rsid w:val="00645F46"/>
    <w:rsid w:val="0064686C"/>
    <w:rsid w:val="00646CB0"/>
    <w:rsid w:val="006502C1"/>
    <w:rsid w:val="00650733"/>
    <w:rsid w:val="00650BD3"/>
    <w:rsid w:val="00651554"/>
    <w:rsid w:val="00651749"/>
    <w:rsid w:val="00655C88"/>
    <w:rsid w:val="006564E9"/>
    <w:rsid w:val="00656538"/>
    <w:rsid w:val="0065772E"/>
    <w:rsid w:val="00660886"/>
    <w:rsid w:val="00660E92"/>
    <w:rsid w:val="00661E82"/>
    <w:rsid w:val="00662860"/>
    <w:rsid w:val="0066341A"/>
    <w:rsid w:val="006649F3"/>
    <w:rsid w:val="006658FE"/>
    <w:rsid w:val="00665FAA"/>
    <w:rsid w:val="006667C4"/>
    <w:rsid w:val="00667172"/>
    <w:rsid w:val="00667FA8"/>
    <w:rsid w:val="00667FCC"/>
    <w:rsid w:val="006704BC"/>
    <w:rsid w:val="00670805"/>
    <w:rsid w:val="00670A4D"/>
    <w:rsid w:val="00671800"/>
    <w:rsid w:val="00671895"/>
    <w:rsid w:val="00671A1F"/>
    <w:rsid w:val="00671D6D"/>
    <w:rsid w:val="00672249"/>
    <w:rsid w:val="00673558"/>
    <w:rsid w:val="0067395B"/>
    <w:rsid w:val="006751AB"/>
    <w:rsid w:val="00675544"/>
    <w:rsid w:val="00675A23"/>
    <w:rsid w:val="006760E0"/>
    <w:rsid w:val="006765C1"/>
    <w:rsid w:val="006765DF"/>
    <w:rsid w:val="006778BA"/>
    <w:rsid w:val="00677F05"/>
    <w:rsid w:val="0068054E"/>
    <w:rsid w:val="006805DF"/>
    <w:rsid w:val="00680A8D"/>
    <w:rsid w:val="00680AE5"/>
    <w:rsid w:val="00680F8A"/>
    <w:rsid w:val="00681783"/>
    <w:rsid w:val="00681F15"/>
    <w:rsid w:val="0068318B"/>
    <w:rsid w:val="00684ECF"/>
    <w:rsid w:val="00686390"/>
    <w:rsid w:val="006868D1"/>
    <w:rsid w:val="00686C09"/>
    <w:rsid w:val="0069031F"/>
    <w:rsid w:val="006914A4"/>
    <w:rsid w:val="00691EF4"/>
    <w:rsid w:val="00692693"/>
    <w:rsid w:val="00692BD1"/>
    <w:rsid w:val="00694A26"/>
    <w:rsid w:val="0069583C"/>
    <w:rsid w:val="00695E4E"/>
    <w:rsid w:val="0069736A"/>
    <w:rsid w:val="00697E96"/>
    <w:rsid w:val="006A045E"/>
    <w:rsid w:val="006A162D"/>
    <w:rsid w:val="006A1988"/>
    <w:rsid w:val="006A252D"/>
    <w:rsid w:val="006A2FBD"/>
    <w:rsid w:val="006A38C5"/>
    <w:rsid w:val="006A398E"/>
    <w:rsid w:val="006A48BD"/>
    <w:rsid w:val="006A5B07"/>
    <w:rsid w:val="006A669A"/>
    <w:rsid w:val="006A6AEE"/>
    <w:rsid w:val="006A7535"/>
    <w:rsid w:val="006A7F06"/>
    <w:rsid w:val="006B04E5"/>
    <w:rsid w:val="006B0D98"/>
    <w:rsid w:val="006B12FB"/>
    <w:rsid w:val="006B1EB5"/>
    <w:rsid w:val="006B24F9"/>
    <w:rsid w:val="006B3D9E"/>
    <w:rsid w:val="006B43D8"/>
    <w:rsid w:val="006B4CEF"/>
    <w:rsid w:val="006B4D2E"/>
    <w:rsid w:val="006B515B"/>
    <w:rsid w:val="006B558B"/>
    <w:rsid w:val="006B5A89"/>
    <w:rsid w:val="006B5C2C"/>
    <w:rsid w:val="006B6C89"/>
    <w:rsid w:val="006B780A"/>
    <w:rsid w:val="006B7961"/>
    <w:rsid w:val="006C0741"/>
    <w:rsid w:val="006C091F"/>
    <w:rsid w:val="006C0DF6"/>
    <w:rsid w:val="006C0E95"/>
    <w:rsid w:val="006C1290"/>
    <w:rsid w:val="006C35C9"/>
    <w:rsid w:val="006C3D65"/>
    <w:rsid w:val="006C47CE"/>
    <w:rsid w:val="006C4C62"/>
    <w:rsid w:val="006C5853"/>
    <w:rsid w:val="006C593C"/>
    <w:rsid w:val="006C5B7F"/>
    <w:rsid w:val="006C5CD5"/>
    <w:rsid w:val="006D08FB"/>
    <w:rsid w:val="006D1C4C"/>
    <w:rsid w:val="006D203C"/>
    <w:rsid w:val="006D2B4F"/>
    <w:rsid w:val="006D3D6C"/>
    <w:rsid w:val="006D4117"/>
    <w:rsid w:val="006D44BD"/>
    <w:rsid w:val="006D4F00"/>
    <w:rsid w:val="006D50E7"/>
    <w:rsid w:val="006D623F"/>
    <w:rsid w:val="006D7497"/>
    <w:rsid w:val="006E0382"/>
    <w:rsid w:val="006E0B32"/>
    <w:rsid w:val="006E0ED5"/>
    <w:rsid w:val="006E141D"/>
    <w:rsid w:val="006E1C11"/>
    <w:rsid w:val="006E1F85"/>
    <w:rsid w:val="006E23F4"/>
    <w:rsid w:val="006E2441"/>
    <w:rsid w:val="006E3D45"/>
    <w:rsid w:val="006E5063"/>
    <w:rsid w:val="006E5128"/>
    <w:rsid w:val="006E52DA"/>
    <w:rsid w:val="006E6B38"/>
    <w:rsid w:val="006E6EB3"/>
    <w:rsid w:val="006E7F2A"/>
    <w:rsid w:val="006F147C"/>
    <w:rsid w:val="006F1EBF"/>
    <w:rsid w:val="006F1F11"/>
    <w:rsid w:val="006F1FC8"/>
    <w:rsid w:val="006F226C"/>
    <w:rsid w:val="006F2361"/>
    <w:rsid w:val="006F2D69"/>
    <w:rsid w:val="006F30A1"/>
    <w:rsid w:val="006F3125"/>
    <w:rsid w:val="006F3C5C"/>
    <w:rsid w:val="006F4229"/>
    <w:rsid w:val="006F49A8"/>
    <w:rsid w:val="006F4E61"/>
    <w:rsid w:val="006F55C8"/>
    <w:rsid w:val="006F6180"/>
    <w:rsid w:val="006F6C29"/>
    <w:rsid w:val="006F76F0"/>
    <w:rsid w:val="00700614"/>
    <w:rsid w:val="00700D87"/>
    <w:rsid w:val="0070194B"/>
    <w:rsid w:val="007025DC"/>
    <w:rsid w:val="0070356F"/>
    <w:rsid w:val="00703A80"/>
    <w:rsid w:val="00703E13"/>
    <w:rsid w:val="00704E4E"/>
    <w:rsid w:val="007053B1"/>
    <w:rsid w:val="00705454"/>
    <w:rsid w:val="00707D0A"/>
    <w:rsid w:val="00707E9D"/>
    <w:rsid w:val="007114B4"/>
    <w:rsid w:val="0071156F"/>
    <w:rsid w:val="007119C9"/>
    <w:rsid w:val="00711F4D"/>
    <w:rsid w:val="0071232B"/>
    <w:rsid w:val="0071232E"/>
    <w:rsid w:val="00712F42"/>
    <w:rsid w:val="00713194"/>
    <w:rsid w:val="0071445A"/>
    <w:rsid w:val="007149F1"/>
    <w:rsid w:val="00715048"/>
    <w:rsid w:val="00715F17"/>
    <w:rsid w:val="00715F97"/>
    <w:rsid w:val="00715FA6"/>
    <w:rsid w:val="00716588"/>
    <w:rsid w:val="00716619"/>
    <w:rsid w:val="007203CE"/>
    <w:rsid w:val="00721215"/>
    <w:rsid w:val="007220BC"/>
    <w:rsid w:val="007229F9"/>
    <w:rsid w:val="00724284"/>
    <w:rsid w:val="007260CB"/>
    <w:rsid w:val="007267FF"/>
    <w:rsid w:val="00727074"/>
    <w:rsid w:val="00727242"/>
    <w:rsid w:val="0073153E"/>
    <w:rsid w:val="0073170C"/>
    <w:rsid w:val="00732264"/>
    <w:rsid w:val="0073357D"/>
    <w:rsid w:val="007337B8"/>
    <w:rsid w:val="00734083"/>
    <w:rsid w:val="0073422E"/>
    <w:rsid w:val="007349C6"/>
    <w:rsid w:val="00734EB0"/>
    <w:rsid w:val="00734F96"/>
    <w:rsid w:val="00735851"/>
    <w:rsid w:val="00735D2C"/>
    <w:rsid w:val="00735F1C"/>
    <w:rsid w:val="007361F8"/>
    <w:rsid w:val="00736D95"/>
    <w:rsid w:val="007370BD"/>
    <w:rsid w:val="00737328"/>
    <w:rsid w:val="00740F9D"/>
    <w:rsid w:val="007410C7"/>
    <w:rsid w:val="00741A93"/>
    <w:rsid w:val="00741DCB"/>
    <w:rsid w:val="00741EFB"/>
    <w:rsid w:val="00742CD3"/>
    <w:rsid w:val="00743A11"/>
    <w:rsid w:val="007458C1"/>
    <w:rsid w:val="00745C53"/>
    <w:rsid w:val="00747BEA"/>
    <w:rsid w:val="00752970"/>
    <w:rsid w:val="00752C48"/>
    <w:rsid w:val="00753741"/>
    <w:rsid w:val="00753979"/>
    <w:rsid w:val="00754D73"/>
    <w:rsid w:val="00755C9B"/>
    <w:rsid w:val="00755EBF"/>
    <w:rsid w:val="00756D11"/>
    <w:rsid w:val="007574DE"/>
    <w:rsid w:val="00757DD6"/>
    <w:rsid w:val="00761517"/>
    <w:rsid w:val="0076175D"/>
    <w:rsid w:val="00761855"/>
    <w:rsid w:val="00763089"/>
    <w:rsid w:val="00763283"/>
    <w:rsid w:val="007638A9"/>
    <w:rsid w:val="00763D68"/>
    <w:rsid w:val="0076547A"/>
    <w:rsid w:val="00766195"/>
    <w:rsid w:val="007673E2"/>
    <w:rsid w:val="007702DA"/>
    <w:rsid w:val="007705AC"/>
    <w:rsid w:val="00770A24"/>
    <w:rsid w:val="00770CF0"/>
    <w:rsid w:val="007715FC"/>
    <w:rsid w:val="00771CE6"/>
    <w:rsid w:val="00772994"/>
    <w:rsid w:val="007730A3"/>
    <w:rsid w:val="007738C2"/>
    <w:rsid w:val="00773990"/>
    <w:rsid w:val="00773A7A"/>
    <w:rsid w:val="00774115"/>
    <w:rsid w:val="00776D25"/>
    <w:rsid w:val="007770C0"/>
    <w:rsid w:val="00777A0E"/>
    <w:rsid w:val="00777BF7"/>
    <w:rsid w:val="00780D7C"/>
    <w:rsid w:val="007810E9"/>
    <w:rsid w:val="0078121C"/>
    <w:rsid w:val="00781275"/>
    <w:rsid w:val="0078279B"/>
    <w:rsid w:val="00782930"/>
    <w:rsid w:val="00782ED5"/>
    <w:rsid w:val="00784380"/>
    <w:rsid w:val="00784F96"/>
    <w:rsid w:val="00786E5C"/>
    <w:rsid w:val="007877C6"/>
    <w:rsid w:val="00787F96"/>
    <w:rsid w:val="007900C9"/>
    <w:rsid w:val="00790D9B"/>
    <w:rsid w:val="007911DF"/>
    <w:rsid w:val="00791BD0"/>
    <w:rsid w:val="00791CF9"/>
    <w:rsid w:val="00793197"/>
    <w:rsid w:val="00793BDD"/>
    <w:rsid w:val="0079414A"/>
    <w:rsid w:val="00794A8E"/>
    <w:rsid w:val="00794B7B"/>
    <w:rsid w:val="007954F1"/>
    <w:rsid w:val="0079586B"/>
    <w:rsid w:val="00795B32"/>
    <w:rsid w:val="00796AB6"/>
    <w:rsid w:val="0079715B"/>
    <w:rsid w:val="007A0365"/>
    <w:rsid w:val="007A110C"/>
    <w:rsid w:val="007A1BEB"/>
    <w:rsid w:val="007A3515"/>
    <w:rsid w:val="007A35D1"/>
    <w:rsid w:val="007A3F8A"/>
    <w:rsid w:val="007A612C"/>
    <w:rsid w:val="007A6224"/>
    <w:rsid w:val="007A6400"/>
    <w:rsid w:val="007A6655"/>
    <w:rsid w:val="007A7BCD"/>
    <w:rsid w:val="007B0756"/>
    <w:rsid w:val="007B0864"/>
    <w:rsid w:val="007B0900"/>
    <w:rsid w:val="007B13DE"/>
    <w:rsid w:val="007B1D9C"/>
    <w:rsid w:val="007B2215"/>
    <w:rsid w:val="007B2766"/>
    <w:rsid w:val="007B29C4"/>
    <w:rsid w:val="007B3272"/>
    <w:rsid w:val="007B3375"/>
    <w:rsid w:val="007B3D31"/>
    <w:rsid w:val="007B6F83"/>
    <w:rsid w:val="007B7165"/>
    <w:rsid w:val="007B718E"/>
    <w:rsid w:val="007B73BD"/>
    <w:rsid w:val="007C0331"/>
    <w:rsid w:val="007C0E12"/>
    <w:rsid w:val="007C2185"/>
    <w:rsid w:val="007C271B"/>
    <w:rsid w:val="007C3D8B"/>
    <w:rsid w:val="007C40AD"/>
    <w:rsid w:val="007C5219"/>
    <w:rsid w:val="007C658F"/>
    <w:rsid w:val="007C731E"/>
    <w:rsid w:val="007C770E"/>
    <w:rsid w:val="007C7BB8"/>
    <w:rsid w:val="007C7ED1"/>
    <w:rsid w:val="007D07CE"/>
    <w:rsid w:val="007D31F0"/>
    <w:rsid w:val="007D333C"/>
    <w:rsid w:val="007D3856"/>
    <w:rsid w:val="007D3AE2"/>
    <w:rsid w:val="007D3C05"/>
    <w:rsid w:val="007D63B9"/>
    <w:rsid w:val="007D64DB"/>
    <w:rsid w:val="007D6809"/>
    <w:rsid w:val="007E03A7"/>
    <w:rsid w:val="007E05C2"/>
    <w:rsid w:val="007E16C3"/>
    <w:rsid w:val="007E1702"/>
    <w:rsid w:val="007E3265"/>
    <w:rsid w:val="007E3421"/>
    <w:rsid w:val="007E3ADD"/>
    <w:rsid w:val="007E4194"/>
    <w:rsid w:val="007E501D"/>
    <w:rsid w:val="007E511E"/>
    <w:rsid w:val="007E5B03"/>
    <w:rsid w:val="007E699F"/>
    <w:rsid w:val="007E6A83"/>
    <w:rsid w:val="007E7060"/>
    <w:rsid w:val="007E734F"/>
    <w:rsid w:val="007E75E3"/>
    <w:rsid w:val="007E78FE"/>
    <w:rsid w:val="007E7A4F"/>
    <w:rsid w:val="007F06A0"/>
    <w:rsid w:val="007F0C31"/>
    <w:rsid w:val="007F148C"/>
    <w:rsid w:val="007F1844"/>
    <w:rsid w:val="007F19C2"/>
    <w:rsid w:val="007F1F07"/>
    <w:rsid w:val="007F1FD6"/>
    <w:rsid w:val="007F2B4E"/>
    <w:rsid w:val="007F349B"/>
    <w:rsid w:val="007F3A0B"/>
    <w:rsid w:val="007F3D99"/>
    <w:rsid w:val="007F4D7E"/>
    <w:rsid w:val="007F695C"/>
    <w:rsid w:val="007F6B73"/>
    <w:rsid w:val="007F6F3D"/>
    <w:rsid w:val="007F70B7"/>
    <w:rsid w:val="007F7603"/>
    <w:rsid w:val="007F7B14"/>
    <w:rsid w:val="008001F1"/>
    <w:rsid w:val="00800472"/>
    <w:rsid w:val="00800E45"/>
    <w:rsid w:val="00800F4D"/>
    <w:rsid w:val="00802295"/>
    <w:rsid w:val="00802332"/>
    <w:rsid w:val="00803690"/>
    <w:rsid w:val="00803D8B"/>
    <w:rsid w:val="00803E43"/>
    <w:rsid w:val="0080520F"/>
    <w:rsid w:val="008055BD"/>
    <w:rsid w:val="008058ED"/>
    <w:rsid w:val="00805C98"/>
    <w:rsid w:val="008060DD"/>
    <w:rsid w:val="008065BC"/>
    <w:rsid w:val="00807131"/>
    <w:rsid w:val="0080750D"/>
    <w:rsid w:val="008077B9"/>
    <w:rsid w:val="0081357B"/>
    <w:rsid w:val="00814328"/>
    <w:rsid w:val="00814399"/>
    <w:rsid w:val="00814B63"/>
    <w:rsid w:val="0081571A"/>
    <w:rsid w:val="00815FAB"/>
    <w:rsid w:val="008163A9"/>
    <w:rsid w:val="008169F0"/>
    <w:rsid w:val="00816EB6"/>
    <w:rsid w:val="008172F1"/>
    <w:rsid w:val="00817442"/>
    <w:rsid w:val="00820FB8"/>
    <w:rsid w:val="008218A9"/>
    <w:rsid w:val="00821E79"/>
    <w:rsid w:val="00822114"/>
    <w:rsid w:val="008225DB"/>
    <w:rsid w:val="0082333F"/>
    <w:rsid w:val="0082367C"/>
    <w:rsid w:val="00823974"/>
    <w:rsid w:val="00823E84"/>
    <w:rsid w:val="008243A5"/>
    <w:rsid w:val="00824AC5"/>
    <w:rsid w:val="00825112"/>
    <w:rsid w:val="00825ED4"/>
    <w:rsid w:val="00826044"/>
    <w:rsid w:val="0082649A"/>
    <w:rsid w:val="00826BCF"/>
    <w:rsid w:val="008308A1"/>
    <w:rsid w:val="0083138D"/>
    <w:rsid w:val="0083212D"/>
    <w:rsid w:val="008328BD"/>
    <w:rsid w:val="00833F73"/>
    <w:rsid w:val="00833F9D"/>
    <w:rsid w:val="008349CD"/>
    <w:rsid w:val="00835805"/>
    <w:rsid w:val="008371D9"/>
    <w:rsid w:val="008376CF"/>
    <w:rsid w:val="008402C3"/>
    <w:rsid w:val="00840705"/>
    <w:rsid w:val="00840C2C"/>
    <w:rsid w:val="00840FB2"/>
    <w:rsid w:val="0084222C"/>
    <w:rsid w:val="00842473"/>
    <w:rsid w:val="00843AE7"/>
    <w:rsid w:val="00843EB2"/>
    <w:rsid w:val="00844DF8"/>
    <w:rsid w:val="0084520E"/>
    <w:rsid w:val="00845801"/>
    <w:rsid w:val="00845D15"/>
    <w:rsid w:val="00846DFE"/>
    <w:rsid w:val="00850322"/>
    <w:rsid w:val="0085034B"/>
    <w:rsid w:val="008505CC"/>
    <w:rsid w:val="00850D50"/>
    <w:rsid w:val="00851241"/>
    <w:rsid w:val="00851AFE"/>
    <w:rsid w:val="00851FE1"/>
    <w:rsid w:val="008520B1"/>
    <w:rsid w:val="0085224F"/>
    <w:rsid w:val="008525BC"/>
    <w:rsid w:val="00852721"/>
    <w:rsid w:val="00852D8F"/>
    <w:rsid w:val="0085321A"/>
    <w:rsid w:val="00853E2A"/>
    <w:rsid w:val="0085469C"/>
    <w:rsid w:val="00856701"/>
    <w:rsid w:val="00856E8C"/>
    <w:rsid w:val="0085770C"/>
    <w:rsid w:val="00857CE3"/>
    <w:rsid w:val="00857F55"/>
    <w:rsid w:val="008608B0"/>
    <w:rsid w:val="008612CD"/>
    <w:rsid w:val="0086194E"/>
    <w:rsid w:val="00861BEF"/>
    <w:rsid w:val="00862636"/>
    <w:rsid w:val="0086279B"/>
    <w:rsid w:val="00862DD9"/>
    <w:rsid w:val="0086363F"/>
    <w:rsid w:val="00863823"/>
    <w:rsid w:val="00864925"/>
    <w:rsid w:val="00864C64"/>
    <w:rsid w:val="008662C0"/>
    <w:rsid w:val="008666E1"/>
    <w:rsid w:val="00867634"/>
    <w:rsid w:val="008677E9"/>
    <w:rsid w:val="008708AA"/>
    <w:rsid w:val="0087376A"/>
    <w:rsid w:val="00873F29"/>
    <w:rsid w:val="00874931"/>
    <w:rsid w:val="00875DE7"/>
    <w:rsid w:val="00875E3A"/>
    <w:rsid w:val="0087607C"/>
    <w:rsid w:val="008767D1"/>
    <w:rsid w:val="0087689C"/>
    <w:rsid w:val="00876C91"/>
    <w:rsid w:val="00880433"/>
    <w:rsid w:val="008805F2"/>
    <w:rsid w:val="008819B5"/>
    <w:rsid w:val="00881A31"/>
    <w:rsid w:val="00882248"/>
    <w:rsid w:val="008824EE"/>
    <w:rsid w:val="00882BE7"/>
    <w:rsid w:val="0088334E"/>
    <w:rsid w:val="008840BE"/>
    <w:rsid w:val="00884823"/>
    <w:rsid w:val="00884A50"/>
    <w:rsid w:val="00884FA8"/>
    <w:rsid w:val="00885706"/>
    <w:rsid w:val="00886013"/>
    <w:rsid w:val="008861BB"/>
    <w:rsid w:val="00886E28"/>
    <w:rsid w:val="008871F6"/>
    <w:rsid w:val="0088741C"/>
    <w:rsid w:val="008910C9"/>
    <w:rsid w:val="00891197"/>
    <w:rsid w:val="00891823"/>
    <w:rsid w:val="00892AF6"/>
    <w:rsid w:val="00892E40"/>
    <w:rsid w:val="00892E91"/>
    <w:rsid w:val="00893503"/>
    <w:rsid w:val="00894149"/>
    <w:rsid w:val="008946E8"/>
    <w:rsid w:val="0089475D"/>
    <w:rsid w:val="00894F5A"/>
    <w:rsid w:val="00894FDA"/>
    <w:rsid w:val="008951CD"/>
    <w:rsid w:val="00896CC6"/>
    <w:rsid w:val="00896D5B"/>
    <w:rsid w:val="008973BC"/>
    <w:rsid w:val="008A00E0"/>
    <w:rsid w:val="008A142E"/>
    <w:rsid w:val="008A1455"/>
    <w:rsid w:val="008A3006"/>
    <w:rsid w:val="008A33A7"/>
    <w:rsid w:val="008A3DAE"/>
    <w:rsid w:val="008A3F30"/>
    <w:rsid w:val="008A443E"/>
    <w:rsid w:val="008A50DC"/>
    <w:rsid w:val="008A5A0F"/>
    <w:rsid w:val="008A5B6F"/>
    <w:rsid w:val="008A5E91"/>
    <w:rsid w:val="008A6659"/>
    <w:rsid w:val="008B06C2"/>
    <w:rsid w:val="008B0BBC"/>
    <w:rsid w:val="008B1381"/>
    <w:rsid w:val="008B15B4"/>
    <w:rsid w:val="008B1675"/>
    <w:rsid w:val="008B198A"/>
    <w:rsid w:val="008B1A0B"/>
    <w:rsid w:val="008B1E92"/>
    <w:rsid w:val="008B3C81"/>
    <w:rsid w:val="008B3CDA"/>
    <w:rsid w:val="008B431F"/>
    <w:rsid w:val="008B46EE"/>
    <w:rsid w:val="008B4BC3"/>
    <w:rsid w:val="008B58C5"/>
    <w:rsid w:val="008B58E6"/>
    <w:rsid w:val="008B59C9"/>
    <w:rsid w:val="008B6597"/>
    <w:rsid w:val="008B721E"/>
    <w:rsid w:val="008B77C4"/>
    <w:rsid w:val="008B7A89"/>
    <w:rsid w:val="008B7D2A"/>
    <w:rsid w:val="008B7FB8"/>
    <w:rsid w:val="008C0A64"/>
    <w:rsid w:val="008C170B"/>
    <w:rsid w:val="008C1E45"/>
    <w:rsid w:val="008C2379"/>
    <w:rsid w:val="008C364A"/>
    <w:rsid w:val="008C3B19"/>
    <w:rsid w:val="008C415F"/>
    <w:rsid w:val="008C474E"/>
    <w:rsid w:val="008C6B5F"/>
    <w:rsid w:val="008C7F7E"/>
    <w:rsid w:val="008D1611"/>
    <w:rsid w:val="008D2D16"/>
    <w:rsid w:val="008D3849"/>
    <w:rsid w:val="008D4696"/>
    <w:rsid w:val="008D49CA"/>
    <w:rsid w:val="008D550C"/>
    <w:rsid w:val="008D6D18"/>
    <w:rsid w:val="008D6DFF"/>
    <w:rsid w:val="008E0080"/>
    <w:rsid w:val="008E05DA"/>
    <w:rsid w:val="008E0FC9"/>
    <w:rsid w:val="008E20E4"/>
    <w:rsid w:val="008E2263"/>
    <w:rsid w:val="008E356C"/>
    <w:rsid w:val="008E35D3"/>
    <w:rsid w:val="008E3872"/>
    <w:rsid w:val="008E40E6"/>
    <w:rsid w:val="008E46C9"/>
    <w:rsid w:val="008E49D7"/>
    <w:rsid w:val="008E5908"/>
    <w:rsid w:val="008E59C0"/>
    <w:rsid w:val="008E5C6A"/>
    <w:rsid w:val="008E6BBD"/>
    <w:rsid w:val="008E74DE"/>
    <w:rsid w:val="008E7A47"/>
    <w:rsid w:val="008F00A5"/>
    <w:rsid w:val="008F0284"/>
    <w:rsid w:val="008F0555"/>
    <w:rsid w:val="008F071B"/>
    <w:rsid w:val="008F184A"/>
    <w:rsid w:val="008F1851"/>
    <w:rsid w:val="008F1FC3"/>
    <w:rsid w:val="008F44CA"/>
    <w:rsid w:val="008F4E4B"/>
    <w:rsid w:val="008F6D9E"/>
    <w:rsid w:val="008F700B"/>
    <w:rsid w:val="008F76BD"/>
    <w:rsid w:val="008F7B58"/>
    <w:rsid w:val="009005CF"/>
    <w:rsid w:val="00900AB5"/>
    <w:rsid w:val="00901CD2"/>
    <w:rsid w:val="009021EA"/>
    <w:rsid w:val="00902284"/>
    <w:rsid w:val="00902BCA"/>
    <w:rsid w:val="00904B26"/>
    <w:rsid w:val="00904D1D"/>
    <w:rsid w:val="0090533B"/>
    <w:rsid w:val="0090564F"/>
    <w:rsid w:val="00905790"/>
    <w:rsid w:val="00905E46"/>
    <w:rsid w:val="00905E99"/>
    <w:rsid w:val="00906A90"/>
    <w:rsid w:val="00907DB6"/>
    <w:rsid w:val="00910C65"/>
    <w:rsid w:val="00910EA3"/>
    <w:rsid w:val="00911643"/>
    <w:rsid w:val="0091189C"/>
    <w:rsid w:val="0091201D"/>
    <w:rsid w:val="00912414"/>
    <w:rsid w:val="00912D8A"/>
    <w:rsid w:val="00913571"/>
    <w:rsid w:val="00913E5F"/>
    <w:rsid w:val="00914A9F"/>
    <w:rsid w:val="00915F30"/>
    <w:rsid w:val="009170C3"/>
    <w:rsid w:val="00917340"/>
    <w:rsid w:val="0091759D"/>
    <w:rsid w:val="009205AA"/>
    <w:rsid w:val="00920D25"/>
    <w:rsid w:val="00920D68"/>
    <w:rsid w:val="00922DA5"/>
    <w:rsid w:val="00923441"/>
    <w:rsid w:val="00923574"/>
    <w:rsid w:val="009238A3"/>
    <w:rsid w:val="009244D4"/>
    <w:rsid w:val="00924684"/>
    <w:rsid w:val="00924EC0"/>
    <w:rsid w:val="00925F6B"/>
    <w:rsid w:val="0092744D"/>
    <w:rsid w:val="00927D96"/>
    <w:rsid w:val="0093011E"/>
    <w:rsid w:val="009301F2"/>
    <w:rsid w:val="00930B4D"/>
    <w:rsid w:val="0093168A"/>
    <w:rsid w:val="00931A87"/>
    <w:rsid w:val="00933A11"/>
    <w:rsid w:val="00933A73"/>
    <w:rsid w:val="00933B1D"/>
    <w:rsid w:val="009344BE"/>
    <w:rsid w:val="00935221"/>
    <w:rsid w:val="00935332"/>
    <w:rsid w:val="009354D3"/>
    <w:rsid w:val="00936094"/>
    <w:rsid w:val="00936981"/>
    <w:rsid w:val="00936C89"/>
    <w:rsid w:val="00936DD3"/>
    <w:rsid w:val="00937522"/>
    <w:rsid w:val="009407BD"/>
    <w:rsid w:val="00940DDE"/>
    <w:rsid w:val="009410CE"/>
    <w:rsid w:val="00941C60"/>
    <w:rsid w:val="00942889"/>
    <w:rsid w:val="00943CDE"/>
    <w:rsid w:val="00944000"/>
    <w:rsid w:val="00945932"/>
    <w:rsid w:val="00946C95"/>
    <w:rsid w:val="00947349"/>
    <w:rsid w:val="00947971"/>
    <w:rsid w:val="00950006"/>
    <w:rsid w:val="00950043"/>
    <w:rsid w:val="0095014A"/>
    <w:rsid w:val="0095028F"/>
    <w:rsid w:val="0095395D"/>
    <w:rsid w:val="00953F7F"/>
    <w:rsid w:val="00954951"/>
    <w:rsid w:val="0095509D"/>
    <w:rsid w:val="00956627"/>
    <w:rsid w:val="0095683B"/>
    <w:rsid w:val="0096006C"/>
    <w:rsid w:val="009624AB"/>
    <w:rsid w:val="00964C75"/>
    <w:rsid w:val="00964C84"/>
    <w:rsid w:val="009650A0"/>
    <w:rsid w:val="00965DDB"/>
    <w:rsid w:val="00966A16"/>
    <w:rsid w:val="00966A67"/>
    <w:rsid w:val="00966C25"/>
    <w:rsid w:val="00970583"/>
    <w:rsid w:val="009709A3"/>
    <w:rsid w:val="0097219A"/>
    <w:rsid w:val="009724A9"/>
    <w:rsid w:val="00972AD1"/>
    <w:rsid w:val="00972AFE"/>
    <w:rsid w:val="00972BCF"/>
    <w:rsid w:val="00972E09"/>
    <w:rsid w:val="0097462D"/>
    <w:rsid w:val="00974AFF"/>
    <w:rsid w:val="00975472"/>
    <w:rsid w:val="00975713"/>
    <w:rsid w:val="00975F1E"/>
    <w:rsid w:val="0097606F"/>
    <w:rsid w:val="009760FE"/>
    <w:rsid w:val="00976364"/>
    <w:rsid w:val="0097742C"/>
    <w:rsid w:val="00977733"/>
    <w:rsid w:val="00977C8A"/>
    <w:rsid w:val="00980751"/>
    <w:rsid w:val="009810F9"/>
    <w:rsid w:val="00981E4C"/>
    <w:rsid w:val="00981F0A"/>
    <w:rsid w:val="009824FD"/>
    <w:rsid w:val="00982B77"/>
    <w:rsid w:val="00983A56"/>
    <w:rsid w:val="00983D9B"/>
    <w:rsid w:val="00983DC7"/>
    <w:rsid w:val="00984729"/>
    <w:rsid w:val="00984859"/>
    <w:rsid w:val="00984923"/>
    <w:rsid w:val="00984F6D"/>
    <w:rsid w:val="009854A1"/>
    <w:rsid w:val="00986325"/>
    <w:rsid w:val="00987FDD"/>
    <w:rsid w:val="009908FE"/>
    <w:rsid w:val="00992F76"/>
    <w:rsid w:val="00993303"/>
    <w:rsid w:val="00993D79"/>
    <w:rsid w:val="0099440D"/>
    <w:rsid w:val="009947CD"/>
    <w:rsid w:val="00994BED"/>
    <w:rsid w:val="0099650E"/>
    <w:rsid w:val="00996A8E"/>
    <w:rsid w:val="00996DD4"/>
    <w:rsid w:val="00996DFF"/>
    <w:rsid w:val="00997A30"/>
    <w:rsid w:val="009A0ECF"/>
    <w:rsid w:val="009A1568"/>
    <w:rsid w:val="009A2409"/>
    <w:rsid w:val="009A3021"/>
    <w:rsid w:val="009A3904"/>
    <w:rsid w:val="009A3C81"/>
    <w:rsid w:val="009A5A3A"/>
    <w:rsid w:val="009A624E"/>
    <w:rsid w:val="009A6479"/>
    <w:rsid w:val="009A6895"/>
    <w:rsid w:val="009A72A3"/>
    <w:rsid w:val="009A7300"/>
    <w:rsid w:val="009A7500"/>
    <w:rsid w:val="009A7D71"/>
    <w:rsid w:val="009B0103"/>
    <w:rsid w:val="009B01BF"/>
    <w:rsid w:val="009B0B05"/>
    <w:rsid w:val="009B0E09"/>
    <w:rsid w:val="009B1AFF"/>
    <w:rsid w:val="009B2560"/>
    <w:rsid w:val="009B2D24"/>
    <w:rsid w:val="009B44B8"/>
    <w:rsid w:val="009B45C0"/>
    <w:rsid w:val="009B49C6"/>
    <w:rsid w:val="009B4C20"/>
    <w:rsid w:val="009B619F"/>
    <w:rsid w:val="009B6C5D"/>
    <w:rsid w:val="009B7A19"/>
    <w:rsid w:val="009C331C"/>
    <w:rsid w:val="009C37EA"/>
    <w:rsid w:val="009C3A71"/>
    <w:rsid w:val="009C3E71"/>
    <w:rsid w:val="009C451A"/>
    <w:rsid w:val="009C51E2"/>
    <w:rsid w:val="009C521F"/>
    <w:rsid w:val="009C561E"/>
    <w:rsid w:val="009C63AC"/>
    <w:rsid w:val="009C63C7"/>
    <w:rsid w:val="009C6D36"/>
    <w:rsid w:val="009C7013"/>
    <w:rsid w:val="009C743E"/>
    <w:rsid w:val="009C765F"/>
    <w:rsid w:val="009C7922"/>
    <w:rsid w:val="009C7AD3"/>
    <w:rsid w:val="009C7B3D"/>
    <w:rsid w:val="009C7CD1"/>
    <w:rsid w:val="009D0249"/>
    <w:rsid w:val="009D1CF6"/>
    <w:rsid w:val="009D1FDD"/>
    <w:rsid w:val="009D1FE8"/>
    <w:rsid w:val="009D2EE7"/>
    <w:rsid w:val="009D38B5"/>
    <w:rsid w:val="009D415A"/>
    <w:rsid w:val="009D4497"/>
    <w:rsid w:val="009D5089"/>
    <w:rsid w:val="009D5E95"/>
    <w:rsid w:val="009D6BE2"/>
    <w:rsid w:val="009D7471"/>
    <w:rsid w:val="009D7A97"/>
    <w:rsid w:val="009E0789"/>
    <w:rsid w:val="009E0E17"/>
    <w:rsid w:val="009E1159"/>
    <w:rsid w:val="009E4AE9"/>
    <w:rsid w:val="009E59CD"/>
    <w:rsid w:val="009E5CDC"/>
    <w:rsid w:val="009E633B"/>
    <w:rsid w:val="009E6942"/>
    <w:rsid w:val="009E7707"/>
    <w:rsid w:val="009F11A3"/>
    <w:rsid w:val="009F1B94"/>
    <w:rsid w:val="009F2384"/>
    <w:rsid w:val="009F4D90"/>
    <w:rsid w:val="009F4E18"/>
    <w:rsid w:val="009F62BF"/>
    <w:rsid w:val="009F677B"/>
    <w:rsid w:val="009F7BC8"/>
    <w:rsid w:val="009F7D09"/>
    <w:rsid w:val="00A002B0"/>
    <w:rsid w:val="00A006A9"/>
    <w:rsid w:val="00A023AC"/>
    <w:rsid w:val="00A03EFF"/>
    <w:rsid w:val="00A04388"/>
    <w:rsid w:val="00A04E70"/>
    <w:rsid w:val="00A0534D"/>
    <w:rsid w:val="00A05C64"/>
    <w:rsid w:val="00A0603B"/>
    <w:rsid w:val="00A06341"/>
    <w:rsid w:val="00A06351"/>
    <w:rsid w:val="00A064BA"/>
    <w:rsid w:val="00A06BD8"/>
    <w:rsid w:val="00A06C90"/>
    <w:rsid w:val="00A06D5F"/>
    <w:rsid w:val="00A075CA"/>
    <w:rsid w:val="00A079D6"/>
    <w:rsid w:val="00A07AD1"/>
    <w:rsid w:val="00A1004F"/>
    <w:rsid w:val="00A10503"/>
    <w:rsid w:val="00A1072F"/>
    <w:rsid w:val="00A107D2"/>
    <w:rsid w:val="00A10AD2"/>
    <w:rsid w:val="00A10CCF"/>
    <w:rsid w:val="00A11E64"/>
    <w:rsid w:val="00A12313"/>
    <w:rsid w:val="00A1243F"/>
    <w:rsid w:val="00A126E5"/>
    <w:rsid w:val="00A13844"/>
    <w:rsid w:val="00A142A0"/>
    <w:rsid w:val="00A148A7"/>
    <w:rsid w:val="00A153CC"/>
    <w:rsid w:val="00A154C3"/>
    <w:rsid w:val="00A175D2"/>
    <w:rsid w:val="00A17725"/>
    <w:rsid w:val="00A2020E"/>
    <w:rsid w:val="00A20377"/>
    <w:rsid w:val="00A20395"/>
    <w:rsid w:val="00A205D1"/>
    <w:rsid w:val="00A20804"/>
    <w:rsid w:val="00A20E46"/>
    <w:rsid w:val="00A21083"/>
    <w:rsid w:val="00A21452"/>
    <w:rsid w:val="00A218EB"/>
    <w:rsid w:val="00A21C97"/>
    <w:rsid w:val="00A21D66"/>
    <w:rsid w:val="00A21F88"/>
    <w:rsid w:val="00A2236A"/>
    <w:rsid w:val="00A22834"/>
    <w:rsid w:val="00A23C4F"/>
    <w:rsid w:val="00A23C71"/>
    <w:rsid w:val="00A2455E"/>
    <w:rsid w:val="00A2476F"/>
    <w:rsid w:val="00A25395"/>
    <w:rsid w:val="00A26093"/>
    <w:rsid w:val="00A263F1"/>
    <w:rsid w:val="00A26DF4"/>
    <w:rsid w:val="00A27AC4"/>
    <w:rsid w:val="00A27E2E"/>
    <w:rsid w:val="00A27F1C"/>
    <w:rsid w:val="00A3099C"/>
    <w:rsid w:val="00A30DFF"/>
    <w:rsid w:val="00A31DCF"/>
    <w:rsid w:val="00A32567"/>
    <w:rsid w:val="00A32A16"/>
    <w:rsid w:val="00A32DA8"/>
    <w:rsid w:val="00A33939"/>
    <w:rsid w:val="00A339DD"/>
    <w:rsid w:val="00A33A5A"/>
    <w:rsid w:val="00A33B5A"/>
    <w:rsid w:val="00A33E17"/>
    <w:rsid w:val="00A3410A"/>
    <w:rsid w:val="00A34669"/>
    <w:rsid w:val="00A34D06"/>
    <w:rsid w:val="00A35F58"/>
    <w:rsid w:val="00A36C04"/>
    <w:rsid w:val="00A37175"/>
    <w:rsid w:val="00A378E9"/>
    <w:rsid w:val="00A37F3A"/>
    <w:rsid w:val="00A37F90"/>
    <w:rsid w:val="00A40067"/>
    <w:rsid w:val="00A40E97"/>
    <w:rsid w:val="00A42919"/>
    <w:rsid w:val="00A430BF"/>
    <w:rsid w:val="00A44C5A"/>
    <w:rsid w:val="00A45577"/>
    <w:rsid w:val="00A45816"/>
    <w:rsid w:val="00A45986"/>
    <w:rsid w:val="00A45E71"/>
    <w:rsid w:val="00A47FD0"/>
    <w:rsid w:val="00A50687"/>
    <w:rsid w:val="00A50867"/>
    <w:rsid w:val="00A50DEC"/>
    <w:rsid w:val="00A519E2"/>
    <w:rsid w:val="00A52A2C"/>
    <w:rsid w:val="00A52AC6"/>
    <w:rsid w:val="00A52FC9"/>
    <w:rsid w:val="00A5390A"/>
    <w:rsid w:val="00A546C3"/>
    <w:rsid w:val="00A55A88"/>
    <w:rsid w:val="00A56799"/>
    <w:rsid w:val="00A56B9D"/>
    <w:rsid w:val="00A56DE3"/>
    <w:rsid w:val="00A571CE"/>
    <w:rsid w:val="00A57FE8"/>
    <w:rsid w:val="00A603DC"/>
    <w:rsid w:val="00A61945"/>
    <w:rsid w:val="00A6234A"/>
    <w:rsid w:val="00A639BC"/>
    <w:rsid w:val="00A64234"/>
    <w:rsid w:val="00A64A70"/>
    <w:rsid w:val="00A650DC"/>
    <w:rsid w:val="00A654A0"/>
    <w:rsid w:val="00A65857"/>
    <w:rsid w:val="00A65B46"/>
    <w:rsid w:val="00A675F0"/>
    <w:rsid w:val="00A679C6"/>
    <w:rsid w:val="00A70011"/>
    <w:rsid w:val="00A70138"/>
    <w:rsid w:val="00A715C1"/>
    <w:rsid w:val="00A715D8"/>
    <w:rsid w:val="00A718CF"/>
    <w:rsid w:val="00A71C46"/>
    <w:rsid w:val="00A725B6"/>
    <w:rsid w:val="00A72B18"/>
    <w:rsid w:val="00A72EFA"/>
    <w:rsid w:val="00A73CC9"/>
    <w:rsid w:val="00A741A2"/>
    <w:rsid w:val="00A74281"/>
    <w:rsid w:val="00A74696"/>
    <w:rsid w:val="00A75683"/>
    <w:rsid w:val="00A758F0"/>
    <w:rsid w:val="00A759D2"/>
    <w:rsid w:val="00A75A4D"/>
    <w:rsid w:val="00A75B96"/>
    <w:rsid w:val="00A75C2E"/>
    <w:rsid w:val="00A75DAA"/>
    <w:rsid w:val="00A82B2F"/>
    <w:rsid w:val="00A83123"/>
    <w:rsid w:val="00A83FF6"/>
    <w:rsid w:val="00A8492D"/>
    <w:rsid w:val="00A84CEB"/>
    <w:rsid w:val="00A858B4"/>
    <w:rsid w:val="00A86993"/>
    <w:rsid w:val="00A86E7C"/>
    <w:rsid w:val="00A87834"/>
    <w:rsid w:val="00A90103"/>
    <w:rsid w:val="00A90333"/>
    <w:rsid w:val="00A90849"/>
    <w:rsid w:val="00A90B95"/>
    <w:rsid w:val="00A91AD2"/>
    <w:rsid w:val="00A92528"/>
    <w:rsid w:val="00A926DB"/>
    <w:rsid w:val="00A92D3E"/>
    <w:rsid w:val="00A9363E"/>
    <w:rsid w:val="00A9395D"/>
    <w:rsid w:val="00A93E87"/>
    <w:rsid w:val="00A942BD"/>
    <w:rsid w:val="00A95D4A"/>
    <w:rsid w:val="00A96394"/>
    <w:rsid w:val="00A96AD3"/>
    <w:rsid w:val="00AA0856"/>
    <w:rsid w:val="00AA09F5"/>
    <w:rsid w:val="00AA1538"/>
    <w:rsid w:val="00AA155D"/>
    <w:rsid w:val="00AA189E"/>
    <w:rsid w:val="00AA1A47"/>
    <w:rsid w:val="00AA2981"/>
    <w:rsid w:val="00AA2BE3"/>
    <w:rsid w:val="00AA2E66"/>
    <w:rsid w:val="00AA3B9B"/>
    <w:rsid w:val="00AA3F1E"/>
    <w:rsid w:val="00AA4065"/>
    <w:rsid w:val="00AA41E5"/>
    <w:rsid w:val="00AA4903"/>
    <w:rsid w:val="00AA5F20"/>
    <w:rsid w:val="00AA63FC"/>
    <w:rsid w:val="00AA6865"/>
    <w:rsid w:val="00AA7DC7"/>
    <w:rsid w:val="00AB0D1F"/>
    <w:rsid w:val="00AB137C"/>
    <w:rsid w:val="00AB2275"/>
    <w:rsid w:val="00AB324D"/>
    <w:rsid w:val="00AB3C7F"/>
    <w:rsid w:val="00AB3EC8"/>
    <w:rsid w:val="00AB527C"/>
    <w:rsid w:val="00AB5B1D"/>
    <w:rsid w:val="00AB5BCB"/>
    <w:rsid w:val="00AB65F5"/>
    <w:rsid w:val="00AB6BA5"/>
    <w:rsid w:val="00AB7C9C"/>
    <w:rsid w:val="00AC000C"/>
    <w:rsid w:val="00AC0434"/>
    <w:rsid w:val="00AC0595"/>
    <w:rsid w:val="00AC0853"/>
    <w:rsid w:val="00AC0BD4"/>
    <w:rsid w:val="00AC10B9"/>
    <w:rsid w:val="00AC2D56"/>
    <w:rsid w:val="00AC32D4"/>
    <w:rsid w:val="00AC391B"/>
    <w:rsid w:val="00AC3A7E"/>
    <w:rsid w:val="00AC526F"/>
    <w:rsid w:val="00AC54DB"/>
    <w:rsid w:val="00AC5D2D"/>
    <w:rsid w:val="00AC60F4"/>
    <w:rsid w:val="00AC6A3D"/>
    <w:rsid w:val="00AC6C7C"/>
    <w:rsid w:val="00AC6D2F"/>
    <w:rsid w:val="00AC7181"/>
    <w:rsid w:val="00AC7250"/>
    <w:rsid w:val="00AC725B"/>
    <w:rsid w:val="00AC730F"/>
    <w:rsid w:val="00AD0827"/>
    <w:rsid w:val="00AD1636"/>
    <w:rsid w:val="00AD1886"/>
    <w:rsid w:val="00AD1974"/>
    <w:rsid w:val="00AD2BB6"/>
    <w:rsid w:val="00AD3E0F"/>
    <w:rsid w:val="00AD44CD"/>
    <w:rsid w:val="00AD4ADD"/>
    <w:rsid w:val="00AD54E1"/>
    <w:rsid w:val="00AD577C"/>
    <w:rsid w:val="00AD604C"/>
    <w:rsid w:val="00AD6105"/>
    <w:rsid w:val="00AD78F3"/>
    <w:rsid w:val="00AD7EE9"/>
    <w:rsid w:val="00AE0724"/>
    <w:rsid w:val="00AE0ACB"/>
    <w:rsid w:val="00AE1BF3"/>
    <w:rsid w:val="00AE1C0D"/>
    <w:rsid w:val="00AE1ED0"/>
    <w:rsid w:val="00AE22A4"/>
    <w:rsid w:val="00AE3BD3"/>
    <w:rsid w:val="00AE4822"/>
    <w:rsid w:val="00AE4A6B"/>
    <w:rsid w:val="00AE4F5B"/>
    <w:rsid w:val="00AE50F9"/>
    <w:rsid w:val="00AE6246"/>
    <w:rsid w:val="00AE67B0"/>
    <w:rsid w:val="00AE7B21"/>
    <w:rsid w:val="00AF0308"/>
    <w:rsid w:val="00AF09FB"/>
    <w:rsid w:val="00AF27CF"/>
    <w:rsid w:val="00AF29D2"/>
    <w:rsid w:val="00AF2D90"/>
    <w:rsid w:val="00AF3174"/>
    <w:rsid w:val="00AF3F58"/>
    <w:rsid w:val="00AF5D01"/>
    <w:rsid w:val="00AF5F81"/>
    <w:rsid w:val="00AF649D"/>
    <w:rsid w:val="00AF684F"/>
    <w:rsid w:val="00AF6D7B"/>
    <w:rsid w:val="00AF7C92"/>
    <w:rsid w:val="00B0059F"/>
    <w:rsid w:val="00B0123C"/>
    <w:rsid w:val="00B014E9"/>
    <w:rsid w:val="00B02B81"/>
    <w:rsid w:val="00B02D4F"/>
    <w:rsid w:val="00B035E3"/>
    <w:rsid w:val="00B03717"/>
    <w:rsid w:val="00B03763"/>
    <w:rsid w:val="00B04274"/>
    <w:rsid w:val="00B0433E"/>
    <w:rsid w:val="00B04567"/>
    <w:rsid w:val="00B049FC"/>
    <w:rsid w:val="00B05086"/>
    <w:rsid w:val="00B050CF"/>
    <w:rsid w:val="00B05722"/>
    <w:rsid w:val="00B057A5"/>
    <w:rsid w:val="00B05B43"/>
    <w:rsid w:val="00B079D9"/>
    <w:rsid w:val="00B114F4"/>
    <w:rsid w:val="00B11536"/>
    <w:rsid w:val="00B126FA"/>
    <w:rsid w:val="00B13857"/>
    <w:rsid w:val="00B14018"/>
    <w:rsid w:val="00B14079"/>
    <w:rsid w:val="00B142F3"/>
    <w:rsid w:val="00B14573"/>
    <w:rsid w:val="00B145CE"/>
    <w:rsid w:val="00B14C9B"/>
    <w:rsid w:val="00B14E03"/>
    <w:rsid w:val="00B14EC6"/>
    <w:rsid w:val="00B15757"/>
    <w:rsid w:val="00B158F1"/>
    <w:rsid w:val="00B15C15"/>
    <w:rsid w:val="00B169A9"/>
    <w:rsid w:val="00B2144E"/>
    <w:rsid w:val="00B21DB9"/>
    <w:rsid w:val="00B22B9F"/>
    <w:rsid w:val="00B237E6"/>
    <w:rsid w:val="00B23969"/>
    <w:rsid w:val="00B23BA6"/>
    <w:rsid w:val="00B23D35"/>
    <w:rsid w:val="00B23F03"/>
    <w:rsid w:val="00B2599F"/>
    <w:rsid w:val="00B272A4"/>
    <w:rsid w:val="00B27802"/>
    <w:rsid w:val="00B27B92"/>
    <w:rsid w:val="00B3091E"/>
    <w:rsid w:val="00B321C2"/>
    <w:rsid w:val="00B33462"/>
    <w:rsid w:val="00B335A1"/>
    <w:rsid w:val="00B33D80"/>
    <w:rsid w:val="00B347FB"/>
    <w:rsid w:val="00B34F41"/>
    <w:rsid w:val="00B357AB"/>
    <w:rsid w:val="00B364E8"/>
    <w:rsid w:val="00B369CF"/>
    <w:rsid w:val="00B36E0A"/>
    <w:rsid w:val="00B40098"/>
    <w:rsid w:val="00B40AC4"/>
    <w:rsid w:val="00B415E5"/>
    <w:rsid w:val="00B41706"/>
    <w:rsid w:val="00B41F5B"/>
    <w:rsid w:val="00B42912"/>
    <w:rsid w:val="00B42F15"/>
    <w:rsid w:val="00B44177"/>
    <w:rsid w:val="00B44609"/>
    <w:rsid w:val="00B45250"/>
    <w:rsid w:val="00B45FD8"/>
    <w:rsid w:val="00B469CE"/>
    <w:rsid w:val="00B46CCD"/>
    <w:rsid w:val="00B46EB2"/>
    <w:rsid w:val="00B472E0"/>
    <w:rsid w:val="00B472EF"/>
    <w:rsid w:val="00B50680"/>
    <w:rsid w:val="00B518A1"/>
    <w:rsid w:val="00B518E5"/>
    <w:rsid w:val="00B5271E"/>
    <w:rsid w:val="00B52927"/>
    <w:rsid w:val="00B52CCB"/>
    <w:rsid w:val="00B54879"/>
    <w:rsid w:val="00B5530F"/>
    <w:rsid w:val="00B5549B"/>
    <w:rsid w:val="00B55E05"/>
    <w:rsid w:val="00B571CB"/>
    <w:rsid w:val="00B62733"/>
    <w:rsid w:val="00B6327D"/>
    <w:rsid w:val="00B63EFE"/>
    <w:rsid w:val="00B64DA1"/>
    <w:rsid w:val="00B65579"/>
    <w:rsid w:val="00B662EF"/>
    <w:rsid w:val="00B665C5"/>
    <w:rsid w:val="00B66939"/>
    <w:rsid w:val="00B673A5"/>
    <w:rsid w:val="00B6777E"/>
    <w:rsid w:val="00B702BA"/>
    <w:rsid w:val="00B70326"/>
    <w:rsid w:val="00B70860"/>
    <w:rsid w:val="00B71854"/>
    <w:rsid w:val="00B738EA"/>
    <w:rsid w:val="00B73EE9"/>
    <w:rsid w:val="00B7463A"/>
    <w:rsid w:val="00B75DE3"/>
    <w:rsid w:val="00B7635F"/>
    <w:rsid w:val="00B77334"/>
    <w:rsid w:val="00B779C9"/>
    <w:rsid w:val="00B779F5"/>
    <w:rsid w:val="00B8000F"/>
    <w:rsid w:val="00B80858"/>
    <w:rsid w:val="00B80D2B"/>
    <w:rsid w:val="00B81822"/>
    <w:rsid w:val="00B8186C"/>
    <w:rsid w:val="00B8233E"/>
    <w:rsid w:val="00B830C0"/>
    <w:rsid w:val="00B830C1"/>
    <w:rsid w:val="00B8383F"/>
    <w:rsid w:val="00B84192"/>
    <w:rsid w:val="00B850C6"/>
    <w:rsid w:val="00B8512D"/>
    <w:rsid w:val="00B86385"/>
    <w:rsid w:val="00B863E5"/>
    <w:rsid w:val="00B86934"/>
    <w:rsid w:val="00B8758E"/>
    <w:rsid w:val="00B87962"/>
    <w:rsid w:val="00B87D03"/>
    <w:rsid w:val="00B87F77"/>
    <w:rsid w:val="00B901AA"/>
    <w:rsid w:val="00B90B3C"/>
    <w:rsid w:val="00B90DD5"/>
    <w:rsid w:val="00B91189"/>
    <w:rsid w:val="00B93C81"/>
    <w:rsid w:val="00B93D4A"/>
    <w:rsid w:val="00B94083"/>
    <w:rsid w:val="00B94853"/>
    <w:rsid w:val="00B94E0E"/>
    <w:rsid w:val="00B94F84"/>
    <w:rsid w:val="00B951DC"/>
    <w:rsid w:val="00B9533D"/>
    <w:rsid w:val="00B961D5"/>
    <w:rsid w:val="00B97C00"/>
    <w:rsid w:val="00BA0655"/>
    <w:rsid w:val="00BA0F94"/>
    <w:rsid w:val="00BA168A"/>
    <w:rsid w:val="00BA1992"/>
    <w:rsid w:val="00BA203B"/>
    <w:rsid w:val="00BA257F"/>
    <w:rsid w:val="00BA3C0B"/>
    <w:rsid w:val="00BA3EEB"/>
    <w:rsid w:val="00BA545D"/>
    <w:rsid w:val="00BA55D5"/>
    <w:rsid w:val="00BA5793"/>
    <w:rsid w:val="00BA601E"/>
    <w:rsid w:val="00BA711A"/>
    <w:rsid w:val="00BA73F1"/>
    <w:rsid w:val="00BA7AC9"/>
    <w:rsid w:val="00BB244D"/>
    <w:rsid w:val="00BB2FD8"/>
    <w:rsid w:val="00BB2FE6"/>
    <w:rsid w:val="00BB39FA"/>
    <w:rsid w:val="00BB3A4F"/>
    <w:rsid w:val="00BB4150"/>
    <w:rsid w:val="00BB4978"/>
    <w:rsid w:val="00BB6683"/>
    <w:rsid w:val="00BB7143"/>
    <w:rsid w:val="00BB7262"/>
    <w:rsid w:val="00BB7AA9"/>
    <w:rsid w:val="00BB7D0A"/>
    <w:rsid w:val="00BB7DDD"/>
    <w:rsid w:val="00BC0A56"/>
    <w:rsid w:val="00BC0D01"/>
    <w:rsid w:val="00BC1459"/>
    <w:rsid w:val="00BC1707"/>
    <w:rsid w:val="00BC3507"/>
    <w:rsid w:val="00BC3CD7"/>
    <w:rsid w:val="00BC3D82"/>
    <w:rsid w:val="00BC548A"/>
    <w:rsid w:val="00BC57CB"/>
    <w:rsid w:val="00BC603D"/>
    <w:rsid w:val="00BC6401"/>
    <w:rsid w:val="00BC66D9"/>
    <w:rsid w:val="00BC73AA"/>
    <w:rsid w:val="00BC7AE2"/>
    <w:rsid w:val="00BC7B09"/>
    <w:rsid w:val="00BC7C26"/>
    <w:rsid w:val="00BD0A3A"/>
    <w:rsid w:val="00BD0D5B"/>
    <w:rsid w:val="00BD1C51"/>
    <w:rsid w:val="00BD1D49"/>
    <w:rsid w:val="00BD2B51"/>
    <w:rsid w:val="00BD2D77"/>
    <w:rsid w:val="00BD3095"/>
    <w:rsid w:val="00BD39F9"/>
    <w:rsid w:val="00BD3CAD"/>
    <w:rsid w:val="00BD5779"/>
    <w:rsid w:val="00BD62F2"/>
    <w:rsid w:val="00BD63BF"/>
    <w:rsid w:val="00BD68E9"/>
    <w:rsid w:val="00BD6B46"/>
    <w:rsid w:val="00BD798F"/>
    <w:rsid w:val="00BD7D19"/>
    <w:rsid w:val="00BE0CC8"/>
    <w:rsid w:val="00BE0DA7"/>
    <w:rsid w:val="00BE0ED1"/>
    <w:rsid w:val="00BE1725"/>
    <w:rsid w:val="00BE266D"/>
    <w:rsid w:val="00BE2C3F"/>
    <w:rsid w:val="00BE3022"/>
    <w:rsid w:val="00BE347C"/>
    <w:rsid w:val="00BE394D"/>
    <w:rsid w:val="00BE3AC8"/>
    <w:rsid w:val="00BE42EC"/>
    <w:rsid w:val="00BE560A"/>
    <w:rsid w:val="00BE6369"/>
    <w:rsid w:val="00BE7067"/>
    <w:rsid w:val="00BE7C62"/>
    <w:rsid w:val="00BE7F5A"/>
    <w:rsid w:val="00BF04CB"/>
    <w:rsid w:val="00BF0686"/>
    <w:rsid w:val="00BF0934"/>
    <w:rsid w:val="00BF1C09"/>
    <w:rsid w:val="00BF20FC"/>
    <w:rsid w:val="00BF21E2"/>
    <w:rsid w:val="00BF2B55"/>
    <w:rsid w:val="00BF3F37"/>
    <w:rsid w:val="00BF3F77"/>
    <w:rsid w:val="00BF41F0"/>
    <w:rsid w:val="00BF48C5"/>
    <w:rsid w:val="00BF5128"/>
    <w:rsid w:val="00BF7E32"/>
    <w:rsid w:val="00BF7ED6"/>
    <w:rsid w:val="00BF7FBA"/>
    <w:rsid w:val="00C001CA"/>
    <w:rsid w:val="00C003E9"/>
    <w:rsid w:val="00C0074A"/>
    <w:rsid w:val="00C00B0E"/>
    <w:rsid w:val="00C021C7"/>
    <w:rsid w:val="00C032A1"/>
    <w:rsid w:val="00C03534"/>
    <w:rsid w:val="00C03C5A"/>
    <w:rsid w:val="00C0529F"/>
    <w:rsid w:val="00C058EE"/>
    <w:rsid w:val="00C05CD5"/>
    <w:rsid w:val="00C07157"/>
    <w:rsid w:val="00C07201"/>
    <w:rsid w:val="00C074B8"/>
    <w:rsid w:val="00C07688"/>
    <w:rsid w:val="00C07F0E"/>
    <w:rsid w:val="00C10A3A"/>
    <w:rsid w:val="00C10FAF"/>
    <w:rsid w:val="00C136A9"/>
    <w:rsid w:val="00C13A3B"/>
    <w:rsid w:val="00C1497C"/>
    <w:rsid w:val="00C1555A"/>
    <w:rsid w:val="00C16A50"/>
    <w:rsid w:val="00C17012"/>
    <w:rsid w:val="00C209DF"/>
    <w:rsid w:val="00C2105B"/>
    <w:rsid w:val="00C213A9"/>
    <w:rsid w:val="00C2148D"/>
    <w:rsid w:val="00C22035"/>
    <w:rsid w:val="00C225F7"/>
    <w:rsid w:val="00C23CA7"/>
    <w:rsid w:val="00C25A16"/>
    <w:rsid w:val="00C261DC"/>
    <w:rsid w:val="00C26294"/>
    <w:rsid w:val="00C26819"/>
    <w:rsid w:val="00C26843"/>
    <w:rsid w:val="00C26D46"/>
    <w:rsid w:val="00C26F12"/>
    <w:rsid w:val="00C2705F"/>
    <w:rsid w:val="00C30712"/>
    <w:rsid w:val="00C308FC"/>
    <w:rsid w:val="00C3107C"/>
    <w:rsid w:val="00C319AE"/>
    <w:rsid w:val="00C3448E"/>
    <w:rsid w:val="00C34493"/>
    <w:rsid w:val="00C35BB4"/>
    <w:rsid w:val="00C35D25"/>
    <w:rsid w:val="00C362EA"/>
    <w:rsid w:val="00C366B4"/>
    <w:rsid w:val="00C379E0"/>
    <w:rsid w:val="00C40BC8"/>
    <w:rsid w:val="00C41541"/>
    <w:rsid w:val="00C4158D"/>
    <w:rsid w:val="00C42629"/>
    <w:rsid w:val="00C4285D"/>
    <w:rsid w:val="00C43728"/>
    <w:rsid w:val="00C43779"/>
    <w:rsid w:val="00C44AF1"/>
    <w:rsid w:val="00C45C99"/>
    <w:rsid w:val="00C461B4"/>
    <w:rsid w:val="00C46D46"/>
    <w:rsid w:val="00C47080"/>
    <w:rsid w:val="00C478D5"/>
    <w:rsid w:val="00C505ED"/>
    <w:rsid w:val="00C507FC"/>
    <w:rsid w:val="00C50A56"/>
    <w:rsid w:val="00C50A5F"/>
    <w:rsid w:val="00C50C3F"/>
    <w:rsid w:val="00C527AE"/>
    <w:rsid w:val="00C52B82"/>
    <w:rsid w:val="00C53995"/>
    <w:rsid w:val="00C5471B"/>
    <w:rsid w:val="00C5602D"/>
    <w:rsid w:val="00C562F1"/>
    <w:rsid w:val="00C56604"/>
    <w:rsid w:val="00C60749"/>
    <w:rsid w:val="00C60957"/>
    <w:rsid w:val="00C60C0D"/>
    <w:rsid w:val="00C60EDF"/>
    <w:rsid w:val="00C60F5C"/>
    <w:rsid w:val="00C6263C"/>
    <w:rsid w:val="00C628E4"/>
    <w:rsid w:val="00C62D53"/>
    <w:rsid w:val="00C631C6"/>
    <w:rsid w:val="00C63659"/>
    <w:rsid w:val="00C64CAE"/>
    <w:rsid w:val="00C65468"/>
    <w:rsid w:val="00C6583B"/>
    <w:rsid w:val="00C65B74"/>
    <w:rsid w:val="00C65FC3"/>
    <w:rsid w:val="00C66321"/>
    <w:rsid w:val="00C66AEC"/>
    <w:rsid w:val="00C672B9"/>
    <w:rsid w:val="00C70457"/>
    <w:rsid w:val="00C70C9B"/>
    <w:rsid w:val="00C71A8F"/>
    <w:rsid w:val="00C7342E"/>
    <w:rsid w:val="00C73AEA"/>
    <w:rsid w:val="00C7517C"/>
    <w:rsid w:val="00C7540B"/>
    <w:rsid w:val="00C75782"/>
    <w:rsid w:val="00C75D54"/>
    <w:rsid w:val="00C75FE8"/>
    <w:rsid w:val="00C76832"/>
    <w:rsid w:val="00C772F5"/>
    <w:rsid w:val="00C779A7"/>
    <w:rsid w:val="00C80378"/>
    <w:rsid w:val="00C8182C"/>
    <w:rsid w:val="00C8221F"/>
    <w:rsid w:val="00C82C57"/>
    <w:rsid w:val="00C8342B"/>
    <w:rsid w:val="00C83CD5"/>
    <w:rsid w:val="00C83EFC"/>
    <w:rsid w:val="00C8416E"/>
    <w:rsid w:val="00C84178"/>
    <w:rsid w:val="00C84CD5"/>
    <w:rsid w:val="00C85288"/>
    <w:rsid w:val="00C85FCF"/>
    <w:rsid w:val="00C868FC"/>
    <w:rsid w:val="00C87259"/>
    <w:rsid w:val="00C87529"/>
    <w:rsid w:val="00C87CB3"/>
    <w:rsid w:val="00C87E9A"/>
    <w:rsid w:val="00C90209"/>
    <w:rsid w:val="00C904F2"/>
    <w:rsid w:val="00C90EDC"/>
    <w:rsid w:val="00C92228"/>
    <w:rsid w:val="00C93972"/>
    <w:rsid w:val="00C93BB1"/>
    <w:rsid w:val="00C94B43"/>
    <w:rsid w:val="00C97E72"/>
    <w:rsid w:val="00CA00AF"/>
    <w:rsid w:val="00CA014E"/>
    <w:rsid w:val="00CA04A7"/>
    <w:rsid w:val="00CA0614"/>
    <w:rsid w:val="00CA0941"/>
    <w:rsid w:val="00CA16C9"/>
    <w:rsid w:val="00CA1CCA"/>
    <w:rsid w:val="00CA26BA"/>
    <w:rsid w:val="00CA2B43"/>
    <w:rsid w:val="00CA33D7"/>
    <w:rsid w:val="00CA372B"/>
    <w:rsid w:val="00CA411B"/>
    <w:rsid w:val="00CA4685"/>
    <w:rsid w:val="00CA4AD0"/>
    <w:rsid w:val="00CA4CBA"/>
    <w:rsid w:val="00CA58FA"/>
    <w:rsid w:val="00CA5A34"/>
    <w:rsid w:val="00CA5DB0"/>
    <w:rsid w:val="00CA7924"/>
    <w:rsid w:val="00CA7AAC"/>
    <w:rsid w:val="00CB0C00"/>
    <w:rsid w:val="00CB0E77"/>
    <w:rsid w:val="00CB11A8"/>
    <w:rsid w:val="00CB16BF"/>
    <w:rsid w:val="00CB170D"/>
    <w:rsid w:val="00CB20CD"/>
    <w:rsid w:val="00CB2697"/>
    <w:rsid w:val="00CB26C8"/>
    <w:rsid w:val="00CB29FA"/>
    <w:rsid w:val="00CB40B8"/>
    <w:rsid w:val="00CB45E0"/>
    <w:rsid w:val="00CB4EA8"/>
    <w:rsid w:val="00CB56E6"/>
    <w:rsid w:val="00CB600C"/>
    <w:rsid w:val="00CB62F3"/>
    <w:rsid w:val="00CB630F"/>
    <w:rsid w:val="00CB6763"/>
    <w:rsid w:val="00CB676C"/>
    <w:rsid w:val="00CB711E"/>
    <w:rsid w:val="00CC0294"/>
    <w:rsid w:val="00CC04F9"/>
    <w:rsid w:val="00CC064B"/>
    <w:rsid w:val="00CC0F22"/>
    <w:rsid w:val="00CC1279"/>
    <w:rsid w:val="00CC12BD"/>
    <w:rsid w:val="00CC1D36"/>
    <w:rsid w:val="00CC1DA3"/>
    <w:rsid w:val="00CC61FC"/>
    <w:rsid w:val="00CC6259"/>
    <w:rsid w:val="00CC6483"/>
    <w:rsid w:val="00CD071F"/>
    <w:rsid w:val="00CD11D3"/>
    <w:rsid w:val="00CD14F4"/>
    <w:rsid w:val="00CD1821"/>
    <w:rsid w:val="00CD2452"/>
    <w:rsid w:val="00CD405F"/>
    <w:rsid w:val="00CD4546"/>
    <w:rsid w:val="00CD47B3"/>
    <w:rsid w:val="00CD4E4C"/>
    <w:rsid w:val="00CD51F5"/>
    <w:rsid w:val="00CD5731"/>
    <w:rsid w:val="00CD5808"/>
    <w:rsid w:val="00CD59D0"/>
    <w:rsid w:val="00CD66A8"/>
    <w:rsid w:val="00CD67C0"/>
    <w:rsid w:val="00CD763D"/>
    <w:rsid w:val="00CE287B"/>
    <w:rsid w:val="00CE2D01"/>
    <w:rsid w:val="00CE30A1"/>
    <w:rsid w:val="00CE3356"/>
    <w:rsid w:val="00CE37C7"/>
    <w:rsid w:val="00CE3D17"/>
    <w:rsid w:val="00CE48EE"/>
    <w:rsid w:val="00CE50DD"/>
    <w:rsid w:val="00CE5BCF"/>
    <w:rsid w:val="00CE5E70"/>
    <w:rsid w:val="00CE5E75"/>
    <w:rsid w:val="00CE610E"/>
    <w:rsid w:val="00CE6209"/>
    <w:rsid w:val="00CE6A00"/>
    <w:rsid w:val="00CE7C7E"/>
    <w:rsid w:val="00CE7CEE"/>
    <w:rsid w:val="00CF034B"/>
    <w:rsid w:val="00CF0ACC"/>
    <w:rsid w:val="00CF1B63"/>
    <w:rsid w:val="00CF24D5"/>
    <w:rsid w:val="00CF299E"/>
    <w:rsid w:val="00CF3475"/>
    <w:rsid w:val="00CF3D85"/>
    <w:rsid w:val="00CF3DD2"/>
    <w:rsid w:val="00CF5B6C"/>
    <w:rsid w:val="00CF5D1B"/>
    <w:rsid w:val="00CF645A"/>
    <w:rsid w:val="00CF6C8F"/>
    <w:rsid w:val="00CF77E3"/>
    <w:rsid w:val="00CF7F98"/>
    <w:rsid w:val="00D008C4"/>
    <w:rsid w:val="00D01674"/>
    <w:rsid w:val="00D02A61"/>
    <w:rsid w:val="00D04613"/>
    <w:rsid w:val="00D056E1"/>
    <w:rsid w:val="00D05C78"/>
    <w:rsid w:val="00D05D24"/>
    <w:rsid w:val="00D06B15"/>
    <w:rsid w:val="00D06BBA"/>
    <w:rsid w:val="00D06D91"/>
    <w:rsid w:val="00D0727E"/>
    <w:rsid w:val="00D07539"/>
    <w:rsid w:val="00D103C0"/>
    <w:rsid w:val="00D10EBF"/>
    <w:rsid w:val="00D11088"/>
    <w:rsid w:val="00D11437"/>
    <w:rsid w:val="00D12282"/>
    <w:rsid w:val="00D12F9A"/>
    <w:rsid w:val="00D13457"/>
    <w:rsid w:val="00D143AE"/>
    <w:rsid w:val="00D14DF4"/>
    <w:rsid w:val="00D162B3"/>
    <w:rsid w:val="00D163FA"/>
    <w:rsid w:val="00D172D5"/>
    <w:rsid w:val="00D20DE5"/>
    <w:rsid w:val="00D20E02"/>
    <w:rsid w:val="00D21121"/>
    <w:rsid w:val="00D213B6"/>
    <w:rsid w:val="00D21577"/>
    <w:rsid w:val="00D215C8"/>
    <w:rsid w:val="00D229B1"/>
    <w:rsid w:val="00D23576"/>
    <w:rsid w:val="00D237AC"/>
    <w:rsid w:val="00D237FD"/>
    <w:rsid w:val="00D24051"/>
    <w:rsid w:val="00D24253"/>
    <w:rsid w:val="00D250D6"/>
    <w:rsid w:val="00D2566D"/>
    <w:rsid w:val="00D266BA"/>
    <w:rsid w:val="00D26892"/>
    <w:rsid w:val="00D26D07"/>
    <w:rsid w:val="00D275D6"/>
    <w:rsid w:val="00D2784A"/>
    <w:rsid w:val="00D27E80"/>
    <w:rsid w:val="00D30238"/>
    <w:rsid w:val="00D30B7C"/>
    <w:rsid w:val="00D31345"/>
    <w:rsid w:val="00D31A72"/>
    <w:rsid w:val="00D31D67"/>
    <w:rsid w:val="00D3281F"/>
    <w:rsid w:val="00D32F42"/>
    <w:rsid w:val="00D33190"/>
    <w:rsid w:val="00D33F32"/>
    <w:rsid w:val="00D34261"/>
    <w:rsid w:val="00D35052"/>
    <w:rsid w:val="00D3576D"/>
    <w:rsid w:val="00D36188"/>
    <w:rsid w:val="00D363FA"/>
    <w:rsid w:val="00D36A3F"/>
    <w:rsid w:val="00D37A65"/>
    <w:rsid w:val="00D401C8"/>
    <w:rsid w:val="00D41408"/>
    <w:rsid w:val="00D4264E"/>
    <w:rsid w:val="00D429F3"/>
    <w:rsid w:val="00D42C09"/>
    <w:rsid w:val="00D43A39"/>
    <w:rsid w:val="00D443FE"/>
    <w:rsid w:val="00D44B14"/>
    <w:rsid w:val="00D44B6B"/>
    <w:rsid w:val="00D45130"/>
    <w:rsid w:val="00D46043"/>
    <w:rsid w:val="00D4661E"/>
    <w:rsid w:val="00D466E2"/>
    <w:rsid w:val="00D46D64"/>
    <w:rsid w:val="00D4708E"/>
    <w:rsid w:val="00D47404"/>
    <w:rsid w:val="00D47437"/>
    <w:rsid w:val="00D47528"/>
    <w:rsid w:val="00D4767D"/>
    <w:rsid w:val="00D5007C"/>
    <w:rsid w:val="00D503E9"/>
    <w:rsid w:val="00D50456"/>
    <w:rsid w:val="00D51542"/>
    <w:rsid w:val="00D51BFC"/>
    <w:rsid w:val="00D5247D"/>
    <w:rsid w:val="00D5264C"/>
    <w:rsid w:val="00D528CB"/>
    <w:rsid w:val="00D53ACD"/>
    <w:rsid w:val="00D53AFC"/>
    <w:rsid w:val="00D54898"/>
    <w:rsid w:val="00D54AF7"/>
    <w:rsid w:val="00D552B4"/>
    <w:rsid w:val="00D552EC"/>
    <w:rsid w:val="00D574C7"/>
    <w:rsid w:val="00D60CE9"/>
    <w:rsid w:val="00D61FD2"/>
    <w:rsid w:val="00D64F6E"/>
    <w:rsid w:val="00D65D4A"/>
    <w:rsid w:val="00D66880"/>
    <w:rsid w:val="00D674D5"/>
    <w:rsid w:val="00D67EAB"/>
    <w:rsid w:val="00D717C9"/>
    <w:rsid w:val="00D71852"/>
    <w:rsid w:val="00D71919"/>
    <w:rsid w:val="00D7233F"/>
    <w:rsid w:val="00D72E8C"/>
    <w:rsid w:val="00D7397E"/>
    <w:rsid w:val="00D74B3F"/>
    <w:rsid w:val="00D74F2A"/>
    <w:rsid w:val="00D758B0"/>
    <w:rsid w:val="00D75DEF"/>
    <w:rsid w:val="00D763C8"/>
    <w:rsid w:val="00D80212"/>
    <w:rsid w:val="00D8108C"/>
    <w:rsid w:val="00D81176"/>
    <w:rsid w:val="00D8210B"/>
    <w:rsid w:val="00D82F1E"/>
    <w:rsid w:val="00D833BE"/>
    <w:rsid w:val="00D83902"/>
    <w:rsid w:val="00D83D76"/>
    <w:rsid w:val="00D84C91"/>
    <w:rsid w:val="00D86365"/>
    <w:rsid w:val="00D86C7B"/>
    <w:rsid w:val="00D87367"/>
    <w:rsid w:val="00D8743F"/>
    <w:rsid w:val="00D91BE0"/>
    <w:rsid w:val="00D92713"/>
    <w:rsid w:val="00D92A9E"/>
    <w:rsid w:val="00D9324A"/>
    <w:rsid w:val="00D932AD"/>
    <w:rsid w:val="00D94821"/>
    <w:rsid w:val="00D950C2"/>
    <w:rsid w:val="00D9526B"/>
    <w:rsid w:val="00D97057"/>
    <w:rsid w:val="00D97611"/>
    <w:rsid w:val="00D97E60"/>
    <w:rsid w:val="00DA0AEE"/>
    <w:rsid w:val="00DA186D"/>
    <w:rsid w:val="00DA1D29"/>
    <w:rsid w:val="00DA2781"/>
    <w:rsid w:val="00DA28B7"/>
    <w:rsid w:val="00DA443D"/>
    <w:rsid w:val="00DA544E"/>
    <w:rsid w:val="00DA60A0"/>
    <w:rsid w:val="00DA616A"/>
    <w:rsid w:val="00DA624F"/>
    <w:rsid w:val="00DA6E48"/>
    <w:rsid w:val="00DA73A5"/>
    <w:rsid w:val="00DB00EE"/>
    <w:rsid w:val="00DB34FE"/>
    <w:rsid w:val="00DB3504"/>
    <w:rsid w:val="00DB3569"/>
    <w:rsid w:val="00DB3692"/>
    <w:rsid w:val="00DB3985"/>
    <w:rsid w:val="00DB53B1"/>
    <w:rsid w:val="00DB5655"/>
    <w:rsid w:val="00DB6403"/>
    <w:rsid w:val="00DB6479"/>
    <w:rsid w:val="00DC0635"/>
    <w:rsid w:val="00DC0776"/>
    <w:rsid w:val="00DC08CF"/>
    <w:rsid w:val="00DC0B32"/>
    <w:rsid w:val="00DC1C91"/>
    <w:rsid w:val="00DC1D82"/>
    <w:rsid w:val="00DC3E96"/>
    <w:rsid w:val="00DC56E5"/>
    <w:rsid w:val="00DC6001"/>
    <w:rsid w:val="00DC60A1"/>
    <w:rsid w:val="00DC63E7"/>
    <w:rsid w:val="00DC6E48"/>
    <w:rsid w:val="00DC7304"/>
    <w:rsid w:val="00DD01DD"/>
    <w:rsid w:val="00DD02E6"/>
    <w:rsid w:val="00DD0CB9"/>
    <w:rsid w:val="00DD1C3F"/>
    <w:rsid w:val="00DD1DD2"/>
    <w:rsid w:val="00DD1E4F"/>
    <w:rsid w:val="00DD239D"/>
    <w:rsid w:val="00DD2757"/>
    <w:rsid w:val="00DD2780"/>
    <w:rsid w:val="00DD4491"/>
    <w:rsid w:val="00DD507A"/>
    <w:rsid w:val="00DD61AB"/>
    <w:rsid w:val="00DD644A"/>
    <w:rsid w:val="00DD766C"/>
    <w:rsid w:val="00DD7CB3"/>
    <w:rsid w:val="00DD7DDB"/>
    <w:rsid w:val="00DD7F66"/>
    <w:rsid w:val="00DE096E"/>
    <w:rsid w:val="00DE1914"/>
    <w:rsid w:val="00DE21B6"/>
    <w:rsid w:val="00DE267E"/>
    <w:rsid w:val="00DE27B2"/>
    <w:rsid w:val="00DE420C"/>
    <w:rsid w:val="00DE4593"/>
    <w:rsid w:val="00DE490E"/>
    <w:rsid w:val="00DE67D9"/>
    <w:rsid w:val="00DE6840"/>
    <w:rsid w:val="00DE6932"/>
    <w:rsid w:val="00DE6CF2"/>
    <w:rsid w:val="00DE79F6"/>
    <w:rsid w:val="00DE7B95"/>
    <w:rsid w:val="00DE7E7C"/>
    <w:rsid w:val="00DF0B0A"/>
    <w:rsid w:val="00DF15BD"/>
    <w:rsid w:val="00DF31C3"/>
    <w:rsid w:val="00DF3712"/>
    <w:rsid w:val="00DF3ABD"/>
    <w:rsid w:val="00DF3EE3"/>
    <w:rsid w:val="00DF6E1C"/>
    <w:rsid w:val="00DF7686"/>
    <w:rsid w:val="00DF7AA9"/>
    <w:rsid w:val="00E002FF"/>
    <w:rsid w:val="00E0037E"/>
    <w:rsid w:val="00E00A9E"/>
    <w:rsid w:val="00E00FC5"/>
    <w:rsid w:val="00E02BA0"/>
    <w:rsid w:val="00E03033"/>
    <w:rsid w:val="00E0369D"/>
    <w:rsid w:val="00E03FC8"/>
    <w:rsid w:val="00E04158"/>
    <w:rsid w:val="00E046BE"/>
    <w:rsid w:val="00E0486B"/>
    <w:rsid w:val="00E05FD9"/>
    <w:rsid w:val="00E06546"/>
    <w:rsid w:val="00E068AB"/>
    <w:rsid w:val="00E06E6A"/>
    <w:rsid w:val="00E10105"/>
    <w:rsid w:val="00E1077E"/>
    <w:rsid w:val="00E10F4A"/>
    <w:rsid w:val="00E118BB"/>
    <w:rsid w:val="00E12720"/>
    <w:rsid w:val="00E12AFB"/>
    <w:rsid w:val="00E12B73"/>
    <w:rsid w:val="00E13FC1"/>
    <w:rsid w:val="00E1545C"/>
    <w:rsid w:val="00E201BA"/>
    <w:rsid w:val="00E204CD"/>
    <w:rsid w:val="00E22ADB"/>
    <w:rsid w:val="00E22C7E"/>
    <w:rsid w:val="00E2320E"/>
    <w:rsid w:val="00E2334A"/>
    <w:rsid w:val="00E237C1"/>
    <w:rsid w:val="00E239E5"/>
    <w:rsid w:val="00E240E6"/>
    <w:rsid w:val="00E2481C"/>
    <w:rsid w:val="00E258B3"/>
    <w:rsid w:val="00E26138"/>
    <w:rsid w:val="00E267EA"/>
    <w:rsid w:val="00E267FD"/>
    <w:rsid w:val="00E27D0D"/>
    <w:rsid w:val="00E30310"/>
    <w:rsid w:val="00E30A6C"/>
    <w:rsid w:val="00E30BC5"/>
    <w:rsid w:val="00E30C13"/>
    <w:rsid w:val="00E316D0"/>
    <w:rsid w:val="00E32362"/>
    <w:rsid w:val="00E33875"/>
    <w:rsid w:val="00E3389D"/>
    <w:rsid w:val="00E3403A"/>
    <w:rsid w:val="00E3486A"/>
    <w:rsid w:val="00E34B0B"/>
    <w:rsid w:val="00E34FBD"/>
    <w:rsid w:val="00E35731"/>
    <w:rsid w:val="00E35862"/>
    <w:rsid w:val="00E35BEC"/>
    <w:rsid w:val="00E35ED3"/>
    <w:rsid w:val="00E37A4F"/>
    <w:rsid w:val="00E37FEA"/>
    <w:rsid w:val="00E4003A"/>
    <w:rsid w:val="00E41628"/>
    <w:rsid w:val="00E4357F"/>
    <w:rsid w:val="00E4436E"/>
    <w:rsid w:val="00E4692C"/>
    <w:rsid w:val="00E47359"/>
    <w:rsid w:val="00E475E1"/>
    <w:rsid w:val="00E47718"/>
    <w:rsid w:val="00E477F5"/>
    <w:rsid w:val="00E51A00"/>
    <w:rsid w:val="00E51C01"/>
    <w:rsid w:val="00E53201"/>
    <w:rsid w:val="00E53834"/>
    <w:rsid w:val="00E53C74"/>
    <w:rsid w:val="00E53FA9"/>
    <w:rsid w:val="00E543A7"/>
    <w:rsid w:val="00E54BA9"/>
    <w:rsid w:val="00E55B45"/>
    <w:rsid w:val="00E55CB9"/>
    <w:rsid w:val="00E56073"/>
    <w:rsid w:val="00E56267"/>
    <w:rsid w:val="00E5656C"/>
    <w:rsid w:val="00E57757"/>
    <w:rsid w:val="00E57D31"/>
    <w:rsid w:val="00E57FC9"/>
    <w:rsid w:val="00E60619"/>
    <w:rsid w:val="00E60A52"/>
    <w:rsid w:val="00E60F7F"/>
    <w:rsid w:val="00E61089"/>
    <w:rsid w:val="00E620FC"/>
    <w:rsid w:val="00E628C3"/>
    <w:rsid w:val="00E62967"/>
    <w:rsid w:val="00E6348A"/>
    <w:rsid w:val="00E63C31"/>
    <w:rsid w:val="00E64402"/>
    <w:rsid w:val="00E6465F"/>
    <w:rsid w:val="00E64E72"/>
    <w:rsid w:val="00E67563"/>
    <w:rsid w:val="00E675EA"/>
    <w:rsid w:val="00E7082A"/>
    <w:rsid w:val="00E71356"/>
    <w:rsid w:val="00E71554"/>
    <w:rsid w:val="00E717E0"/>
    <w:rsid w:val="00E72CB1"/>
    <w:rsid w:val="00E72D7C"/>
    <w:rsid w:val="00E72EA0"/>
    <w:rsid w:val="00E72F79"/>
    <w:rsid w:val="00E73721"/>
    <w:rsid w:val="00E73F11"/>
    <w:rsid w:val="00E73FBF"/>
    <w:rsid w:val="00E74D30"/>
    <w:rsid w:val="00E75285"/>
    <w:rsid w:val="00E75695"/>
    <w:rsid w:val="00E7579B"/>
    <w:rsid w:val="00E75E0C"/>
    <w:rsid w:val="00E75ECF"/>
    <w:rsid w:val="00E766F2"/>
    <w:rsid w:val="00E76803"/>
    <w:rsid w:val="00E76B88"/>
    <w:rsid w:val="00E76FF0"/>
    <w:rsid w:val="00E77099"/>
    <w:rsid w:val="00E775EB"/>
    <w:rsid w:val="00E80619"/>
    <w:rsid w:val="00E80946"/>
    <w:rsid w:val="00E80C47"/>
    <w:rsid w:val="00E821DE"/>
    <w:rsid w:val="00E82325"/>
    <w:rsid w:val="00E832F0"/>
    <w:rsid w:val="00E83961"/>
    <w:rsid w:val="00E845D0"/>
    <w:rsid w:val="00E845FE"/>
    <w:rsid w:val="00E8468F"/>
    <w:rsid w:val="00E84C69"/>
    <w:rsid w:val="00E858E7"/>
    <w:rsid w:val="00E85958"/>
    <w:rsid w:val="00E85972"/>
    <w:rsid w:val="00E85E34"/>
    <w:rsid w:val="00E86098"/>
    <w:rsid w:val="00E86C25"/>
    <w:rsid w:val="00E86D41"/>
    <w:rsid w:val="00E87406"/>
    <w:rsid w:val="00E87883"/>
    <w:rsid w:val="00E902E5"/>
    <w:rsid w:val="00E9089A"/>
    <w:rsid w:val="00E91352"/>
    <w:rsid w:val="00E92A78"/>
    <w:rsid w:val="00E93106"/>
    <w:rsid w:val="00E9343A"/>
    <w:rsid w:val="00E944B2"/>
    <w:rsid w:val="00E95739"/>
    <w:rsid w:val="00E95F29"/>
    <w:rsid w:val="00E9634D"/>
    <w:rsid w:val="00E96A0C"/>
    <w:rsid w:val="00E96E75"/>
    <w:rsid w:val="00E97860"/>
    <w:rsid w:val="00E97970"/>
    <w:rsid w:val="00EA0654"/>
    <w:rsid w:val="00EA096E"/>
    <w:rsid w:val="00EA0EA7"/>
    <w:rsid w:val="00EA12EB"/>
    <w:rsid w:val="00EA135B"/>
    <w:rsid w:val="00EA13AD"/>
    <w:rsid w:val="00EA23FF"/>
    <w:rsid w:val="00EA2D08"/>
    <w:rsid w:val="00EA2E5A"/>
    <w:rsid w:val="00EA2F96"/>
    <w:rsid w:val="00EA5767"/>
    <w:rsid w:val="00EA61BF"/>
    <w:rsid w:val="00EA7DFB"/>
    <w:rsid w:val="00EB10B0"/>
    <w:rsid w:val="00EB1C13"/>
    <w:rsid w:val="00EB1F47"/>
    <w:rsid w:val="00EB2E6A"/>
    <w:rsid w:val="00EB3027"/>
    <w:rsid w:val="00EB33BF"/>
    <w:rsid w:val="00EB3B2E"/>
    <w:rsid w:val="00EB4044"/>
    <w:rsid w:val="00EB44EC"/>
    <w:rsid w:val="00EB4784"/>
    <w:rsid w:val="00EB4ED9"/>
    <w:rsid w:val="00EB6502"/>
    <w:rsid w:val="00EB67A7"/>
    <w:rsid w:val="00EB6B03"/>
    <w:rsid w:val="00EB71F3"/>
    <w:rsid w:val="00EB74F1"/>
    <w:rsid w:val="00EC0787"/>
    <w:rsid w:val="00EC081C"/>
    <w:rsid w:val="00EC14CD"/>
    <w:rsid w:val="00EC191E"/>
    <w:rsid w:val="00EC242A"/>
    <w:rsid w:val="00EC2709"/>
    <w:rsid w:val="00EC271E"/>
    <w:rsid w:val="00EC4E37"/>
    <w:rsid w:val="00EC6126"/>
    <w:rsid w:val="00EC64BD"/>
    <w:rsid w:val="00EC69DB"/>
    <w:rsid w:val="00EC7415"/>
    <w:rsid w:val="00EC7A20"/>
    <w:rsid w:val="00EC7F81"/>
    <w:rsid w:val="00ED0201"/>
    <w:rsid w:val="00ED03F0"/>
    <w:rsid w:val="00ED076C"/>
    <w:rsid w:val="00ED0BD2"/>
    <w:rsid w:val="00ED25DE"/>
    <w:rsid w:val="00ED29DB"/>
    <w:rsid w:val="00ED36A4"/>
    <w:rsid w:val="00ED3BE6"/>
    <w:rsid w:val="00ED420A"/>
    <w:rsid w:val="00ED4293"/>
    <w:rsid w:val="00ED510D"/>
    <w:rsid w:val="00ED52FC"/>
    <w:rsid w:val="00ED5513"/>
    <w:rsid w:val="00ED5BB5"/>
    <w:rsid w:val="00ED6183"/>
    <w:rsid w:val="00ED6569"/>
    <w:rsid w:val="00ED70CB"/>
    <w:rsid w:val="00EE0CD4"/>
    <w:rsid w:val="00EE22FD"/>
    <w:rsid w:val="00EE23B9"/>
    <w:rsid w:val="00EE2503"/>
    <w:rsid w:val="00EE2ACC"/>
    <w:rsid w:val="00EE3481"/>
    <w:rsid w:val="00EE3B3F"/>
    <w:rsid w:val="00EE507D"/>
    <w:rsid w:val="00EE5443"/>
    <w:rsid w:val="00EE59A0"/>
    <w:rsid w:val="00EE5D5C"/>
    <w:rsid w:val="00EE6333"/>
    <w:rsid w:val="00EE658F"/>
    <w:rsid w:val="00EE6A08"/>
    <w:rsid w:val="00EE6B80"/>
    <w:rsid w:val="00EE755F"/>
    <w:rsid w:val="00EF019D"/>
    <w:rsid w:val="00EF04F8"/>
    <w:rsid w:val="00EF1F77"/>
    <w:rsid w:val="00EF2E8D"/>
    <w:rsid w:val="00EF2FFE"/>
    <w:rsid w:val="00EF3454"/>
    <w:rsid w:val="00EF3DD4"/>
    <w:rsid w:val="00EF422D"/>
    <w:rsid w:val="00EF4AEF"/>
    <w:rsid w:val="00EF6B52"/>
    <w:rsid w:val="00EF6EE2"/>
    <w:rsid w:val="00EF70C7"/>
    <w:rsid w:val="00F0103C"/>
    <w:rsid w:val="00F014F5"/>
    <w:rsid w:val="00F0156F"/>
    <w:rsid w:val="00F01579"/>
    <w:rsid w:val="00F01C61"/>
    <w:rsid w:val="00F02124"/>
    <w:rsid w:val="00F03F4C"/>
    <w:rsid w:val="00F044C8"/>
    <w:rsid w:val="00F04B0A"/>
    <w:rsid w:val="00F04E94"/>
    <w:rsid w:val="00F051CD"/>
    <w:rsid w:val="00F058E5"/>
    <w:rsid w:val="00F06016"/>
    <w:rsid w:val="00F07103"/>
    <w:rsid w:val="00F071AA"/>
    <w:rsid w:val="00F071EA"/>
    <w:rsid w:val="00F079D2"/>
    <w:rsid w:val="00F10582"/>
    <w:rsid w:val="00F10951"/>
    <w:rsid w:val="00F14A5A"/>
    <w:rsid w:val="00F15F33"/>
    <w:rsid w:val="00F1602A"/>
    <w:rsid w:val="00F16991"/>
    <w:rsid w:val="00F175FB"/>
    <w:rsid w:val="00F20341"/>
    <w:rsid w:val="00F206A3"/>
    <w:rsid w:val="00F20C72"/>
    <w:rsid w:val="00F20E15"/>
    <w:rsid w:val="00F2112D"/>
    <w:rsid w:val="00F228AF"/>
    <w:rsid w:val="00F23083"/>
    <w:rsid w:val="00F23B5A"/>
    <w:rsid w:val="00F24DC4"/>
    <w:rsid w:val="00F25D5B"/>
    <w:rsid w:val="00F2759C"/>
    <w:rsid w:val="00F27791"/>
    <w:rsid w:val="00F27903"/>
    <w:rsid w:val="00F27C64"/>
    <w:rsid w:val="00F30D62"/>
    <w:rsid w:val="00F31886"/>
    <w:rsid w:val="00F31E02"/>
    <w:rsid w:val="00F32289"/>
    <w:rsid w:val="00F327AB"/>
    <w:rsid w:val="00F33F88"/>
    <w:rsid w:val="00F34BEF"/>
    <w:rsid w:val="00F34DA5"/>
    <w:rsid w:val="00F35A3B"/>
    <w:rsid w:val="00F36F98"/>
    <w:rsid w:val="00F376CD"/>
    <w:rsid w:val="00F37A7F"/>
    <w:rsid w:val="00F404FF"/>
    <w:rsid w:val="00F408FC"/>
    <w:rsid w:val="00F40B38"/>
    <w:rsid w:val="00F412B1"/>
    <w:rsid w:val="00F41871"/>
    <w:rsid w:val="00F41B5B"/>
    <w:rsid w:val="00F41C34"/>
    <w:rsid w:val="00F41CC2"/>
    <w:rsid w:val="00F41D95"/>
    <w:rsid w:val="00F42547"/>
    <w:rsid w:val="00F42F68"/>
    <w:rsid w:val="00F432FB"/>
    <w:rsid w:val="00F450BF"/>
    <w:rsid w:val="00F452EE"/>
    <w:rsid w:val="00F45731"/>
    <w:rsid w:val="00F45C7D"/>
    <w:rsid w:val="00F46630"/>
    <w:rsid w:val="00F46669"/>
    <w:rsid w:val="00F4750C"/>
    <w:rsid w:val="00F476C2"/>
    <w:rsid w:val="00F517C0"/>
    <w:rsid w:val="00F527DF"/>
    <w:rsid w:val="00F5372A"/>
    <w:rsid w:val="00F5410E"/>
    <w:rsid w:val="00F542AA"/>
    <w:rsid w:val="00F54EE0"/>
    <w:rsid w:val="00F55987"/>
    <w:rsid w:val="00F55B22"/>
    <w:rsid w:val="00F5746F"/>
    <w:rsid w:val="00F57FBF"/>
    <w:rsid w:val="00F60134"/>
    <w:rsid w:val="00F6028C"/>
    <w:rsid w:val="00F618F2"/>
    <w:rsid w:val="00F62E6E"/>
    <w:rsid w:val="00F63CFA"/>
    <w:rsid w:val="00F641B4"/>
    <w:rsid w:val="00F64349"/>
    <w:rsid w:val="00F64740"/>
    <w:rsid w:val="00F66196"/>
    <w:rsid w:val="00F669D9"/>
    <w:rsid w:val="00F70061"/>
    <w:rsid w:val="00F700BA"/>
    <w:rsid w:val="00F70910"/>
    <w:rsid w:val="00F72EF9"/>
    <w:rsid w:val="00F73676"/>
    <w:rsid w:val="00F75C0E"/>
    <w:rsid w:val="00F763AC"/>
    <w:rsid w:val="00F763E0"/>
    <w:rsid w:val="00F7671E"/>
    <w:rsid w:val="00F7713B"/>
    <w:rsid w:val="00F7715A"/>
    <w:rsid w:val="00F77361"/>
    <w:rsid w:val="00F77BE9"/>
    <w:rsid w:val="00F80598"/>
    <w:rsid w:val="00F8067B"/>
    <w:rsid w:val="00F80A0A"/>
    <w:rsid w:val="00F80B1B"/>
    <w:rsid w:val="00F8228D"/>
    <w:rsid w:val="00F825B3"/>
    <w:rsid w:val="00F82B3A"/>
    <w:rsid w:val="00F82F23"/>
    <w:rsid w:val="00F8390E"/>
    <w:rsid w:val="00F83E14"/>
    <w:rsid w:val="00F8430A"/>
    <w:rsid w:val="00F84CBB"/>
    <w:rsid w:val="00F84CEC"/>
    <w:rsid w:val="00F85F8C"/>
    <w:rsid w:val="00F85FC7"/>
    <w:rsid w:val="00F8649E"/>
    <w:rsid w:val="00F86969"/>
    <w:rsid w:val="00F86B42"/>
    <w:rsid w:val="00F90C1B"/>
    <w:rsid w:val="00F926B9"/>
    <w:rsid w:val="00F936AA"/>
    <w:rsid w:val="00F93D12"/>
    <w:rsid w:val="00F9469A"/>
    <w:rsid w:val="00F94AAD"/>
    <w:rsid w:val="00F94E47"/>
    <w:rsid w:val="00F97E6F"/>
    <w:rsid w:val="00FA013D"/>
    <w:rsid w:val="00FA31D6"/>
    <w:rsid w:val="00FA4339"/>
    <w:rsid w:val="00FA4D62"/>
    <w:rsid w:val="00FA5620"/>
    <w:rsid w:val="00FA5D1C"/>
    <w:rsid w:val="00FA61E8"/>
    <w:rsid w:val="00FA7998"/>
    <w:rsid w:val="00FA7CE1"/>
    <w:rsid w:val="00FB14DF"/>
    <w:rsid w:val="00FB184E"/>
    <w:rsid w:val="00FB1E97"/>
    <w:rsid w:val="00FB330F"/>
    <w:rsid w:val="00FB3FF1"/>
    <w:rsid w:val="00FB485D"/>
    <w:rsid w:val="00FB56B1"/>
    <w:rsid w:val="00FB5A3D"/>
    <w:rsid w:val="00FB71DB"/>
    <w:rsid w:val="00FB7A9E"/>
    <w:rsid w:val="00FB7CD0"/>
    <w:rsid w:val="00FC04A2"/>
    <w:rsid w:val="00FC0BB7"/>
    <w:rsid w:val="00FC31AA"/>
    <w:rsid w:val="00FC3D48"/>
    <w:rsid w:val="00FC4F46"/>
    <w:rsid w:val="00FC589F"/>
    <w:rsid w:val="00FC5958"/>
    <w:rsid w:val="00FC604D"/>
    <w:rsid w:val="00FC6306"/>
    <w:rsid w:val="00FC672C"/>
    <w:rsid w:val="00FC6751"/>
    <w:rsid w:val="00FC794C"/>
    <w:rsid w:val="00FD0A0A"/>
    <w:rsid w:val="00FD1443"/>
    <w:rsid w:val="00FD254A"/>
    <w:rsid w:val="00FD293A"/>
    <w:rsid w:val="00FD2FED"/>
    <w:rsid w:val="00FD5827"/>
    <w:rsid w:val="00FD69BA"/>
    <w:rsid w:val="00FD6A61"/>
    <w:rsid w:val="00FD7633"/>
    <w:rsid w:val="00FE09CD"/>
    <w:rsid w:val="00FE1561"/>
    <w:rsid w:val="00FE1BA5"/>
    <w:rsid w:val="00FE31CC"/>
    <w:rsid w:val="00FE4D74"/>
    <w:rsid w:val="00FE5982"/>
    <w:rsid w:val="00FE77D0"/>
    <w:rsid w:val="00FF034E"/>
    <w:rsid w:val="00FF21B6"/>
    <w:rsid w:val="00FF21D0"/>
    <w:rsid w:val="00FF3192"/>
    <w:rsid w:val="00FF3D27"/>
    <w:rsid w:val="00FF4816"/>
    <w:rsid w:val="00FF548E"/>
    <w:rsid w:val="00FF56E2"/>
    <w:rsid w:val="00FF583C"/>
    <w:rsid w:val="00FF58E3"/>
    <w:rsid w:val="00FF7040"/>
    <w:rsid w:val="03CA15AC"/>
    <w:rsid w:val="0451A5AA"/>
    <w:rsid w:val="069D70FF"/>
    <w:rsid w:val="0F9C45D7"/>
    <w:rsid w:val="14770C0D"/>
    <w:rsid w:val="160B875B"/>
    <w:rsid w:val="30A32801"/>
    <w:rsid w:val="4CD69908"/>
    <w:rsid w:val="59BD0996"/>
    <w:rsid w:val="6A69FFF7"/>
    <w:rsid w:val="6E8D7626"/>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15566"/>
  <w15:chartTrackingRefBased/>
  <w15:docId w15:val="{559F3851-0044-4F2B-B1C5-C0E3FD3C5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qFormat="1"/>
    <w:lsdException w:name="heading 4"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table of figures" w:uiPriority="99"/>
    <w:lsdException w:name="footnote reference" w:uiPriority="99"/>
    <w:lsdException w:name="annotation reference" w:uiPriority="99"/>
    <w:lsdException w:name="Title" w:qFormat="1"/>
    <w:lsdException w:name="Body Text" w:uiPriority="1"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918AF"/>
    <w:pPr>
      <w:spacing w:before="60" w:after="40"/>
      <w:jc w:val="both"/>
    </w:pPr>
    <w:rPr>
      <w:sz w:val="22"/>
      <w:szCs w:val="22"/>
      <w:lang w:eastAsia="cs-CZ"/>
    </w:rPr>
  </w:style>
  <w:style w:type="paragraph" w:styleId="Nadpis1">
    <w:name w:val="heading 1"/>
    <w:basedOn w:val="Normlny"/>
    <w:next w:val="Normlny"/>
    <w:link w:val="Nadpis1Char"/>
    <w:autoRedefine/>
    <w:uiPriority w:val="1"/>
    <w:qFormat/>
    <w:rsid w:val="005F3E33"/>
    <w:pPr>
      <w:keepNext/>
      <w:numPr>
        <w:numId w:val="21"/>
      </w:numPr>
      <w:tabs>
        <w:tab w:val="left" w:pos="425"/>
        <w:tab w:val="left" w:pos="567"/>
      </w:tabs>
      <w:spacing w:before="360" w:after="120"/>
      <w:outlineLvl w:val="0"/>
    </w:pPr>
    <w:rPr>
      <w:rFonts w:ascii="Arial Narrow" w:hAnsi="Arial Narrow"/>
      <w:b/>
      <w:bCs/>
      <w:color w:val="000000" w:themeColor="text1"/>
      <w:kern w:val="28"/>
      <w:sz w:val="28"/>
      <w:szCs w:val="28"/>
    </w:rPr>
  </w:style>
  <w:style w:type="paragraph" w:styleId="Nadpis2">
    <w:name w:val="heading 2"/>
    <w:basedOn w:val="Normlny"/>
    <w:next w:val="Normlny"/>
    <w:autoRedefine/>
    <w:uiPriority w:val="1"/>
    <w:qFormat/>
    <w:rsid w:val="005F3E33"/>
    <w:pPr>
      <w:keepNext/>
      <w:numPr>
        <w:ilvl w:val="1"/>
        <w:numId w:val="21"/>
      </w:numPr>
      <w:tabs>
        <w:tab w:val="left" w:pos="567"/>
      </w:tabs>
      <w:spacing w:before="240" w:after="120"/>
      <w:outlineLvl w:val="1"/>
    </w:pPr>
    <w:rPr>
      <w:rFonts w:ascii="Arial Narrow" w:hAnsi="Arial Narrow"/>
      <w:b/>
      <w:bCs/>
      <w:color w:val="000000" w:themeColor="text1"/>
      <w:sz w:val="24"/>
      <w:szCs w:val="20"/>
    </w:rPr>
  </w:style>
  <w:style w:type="paragraph" w:styleId="Nadpis3">
    <w:name w:val="heading 3"/>
    <w:basedOn w:val="Normlny"/>
    <w:next w:val="Normlny"/>
    <w:autoRedefine/>
    <w:qFormat/>
    <w:rsid w:val="00455941"/>
    <w:pPr>
      <w:keepNext/>
      <w:numPr>
        <w:ilvl w:val="2"/>
        <w:numId w:val="21"/>
      </w:numPr>
      <w:tabs>
        <w:tab w:val="left" w:pos="0"/>
      </w:tabs>
      <w:spacing w:before="120" w:after="120"/>
      <w:ind w:left="0" w:firstLine="0"/>
      <w:outlineLvl w:val="2"/>
    </w:pPr>
    <w:rPr>
      <w:b/>
      <w:bCs/>
      <w:i/>
      <w:color w:val="000000"/>
      <w:sz w:val="26"/>
    </w:rPr>
  </w:style>
  <w:style w:type="paragraph" w:styleId="Nadpis4">
    <w:name w:val="heading 4"/>
    <w:basedOn w:val="Normlny"/>
    <w:next w:val="Normlny"/>
    <w:qFormat/>
    <w:rsid w:val="00E87406"/>
    <w:pPr>
      <w:keepNext/>
      <w:numPr>
        <w:ilvl w:val="3"/>
        <w:numId w:val="21"/>
      </w:numPr>
      <w:tabs>
        <w:tab w:val="left" w:pos="1134"/>
      </w:tabs>
      <w:spacing w:before="240" w:after="120"/>
      <w:ind w:left="993" w:hanging="993"/>
      <w:outlineLvl w:val="3"/>
    </w:pPr>
    <w:rPr>
      <w:bCs/>
      <w:i/>
      <w:color w:val="000000"/>
      <w:sz w:val="26"/>
      <w:u w:val="single"/>
    </w:rPr>
  </w:style>
  <w:style w:type="paragraph" w:styleId="Nadpis5">
    <w:name w:val="heading 5"/>
    <w:basedOn w:val="Normlny"/>
    <w:next w:val="Normlny"/>
    <w:rsid w:val="00060C53"/>
    <w:pPr>
      <w:numPr>
        <w:ilvl w:val="4"/>
        <w:numId w:val="21"/>
      </w:numPr>
      <w:spacing w:after="60"/>
      <w:outlineLvl w:val="4"/>
    </w:pPr>
    <w:rPr>
      <w:bCs/>
    </w:rPr>
  </w:style>
  <w:style w:type="paragraph" w:styleId="Nadpis6">
    <w:name w:val="heading 6"/>
    <w:basedOn w:val="Normlny"/>
    <w:next w:val="Normlny"/>
    <w:pPr>
      <w:numPr>
        <w:ilvl w:val="5"/>
        <w:numId w:val="21"/>
      </w:numPr>
      <w:spacing w:before="240" w:after="60"/>
      <w:outlineLvl w:val="5"/>
    </w:pPr>
    <w:rPr>
      <w:i/>
      <w:iCs/>
    </w:rPr>
  </w:style>
  <w:style w:type="paragraph" w:styleId="Nadpis7">
    <w:name w:val="heading 7"/>
    <w:basedOn w:val="Normlny"/>
    <w:next w:val="Normlny"/>
    <w:pPr>
      <w:numPr>
        <w:ilvl w:val="6"/>
        <w:numId w:val="21"/>
      </w:numPr>
      <w:spacing w:before="240" w:after="60"/>
      <w:outlineLvl w:val="6"/>
    </w:pPr>
  </w:style>
  <w:style w:type="paragraph" w:styleId="Nadpis8">
    <w:name w:val="heading 8"/>
    <w:basedOn w:val="Normlny"/>
    <w:next w:val="Normlny"/>
    <w:pPr>
      <w:numPr>
        <w:ilvl w:val="7"/>
        <w:numId w:val="21"/>
      </w:numPr>
      <w:spacing w:before="240" w:after="60"/>
      <w:outlineLvl w:val="7"/>
    </w:pPr>
    <w:rPr>
      <w:i/>
      <w:iCs/>
    </w:rPr>
  </w:style>
  <w:style w:type="paragraph" w:styleId="Nadpis9">
    <w:name w:val="heading 9"/>
    <w:basedOn w:val="Normlny"/>
    <w:next w:val="Normlny"/>
    <w:pPr>
      <w:numPr>
        <w:ilvl w:val="8"/>
        <w:numId w:val="21"/>
      </w:numPr>
      <w:spacing w:before="240" w:after="60"/>
      <w:outlineLvl w:val="8"/>
    </w:pPr>
    <w:rPr>
      <w:b/>
      <w:bCs/>
      <w:i/>
      <w:iCs/>
      <w:sz w:val="18"/>
      <w:szCs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paragraph" w:styleId="Obsah1">
    <w:name w:val="toc 1"/>
    <w:basedOn w:val="Normlny"/>
    <w:next w:val="Normlny"/>
    <w:autoRedefine/>
    <w:uiPriority w:val="1"/>
    <w:qFormat/>
    <w:rsid w:val="005E7549"/>
    <w:pPr>
      <w:tabs>
        <w:tab w:val="left" w:pos="426"/>
        <w:tab w:val="right" w:leader="dot" w:pos="9355"/>
      </w:tabs>
      <w:spacing w:before="120"/>
    </w:pPr>
    <w:rPr>
      <w:b/>
      <w:bCs/>
      <w:sz w:val="24"/>
      <w:szCs w:val="24"/>
      <w:lang w:eastAsia="en-US"/>
    </w:rPr>
  </w:style>
  <w:style w:type="paragraph" w:customStyle="1" w:styleId="zarkaprv">
    <w:name w:val="zarážka prvá"/>
    <w:basedOn w:val="Normlny"/>
    <w:pPr>
      <w:numPr>
        <w:numId w:val="1"/>
      </w:numPr>
      <w:tabs>
        <w:tab w:val="clear" w:pos="360"/>
        <w:tab w:val="left" w:pos="530"/>
      </w:tabs>
      <w:spacing w:before="40"/>
      <w:ind w:left="510" w:hanging="510"/>
    </w:pPr>
  </w:style>
  <w:style w:type="paragraph" w:styleId="Obsah2">
    <w:name w:val="toc 2"/>
    <w:basedOn w:val="Normlny"/>
    <w:next w:val="Normlny"/>
    <w:autoRedefine/>
    <w:uiPriority w:val="1"/>
    <w:qFormat/>
    <w:rsid w:val="00D33F32"/>
    <w:pPr>
      <w:tabs>
        <w:tab w:val="left" w:pos="709"/>
        <w:tab w:val="left" w:pos="880"/>
        <w:tab w:val="right" w:leader="dot" w:pos="9355"/>
      </w:tabs>
      <w:spacing w:before="40"/>
      <w:ind w:left="221"/>
    </w:pPr>
    <w:rPr>
      <w:b/>
      <w:bCs/>
      <w:noProof/>
      <w:szCs w:val="20"/>
    </w:rPr>
  </w:style>
  <w:style w:type="paragraph" w:customStyle="1" w:styleId="zarkadruh">
    <w:name w:val="zarážka druhá"/>
    <w:basedOn w:val="Normlny"/>
    <w:pPr>
      <w:numPr>
        <w:numId w:val="2"/>
      </w:numPr>
      <w:ind w:left="794" w:hanging="227"/>
    </w:pPr>
  </w:style>
  <w:style w:type="paragraph" w:styleId="Obsah3">
    <w:name w:val="toc 3"/>
    <w:basedOn w:val="Normlny"/>
    <w:next w:val="Normlny"/>
    <w:autoRedefine/>
    <w:uiPriority w:val="39"/>
    <w:rsid w:val="00D33F32"/>
    <w:pPr>
      <w:tabs>
        <w:tab w:val="left" w:pos="1134"/>
        <w:tab w:val="right" w:leader="dot" w:pos="9355"/>
      </w:tabs>
      <w:ind w:left="442"/>
    </w:pPr>
    <w:rPr>
      <w:b/>
      <w:bCs/>
      <w:i/>
      <w:iCs/>
      <w:noProof/>
      <w:szCs w:val="20"/>
    </w:rPr>
  </w:style>
  <w:style w:type="paragraph" w:styleId="Obsah4">
    <w:name w:val="toc 4"/>
    <w:basedOn w:val="Normlny"/>
    <w:next w:val="Normlny"/>
    <w:autoRedefine/>
    <w:uiPriority w:val="39"/>
    <w:rsid w:val="00C66321"/>
    <w:pPr>
      <w:tabs>
        <w:tab w:val="left" w:pos="1418"/>
        <w:tab w:val="right" w:leader="dot" w:pos="9355"/>
      </w:tabs>
      <w:ind w:left="658"/>
    </w:pPr>
    <w:rPr>
      <w:i/>
      <w:sz w:val="20"/>
      <w:szCs w:val="18"/>
    </w:rPr>
  </w:style>
  <w:style w:type="paragraph" w:styleId="Obsah5">
    <w:name w:val="toc 5"/>
    <w:basedOn w:val="Normlny"/>
    <w:next w:val="Normlny"/>
    <w:autoRedefine/>
    <w:uiPriority w:val="39"/>
    <w:pPr>
      <w:ind w:left="880"/>
    </w:pPr>
    <w:rPr>
      <w:rFonts w:ascii="Calibri" w:hAnsi="Calibri"/>
      <w:sz w:val="18"/>
      <w:szCs w:val="18"/>
    </w:rPr>
  </w:style>
  <w:style w:type="paragraph" w:styleId="Obsah6">
    <w:name w:val="toc 6"/>
    <w:basedOn w:val="Normlny"/>
    <w:next w:val="Normlny"/>
    <w:autoRedefine/>
    <w:uiPriority w:val="39"/>
    <w:pPr>
      <w:ind w:left="1100"/>
    </w:pPr>
    <w:rPr>
      <w:rFonts w:ascii="Calibri" w:hAnsi="Calibri"/>
      <w:sz w:val="18"/>
      <w:szCs w:val="18"/>
    </w:rPr>
  </w:style>
  <w:style w:type="paragraph" w:styleId="Obsah7">
    <w:name w:val="toc 7"/>
    <w:basedOn w:val="Normlny"/>
    <w:next w:val="Normlny"/>
    <w:autoRedefine/>
    <w:uiPriority w:val="39"/>
    <w:pPr>
      <w:ind w:left="1320"/>
    </w:pPr>
    <w:rPr>
      <w:rFonts w:ascii="Calibri" w:hAnsi="Calibri"/>
      <w:sz w:val="18"/>
      <w:szCs w:val="18"/>
    </w:rPr>
  </w:style>
  <w:style w:type="paragraph" w:styleId="Obsah8">
    <w:name w:val="toc 8"/>
    <w:basedOn w:val="Normlny"/>
    <w:next w:val="Normlny"/>
    <w:autoRedefine/>
    <w:uiPriority w:val="39"/>
    <w:pPr>
      <w:ind w:left="1540"/>
    </w:pPr>
    <w:rPr>
      <w:rFonts w:ascii="Calibri" w:hAnsi="Calibri"/>
      <w:sz w:val="18"/>
      <w:szCs w:val="18"/>
    </w:rPr>
  </w:style>
  <w:style w:type="paragraph" w:styleId="Obsah9">
    <w:name w:val="toc 9"/>
    <w:basedOn w:val="Normlny"/>
    <w:next w:val="Normlny"/>
    <w:autoRedefine/>
    <w:uiPriority w:val="39"/>
    <w:pPr>
      <w:ind w:left="1760"/>
    </w:pPr>
    <w:rPr>
      <w:rFonts w:ascii="Calibri" w:hAnsi="Calibri"/>
      <w:sz w:val="18"/>
      <w:szCs w:val="18"/>
    </w:rPr>
  </w:style>
  <w:style w:type="paragraph" w:customStyle="1" w:styleId="odrkaprv">
    <w:name w:val="odrážka prvá"/>
    <w:basedOn w:val="Normlny"/>
    <w:rsid w:val="00E72EA0"/>
    <w:pPr>
      <w:numPr>
        <w:numId w:val="4"/>
      </w:numPr>
      <w:spacing w:before="20" w:after="20"/>
    </w:pPr>
    <w:rPr>
      <w:szCs w:val="20"/>
      <w:lang w:eastAsia="sk-SK"/>
    </w:rPr>
  </w:style>
  <w:style w:type="paragraph" w:customStyle="1" w:styleId="tlodskok11pt">
    <w:name w:val="Štýl odskok + 11 pt"/>
    <w:basedOn w:val="odskok"/>
    <w:rsid w:val="00145EC1"/>
    <w:pPr>
      <w:numPr>
        <w:numId w:val="0"/>
      </w:numPr>
      <w:spacing w:before="0"/>
      <w:ind w:left="397"/>
    </w:pPr>
    <w:rPr>
      <w:i/>
      <w:szCs w:val="24"/>
      <w:lang w:eastAsia="sk-SK"/>
    </w:rPr>
  </w:style>
  <w:style w:type="table" w:styleId="Mriekatabuky1">
    <w:name w:val="Table Grid 1"/>
    <w:basedOn w:val="Normlnatabuka"/>
    <w:rsid w:val="00711F4D"/>
    <w:pPr>
      <w:snapToGrid w:val="0"/>
      <w:spacing w:before="80" w:after="80"/>
      <w:jc w:val="both"/>
    </w:pPr>
    <w:rPr>
      <w:rFonts w:eastAsia="SimSu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Textpoznmkypodiarou">
    <w:name w:val="footnote text"/>
    <w:basedOn w:val="Normlny"/>
    <w:link w:val="TextpoznmkypodiarouChar"/>
    <w:uiPriority w:val="99"/>
    <w:semiHidden/>
    <w:rsid w:val="00930B4D"/>
    <w:rPr>
      <w:sz w:val="20"/>
      <w:szCs w:val="20"/>
      <w:lang w:eastAsia="sk-SK"/>
    </w:rPr>
  </w:style>
  <w:style w:type="character" w:styleId="Odkaznapoznmkupodiarou">
    <w:name w:val="footnote reference"/>
    <w:uiPriority w:val="99"/>
    <w:semiHidden/>
    <w:rsid w:val="00930B4D"/>
    <w:rPr>
      <w:vertAlign w:val="superscript"/>
    </w:rPr>
  </w:style>
  <w:style w:type="paragraph" w:customStyle="1" w:styleId="Zkladntext21">
    <w:name w:val="Základný text 21"/>
    <w:basedOn w:val="Normlny"/>
    <w:rsid w:val="00A1072F"/>
    <w:rPr>
      <w:rFonts w:ascii="Arial" w:hAnsi="Arial"/>
      <w:sz w:val="24"/>
      <w:szCs w:val="20"/>
      <w:lang w:eastAsia="sk-SK"/>
    </w:rPr>
  </w:style>
  <w:style w:type="paragraph" w:customStyle="1" w:styleId="tlNadpis2Pred12pt">
    <w:name w:val="Štýl Nadpis 2 + Pred:  12 pt"/>
    <w:basedOn w:val="Nadpis2"/>
    <w:rsid w:val="001C7F12"/>
    <w:pPr>
      <w:spacing w:before="60"/>
    </w:pPr>
  </w:style>
  <w:style w:type="paragraph" w:customStyle="1" w:styleId="odskok">
    <w:name w:val="odskok"/>
    <w:basedOn w:val="Normlny"/>
    <w:rsid w:val="007A3F8A"/>
    <w:pPr>
      <w:numPr>
        <w:numId w:val="3"/>
      </w:numPr>
      <w:spacing w:before="40"/>
      <w:ind w:left="340" w:hanging="340"/>
    </w:pPr>
  </w:style>
  <w:style w:type="table" w:styleId="Mriekatabuky">
    <w:name w:val="Table Grid"/>
    <w:basedOn w:val="Normlnatabuka"/>
    <w:rsid w:val="009D1FDD"/>
    <w:pPr>
      <w:spacing w:before="80" w:after="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y">
    <w:name w:val="tabulky"/>
    <w:basedOn w:val="Normlny"/>
    <w:semiHidden/>
    <w:rsid w:val="00905790"/>
    <w:pPr>
      <w:spacing w:before="120"/>
    </w:pPr>
    <w:rPr>
      <w:rFonts w:ascii="Arial" w:hAnsi="Arial"/>
      <w:lang w:eastAsia="sk-SK"/>
    </w:rPr>
  </w:style>
  <w:style w:type="paragraph" w:customStyle="1" w:styleId="tttt">
    <w:name w:val="tttt"/>
    <w:basedOn w:val="Normlny"/>
    <w:autoRedefine/>
    <w:semiHidden/>
    <w:rsid w:val="00905790"/>
    <w:pPr>
      <w:spacing w:before="120"/>
    </w:pPr>
    <w:rPr>
      <w:rFonts w:ascii="Arial" w:hAnsi="Arial"/>
      <w:lang w:eastAsia="sk-SK"/>
    </w:rPr>
  </w:style>
  <w:style w:type="character" w:styleId="Hypertextovprepojenie">
    <w:name w:val="Hyperlink"/>
    <w:uiPriority w:val="99"/>
    <w:rsid w:val="00905790"/>
    <w:rPr>
      <w:color w:val="0000FF"/>
      <w:u w:val="single"/>
    </w:rPr>
  </w:style>
  <w:style w:type="character" w:styleId="slostrany">
    <w:name w:val="page number"/>
    <w:basedOn w:val="Predvolenpsmoodseku"/>
    <w:semiHidden/>
    <w:rsid w:val="00905790"/>
  </w:style>
  <w:style w:type="numbering" w:customStyle="1" w:styleId="tlSodrkami">
    <w:name w:val="Štýl S odrážkami"/>
    <w:basedOn w:val="Bezzoznamu"/>
    <w:semiHidden/>
    <w:rsid w:val="00905790"/>
    <w:pPr>
      <w:numPr>
        <w:numId w:val="5"/>
      </w:numPr>
    </w:pPr>
  </w:style>
  <w:style w:type="numbering" w:styleId="111111">
    <w:name w:val="Outline List 2"/>
    <w:basedOn w:val="Bezzoznamu"/>
    <w:semiHidden/>
    <w:rsid w:val="00905790"/>
    <w:pPr>
      <w:numPr>
        <w:numId w:val="11"/>
      </w:numPr>
    </w:pPr>
  </w:style>
  <w:style w:type="numbering" w:styleId="1ai">
    <w:name w:val="Outline List 1"/>
    <w:basedOn w:val="Bezzoznamu"/>
    <w:semiHidden/>
    <w:rsid w:val="00905790"/>
    <w:pPr>
      <w:numPr>
        <w:numId w:val="12"/>
      </w:numPr>
    </w:pPr>
  </w:style>
  <w:style w:type="paragraph" w:styleId="AdresaHTML">
    <w:name w:val="HTML Address"/>
    <w:basedOn w:val="Normlny"/>
    <w:semiHidden/>
    <w:rsid w:val="00905790"/>
    <w:pPr>
      <w:spacing w:before="120"/>
      <w:ind w:firstLine="737"/>
    </w:pPr>
    <w:rPr>
      <w:rFonts w:ascii="Arial" w:hAnsi="Arial"/>
      <w:i/>
      <w:iCs/>
      <w:lang w:eastAsia="sk-SK"/>
    </w:rPr>
  </w:style>
  <w:style w:type="paragraph" w:styleId="Adresanaoblke">
    <w:name w:val="envelope address"/>
    <w:basedOn w:val="Normlny"/>
    <w:semiHidden/>
    <w:rsid w:val="00905790"/>
    <w:pPr>
      <w:framePr w:w="7920" w:h="1980" w:hRule="exact" w:hSpace="141" w:wrap="auto" w:hAnchor="page" w:xAlign="center" w:yAlign="bottom"/>
      <w:spacing w:before="120"/>
      <w:ind w:left="2880" w:firstLine="737"/>
    </w:pPr>
    <w:rPr>
      <w:rFonts w:ascii="Arial" w:hAnsi="Arial" w:cs="Arial"/>
      <w:sz w:val="24"/>
      <w:szCs w:val="24"/>
      <w:lang w:eastAsia="sk-SK"/>
    </w:rPr>
  </w:style>
  <w:style w:type="character" w:styleId="CitciaHTML">
    <w:name w:val="HTML Cite"/>
    <w:semiHidden/>
    <w:rsid w:val="00905790"/>
    <w:rPr>
      <w:i/>
      <w:iCs/>
    </w:rPr>
  </w:style>
  <w:style w:type="character" w:styleId="sloriadka">
    <w:name w:val="line number"/>
    <w:basedOn w:val="Predvolenpsmoodseku"/>
    <w:semiHidden/>
    <w:rsid w:val="00905790"/>
  </w:style>
  <w:style w:type="paragraph" w:styleId="slovanzoznam">
    <w:name w:val="List Number"/>
    <w:basedOn w:val="Normlny"/>
    <w:semiHidden/>
    <w:rsid w:val="00905790"/>
    <w:pPr>
      <w:numPr>
        <w:numId w:val="6"/>
      </w:numPr>
      <w:spacing w:before="120"/>
    </w:pPr>
    <w:rPr>
      <w:rFonts w:ascii="Arial" w:hAnsi="Arial"/>
      <w:lang w:eastAsia="sk-SK"/>
    </w:rPr>
  </w:style>
  <w:style w:type="paragraph" w:styleId="slovanzoznam2">
    <w:name w:val="List Number 2"/>
    <w:basedOn w:val="Normlny"/>
    <w:semiHidden/>
    <w:rsid w:val="00905790"/>
    <w:pPr>
      <w:numPr>
        <w:numId w:val="7"/>
      </w:numPr>
      <w:spacing w:before="120"/>
    </w:pPr>
    <w:rPr>
      <w:rFonts w:ascii="Arial" w:hAnsi="Arial"/>
      <w:lang w:eastAsia="sk-SK"/>
    </w:rPr>
  </w:style>
  <w:style w:type="paragraph" w:styleId="slovanzoznam3">
    <w:name w:val="List Number 3"/>
    <w:basedOn w:val="Normlny"/>
    <w:semiHidden/>
    <w:rsid w:val="00905790"/>
    <w:pPr>
      <w:numPr>
        <w:numId w:val="8"/>
      </w:numPr>
      <w:spacing w:before="120"/>
    </w:pPr>
    <w:rPr>
      <w:rFonts w:ascii="Arial" w:hAnsi="Arial"/>
      <w:lang w:eastAsia="sk-SK"/>
    </w:rPr>
  </w:style>
  <w:style w:type="paragraph" w:styleId="slovanzoznam4">
    <w:name w:val="List Number 4"/>
    <w:basedOn w:val="Normlny"/>
    <w:semiHidden/>
    <w:rsid w:val="00905790"/>
    <w:pPr>
      <w:numPr>
        <w:numId w:val="9"/>
      </w:numPr>
      <w:spacing w:before="120"/>
    </w:pPr>
    <w:rPr>
      <w:rFonts w:ascii="Arial" w:hAnsi="Arial"/>
      <w:lang w:eastAsia="sk-SK"/>
    </w:rPr>
  </w:style>
  <w:style w:type="paragraph" w:styleId="slovanzoznam5">
    <w:name w:val="List Number 5"/>
    <w:basedOn w:val="Normlny"/>
    <w:semiHidden/>
    <w:rsid w:val="00905790"/>
    <w:pPr>
      <w:numPr>
        <w:numId w:val="10"/>
      </w:numPr>
      <w:spacing w:before="120"/>
    </w:pPr>
    <w:rPr>
      <w:rFonts w:ascii="Arial" w:hAnsi="Arial"/>
      <w:lang w:eastAsia="sk-SK"/>
    </w:rPr>
  </w:style>
  <w:style w:type="numbering" w:styleId="lnokalebosekcia">
    <w:name w:val="Outline List 3"/>
    <w:basedOn w:val="Bezzoznamu"/>
    <w:semiHidden/>
    <w:rsid w:val="00905790"/>
    <w:pPr>
      <w:numPr>
        <w:numId w:val="13"/>
      </w:numPr>
    </w:pPr>
  </w:style>
  <w:style w:type="paragraph" w:styleId="Dtum">
    <w:name w:val="Date"/>
    <w:basedOn w:val="Normlny"/>
    <w:next w:val="Normlny"/>
    <w:semiHidden/>
    <w:rsid w:val="00905790"/>
    <w:pPr>
      <w:spacing w:before="120"/>
      <w:ind w:firstLine="737"/>
    </w:pPr>
    <w:rPr>
      <w:rFonts w:ascii="Arial" w:hAnsi="Arial"/>
      <w:lang w:eastAsia="sk-SK"/>
    </w:rPr>
  </w:style>
  <w:style w:type="character" w:styleId="DefinciaHTML">
    <w:name w:val="HTML Definition"/>
    <w:semiHidden/>
    <w:rsid w:val="00905790"/>
    <w:rPr>
      <w:i/>
      <w:iCs/>
    </w:rPr>
  </w:style>
  <w:style w:type="table" w:styleId="Detailntabuka1">
    <w:name w:val="Table Subtle 1"/>
    <w:basedOn w:val="Normlnatabuka"/>
    <w:semiHidden/>
    <w:rsid w:val="00905790"/>
    <w:pPr>
      <w:spacing w:before="120"/>
      <w:ind w:firstLine="73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etailntabuka2">
    <w:name w:val="Table Subtle 2"/>
    <w:basedOn w:val="Normlnatabuka"/>
    <w:semiHidden/>
    <w:rsid w:val="00905790"/>
    <w:pPr>
      <w:spacing w:before="120"/>
      <w:ind w:firstLine="73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legantntabuka">
    <w:name w:val="Table Elegant"/>
    <w:basedOn w:val="Normlnatabuka"/>
    <w:semiHidden/>
    <w:rsid w:val="00905790"/>
    <w:pPr>
      <w:spacing w:before="120"/>
      <w:ind w:firstLine="73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Farebntabuka1">
    <w:name w:val="Table Colorful 1"/>
    <w:basedOn w:val="Normlnatabuka"/>
    <w:semiHidden/>
    <w:rsid w:val="00905790"/>
    <w:pPr>
      <w:spacing w:before="120"/>
      <w:ind w:firstLine="737"/>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Farebntabuka2">
    <w:name w:val="Table Colorful 2"/>
    <w:basedOn w:val="Normlnatabuka"/>
    <w:semiHidden/>
    <w:rsid w:val="00905790"/>
    <w:pPr>
      <w:spacing w:before="120"/>
      <w:ind w:firstLine="737"/>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Farebntabuka3">
    <w:name w:val="Table Colorful 3"/>
    <w:basedOn w:val="Normlnatabuka"/>
    <w:semiHidden/>
    <w:rsid w:val="00905790"/>
    <w:pPr>
      <w:spacing w:before="120"/>
      <w:ind w:firstLine="737"/>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lavikasprvy">
    <w:name w:val="Message Header"/>
    <w:basedOn w:val="Normlny"/>
    <w:semiHidden/>
    <w:rsid w:val="00905790"/>
    <w:pPr>
      <w:pBdr>
        <w:top w:val="single" w:sz="6" w:space="1" w:color="auto"/>
        <w:left w:val="single" w:sz="6" w:space="1" w:color="auto"/>
        <w:bottom w:val="single" w:sz="6" w:space="1" w:color="auto"/>
        <w:right w:val="single" w:sz="6" w:space="1" w:color="auto"/>
      </w:pBdr>
      <w:shd w:val="pct20" w:color="auto" w:fill="auto"/>
      <w:spacing w:before="120"/>
      <w:ind w:left="1134" w:hanging="1134"/>
    </w:pPr>
    <w:rPr>
      <w:rFonts w:ascii="Arial" w:hAnsi="Arial" w:cs="Arial"/>
      <w:sz w:val="24"/>
      <w:szCs w:val="24"/>
      <w:lang w:eastAsia="sk-SK"/>
    </w:rPr>
  </w:style>
  <w:style w:type="table" w:styleId="Jednoduchtabuka1">
    <w:name w:val="Table Simple 1"/>
    <w:basedOn w:val="Normlnatabuka"/>
    <w:semiHidden/>
    <w:rsid w:val="00905790"/>
    <w:pPr>
      <w:spacing w:before="120"/>
      <w:ind w:firstLine="737"/>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ka2">
    <w:name w:val="Table Simple 2"/>
    <w:basedOn w:val="Normlnatabuka"/>
    <w:semiHidden/>
    <w:rsid w:val="00905790"/>
    <w:pPr>
      <w:spacing w:before="120"/>
      <w:ind w:firstLine="73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ka3">
    <w:name w:val="Table Simple 3"/>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ka1">
    <w:name w:val="Table Classic 1"/>
    <w:basedOn w:val="Normlnatabuka"/>
    <w:semiHidden/>
    <w:rsid w:val="00905790"/>
    <w:pPr>
      <w:spacing w:before="120"/>
      <w:ind w:firstLine="73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ka2">
    <w:name w:val="Table Classic 2"/>
    <w:basedOn w:val="Normlnatabuka"/>
    <w:semiHidden/>
    <w:rsid w:val="00905790"/>
    <w:pPr>
      <w:spacing w:before="120"/>
      <w:ind w:firstLine="737"/>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ka3">
    <w:name w:val="Table Classic 3"/>
    <w:basedOn w:val="Normlnatabuka"/>
    <w:semiHidden/>
    <w:rsid w:val="00905790"/>
    <w:pPr>
      <w:spacing w:before="120"/>
      <w:ind w:firstLine="737"/>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ka4">
    <w:name w:val="Table Classic 4"/>
    <w:basedOn w:val="Normlnatabuka"/>
    <w:semiHidden/>
    <w:rsid w:val="00905790"/>
    <w:pPr>
      <w:spacing w:before="120"/>
      <w:ind w:firstLine="737"/>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aHTML">
    <w:name w:val="HTML Keyboard"/>
    <w:semiHidden/>
    <w:rsid w:val="00905790"/>
    <w:rPr>
      <w:rFonts w:ascii="Courier New" w:hAnsi="Courier New" w:cs="Courier New"/>
      <w:sz w:val="20"/>
      <w:szCs w:val="20"/>
    </w:rPr>
  </w:style>
  <w:style w:type="character" w:styleId="KdHTML">
    <w:name w:val="HTML Code"/>
    <w:semiHidden/>
    <w:rsid w:val="00905790"/>
    <w:rPr>
      <w:rFonts w:ascii="Courier New" w:hAnsi="Courier New" w:cs="Courier New"/>
      <w:sz w:val="20"/>
      <w:szCs w:val="20"/>
    </w:rPr>
  </w:style>
  <w:style w:type="table" w:styleId="Moderntabuka">
    <w:name w:val="Table Contemporary"/>
    <w:basedOn w:val="Normlnatabuka"/>
    <w:semiHidden/>
    <w:rsid w:val="00905790"/>
    <w:pPr>
      <w:spacing w:before="120"/>
      <w:ind w:firstLine="73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vtabuky">
    <w:name w:val="Table Theme"/>
    <w:basedOn w:val="Normlnatabuka"/>
    <w:semiHidden/>
    <w:rsid w:val="00905790"/>
    <w:pPr>
      <w:spacing w:before="120"/>
      <w:ind w:firstLine="73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2">
    <w:name w:val="Table Grid 2"/>
    <w:basedOn w:val="Normlnatabuka"/>
    <w:semiHidden/>
    <w:rsid w:val="00905790"/>
    <w:pPr>
      <w:spacing w:before="120"/>
      <w:ind w:firstLine="737"/>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3">
    <w:name w:val="Table Grid 3"/>
    <w:basedOn w:val="Normlnatabuka"/>
    <w:semiHidden/>
    <w:rsid w:val="00905790"/>
    <w:pPr>
      <w:spacing w:before="120"/>
      <w:ind w:firstLine="737"/>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4">
    <w:name w:val="Table Grid 4"/>
    <w:basedOn w:val="Normlnatabuka"/>
    <w:semiHidden/>
    <w:rsid w:val="00905790"/>
    <w:pPr>
      <w:spacing w:before="120"/>
      <w:ind w:firstLine="737"/>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riekatabuky5">
    <w:name w:val="Table Grid 5"/>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6">
    <w:name w:val="Table Grid 6"/>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7">
    <w:name w:val="Table Grid 7"/>
    <w:basedOn w:val="Normlnatabuka"/>
    <w:semiHidden/>
    <w:rsid w:val="00905790"/>
    <w:pPr>
      <w:spacing w:before="120"/>
      <w:ind w:firstLine="737"/>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8">
    <w:name w:val="Table Grid 8"/>
    <w:basedOn w:val="Normlnatabuka"/>
    <w:semiHidden/>
    <w:rsid w:val="00905790"/>
    <w:pPr>
      <w:spacing w:before="120"/>
      <w:ind w:firstLine="73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y"/>
    <w:next w:val="Normlny"/>
    <w:semiHidden/>
    <w:rsid w:val="00905790"/>
    <w:pPr>
      <w:spacing w:before="120"/>
      <w:ind w:firstLine="737"/>
    </w:pPr>
    <w:rPr>
      <w:rFonts w:ascii="Arial" w:hAnsi="Arial"/>
      <w:lang w:eastAsia="sk-SK"/>
    </w:rPr>
  </w:style>
  <w:style w:type="paragraph" w:styleId="Nzov">
    <w:name w:val="Title"/>
    <w:basedOn w:val="Normlny"/>
    <w:link w:val="NzovChar"/>
    <w:qFormat/>
    <w:rsid w:val="00B52927"/>
    <w:pPr>
      <w:spacing w:before="240" w:after="60"/>
      <w:ind w:firstLine="737"/>
      <w:jc w:val="center"/>
      <w:outlineLvl w:val="0"/>
    </w:pPr>
    <w:rPr>
      <w:b/>
      <w:bCs/>
      <w:kern w:val="28"/>
      <w:sz w:val="32"/>
      <w:szCs w:val="32"/>
      <w:lang w:eastAsia="sk-SK"/>
    </w:rPr>
  </w:style>
  <w:style w:type="paragraph" w:styleId="Normlnywebov">
    <w:name w:val="Normal (Web)"/>
    <w:basedOn w:val="Normlny"/>
    <w:semiHidden/>
    <w:rsid w:val="00905790"/>
    <w:pPr>
      <w:spacing w:before="120"/>
      <w:ind w:firstLine="737"/>
    </w:pPr>
    <w:rPr>
      <w:sz w:val="24"/>
      <w:szCs w:val="24"/>
      <w:lang w:eastAsia="sk-SK"/>
    </w:rPr>
  </w:style>
  <w:style w:type="paragraph" w:styleId="Normlnysozarkami">
    <w:name w:val="Normal Indent"/>
    <w:basedOn w:val="Normlny"/>
    <w:semiHidden/>
    <w:rsid w:val="00905790"/>
    <w:pPr>
      <w:spacing w:before="120"/>
      <w:ind w:left="708" w:firstLine="737"/>
    </w:pPr>
    <w:rPr>
      <w:rFonts w:ascii="Arial" w:hAnsi="Arial"/>
      <w:lang w:eastAsia="sk-SK"/>
    </w:rPr>
  </w:style>
  <w:style w:type="paragraph" w:styleId="Obyajntext">
    <w:name w:val="Plain Text"/>
    <w:basedOn w:val="Normlny"/>
    <w:semiHidden/>
    <w:rsid w:val="00905790"/>
    <w:pPr>
      <w:spacing w:before="120"/>
      <w:ind w:firstLine="737"/>
    </w:pPr>
    <w:rPr>
      <w:rFonts w:ascii="Courier New" w:hAnsi="Courier New" w:cs="Courier New"/>
      <w:sz w:val="20"/>
      <w:szCs w:val="20"/>
      <w:lang w:eastAsia="sk-SK"/>
    </w:rPr>
  </w:style>
  <w:style w:type="paragraph" w:styleId="Oslovenie">
    <w:name w:val="Salutation"/>
    <w:basedOn w:val="Normlny"/>
    <w:next w:val="Normlny"/>
    <w:semiHidden/>
    <w:rsid w:val="00905790"/>
    <w:pPr>
      <w:spacing w:before="120"/>
      <w:ind w:firstLine="737"/>
    </w:pPr>
    <w:rPr>
      <w:rFonts w:ascii="Arial" w:hAnsi="Arial"/>
      <w:lang w:eastAsia="sk-SK"/>
    </w:rPr>
  </w:style>
  <w:style w:type="paragraph" w:styleId="Oznaitext">
    <w:name w:val="Block Text"/>
    <w:basedOn w:val="Normlny"/>
    <w:semiHidden/>
    <w:rsid w:val="00905790"/>
    <w:pPr>
      <w:spacing w:before="120" w:after="120"/>
      <w:ind w:left="1440" w:right="1440" w:firstLine="737"/>
    </w:pPr>
    <w:rPr>
      <w:rFonts w:ascii="Arial" w:hAnsi="Arial"/>
      <w:lang w:eastAsia="sk-SK"/>
    </w:rPr>
  </w:style>
  <w:style w:type="character" w:styleId="PsacstrojHTML">
    <w:name w:val="HTML Typewriter"/>
    <w:semiHidden/>
    <w:rsid w:val="00905790"/>
    <w:rPr>
      <w:rFonts w:ascii="Courier New" w:hAnsi="Courier New" w:cs="Courier New"/>
      <w:sz w:val="20"/>
      <w:szCs w:val="20"/>
    </w:rPr>
  </w:style>
  <w:style w:type="paragraph" w:styleId="Podpis">
    <w:name w:val="Signature"/>
    <w:basedOn w:val="Normlny"/>
    <w:semiHidden/>
    <w:rsid w:val="00905790"/>
    <w:pPr>
      <w:spacing w:before="120"/>
      <w:ind w:left="4252" w:firstLine="737"/>
    </w:pPr>
    <w:rPr>
      <w:rFonts w:ascii="Arial" w:hAnsi="Arial"/>
      <w:lang w:eastAsia="sk-SK"/>
    </w:rPr>
  </w:style>
  <w:style w:type="paragraph" w:styleId="Podpise-mailu">
    <w:name w:val="E-mail Signature"/>
    <w:basedOn w:val="Normlny"/>
    <w:semiHidden/>
    <w:rsid w:val="00905790"/>
    <w:pPr>
      <w:spacing w:before="120"/>
      <w:ind w:firstLine="737"/>
    </w:pPr>
    <w:rPr>
      <w:rFonts w:ascii="Arial" w:hAnsi="Arial"/>
      <w:lang w:eastAsia="sk-SK"/>
    </w:rPr>
  </w:style>
  <w:style w:type="paragraph" w:styleId="Podtitul">
    <w:name w:val="Subtitle"/>
    <w:basedOn w:val="Normlny"/>
    <w:rsid w:val="00905790"/>
    <w:pPr>
      <w:spacing w:before="120" w:after="60"/>
      <w:ind w:firstLine="737"/>
      <w:jc w:val="center"/>
      <w:outlineLvl w:val="1"/>
    </w:pPr>
    <w:rPr>
      <w:rFonts w:ascii="Arial" w:hAnsi="Arial" w:cs="Arial"/>
      <w:sz w:val="24"/>
      <w:szCs w:val="24"/>
      <w:lang w:eastAsia="sk-SK"/>
    </w:rPr>
  </w:style>
  <w:style w:type="paragraph" w:styleId="Pokraovaniezoznamu">
    <w:name w:val="List Continue"/>
    <w:basedOn w:val="Normlny"/>
    <w:semiHidden/>
    <w:rsid w:val="00905790"/>
    <w:pPr>
      <w:spacing w:before="120" w:after="120"/>
      <w:ind w:left="283" w:firstLine="737"/>
    </w:pPr>
    <w:rPr>
      <w:rFonts w:ascii="Arial" w:hAnsi="Arial"/>
      <w:lang w:eastAsia="sk-SK"/>
    </w:rPr>
  </w:style>
  <w:style w:type="paragraph" w:styleId="Pokraovaniezoznamu2">
    <w:name w:val="List Continue 2"/>
    <w:basedOn w:val="Normlny"/>
    <w:semiHidden/>
    <w:rsid w:val="00905790"/>
    <w:pPr>
      <w:spacing w:before="120" w:after="120"/>
      <w:ind w:left="566" w:firstLine="737"/>
    </w:pPr>
    <w:rPr>
      <w:rFonts w:ascii="Arial" w:hAnsi="Arial"/>
      <w:lang w:eastAsia="sk-SK"/>
    </w:rPr>
  </w:style>
  <w:style w:type="paragraph" w:styleId="Pokraovaniezoznamu3">
    <w:name w:val="List Continue 3"/>
    <w:basedOn w:val="Normlny"/>
    <w:semiHidden/>
    <w:rsid w:val="00905790"/>
    <w:pPr>
      <w:spacing w:before="120" w:after="120"/>
      <w:ind w:left="849" w:firstLine="737"/>
    </w:pPr>
    <w:rPr>
      <w:rFonts w:ascii="Arial" w:hAnsi="Arial"/>
      <w:lang w:eastAsia="sk-SK"/>
    </w:rPr>
  </w:style>
  <w:style w:type="paragraph" w:styleId="Pokraovaniezoznamu4">
    <w:name w:val="List Continue 4"/>
    <w:basedOn w:val="Normlny"/>
    <w:semiHidden/>
    <w:rsid w:val="00905790"/>
    <w:pPr>
      <w:spacing w:before="120" w:after="120"/>
      <w:ind w:left="1132" w:firstLine="737"/>
    </w:pPr>
    <w:rPr>
      <w:rFonts w:ascii="Arial" w:hAnsi="Arial"/>
      <w:lang w:eastAsia="sk-SK"/>
    </w:rPr>
  </w:style>
  <w:style w:type="paragraph" w:styleId="Pokraovaniezoznamu5">
    <w:name w:val="List Continue 5"/>
    <w:basedOn w:val="Normlny"/>
    <w:semiHidden/>
    <w:rsid w:val="00905790"/>
    <w:pPr>
      <w:spacing w:before="120" w:after="120"/>
      <w:ind w:left="1415" w:firstLine="737"/>
    </w:pPr>
    <w:rPr>
      <w:rFonts w:ascii="Arial" w:hAnsi="Arial"/>
      <w:lang w:eastAsia="sk-SK"/>
    </w:rPr>
  </w:style>
  <w:style w:type="character" w:styleId="PouitHypertextovPrepojenie">
    <w:name w:val="FollowedHyperlink"/>
    <w:semiHidden/>
    <w:rsid w:val="00905790"/>
    <w:rPr>
      <w:color w:val="800080"/>
      <w:u w:val="single"/>
    </w:rPr>
  </w:style>
  <w:style w:type="paragraph" w:styleId="PredformtovanHTML">
    <w:name w:val="HTML Preformatted"/>
    <w:basedOn w:val="Normlny"/>
    <w:semiHidden/>
    <w:rsid w:val="00905790"/>
    <w:pPr>
      <w:spacing w:before="120"/>
      <w:ind w:firstLine="737"/>
    </w:pPr>
    <w:rPr>
      <w:rFonts w:ascii="Courier New" w:hAnsi="Courier New" w:cs="Courier New"/>
      <w:sz w:val="20"/>
      <w:szCs w:val="20"/>
      <w:lang w:eastAsia="sk-SK"/>
    </w:rPr>
  </w:style>
  <w:style w:type="character" w:styleId="PremennHTML">
    <w:name w:val="HTML Variable"/>
    <w:semiHidden/>
    <w:rsid w:val="00905790"/>
    <w:rPr>
      <w:i/>
      <w:iCs/>
    </w:rPr>
  </w:style>
  <w:style w:type="table" w:styleId="Profesionlnatabuka">
    <w:name w:val="Table Professional"/>
    <w:basedOn w:val="Normlnatabuka"/>
    <w:semiHidden/>
    <w:rsid w:val="00905790"/>
    <w:pPr>
      <w:spacing w:before="120"/>
      <w:ind w:firstLine="73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kladntext">
    <w:name w:val="Body Text"/>
    <w:basedOn w:val="Normlny"/>
    <w:link w:val="ZkladntextChar"/>
    <w:uiPriority w:val="1"/>
    <w:qFormat/>
    <w:rsid w:val="00905790"/>
    <w:pPr>
      <w:spacing w:before="120" w:after="120"/>
      <w:ind w:firstLine="737"/>
    </w:pPr>
    <w:rPr>
      <w:rFonts w:ascii="Arial" w:hAnsi="Arial"/>
      <w:lang w:eastAsia="sk-SK"/>
    </w:rPr>
  </w:style>
  <w:style w:type="paragraph" w:styleId="Prvzarkazkladnhotextu">
    <w:name w:val="Body Text First Indent"/>
    <w:basedOn w:val="Zkladntext"/>
    <w:semiHidden/>
    <w:rsid w:val="00905790"/>
    <w:pPr>
      <w:ind w:firstLine="210"/>
    </w:pPr>
  </w:style>
  <w:style w:type="paragraph" w:styleId="Zarkazkladnhotextu">
    <w:name w:val="Body Text Indent"/>
    <w:basedOn w:val="Normlny"/>
    <w:semiHidden/>
    <w:rsid w:val="00905790"/>
    <w:pPr>
      <w:spacing w:before="120" w:after="120"/>
      <w:ind w:left="283" w:firstLine="737"/>
    </w:pPr>
    <w:rPr>
      <w:rFonts w:ascii="Arial" w:hAnsi="Arial"/>
      <w:lang w:eastAsia="sk-SK"/>
    </w:rPr>
  </w:style>
  <w:style w:type="paragraph" w:styleId="Prvzarkazkladnhotextu2">
    <w:name w:val="Body Text First Indent 2"/>
    <w:basedOn w:val="Zarkazkladnhotextu"/>
    <w:semiHidden/>
    <w:rsid w:val="00905790"/>
    <w:pPr>
      <w:ind w:firstLine="210"/>
    </w:pPr>
  </w:style>
  <w:style w:type="character" w:customStyle="1" w:styleId="Siln1">
    <w:name w:val="Silný1"/>
    <w:rsid w:val="00905790"/>
    <w:rPr>
      <w:b/>
      <w:bCs/>
    </w:rPr>
  </w:style>
  <w:style w:type="character" w:styleId="SkratkaHTML">
    <w:name w:val="HTML Acronym"/>
    <w:basedOn w:val="Predvolenpsmoodseku"/>
    <w:semiHidden/>
    <w:rsid w:val="00905790"/>
  </w:style>
  <w:style w:type="paragraph" w:styleId="Spiatonadresanaoblke">
    <w:name w:val="envelope return"/>
    <w:basedOn w:val="Normlny"/>
    <w:semiHidden/>
    <w:rsid w:val="00905790"/>
    <w:pPr>
      <w:spacing w:before="120"/>
      <w:ind w:firstLine="737"/>
    </w:pPr>
    <w:rPr>
      <w:rFonts w:ascii="Arial" w:hAnsi="Arial" w:cs="Arial"/>
      <w:sz w:val="20"/>
      <w:szCs w:val="20"/>
      <w:lang w:eastAsia="sk-SK"/>
    </w:rPr>
  </w:style>
  <w:style w:type="table" w:styleId="Stpcetabuky1">
    <w:name w:val="Table Columns 1"/>
    <w:basedOn w:val="Normlnatabuka"/>
    <w:semiHidden/>
    <w:rsid w:val="00905790"/>
    <w:pPr>
      <w:spacing w:before="120"/>
      <w:ind w:firstLine="737"/>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2">
    <w:name w:val="Table Columns 2"/>
    <w:basedOn w:val="Normlnatabuka"/>
    <w:semiHidden/>
    <w:rsid w:val="00905790"/>
    <w:pPr>
      <w:spacing w:before="120"/>
      <w:ind w:firstLine="73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3">
    <w:name w:val="Table Columns 3"/>
    <w:basedOn w:val="Normlnatabuka"/>
    <w:semiHidden/>
    <w:rsid w:val="00905790"/>
    <w:pPr>
      <w:spacing w:before="120"/>
      <w:ind w:firstLine="73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pcetabuky4">
    <w:name w:val="Table Columns 4"/>
    <w:basedOn w:val="Normlnatabuka"/>
    <w:semiHidden/>
    <w:rsid w:val="00905790"/>
    <w:pPr>
      <w:spacing w:before="120"/>
      <w:ind w:firstLine="73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pcetabuky5">
    <w:name w:val="Table Columns 5"/>
    <w:basedOn w:val="Normlnatabuka"/>
    <w:semiHidden/>
    <w:rsid w:val="00905790"/>
    <w:pPr>
      <w:spacing w:before="120"/>
      <w:ind w:firstLine="73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kaakozoznam1">
    <w:name w:val="Table List 1"/>
    <w:basedOn w:val="Normlnatabuka"/>
    <w:semiHidden/>
    <w:rsid w:val="00905790"/>
    <w:pPr>
      <w:spacing w:before="120"/>
      <w:ind w:firstLine="73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2">
    <w:name w:val="Table List 2"/>
    <w:basedOn w:val="Normlnatabuka"/>
    <w:semiHidden/>
    <w:rsid w:val="00905790"/>
    <w:pPr>
      <w:spacing w:before="120"/>
      <w:ind w:firstLine="73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3">
    <w:name w:val="Table List 3"/>
    <w:basedOn w:val="Normlnatabuka"/>
    <w:semiHidden/>
    <w:rsid w:val="00905790"/>
    <w:pPr>
      <w:spacing w:before="120"/>
      <w:ind w:firstLine="737"/>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kaakozoznam4">
    <w:name w:val="Table List 4"/>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kaakozoznam5">
    <w:name w:val="Table List 5"/>
    <w:basedOn w:val="Normlnatabuka"/>
    <w:semiHidden/>
    <w:rsid w:val="00905790"/>
    <w:pPr>
      <w:spacing w:before="120"/>
      <w:ind w:firstLine="737"/>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kaakozoznam6">
    <w:name w:val="Table List 6"/>
    <w:basedOn w:val="Normlnatabuka"/>
    <w:semiHidden/>
    <w:rsid w:val="00905790"/>
    <w:pPr>
      <w:spacing w:before="120"/>
      <w:ind w:firstLine="737"/>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kaakozoznam7">
    <w:name w:val="Table List 7"/>
    <w:basedOn w:val="Normlnatabuka"/>
    <w:semiHidden/>
    <w:rsid w:val="00905790"/>
    <w:pPr>
      <w:spacing w:before="120"/>
      <w:ind w:firstLine="737"/>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kaakozoznam8">
    <w:name w:val="Table List 8"/>
    <w:basedOn w:val="Normlnatabuka"/>
    <w:semiHidden/>
    <w:rsid w:val="00905790"/>
    <w:pPr>
      <w:spacing w:before="120"/>
      <w:ind w:firstLine="737"/>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kaspriestorovmiefektmi1">
    <w:name w:val="Table 3D effects 1"/>
    <w:basedOn w:val="Normlnatabuka"/>
    <w:semiHidden/>
    <w:rsid w:val="00905790"/>
    <w:pPr>
      <w:spacing w:before="120"/>
      <w:ind w:firstLine="737"/>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kaspriestorovmiefektmi2">
    <w:name w:val="Table 3D effects 2"/>
    <w:basedOn w:val="Normlnatabuka"/>
    <w:semiHidden/>
    <w:rsid w:val="00905790"/>
    <w:pPr>
      <w:spacing w:before="120"/>
      <w:ind w:firstLine="737"/>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spriestorovmiefektmi3">
    <w:name w:val="Table 3D effects 3"/>
    <w:basedOn w:val="Normlnatabuka"/>
    <w:semiHidden/>
    <w:rsid w:val="00905790"/>
    <w:pPr>
      <w:spacing w:before="120"/>
      <w:ind w:firstLine="737"/>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UkkaHTML">
    <w:name w:val="HTML Sample"/>
    <w:semiHidden/>
    <w:rsid w:val="00905790"/>
    <w:rPr>
      <w:rFonts w:ascii="Courier New" w:hAnsi="Courier New" w:cs="Courier New"/>
    </w:rPr>
  </w:style>
  <w:style w:type="table" w:styleId="Webovtabuka1">
    <w:name w:val="Table Web 1"/>
    <w:basedOn w:val="Normlnatabuka"/>
    <w:semiHidden/>
    <w:rsid w:val="00905790"/>
    <w:pPr>
      <w:spacing w:before="120"/>
      <w:ind w:firstLine="73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2">
    <w:name w:val="Table Web 2"/>
    <w:basedOn w:val="Normlnatabuka"/>
    <w:semiHidden/>
    <w:rsid w:val="00905790"/>
    <w:pPr>
      <w:spacing w:before="120"/>
      <w:ind w:firstLine="73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3">
    <w:name w:val="Table Web 3"/>
    <w:basedOn w:val="Normlnatabuka"/>
    <w:semiHidden/>
    <w:rsid w:val="00905790"/>
    <w:pPr>
      <w:spacing w:before="120"/>
      <w:ind w:firstLine="73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kladntext2">
    <w:name w:val="Body Text 2"/>
    <w:basedOn w:val="Normlny"/>
    <w:semiHidden/>
    <w:rsid w:val="00905790"/>
    <w:pPr>
      <w:spacing w:before="120" w:after="120" w:line="480" w:lineRule="auto"/>
      <w:ind w:firstLine="737"/>
    </w:pPr>
    <w:rPr>
      <w:rFonts w:ascii="Arial" w:hAnsi="Arial"/>
      <w:lang w:eastAsia="sk-SK"/>
    </w:rPr>
  </w:style>
  <w:style w:type="paragraph" w:styleId="Zkladntext3">
    <w:name w:val="Body Text 3"/>
    <w:basedOn w:val="Normlny"/>
    <w:semiHidden/>
    <w:rsid w:val="00905790"/>
    <w:pPr>
      <w:spacing w:before="120" w:after="120"/>
      <w:ind w:firstLine="737"/>
    </w:pPr>
    <w:rPr>
      <w:rFonts w:ascii="Arial" w:hAnsi="Arial"/>
      <w:sz w:val="16"/>
      <w:szCs w:val="16"/>
      <w:lang w:eastAsia="sk-SK"/>
    </w:rPr>
  </w:style>
  <w:style w:type="paragraph" w:styleId="Zarkazkladnhotextu2">
    <w:name w:val="Body Text Indent 2"/>
    <w:basedOn w:val="Normlny"/>
    <w:semiHidden/>
    <w:rsid w:val="00905790"/>
    <w:pPr>
      <w:spacing w:before="120" w:after="120" w:line="480" w:lineRule="auto"/>
      <w:ind w:left="283" w:firstLine="737"/>
    </w:pPr>
    <w:rPr>
      <w:rFonts w:ascii="Arial" w:hAnsi="Arial"/>
      <w:lang w:eastAsia="sk-SK"/>
    </w:rPr>
  </w:style>
  <w:style w:type="paragraph" w:styleId="Zarkazkladnhotextu3">
    <w:name w:val="Body Text Indent 3"/>
    <w:basedOn w:val="Normlny"/>
    <w:semiHidden/>
    <w:rsid w:val="00905790"/>
    <w:pPr>
      <w:spacing w:before="120" w:after="120"/>
      <w:ind w:left="283" w:firstLine="737"/>
    </w:pPr>
    <w:rPr>
      <w:rFonts w:ascii="Arial" w:hAnsi="Arial"/>
      <w:sz w:val="16"/>
      <w:szCs w:val="16"/>
      <w:lang w:eastAsia="sk-SK"/>
    </w:rPr>
  </w:style>
  <w:style w:type="paragraph" w:styleId="Zver">
    <w:name w:val="Closing"/>
    <w:basedOn w:val="Normlny"/>
    <w:semiHidden/>
    <w:rsid w:val="00905790"/>
    <w:pPr>
      <w:spacing w:before="120"/>
      <w:ind w:left="4252" w:firstLine="737"/>
    </w:pPr>
    <w:rPr>
      <w:rFonts w:ascii="Arial" w:hAnsi="Arial"/>
      <w:lang w:eastAsia="sk-SK"/>
    </w:rPr>
  </w:style>
  <w:style w:type="paragraph" w:styleId="Zoznam">
    <w:name w:val="List"/>
    <w:basedOn w:val="Normlny"/>
    <w:semiHidden/>
    <w:rsid w:val="00905790"/>
    <w:pPr>
      <w:spacing w:before="120"/>
      <w:ind w:left="283" w:hanging="283"/>
    </w:pPr>
    <w:rPr>
      <w:rFonts w:ascii="Arial" w:hAnsi="Arial"/>
      <w:lang w:eastAsia="sk-SK"/>
    </w:rPr>
  </w:style>
  <w:style w:type="paragraph" w:styleId="Zoznam2">
    <w:name w:val="List 2"/>
    <w:basedOn w:val="Normlny"/>
    <w:semiHidden/>
    <w:rsid w:val="00905790"/>
    <w:pPr>
      <w:spacing w:before="120"/>
      <w:ind w:left="566" w:hanging="283"/>
    </w:pPr>
    <w:rPr>
      <w:rFonts w:ascii="Arial" w:hAnsi="Arial"/>
      <w:lang w:eastAsia="sk-SK"/>
    </w:rPr>
  </w:style>
  <w:style w:type="paragraph" w:styleId="Zoznam3">
    <w:name w:val="List 3"/>
    <w:basedOn w:val="Normlny"/>
    <w:semiHidden/>
    <w:rsid w:val="00905790"/>
    <w:pPr>
      <w:spacing w:before="120"/>
      <w:ind w:left="849" w:hanging="283"/>
    </w:pPr>
    <w:rPr>
      <w:rFonts w:ascii="Arial" w:hAnsi="Arial"/>
      <w:lang w:eastAsia="sk-SK"/>
    </w:rPr>
  </w:style>
  <w:style w:type="paragraph" w:styleId="Zoznam4">
    <w:name w:val="List 4"/>
    <w:basedOn w:val="Normlny"/>
    <w:semiHidden/>
    <w:rsid w:val="00905790"/>
    <w:pPr>
      <w:spacing w:before="120"/>
      <w:ind w:left="1132" w:hanging="283"/>
    </w:pPr>
    <w:rPr>
      <w:rFonts w:ascii="Arial" w:hAnsi="Arial"/>
      <w:lang w:eastAsia="sk-SK"/>
    </w:rPr>
  </w:style>
  <w:style w:type="paragraph" w:styleId="Zoznam5">
    <w:name w:val="List 5"/>
    <w:basedOn w:val="Normlny"/>
    <w:semiHidden/>
    <w:rsid w:val="00905790"/>
    <w:pPr>
      <w:spacing w:before="120"/>
      <w:ind w:left="1415" w:hanging="283"/>
    </w:pPr>
    <w:rPr>
      <w:rFonts w:ascii="Arial" w:hAnsi="Arial"/>
      <w:lang w:eastAsia="sk-SK"/>
    </w:rPr>
  </w:style>
  <w:style w:type="paragraph" w:styleId="Zoznamsodrkami">
    <w:name w:val="List Bullet"/>
    <w:basedOn w:val="Normlny"/>
    <w:semiHidden/>
    <w:rsid w:val="00905790"/>
    <w:pPr>
      <w:numPr>
        <w:numId w:val="14"/>
      </w:numPr>
      <w:spacing w:before="120"/>
    </w:pPr>
    <w:rPr>
      <w:rFonts w:ascii="Arial" w:hAnsi="Arial"/>
      <w:lang w:eastAsia="sk-SK"/>
    </w:rPr>
  </w:style>
  <w:style w:type="paragraph" w:styleId="Zoznamsodrkami2">
    <w:name w:val="List Bullet 2"/>
    <w:basedOn w:val="Normlny"/>
    <w:semiHidden/>
    <w:rsid w:val="00905790"/>
    <w:pPr>
      <w:numPr>
        <w:numId w:val="15"/>
      </w:numPr>
      <w:spacing w:before="120"/>
    </w:pPr>
    <w:rPr>
      <w:rFonts w:ascii="Arial" w:hAnsi="Arial"/>
      <w:lang w:eastAsia="sk-SK"/>
    </w:rPr>
  </w:style>
  <w:style w:type="paragraph" w:styleId="Zoznamsodrkami3">
    <w:name w:val="List Bullet 3"/>
    <w:basedOn w:val="Normlny"/>
    <w:semiHidden/>
    <w:rsid w:val="00905790"/>
    <w:pPr>
      <w:numPr>
        <w:numId w:val="16"/>
      </w:numPr>
      <w:spacing w:before="120"/>
    </w:pPr>
    <w:rPr>
      <w:rFonts w:ascii="Arial" w:hAnsi="Arial"/>
      <w:lang w:eastAsia="sk-SK"/>
    </w:rPr>
  </w:style>
  <w:style w:type="paragraph" w:styleId="Zoznamsodrkami4">
    <w:name w:val="List Bullet 4"/>
    <w:basedOn w:val="Normlny"/>
    <w:semiHidden/>
    <w:rsid w:val="00905790"/>
    <w:pPr>
      <w:numPr>
        <w:numId w:val="17"/>
      </w:numPr>
      <w:spacing w:before="120"/>
    </w:pPr>
    <w:rPr>
      <w:rFonts w:ascii="Arial" w:hAnsi="Arial"/>
      <w:lang w:eastAsia="sk-SK"/>
    </w:rPr>
  </w:style>
  <w:style w:type="paragraph" w:styleId="Zoznamsodrkami5">
    <w:name w:val="List Bullet 5"/>
    <w:basedOn w:val="Normlny"/>
    <w:semiHidden/>
    <w:rsid w:val="00905790"/>
    <w:pPr>
      <w:numPr>
        <w:numId w:val="18"/>
      </w:numPr>
      <w:spacing w:before="120"/>
    </w:pPr>
    <w:rPr>
      <w:rFonts w:ascii="Arial" w:hAnsi="Arial"/>
      <w:lang w:eastAsia="sk-SK"/>
    </w:rPr>
  </w:style>
  <w:style w:type="character" w:styleId="Zvraznenie">
    <w:name w:val="Emphasis"/>
    <w:rsid w:val="00905790"/>
    <w:rPr>
      <w:i/>
      <w:iCs/>
    </w:rPr>
  </w:style>
  <w:style w:type="paragraph" w:customStyle="1" w:styleId="tlodrkaprvPred1ptZa1pt">
    <w:name w:val="Štýl odrážka prvá + Pred:  1 pt Za:  1 pt"/>
    <w:basedOn w:val="odrkaprv"/>
    <w:rsid w:val="00AE4822"/>
  </w:style>
  <w:style w:type="paragraph" w:customStyle="1" w:styleId="odskokprv">
    <w:name w:val="odskok prvý"/>
    <w:basedOn w:val="Normlny"/>
    <w:rsid w:val="00933A11"/>
    <w:pPr>
      <w:numPr>
        <w:numId w:val="19"/>
      </w:numPr>
      <w:snapToGrid w:val="0"/>
      <w:spacing w:before="20" w:after="20"/>
      <w:ind w:left="624" w:hanging="397"/>
    </w:pPr>
    <w:rPr>
      <w:rFonts w:eastAsia="SimSun"/>
      <w:szCs w:val="24"/>
      <w:lang w:eastAsia="zh-CN"/>
    </w:rPr>
  </w:style>
  <w:style w:type="character" w:customStyle="1" w:styleId="ZkladntextChar">
    <w:name w:val="Základný text Char"/>
    <w:link w:val="Zkladntext"/>
    <w:rsid w:val="00742CD3"/>
    <w:rPr>
      <w:rFonts w:ascii="Arial" w:hAnsi="Arial"/>
      <w:sz w:val="22"/>
      <w:szCs w:val="22"/>
      <w:lang w:val="sk-SK" w:eastAsia="sk-SK" w:bidi="ar-SA"/>
    </w:rPr>
  </w:style>
  <w:style w:type="paragraph" w:customStyle="1" w:styleId="normlny0">
    <w:name w:val="normálny"/>
    <w:basedOn w:val="Normlny"/>
    <w:rsid w:val="002C2445"/>
    <w:pPr>
      <w:spacing w:before="80"/>
    </w:pPr>
    <w:rPr>
      <w:lang w:eastAsia="sk-SK"/>
    </w:rPr>
  </w:style>
  <w:style w:type="paragraph" w:styleId="Textbubliny">
    <w:name w:val="Balloon Text"/>
    <w:basedOn w:val="Normlny"/>
    <w:link w:val="TextbublinyChar"/>
    <w:rsid w:val="006E23F4"/>
    <w:rPr>
      <w:rFonts w:ascii="Tahoma" w:hAnsi="Tahoma"/>
      <w:sz w:val="16"/>
      <w:szCs w:val="16"/>
      <w:lang w:val="x-none"/>
    </w:rPr>
  </w:style>
  <w:style w:type="character" w:customStyle="1" w:styleId="TextbublinyChar">
    <w:name w:val="Text bubliny Char"/>
    <w:link w:val="Textbubliny"/>
    <w:rsid w:val="006E23F4"/>
    <w:rPr>
      <w:rFonts w:ascii="Tahoma" w:hAnsi="Tahoma" w:cs="Tahoma"/>
      <w:sz w:val="16"/>
      <w:szCs w:val="16"/>
      <w:lang w:eastAsia="cs-CZ"/>
    </w:rPr>
  </w:style>
  <w:style w:type="paragraph" w:customStyle="1" w:styleId="F2-ZkladnText">
    <w:name w:val="F2-ZákladnýText"/>
    <w:basedOn w:val="Normlny"/>
    <w:link w:val="F2-ZkladnTextChar"/>
    <w:rsid w:val="00195016"/>
    <w:rPr>
      <w:sz w:val="24"/>
      <w:szCs w:val="20"/>
      <w:lang w:val="x-none" w:eastAsia="x-none"/>
    </w:rPr>
  </w:style>
  <w:style w:type="character" w:customStyle="1" w:styleId="F2-ZkladnTextChar">
    <w:name w:val="F2-ZákladnýText Char"/>
    <w:link w:val="F2-ZkladnText"/>
    <w:locked/>
    <w:rsid w:val="00195016"/>
    <w:rPr>
      <w:sz w:val="24"/>
    </w:rPr>
  </w:style>
  <w:style w:type="paragraph" w:styleId="Odsekzoznamu">
    <w:name w:val="List Paragraph"/>
    <w:aliases w:val="text,lp1,Table,Bullet List,FooterText,numbered,Paragraphe de liste1,Bullet Number,lp11,List Paragraph11,Bullet 1,Use Case List Paragraph,body,ODRAZKY PRVA UROVEN,Odrážky,Odstavec se seznamem1,Odsek,Odsek a),Farebný zoznam – zvýraznenie 11"/>
    <w:basedOn w:val="Normlny"/>
    <w:link w:val="OdsekzoznamuChar"/>
    <w:uiPriority w:val="34"/>
    <w:qFormat/>
    <w:rsid w:val="00C52B82"/>
    <w:pPr>
      <w:spacing w:after="200" w:line="276" w:lineRule="auto"/>
      <w:ind w:left="720"/>
      <w:contextualSpacing/>
    </w:pPr>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semiHidden/>
    <w:locked/>
    <w:rsid w:val="00C52B82"/>
  </w:style>
  <w:style w:type="paragraph" w:customStyle="1" w:styleId="odrka">
    <w:name w:val="odrážka"/>
    <w:basedOn w:val="Normlny"/>
    <w:qFormat/>
    <w:rsid w:val="00173BC0"/>
    <w:pPr>
      <w:numPr>
        <w:numId w:val="25"/>
      </w:numPr>
      <w:tabs>
        <w:tab w:val="left" w:pos="426"/>
        <w:tab w:val="left" w:pos="6804"/>
        <w:tab w:val="left" w:pos="8222"/>
      </w:tabs>
      <w:ind w:left="426" w:hanging="283"/>
    </w:pPr>
    <w:rPr>
      <w:lang w:eastAsia="ar-SA"/>
    </w:rPr>
  </w:style>
  <w:style w:type="character" w:customStyle="1" w:styleId="F2-ZkladnTextChar1">
    <w:name w:val="F2-ZákladnýText Char1"/>
    <w:locked/>
    <w:rsid w:val="00FF7040"/>
    <w:rPr>
      <w:sz w:val="24"/>
    </w:rPr>
  </w:style>
  <w:style w:type="paragraph" w:styleId="truktradokumentu">
    <w:name w:val="Document Map"/>
    <w:basedOn w:val="Normlny"/>
    <w:link w:val="truktradokumentuChar"/>
    <w:rsid w:val="00A27E2E"/>
    <w:rPr>
      <w:rFonts w:ascii="Tahoma" w:hAnsi="Tahoma"/>
      <w:sz w:val="16"/>
      <w:szCs w:val="16"/>
      <w:lang w:val="x-none"/>
    </w:rPr>
  </w:style>
  <w:style w:type="character" w:customStyle="1" w:styleId="truktradokumentuChar">
    <w:name w:val="Štruktúra dokumentu Char"/>
    <w:link w:val="truktradokumentu"/>
    <w:rsid w:val="00A27E2E"/>
    <w:rPr>
      <w:rFonts w:ascii="Tahoma" w:hAnsi="Tahoma" w:cs="Tahoma"/>
      <w:sz w:val="16"/>
      <w:szCs w:val="16"/>
      <w:lang w:eastAsia="cs-CZ"/>
    </w:rPr>
  </w:style>
  <w:style w:type="character" w:styleId="Odkaznakomentr">
    <w:name w:val="annotation reference"/>
    <w:uiPriority w:val="99"/>
    <w:rsid w:val="005B3997"/>
    <w:rPr>
      <w:rFonts w:cs="Times New Roman"/>
      <w:sz w:val="16"/>
    </w:rPr>
  </w:style>
  <w:style w:type="paragraph" w:styleId="Hlavikaobsahu">
    <w:name w:val="TOC Heading"/>
    <w:basedOn w:val="Nadpis1"/>
    <w:next w:val="Normlny"/>
    <w:link w:val="HlavikaobsahuChar"/>
    <w:uiPriority w:val="39"/>
    <w:unhideWhenUsed/>
    <w:qFormat/>
    <w:rsid w:val="0063795F"/>
    <w:pPr>
      <w:keepLines/>
      <w:spacing w:before="480" w:after="0" w:line="276" w:lineRule="auto"/>
      <w:outlineLvl w:val="9"/>
    </w:pPr>
    <w:rPr>
      <w:rFonts w:ascii="Cambria" w:hAnsi="Cambria"/>
      <w:color w:val="365F91"/>
      <w:kern w:val="0"/>
      <w:lang w:eastAsia="en-US"/>
    </w:rPr>
  </w:style>
  <w:style w:type="paragraph" w:styleId="Zvraznencitcia">
    <w:name w:val="Intense Quote"/>
    <w:basedOn w:val="Normlny"/>
    <w:next w:val="Normlny"/>
    <w:link w:val="ZvraznencitciaChar"/>
    <w:uiPriority w:val="30"/>
    <w:rsid w:val="00874931"/>
    <w:pPr>
      <w:pBdr>
        <w:bottom w:val="single" w:sz="4" w:space="4" w:color="4F81BD"/>
      </w:pBdr>
      <w:spacing w:before="200" w:after="280"/>
      <w:ind w:left="936" w:right="936"/>
    </w:pPr>
    <w:rPr>
      <w:b/>
      <w:bCs/>
      <w:i/>
      <w:iCs/>
      <w:color w:val="4F81BD"/>
      <w:lang w:val="x-none"/>
    </w:rPr>
  </w:style>
  <w:style w:type="character" w:customStyle="1" w:styleId="ZvraznencitciaChar">
    <w:name w:val="Zvýraznená citácia Char"/>
    <w:link w:val="Zvraznencitcia"/>
    <w:uiPriority w:val="30"/>
    <w:rsid w:val="00874931"/>
    <w:rPr>
      <w:b/>
      <w:bCs/>
      <w:i/>
      <w:iCs/>
      <w:color w:val="4F81BD"/>
      <w:sz w:val="22"/>
      <w:szCs w:val="22"/>
      <w:lang w:eastAsia="cs-CZ"/>
    </w:rPr>
  </w:style>
  <w:style w:type="paragraph" w:customStyle="1" w:styleId="odrkadruh">
    <w:name w:val="odrážka druhá"/>
    <w:basedOn w:val="odrka"/>
    <w:link w:val="odrkadruhChar"/>
    <w:qFormat/>
    <w:rsid w:val="00173BC0"/>
    <w:pPr>
      <w:numPr>
        <w:numId w:val="26"/>
      </w:numPr>
      <w:tabs>
        <w:tab w:val="left" w:pos="709"/>
      </w:tabs>
      <w:ind w:left="709" w:hanging="283"/>
    </w:pPr>
  </w:style>
  <w:style w:type="numbering" w:customStyle="1" w:styleId="tl1">
    <w:name w:val="Štýl1"/>
    <w:rsid w:val="00905E99"/>
    <w:pPr>
      <w:numPr>
        <w:numId w:val="20"/>
      </w:numPr>
    </w:pPr>
  </w:style>
  <w:style w:type="character" w:customStyle="1" w:styleId="odrkadruhChar">
    <w:name w:val="odrážka druhá Char"/>
    <w:link w:val="odrkadruh"/>
    <w:rsid w:val="00173BC0"/>
    <w:rPr>
      <w:sz w:val="22"/>
      <w:szCs w:val="22"/>
      <w:lang w:eastAsia="ar-SA"/>
    </w:rPr>
  </w:style>
  <w:style w:type="numbering" w:customStyle="1" w:styleId="tl2">
    <w:name w:val="Štýl2"/>
    <w:rsid w:val="005E61C7"/>
    <w:pPr>
      <w:numPr>
        <w:numId w:val="34"/>
      </w:numPr>
    </w:pPr>
  </w:style>
  <w:style w:type="numbering" w:customStyle="1" w:styleId="tl3">
    <w:name w:val="Štýl3"/>
    <w:rsid w:val="005E61C7"/>
    <w:pPr>
      <w:numPr>
        <w:numId w:val="22"/>
      </w:numPr>
    </w:pPr>
  </w:style>
  <w:style w:type="numbering" w:customStyle="1" w:styleId="tl4">
    <w:name w:val="Štýl4"/>
    <w:rsid w:val="005E61C7"/>
    <w:pPr>
      <w:numPr>
        <w:numId w:val="23"/>
      </w:numPr>
    </w:pPr>
  </w:style>
  <w:style w:type="numbering" w:customStyle="1" w:styleId="tl5">
    <w:name w:val="Štýl5"/>
    <w:rsid w:val="005E61C7"/>
    <w:pPr>
      <w:numPr>
        <w:numId w:val="24"/>
      </w:numPr>
    </w:pPr>
  </w:style>
  <w:style w:type="character" w:customStyle="1" w:styleId="hps">
    <w:name w:val="hps"/>
    <w:basedOn w:val="Predvolenpsmoodseku"/>
    <w:rsid w:val="001A67AA"/>
  </w:style>
  <w:style w:type="paragraph" w:customStyle="1" w:styleId="Styl3">
    <w:name w:val="Styl3"/>
    <w:basedOn w:val="Normlny"/>
    <w:next w:val="Normlny"/>
    <w:qFormat/>
    <w:rsid w:val="0018638F"/>
    <w:pPr>
      <w:keepNext/>
    </w:pPr>
    <w:rPr>
      <w:u w:val="single"/>
    </w:rPr>
  </w:style>
  <w:style w:type="paragraph" w:customStyle="1" w:styleId="Styl2">
    <w:name w:val="Styl2"/>
    <w:basedOn w:val="Normlny"/>
    <w:next w:val="Normlny"/>
    <w:autoRedefine/>
    <w:qFormat/>
    <w:rsid w:val="00D5007C"/>
    <w:pPr>
      <w:keepNext/>
    </w:pPr>
    <w:rPr>
      <w:b/>
      <w:bCs/>
    </w:rPr>
  </w:style>
  <w:style w:type="paragraph" w:customStyle="1" w:styleId="Odsekzoznamu1">
    <w:name w:val="Odsek zoznamu1"/>
    <w:basedOn w:val="Normlny"/>
    <w:rsid w:val="003F778A"/>
    <w:pPr>
      <w:spacing w:after="200" w:line="276" w:lineRule="auto"/>
      <w:ind w:left="720"/>
      <w:contextualSpacing/>
    </w:pPr>
    <w:rPr>
      <w:rFonts w:ascii="Calibri" w:hAnsi="Calibri"/>
      <w:lang w:eastAsia="en-US"/>
    </w:rPr>
  </w:style>
  <w:style w:type="character" w:customStyle="1" w:styleId="OdsekzoznamuChar">
    <w:name w:val="Odsek zoznamu Char"/>
    <w:aliases w:val="text Char,lp1 Char,Table Char,Bullet List Char,FooterText Char,numbered Char,Paragraphe de liste1 Char,Bullet Number Char,lp11 Char,List Paragraph11 Char,Bullet 1 Char,Use Case List Paragraph Char,body Char,ODRAZKY PRVA UROVEN Char"/>
    <w:link w:val="Odsekzoznamu"/>
    <w:uiPriority w:val="34"/>
    <w:qFormat/>
    <w:locked/>
    <w:rsid w:val="005F3BDB"/>
    <w:rPr>
      <w:rFonts w:ascii="Calibri" w:eastAsia="Calibri" w:hAnsi="Calibri"/>
      <w:sz w:val="22"/>
      <w:szCs w:val="22"/>
      <w:lang w:eastAsia="en-US"/>
    </w:rPr>
  </w:style>
  <w:style w:type="paragraph" w:customStyle="1" w:styleId="Default">
    <w:name w:val="Default"/>
    <w:rsid w:val="00B571CB"/>
    <w:pPr>
      <w:autoSpaceDE w:val="0"/>
      <w:autoSpaceDN w:val="0"/>
      <w:adjustRightInd w:val="0"/>
    </w:pPr>
    <w:rPr>
      <w:color w:val="000000"/>
      <w:sz w:val="24"/>
      <w:szCs w:val="24"/>
    </w:rPr>
  </w:style>
  <w:style w:type="character" w:customStyle="1" w:styleId="NzovChar">
    <w:name w:val="Názov Char"/>
    <w:link w:val="Nzov"/>
    <w:rsid w:val="00B52927"/>
    <w:rPr>
      <w:b/>
      <w:bCs/>
      <w:kern w:val="28"/>
      <w:sz w:val="32"/>
      <w:szCs w:val="32"/>
    </w:rPr>
  </w:style>
  <w:style w:type="paragraph" w:customStyle="1" w:styleId="nadpisodseku">
    <w:name w:val="nadpis odseku"/>
    <w:basedOn w:val="Normlny"/>
    <w:rsid w:val="002420BB"/>
    <w:pPr>
      <w:suppressAutoHyphens/>
      <w:spacing w:before="80"/>
    </w:pPr>
    <w:rPr>
      <w:szCs w:val="20"/>
      <w:u w:val="single"/>
      <w:lang w:eastAsia="ar-SA"/>
    </w:rPr>
  </w:style>
  <w:style w:type="character" w:customStyle="1" w:styleId="FontStyle11">
    <w:name w:val="Font Style11"/>
    <w:uiPriority w:val="99"/>
    <w:rsid w:val="007702DA"/>
    <w:rPr>
      <w:rFonts w:ascii="Calibri" w:hAnsi="Calibri" w:cs="Calibri"/>
      <w:sz w:val="22"/>
      <w:szCs w:val="22"/>
    </w:rPr>
  </w:style>
  <w:style w:type="paragraph" w:customStyle="1" w:styleId="Style1">
    <w:name w:val="Style1"/>
    <w:basedOn w:val="Normlny"/>
    <w:uiPriority w:val="99"/>
    <w:rsid w:val="007702DA"/>
    <w:pPr>
      <w:widowControl w:val="0"/>
      <w:autoSpaceDE w:val="0"/>
      <w:autoSpaceDN w:val="0"/>
      <w:adjustRightInd w:val="0"/>
      <w:spacing w:line="278" w:lineRule="exact"/>
      <w:ind w:hanging="525"/>
    </w:pPr>
    <w:rPr>
      <w:rFonts w:ascii="Calibri" w:hAnsi="Calibri"/>
      <w:sz w:val="24"/>
      <w:szCs w:val="24"/>
      <w:lang w:eastAsia="sk-SK"/>
    </w:rPr>
  </w:style>
  <w:style w:type="character" w:customStyle="1" w:styleId="FontStyle14">
    <w:name w:val="Font Style14"/>
    <w:uiPriority w:val="99"/>
    <w:rsid w:val="007702DA"/>
    <w:rPr>
      <w:rFonts w:ascii="Calibri" w:hAnsi="Calibri" w:cs="Calibri"/>
      <w:b/>
      <w:bCs/>
      <w:spacing w:val="10"/>
      <w:sz w:val="24"/>
      <w:szCs w:val="24"/>
    </w:rPr>
  </w:style>
  <w:style w:type="paragraph" w:customStyle="1" w:styleId="Style7">
    <w:name w:val="Style7"/>
    <w:basedOn w:val="Normlny"/>
    <w:rsid w:val="007702DA"/>
    <w:pPr>
      <w:spacing w:after="200" w:line="252" w:lineRule="atLeast"/>
    </w:pPr>
    <w:rPr>
      <w:rFonts w:ascii="MS Reference Sans Serif" w:hAnsi="MS Reference Sans Serif"/>
      <w:sz w:val="24"/>
      <w:szCs w:val="24"/>
      <w:lang w:eastAsia="sk-SK"/>
    </w:rPr>
  </w:style>
  <w:style w:type="character" w:customStyle="1" w:styleId="tl3Char">
    <w:name w:val="Štýl3 Char"/>
    <w:rsid w:val="00781275"/>
    <w:rPr>
      <w:rFonts w:ascii="Arial Narrow" w:eastAsia="Times New Roman" w:hAnsi="Arial Narrow" w:cs="Times New Roman"/>
      <w:color w:val="0D0D0D"/>
      <w:lang w:eastAsia="sk-SK"/>
    </w:rPr>
  </w:style>
  <w:style w:type="paragraph" w:styleId="Popis">
    <w:name w:val="caption"/>
    <w:basedOn w:val="Normlny"/>
    <w:next w:val="Normlny"/>
    <w:unhideWhenUsed/>
    <w:qFormat/>
    <w:rsid w:val="00325F76"/>
    <w:rPr>
      <w:bCs/>
      <w:i/>
      <w:sz w:val="20"/>
      <w:szCs w:val="20"/>
    </w:rPr>
  </w:style>
  <w:style w:type="paragraph" w:styleId="Zoznamobrzkov">
    <w:name w:val="table of figures"/>
    <w:basedOn w:val="Normlny"/>
    <w:next w:val="Normlny"/>
    <w:uiPriority w:val="99"/>
    <w:rsid w:val="00642B7F"/>
  </w:style>
  <w:style w:type="character" w:customStyle="1" w:styleId="Nevyrieenzmienka1">
    <w:name w:val="Nevyriešená zmienka1"/>
    <w:uiPriority w:val="99"/>
    <w:semiHidden/>
    <w:unhideWhenUsed/>
    <w:rsid w:val="00D162B3"/>
    <w:rPr>
      <w:color w:val="605E5C"/>
      <w:shd w:val="clear" w:color="auto" w:fill="E1DFDD"/>
    </w:rPr>
  </w:style>
  <w:style w:type="paragraph" w:customStyle="1" w:styleId="0-Obsahovtl">
    <w:name w:val="0-Obsahový štýl"/>
    <w:basedOn w:val="Obsah3"/>
    <w:link w:val="0-ObsahovtlChar"/>
    <w:qFormat/>
    <w:rsid w:val="00106884"/>
    <w:pPr>
      <w:ind w:hanging="442"/>
    </w:pPr>
    <w:rPr>
      <w:u w:val="single"/>
    </w:rPr>
  </w:style>
  <w:style w:type="paragraph" w:customStyle="1" w:styleId="Styl0">
    <w:name w:val="Styl0"/>
    <w:basedOn w:val="Normlny"/>
    <w:link w:val="Styl0Char"/>
    <w:qFormat/>
    <w:rsid w:val="00D24051"/>
    <w:pPr>
      <w:keepNext/>
      <w:spacing w:before="240" w:after="120"/>
    </w:pPr>
    <w:rPr>
      <w:b/>
      <w:sz w:val="24"/>
      <w:u w:val="single"/>
    </w:rPr>
  </w:style>
  <w:style w:type="character" w:customStyle="1" w:styleId="Nadpis1Char">
    <w:name w:val="Nadpis 1 Char"/>
    <w:link w:val="Nadpis1"/>
    <w:uiPriority w:val="1"/>
    <w:rsid w:val="005F3E33"/>
    <w:rPr>
      <w:rFonts w:ascii="Arial Narrow" w:hAnsi="Arial Narrow"/>
      <w:b/>
      <w:bCs/>
      <w:color w:val="000000" w:themeColor="text1"/>
      <w:kern w:val="28"/>
      <w:sz w:val="28"/>
      <w:szCs w:val="28"/>
      <w:lang w:eastAsia="cs-CZ"/>
    </w:rPr>
  </w:style>
  <w:style w:type="character" w:customStyle="1" w:styleId="HlavikaobsahuChar">
    <w:name w:val="Hlavička obsahu Char"/>
    <w:link w:val="Hlavikaobsahu"/>
    <w:uiPriority w:val="39"/>
    <w:rsid w:val="002E1F46"/>
    <w:rPr>
      <w:rFonts w:ascii="Cambria" w:hAnsi="Cambria"/>
      <w:b/>
      <w:bCs/>
      <w:color w:val="365F91"/>
      <w:sz w:val="30"/>
      <w:szCs w:val="28"/>
      <w:lang w:eastAsia="en-US"/>
    </w:rPr>
  </w:style>
  <w:style w:type="character" w:customStyle="1" w:styleId="0-ObsahovtlChar">
    <w:name w:val="0-Obsahový štýl Char"/>
    <w:link w:val="0-Obsahovtl"/>
    <w:rsid w:val="00106884"/>
    <w:rPr>
      <w:b/>
      <w:bCs/>
      <w:i/>
      <w:iCs/>
      <w:noProof/>
      <w:sz w:val="22"/>
      <w:u w:val="single"/>
      <w:lang w:eastAsia="cs-CZ"/>
    </w:rPr>
  </w:style>
  <w:style w:type="paragraph" w:customStyle="1" w:styleId="Styl4">
    <w:name w:val="Styl4"/>
    <w:basedOn w:val="Normlny"/>
    <w:link w:val="Styl4Char"/>
    <w:qFormat/>
    <w:rsid w:val="00523433"/>
    <w:rPr>
      <w:i/>
      <w:iCs/>
      <w:u w:val="single"/>
    </w:rPr>
  </w:style>
  <w:style w:type="character" w:customStyle="1" w:styleId="Styl0Char">
    <w:name w:val="Styl0 Char"/>
    <w:link w:val="Styl0"/>
    <w:rsid w:val="00D24051"/>
    <w:rPr>
      <w:b/>
      <w:sz w:val="24"/>
      <w:szCs w:val="22"/>
      <w:u w:val="single"/>
      <w:lang w:eastAsia="cs-CZ"/>
    </w:rPr>
  </w:style>
  <w:style w:type="paragraph" w:customStyle="1" w:styleId="Styl1">
    <w:name w:val="Styl1"/>
    <w:basedOn w:val="Styl2"/>
    <w:link w:val="Styl1Char"/>
    <w:qFormat/>
    <w:rsid w:val="00462884"/>
    <w:rPr>
      <w:i/>
      <w:u w:val="single"/>
    </w:rPr>
  </w:style>
  <w:style w:type="character" w:customStyle="1" w:styleId="Styl4Char">
    <w:name w:val="Styl4 Char"/>
    <w:link w:val="Styl4"/>
    <w:rsid w:val="00523433"/>
    <w:rPr>
      <w:i/>
      <w:iCs/>
      <w:sz w:val="22"/>
      <w:szCs w:val="22"/>
      <w:u w:val="single"/>
      <w:lang w:eastAsia="cs-CZ"/>
    </w:rPr>
  </w:style>
  <w:style w:type="character" w:customStyle="1" w:styleId="Normalny-popis-objektuChar">
    <w:name w:val="Normalny-popis-objektu Char"/>
    <w:link w:val="Normalny-popis-objektu"/>
    <w:locked/>
    <w:rsid w:val="00CB2697"/>
    <w:rPr>
      <w:bCs/>
      <w:color w:val="000000"/>
      <w:sz w:val="22"/>
      <w:szCs w:val="22"/>
      <w:lang w:eastAsia="cs-CZ"/>
    </w:rPr>
  </w:style>
  <w:style w:type="character" w:customStyle="1" w:styleId="Styl1Char">
    <w:name w:val="Styl1 Char"/>
    <w:link w:val="Styl1"/>
    <w:rsid w:val="00462884"/>
    <w:rPr>
      <w:b/>
      <w:bCs/>
      <w:i/>
      <w:sz w:val="22"/>
      <w:szCs w:val="22"/>
      <w:u w:val="single"/>
      <w:lang w:eastAsia="cs-CZ"/>
    </w:rPr>
  </w:style>
  <w:style w:type="paragraph" w:customStyle="1" w:styleId="Normalny-popis-objektu">
    <w:name w:val="Normalny-popis-objektu"/>
    <w:basedOn w:val="Nadpis2"/>
    <w:link w:val="Normalny-popis-objektuChar"/>
    <w:rsid w:val="00CB2697"/>
    <w:pPr>
      <w:numPr>
        <w:ilvl w:val="0"/>
        <w:numId w:val="0"/>
      </w:numPr>
      <w:tabs>
        <w:tab w:val="clear" w:pos="567"/>
        <w:tab w:val="left" w:pos="708"/>
      </w:tabs>
      <w:spacing w:before="80" w:after="60"/>
      <w:ind w:left="510"/>
    </w:pPr>
    <w:rPr>
      <w:b w:val="0"/>
      <w:sz w:val="22"/>
    </w:rPr>
  </w:style>
  <w:style w:type="paragraph" w:customStyle="1" w:styleId="Zkladntext22">
    <w:name w:val="Základný text 22"/>
    <w:basedOn w:val="Normlny"/>
    <w:rsid w:val="00381C5D"/>
    <w:rPr>
      <w:rFonts w:ascii="Arial" w:hAnsi="Arial"/>
      <w:sz w:val="24"/>
      <w:szCs w:val="20"/>
      <w:lang w:eastAsia="sk-SK"/>
    </w:rPr>
  </w:style>
  <w:style w:type="paragraph" w:customStyle="1" w:styleId="Odsekzoznamu2">
    <w:name w:val="Odsek zoznamu2"/>
    <w:basedOn w:val="Normlny"/>
    <w:rsid w:val="00381C5D"/>
    <w:pPr>
      <w:spacing w:after="200" w:line="276" w:lineRule="auto"/>
      <w:ind w:left="720"/>
      <w:contextualSpacing/>
    </w:pPr>
    <w:rPr>
      <w:rFonts w:ascii="Calibri" w:hAnsi="Calibri"/>
      <w:lang w:eastAsia="en-US"/>
    </w:rPr>
  </w:style>
  <w:style w:type="character" w:customStyle="1" w:styleId="PtaChar">
    <w:name w:val="Päta Char"/>
    <w:link w:val="Pta"/>
    <w:uiPriority w:val="99"/>
    <w:rsid w:val="00381C5D"/>
    <w:rPr>
      <w:sz w:val="22"/>
      <w:szCs w:val="22"/>
      <w:lang w:eastAsia="cs-CZ"/>
    </w:rPr>
  </w:style>
  <w:style w:type="paragraph" w:customStyle="1" w:styleId="Style2">
    <w:name w:val="Style2"/>
    <w:basedOn w:val="Normlny"/>
    <w:uiPriority w:val="99"/>
    <w:rsid w:val="007F19C2"/>
    <w:pPr>
      <w:widowControl w:val="0"/>
      <w:autoSpaceDE w:val="0"/>
      <w:autoSpaceDN w:val="0"/>
      <w:adjustRightInd w:val="0"/>
      <w:spacing w:line="281" w:lineRule="exact"/>
      <w:ind w:firstLine="420"/>
    </w:pPr>
    <w:rPr>
      <w:rFonts w:ascii="Calibri" w:hAnsi="Calibri" w:cs="Arial"/>
      <w:sz w:val="24"/>
      <w:szCs w:val="24"/>
      <w:lang w:eastAsia="sk-SK"/>
    </w:rPr>
  </w:style>
  <w:style w:type="character" w:customStyle="1" w:styleId="FontStyle227">
    <w:name w:val="Font Style227"/>
    <w:uiPriority w:val="99"/>
    <w:rsid w:val="007F19C2"/>
    <w:rPr>
      <w:rFonts w:ascii="Arial" w:hAnsi="Arial" w:cs="Arial"/>
      <w:i/>
      <w:iCs/>
      <w:sz w:val="18"/>
      <w:szCs w:val="18"/>
    </w:rPr>
  </w:style>
  <w:style w:type="paragraph" w:customStyle="1" w:styleId="Style27">
    <w:name w:val="Style27"/>
    <w:basedOn w:val="Normlny"/>
    <w:uiPriority w:val="99"/>
    <w:rsid w:val="007F19C2"/>
    <w:pPr>
      <w:widowControl w:val="0"/>
      <w:autoSpaceDE w:val="0"/>
      <w:autoSpaceDN w:val="0"/>
      <w:adjustRightInd w:val="0"/>
      <w:spacing w:line="252" w:lineRule="exact"/>
    </w:pPr>
    <w:rPr>
      <w:rFonts w:ascii="Arial" w:hAnsi="Arial" w:cs="Arial"/>
      <w:sz w:val="24"/>
      <w:szCs w:val="24"/>
      <w:lang w:eastAsia="sk-SK"/>
    </w:rPr>
  </w:style>
  <w:style w:type="paragraph" w:customStyle="1" w:styleId="Style33">
    <w:name w:val="Style33"/>
    <w:basedOn w:val="Normlny"/>
    <w:uiPriority w:val="99"/>
    <w:rsid w:val="007F19C2"/>
    <w:pPr>
      <w:widowControl w:val="0"/>
      <w:autoSpaceDE w:val="0"/>
      <w:autoSpaceDN w:val="0"/>
      <w:adjustRightInd w:val="0"/>
      <w:spacing w:line="259" w:lineRule="exact"/>
      <w:ind w:hanging="413"/>
    </w:pPr>
    <w:rPr>
      <w:rFonts w:ascii="Arial" w:hAnsi="Arial" w:cs="Arial"/>
      <w:sz w:val="24"/>
      <w:szCs w:val="24"/>
      <w:lang w:eastAsia="sk-SK"/>
    </w:rPr>
  </w:style>
  <w:style w:type="character" w:customStyle="1" w:styleId="FontStyle222">
    <w:name w:val="Font Style222"/>
    <w:uiPriority w:val="99"/>
    <w:rsid w:val="007F19C2"/>
    <w:rPr>
      <w:rFonts w:ascii="Arial" w:hAnsi="Arial" w:cs="Arial"/>
      <w:b/>
      <w:bCs/>
      <w:sz w:val="18"/>
      <w:szCs w:val="18"/>
    </w:rPr>
  </w:style>
  <w:style w:type="character" w:customStyle="1" w:styleId="FontStyle232">
    <w:name w:val="Font Style232"/>
    <w:uiPriority w:val="99"/>
    <w:rsid w:val="007F19C2"/>
    <w:rPr>
      <w:rFonts w:ascii="Arial" w:hAnsi="Arial" w:cs="Arial"/>
      <w:sz w:val="18"/>
      <w:szCs w:val="18"/>
    </w:rPr>
  </w:style>
  <w:style w:type="paragraph" w:customStyle="1" w:styleId="Style40">
    <w:name w:val="Style40"/>
    <w:basedOn w:val="Normlny"/>
    <w:uiPriority w:val="99"/>
    <w:rsid w:val="007F19C2"/>
    <w:pPr>
      <w:widowControl w:val="0"/>
      <w:autoSpaceDE w:val="0"/>
      <w:autoSpaceDN w:val="0"/>
      <w:adjustRightInd w:val="0"/>
    </w:pPr>
    <w:rPr>
      <w:rFonts w:ascii="Arial" w:hAnsi="Arial" w:cs="Arial"/>
      <w:sz w:val="24"/>
      <w:szCs w:val="24"/>
      <w:lang w:eastAsia="sk-SK"/>
    </w:rPr>
  </w:style>
  <w:style w:type="paragraph" w:customStyle="1" w:styleId="Style44">
    <w:name w:val="Style44"/>
    <w:basedOn w:val="Normlny"/>
    <w:uiPriority w:val="99"/>
    <w:rsid w:val="007F19C2"/>
    <w:pPr>
      <w:widowControl w:val="0"/>
      <w:autoSpaceDE w:val="0"/>
      <w:autoSpaceDN w:val="0"/>
      <w:adjustRightInd w:val="0"/>
      <w:spacing w:line="374" w:lineRule="exact"/>
      <w:ind w:firstLine="715"/>
    </w:pPr>
    <w:rPr>
      <w:rFonts w:ascii="Arial" w:hAnsi="Arial" w:cs="Arial"/>
      <w:sz w:val="24"/>
      <w:szCs w:val="24"/>
      <w:lang w:eastAsia="sk-SK"/>
    </w:rPr>
  </w:style>
  <w:style w:type="character" w:customStyle="1" w:styleId="FontStyle233">
    <w:name w:val="Font Style233"/>
    <w:uiPriority w:val="99"/>
    <w:rsid w:val="007F19C2"/>
    <w:rPr>
      <w:rFonts w:ascii="Arial" w:hAnsi="Arial" w:cs="Arial"/>
      <w:sz w:val="24"/>
      <w:szCs w:val="24"/>
    </w:rPr>
  </w:style>
  <w:style w:type="paragraph" w:customStyle="1" w:styleId="Style18">
    <w:name w:val="Style18"/>
    <w:basedOn w:val="Normlny"/>
    <w:uiPriority w:val="99"/>
    <w:rsid w:val="007F19C2"/>
    <w:pPr>
      <w:widowControl w:val="0"/>
      <w:autoSpaceDE w:val="0"/>
      <w:autoSpaceDN w:val="0"/>
      <w:adjustRightInd w:val="0"/>
    </w:pPr>
    <w:rPr>
      <w:rFonts w:ascii="Arial" w:hAnsi="Arial" w:cs="Arial"/>
      <w:sz w:val="24"/>
      <w:szCs w:val="24"/>
      <w:lang w:eastAsia="sk-SK"/>
    </w:rPr>
  </w:style>
  <w:style w:type="paragraph" w:customStyle="1" w:styleId="Style38">
    <w:name w:val="Style38"/>
    <w:basedOn w:val="Normlny"/>
    <w:uiPriority w:val="99"/>
    <w:rsid w:val="007F19C2"/>
    <w:pPr>
      <w:widowControl w:val="0"/>
      <w:autoSpaceDE w:val="0"/>
      <w:autoSpaceDN w:val="0"/>
      <w:adjustRightInd w:val="0"/>
      <w:spacing w:line="259" w:lineRule="exact"/>
      <w:ind w:hanging="413"/>
    </w:pPr>
    <w:rPr>
      <w:rFonts w:ascii="Arial" w:hAnsi="Arial" w:cs="Arial"/>
      <w:sz w:val="24"/>
      <w:szCs w:val="24"/>
      <w:lang w:eastAsia="sk-SK"/>
    </w:rPr>
  </w:style>
  <w:style w:type="paragraph" w:customStyle="1" w:styleId="Style49">
    <w:name w:val="Style49"/>
    <w:basedOn w:val="Normlny"/>
    <w:uiPriority w:val="99"/>
    <w:rsid w:val="007F19C2"/>
    <w:pPr>
      <w:widowControl w:val="0"/>
      <w:autoSpaceDE w:val="0"/>
      <w:autoSpaceDN w:val="0"/>
      <w:adjustRightInd w:val="0"/>
    </w:pPr>
    <w:rPr>
      <w:rFonts w:ascii="Arial" w:hAnsi="Arial" w:cs="Arial"/>
      <w:sz w:val="24"/>
      <w:szCs w:val="24"/>
      <w:lang w:eastAsia="sk-SK"/>
    </w:rPr>
  </w:style>
  <w:style w:type="character" w:customStyle="1" w:styleId="FontStyle228">
    <w:name w:val="Font Style228"/>
    <w:uiPriority w:val="99"/>
    <w:rsid w:val="007F19C2"/>
    <w:rPr>
      <w:rFonts w:ascii="Arial" w:hAnsi="Arial" w:cs="Arial"/>
      <w:sz w:val="22"/>
      <w:szCs w:val="22"/>
    </w:rPr>
  </w:style>
  <w:style w:type="paragraph" w:customStyle="1" w:styleId="Style9">
    <w:name w:val="Style9"/>
    <w:basedOn w:val="Normlny"/>
    <w:uiPriority w:val="99"/>
    <w:rsid w:val="007F19C2"/>
    <w:pPr>
      <w:widowControl w:val="0"/>
      <w:autoSpaceDE w:val="0"/>
      <w:autoSpaceDN w:val="0"/>
      <w:adjustRightInd w:val="0"/>
    </w:pPr>
    <w:rPr>
      <w:rFonts w:ascii="Arial" w:hAnsi="Arial" w:cs="Arial"/>
      <w:sz w:val="24"/>
      <w:szCs w:val="24"/>
      <w:lang w:eastAsia="sk-SK"/>
    </w:rPr>
  </w:style>
  <w:style w:type="character" w:customStyle="1" w:styleId="Nevyrieenzmienka2">
    <w:name w:val="Nevyriešená zmienka2"/>
    <w:basedOn w:val="Predvolenpsmoodseku"/>
    <w:uiPriority w:val="99"/>
    <w:semiHidden/>
    <w:unhideWhenUsed/>
    <w:rsid w:val="00E92A78"/>
    <w:rPr>
      <w:color w:val="605E5C"/>
      <w:shd w:val="clear" w:color="auto" w:fill="E1DFDD"/>
    </w:rPr>
  </w:style>
  <w:style w:type="character" w:customStyle="1" w:styleId="Nevyrieenzmienka3">
    <w:name w:val="Nevyriešená zmienka3"/>
    <w:basedOn w:val="Predvolenpsmoodseku"/>
    <w:uiPriority w:val="99"/>
    <w:semiHidden/>
    <w:unhideWhenUsed/>
    <w:rsid w:val="0097606F"/>
    <w:rPr>
      <w:color w:val="605E5C"/>
      <w:shd w:val="clear" w:color="auto" w:fill="E1DFDD"/>
    </w:rPr>
  </w:style>
  <w:style w:type="character" w:customStyle="1" w:styleId="HlavikaChar">
    <w:name w:val="Hlavička Char"/>
    <w:link w:val="Hlavika"/>
    <w:uiPriority w:val="99"/>
    <w:rsid w:val="00681783"/>
    <w:rPr>
      <w:sz w:val="22"/>
      <w:szCs w:val="22"/>
      <w:lang w:eastAsia="cs-CZ"/>
    </w:rPr>
  </w:style>
  <w:style w:type="paragraph" w:customStyle="1" w:styleId="Nadpiskap">
    <w:name w:val="Nadpis kap."/>
    <w:basedOn w:val="Normlny"/>
    <w:uiPriority w:val="99"/>
    <w:rsid w:val="00BE7C62"/>
    <w:pPr>
      <w:spacing w:before="0" w:after="0"/>
      <w:jc w:val="left"/>
    </w:pPr>
    <w:rPr>
      <w:rFonts w:ascii="Courier New" w:hAnsi="Courier New" w:cs="Courier New"/>
      <w:b/>
      <w:bCs/>
      <w:sz w:val="28"/>
      <w:szCs w:val="28"/>
      <w:u w:val="single"/>
      <w:lang w:eastAsia="sk-SK"/>
    </w:rPr>
  </w:style>
  <w:style w:type="character" w:customStyle="1" w:styleId="Nevyrieenzmienka4">
    <w:name w:val="Nevyriešená zmienka4"/>
    <w:basedOn w:val="Predvolenpsmoodseku"/>
    <w:uiPriority w:val="99"/>
    <w:semiHidden/>
    <w:unhideWhenUsed/>
    <w:rsid w:val="00A61945"/>
    <w:rPr>
      <w:color w:val="605E5C"/>
      <w:shd w:val="clear" w:color="auto" w:fill="E1DFDD"/>
    </w:rPr>
  </w:style>
  <w:style w:type="character" w:styleId="Nevyrieenzmienka">
    <w:name w:val="Unresolved Mention"/>
    <w:basedOn w:val="Predvolenpsmoodseku"/>
    <w:uiPriority w:val="99"/>
    <w:semiHidden/>
    <w:unhideWhenUsed/>
    <w:rsid w:val="00B52927"/>
    <w:rPr>
      <w:color w:val="605E5C"/>
      <w:shd w:val="clear" w:color="auto" w:fill="E1DFDD"/>
    </w:rPr>
  </w:style>
  <w:style w:type="paragraph" w:styleId="Textkomentra">
    <w:name w:val="annotation text"/>
    <w:basedOn w:val="Normlny"/>
    <w:link w:val="TextkomentraChar"/>
    <w:unhideWhenUsed/>
    <w:rsid w:val="00D229B1"/>
    <w:pPr>
      <w:tabs>
        <w:tab w:val="num" w:pos="0"/>
      </w:tabs>
      <w:autoSpaceDE w:val="0"/>
      <w:autoSpaceDN w:val="0"/>
      <w:adjustRightInd w:val="0"/>
      <w:spacing w:before="0" w:after="120"/>
      <w:ind w:right="-1"/>
    </w:pPr>
    <w:rPr>
      <w:rFonts w:ascii="Arial" w:hAnsi="Arial"/>
      <w:spacing w:val="6"/>
      <w:sz w:val="20"/>
      <w:szCs w:val="20"/>
      <w:lang w:eastAsia="en-US"/>
    </w:rPr>
  </w:style>
  <w:style w:type="character" w:customStyle="1" w:styleId="TextkomentraChar">
    <w:name w:val="Text komentára Char"/>
    <w:basedOn w:val="Predvolenpsmoodseku"/>
    <w:link w:val="Textkomentra"/>
    <w:rsid w:val="00D229B1"/>
    <w:rPr>
      <w:rFonts w:ascii="Arial" w:hAnsi="Arial"/>
      <w:spacing w:val="6"/>
      <w:lang w:eastAsia="en-US"/>
    </w:rPr>
  </w:style>
  <w:style w:type="character" w:customStyle="1" w:styleId="formtext1">
    <w:name w:val="formtext1"/>
    <w:basedOn w:val="Predvolenpsmoodseku"/>
    <w:rsid w:val="00D229B1"/>
    <w:rPr>
      <w:rFonts w:ascii="Verdana" w:hAnsi="Verdana" w:hint="default"/>
      <w:sz w:val="20"/>
      <w:szCs w:val="20"/>
    </w:rPr>
  </w:style>
  <w:style w:type="paragraph" w:styleId="Predmetkomentra">
    <w:name w:val="annotation subject"/>
    <w:basedOn w:val="Textkomentra"/>
    <w:next w:val="Textkomentra"/>
    <w:link w:val="PredmetkomentraChar"/>
    <w:semiHidden/>
    <w:unhideWhenUsed/>
    <w:rsid w:val="00C13A3B"/>
    <w:pPr>
      <w:tabs>
        <w:tab w:val="clear" w:pos="0"/>
      </w:tabs>
      <w:autoSpaceDE/>
      <w:autoSpaceDN/>
      <w:adjustRightInd/>
      <w:spacing w:before="60" w:after="40"/>
      <w:ind w:right="0"/>
    </w:pPr>
    <w:rPr>
      <w:rFonts w:ascii="Times New Roman" w:hAnsi="Times New Roman"/>
      <w:b/>
      <w:bCs/>
      <w:spacing w:val="0"/>
      <w:lang w:eastAsia="cs-CZ"/>
    </w:rPr>
  </w:style>
  <w:style w:type="character" w:customStyle="1" w:styleId="PredmetkomentraChar">
    <w:name w:val="Predmet komentára Char"/>
    <w:basedOn w:val="TextkomentraChar"/>
    <w:link w:val="Predmetkomentra"/>
    <w:semiHidden/>
    <w:rsid w:val="00C13A3B"/>
    <w:rPr>
      <w:rFonts w:ascii="Arial" w:hAnsi="Arial"/>
      <w:b/>
      <w:bCs/>
      <w:spacing w:val="6"/>
      <w:lang w:eastAsia="cs-CZ"/>
    </w:rPr>
  </w:style>
  <w:style w:type="paragraph" w:customStyle="1" w:styleId="TableParagraph">
    <w:name w:val="Table Paragraph"/>
    <w:basedOn w:val="Normlny"/>
    <w:uiPriority w:val="1"/>
    <w:qFormat/>
    <w:rsid w:val="004F1CBB"/>
    <w:pPr>
      <w:widowControl w:val="0"/>
      <w:autoSpaceDE w:val="0"/>
      <w:autoSpaceDN w:val="0"/>
      <w:spacing w:before="1" w:after="0"/>
      <w:ind w:left="107"/>
      <w:jc w:val="left"/>
    </w:pPr>
    <w:rPr>
      <w:rFonts w:ascii="Microsoft Sans Serif" w:eastAsia="Microsoft Sans Serif" w:hAnsi="Microsoft Sans Serif" w:cs="Microsoft Sans Serif"/>
      <w:lang w:eastAsia="en-US"/>
    </w:rPr>
  </w:style>
  <w:style w:type="table" w:customStyle="1" w:styleId="TableNormal1">
    <w:name w:val="Table Normal1"/>
    <w:uiPriority w:val="2"/>
    <w:semiHidden/>
    <w:unhideWhenUsed/>
    <w:qFormat/>
    <w:rsid w:val="00240E1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Revzia">
    <w:name w:val="Revision"/>
    <w:hidden/>
    <w:uiPriority w:val="99"/>
    <w:semiHidden/>
    <w:rsid w:val="00A75B96"/>
    <w:rPr>
      <w:sz w:val="22"/>
      <w:szCs w:val="22"/>
      <w:lang w:eastAsia="cs-CZ"/>
    </w:rPr>
  </w:style>
  <w:style w:type="paragraph" w:customStyle="1" w:styleId="pf0">
    <w:name w:val="pf0"/>
    <w:basedOn w:val="Normlny"/>
    <w:rsid w:val="005909F0"/>
    <w:pPr>
      <w:spacing w:before="100" w:beforeAutospacing="1" w:after="100" w:afterAutospacing="1"/>
      <w:jc w:val="left"/>
    </w:pPr>
    <w:rPr>
      <w:sz w:val="24"/>
      <w:szCs w:val="24"/>
      <w:lang w:eastAsia="sk-SK"/>
    </w:rPr>
  </w:style>
  <w:style w:type="character" w:customStyle="1" w:styleId="cf01">
    <w:name w:val="cf01"/>
    <w:basedOn w:val="Predvolenpsmoodseku"/>
    <w:rsid w:val="005909F0"/>
    <w:rPr>
      <w:rFonts w:ascii="Segoe UI" w:hAnsi="Segoe UI" w:cs="Segoe UI" w:hint="default"/>
      <w:sz w:val="18"/>
      <w:szCs w:val="18"/>
    </w:rPr>
  </w:style>
  <w:style w:type="character" w:customStyle="1" w:styleId="cf11">
    <w:name w:val="cf11"/>
    <w:basedOn w:val="Predvolenpsmoodseku"/>
    <w:rsid w:val="005909F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9900">
      <w:bodyDiv w:val="1"/>
      <w:marLeft w:val="0"/>
      <w:marRight w:val="0"/>
      <w:marTop w:val="0"/>
      <w:marBottom w:val="0"/>
      <w:divBdr>
        <w:top w:val="none" w:sz="0" w:space="0" w:color="auto"/>
        <w:left w:val="none" w:sz="0" w:space="0" w:color="auto"/>
        <w:bottom w:val="none" w:sz="0" w:space="0" w:color="auto"/>
        <w:right w:val="none" w:sz="0" w:space="0" w:color="auto"/>
      </w:divBdr>
    </w:div>
    <w:div w:id="134612511">
      <w:bodyDiv w:val="1"/>
      <w:marLeft w:val="0"/>
      <w:marRight w:val="0"/>
      <w:marTop w:val="0"/>
      <w:marBottom w:val="0"/>
      <w:divBdr>
        <w:top w:val="none" w:sz="0" w:space="0" w:color="auto"/>
        <w:left w:val="none" w:sz="0" w:space="0" w:color="auto"/>
        <w:bottom w:val="none" w:sz="0" w:space="0" w:color="auto"/>
        <w:right w:val="none" w:sz="0" w:space="0" w:color="auto"/>
      </w:divBdr>
    </w:div>
    <w:div w:id="227419225">
      <w:bodyDiv w:val="1"/>
      <w:marLeft w:val="0"/>
      <w:marRight w:val="0"/>
      <w:marTop w:val="0"/>
      <w:marBottom w:val="0"/>
      <w:divBdr>
        <w:top w:val="none" w:sz="0" w:space="0" w:color="auto"/>
        <w:left w:val="none" w:sz="0" w:space="0" w:color="auto"/>
        <w:bottom w:val="none" w:sz="0" w:space="0" w:color="auto"/>
        <w:right w:val="none" w:sz="0" w:space="0" w:color="auto"/>
      </w:divBdr>
    </w:div>
    <w:div w:id="342246023">
      <w:bodyDiv w:val="1"/>
      <w:marLeft w:val="0"/>
      <w:marRight w:val="0"/>
      <w:marTop w:val="0"/>
      <w:marBottom w:val="0"/>
      <w:divBdr>
        <w:top w:val="none" w:sz="0" w:space="0" w:color="auto"/>
        <w:left w:val="none" w:sz="0" w:space="0" w:color="auto"/>
        <w:bottom w:val="none" w:sz="0" w:space="0" w:color="auto"/>
        <w:right w:val="none" w:sz="0" w:space="0" w:color="auto"/>
      </w:divBdr>
    </w:div>
    <w:div w:id="431821447">
      <w:bodyDiv w:val="1"/>
      <w:marLeft w:val="0"/>
      <w:marRight w:val="0"/>
      <w:marTop w:val="0"/>
      <w:marBottom w:val="0"/>
      <w:divBdr>
        <w:top w:val="none" w:sz="0" w:space="0" w:color="auto"/>
        <w:left w:val="none" w:sz="0" w:space="0" w:color="auto"/>
        <w:bottom w:val="none" w:sz="0" w:space="0" w:color="auto"/>
        <w:right w:val="none" w:sz="0" w:space="0" w:color="auto"/>
      </w:divBdr>
    </w:div>
    <w:div w:id="432550813">
      <w:bodyDiv w:val="1"/>
      <w:marLeft w:val="0"/>
      <w:marRight w:val="0"/>
      <w:marTop w:val="0"/>
      <w:marBottom w:val="0"/>
      <w:divBdr>
        <w:top w:val="none" w:sz="0" w:space="0" w:color="auto"/>
        <w:left w:val="none" w:sz="0" w:space="0" w:color="auto"/>
        <w:bottom w:val="none" w:sz="0" w:space="0" w:color="auto"/>
        <w:right w:val="none" w:sz="0" w:space="0" w:color="auto"/>
      </w:divBdr>
    </w:div>
    <w:div w:id="610473059">
      <w:bodyDiv w:val="1"/>
      <w:marLeft w:val="0"/>
      <w:marRight w:val="0"/>
      <w:marTop w:val="0"/>
      <w:marBottom w:val="0"/>
      <w:divBdr>
        <w:top w:val="none" w:sz="0" w:space="0" w:color="auto"/>
        <w:left w:val="none" w:sz="0" w:space="0" w:color="auto"/>
        <w:bottom w:val="none" w:sz="0" w:space="0" w:color="auto"/>
        <w:right w:val="none" w:sz="0" w:space="0" w:color="auto"/>
      </w:divBdr>
    </w:div>
    <w:div w:id="616714803">
      <w:bodyDiv w:val="1"/>
      <w:marLeft w:val="0"/>
      <w:marRight w:val="0"/>
      <w:marTop w:val="0"/>
      <w:marBottom w:val="0"/>
      <w:divBdr>
        <w:top w:val="none" w:sz="0" w:space="0" w:color="auto"/>
        <w:left w:val="none" w:sz="0" w:space="0" w:color="auto"/>
        <w:bottom w:val="none" w:sz="0" w:space="0" w:color="auto"/>
        <w:right w:val="none" w:sz="0" w:space="0" w:color="auto"/>
      </w:divBdr>
    </w:div>
    <w:div w:id="640843548">
      <w:bodyDiv w:val="1"/>
      <w:marLeft w:val="0"/>
      <w:marRight w:val="0"/>
      <w:marTop w:val="0"/>
      <w:marBottom w:val="0"/>
      <w:divBdr>
        <w:top w:val="none" w:sz="0" w:space="0" w:color="auto"/>
        <w:left w:val="none" w:sz="0" w:space="0" w:color="auto"/>
        <w:bottom w:val="none" w:sz="0" w:space="0" w:color="auto"/>
        <w:right w:val="none" w:sz="0" w:space="0" w:color="auto"/>
      </w:divBdr>
    </w:div>
    <w:div w:id="833574593">
      <w:bodyDiv w:val="1"/>
      <w:marLeft w:val="0"/>
      <w:marRight w:val="0"/>
      <w:marTop w:val="0"/>
      <w:marBottom w:val="0"/>
      <w:divBdr>
        <w:top w:val="none" w:sz="0" w:space="0" w:color="auto"/>
        <w:left w:val="none" w:sz="0" w:space="0" w:color="auto"/>
        <w:bottom w:val="none" w:sz="0" w:space="0" w:color="auto"/>
        <w:right w:val="none" w:sz="0" w:space="0" w:color="auto"/>
      </w:divBdr>
    </w:div>
    <w:div w:id="1160652326">
      <w:bodyDiv w:val="1"/>
      <w:marLeft w:val="0"/>
      <w:marRight w:val="0"/>
      <w:marTop w:val="0"/>
      <w:marBottom w:val="0"/>
      <w:divBdr>
        <w:top w:val="none" w:sz="0" w:space="0" w:color="auto"/>
        <w:left w:val="none" w:sz="0" w:space="0" w:color="auto"/>
        <w:bottom w:val="none" w:sz="0" w:space="0" w:color="auto"/>
        <w:right w:val="none" w:sz="0" w:space="0" w:color="auto"/>
      </w:divBdr>
    </w:div>
    <w:div w:id="1162156051">
      <w:bodyDiv w:val="1"/>
      <w:marLeft w:val="0"/>
      <w:marRight w:val="0"/>
      <w:marTop w:val="0"/>
      <w:marBottom w:val="0"/>
      <w:divBdr>
        <w:top w:val="none" w:sz="0" w:space="0" w:color="auto"/>
        <w:left w:val="none" w:sz="0" w:space="0" w:color="auto"/>
        <w:bottom w:val="none" w:sz="0" w:space="0" w:color="auto"/>
        <w:right w:val="none" w:sz="0" w:space="0" w:color="auto"/>
      </w:divBdr>
    </w:div>
    <w:div w:id="1174148440">
      <w:bodyDiv w:val="1"/>
      <w:marLeft w:val="0"/>
      <w:marRight w:val="0"/>
      <w:marTop w:val="0"/>
      <w:marBottom w:val="0"/>
      <w:divBdr>
        <w:top w:val="none" w:sz="0" w:space="0" w:color="auto"/>
        <w:left w:val="none" w:sz="0" w:space="0" w:color="auto"/>
        <w:bottom w:val="none" w:sz="0" w:space="0" w:color="auto"/>
        <w:right w:val="none" w:sz="0" w:space="0" w:color="auto"/>
      </w:divBdr>
    </w:div>
    <w:div w:id="1367756488">
      <w:bodyDiv w:val="1"/>
      <w:marLeft w:val="0"/>
      <w:marRight w:val="0"/>
      <w:marTop w:val="0"/>
      <w:marBottom w:val="0"/>
      <w:divBdr>
        <w:top w:val="none" w:sz="0" w:space="0" w:color="auto"/>
        <w:left w:val="none" w:sz="0" w:space="0" w:color="auto"/>
        <w:bottom w:val="none" w:sz="0" w:space="0" w:color="auto"/>
        <w:right w:val="none" w:sz="0" w:space="0" w:color="auto"/>
      </w:divBdr>
    </w:div>
    <w:div w:id="1370300673">
      <w:bodyDiv w:val="1"/>
      <w:marLeft w:val="0"/>
      <w:marRight w:val="0"/>
      <w:marTop w:val="0"/>
      <w:marBottom w:val="0"/>
      <w:divBdr>
        <w:top w:val="none" w:sz="0" w:space="0" w:color="auto"/>
        <w:left w:val="none" w:sz="0" w:space="0" w:color="auto"/>
        <w:bottom w:val="none" w:sz="0" w:space="0" w:color="auto"/>
        <w:right w:val="none" w:sz="0" w:space="0" w:color="auto"/>
      </w:divBdr>
    </w:div>
    <w:div w:id="1392072206">
      <w:bodyDiv w:val="1"/>
      <w:marLeft w:val="0"/>
      <w:marRight w:val="0"/>
      <w:marTop w:val="0"/>
      <w:marBottom w:val="0"/>
      <w:divBdr>
        <w:top w:val="none" w:sz="0" w:space="0" w:color="auto"/>
        <w:left w:val="none" w:sz="0" w:space="0" w:color="auto"/>
        <w:bottom w:val="none" w:sz="0" w:space="0" w:color="auto"/>
        <w:right w:val="none" w:sz="0" w:space="0" w:color="auto"/>
      </w:divBdr>
    </w:div>
    <w:div w:id="1434859674">
      <w:bodyDiv w:val="1"/>
      <w:marLeft w:val="0"/>
      <w:marRight w:val="0"/>
      <w:marTop w:val="0"/>
      <w:marBottom w:val="0"/>
      <w:divBdr>
        <w:top w:val="none" w:sz="0" w:space="0" w:color="auto"/>
        <w:left w:val="none" w:sz="0" w:space="0" w:color="auto"/>
        <w:bottom w:val="none" w:sz="0" w:space="0" w:color="auto"/>
        <w:right w:val="none" w:sz="0" w:space="0" w:color="auto"/>
      </w:divBdr>
    </w:div>
    <w:div w:id="1651519590">
      <w:bodyDiv w:val="1"/>
      <w:marLeft w:val="0"/>
      <w:marRight w:val="0"/>
      <w:marTop w:val="0"/>
      <w:marBottom w:val="0"/>
      <w:divBdr>
        <w:top w:val="none" w:sz="0" w:space="0" w:color="auto"/>
        <w:left w:val="none" w:sz="0" w:space="0" w:color="auto"/>
        <w:bottom w:val="none" w:sz="0" w:space="0" w:color="auto"/>
        <w:right w:val="none" w:sz="0" w:space="0" w:color="auto"/>
      </w:divBdr>
    </w:div>
    <w:div w:id="1707021459">
      <w:bodyDiv w:val="1"/>
      <w:marLeft w:val="0"/>
      <w:marRight w:val="0"/>
      <w:marTop w:val="0"/>
      <w:marBottom w:val="0"/>
      <w:divBdr>
        <w:top w:val="none" w:sz="0" w:space="0" w:color="auto"/>
        <w:left w:val="none" w:sz="0" w:space="0" w:color="auto"/>
        <w:bottom w:val="none" w:sz="0" w:space="0" w:color="auto"/>
        <w:right w:val="none" w:sz="0" w:space="0" w:color="auto"/>
      </w:divBdr>
    </w:div>
    <w:div w:id="1749616399">
      <w:bodyDiv w:val="1"/>
      <w:marLeft w:val="0"/>
      <w:marRight w:val="0"/>
      <w:marTop w:val="0"/>
      <w:marBottom w:val="0"/>
      <w:divBdr>
        <w:top w:val="none" w:sz="0" w:space="0" w:color="auto"/>
        <w:left w:val="none" w:sz="0" w:space="0" w:color="auto"/>
        <w:bottom w:val="none" w:sz="0" w:space="0" w:color="auto"/>
        <w:right w:val="none" w:sz="0" w:space="0" w:color="auto"/>
      </w:divBdr>
    </w:div>
    <w:div w:id="211366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ec.europa.eu/enterprise/newapproach/nando/index.cfm?fuseaction=cpd.hs"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ec.europa.eu/enterprise/newapproach/nando/"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eurlex.europa.eu/JOIndex.do?ihmlang=sk"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normy.unms.sk" TargetMode="External"/><Relationship Id="rId20" Type="http://schemas.openxmlformats.org/officeDocument/2006/relationships/hyperlink" Target="http://www.ssc.sk/sk/technicke-predpisy-rezortu.ss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ssc.sk/sk/technicke-predpisy-rezortu/Zoznam-tkp-a-kl.ssc"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indop.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2.xml"/><Relationship Id="rId27" Type="http://schemas.openxmlformats.org/officeDocument/2006/relationships/footer" Target="footer5.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33B6865D357D49BB28EF11379B4E0B" ma:contentTypeVersion="11" ma:contentTypeDescription="Create a new document." ma:contentTypeScope="" ma:versionID="0494a1177115919678dab87121a71111">
  <xsd:schema xmlns:xsd="http://www.w3.org/2001/XMLSchema" xmlns:xs="http://www.w3.org/2001/XMLSchema" xmlns:p="http://schemas.microsoft.com/office/2006/metadata/properties" xmlns:ns2="54c68185-e36f-49c8-b6f0-1fda4cb34f81" xmlns:ns3="92d59b66-2caa-47dd-b987-e69445656a45" targetNamespace="http://schemas.microsoft.com/office/2006/metadata/properties" ma:root="true" ma:fieldsID="21a7ef7ac427984483433ec8369c674f" ns2:_="" ns3:_="">
    <xsd:import namespace="54c68185-e36f-49c8-b6f0-1fda4cb34f81"/>
    <xsd:import namespace="92d59b66-2caa-47dd-b987-e69445656a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c68185-e36f-49c8-b6f0-1fda4cb34f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d59b66-2caa-47dd-b987-e69445656a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fe54b4b-855b-4eeb-b793-e4e44d31bd90}" ma:internalName="TaxCatchAll" ma:showField="CatchAllData" ma:web="92d59b66-2caa-47dd-b987-e69445656a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2d59b66-2caa-47dd-b987-e69445656a45" xsi:nil="true"/>
    <lcf76f155ced4ddcb4097134ff3c332f xmlns="54c68185-e36f-49c8-b6f0-1fda4cb34f8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8A221-F2C7-4E34-87DA-EBDAB07611C3}">
  <ds:schemaRefs>
    <ds:schemaRef ds:uri="http://schemas.microsoft.com/sharepoint/v3/contenttype/forms"/>
  </ds:schemaRefs>
</ds:datastoreItem>
</file>

<file path=customXml/itemProps2.xml><?xml version="1.0" encoding="utf-8"?>
<ds:datastoreItem xmlns:ds="http://schemas.openxmlformats.org/officeDocument/2006/customXml" ds:itemID="{BC85E424-7599-47B5-BDD3-9B225255D93F}"/>
</file>

<file path=customXml/itemProps3.xml><?xml version="1.0" encoding="utf-8"?>
<ds:datastoreItem xmlns:ds="http://schemas.openxmlformats.org/officeDocument/2006/customXml" ds:itemID="{5082C1A7-75CA-47C8-893B-48B317DF4410}">
  <ds:schemaRefs>
    <ds:schemaRef ds:uri="http://schemas.microsoft.com/office/2006/metadata/properties"/>
    <ds:schemaRef ds:uri="http://schemas.microsoft.com/office/infopath/2007/PartnerControls"/>
    <ds:schemaRef ds:uri="84db6d72-0470-45a6-bc41-76ffb983be52"/>
    <ds:schemaRef ds:uri="c4734352-6091-4a77-b2b8-6327aa60c971"/>
  </ds:schemaRefs>
</ds:datastoreItem>
</file>

<file path=customXml/itemProps4.xml><?xml version="1.0" encoding="utf-8"?>
<ds:datastoreItem xmlns:ds="http://schemas.openxmlformats.org/officeDocument/2006/customXml" ds:itemID="{B0D5077F-FA14-4CB9-9EAF-9D755882B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1360</TotalTime>
  <Pages>39</Pages>
  <Words>21332</Words>
  <Characters>121596</Characters>
  <Application>Microsoft Office Word</Application>
  <DocSecurity>0</DocSecurity>
  <Lines>1013</Lines>
  <Paragraphs>285</Paragraphs>
  <ScaleCrop>false</ScaleCrop>
  <Company>DOPRAVOPROJEKT, a.s.</Company>
  <LinksUpToDate>false</LinksUpToDate>
  <CharactersWithSpaces>142643</CharactersWithSpaces>
  <SharedDoc>false</SharedDoc>
  <HLinks>
    <vt:vector size="456" baseType="variant">
      <vt:variant>
        <vt:i4>5963849</vt:i4>
      </vt:variant>
      <vt:variant>
        <vt:i4>435</vt:i4>
      </vt:variant>
      <vt:variant>
        <vt:i4>0</vt:i4>
      </vt:variant>
      <vt:variant>
        <vt:i4>5</vt:i4>
      </vt:variant>
      <vt:variant>
        <vt:lpwstr>http://ec.europa.eu/enterprise/newapproach/nando/</vt:lpwstr>
      </vt:variant>
      <vt:variant>
        <vt:lpwstr/>
      </vt:variant>
      <vt:variant>
        <vt:i4>7012450</vt:i4>
      </vt:variant>
      <vt:variant>
        <vt:i4>432</vt:i4>
      </vt:variant>
      <vt:variant>
        <vt:i4>0</vt:i4>
      </vt:variant>
      <vt:variant>
        <vt:i4>5</vt:i4>
      </vt:variant>
      <vt:variant>
        <vt:lpwstr>http://www.ssc.sk/sk/technicke-predpisy-rezortu.ssc</vt:lpwstr>
      </vt:variant>
      <vt:variant>
        <vt:lpwstr/>
      </vt:variant>
      <vt:variant>
        <vt:i4>131166</vt:i4>
      </vt:variant>
      <vt:variant>
        <vt:i4>429</vt:i4>
      </vt:variant>
      <vt:variant>
        <vt:i4>0</vt:i4>
      </vt:variant>
      <vt:variant>
        <vt:i4>5</vt:i4>
      </vt:variant>
      <vt:variant>
        <vt:lpwstr>http://www.mindop.sk/</vt:lpwstr>
      </vt:variant>
      <vt:variant>
        <vt:lpwstr/>
      </vt:variant>
      <vt:variant>
        <vt:i4>6226008</vt:i4>
      </vt:variant>
      <vt:variant>
        <vt:i4>426</vt:i4>
      </vt:variant>
      <vt:variant>
        <vt:i4>0</vt:i4>
      </vt:variant>
      <vt:variant>
        <vt:i4>5</vt:i4>
      </vt:variant>
      <vt:variant>
        <vt:lpwstr>http://www.ec.europa.eu/enterprise/newapproach/nando/index.cfm?fuseaction=cpd.hs</vt:lpwstr>
      </vt:variant>
      <vt:variant>
        <vt:lpwstr/>
      </vt:variant>
      <vt:variant>
        <vt:i4>1179719</vt:i4>
      </vt:variant>
      <vt:variant>
        <vt:i4>423</vt:i4>
      </vt:variant>
      <vt:variant>
        <vt:i4>0</vt:i4>
      </vt:variant>
      <vt:variant>
        <vt:i4>5</vt:i4>
      </vt:variant>
      <vt:variant>
        <vt:lpwstr>http://eurlex.europa.eu/JOIndex.do?ihmlang=sk</vt:lpwstr>
      </vt:variant>
      <vt:variant>
        <vt:lpwstr/>
      </vt:variant>
      <vt:variant>
        <vt:i4>1245202</vt:i4>
      </vt:variant>
      <vt:variant>
        <vt:i4>420</vt:i4>
      </vt:variant>
      <vt:variant>
        <vt:i4>0</vt:i4>
      </vt:variant>
      <vt:variant>
        <vt:i4>5</vt:i4>
      </vt:variant>
      <vt:variant>
        <vt:lpwstr>http://www.normy.unms.sk/</vt:lpwstr>
      </vt:variant>
      <vt:variant>
        <vt:lpwstr/>
      </vt:variant>
      <vt:variant>
        <vt:i4>2490409</vt:i4>
      </vt:variant>
      <vt:variant>
        <vt:i4>417</vt:i4>
      </vt:variant>
      <vt:variant>
        <vt:i4>0</vt:i4>
      </vt:variant>
      <vt:variant>
        <vt:i4>5</vt:i4>
      </vt:variant>
      <vt:variant>
        <vt:lpwstr>http://www.ssc.sk/sk/technicke-predpisy-rezortu/Zoznam-tkp-a-kl.ssc</vt:lpwstr>
      </vt:variant>
      <vt:variant>
        <vt:lpwstr/>
      </vt:variant>
      <vt:variant>
        <vt:i4>1900605</vt:i4>
      </vt:variant>
      <vt:variant>
        <vt:i4>410</vt:i4>
      </vt:variant>
      <vt:variant>
        <vt:i4>0</vt:i4>
      </vt:variant>
      <vt:variant>
        <vt:i4>5</vt:i4>
      </vt:variant>
      <vt:variant>
        <vt:lpwstr/>
      </vt:variant>
      <vt:variant>
        <vt:lpwstr>_Toc99634767</vt:lpwstr>
      </vt:variant>
      <vt:variant>
        <vt:i4>1835069</vt:i4>
      </vt:variant>
      <vt:variant>
        <vt:i4>404</vt:i4>
      </vt:variant>
      <vt:variant>
        <vt:i4>0</vt:i4>
      </vt:variant>
      <vt:variant>
        <vt:i4>5</vt:i4>
      </vt:variant>
      <vt:variant>
        <vt:lpwstr/>
      </vt:variant>
      <vt:variant>
        <vt:lpwstr>_Toc99634766</vt:lpwstr>
      </vt:variant>
      <vt:variant>
        <vt:i4>2031677</vt:i4>
      </vt:variant>
      <vt:variant>
        <vt:i4>398</vt:i4>
      </vt:variant>
      <vt:variant>
        <vt:i4>0</vt:i4>
      </vt:variant>
      <vt:variant>
        <vt:i4>5</vt:i4>
      </vt:variant>
      <vt:variant>
        <vt:lpwstr/>
      </vt:variant>
      <vt:variant>
        <vt:lpwstr>_Toc99634765</vt:lpwstr>
      </vt:variant>
      <vt:variant>
        <vt:i4>1966141</vt:i4>
      </vt:variant>
      <vt:variant>
        <vt:i4>392</vt:i4>
      </vt:variant>
      <vt:variant>
        <vt:i4>0</vt:i4>
      </vt:variant>
      <vt:variant>
        <vt:i4>5</vt:i4>
      </vt:variant>
      <vt:variant>
        <vt:lpwstr/>
      </vt:variant>
      <vt:variant>
        <vt:lpwstr>_Toc99634764</vt:lpwstr>
      </vt:variant>
      <vt:variant>
        <vt:i4>1638461</vt:i4>
      </vt:variant>
      <vt:variant>
        <vt:i4>386</vt:i4>
      </vt:variant>
      <vt:variant>
        <vt:i4>0</vt:i4>
      </vt:variant>
      <vt:variant>
        <vt:i4>5</vt:i4>
      </vt:variant>
      <vt:variant>
        <vt:lpwstr/>
      </vt:variant>
      <vt:variant>
        <vt:lpwstr>_Toc99634763</vt:lpwstr>
      </vt:variant>
      <vt:variant>
        <vt:i4>1572925</vt:i4>
      </vt:variant>
      <vt:variant>
        <vt:i4>380</vt:i4>
      </vt:variant>
      <vt:variant>
        <vt:i4>0</vt:i4>
      </vt:variant>
      <vt:variant>
        <vt:i4>5</vt:i4>
      </vt:variant>
      <vt:variant>
        <vt:lpwstr/>
      </vt:variant>
      <vt:variant>
        <vt:lpwstr>_Toc99634762</vt:lpwstr>
      </vt:variant>
      <vt:variant>
        <vt:i4>1769533</vt:i4>
      </vt:variant>
      <vt:variant>
        <vt:i4>374</vt:i4>
      </vt:variant>
      <vt:variant>
        <vt:i4>0</vt:i4>
      </vt:variant>
      <vt:variant>
        <vt:i4>5</vt:i4>
      </vt:variant>
      <vt:variant>
        <vt:lpwstr/>
      </vt:variant>
      <vt:variant>
        <vt:lpwstr>_Toc99634761</vt:lpwstr>
      </vt:variant>
      <vt:variant>
        <vt:i4>1703997</vt:i4>
      </vt:variant>
      <vt:variant>
        <vt:i4>368</vt:i4>
      </vt:variant>
      <vt:variant>
        <vt:i4>0</vt:i4>
      </vt:variant>
      <vt:variant>
        <vt:i4>5</vt:i4>
      </vt:variant>
      <vt:variant>
        <vt:lpwstr/>
      </vt:variant>
      <vt:variant>
        <vt:lpwstr>_Toc99634760</vt:lpwstr>
      </vt:variant>
      <vt:variant>
        <vt:i4>1245246</vt:i4>
      </vt:variant>
      <vt:variant>
        <vt:i4>362</vt:i4>
      </vt:variant>
      <vt:variant>
        <vt:i4>0</vt:i4>
      </vt:variant>
      <vt:variant>
        <vt:i4>5</vt:i4>
      </vt:variant>
      <vt:variant>
        <vt:lpwstr/>
      </vt:variant>
      <vt:variant>
        <vt:lpwstr>_Toc99634759</vt:lpwstr>
      </vt:variant>
      <vt:variant>
        <vt:i4>1179710</vt:i4>
      </vt:variant>
      <vt:variant>
        <vt:i4>356</vt:i4>
      </vt:variant>
      <vt:variant>
        <vt:i4>0</vt:i4>
      </vt:variant>
      <vt:variant>
        <vt:i4>5</vt:i4>
      </vt:variant>
      <vt:variant>
        <vt:lpwstr/>
      </vt:variant>
      <vt:variant>
        <vt:lpwstr>_Toc99634758</vt:lpwstr>
      </vt:variant>
      <vt:variant>
        <vt:i4>1900606</vt:i4>
      </vt:variant>
      <vt:variant>
        <vt:i4>350</vt:i4>
      </vt:variant>
      <vt:variant>
        <vt:i4>0</vt:i4>
      </vt:variant>
      <vt:variant>
        <vt:i4>5</vt:i4>
      </vt:variant>
      <vt:variant>
        <vt:lpwstr/>
      </vt:variant>
      <vt:variant>
        <vt:lpwstr>_Toc99634757</vt:lpwstr>
      </vt:variant>
      <vt:variant>
        <vt:i4>1835070</vt:i4>
      </vt:variant>
      <vt:variant>
        <vt:i4>344</vt:i4>
      </vt:variant>
      <vt:variant>
        <vt:i4>0</vt:i4>
      </vt:variant>
      <vt:variant>
        <vt:i4>5</vt:i4>
      </vt:variant>
      <vt:variant>
        <vt:lpwstr/>
      </vt:variant>
      <vt:variant>
        <vt:lpwstr>_Toc99634756</vt:lpwstr>
      </vt:variant>
      <vt:variant>
        <vt:i4>2031678</vt:i4>
      </vt:variant>
      <vt:variant>
        <vt:i4>338</vt:i4>
      </vt:variant>
      <vt:variant>
        <vt:i4>0</vt:i4>
      </vt:variant>
      <vt:variant>
        <vt:i4>5</vt:i4>
      </vt:variant>
      <vt:variant>
        <vt:lpwstr/>
      </vt:variant>
      <vt:variant>
        <vt:lpwstr>_Toc99634755</vt:lpwstr>
      </vt:variant>
      <vt:variant>
        <vt:i4>1966142</vt:i4>
      </vt:variant>
      <vt:variant>
        <vt:i4>332</vt:i4>
      </vt:variant>
      <vt:variant>
        <vt:i4>0</vt:i4>
      </vt:variant>
      <vt:variant>
        <vt:i4>5</vt:i4>
      </vt:variant>
      <vt:variant>
        <vt:lpwstr/>
      </vt:variant>
      <vt:variant>
        <vt:lpwstr>_Toc99634754</vt:lpwstr>
      </vt:variant>
      <vt:variant>
        <vt:i4>1638462</vt:i4>
      </vt:variant>
      <vt:variant>
        <vt:i4>326</vt:i4>
      </vt:variant>
      <vt:variant>
        <vt:i4>0</vt:i4>
      </vt:variant>
      <vt:variant>
        <vt:i4>5</vt:i4>
      </vt:variant>
      <vt:variant>
        <vt:lpwstr/>
      </vt:variant>
      <vt:variant>
        <vt:lpwstr>_Toc99634753</vt:lpwstr>
      </vt:variant>
      <vt:variant>
        <vt:i4>1572926</vt:i4>
      </vt:variant>
      <vt:variant>
        <vt:i4>320</vt:i4>
      </vt:variant>
      <vt:variant>
        <vt:i4>0</vt:i4>
      </vt:variant>
      <vt:variant>
        <vt:i4>5</vt:i4>
      </vt:variant>
      <vt:variant>
        <vt:lpwstr/>
      </vt:variant>
      <vt:variant>
        <vt:lpwstr>_Toc99634752</vt:lpwstr>
      </vt:variant>
      <vt:variant>
        <vt:i4>1769534</vt:i4>
      </vt:variant>
      <vt:variant>
        <vt:i4>314</vt:i4>
      </vt:variant>
      <vt:variant>
        <vt:i4>0</vt:i4>
      </vt:variant>
      <vt:variant>
        <vt:i4>5</vt:i4>
      </vt:variant>
      <vt:variant>
        <vt:lpwstr/>
      </vt:variant>
      <vt:variant>
        <vt:lpwstr>_Toc99634751</vt:lpwstr>
      </vt:variant>
      <vt:variant>
        <vt:i4>1703998</vt:i4>
      </vt:variant>
      <vt:variant>
        <vt:i4>308</vt:i4>
      </vt:variant>
      <vt:variant>
        <vt:i4>0</vt:i4>
      </vt:variant>
      <vt:variant>
        <vt:i4>5</vt:i4>
      </vt:variant>
      <vt:variant>
        <vt:lpwstr/>
      </vt:variant>
      <vt:variant>
        <vt:lpwstr>_Toc99634750</vt:lpwstr>
      </vt:variant>
      <vt:variant>
        <vt:i4>1245247</vt:i4>
      </vt:variant>
      <vt:variant>
        <vt:i4>302</vt:i4>
      </vt:variant>
      <vt:variant>
        <vt:i4>0</vt:i4>
      </vt:variant>
      <vt:variant>
        <vt:i4>5</vt:i4>
      </vt:variant>
      <vt:variant>
        <vt:lpwstr/>
      </vt:variant>
      <vt:variant>
        <vt:lpwstr>_Toc99634749</vt:lpwstr>
      </vt:variant>
      <vt:variant>
        <vt:i4>1179711</vt:i4>
      </vt:variant>
      <vt:variant>
        <vt:i4>296</vt:i4>
      </vt:variant>
      <vt:variant>
        <vt:i4>0</vt:i4>
      </vt:variant>
      <vt:variant>
        <vt:i4>5</vt:i4>
      </vt:variant>
      <vt:variant>
        <vt:lpwstr/>
      </vt:variant>
      <vt:variant>
        <vt:lpwstr>_Toc99634748</vt:lpwstr>
      </vt:variant>
      <vt:variant>
        <vt:i4>1900607</vt:i4>
      </vt:variant>
      <vt:variant>
        <vt:i4>290</vt:i4>
      </vt:variant>
      <vt:variant>
        <vt:i4>0</vt:i4>
      </vt:variant>
      <vt:variant>
        <vt:i4>5</vt:i4>
      </vt:variant>
      <vt:variant>
        <vt:lpwstr/>
      </vt:variant>
      <vt:variant>
        <vt:lpwstr>_Toc99634747</vt:lpwstr>
      </vt:variant>
      <vt:variant>
        <vt:i4>1835071</vt:i4>
      </vt:variant>
      <vt:variant>
        <vt:i4>284</vt:i4>
      </vt:variant>
      <vt:variant>
        <vt:i4>0</vt:i4>
      </vt:variant>
      <vt:variant>
        <vt:i4>5</vt:i4>
      </vt:variant>
      <vt:variant>
        <vt:lpwstr/>
      </vt:variant>
      <vt:variant>
        <vt:lpwstr>_Toc99634746</vt:lpwstr>
      </vt:variant>
      <vt:variant>
        <vt:i4>2031679</vt:i4>
      </vt:variant>
      <vt:variant>
        <vt:i4>278</vt:i4>
      </vt:variant>
      <vt:variant>
        <vt:i4>0</vt:i4>
      </vt:variant>
      <vt:variant>
        <vt:i4>5</vt:i4>
      </vt:variant>
      <vt:variant>
        <vt:lpwstr/>
      </vt:variant>
      <vt:variant>
        <vt:lpwstr>_Toc99634745</vt:lpwstr>
      </vt:variant>
      <vt:variant>
        <vt:i4>1966143</vt:i4>
      </vt:variant>
      <vt:variant>
        <vt:i4>272</vt:i4>
      </vt:variant>
      <vt:variant>
        <vt:i4>0</vt:i4>
      </vt:variant>
      <vt:variant>
        <vt:i4>5</vt:i4>
      </vt:variant>
      <vt:variant>
        <vt:lpwstr/>
      </vt:variant>
      <vt:variant>
        <vt:lpwstr>_Toc99634744</vt:lpwstr>
      </vt:variant>
      <vt:variant>
        <vt:i4>1638463</vt:i4>
      </vt:variant>
      <vt:variant>
        <vt:i4>266</vt:i4>
      </vt:variant>
      <vt:variant>
        <vt:i4>0</vt:i4>
      </vt:variant>
      <vt:variant>
        <vt:i4>5</vt:i4>
      </vt:variant>
      <vt:variant>
        <vt:lpwstr/>
      </vt:variant>
      <vt:variant>
        <vt:lpwstr>_Toc99634743</vt:lpwstr>
      </vt:variant>
      <vt:variant>
        <vt:i4>1572927</vt:i4>
      </vt:variant>
      <vt:variant>
        <vt:i4>260</vt:i4>
      </vt:variant>
      <vt:variant>
        <vt:i4>0</vt:i4>
      </vt:variant>
      <vt:variant>
        <vt:i4>5</vt:i4>
      </vt:variant>
      <vt:variant>
        <vt:lpwstr/>
      </vt:variant>
      <vt:variant>
        <vt:lpwstr>_Toc99634742</vt:lpwstr>
      </vt:variant>
      <vt:variant>
        <vt:i4>1769535</vt:i4>
      </vt:variant>
      <vt:variant>
        <vt:i4>254</vt:i4>
      </vt:variant>
      <vt:variant>
        <vt:i4>0</vt:i4>
      </vt:variant>
      <vt:variant>
        <vt:i4>5</vt:i4>
      </vt:variant>
      <vt:variant>
        <vt:lpwstr/>
      </vt:variant>
      <vt:variant>
        <vt:lpwstr>_Toc99634741</vt:lpwstr>
      </vt:variant>
      <vt:variant>
        <vt:i4>1703999</vt:i4>
      </vt:variant>
      <vt:variant>
        <vt:i4>248</vt:i4>
      </vt:variant>
      <vt:variant>
        <vt:i4>0</vt:i4>
      </vt:variant>
      <vt:variant>
        <vt:i4>5</vt:i4>
      </vt:variant>
      <vt:variant>
        <vt:lpwstr/>
      </vt:variant>
      <vt:variant>
        <vt:lpwstr>_Toc99634740</vt:lpwstr>
      </vt:variant>
      <vt:variant>
        <vt:i4>1245240</vt:i4>
      </vt:variant>
      <vt:variant>
        <vt:i4>242</vt:i4>
      </vt:variant>
      <vt:variant>
        <vt:i4>0</vt:i4>
      </vt:variant>
      <vt:variant>
        <vt:i4>5</vt:i4>
      </vt:variant>
      <vt:variant>
        <vt:lpwstr/>
      </vt:variant>
      <vt:variant>
        <vt:lpwstr>_Toc99634739</vt:lpwstr>
      </vt:variant>
      <vt:variant>
        <vt:i4>1179704</vt:i4>
      </vt:variant>
      <vt:variant>
        <vt:i4>236</vt:i4>
      </vt:variant>
      <vt:variant>
        <vt:i4>0</vt:i4>
      </vt:variant>
      <vt:variant>
        <vt:i4>5</vt:i4>
      </vt:variant>
      <vt:variant>
        <vt:lpwstr/>
      </vt:variant>
      <vt:variant>
        <vt:lpwstr>_Toc99634738</vt:lpwstr>
      </vt:variant>
      <vt:variant>
        <vt:i4>1900600</vt:i4>
      </vt:variant>
      <vt:variant>
        <vt:i4>230</vt:i4>
      </vt:variant>
      <vt:variant>
        <vt:i4>0</vt:i4>
      </vt:variant>
      <vt:variant>
        <vt:i4>5</vt:i4>
      </vt:variant>
      <vt:variant>
        <vt:lpwstr/>
      </vt:variant>
      <vt:variant>
        <vt:lpwstr>_Toc99634737</vt:lpwstr>
      </vt:variant>
      <vt:variant>
        <vt:i4>1835064</vt:i4>
      </vt:variant>
      <vt:variant>
        <vt:i4>224</vt:i4>
      </vt:variant>
      <vt:variant>
        <vt:i4>0</vt:i4>
      </vt:variant>
      <vt:variant>
        <vt:i4>5</vt:i4>
      </vt:variant>
      <vt:variant>
        <vt:lpwstr/>
      </vt:variant>
      <vt:variant>
        <vt:lpwstr>_Toc99634736</vt:lpwstr>
      </vt:variant>
      <vt:variant>
        <vt:i4>2031672</vt:i4>
      </vt:variant>
      <vt:variant>
        <vt:i4>218</vt:i4>
      </vt:variant>
      <vt:variant>
        <vt:i4>0</vt:i4>
      </vt:variant>
      <vt:variant>
        <vt:i4>5</vt:i4>
      </vt:variant>
      <vt:variant>
        <vt:lpwstr/>
      </vt:variant>
      <vt:variant>
        <vt:lpwstr>_Toc99634735</vt:lpwstr>
      </vt:variant>
      <vt:variant>
        <vt:i4>1966136</vt:i4>
      </vt:variant>
      <vt:variant>
        <vt:i4>212</vt:i4>
      </vt:variant>
      <vt:variant>
        <vt:i4>0</vt:i4>
      </vt:variant>
      <vt:variant>
        <vt:i4>5</vt:i4>
      </vt:variant>
      <vt:variant>
        <vt:lpwstr/>
      </vt:variant>
      <vt:variant>
        <vt:lpwstr>_Toc99634734</vt:lpwstr>
      </vt:variant>
      <vt:variant>
        <vt:i4>1638456</vt:i4>
      </vt:variant>
      <vt:variant>
        <vt:i4>206</vt:i4>
      </vt:variant>
      <vt:variant>
        <vt:i4>0</vt:i4>
      </vt:variant>
      <vt:variant>
        <vt:i4>5</vt:i4>
      </vt:variant>
      <vt:variant>
        <vt:lpwstr/>
      </vt:variant>
      <vt:variant>
        <vt:lpwstr>_Toc99634733</vt:lpwstr>
      </vt:variant>
      <vt:variant>
        <vt:i4>1572920</vt:i4>
      </vt:variant>
      <vt:variant>
        <vt:i4>200</vt:i4>
      </vt:variant>
      <vt:variant>
        <vt:i4>0</vt:i4>
      </vt:variant>
      <vt:variant>
        <vt:i4>5</vt:i4>
      </vt:variant>
      <vt:variant>
        <vt:lpwstr/>
      </vt:variant>
      <vt:variant>
        <vt:lpwstr>_Toc99634732</vt:lpwstr>
      </vt:variant>
      <vt:variant>
        <vt:i4>1769528</vt:i4>
      </vt:variant>
      <vt:variant>
        <vt:i4>194</vt:i4>
      </vt:variant>
      <vt:variant>
        <vt:i4>0</vt:i4>
      </vt:variant>
      <vt:variant>
        <vt:i4>5</vt:i4>
      </vt:variant>
      <vt:variant>
        <vt:lpwstr/>
      </vt:variant>
      <vt:variant>
        <vt:lpwstr>_Toc99634731</vt:lpwstr>
      </vt:variant>
      <vt:variant>
        <vt:i4>1703992</vt:i4>
      </vt:variant>
      <vt:variant>
        <vt:i4>188</vt:i4>
      </vt:variant>
      <vt:variant>
        <vt:i4>0</vt:i4>
      </vt:variant>
      <vt:variant>
        <vt:i4>5</vt:i4>
      </vt:variant>
      <vt:variant>
        <vt:lpwstr/>
      </vt:variant>
      <vt:variant>
        <vt:lpwstr>_Toc99634730</vt:lpwstr>
      </vt:variant>
      <vt:variant>
        <vt:i4>1245241</vt:i4>
      </vt:variant>
      <vt:variant>
        <vt:i4>182</vt:i4>
      </vt:variant>
      <vt:variant>
        <vt:i4>0</vt:i4>
      </vt:variant>
      <vt:variant>
        <vt:i4>5</vt:i4>
      </vt:variant>
      <vt:variant>
        <vt:lpwstr/>
      </vt:variant>
      <vt:variant>
        <vt:lpwstr>_Toc99634729</vt:lpwstr>
      </vt:variant>
      <vt:variant>
        <vt:i4>1179705</vt:i4>
      </vt:variant>
      <vt:variant>
        <vt:i4>176</vt:i4>
      </vt:variant>
      <vt:variant>
        <vt:i4>0</vt:i4>
      </vt:variant>
      <vt:variant>
        <vt:i4>5</vt:i4>
      </vt:variant>
      <vt:variant>
        <vt:lpwstr/>
      </vt:variant>
      <vt:variant>
        <vt:lpwstr>_Toc99634728</vt:lpwstr>
      </vt:variant>
      <vt:variant>
        <vt:i4>1900601</vt:i4>
      </vt:variant>
      <vt:variant>
        <vt:i4>170</vt:i4>
      </vt:variant>
      <vt:variant>
        <vt:i4>0</vt:i4>
      </vt:variant>
      <vt:variant>
        <vt:i4>5</vt:i4>
      </vt:variant>
      <vt:variant>
        <vt:lpwstr/>
      </vt:variant>
      <vt:variant>
        <vt:lpwstr>_Toc99634727</vt:lpwstr>
      </vt:variant>
      <vt:variant>
        <vt:i4>1835065</vt:i4>
      </vt:variant>
      <vt:variant>
        <vt:i4>164</vt:i4>
      </vt:variant>
      <vt:variant>
        <vt:i4>0</vt:i4>
      </vt:variant>
      <vt:variant>
        <vt:i4>5</vt:i4>
      </vt:variant>
      <vt:variant>
        <vt:lpwstr/>
      </vt:variant>
      <vt:variant>
        <vt:lpwstr>_Toc99634726</vt:lpwstr>
      </vt:variant>
      <vt:variant>
        <vt:i4>2031673</vt:i4>
      </vt:variant>
      <vt:variant>
        <vt:i4>158</vt:i4>
      </vt:variant>
      <vt:variant>
        <vt:i4>0</vt:i4>
      </vt:variant>
      <vt:variant>
        <vt:i4>5</vt:i4>
      </vt:variant>
      <vt:variant>
        <vt:lpwstr/>
      </vt:variant>
      <vt:variant>
        <vt:lpwstr>_Toc99634725</vt:lpwstr>
      </vt:variant>
      <vt:variant>
        <vt:i4>1966137</vt:i4>
      </vt:variant>
      <vt:variant>
        <vt:i4>152</vt:i4>
      </vt:variant>
      <vt:variant>
        <vt:i4>0</vt:i4>
      </vt:variant>
      <vt:variant>
        <vt:i4>5</vt:i4>
      </vt:variant>
      <vt:variant>
        <vt:lpwstr/>
      </vt:variant>
      <vt:variant>
        <vt:lpwstr>_Toc99634724</vt:lpwstr>
      </vt:variant>
      <vt:variant>
        <vt:i4>1638457</vt:i4>
      </vt:variant>
      <vt:variant>
        <vt:i4>146</vt:i4>
      </vt:variant>
      <vt:variant>
        <vt:i4>0</vt:i4>
      </vt:variant>
      <vt:variant>
        <vt:i4>5</vt:i4>
      </vt:variant>
      <vt:variant>
        <vt:lpwstr/>
      </vt:variant>
      <vt:variant>
        <vt:lpwstr>_Toc99634723</vt:lpwstr>
      </vt:variant>
      <vt:variant>
        <vt:i4>1572921</vt:i4>
      </vt:variant>
      <vt:variant>
        <vt:i4>140</vt:i4>
      </vt:variant>
      <vt:variant>
        <vt:i4>0</vt:i4>
      </vt:variant>
      <vt:variant>
        <vt:i4>5</vt:i4>
      </vt:variant>
      <vt:variant>
        <vt:lpwstr/>
      </vt:variant>
      <vt:variant>
        <vt:lpwstr>_Toc99634722</vt:lpwstr>
      </vt:variant>
      <vt:variant>
        <vt:i4>1769529</vt:i4>
      </vt:variant>
      <vt:variant>
        <vt:i4>134</vt:i4>
      </vt:variant>
      <vt:variant>
        <vt:i4>0</vt:i4>
      </vt:variant>
      <vt:variant>
        <vt:i4>5</vt:i4>
      </vt:variant>
      <vt:variant>
        <vt:lpwstr/>
      </vt:variant>
      <vt:variant>
        <vt:lpwstr>_Toc99634721</vt:lpwstr>
      </vt:variant>
      <vt:variant>
        <vt:i4>1703993</vt:i4>
      </vt:variant>
      <vt:variant>
        <vt:i4>128</vt:i4>
      </vt:variant>
      <vt:variant>
        <vt:i4>0</vt:i4>
      </vt:variant>
      <vt:variant>
        <vt:i4>5</vt:i4>
      </vt:variant>
      <vt:variant>
        <vt:lpwstr/>
      </vt:variant>
      <vt:variant>
        <vt:lpwstr>_Toc99634720</vt:lpwstr>
      </vt:variant>
      <vt:variant>
        <vt:i4>1245242</vt:i4>
      </vt:variant>
      <vt:variant>
        <vt:i4>122</vt:i4>
      </vt:variant>
      <vt:variant>
        <vt:i4>0</vt:i4>
      </vt:variant>
      <vt:variant>
        <vt:i4>5</vt:i4>
      </vt:variant>
      <vt:variant>
        <vt:lpwstr/>
      </vt:variant>
      <vt:variant>
        <vt:lpwstr>_Toc99634719</vt:lpwstr>
      </vt:variant>
      <vt:variant>
        <vt:i4>1179706</vt:i4>
      </vt:variant>
      <vt:variant>
        <vt:i4>116</vt:i4>
      </vt:variant>
      <vt:variant>
        <vt:i4>0</vt:i4>
      </vt:variant>
      <vt:variant>
        <vt:i4>5</vt:i4>
      </vt:variant>
      <vt:variant>
        <vt:lpwstr/>
      </vt:variant>
      <vt:variant>
        <vt:lpwstr>_Toc99634718</vt:lpwstr>
      </vt:variant>
      <vt:variant>
        <vt:i4>1900602</vt:i4>
      </vt:variant>
      <vt:variant>
        <vt:i4>110</vt:i4>
      </vt:variant>
      <vt:variant>
        <vt:i4>0</vt:i4>
      </vt:variant>
      <vt:variant>
        <vt:i4>5</vt:i4>
      </vt:variant>
      <vt:variant>
        <vt:lpwstr/>
      </vt:variant>
      <vt:variant>
        <vt:lpwstr>_Toc99634717</vt:lpwstr>
      </vt:variant>
      <vt:variant>
        <vt:i4>1835066</vt:i4>
      </vt:variant>
      <vt:variant>
        <vt:i4>104</vt:i4>
      </vt:variant>
      <vt:variant>
        <vt:i4>0</vt:i4>
      </vt:variant>
      <vt:variant>
        <vt:i4>5</vt:i4>
      </vt:variant>
      <vt:variant>
        <vt:lpwstr/>
      </vt:variant>
      <vt:variant>
        <vt:lpwstr>_Toc99634716</vt:lpwstr>
      </vt:variant>
      <vt:variant>
        <vt:i4>2031674</vt:i4>
      </vt:variant>
      <vt:variant>
        <vt:i4>98</vt:i4>
      </vt:variant>
      <vt:variant>
        <vt:i4>0</vt:i4>
      </vt:variant>
      <vt:variant>
        <vt:i4>5</vt:i4>
      </vt:variant>
      <vt:variant>
        <vt:lpwstr/>
      </vt:variant>
      <vt:variant>
        <vt:lpwstr>_Toc99634715</vt:lpwstr>
      </vt:variant>
      <vt:variant>
        <vt:i4>1966138</vt:i4>
      </vt:variant>
      <vt:variant>
        <vt:i4>92</vt:i4>
      </vt:variant>
      <vt:variant>
        <vt:i4>0</vt:i4>
      </vt:variant>
      <vt:variant>
        <vt:i4>5</vt:i4>
      </vt:variant>
      <vt:variant>
        <vt:lpwstr/>
      </vt:variant>
      <vt:variant>
        <vt:lpwstr>_Toc99634714</vt:lpwstr>
      </vt:variant>
      <vt:variant>
        <vt:i4>1638458</vt:i4>
      </vt:variant>
      <vt:variant>
        <vt:i4>86</vt:i4>
      </vt:variant>
      <vt:variant>
        <vt:i4>0</vt:i4>
      </vt:variant>
      <vt:variant>
        <vt:i4>5</vt:i4>
      </vt:variant>
      <vt:variant>
        <vt:lpwstr/>
      </vt:variant>
      <vt:variant>
        <vt:lpwstr>_Toc99634713</vt:lpwstr>
      </vt:variant>
      <vt:variant>
        <vt:i4>1572922</vt:i4>
      </vt:variant>
      <vt:variant>
        <vt:i4>80</vt:i4>
      </vt:variant>
      <vt:variant>
        <vt:i4>0</vt:i4>
      </vt:variant>
      <vt:variant>
        <vt:i4>5</vt:i4>
      </vt:variant>
      <vt:variant>
        <vt:lpwstr/>
      </vt:variant>
      <vt:variant>
        <vt:lpwstr>_Toc99634712</vt:lpwstr>
      </vt:variant>
      <vt:variant>
        <vt:i4>1769530</vt:i4>
      </vt:variant>
      <vt:variant>
        <vt:i4>74</vt:i4>
      </vt:variant>
      <vt:variant>
        <vt:i4>0</vt:i4>
      </vt:variant>
      <vt:variant>
        <vt:i4>5</vt:i4>
      </vt:variant>
      <vt:variant>
        <vt:lpwstr/>
      </vt:variant>
      <vt:variant>
        <vt:lpwstr>_Toc99634711</vt:lpwstr>
      </vt:variant>
      <vt:variant>
        <vt:i4>1703994</vt:i4>
      </vt:variant>
      <vt:variant>
        <vt:i4>68</vt:i4>
      </vt:variant>
      <vt:variant>
        <vt:i4>0</vt:i4>
      </vt:variant>
      <vt:variant>
        <vt:i4>5</vt:i4>
      </vt:variant>
      <vt:variant>
        <vt:lpwstr/>
      </vt:variant>
      <vt:variant>
        <vt:lpwstr>_Toc99634710</vt:lpwstr>
      </vt:variant>
      <vt:variant>
        <vt:i4>1245243</vt:i4>
      </vt:variant>
      <vt:variant>
        <vt:i4>62</vt:i4>
      </vt:variant>
      <vt:variant>
        <vt:i4>0</vt:i4>
      </vt:variant>
      <vt:variant>
        <vt:i4>5</vt:i4>
      </vt:variant>
      <vt:variant>
        <vt:lpwstr/>
      </vt:variant>
      <vt:variant>
        <vt:lpwstr>_Toc99634709</vt:lpwstr>
      </vt:variant>
      <vt:variant>
        <vt:i4>1179707</vt:i4>
      </vt:variant>
      <vt:variant>
        <vt:i4>56</vt:i4>
      </vt:variant>
      <vt:variant>
        <vt:i4>0</vt:i4>
      </vt:variant>
      <vt:variant>
        <vt:i4>5</vt:i4>
      </vt:variant>
      <vt:variant>
        <vt:lpwstr/>
      </vt:variant>
      <vt:variant>
        <vt:lpwstr>_Toc99634708</vt:lpwstr>
      </vt:variant>
      <vt:variant>
        <vt:i4>1900603</vt:i4>
      </vt:variant>
      <vt:variant>
        <vt:i4>50</vt:i4>
      </vt:variant>
      <vt:variant>
        <vt:i4>0</vt:i4>
      </vt:variant>
      <vt:variant>
        <vt:i4>5</vt:i4>
      </vt:variant>
      <vt:variant>
        <vt:lpwstr/>
      </vt:variant>
      <vt:variant>
        <vt:lpwstr>_Toc99634707</vt:lpwstr>
      </vt:variant>
      <vt:variant>
        <vt:i4>1835067</vt:i4>
      </vt:variant>
      <vt:variant>
        <vt:i4>44</vt:i4>
      </vt:variant>
      <vt:variant>
        <vt:i4>0</vt:i4>
      </vt:variant>
      <vt:variant>
        <vt:i4>5</vt:i4>
      </vt:variant>
      <vt:variant>
        <vt:lpwstr/>
      </vt:variant>
      <vt:variant>
        <vt:lpwstr>_Toc99634706</vt:lpwstr>
      </vt:variant>
      <vt:variant>
        <vt:i4>2031675</vt:i4>
      </vt:variant>
      <vt:variant>
        <vt:i4>38</vt:i4>
      </vt:variant>
      <vt:variant>
        <vt:i4>0</vt:i4>
      </vt:variant>
      <vt:variant>
        <vt:i4>5</vt:i4>
      </vt:variant>
      <vt:variant>
        <vt:lpwstr/>
      </vt:variant>
      <vt:variant>
        <vt:lpwstr>_Toc99634705</vt:lpwstr>
      </vt:variant>
      <vt:variant>
        <vt:i4>1966139</vt:i4>
      </vt:variant>
      <vt:variant>
        <vt:i4>32</vt:i4>
      </vt:variant>
      <vt:variant>
        <vt:i4>0</vt:i4>
      </vt:variant>
      <vt:variant>
        <vt:i4>5</vt:i4>
      </vt:variant>
      <vt:variant>
        <vt:lpwstr/>
      </vt:variant>
      <vt:variant>
        <vt:lpwstr>_Toc99634704</vt:lpwstr>
      </vt:variant>
      <vt:variant>
        <vt:i4>1638459</vt:i4>
      </vt:variant>
      <vt:variant>
        <vt:i4>26</vt:i4>
      </vt:variant>
      <vt:variant>
        <vt:i4>0</vt:i4>
      </vt:variant>
      <vt:variant>
        <vt:i4>5</vt:i4>
      </vt:variant>
      <vt:variant>
        <vt:lpwstr/>
      </vt:variant>
      <vt:variant>
        <vt:lpwstr>_Toc99634703</vt:lpwstr>
      </vt:variant>
      <vt:variant>
        <vt:i4>1572923</vt:i4>
      </vt:variant>
      <vt:variant>
        <vt:i4>20</vt:i4>
      </vt:variant>
      <vt:variant>
        <vt:i4>0</vt:i4>
      </vt:variant>
      <vt:variant>
        <vt:i4>5</vt:i4>
      </vt:variant>
      <vt:variant>
        <vt:lpwstr/>
      </vt:variant>
      <vt:variant>
        <vt:lpwstr>_Toc99634702</vt:lpwstr>
      </vt:variant>
      <vt:variant>
        <vt:i4>1769531</vt:i4>
      </vt:variant>
      <vt:variant>
        <vt:i4>14</vt:i4>
      </vt:variant>
      <vt:variant>
        <vt:i4>0</vt:i4>
      </vt:variant>
      <vt:variant>
        <vt:i4>5</vt:i4>
      </vt:variant>
      <vt:variant>
        <vt:lpwstr/>
      </vt:variant>
      <vt:variant>
        <vt:lpwstr>_Toc99634701</vt:lpwstr>
      </vt:variant>
      <vt:variant>
        <vt:i4>1703995</vt:i4>
      </vt:variant>
      <vt:variant>
        <vt:i4>8</vt:i4>
      </vt:variant>
      <vt:variant>
        <vt:i4>0</vt:i4>
      </vt:variant>
      <vt:variant>
        <vt:i4>5</vt:i4>
      </vt:variant>
      <vt:variant>
        <vt:lpwstr/>
      </vt:variant>
      <vt:variant>
        <vt:lpwstr>_Toc99634700</vt:lpwstr>
      </vt:variant>
      <vt:variant>
        <vt:i4>1179698</vt:i4>
      </vt:variant>
      <vt:variant>
        <vt:i4>2</vt:i4>
      </vt:variant>
      <vt:variant>
        <vt:i4>0</vt:i4>
      </vt:variant>
      <vt:variant>
        <vt:i4>5</vt:i4>
      </vt:variant>
      <vt:variant>
        <vt:lpwstr/>
      </vt:variant>
      <vt:variant>
        <vt:lpwstr>_Toc99634699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Zákazka č.</dc:title>
  <dc:subject/>
  <dc:creator>ing. Gabriška Slavko</dc:creator>
  <cp:keywords/>
  <cp:lastModifiedBy>Markovič Michal, Ing.</cp:lastModifiedBy>
  <cp:revision>250</cp:revision>
  <cp:lastPrinted>2021-09-16T07:58:00Z</cp:lastPrinted>
  <dcterms:created xsi:type="dcterms:W3CDTF">2022-04-14T07:20:00Z</dcterms:created>
  <dcterms:modified xsi:type="dcterms:W3CDTF">2025-02-13T12:39:00Z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0x010100EC33B6865D357D49BB28EF11379B4E0B</vt:lpwstr>
  </property>
  <property fmtid="{D5CDD505-2E9C-101B-9397-08002B2CF9AE}" pid="3" name="MediaServiceImageTags">
    <vt:lpwstr/>
  </property>
</Properties>
</file>