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F72AA4" w14:textId="77777777" w:rsidR="0073020D" w:rsidRDefault="0073020D" w:rsidP="002947AB">
      <w:pPr>
        <w:pStyle w:val="Default"/>
        <w:jc w:val="center"/>
        <w:rPr>
          <w:rFonts w:asciiTheme="minorHAnsi" w:hAnsiTheme="minorHAnsi" w:cstheme="minorHAnsi"/>
          <w:b/>
          <w:bCs/>
          <w:sz w:val="28"/>
          <w:szCs w:val="28"/>
        </w:rPr>
      </w:pPr>
      <w:r>
        <w:rPr>
          <w:rFonts w:asciiTheme="minorHAnsi" w:hAnsiTheme="minorHAnsi" w:cstheme="minorHAnsi"/>
          <w:b/>
          <w:bCs/>
          <w:sz w:val="28"/>
          <w:szCs w:val="28"/>
        </w:rPr>
        <w:t>ZMLUVA O DIELO</w:t>
      </w:r>
    </w:p>
    <w:p w14:paraId="0B0F77E4" w14:textId="40508134" w:rsidR="0073020D" w:rsidRDefault="0073020D" w:rsidP="002947AB">
      <w:pPr>
        <w:pStyle w:val="Default"/>
        <w:jc w:val="center"/>
        <w:rPr>
          <w:rFonts w:asciiTheme="minorHAnsi" w:hAnsiTheme="minorHAnsi" w:cstheme="minorHAnsi"/>
          <w:sz w:val="22"/>
          <w:szCs w:val="22"/>
        </w:rPr>
      </w:pPr>
      <w:r>
        <w:rPr>
          <w:rFonts w:asciiTheme="minorHAnsi" w:hAnsiTheme="minorHAnsi" w:cstheme="minorHAnsi"/>
          <w:sz w:val="22"/>
          <w:szCs w:val="22"/>
        </w:rPr>
        <w:t xml:space="preserve">uzatvorená v zmysle § 536 a </w:t>
      </w:r>
      <w:proofErr w:type="spellStart"/>
      <w:r>
        <w:rPr>
          <w:rFonts w:asciiTheme="minorHAnsi" w:hAnsiTheme="minorHAnsi" w:cstheme="minorHAnsi"/>
          <w:sz w:val="22"/>
          <w:szCs w:val="22"/>
        </w:rPr>
        <w:t>nasl</w:t>
      </w:r>
      <w:proofErr w:type="spellEnd"/>
      <w:r>
        <w:rPr>
          <w:rFonts w:asciiTheme="minorHAnsi" w:hAnsiTheme="minorHAnsi" w:cstheme="minorHAnsi"/>
          <w:sz w:val="22"/>
          <w:szCs w:val="22"/>
        </w:rPr>
        <w:t>. zákona č. 513/1991 Zb. Obchodn</w:t>
      </w:r>
      <w:r w:rsidR="008637CA">
        <w:rPr>
          <w:rFonts w:asciiTheme="minorHAnsi" w:hAnsiTheme="minorHAnsi" w:cstheme="minorHAnsi"/>
          <w:sz w:val="22"/>
          <w:szCs w:val="22"/>
        </w:rPr>
        <w:t>ý</w:t>
      </w:r>
      <w:r>
        <w:rPr>
          <w:rFonts w:asciiTheme="minorHAnsi" w:hAnsiTheme="minorHAnsi" w:cstheme="minorHAnsi"/>
          <w:sz w:val="22"/>
          <w:szCs w:val="22"/>
        </w:rPr>
        <w:t xml:space="preserve"> zákonník v znení</w:t>
      </w:r>
    </w:p>
    <w:p w14:paraId="566B3078" w14:textId="5FA45CA3" w:rsidR="0073020D" w:rsidRDefault="0073020D" w:rsidP="00742163">
      <w:pPr>
        <w:pStyle w:val="Style2"/>
        <w:shd w:val="clear" w:color="auto" w:fill="auto"/>
        <w:spacing w:before="0" w:line="240" w:lineRule="auto"/>
        <w:ind w:firstLine="0"/>
        <w:rPr>
          <w:rFonts w:asciiTheme="minorHAnsi" w:hAnsiTheme="minorHAnsi" w:cstheme="minorHAnsi"/>
          <w:sz w:val="22"/>
          <w:szCs w:val="22"/>
        </w:rPr>
      </w:pPr>
      <w:r>
        <w:rPr>
          <w:rFonts w:asciiTheme="minorHAnsi" w:hAnsiTheme="minorHAnsi" w:cstheme="minorHAnsi"/>
          <w:sz w:val="22"/>
          <w:szCs w:val="22"/>
        </w:rPr>
        <w:t xml:space="preserve">neskorších predpisov (ďalej len </w:t>
      </w:r>
      <w:r w:rsidR="008637CA">
        <w:rPr>
          <w:rFonts w:asciiTheme="minorHAnsi" w:hAnsiTheme="minorHAnsi" w:cstheme="minorHAnsi"/>
          <w:sz w:val="22"/>
          <w:szCs w:val="22"/>
        </w:rPr>
        <w:t xml:space="preserve">ako </w:t>
      </w:r>
      <w:r>
        <w:rPr>
          <w:rFonts w:asciiTheme="minorHAnsi" w:hAnsiTheme="minorHAnsi" w:cstheme="minorHAnsi"/>
          <w:b/>
          <w:sz w:val="22"/>
          <w:szCs w:val="22"/>
        </w:rPr>
        <w:t>„Obchodný zákonník“</w:t>
      </w:r>
      <w:r>
        <w:rPr>
          <w:rFonts w:asciiTheme="minorHAnsi" w:hAnsiTheme="minorHAnsi" w:cstheme="minorHAnsi"/>
          <w:sz w:val="22"/>
          <w:szCs w:val="22"/>
        </w:rPr>
        <w:t xml:space="preserve">) </w:t>
      </w:r>
    </w:p>
    <w:p w14:paraId="692F4488" w14:textId="77777777" w:rsidR="0073020D" w:rsidRDefault="0073020D" w:rsidP="002947AB">
      <w:pPr>
        <w:pStyle w:val="Default"/>
        <w:jc w:val="center"/>
        <w:rPr>
          <w:rFonts w:asciiTheme="minorHAnsi" w:hAnsiTheme="minorHAnsi" w:cstheme="minorHAnsi"/>
          <w:sz w:val="22"/>
          <w:szCs w:val="22"/>
        </w:rPr>
      </w:pPr>
    </w:p>
    <w:p w14:paraId="5565068C" w14:textId="77777777" w:rsidR="0073020D" w:rsidRDefault="0073020D" w:rsidP="002947AB">
      <w:pPr>
        <w:pBdr>
          <w:top w:val="single" w:sz="4" w:space="1" w:color="auto"/>
          <w:left w:val="single" w:sz="4" w:space="4" w:color="auto"/>
          <w:bottom w:val="single" w:sz="4" w:space="1" w:color="auto"/>
          <w:right w:val="single" w:sz="4" w:space="4" w:color="auto"/>
        </w:pBdr>
        <w:spacing w:line="240" w:lineRule="auto"/>
        <w:rPr>
          <w:rFonts w:cstheme="minorHAnsi"/>
          <w:b/>
        </w:rPr>
      </w:pPr>
      <w:r>
        <w:rPr>
          <w:rFonts w:cstheme="minorHAnsi"/>
          <w:b/>
        </w:rPr>
        <w:t xml:space="preserve">ev. č. objednávateľa:                                         </w:t>
      </w:r>
      <w:r>
        <w:rPr>
          <w:rFonts w:cstheme="minorHAnsi"/>
          <w:b/>
        </w:rPr>
        <w:tab/>
      </w:r>
      <w:r>
        <w:rPr>
          <w:rFonts w:cstheme="minorHAnsi"/>
          <w:b/>
        </w:rPr>
        <w:tab/>
        <w:t xml:space="preserve">ev. č. zhotoviteľa: </w:t>
      </w:r>
    </w:p>
    <w:p w14:paraId="1FB90D57" w14:textId="77777777" w:rsidR="0073020D" w:rsidRDefault="0073020D" w:rsidP="002947AB">
      <w:pPr>
        <w:pStyle w:val="Nzov"/>
        <w:jc w:val="left"/>
        <w:rPr>
          <w:rFonts w:asciiTheme="minorHAnsi" w:hAnsiTheme="minorHAnsi" w:cstheme="minorHAnsi"/>
          <w:b/>
          <w:color w:val="auto"/>
          <w:sz w:val="22"/>
        </w:rPr>
      </w:pPr>
    </w:p>
    <w:p w14:paraId="19418C56" w14:textId="166C2A5E" w:rsidR="0073020D" w:rsidRDefault="0073020D" w:rsidP="002947AB">
      <w:pPr>
        <w:spacing w:line="240" w:lineRule="auto"/>
        <w:jc w:val="center"/>
        <w:rPr>
          <w:rFonts w:cstheme="minorHAnsi"/>
          <w:b/>
          <w:sz w:val="28"/>
          <w:szCs w:val="28"/>
        </w:rPr>
      </w:pPr>
      <w:r>
        <w:rPr>
          <w:rFonts w:cstheme="minorHAnsi"/>
          <w:b/>
          <w:sz w:val="28"/>
          <w:szCs w:val="28"/>
        </w:rPr>
        <w:t>na uskutočnenie stavebných prác</w:t>
      </w:r>
      <w:r w:rsidR="00A1166F">
        <w:rPr>
          <w:rFonts w:cstheme="minorHAnsi"/>
          <w:b/>
          <w:sz w:val="28"/>
          <w:szCs w:val="28"/>
        </w:rPr>
        <w:t xml:space="preserve"> na stavbe</w:t>
      </w:r>
      <w:r>
        <w:rPr>
          <w:rFonts w:cstheme="minorHAnsi"/>
          <w:b/>
          <w:sz w:val="28"/>
          <w:szCs w:val="28"/>
        </w:rPr>
        <w:t xml:space="preserve"> s </w:t>
      </w:r>
      <w:bookmarkStart w:id="0" w:name="bookmark2"/>
      <w:r>
        <w:rPr>
          <w:rFonts w:cstheme="minorHAnsi"/>
          <w:b/>
          <w:sz w:val="28"/>
          <w:szCs w:val="28"/>
        </w:rPr>
        <w:t>názvom:</w:t>
      </w:r>
      <w:bookmarkEnd w:id="0"/>
    </w:p>
    <w:p w14:paraId="79E0391F" w14:textId="249140BA" w:rsidR="00AA135F" w:rsidRDefault="00D27799" w:rsidP="002947AB">
      <w:pPr>
        <w:pStyle w:val="Default"/>
        <w:jc w:val="center"/>
        <w:rPr>
          <w:rStyle w:val="CharStyle13"/>
          <w:rFonts w:asciiTheme="minorHAnsi" w:eastAsia="Times New Roman" w:hAnsiTheme="minorHAnsi" w:cstheme="minorHAnsi"/>
          <w:sz w:val="28"/>
          <w:szCs w:val="28"/>
          <w:lang w:eastAsia="sk-SK"/>
        </w:rPr>
      </w:pPr>
      <w:r>
        <w:rPr>
          <w:rStyle w:val="CharStyle13"/>
          <w:rFonts w:asciiTheme="minorHAnsi" w:eastAsia="Times New Roman" w:hAnsiTheme="minorHAnsi" w:cstheme="minorHAnsi"/>
          <w:sz w:val="28"/>
          <w:szCs w:val="28"/>
          <w:lang w:eastAsia="sk-SK"/>
        </w:rPr>
        <w:t>„</w:t>
      </w:r>
      <w:r w:rsidR="00120B86" w:rsidRPr="00120B86">
        <w:rPr>
          <w:rStyle w:val="CharStyle13"/>
          <w:rFonts w:asciiTheme="minorHAnsi" w:eastAsia="Times New Roman" w:hAnsiTheme="minorHAnsi" w:cstheme="minorHAnsi"/>
          <w:sz w:val="28"/>
          <w:szCs w:val="28"/>
          <w:lang w:eastAsia="sk-SK"/>
        </w:rPr>
        <w:t>ZSS Detvan</w:t>
      </w:r>
      <w:r w:rsidR="00821775">
        <w:rPr>
          <w:rStyle w:val="CharStyle13"/>
          <w:rFonts w:asciiTheme="minorHAnsi" w:eastAsia="Times New Roman" w:hAnsiTheme="minorHAnsi" w:cstheme="minorHAnsi"/>
          <w:sz w:val="28"/>
          <w:szCs w:val="28"/>
          <w:lang w:eastAsia="sk-SK"/>
        </w:rPr>
        <w:t xml:space="preserve"> – Prestavba a nadstavba objektu</w:t>
      </w:r>
      <w:r>
        <w:rPr>
          <w:rStyle w:val="CharStyle13"/>
          <w:rFonts w:asciiTheme="minorHAnsi" w:eastAsia="Times New Roman" w:hAnsiTheme="minorHAnsi" w:cstheme="minorHAnsi"/>
          <w:sz w:val="28"/>
          <w:szCs w:val="28"/>
          <w:lang w:eastAsia="sk-SK"/>
        </w:rPr>
        <w:t>“</w:t>
      </w:r>
    </w:p>
    <w:p w14:paraId="1B8CFE3D" w14:textId="29FC4782" w:rsidR="0073020D" w:rsidRDefault="0073020D" w:rsidP="002947AB">
      <w:pPr>
        <w:pStyle w:val="Default"/>
        <w:jc w:val="center"/>
        <w:rPr>
          <w:rFonts w:asciiTheme="minorHAnsi" w:hAnsiTheme="minorHAnsi" w:cstheme="minorHAnsi"/>
          <w:bCs/>
          <w:sz w:val="22"/>
          <w:szCs w:val="22"/>
        </w:rPr>
      </w:pPr>
      <w:r>
        <w:rPr>
          <w:rFonts w:asciiTheme="minorHAnsi" w:hAnsiTheme="minorHAnsi" w:cstheme="minorHAnsi"/>
          <w:sz w:val="22"/>
          <w:szCs w:val="22"/>
        </w:rPr>
        <w:t xml:space="preserve">(ďalej len </w:t>
      </w:r>
      <w:r w:rsidR="003C31F6">
        <w:rPr>
          <w:rFonts w:asciiTheme="minorHAnsi" w:hAnsiTheme="minorHAnsi" w:cstheme="minorHAnsi"/>
          <w:sz w:val="22"/>
          <w:szCs w:val="22"/>
        </w:rPr>
        <w:t xml:space="preserve">ako </w:t>
      </w:r>
      <w:r>
        <w:rPr>
          <w:rFonts w:asciiTheme="minorHAnsi" w:hAnsiTheme="minorHAnsi" w:cstheme="minorHAnsi"/>
          <w:b/>
          <w:bCs/>
          <w:sz w:val="22"/>
          <w:szCs w:val="22"/>
        </w:rPr>
        <w:t>„Zmluva“</w:t>
      </w:r>
      <w:r>
        <w:rPr>
          <w:rFonts w:asciiTheme="minorHAnsi" w:hAnsiTheme="minorHAnsi" w:cstheme="minorHAnsi"/>
          <w:bCs/>
          <w:sz w:val="22"/>
          <w:szCs w:val="22"/>
        </w:rPr>
        <w:t>)</w:t>
      </w:r>
    </w:p>
    <w:p w14:paraId="0B021C71" w14:textId="77777777" w:rsidR="0073020D" w:rsidRDefault="0073020D" w:rsidP="002947AB">
      <w:pPr>
        <w:pStyle w:val="Default"/>
        <w:jc w:val="center"/>
        <w:rPr>
          <w:rFonts w:asciiTheme="minorHAnsi" w:hAnsiTheme="minorHAnsi" w:cstheme="minorHAnsi"/>
          <w:sz w:val="22"/>
          <w:szCs w:val="22"/>
        </w:rPr>
      </w:pPr>
    </w:p>
    <w:p w14:paraId="6B09C9F4" w14:textId="77777777" w:rsidR="0073020D" w:rsidRDefault="0073020D" w:rsidP="002947AB">
      <w:pPr>
        <w:spacing w:line="240" w:lineRule="auto"/>
        <w:jc w:val="center"/>
        <w:rPr>
          <w:rFonts w:cstheme="minorHAnsi"/>
          <w:bCs/>
        </w:rPr>
      </w:pPr>
      <w:r>
        <w:rPr>
          <w:rFonts w:cstheme="minorHAnsi"/>
          <w:bCs/>
        </w:rPr>
        <w:t>medzi zmluvnými stranami:</w:t>
      </w:r>
    </w:p>
    <w:p w14:paraId="39AC50DB" w14:textId="77777777" w:rsidR="009429CA" w:rsidRPr="009429CA" w:rsidRDefault="009429CA" w:rsidP="009429CA">
      <w:pPr>
        <w:spacing w:after="0" w:line="240" w:lineRule="auto"/>
        <w:rPr>
          <w:rFonts w:cstheme="minorHAnsi"/>
          <w:b/>
          <w:iCs/>
          <w:u w:val="single"/>
          <w:lang w:eastAsia="cs-CZ"/>
        </w:rPr>
      </w:pPr>
      <w:r w:rsidRPr="009429CA">
        <w:rPr>
          <w:rFonts w:cstheme="minorHAnsi"/>
          <w:b/>
          <w:iCs/>
          <w:u w:val="single"/>
          <w:lang w:eastAsia="cs-CZ"/>
        </w:rPr>
        <w:t>Objednávateľ:</w:t>
      </w:r>
      <w:r w:rsidRPr="009429CA">
        <w:rPr>
          <w:rFonts w:cstheme="minorHAnsi"/>
          <w:b/>
          <w:iCs/>
          <w:u w:val="single"/>
          <w:lang w:eastAsia="cs-CZ"/>
        </w:rPr>
        <w:tab/>
      </w:r>
    </w:p>
    <w:p w14:paraId="22A6AE23" w14:textId="0515E8AA" w:rsidR="009429CA" w:rsidRPr="00732205" w:rsidRDefault="009429CA" w:rsidP="009429CA">
      <w:pPr>
        <w:spacing w:after="0" w:line="240" w:lineRule="auto"/>
        <w:rPr>
          <w:rFonts w:cstheme="minorHAnsi"/>
          <w:b/>
          <w:iCs/>
          <w:lang w:eastAsia="cs-CZ"/>
        </w:rPr>
      </w:pPr>
      <w:r w:rsidRPr="00732205">
        <w:rPr>
          <w:rFonts w:cstheme="minorHAnsi"/>
          <w:b/>
          <w:iCs/>
          <w:lang w:eastAsia="cs-CZ"/>
        </w:rPr>
        <w:t>Názov:</w:t>
      </w:r>
      <w:r w:rsidRPr="00732205">
        <w:rPr>
          <w:rFonts w:cstheme="minorHAnsi"/>
          <w:b/>
          <w:iCs/>
          <w:lang w:eastAsia="cs-CZ"/>
        </w:rPr>
        <w:tab/>
      </w:r>
      <w:r w:rsidRPr="00732205">
        <w:rPr>
          <w:rFonts w:cstheme="minorHAnsi"/>
          <w:b/>
          <w:iCs/>
          <w:lang w:eastAsia="cs-CZ"/>
        </w:rPr>
        <w:tab/>
      </w:r>
      <w:r w:rsidRPr="00732205">
        <w:rPr>
          <w:rFonts w:cstheme="minorHAnsi"/>
          <w:b/>
          <w:iCs/>
          <w:lang w:eastAsia="cs-CZ"/>
        </w:rPr>
        <w:tab/>
      </w:r>
      <w:r w:rsidRPr="00732205">
        <w:rPr>
          <w:rFonts w:cstheme="minorHAnsi"/>
          <w:b/>
          <w:iCs/>
          <w:lang w:eastAsia="cs-CZ"/>
        </w:rPr>
        <w:tab/>
        <w:t xml:space="preserve">Zariadenie sociálnych služieb </w:t>
      </w:r>
      <w:r w:rsidR="00583CBE">
        <w:rPr>
          <w:rFonts w:cstheme="minorHAnsi"/>
          <w:b/>
          <w:iCs/>
          <w:lang w:eastAsia="cs-CZ"/>
        </w:rPr>
        <w:t>Detvan</w:t>
      </w:r>
    </w:p>
    <w:p w14:paraId="6F73409D" w14:textId="2F2C0890" w:rsidR="009429CA" w:rsidRPr="00813BF8" w:rsidRDefault="009429CA" w:rsidP="009429CA">
      <w:pPr>
        <w:spacing w:after="0" w:line="240" w:lineRule="auto"/>
        <w:rPr>
          <w:rFonts w:cstheme="minorHAnsi"/>
          <w:bCs/>
          <w:iCs/>
          <w:lang w:eastAsia="cs-CZ"/>
        </w:rPr>
      </w:pPr>
      <w:r w:rsidRPr="00813BF8">
        <w:rPr>
          <w:rFonts w:cstheme="minorHAnsi"/>
          <w:bCs/>
          <w:iCs/>
          <w:lang w:eastAsia="cs-CZ"/>
        </w:rPr>
        <w:t>Sídlo:</w:t>
      </w:r>
      <w:r w:rsidRPr="00813BF8">
        <w:rPr>
          <w:rFonts w:cstheme="minorHAnsi"/>
          <w:bCs/>
          <w:iCs/>
          <w:lang w:eastAsia="cs-CZ"/>
        </w:rPr>
        <w:tab/>
      </w:r>
      <w:r w:rsidRPr="00813BF8">
        <w:rPr>
          <w:rFonts w:cstheme="minorHAnsi"/>
          <w:bCs/>
          <w:iCs/>
          <w:lang w:eastAsia="cs-CZ"/>
        </w:rPr>
        <w:tab/>
      </w:r>
      <w:r w:rsidRPr="00813BF8">
        <w:rPr>
          <w:rFonts w:cstheme="minorHAnsi"/>
          <w:bCs/>
          <w:iCs/>
          <w:lang w:eastAsia="cs-CZ"/>
        </w:rPr>
        <w:tab/>
      </w:r>
      <w:r w:rsidRPr="00813BF8">
        <w:rPr>
          <w:rFonts w:cstheme="minorHAnsi"/>
          <w:bCs/>
          <w:iCs/>
          <w:lang w:eastAsia="cs-CZ"/>
        </w:rPr>
        <w:tab/>
      </w:r>
      <w:r w:rsidR="00583CBE" w:rsidRPr="00813BF8">
        <w:rPr>
          <w:rFonts w:cstheme="minorHAnsi"/>
          <w:bCs/>
          <w:iCs/>
          <w:lang w:eastAsia="cs-CZ"/>
        </w:rPr>
        <w:t>Pionierska 850</w:t>
      </w:r>
      <w:r w:rsidR="00BD345D" w:rsidRPr="00813BF8">
        <w:rPr>
          <w:rFonts w:cstheme="minorHAnsi"/>
          <w:bCs/>
          <w:iCs/>
          <w:lang w:eastAsia="cs-CZ"/>
        </w:rPr>
        <w:t>/13,  96</w:t>
      </w:r>
      <w:r w:rsidR="00530352" w:rsidRPr="00813BF8">
        <w:rPr>
          <w:rFonts w:cstheme="minorHAnsi"/>
          <w:bCs/>
          <w:iCs/>
          <w:lang w:eastAsia="cs-CZ"/>
        </w:rPr>
        <w:t>2</w:t>
      </w:r>
      <w:r w:rsidR="00BD345D" w:rsidRPr="00813BF8">
        <w:rPr>
          <w:rFonts w:cstheme="minorHAnsi"/>
          <w:bCs/>
          <w:iCs/>
          <w:lang w:eastAsia="cs-CZ"/>
        </w:rPr>
        <w:t xml:space="preserve"> 1</w:t>
      </w:r>
      <w:r w:rsidR="00530352" w:rsidRPr="00813BF8">
        <w:rPr>
          <w:rFonts w:cstheme="minorHAnsi"/>
          <w:bCs/>
          <w:iCs/>
          <w:lang w:eastAsia="cs-CZ"/>
        </w:rPr>
        <w:t>2</w:t>
      </w:r>
      <w:r w:rsidR="00BD345D" w:rsidRPr="00813BF8">
        <w:rPr>
          <w:rFonts w:cstheme="minorHAnsi"/>
          <w:bCs/>
          <w:iCs/>
          <w:lang w:eastAsia="cs-CZ"/>
        </w:rPr>
        <w:t xml:space="preserve"> </w:t>
      </w:r>
      <w:r w:rsidR="00583CBE" w:rsidRPr="00813BF8">
        <w:rPr>
          <w:rFonts w:cstheme="minorHAnsi"/>
          <w:bCs/>
          <w:iCs/>
          <w:lang w:eastAsia="cs-CZ"/>
        </w:rPr>
        <w:t>Detva</w:t>
      </w:r>
    </w:p>
    <w:p w14:paraId="3382C750" w14:textId="4BC42963" w:rsidR="009429CA" w:rsidRPr="00813BF8" w:rsidRDefault="009429CA" w:rsidP="009429CA">
      <w:pPr>
        <w:spacing w:after="0" w:line="240" w:lineRule="auto"/>
        <w:rPr>
          <w:rFonts w:cstheme="minorHAnsi"/>
          <w:bCs/>
          <w:iCs/>
          <w:lang w:eastAsia="cs-CZ"/>
        </w:rPr>
      </w:pPr>
      <w:r w:rsidRPr="00813BF8">
        <w:rPr>
          <w:rFonts w:cstheme="minorHAnsi"/>
          <w:bCs/>
          <w:iCs/>
          <w:lang w:eastAsia="cs-CZ"/>
        </w:rPr>
        <w:t>Právna forma:</w:t>
      </w:r>
      <w:r w:rsidRPr="00813BF8">
        <w:rPr>
          <w:rFonts w:cstheme="minorHAnsi"/>
          <w:bCs/>
          <w:iCs/>
          <w:lang w:eastAsia="cs-CZ"/>
        </w:rPr>
        <w:tab/>
      </w:r>
      <w:r w:rsidRPr="00813BF8">
        <w:rPr>
          <w:rFonts w:cstheme="minorHAnsi"/>
          <w:bCs/>
          <w:iCs/>
          <w:lang w:eastAsia="cs-CZ"/>
        </w:rPr>
        <w:tab/>
      </w:r>
      <w:r w:rsidRPr="00813BF8">
        <w:rPr>
          <w:rFonts w:cstheme="minorHAnsi"/>
          <w:bCs/>
          <w:iCs/>
          <w:lang w:eastAsia="cs-CZ"/>
        </w:rPr>
        <w:tab/>
        <w:t>rozpočtová organizácia</w:t>
      </w:r>
    </w:p>
    <w:p w14:paraId="3B2520B4" w14:textId="46291064" w:rsidR="009429CA" w:rsidRPr="00813BF8" w:rsidRDefault="009429CA" w:rsidP="009429CA">
      <w:pPr>
        <w:spacing w:after="0" w:line="240" w:lineRule="auto"/>
        <w:rPr>
          <w:rFonts w:cstheme="minorHAnsi"/>
          <w:bCs/>
          <w:iCs/>
          <w:lang w:eastAsia="cs-CZ"/>
        </w:rPr>
      </w:pPr>
      <w:r w:rsidRPr="00813BF8">
        <w:rPr>
          <w:rFonts w:cstheme="minorHAnsi"/>
          <w:bCs/>
          <w:iCs/>
          <w:lang w:eastAsia="cs-CZ"/>
        </w:rPr>
        <w:t>Štatutárny orgán:</w:t>
      </w:r>
      <w:r w:rsidRPr="00813BF8">
        <w:rPr>
          <w:rFonts w:cstheme="minorHAnsi"/>
          <w:bCs/>
          <w:iCs/>
          <w:lang w:eastAsia="cs-CZ"/>
        </w:rPr>
        <w:tab/>
      </w:r>
      <w:r w:rsidRPr="00813BF8">
        <w:rPr>
          <w:rFonts w:cstheme="minorHAnsi"/>
          <w:bCs/>
          <w:iCs/>
          <w:lang w:eastAsia="cs-CZ"/>
        </w:rPr>
        <w:tab/>
      </w:r>
      <w:r w:rsidR="00120B86" w:rsidRPr="00813BF8">
        <w:rPr>
          <w:rFonts w:cstheme="minorHAnsi"/>
          <w:bCs/>
          <w:iCs/>
          <w:lang w:eastAsia="cs-CZ"/>
        </w:rPr>
        <w:t xml:space="preserve">Mgr. </w:t>
      </w:r>
      <w:r w:rsidR="00530352" w:rsidRPr="00813BF8">
        <w:rPr>
          <w:rFonts w:cstheme="minorHAnsi"/>
          <w:bCs/>
          <w:iCs/>
          <w:lang w:eastAsia="cs-CZ"/>
        </w:rPr>
        <w:t>Mária Gibaľová</w:t>
      </w:r>
      <w:r w:rsidRPr="00813BF8">
        <w:rPr>
          <w:rFonts w:cstheme="minorHAnsi"/>
          <w:bCs/>
          <w:iCs/>
          <w:lang w:eastAsia="cs-CZ"/>
        </w:rPr>
        <w:t>, riaditeľ</w:t>
      </w:r>
      <w:r w:rsidR="00530352" w:rsidRPr="00813BF8">
        <w:rPr>
          <w:rFonts w:cstheme="minorHAnsi"/>
          <w:bCs/>
          <w:iCs/>
          <w:lang w:eastAsia="cs-CZ"/>
        </w:rPr>
        <w:t>ka</w:t>
      </w:r>
    </w:p>
    <w:p w14:paraId="1A646EA9" w14:textId="014147BA" w:rsidR="009429CA" w:rsidRPr="00813BF8" w:rsidRDefault="009429CA" w:rsidP="009429CA">
      <w:pPr>
        <w:spacing w:after="0" w:line="240" w:lineRule="auto"/>
        <w:rPr>
          <w:rFonts w:cstheme="minorHAnsi"/>
          <w:bCs/>
          <w:iCs/>
          <w:lang w:eastAsia="cs-CZ"/>
        </w:rPr>
      </w:pPr>
      <w:r w:rsidRPr="00813BF8">
        <w:rPr>
          <w:rFonts w:cstheme="minorHAnsi"/>
          <w:bCs/>
          <w:iCs/>
          <w:lang w:eastAsia="cs-CZ"/>
        </w:rPr>
        <w:t>IČO:</w:t>
      </w:r>
      <w:r w:rsidRPr="00813BF8">
        <w:rPr>
          <w:rFonts w:cstheme="minorHAnsi"/>
          <w:bCs/>
          <w:iCs/>
          <w:lang w:eastAsia="cs-CZ"/>
        </w:rPr>
        <w:tab/>
      </w:r>
      <w:r w:rsidRPr="00813BF8">
        <w:rPr>
          <w:rFonts w:cstheme="minorHAnsi"/>
          <w:bCs/>
          <w:iCs/>
          <w:lang w:eastAsia="cs-CZ"/>
        </w:rPr>
        <w:tab/>
      </w:r>
      <w:r w:rsidRPr="00813BF8">
        <w:rPr>
          <w:rFonts w:cstheme="minorHAnsi"/>
          <w:bCs/>
          <w:iCs/>
          <w:lang w:eastAsia="cs-CZ"/>
        </w:rPr>
        <w:tab/>
      </w:r>
      <w:r w:rsidRPr="00813BF8">
        <w:rPr>
          <w:rFonts w:cstheme="minorHAnsi"/>
          <w:bCs/>
          <w:iCs/>
          <w:lang w:eastAsia="cs-CZ"/>
        </w:rPr>
        <w:tab/>
      </w:r>
      <w:r w:rsidR="00BD345D" w:rsidRPr="00813BF8">
        <w:rPr>
          <w:rFonts w:cstheme="minorHAnsi"/>
          <w:bCs/>
          <w:iCs/>
          <w:lang w:eastAsia="cs-CZ"/>
        </w:rPr>
        <w:t>006</w:t>
      </w:r>
      <w:r w:rsidR="00367A04" w:rsidRPr="00813BF8">
        <w:rPr>
          <w:rFonts w:cstheme="minorHAnsi"/>
          <w:bCs/>
          <w:iCs/>
          <w:lang w:eastAsia="cs-CZ"/>
        </w:rPr>
        <w:t>33</w:t>
      </w:r>
      <w:r w:rsidR="00BD345D" w:rsidRPr="00813BF8">
        <w:rPr>
          <w:rFonts w:cstheme="minorHAnsi"/>
          <w:bCs/>
          <w:iCs/>
          <w:lang w:eastAsia="cs-CZ"/>
        </w:rPr>
        <w:t>4</w:t>
      </w:r>
      <w:r w:rsidR="00367A04" w:rsidRPr="00813BF8">
        <w:rPr>
          <w:rFonts w:cstheme="minorHAnsi"/>
          <w:bCs/>
          <w:iCs/>
          <w:lang w:eastAsia="cs-CZ"/>
        </w:rPr>
        <w:t>53</w:t>
      </w:r>
    </w:p>
    <w:p w14:paraId="19F617FF" w14:textId="5A58B10B" w:rsidR="009429CA" w:rsidRPr="00813BF8" w:rsidRDefault="009429CA" w:rsidP="009429CA">
      <w:pPr>
        <w:spacing w:after="0" w:line="240" w:lineRule="auto"/>
        <w:rPr>
          <w:rFonts w:cstheme="minorHAnsi"/>
          <w:bCs/>
          <w:iCs/>
          <w:lang w:eastAsia="cs-CZ"/>
        </w:rPr>
      </w:pPr>
      <w:r w:rsidRPr="00813BF8">
        <w:rPr>
          <w:rFonts w:cstheme="minorHAnsi"/>
          <w:bCs/>
          <w:iCs/>
          <w:lang w:eastAsia="cs-CZ"/>
        </w:rPr>
        <w:t>DIČ:</w:t>
      </w:r>
      <w:r w:rsidRPr="00813BF8">
        <w:rPr>
          <w:rFonts w:cstheme="minorHAnsi"/>
          <w:bCs/>
          <w:iCs/>
          <w:lang w:eastAsia="cs-CZ"/>
        </w:rPr>
        <w:tab/>
      </w:r>
      <w:r w:rsidRPr="00813BF8">
        <w:rPr>
          <w:rFonts w:cstheme="minorHAnsi"/>
          <w:bCs/>
          <w:iCs/>
          <w:lang w:eastAsia="cs-CZ"/>
        </w:rPr>
        <w:tab/>
      </w:r>
      <w:r w:rsidRPr="00813BF8">
        <w:rPr>
          <w:rFonts w:cstheme="minorHAnsi"/>
          <w:bCs/>
          <w:iCs/>
          <w:lang w:eastAsia="cs-CZ"/>
        </w:rPr>
        <w:tab/>
      </w:r>
      <w:r w:rsidRPr="00813BF8">
        <w:rPr>
          <w:rFonts w:cstheme="minorHAnsi"/>
          <w:bCs/>
          <w:iCs/>
          <w:lang w:eastAsia="cs-CZ"/>
        </w:rPr>
        <w:tab/>
      </w:r>
      <w:r w:rsidR="00BD345D" w:rsidRPr="00813BF8">
        <w:rPr>
          <w:rFonts w:cstheme="minorHAnsi"/>
          <w:bCs/>
          <w:iCs/>
          <w:lang w:eastAsia="cs-CZ"/>
        </w:rPr>
        <w:t>202</w:t>
      </w:r>
      <w:r w:rsidR="00367A04" w:rsidRPr="00813BF8">
        <w:rPr>
          <w:rFonts w:cstheme="minorHAnsi"/>
          <w:bCs/>
          <w:iCs/>
          <w:lang w:eastAsia="cs-CZ"/>
        </w:rPr>
        <w:t>1</w:t>
      </w:r>
      <w:r w:rsidR="00222EDE" w:rsidRPr="00813BF8">
        <w:rPr>
          <w:rFonts w:cstheme="minorHAnsi"/>
          <w:bCs/>
          <w:iCs/>
          <w:lang w:eastAsia="cs-CZ"/>
        </w:rPr>
        <w:t>330839</w:t>
      </w:r>
    </w:p>
    <w:p w14:paraId="110359DF" w14:textId="05460F68" w:rsidR="009429CA" w:rsidRPr="00813BF8" w:rsidRDefault="009429CA" w:rsidP="009429CA">
      <w:pPr>
        <w:spacing w:after="0" w:line="240" w:lineRule="auto"/>
        <w:rPr>
          <w:rFonts w:cstheme="minorHAnsi"/>
          <w:bCs/>
          <w:iCs/>
          <w:lang w:eastAsia="cs-CZ"/>
        </w:rPr>
      </w:pPr>
      <w:r w:rsidRPr="00813BF8">
        <w:rPr>
          <w:rFonts w:cstheme="minorHAnsi"/>
          <w:bCs/>
          <w:iCs/>
          <w:lang w:eastAsia="cs-CZ"/>
        </w:rPr>
        <w:t>Bankové spojenie:</w:t>
      </w:r>
      <w:r w:rsidRPr="00813BF8">
        <w:rPr>
          <w:rFonts w:cstheme="minorHAnsi"/>
          <w:bCs/>
          <w:iCs/>
          <w:lang w:eastAsia="cs-CZ"/>
        </w:rPr>
        <w:tab/>
      </w:r>
      <w:r w:rsidRPr="00813BF8">
        <w:rPr>
          <w:rFonts w:cstheme="minorHAnsi"/>
          <w:bCs/>
          <w:iCs/>
          <w:lang w:eastAsia="cs-CZ"/>
        </w:rPr>
        <w:tab/>
        <w:t>Štátna pokladnica</w:t>
      </w:r>
    </w:p>
    <w:p w14:paraId="489B7762" w14:textId="171A906D" w:rsidR="009429CA" w:rsidRPr="00813BF8" w:rsidRDefault="009429CA" w:rsidP="009429CA">
      <w:pPr>
        <w:spacing w:after="0" w:line="240" w:lineRule="auto"/>
        <w:rPr>
          <w:rFonts w:cstheme="minorHAnsi"/>
          <w:bCs/>
          <w:iCs/>
          <w:lang w:eastAsia="cs-CZ"/>
        </w:rPr>
      </w:pPr>
      <w:r w:rsidRPr="00813BF8">
        <w:rPr>
          <w:rFonts w:cstheme="minorHAnsi"/>
          <w:bCs/>
          <w:iCs/>
          <w:lang w:eastAsia="cs-CZ"/>
        </w:rPr>
        <w:t>Číslo účtu:</w:t>
      </w:r>
      <w:r w:rsidRPr="00813BF8">
        <w:rPr>
          <w:rFonts w:cstheme="minorHAnsi"/>
          <w:bCs/>
          <w:iCs/>
          <w:lang w:eastAsia="cs-CZ"/>
        </w:rPr>
        <w:tab/>
      </w:r>
      <w:r w:rsidRPr="00813BF8">
        <w:rPr>
          <w:rFonts w:cstheme="minorHAnsi"/>
          <w:bCs/>
          <w:iCs/>
          <w:lang w:eastAsia="cs-CZ"/>
        </w:rPr>
        <w:tab/>
      </w:r>
      <w:r w:rsidRPr="00813BF8">
        <w:rPr>
          <w:rFonts w:cstheme="minorHAnsi"/>
          <w:bCs/>
          <w:iCs/>
          <w:lang w:eastAsia="cs-CZ"/>
        </w:rPr>
        <w:tab/>
      </w:r>
      <w:r w:rsidR="00BD345D" w:rsidRPr="00813BF8">
        <w:rPr>
          <w:bCs/>
        </w:rPr>
        <w:t>SK85 8180 0000 0070 0039 7759</w:t>
      </w:r>
      <w:r w:rsidR="008F5B5C" w:rsidRPr="00813BF8">
        <w:rPr>
          <w:bCs/>
        </w:rPr>
        <w:t xml:space="preserve"> </w:t>
      </w:r>
    </w:p>
    <w:p w14:paraId="0F3FCD5C" w14:textId="2A7F16FA" w:rsidR="009429CA" w:rsidRPr="00813BF8" w:rsidRDefault="009429CA" w:rsidP="009429CA">
      <w:pPr>
        <w:spacing w:after="0" w:line="240" w:lineRule="auto"/>
        <w:rPr>
          <w:rFonts w:cstheme="minorHAnsi"/>
          <w:bCs/>
          <w:iCs/>
          <w:lang w:eastAsia="cs-CZ"/>
        </w:rPr>
      </w:pPr>
      <w:r w:rsidRPr="00813BF8">
        <w:rPr>
          <w:rFonts w:cstheme="minorHAnsi"/>
          <w:bCs/>
          <w:iCs/>
          <w:lang w:eastAsia="cs-CZ"/>
        </w:rPr>
        <w:t>Osoby oprávnené rokovať</w:t>
      </w:r>
    </w:p>
    <w:p w14:paraId="1DB60556" w14:textId="2AAEE751" w:rsidR="009429CA" w:rsidRPr="00813BF8" w:rsidRDefault="009429CA" w:rsidP="009429CA">
      <w:pPr>
        <w:spacing w:after="0" w:line="240" w:lineRule="auto"/>
        <w:rPr>
          <w:rFonts w:cstheme="minorHAnsi"/>
          <w:bCs/>
          <w:iCs/>
          <w:lang w:eastAsia="cs-CZ"/>
        </w:rPr>
      </w:pPr>
      <w:r w:rsidRPr="00813BF8">
        <w:rPr>
          <w:rFonts w:cstheme="minorHAnsi"/>
          <w:bCs/>
          <w:iCs/>
          <w:lang w:eastAsia="cs-CZ"/>
        </w:rPr>
        <w:t>vo veciach Zmluvy:</w:t>
      </w:r>
      <w:r w:rsidRPr="00813BF8">
        <w:rPr>
          <w:rFonts w:cstheme="minorHAnsi"/>
          <w:bCs/>
          <w:iCs/>
          <w:lang w:eastAsia="cs-CZ"/>
        </w:rPr>
        <w:tab/>
      </w:r>
      <w:r w:rsidRPr="00813BF8">
        <w:rPr>
          <w:rFonts w:cstheme="minorHAnsi"/>
          <w:bCs/>
          <w:iCs/>
          <w:lang w:eastAsia="cs-CZ"/>
        </w:rPr>
        <w:tab/>
      </w:r>
      <w:r w:rsidR="00120B86" w:rsidRPr="00813BF8">
        <w:rPr>
          <w:rFonts w:cstheme="minorHAnsi"/>
          <w:bCs/>
          <w:iCs/>
          <w:lang w:eastAsia="cs-CZ"/>
        </w:rPr>
        <w:t xml:space="preserve">Mgr. </w:t>
      </w:r>
      <w:r w:rsidR="00222EDE" w:rsidRPr="00813BF8">
        <w:rPr>
          <w:rFonts w:cstheme="minorHAnsi"/>
          <w:bCs/>
          <w:iCs/>
          <w:lang w:eastAsia="cs-CZ"/>
        </w:rPr>
        <w:t>Mária Gibaľová, riaditeľka</w:t>
      </w:r>
    </w:p>
    <w:p w14:paraId="6AF76F95" w14:textId="77777777" w:rsidR="009429CA" w:rsidRPr="00813BF8" w:rsidRDefault="009429CA" w:rsidP="009429CA">
      <w:pPr>
        <w:spacing w:after="0" w:line="240" w:lineRule="auto"/>
        <w:rPr>
          <w:rFonts w:cstheme="minorHAnsi"/>
          <w:bCs/>
          <w:iCs/>
          <w:lang w:eastAsia="cs-CZ"/>
        </w:rPr>
      </w:pPr>
      <w:r w:rsidRPr="00813BF8">
        <w:rPr>
          <w:rFonts w:cstheme="minorHAnsi"/>
          <w:bCs/>
          <w:iCs/>
          <w:lang w:eastAsia="cs-CZ"/>
        </w:rPr>
        <w:t xml:space="preserve">Osoby oprávnené rokovať </w:t>
      </w:r>
    </w:p>
    <w:p w14:paraId="3180A1F0" w14:textId="77777777" w:rsidR="009429CA" w:rsidRPr="00813BF8" w:rsidRDefault="009429CA" w:rsidP="009429CA">
      <w:pPr>
        <w:spacing w:after="0" w:line="240" w:lineRule="auto"/>
        <w:rPr>
          <w:rFonts w:cstheme="minorHAnsi"/>
          <w:bCs/>
          <w:iCs/>
          <w:lang w:eastAsia="cs-CZ"/>
        </w:rPr>
      </w:pPr>
      <w:r w:rsidRPr="00813BF8">
        <w:rPr>
          <w:rFonts w:cstheme="minorHAnsi"/>
          <w:bCs/>
          <w:iCs/>
          <w:lang w:eastAsia="cs-CZ"/>
        </w:rPr>
        <w:t>v technických</w:t>
      </w:r>
    </w:p>
    <w:p w14:paraId="2ED142F0" w14:textId="1ADCFB8A" w:rsidR="009429CA" w:rsidRPr="00813BF8" w:rsidRDefault="009429CA" w:rsidP="009429CA">
      <w:pPr>
        <w:spacing w:after="0" w:line="240" w:lineRule="auto"/>
        <w:rPr>
          <w:rFonts w:cstheme="minorHAnsi"/>
          <w:bCs/>
          <w:iCs/>
          <w:lang w:eastAsia="cs-CZ"/>
        </w:rPr>
      </w:pPr>
      <w:r w:rsidRPr="00813BF8">
        <w:rPr>
          <w:rFonts w:cstheme="minorHAnsi"/>
          <w:bCs/>
          <w:iCs/>
          <w:lang w:eastAsia="cs-CZ"/>
        </w:rPr>
        <w:t>(realizačných) veciach:</w:t>
      </w:r>
      <w:r w:rsidRPr="00813BF8">
        <w:rPr>
          <w:rFonts w:cstheme="minorHAnsi"/>
          <w:bCs/>
          <w:iCs/>
          <w:lang w:eastAsia="cs-CZ"/>
        </w:rPr>
        <w:tab/>
      </w:r>
      <w:r w:rsidRPr="00813BF8">
        <w:rPr>
          <w:rFonts w:cstheme="minorHAnsi"/>
          <w:bCs/>
          <w:iCs/>
          <w:lang w:eastAsia="cs-CZ"/>
        </w:rPr>
        <w:tab/>
      </w:r>
      <w:r w:rsidR="00684F10" w:rsidRPr="00813BF8">
        <w:rPr>
          <w:rFonts w:cstheme="minorHAnsi"/>
          <w:bCs/>
          <w:iCs/>
          <w:lang w:eastAsia="cs-CZ"/>
        </w:rPr>
        <w:t xml:space="preserve">Ing. Peter Mišura, </w:t>
      </w:r>
      <w:r w:rsidR="00BA4211" w:rsidRPr="00813BF8">
        <w:rPr>
          <w:rFonts w:ascii="Calibri" w:eastAsia="Times New Roman" w:hAnsi="Calibri" w:cs="Calibri"/>
          <w:bCs/>
          <w:color w:val="000000"/>
          <w:lang w:eastAsia="sk-SK"/>
        </w:rPr>
        <w:t>odborný referent pre investície BBSK</w:t>
      </w:r>
      <w:r w:rsidRPr="00813BF8">
        <w:rPr>
          <w:rFonts w:cstheme="minorHAnsi"/>
          <w:bCs/>
          <w:iCs/>
          <w:lang w:eastAsia="cs-CZ"/>
        </w:rPr>
        <w:tab/>
      </w:r>
    </w:p>
    <w:p w14:paraId="2D01C75B" w14:textId="6FAF95F0" w:rsidR="009429CA" w:rsidRPr="00813BF8" w:rsidRDefault="009429CA" w:rsidP="009429CA">
      <w:pPr>
        <w:spacing w:after="0" w:line="240" w:lineRule="auto"/>
        <w:rPr>
          <w:rFonts w:cstheme="minorHAnsi"/>
          <w:bCs/>
          <w:iCs/>
          <w:lang w:eastAsia="cs-CZ"/>
        </w:rPr>
      </w:pPr>
      <w:r w:rsidRPr="00813BF8">
        <w:rPr>
          <w:rFonts w:cstheme="minorHAnsi"/>
          <w:bCs/>
          <w:iCs/>
          <w:lang w:eastAsia="cs-CZ"/>
        </w:rPr>
        <w:t>Telefón/ fax:</w:t>
      </w:r>
      <w:r w:rsidRPr="00813BF8">
        <w:rPr>
          <w:rFonts w:cstheme="minorHAnsi"/>
          <w:bCs/>
          <w:iCs/>
          <w:lang w:eastAsia="cs-CZ"/>
        </w:rPr>
        <w:tab/>
      </w:r>
      <w:r w:rsidRPr="00813BF8">
        <w:rPr>
          <w:rFonts w:cstheme="minorHAnsi"/>
          <w:bCs/>
          <w:iCs/>
          <w:lang w:eastAsia="cs-CZ"/>
        </w:rPr>
        <w:tab/>
      </w:r>
      <w:r w:rsidRPr="00813BF8">
        <w:rPr>
          <w:rFonts w:cstheme="minorHAnsi"/>
          <w:bCs/>
          <w:iCs/>
          <w:lang w:eastAsia="cs-CZ"/>
        </w:rPr>
        <w:tab/>
      </w:r>
      <w:r w:rsidR="008226F2" w:rsidRPr="00813BF8">
        <w:rPr>
          <w:rFonts w:cstheme="minorHAnsi"/>
          <w:bCs/>
          <w:iCs/>
          <w:lang w:eastAsia="cs-CZ"/>
        </w:rPr>
        <w:t>048 / 432 55 26</w:t>
      </w:r>
    </w:p>
    <w:p w14:paraId="3E87E2B7" w14:textId="55223DD6" w:rsidR="00141CBD" w:rsidRPr="00732205" w:rsidRDefault="009429CA" w:rsidP="002947AB">
      <w:pPr>
        <w:spacing w:after="0" w:line="240" w:lineRule="auto"/>
        <w:jc w:val="both"/>
        <w:rPr>
          <w:rFonts w:cstheme="minorHAnsi"/>
        </w:rPr>
      </w:pPr>
      <w:r w:rsidRPr="00813BF8">
        <w:rPr>
          <w:rFonts w:cstheme="minorHAnsi"/>
          <w:bCs/>
          <w:iCs/>
          <w:lang w:eastAsia="cs-CZ"/>
        </w:rPr>
        <w:t>E mail:</w:t>
      </w:r>
      <w:r w:rsidRPr="00813BF8">
        <w:rPr>
          <w:rFonts w:cstheme="minorHAnsi"/>
          <w:bCs/>
          <w:iCs/>
          <w:lang w:eastAsia="cs-CZ"/>
        </w:rPr>
        <w:tab/>
      </w:r>
      <w:r w:rsidRPr="00813BF8">
        <w:rPr>
          <w:rFonts w:cstheme="minorHAnsi"/>
          <w:bCs/>
          <w:iCs/>
          <w:lang w:eastAsia="cs-CZ"/>
        </w:rPr>
        <w:tab/>
      </w:r>
      <w:r w:rsidRPr="00813BF8">
        <w:rPr>
          <w:rFonts w:cstheme="minorHAnsi"/>
          <w:bCs/>
          <w:iCs/>
          <w:lang w:eastAsia="cs-CZ"/>
        </w:rPr>
        <w:tab/>
      </w:r>
      <w:r w:rsidRPr="00732205">
        <w:rPr>
          <w:rFonts w:cstheme="minorHAnsi"/>
          <w:b/>
          <w:iCs/>
          <w:lang w:eastAsia="cs-CZ"/>
        </w:rPr>
        <w:tab/>
      </w:r>
      <w:hyperlink r:id="rId11" w:history="1">
        <w:r w:rsidR="00684F10" w:rsidRPr="00684F10">
          <w:rPr>
            <w:rStyle w:val="Hypertextovprepojenie"/>
            <w:rFonts w:cstheme="minorHAnsi"/>
            <w:bCs/>
            <w:iCs/>
            <w:color w:val="auto"/>
            <w:u w:val="none"/>
            <w:lang w:eastAsia="cs-CZ"/>
          </w:rPr>
          <w:t>peter.misura@bbsk.sk</w:t>
        </w:r>
      </w:hyperlink>
      <w:r w:rsidR="00BA4211" w:rsidRPr="00BA4211">
        <w:rPr>
          <w:rFonts w:cstheme="minorHAnsi"/>
          <w:bCs/>
          <w:iCs/>
          <w:lang w:eastAsia="cs-CZ"/>
        </w:rPr>
        <w:t>,</w:t>
      </w:r>
      <w:r w:rsidR="00BA4211">
        <w:rPr>
          <w:rFonts w:cstheme="minorHAnsi"/>
          <w:b/>
          <w:iCs/>
          <w:lang w:eastAsia="cs-CZ"/>
        </w:rPr>
        <w:t xml:space="preserve"> </w:t>
      </w:r>
      <w:bookmarkStart w:id="1" w:name="_Hlk167871030"/>
      <w:r w:rsidR="00BA4211" w:rsidRPr="00684F10">
        <w:rPr>
          <w:rFonts w:cstheme="minorHAnsi"/>
          <w:bCs/>
          <w:iCs/>
          <w:lang w:eastAsia="cs-CZ"/>
        </w:rPr>
        <w:fldChar w:fldCharType="begin"/>
      </w:r>
      <w:r w:rsidR="00BA4211" w:rsidRPr="00684F10">
        <w:rPr>
          <w:rFonts w:cstheme="minorHAnsi"/>
          <w:bCs/>
          <w:iCs/>
          <w:lang w:eastAsia="cs-CZ"/>
        </w:rPr>
        <w:instrText>HYPERLINK "mailto:riaditelka@dssdetva.sk"</w:instrText>
      </w:r>
      <w:r w:rsidR="00BA4211" w:rsidRPr="00684F10">
        <w:rPr>
          <w:rFonts w:cstheme="minorHAnsi"/>
          <w:bCs/>
          <w:iCs/>
          <w:lang w:eastAsia="cs-CZ"/>
        </w:rPr>
      </w:r>
      <w:r w:rsidR="00BA4211" w:rsidRPr="00684F10">
        <w:rPr>
          <w:rFonts w:cstheme="minorHAnsi"/>
          <w:bCs/>
          <w:iCs/>
          <w:lang w:eastAsia="cs-CZ"/>
        </w:rPr>
        <w:fldChar w:fldCharType="separate"/>
      </w:r>
      <w:r w:rsidR="00BA4211" w:rsidRPr="00684F10">
        <w:rPr>
          <w:rStyle w:val="Hypertextovprepojenie"/>
          <w:rFonts w:cstheme="minorHAnsi"/>
          <w:bCs/>
          <w:iCs/>
          <w:color w:val="auto"/>
          <w:u w:val="none"/>
          <w:lang w:eastAsia="cs-CZ"/>
        </w:rPr>
        <w:t>riaditelka@dssdetva.sk</w:t>
      </w:r>
      <w:bookmarkEnd w:id="1"/>
      <w:r w:rsidR="00BA4211" w:rsidRPr="00684F10">
        <w:rPr>
          <w:rFonts w:cstheme="minorHAnsi"/>
          <w:bCs/>
          <w:iCs/>
          <w:lang w:eastAsia="cs-CZ"/>
        </w:rPr>
        <w:fldChar w:fldCharType="end"/>
      </w:r>
    </w:p>
    <w:p w14:paraId="79F0B4BA" w14:textId="1300935E" w:rsidR="0073020D" w:rsidRDefault="00141CBD" w:rsidP="002947AB">
      <w:pPr>
        <w:spacing w:after="0" w:line="240" w:lineRule="auto"/>
        <w:jc w:val="both"/>
        <w:rPr>
          <w:rFonts w:cstheme="minorHAnsi"/>
        </w:rPr>
      </w:pPr>
      <w:r>
        <w:rPr>
          <w:rFonts w:cstheme="minorHAnsi"/>
        </w:rPr>
        <w:t>(</w:t>
      </w:r>
      <w:r w:rsidR="0073020D">
        <w:rPr>
          <w:rFonts w:cstheme="minorHAnsi"/>
        </w:rPr>
        <w:t xml:space="preserve">ďalej </w:t>
      </w:r>
      <w:r w:rsidR="00715342">
        <w:rPr>
          <w:rFonts w:cstheme="minorHAnsi"/>
        </w:rPr>
        <w:t xml:space="preserve">len </w:t>
      </w:r>
      <w:r w:rsidR="0073020D" w:rsidRPr="00F74F36">
        <w:rPr>
          <w:rFonts w:cstheme="minorHAnsi"/>
        </w:rPr>
        <w:t xml:space="preserve">ako </w:t>
      </w:r>
      <w:r w:rsidR="0073020D" w:rsidRPr="00F74F36">
        <w:rPr>
          <w:rFonts w:cstheme="minorHAnsi"/>
          <w:b/>
          <w:bCs/>
        </w:rPr>
        <w:t>„</w:t>
      </w:r>
      <w:r w:rsidR="0073020D">
        <w:rPr>
          <w:rFonts w:cstheme="minorHAnsi"/>
          <w:b/>
          <w:bCs/>
        </w:rPr>
        <w:t>o</w:t>
      </w:r>
      <w:r w:rsidR="0073020D" w:rsidRPr="00F74F36">
        <w:rPr>
          <w:rFonts w:cstheme="minorHAnsi"/>
          <w:b/>
          <w:bCs/>
        </w:rPr>
        <w:t>bjednávateľ“</w:t>
      </w:r>
      <w:r w:rsidR="0073020D">
        <w:rPr>
          <w:rFonts w:cstheme="minorHAnsi"/>
        </w:rPr>
        <w:t>)</w:t>
      </w:r>
    </w:p>
    <w:p w14:paraId="225240C7" w14:textId="77777777" w:rsidR="0073020D" w:rsidRDefault="0073020D" w:rsidP="002947AB">
      <w:pPr>
        <w:spacing w:after="0" w:line="240" w:lineRule="auto"/>
        <w:jc w:val="both"/>
        <w:rPr>
          <w:rFonts w:cstheme="minorHAnsi"/>
          <w:bCs/>
        </w:rPr>
      </w:pPr>
    </w:p>
    <w:p w14:paraId="488BD9D9" w14:textId="77777777" w:rsidR="0073020D" w:rsidRDefault="0073020D" w:rsidP="002947AB">
      <w:pPr>
        <w:spacing w:after="0" w:line="240" w:lineRule="auto"/>
        <w:jc w:val="both"/>
        <w:rPr>
          <w:rFonts w:cstheme="minorHAnsi"/>
          <w:bCs/>
        </w:rPr>
      </w:pPr>
      <w:r>
        <w:rPr>
          <w:rFonts w:cstheme="minorHAnsi"/>
          <w:bCs/>
        </w:rPr>
        <w:t>a</w:t>
      </w:r>
    </w:p>
    <w:p w14:paraId="38314594" w14:textId="77777777" w:rsidR="0073020D" w:rsidRDefault="0073020D" w:rsidP="002947AB">
      <w:pPr>
        <w:spacing w:after="0" w:line="240" w:lineRule="auto"/>
        <w:jc w:val="both"/>
        <w:rPr>
          <w:rFonts w:cstheme="minorHAnsi"/>
          <w:bCs/>
        </w:rPr>
      </w:pPr>
    </w:p>
    <w:p w14:paraId="5547203F" w14:textId="07AFE1FF" w:rsidR="0073020D" w:rsidRDefault="0073020D" w:rsidP="002947AB">
      <w:pPr>
        <w:spacing w:after="0" w:line="240" w:lineRule="auto"/>
        <w:jc w:val="both"/>
        <w:rPr>
          <w:rFonts w:cstheme="minorHAnsi"/>
          <w:b/>
          <w:iCs/>
          <w:lang w:eastAsia="cs-CZ"/>
        </w:rPr>
      </w:pPr>
      <w:r>
        <w:rPr>
          <w:rFonts w:cstheme="minorHAnsi"/>
          <w:b/>
          <w:iCs/>
          <w:u w:val="single"/>
          <w:lang w:eastAsia="cs-CZ"/>
        </w:rPr>
        <w:t>Zhotoviteľ</w:t>
      </w:r>
      <w:r>
        <w:rPr>
          <w:rFonts w:cstheme="minorHAnsi"/>
          <w:b/>
          <w:iCs/>
          <w:lang w:eastAsia="cs-CZ"/>
        </w:rPr>
        <w:t>:</w:t>
      </w:r>
    </w:p>
    <w:p w14:paraId="24ACF6CB" w14:textId="5EE3964C" w:rsidR="0073020D" w:rsidRDefault="0073020D" w:rsidP="002947AB">
      <w:pPr>
        <w:spacing w:after="0" w:line="240" w:lineRule="auto"/>
        <w:jc w:val="both"/>
        <w:rPr>
          <w:rFonts w:cstheme="minorHAnsi"/>
          <w:bCs/>
        </w:rPr>
      </w:pPr>
      <w:r>
        <w:rPr>
          <w:rFonts w:cstheme="minorHAnsi"/>
          <w:b/>
          <w:iCs/>
          <w:lang w:eastAsia="cs-CZ"/>
        </w:rPr>
        <w:t xml:space="preserve">Obchodné meno: </w:t>
      </w:r>
      <w:r>
        <w:rPr>
          <w:rFonts w:cstheme="minorHAnsi"/>
          <w:b/>
          <w:iCs/>
          <w:lang w:eastAsia="cs-CZ"/>
        </w:rPr>
        <w:tab/>
      </w:r>
      <w:r>
        <w:rPr>
          <w:rFonts w:cstheme="minorHAnsi"/>
          <w:b/>
          <w:iCs/>
          <w:lang w:eastAsia="cs-CZ"/>
        </w:rPr>
        <w:tab/>
      </w:r>
      <w:r w:rsidR="00DF1BB4" w:rsidRPr="00637CDD">
        <w:rPr>
          <w:rFonts w:ascii="Calibri" w:hAnsi="Calibri" w:cs="Calibri"/>
          <w:b/>
          <w:highlight w:val="yellow"/>
        </w:rPr>
        <w:t>[..........................................]</w:t>
      </w:r>
      <w:r>
        <w:rPr>
          <w:rFonts w:cstheme="minorHAnsi"/>
          <w:b/>
          <w:iCs/>
          <w:lang w:eastAsia="cs-CZ"/>
        </w:rPr>
        <w:tab/>
        <w:t xml:space="preserve"> </w:t>
      </w:r>
      <w:r>
        <w:rPr>
          <w:rFonts w:cstheme="minorHAnsi"/>
          <w:bCs/>
        </w:rPr>
        <w:tab/>
      </w:r>
    </w:p>
    <w:p w14:paraId="1A847E6C" w14:textId="4B633F56" w:rsidR="0073020D" w:rsidRDefault="0073020D" w:rsidP="002947AB">
      <w:pPr>
        <w:tabs>
          <w:tab w:val="left" w:pos="2694"/>
        </w:tabs>
        <w:spacing w:after="0" w:line="240" w:lineRule="auto"/>
        <w:rPr>
          <w:rFonts w:cstheme="minorHAnsi"/>
        </w:rPr>
      </w:pPr>
      <w:r>
        <w:rPr>
          <w:rFonts w:cstheme="minorHAnsi"/>
        </w:rPr>
        <w:t>Sídlo:</w:t>
      </w:r>
      <w:r w:rsidR="00DF1BB4">
        <w:rPr>
          <w:rFonts w:cstheme="minorHAnsi"/>
        </w:rPr>
        <w:tab/>
      </w:r>
      <w:r w:rsidR="00DF1BB4">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Pr>
          <w:rFonts w:cstheme="minorHAnsi"/>
        </w:rPr>
        <w:tab/>
      </w:r>
      <w:r>
        <w:rPr>
          <w:rFonts w:cstheme="minorHAnsi"/>
        </w:rPr>
        <w:tab/>
      </w:r>
      <w:r>
        <w:rPr>
          <w:rFonts w:cstheme="minorHAnsi"/>
        </w:rPr>
        <w:tab/>
      </w:r>
      <w:r>
        <w:rPr>
          <w:rFonts w:cstheme="minorHAnsi"/>
        </w:rPr>
        <w:tab/>
      </w:r>
    </w:p>
    <w:p w14:paraId="0619C329" w14:textId="6C338B44" w:rsidR="00DF1BB4" w:rsidRDefault="0073020D" w:rsidP="00DF1BB4">
      <w:pPr>
        <w:tabs>
          <w:tab w:val="left" w:pos="2694"/>
        </w:tabs>
        <w:spacing w:after="0" w:line="240" w:lineRule="auto"/>
        <w:ind w:hanging="284"/>
        <w:rPr>
          <w:rFonts w:cstheme="minorHAnsi"/>
        </w:rPr>
      </w:pPr>
      <w:r>
        <w:rPr>
          <w:rFonts w:cstheme="minorHAnsi"/>
        </w:rPr>
        <w:tab/>
      </w:r>
      <w:r w:rsidR="00DF1BB4">
        <w:rPr>
          <w:rFonts w:cstheme="minorHAnsi"/>
        </w:rPr>
        <w:t>Zapísaný:</w:t>
      </w:r>
      <w:r w:rsidR="00DF1BB4">
        <w:rPr>
          <w:rFonts w:cstheme="minorHAnsi"/>
        </w:rPr>
        <w:tab/>
      </w:r>
      <w:r w:rsidR="00DF1BB4">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r>
        <w:rPr>
          <w:rFonts w:cstheme="minorHAnsi"/>
        </w:rPr>
        <w:tab/>
      </w:r>
    </w:p>
    <w:p w14:paraId="673B91E0" w14:textId="33DA5C58" w:rsidR="0073020D" w:rsidRDefault="0073020D" w:rsidP="00DF1BB4">
      <w:pPr>
        <w:spacing w:after="0" w:line="240" w:lineRule="auto"/>
        <w:rPr>
          <w:rFonts w:cstheme="minorHAnsi"/>
        </w:rPr>
      </w:pPr>
      <w:r>
        <w:rPr>
          <w:rFonts w:cstheme="minorHAnsi"/>
        </w:rPr>
        <w:t xml:space="preserve">Štatutárny orgán: </w:t>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r>
        <w:rPr>
          <w:rFonts w:cstheme="minorHAnsi"/>
        </w:rPr>
        <w:tab/>
        <w:t xml:space="preserve"> </w:t>
      </w:r>
    </w:p>
    <w:p w14:paraId="735838F4" w14:textId="28D1D8E7" w:rsidR="0073020D" w:rsidRDefault="0073020D" w:rsidP="002947AB">
      <w:pPr>
        <w:spacing w:after="0" w:line="240" w:lineRule="auto"/>
        <w:ind w:hanging="284"/>
        <w:rPr>
          <w:rFonts w:cstheme="minorHAnsi"/>
        </w:rPr>
      </w:pPr>
      <w:r>
        <w:rPr>
          <w:rFonts w:cstheme="minorHAnsi"/>
        </w:rPr>
        <w:tab/>
        <w:t>IČO:</w:t>
      </w:r>
      <w:r>
        <w:rPr>
          <w:rFonts w:cstheme="minorHAnsi"/>
        </w:rPr>
        <w:tab/>
      </w:r>
      <w:r>
        <w:rPr>
          <w:rFonts w:cstheme="minorHAnsi"/>
        </w:rPr>
        <w:tab/>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r>
        <w:rPr>
          <w:rFonts w:cstheme="minorHAnsi"/>
        </w:rPr>
        <w:t xml:space="preserve"> </w:t>
      </w:r>
    </w:p>
    <w:p w14:paraId="1A8DEF24" w14:textId="088D5376" w:rsidR="0073020D" w:rsidRDefault="0073020D" w:rsidP="002947AB">
      <w:pPr>
        <w:spacing w:after="0" w:line="240" w:lineRule="auto"/>
        <w:ind w:hanging="284"/>
        <w:rPr>
          <w:rFonts w:cstheme="minorHAnsi"/>
        </w:rPr>
      </w:pPr>
      <w:r>
        <w:rPr>
          <w:rFonts w:cstheme="minorHAnsi"/>
        </w:rPr>
        <w:tab/>
        <w:t>DIČ:</w:t>
      </w:r>
      <w:r>
        <w:rPr>
          <w:rFonts w:cstheme="minorHAnsi"/>
        </w:rPr>
        <w:tab/>
      </w:r>
      <w:r>
        <w:rPr>
          <w:rFonts w:cstheme="minorHAnsi"/>
        </w:rPr>
        <w:tab/>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r>
        <w:rPr>
          <w:rFonts w:cstheme="minorHAnsi"/>
        </w:rPr>
        <w:t xml:space="preserve"> </w:t>
      </w:r>
    </w:p>
    <w:p w14:paraId="521BED5A" w14:textId="34410529" w:rsidR="0073020D" w:rsidRDefault="0073020D" w:rsidP="002947AB">
      <w:pPr>
        <w:spacing w:after="0" w:line="240" w:lineRule="auto"/>
        <w:ind w:hanging="284"/>
        <w:rPr>
          <w:rFonts w:cstheme="minorHAnsi"/>
        </w:rPr>
      </w:pPr>
      <w:r>
        <w:rPr>
          <w:rFonts w:cstheme="minorHAnsi"/>
        </w:rPr>
        <w:tab/>
        <w:t>IČ DPH :</w:t>
      </w:r>
      <w:r>
        <w:rPr>
          <w:rFonts w:cstheme="minorHAnsi"/>
        </w:rPr>
        <w:tab/>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r>
        <w:rPr>
          <w:rFonts w:cstheme="minorHAnsi"/>
        </w:rPr>
        <w:t xml:space="preserve"> </w:t>
      </w:r>
    </w:p>
    <w:p w14:paraId="146D7528" w14:textId="6FB2EB0B" w:rsidR="0073020D" w:rsidRDefault="0073020D" w:rsidP="002947AB">
      <w:pPr>
        <w:spacing w:after="0" w:line="240" w:lineRule="auto"/>
        <w:ind w:hanging="284"/>
        <w:rPr>
          <w:rFonts w:cstheme="minorHAnsi"/>
        </w:rPr>
      </w:pPr>
      <w:r>
        <w:rPr>
          <w:rFonts w:cstheme="minorHAnsi"/>
        </w:rPr>
        <w:tab/>
        <w:t>Bankové spojenie:</w:t>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p>
    <w:p w14:paraId="463442BE" w14:textId="2CA83FF8" w:rsidR="0073020D" w:rsidRDefault="0073020D" w:rsidP="002947AB">
      <w:pPr>
        <w:spacing w:after="0" w:line="240" w:lineRule="auto"/>
        <w:ind w:hanging="284"/>
        <w:rPr>
          <w:rFonts w:cstheme="minorHAnsi"/>
        </w:rPr>
      </w:pPr>
      <w:r>
        <w:rPr>
          <w:rFonts w:cstheme="minorHAnsi"/>
        </w:rPr>
        <w:tab/>
        <w:t>Číslo účtu:</w:t>
      </w:r>
      <w:r>
        <w:rPr>
          <w:rFonts w:cstheme="minorHAnsi"/>
        </w:rPr>
        <w:tab/>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p>
    <w:p w14:paraId="5DF14A3D" w14:textId="77777777" w:rsidR="0073020D" w:rsidRDefault="0073020D" w:rsidP="002947AB">
      <w:pPr>
        <w:spacing w:after="0" w:line="240" w:lineRule="auto"/>
      </w:pPr>
      <w:r>
        <w:t>Osoby oprávnené rokovať vo veciach</w:t>
      </w:r>
    </w:p>
    <w:p w14:paraId="0CB9F07D" w14:textId="23139DE0" w:rsidR="0073020D" w:rsidRDefault="0073020D" w:rsidP="002947AB">
      <w:pPr>
        <w:pStyle w:val="Odsekzoznamu"/>
        <w:tabs>
          <w:tab w:val="left" w:pos="2694"/>
        </w:tabs>
        <w:ind w:left="360"/>
        <w:rPr>
          <w:rFonts w:asciiTheme="minorHAnsi" w:hAnsiTheme="minorHAnsi"/>
        </w:rPr>
      </w:pPr>
      <w:r>
        <w:rPr>
          <w:rFonts w:asciiTheme="minorHAnsi" w:hAnsiTheme="minorHAnsi"/>
        </w:rPr>
        <w:t xml:space="preserve">- zmluvných:   </w:t>
      </w:r>
      <w:r>
        <w:rPr>
          <w:rFonts w:asciiTheme="minorHAnsi" w:hAnsiTheme="minorHAnsi"/>
        </w:rPr>
        <w:tab/>
      </w:r>
      <w:r w:rsidR="00DF1BB4">
        <w:rPr>
          <w:rFonts w:asciiTheme="minorHAnsi" w:hAnsi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p>
    <w:p w14:paraId="544B9538" w14:textId="11890ECE" w:rsidR="0073020D" w:rsidRDefault="0073020D" w:rsidP="002947AB">
      <w:pPr>
        <w:pStyle w:val="Odsekzoznamu"/>
        <w:tabs>
          <w:tab w:val="left" w:pos="2694"/>
        </w:tabs>
        <w:ind w:left="360"/>
        <w:rPr>
          <w:rFonts w:asciiTheme="minorHAnsi" w:hAnsiTheme="minorHAnsi"/>
        </w:rPr>
      </w:pPr>
      <w:r>
        <w:rPr>
          <w:rFonts w:asciiTheme="minorHAnsi" w:hAnsiTheme="minorHAnsi"/>
        </w:rPr>
        <w:t xml:space="preserve">- technických: </w:t>
      </w:r>
      <w:r>
        <w:rPr>
          <w:rFonts w:asciiTheme="minorHAnsi" w:hAnsiTheme="minorHAnsi"/>
        </w:rPr>
        <w:tab/>
      </w:r>
      <w:r w:rsidR="00DF1BB4">
        <w:rPr>
          <w:rFonts w:asciiTheme="minorHAnsi" w:hAnsi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p>
    <w:p w14:paraId="07543394" w14:textId="77777777" w:rsidR="0073020D" w:rsidRDefault="0073020D" w:rsidP="002947AB">
      <w:pPr>
        <w:pStyle w:val="Odsekzoznamu"/>
        <w:tabs>
          <w:tab w:val="left" w:pos="2694"/>
        </w:tabs>
        <w:ind w:left="360"/>
        <w:rPr>
          <w:rFonts w:asciiTheme="minorHAnsi" w:hAnsiTheme="minorHAnsi"/>
        </w:rPr>
      </w:pPr>
    </w:p>
    <w:p w14:paraId="52E8ED3A" w14:textId="7D22EB5D" w:rsidR="0073020D" w:rsidRDefault="0073020D" w:rsidP="002947AB">
      <w:pPr>
        <w:spacing w:line="240" w:lineRule="auto"/>
        <w:ind w:right="-567"/>
        <w:jc w:val="both"/>
        <w:rPr>
          <w:rFonts w:cstheme="minorHAnsi"/>
          <w:i/>
          <w:lang w:eastAsia="cs-CZ"/>
        </w:rPr>
      </w:pPr>
      <w:r>
        <w:rPr>
          <w:rFonts w:cstheme="minorHAnsi"/>
        </w:rPr>
        <w:t xml:space="preserve">(ďalej </w:t>
      </w:r>
      <w:r w:rsidR="00B14B27">
        <w:rPr>
          <w:rFonts w:cstheme="minorHAnsi"/>
        </w:rPr>
        <w:t xml:space="preserve">len </w:t>
      </w:r>
      <w:r>
        <w:rPr>
          <w:rFonts w:cstheme="minorHAnsi"/>
        </w:rPr>
        <w:t xml:space="preserve">ako </w:t>
      </w:r>
      <w:r>
        <w:rPr>
          <w:rFonts w:cstheme="minorHAnsi"/>
          <w:b/>
        </w:rPr>
        <w:t>„zhotoviteľ“</w:t>
      </w:r>
      <w:r>
        <w:rPr>
          <w:rFonts w:cstheme="minorHAnsi"/>
        </w:rPr>
        <w:t xml:space="preserve">   a spolu s </w:t>
      </w:r>
      <w:r w:rsidR="0074746D">
        <w:rPr>
          <w:rFonts w:cstheme="minorHAnsi"/>
        </w:rPr>
        <w:t>o</w:t>
      </w:r>
      <w:r>
        <w:rPr>
          <w:rFonts w:cstheme="minorHAnsi"/>
        </w:rPr>
        <w:t xml:space="preserve">bjednávateľom ďalej </w:t>
      </w:r>
      <w:r w:rsidR="00B14B27">
        <w:rPr>
          <w:rFonts w:cstheme="minorHAnsi"/>
        </w:rPr>
        <w:t xml:space="preserve">len </w:t>
      </w:r>
      <w:r>
        <w:rPr>
          <w:rFonts w:cstheme="minorHAnsi"/>
        </w:rPr>
        <w:t>ako</w:t>
      </w:r>
      <w:r>
        <w:rPr>
          <w:rFonts w:cstheme="minorHAnsi"/>
          <w:i/>
          <w:lang w:eastAsia="cs-CZ"/>
        </w:rPr>
        <w:t xml:space="preserve"> </w:t>
      </w:r>
      <w:r>
        <w:rPr>
          <w:rFonts w:cstheme="minorHAnsi"/>
          <w:b/>
        </w:rPr>
        <w:t>„Zmluvné strany</w:t>
      </w:r>
      <w:r>
        <w:rPr>
          <w:rFonts w:cstheme="minorHAnsi"/>
          <w:b/>
          <w:bCs/>
        </w:rPr>
        <w:t>“</w:t>
      </w:r>
      <w:r>
        <w:rPr>
          <w:rFonts w:cstheme="minorHAnsi"/>
        </w:rPr>
        <w:t xml:space="preserve"> ) </w:t>
      </w:r>
    </w:p>
    <w:p w14:paraId="36D818D6" w14:textId="7D6D10AF" w:rsidR="00D716D8" w:rsidRDefault="00D716D8">
      <w:pPr>
        <w:spacing w:line="259" w:lineRule="auto"/>
        <w:rPr>
          <w:rFonts w:cstheme="minorHAnsi"/>
          <w:color w:val="000000"/>
        </w:rPr>
      </w:pPr>
      <w:r>
        <w:rPr>
          <w:rFonts w:cstheme="minorHAnsi"/>
        </w:rPr>
        <w:br w:type="page"/>
      </w:r>
    </w:p>
    <w:p w14:paraId="1B3DAD79" w14:textId="77777777" w:rsidR="0073020D" w:rsidRDefault="0073020D" w:rsidP="002947AB">
      <w:pPr>
        <w:shd w:val="clear" w:color="auto" w:fill="FFFFFF" w:themeFill="background1"/>
        <w:spacing w:line="240" w:lineRule="auto"/>
        <w:jc w:val="center"/>
        <w:rPr>
          <w:rFonts w:cstheme="minorHAnsi"/>
          <w:b/>
        </w:rPr>
      </w:pPr>
      <w:r>
        <w:rPr>
          <w:rFonts w:cstheme="minorHAnsi"/>
          <w:b/>
        </w:rPr>
        <w:lastRenderedPageBreak/>
        <w:t>Preambula</w:t>
      </w:r>
    </w:p>
    <w:p w14:paraId="42425DA4" w14:textId="6EFE18C4" w:rsidR="00A2368C" w:rsidRDefault="0073020D" w:rsidP="00A2368C">
      <w:pPr>
        <w:pStyle w:val="Odsekzoznamu"/>
        <w:numPr>
          <w:ilvl w:val="0"/>
          <w:numId w:val="1"/>
        </w:numPr>
        <w:tabs>
          <w:tab w:val="left" w:pos="426"/>
        </w:tabs>
        <w:ind w:left="0" w:firstLine="0"/>
        <w:jc w:val="both"/>
        <w:rPr>
          <w:rFonts w:asciiTheme="minorHAnsi" w:hAnsiTheme="minorHAnsi" w:cstheme="minorHAnsi"/>
        </w:rPr>
      </w:pPr>
      <w:r w:rsidRPr="0073020D">
        <w:rPr>
          <w:rFonts w:asciiTheme="minorHAnsi" w:hAnsiTheme="minorHAnsi" w:cstheme="minorHAnsi"/>
        </w:rPr>
        <w:t xml:space="preserve">Táto Zmluva sa uzatvára ako výsledok verejného obstarávania realizovaného postupom </w:t>
      </w:r>
      <w:r w:rsidR="00987CAB">
        <w:rPr>
          <w:rFonts w:asciiTheme="minorHAnsi" w:hAnsiTheme="minorHAnsi" w:cstheme="minorHAnsi"/>
        </w:rPr>
        <w:t xml:space="preserve">podľa </w:t>
      </w:r>
      <w:r w:rsidRPr="0073020D">
        <w:rPr>
          <w:rFonts w:asciiTheme="minorHAnsi" w:hAnsiTheme="minorHAnsi" w:cstheme="minorHAnsi"/>
        </w:rPr>
        <w:t>zákona č. 343/2015 Z. z. o verejnom obstarávaní a o zmene a doplnení niektorých zákonov v znení neskorších predpisov</w:t>
      </w:r>
      <w:r w:rsidR="00742163">
        <w:rPr>
          <w:rFonts w:asciiTheme="minorHAnsi" w:hAnsiTheme="minorHAnsi" w:cstheme="minorHAnsi"/>
        </w:rPr>
        <w:t xml:space="preserve"> (ďalej len ako „</w:t>
      </w:r>
      <w:r w:rsidR="00742163">
        <w:rPr>
          <w:rFonts w:asciiTheme="minorHAnsi" w:hAnsiTheme="minorHAnsi" w:cstheme="minorHAnsi"/>
          <w:b/>
          <w:bCs/>
        </w:rPr>
        <w:t>ZVO</w:t>
      </w:r>
      <w:r w:rsidR="00742163">
        <w:rPr>
          <w:rFonts w:asciiTheme="minorHAnsi" w:hAnsiTheme="minorHAnsi" w:cstheme="minorHAnsi"/>
        </w:rPr>
        <w:t>“)</w:t>
      </w:r>
      <w:r w:rsidR="007E2170">
        <w:rPr>
          <w:rFonts w:asciiTheme="minorHAnsi" w:hAnsiTheme="minorHAnsi" w:cstheme="minorHAnsi"/>
        </w:rPr>
        <w:t xml:space="preserve"> </w:t>
      </w:r>
      <w:r w:rsidRPr="0073020D">
        <w:rPr>
          <w:rFonts w:asciiTheme="minorHAnsi" w:hAnsiTheme="minorHAnsi" w:cstheme="minorHAnsi"/>
        </w:rPr>
        <w:t xml:space="preserve">na predmet zákazky </w:t>
      </w:r>
      <w:r w:rsidR="00AA135F" w:rsidRPr="00AA135F">
        <w:rPr>
          <w:rFonts w:asciiTheme="minorHAnsi" w:hAnsiTheme="minorHAnsi" w:cstheme="minorHAnsi"/>
        </w:rPr>
        <w:t>„</w:t>
      </w:r>
      <w:r w:rsidR="00AD1157" w:rsidRPr="00AD1157">
        <w:rPr>
          <w:rFonts w:asciiTheme="minorHAnsi" w:hAnsiTheme="minorHAnsi" w:cstheme="minorHAnsi"/>
          <w:i/>
          <w:iCs/>
        </w:rPr>
        <w:t>ZSS Detvan</w:t>
      </w:r>
      <w:r w:rsidR="00B056E8">
        <w:rPr>
          <w:rFonts w:asciiTheme="minorHAnsi" w:hAnsiTheme="minorHAnsi" w:cstheme="minorHAnsi"/>
          <w:i/>
          <w:iCs/>
        </w:rPr>
        <w:t xml:space="preserve"> – Prestavba a nadstavba objektu</w:t>
      </w:r>
      <w:r w:rsidR="00AA135F" w:rsidRPr="00AA135F">
        <w:rPr>
          <w:rFonts w:asciiTheme="minorHAnsi" w:hAnsiTheme="minorHAnsi" w:cstheme="minorHAnsi"/>
        </w:rPr>
        <w:t>“</w:t>
      </w:r>
      <w:r w:rsidR="0019149B" w:rsidRPr="0019149B">
        <w:rPr>
          <w:rFonts w:asciiTheme="minorHAnsi" w:hAnsiTheme="minorHAnsi" w:cstheme="minorHAnsi"/>
          <w:b/>
          <w:bCs/>
        </w:rPr>
        <w:t xml:space="preserve"> </w:t>
      </w:r>
      <w:r w:rsidR="0019149B">
        <w:rPr>
          <w:rStyle w:val="Odkaznakomentr"/>
          <w:rFonts w:asciiTheme="minorHAnsi" w:eastAsiaTheme="minorHAnsi" w:hAnsiTheme="minorHAnsi" w:cstheme="minorBidi"/>
          <w:noProof w:val="0"/>
          <w:lang w:eastAsia="en-US"/>
        </w:rPr>
        <w:t>(</w:t>
      </w:r>
      <w:r w:rsidRPr="0073020D">
        <w:rPr>
          <w:rFonts w:asciiTheme="minorHAnsi" w:hAnsiTheme="minorHAnsi" w:cstheme="minorHAnsi"/>
        </w:rPr>
        <w:t xml:space="preserve">ďalej </w:t>
      </w:r>
      <w:r w:rsidR="00B07530">
        <w:rPr>
          <w:rFonts w:asciiTheme="minorHAnsi" w:hAnsiTheme="minorHAnsi" w:cstheme="minorHAnsi"/>
        </w:rPr>
        <w:t>len ako</w:t>
      </w:r>
      <w:r w:rsidR="00B07530" w:rsidRPr="0073020D">
        <w:rPr>
          <w:rFonts w:asciiTheme="minorHAnsi" w:hAnsiTheme="minorHAnsi" w:cstheme="minorHAnsi"/>
        </w:rPr>
        <w:t xml:space="preserve"> </w:t>
      </w:r>
      <w:r w:rsidRPr="0073020D">
        <w:rPr>
          <w:rFonts w:asciiTheme="minorHAnsi" w:hAnsiTheme="minorHAnsi" w:cstheme="minorHAnsi"/>
        </w:rPr>
        <w:t>„</w:t>
      </w:r>
      <w:r w:rsidRPr="007E632E">
        <w:rPr>
          <w:rFonts w:asciiTheme="minorHAnsi" w:hAnsiTheme="minorHAnsi" w:cstheme="minorHAnsi"/>
          <w:b/>
          <w:bCs/>
        </w:rPr>
        <w:t>verejné obstarávanie</w:t>
      </w:r>
      <w:r w:rsidRPr="0073020D">
        <w:rPr>
          <w:rFonts w:asciiTheme="minorHAnsi" w:hAnsiTheme="minorHAnsi" w:cstheme="minorHAnsi"/>
        </w:rPr>
        <w:t>“)</w:t>
      </w:r>
      <w:r>
        <w:rPr>
          <w:rFonts w:asciiTheme="minorHAnsi" w:hAnsiTheme="minorHAnsi" w:cstheme="minorHAnsi"/>
        </w:rPr>
        <w:t xml:space="preserve">. </w:t>
      </w:r>
      <w:r w:rsidRPr="0073020D">
        <w:rPr>
          <w:rFonts w:asciiTheme="minorHAnsi" w:hAnsiTheme="minorHAnsi" w:cstheme="minorHAnsi"/>
        </w:rPr>
        <w:t xml:space="preserve">Dňa </w:t>
      </w:r>
      <w:r w:rsidRPr="0019149B">
        <w:rPr>
          <w:rFonts w:asciiTheme="minorHAnsi" w:hAnsiTheme="minorHAnsi" w:cstheme="minorHAnsi"/>
          <w:highlight w:val="yellow"/>
        </w:rPr>
        <w:t>........................</w:t>
      </w:r>
      <w:r w:rsidRPr="00AA135F">
        <w:rPr>
          <w:rFonts w:asciiTheme="minorHAnsi" w:hAnsiTheme="minorHAnsi" w:cstheme="minorHAnsi"/>
        </w:rPr>
        <w:t xml:space="preserve"> </w:t>
      </w:r>
      <w:r w:rsidRPr="0073020D">
        <w:rPr>
          <w:rFonts w:asciiTheme="minorHAnsi" w:hAnsiTheme="minorHAnsi" w:cstheme="minorHAnsi"/>
        </w:rPr>
        <w:t xml:space="preserve">bol zhotoviteľ identifikovaný ako úspešný uchádzač vo verejnom obstarávaní a táto </w:t>
      </w:r>
      <w:r w:rsidR="00284D7C">
        <w:rPr>
          <w:rFonts w:asciiTheme="minorHAnsi" w:hAnsiTheme="minorHAnsi" w:cstheme="minorHAnsi"/>
        </w:rPr>
        <w:t>Z</w:t>
      </w:r>
      <w:r w:rsidRPr="0073020D">
        <w:rPr>
          <w:rFonts w:asciiTheme="minorHAnsi" w:hAnsiTheme="minorHAnsi" w:cstheme="minorHAnsi"/>
        </w:rPr>
        <w:t>mluva je uzavretá na základe výsledku verejného obstarávania.</w:t>
      </w:r>
    </w:p>
    <w:p w14:paraId="728F21A4" w14:textId="77777777" w:rsidR="00BD7ABC" w:rsidRDefault="00BD7ABC" w:rsidP="00BD7ABC">
      <w:pPr>
        <w:pStyle w:val="Odsekzoznamu"/>
        <w:tabs>
          <w:tab w:val="left" w:pos="426"/>
        </w:tabs>
        <w:ind w:left="0"/>
        <w:jc w:val="both"/>
        <w:rPr>
          <w:rFonts w:asciiTheme="minorHAnsi" w:hAnsiTheme="minorHAnsi" w:cstheme="minorHAnsi"/>
        </w:rPr>
      </w:pPr>
    </w:p>
    <w:p w14:paraId="3DC9F2B3" w14:textId="4F09FC52" w:rsidR="00A2368C" w:rsidRPr="000E4FC3" w:rsidRDefault="00A2368C" w:rsidP="00D465EB">
      <w:pPr>
        <w:pStyle w:val="Odsekzoznamu"/>
        <w:numPr>
          <w:ilvl w:val="0"/>
          <w:numId w:val="1"/>
        </w:numPr>
        <w:tabs>
          <w:tab w:val="left" w:pos="426"/>
        </w:tabs>
        <w:ind w:left="0" w:firstLine="0"/>
        <w:jc w:val="both"/>
        <w:rPr>
          <w:rStyle w:val="Odkaznakomentr"/>
          <w:rFonts w:asciiTheme="minorHAnsi" w:hAnsiTheme="minorHAnsi" w:cstheme="minorHAnsi"/>
          <w:sz w:val="22"/>
          <w:szCs w:val="22"/>
        </w:rPr>
      </w:pPr>
      <w:r w:rsidRPr="00BD7ABC">
        <w:rPr>
          <w:rFonts w:asciiTheme="minorHAnsi" w:hAnsiTheme="minorHAnsi" w:cstheme="minorHAnsi"/>
        </w:rPr>
        <w:t xml:space="preserve">Nevyhnutným predpokladom k </w:t>
      </w:r>
      <w:r w:rsidR="00874D38" w:rsidRPr="00BD7ABC">
        <w:rPr>
          <w:rFonts w:asciiTheme="minorHAnsi" w:hAnsiTheme="minorHAnsi" w:cstheme="minorHAnsi"/>
        </w:rPr>
        <w:t>plneni</w:t>
      </w:r>
      <w:r w:rsidRPr="00BD7ABC">
        <w:rPr>
          <w:rFonts w:asciiTheme="minorHAnsi" w:hAnsiTheme="minorHAnsi" w:cstheme="minorHAnsi"/>
        </w:rPr>
        <w:t xml:space="preserve">u podľa tejto Zmluvy je platná a účinná Zmluva o poskytnutí príspevku mechanizmu </w:t>
      </w:r>
      <w:r w:rsidR="00BB1F80" w:rsidRPr="00BD7ABC">
        <w:rPr>
          <w:rFonts w:asciiTheme="minorHAnsi" w:hAnsiTheme="minorHAnsi" w:cstheme="minorHAnsi"/>
        </w:rPr>
        <w:t xml:space="preserve">na podporu obnovy a odolnosti </w:t>
      </w:r>
      <w:r w:rsidRPr="00BD7ABC">
        <w:rPr>
          <w:rFonts w:asciiTheme="minorHAnsi" w:hAnsiTheme="minorHAnsi" w:cstheme="minorHAnsi"/>
        </w:rPr>
        <w:t>(</w:t>
      </w:r>
      <w:r w:rsidR="001A6C18">
        <w:rPr>
          <w:rFonts w:asciiTheme="minorHAnsi" w:hAnsiTheme="minorHAnsi" w:cstheme="minorHAnsi"/>
        </w:rPr>
        <w:t>ďalej len ako „</w:t>
      </w:r>
      <w:r w:rsidRPr="007E632E">
        <w:rPr>
          <w:rFonts w:asciiTheme="minorHAnsi" w:hAnsiTheme="minorHAnsi" w:cstheme="minorHAnsi"/>
          <w:b/>
          <w:bCs/>
        </w:rPr>
        <w:t>Zmluva o</w:t>
      </w:r>
      <w:r w:rsidR="001A6C18" w:rsidRPr="007E632E">
        <w:rPr>
          <w:rFonts w:asciiTheme="minorHAnsi" w:hAnsiTheme="minorHAnsi" w:cstheme="minorHAnsi"/>
          <w:b/>
          <w:bCs/>
        </w:rPr>
        <w:t> </w:t>
      </w:r>
      <w:r w:rsidRPr="007E632E">
        <w:rPr>
          <w:rFonts w:asciiTheme="minorHAnsi" w:hAnsiTheme="minorHAnsi" w:cstheme="minorHAnsi"/>
          <w:b/>
          <w:bCs/>
        </w:rPr>
        <w:t>PPM</w:t>
      </w:r>
      <w:r w:rsidR="001A6C18">
        <w:rPr>
          <w:rFonts w:asciiTheme="minorHAnsi" w:hAnsiTheme="minorHAnsi" w:cstheme="minorHAnsi"/>
        </w:rPr>
        <w:t>“</w:t>
      </w:r>
      <w:r w:rsidRPr="00BD7ABC">
        <w:rPr>
          <w:rFonts w:asciiTheme="minorHAnsi" w:hAnsiTheme="minorHAnsi" w:cstheme="minorHAnsi"/>
        </w:rPr>
        <w:t xml:space="preserve">), uzavretá medzi </w:t>
      </w:r>
      <w:r w:rsidR="00122C43">
        <w:rPr>
          <w:rFonts w:asciiTheme="minorHAnsi" w:hAnsiTheme="minorHAnsi" w:cstheme="minorHAnsi"/>
        </w:rPr>
        <w:t>v</w:t>
      </w:r>
      <w:r w:rsidR="00BB1F80" w:rsidRPr="00BD7ABC">
        <w:rPr>
          <w:rFonts w:asciiTheme="minorHAnsi" w:hAnsiTheme="minorHAnsi" w:cstheme="minorHAnsi"/>
        </w:rPr>
        <w:t>ykonávateľom</w:t>
      </w:r>
      <w:r w:rsidRPr="00BD7ABC">
        <w:rPr>
          <w:rFonts w:asciiTheme="minorHAnsi" w:hAnsiTheme="minorHAnsi" w:cstheme="minorHAnsi"/>
        </w:rPr>
        <w:t xml:space="preserve">, ktorým je </w:t>
      </w:r>
      <w:r w:rsidR="00AA135F" w:rsidRPr="00AA135F">
        <w:rPr>
          <w:rFonts w:asciiTheme="minorHAnsi" w:hAnsiTheme="minorHAnsi" w:cstheme="minorHAnsi"/>
        </w:rPr>
        <w:t xml:space="preserve">Ministerstvo práce, sociálnych vecí a rodiny Slovenskej republiky </w:t>
      </w:r>
      <w:r w:rsidRPr="00BD7ABC">
        <w:rPr>
          <w:rFonts w:asciiTheme="minorHAnsi" w:hAnsiTheme="minorHAnsi" w:cstheme="minorHAnsi"/>
        </w:rPr>
        <w:t>(ďalej len</w:t>
      </w:r>
      <w:r w:rsidR="004D0F75">
        <w:rPr>
          <w:rFonts w:asciiTheme="minorHAnsi" w:hAnsiTheme="minorHAnsi" w:cstheme="minorHAnsi"/>
        </w:rPr>
        <w:t xml:space="preserve"> ako</w:t>
      </w:r>
      <w:r w:rsidRPr="00BD7ABC">
        <w:rPr>
          <w:rFonts w:asciiTheme="minorHAnsi" w:hAnsiTheme="minorHAnsi" w:cstheme="minorHAnsi"/>
        </w:rPr>
        <w:t xml:space="preserve"> „</w:t>
      </w:r>
      <w:r w:rsidR="00497621" w:rsidRPr="007E632E">
        <w:rPr>
          <w:rFonts w:asciiTheme="minorHAnsi" w:hAnsiTheme="minorHAnsi" w:cstheme="minorHAnsi"/>
          <w:b/>
          <w:bCs/>
        </w:rPr>
        <w:t>Vykonávateľ</w:t>
      </w:r>
      <w:r w:rsidRPr="00BD7ABC">
        <w:rPr>
          <w:rFonts w:asciiTheme="minorHAnsi" w:hAnsiTheme="minorHAnsi" w:cstheme="minorHAnsi"/>
        </w:rPr>
        <w:t>“) a</w:t>
      </w:r>
      <w:r w:rsidR="00AA135F">
        <w:rPr>
          <w:rFonts w:asciiTheme="minorHAnsi" w:hAnsiTheme="minorHAnsi" w:cstheme="minorHAnsi"/>
        </w:rPr>
        <w:t> </w:t>
      </w:r>
      <w:r w:rsidRPr="00BD7ABC">
        <w:rPr>
          <w:rFonts w:asciiTheme="minorHAnsi" w:hAnsiTheme="minorHAnsi" w:cstheme="minorHAnsi"/>
        </w:rPr>
        <w:t>objednávateľom</w:t>
      </w:r>
      <w:r w:rsidR="00AA135F">
        <w:rPr>
          <w:rFonts w:asciiTheme="minorHAnsi" w:hAnsiTheme="minorHAnsi" w:cstheme="minorHAnsi"/>
        </w:rPr>
        <w:t xml:space="preserve"> </w:t>
      </w:r>
      <w:r w:rsidR="00AA135F" w:rsidRPr="00AA135F">
        <w:rPr>
          <w:rFonts w:asciiTheme="minorHAnsi" w:hAnsiTheme="minorHAnsi" w:cstheme="minorHAnsi"/>
        </w:rPr>
        <w:t>Zariadenie sociálnych služieb Lipa</w:t>
      </w:r>
      <w:r w:rsidR="00302954">
        <w:rPr>
          <w:rFonts w:asciiTheme="minorHAnsi" w:hAnsiTheme="minorHAnsi" w:cstheme="minorHAnsi"/>
        </w:rPr>
        <w:t>,</w:t>
      </w:r>
      <w:r w:rsidRPr="00BD7ABC">
        <w:rPr>
          <w:rFonts w:asciiTheme="minorHAnsi" w:hAnsiTheme="minorHAnsi" w:cstheme="minorHAnsi"/>
        </w:rPr>
        <w:t xml:space="preserve"> a to na základe  </w:t>
      </w:r>
      <w:r w:rsidR="00AA19B5">
        <w:rPr>
          <w:rFonts w:asciiTheme="minorHAnsi" w:hAnsiTheme="minorHAnsi" w:cstheme="minorHAnsi"/>
        </w:rPr>
        <w:t>ž</w:t>
      </w:r>
      <w:r w:rsidRPr="00BD7ABC">
        <w:rPr>
          <w:rFonts w:asciiTheme="minorHAnsi" w:hAnsiTheme="minorHAnsi" w:cstheme="minorHAnsi"/>
        </w:rPr>
        <w:t xml:space="preserve">iadosti </w:t>
      </w:r>
      <w:r w:rsidR="00122C43">
        <w:rPr>
          <w:rFonts w:asciiTheme="minorHAnsi" w:hAnsiTheme="minorHAnsi" w:cstheme="minorHAnsi"/>
        </w:rPr>
        <w:t xml:space="preserve">objednávateľa </w:t>
      </w:r>
      <w:r w:rsidRPr="00BD7ABC">
        <w:rPr>
          <w:rFonts w:asciiTheme="minorHAnsi" w:hAnsiTheme="minorHAnsi" w:cstheme="minorHAnsi"/>
        </w:rPr>
        <w:t>o</w:t>
      </w:r>
      <w:r w:rsidR="00BB1F80" w:rsidRPr="00BD7ABC">
        <w:rPr>
          <w:rFonts w:asciiTheme="minorHAnsi" w:hAnsiTheme="minorHAnsi" w:cstheme="minorHAnsi"/>
        </w:rPr>
        <w:t> poskytnutie príspevku mechanizmu</w:t>
      </w:r>
      <w:r w:rsidR="009D132A">
        <w:rPr>
          <w:rFonts w:asciiTheme="minorHAnsi" w:hAnsiTheme="minorHAnsi" w:cstheme="minorHAnsi"/>
        </w:rPr>
        <w:t xml:space="preserve"> na podporu </w:t>
      </w:r>
      <w:r w:rsidR="00AA135F">
        <w:rPr>
          <w:rFonts w:asciiTheme="minorHAnsi" w:hAnsiTheme="minorHAnsi" w:cstheme="minorHAnsi"/>
        </w:rPr>
        <w:t>rozšírenie kapacít komunitnej starostlivosti II</w:t>
      </w:r>
      <w:r w:rsidR="00BB1F80" w:rsidRPr="00BD7ABC">
        <w:rPr>
          <w:rFonts w:asciiTheme="minorHAnsi" w:hAnsiTheme="minorHAnsi" w:cstheme="minorHAnsi"/>
        </w:rPr>
        <w:t>.</w:t>
      </w:r>
    </w:p>
    <w:p w14:paraId="61E89310" w14:textId="77777777" w:rsidR="000E4FC3" w:rsidRPr="000E4FC3" w:rsidRDefault="000E4FC3" w:rsidP="000E4FC3">
      <w:pPr>
        <w:pStyle w:val="Odsekzoznamu"/>
        <w:rPr>
          <w:rFonts w:asciiTheme="minorHAnsi" w:hAnsiTheme="minorHAnsi" w:cstheme="minorHAnsi"/>
        </w:rPr>
      </w:pPr>
    </w:p>
    <w:p w14:paraId="02CD2446" w14:textId="490B3CFA" w:rsidR="00417A83" w:rsidRPr="0073020D" w:rsidRDefault="00417A83" w:rsidP="00D465EB">
      <w:pPr>
        <w:pStyle w:val="Odsekzoznamu"/>
        <w:numPr>
          <w:ilvl w:val="0"/>
          <w:numId w:val="1"/>
        </w:numPr>
        <w:tabs>
          <w:tab w:val="left" w:pos="426"/>
        </w:tabs>
        <w:ind w:left="0" w:firstLine="0"/>
        <w:jc w:val="both"/>
        <w:rPr>
          <w:rFonts w:asciiTheme="minorHAnsi" w:hAnsiTheme="minorHAnsi" w:cstheme="minorHAnsi"/>
        </w:rPr>
      </w:pPr>
      <w:r w:rsidRPr="00302954">
        <w:rPr>
          <w:rFonts w:asciiTheme="minorHAnsi" w:hAnsiTheme="minorHAnsi" w:cstheme="minorHAnsi"/>
        </w:rPr>
        <w:t>Vykonanie diela definovaného v č</w:t>
      </w:r>
      <w:r w:rsidR="00991A73" w:rsidRPr="00302954">
        <w:rPr>
          <w:rFonts w:asciiTheme="minorHAnsi" w:hAnsiTheme="minorHAnsi" w:cstheme="minorHAnsi"/>
        </w:rPr>
        <w:t>l</w:t>
      </w:r>
      <w:r w:rsidRPr="00302954">
        <w:rPr>
          <w:rFonts w:asciiTheme="minorHAnsi" w:hAnsiTheme="minorHAnsi" w:cstheme="minorHAnsi"/>
        </w:rPr>
        <w:t>. III</w:t>
      </w:r>
      <w:r w:rsidR="00302954" w:rsidRPr="00302954">
        <w:rPr>
          <w:rFonts w:asciiTheme="minorHAnsi" w:hAnsiTheme="minorHAnsi" w:cstheme="minorHAnsi"/>
        </w:rPr>
        <w:t xml:space="preserve"> </w:t>
      </w:r>
      <w:r w:rsidR="00032642">
        <w:rPr>
          <w:rFonts w:asciiTheme="minorHAnsi" w:hAnsiTheme="minorHAnsi" w:cstheme="minorHAnsi"/>
        </w:rPr>
        <w:t>tejto</w:t>
      </w:r>
      <w:r w:rsidRPr="00302954">
        <w:rPr>
          <w:rFonts w:asciiTheme="minorHAnsi" w:hAnsiTheme="minorHAnsi" w:cstheme="minorHAnsi"/>
        </w:rPr>
        <w:t xml:space="preserve"> Zmluvy bude spolufinancované z príspevku, ktorého podmienky čerpania sú uprave</w:t>
      </w:r>
      <w:r w:rsidR="00F837A0" w:rsidRPr="00302954">
        <w:rPr>
          <w:rFonts w:asciiTheme="minorHAnsi" w:hAnsiTheme="minorHAnsi" w:cstheme="minorHAnsi"/>
        </w:rPr>
        <w:t>né</w:t>
      </w:r>
      <w:r w:rsidRPr="00302954">
        <w:rPr>
          <w:rFonts w:asciiTheme="minorHAnsi" w:hAnsiTheme="minorHAnsi" w:cstheme="minorHAnsi"/>
        </w:rPr>
        <w:t xml:space="preserve"> v Zmluve o PPM. </w:t>
      </w:r>
      <w:r>
        <w:rPr>
          <w:rFonts w:asciiTheme="minorHAnsi" w:hAnsiTheme="minorHAnsi" w:cstheme="minorHAnsi"/>
        </w:rPr>
        <w:t>Z</w:t>
      </w:r>
      <w:r w:rsidR="000D5A99">
        <w:rPr>
          <w:rFonts w:asciiTheme="minorHAnsi" w:hAnsiTheme="minorHAnsi" w:cstheme="minorHAnsi"/>
        </w:rPr>
        <w:t>hotoviteľ</w:t>
      </w:r>
      <w:r w:rsidR="00302954">
        <w:rPr>
          <w:rFonts w:asciiTheme="minorHAnsi" w:hAnsiTheme="minorHAnsi" w:cstheme="minorHAnsi"/>
        </w:rPr>
        <w:t xml:space="preserve"> </w:t>
      </w:r>
      <w:r>
        <w:rPr>
          <w:rFonts w:asciiTheme="minorHAnsi" w:hAnsiTheme="minorHAnsi" w:cstheme="minorHAnsi"/>
        </w:rPr>
        <w:t>ber</w:t>
      </w:r>
      <w:r w:rsidR="00640A43">
        <w:rPr>
          <w:rFonts w:asciiTheme="minorHAnsi" w:hAnsiTheme="minorHAnsi" w:cstheme="minorHAnsi"/>
        </w:rPr>
        <w:t>ie</w:t>
      </w:r>
      <w:r>
        <w:rPr>
          <w:rFonts w:asciiTheme="minorHAnsi" w:hAnsiTheme="minorHAnsi" w:cstheme="minorHAnsi"/>
        </w:rPr>
        <w:t xml:space="preserve"> na vedomie</w:t>
      </w:r>
      <w:r w:rsidR="00640A43">
        <w:rPr>
          <w:rFonts w:asciiTheme="minorHAnsi" w:hAnsiTheme="minorHAnsi" w:cstheme="minorHAnsi"/>
        </w:rPr>
        <w:t xml:space="preserve"> a súhlasí</w:t>
      </w:r>
      <w:r>
        <w:rPr>
          <w:rFonts w:asciiTheme="minorHAnsi" w:hAnsiTheme="minorHAnsi" w:cstheme="minorHAnsi"/>
        </w:rPr>
        <w:t xml:space="preserve">, že cena za dielo bude hradená z prostriedkov poskytnutých </w:t>
      </w:r>
      <w:r w:rsidR="00264172">
        <w:rPr>
          <w:rFonts w:asciiTheme="minorHAnsi" w:hAnsiTheme="minorHAnsi" w:cstheme="minorHAnsi"/>
        </w:rPr>
        <w:t>objednávateľovi na základe Zmluvy o</w:t>
      </w:r>
      <w:r w:rsidR="00302954">
        <w:rPr>
          <w:rFonts w:asciiTheme="minorHAnsi" w:hAnsiTheme="minorHAnsi" w:cstheme="minorHAnsi"/>
        </w:rPr>
        <w:t> </w:t>
      </w:r>
      <w:r w:rsidR="00264172">
        <w:rPr>
          <w:rFonts w:asciiTheme="minorHAnsi" w:hAnsiTheme="minorHAnsi" w:cstheme="minorHAnsi"/>
        </w:rPr>
        <w:t>PPM</w:t>
      </w:r>
      <w:r w:rsidR="00302954">
        <w:rPr>
          <w:rFonts w:asciiTheme="minorHAnsi" w:hAnsiTheme="minorHAnsi" w:cstheme="minorHAnsi"/>
        </w:rPr>
        <w:t>,</w:t>
      </w:r>
      <w:r w:rsidR="00937A31">
        <w:rPr>
          <w:rFonts w:asciiTheme="minorHAnsi" w:hAnsiTheme="minorHAnsi" w:cstheme="minorHAnsi"/>
        </w:rPr>
        <w:t xml:space="preserve"> </w:t>
      </w:r>
      <w:r w:rsidR="00640A43">
        <w:rPr>
          <w:rFonts w:asciiTheme="minorHAnsi" w:hAnsiTheme="minorHAnsi" w:cstheme="minorHAnsi"/>
        </w:rPr>
        <w:t xml:space="preserve">a preto bude </w:t>
      </w:r>
      <w:r w:rsidR="00937A31">
        <w:rPr>
          <w:rFonts w:asciiTheme="minorHAnsi" w:hAnsiTheme="minorHAnsi" w:cstheme="minorHAnsi"/>
        </w:rPr>
        <w:t xml:space="preserve">zhotoviteľovi </w:t>
      </w:r>
      <w:r w:rsidR="00640A43">
        <w:rPr>
          <w:rFonts w:asciiTheme="minorHAnsi" w:hAnsiTheme="minorHAnsi" w:cstheme="minorHAnsi"/>
        </w:rPr>
        <w:t>uhradená</w:t>
      </w:r>
      <w:r w:rsidR="00302954">
        <w:rPr>
          <w:rFonts w:asciiTheme="minorHAnsi" w:hAnsiTheme="minorHAnsi" w:cstheme="minorHAnsi"/>
        </w:rPr>
        <w:t xml:space="preserve"> </w:t>
      </w:r>
      <w:r w:rsidR="00937A31">
        <w:rPr>
          <w:rFonts w:asciiTheme="minorHAnsi" w:hAnsiTheme="minorHAnsi" w:cstheme="minorHAnsi"/>
        </w:rPr>
        <w:t>až po pripísaní príspevku na účet objednávateľa.</w:t>
      </w:r>
    </w:p>
    <w:p w14:paraId="18DD2630" w14:textId="77777777" w:rsidR="0073020D" w:rsidRDefault="0073020D" w:rsidP="002947AB">
      <w:pPr>
        <w:pStyle w:val="Odsekzoznamu"/>
        <w:shd w:val="clear" w:color="auto" w:fill="FFFFFF" w:themeFill="background1"/>
        <w:autoSpaceDE w:val="0"/>
        <w:autoSpaceDN w:val="0"/>
        <w:adjustRightInd w:val="0"/>
        <w:ind w:left="0"/>
        <w:contextualSpacing/>
        <w:jc w:val="both"/>
        <w:rPr>
          <w:rFonts w:asciiTheme="minorHAnsi" w:hAnsiTheme="minorHAnsi" w:cstheme="minorHAnsi"/>
          <w:highlight w:val="yellow"/>
        </w:rPr>
      </w:pPr>
    </w:p>
    <w:p w14:paraId="770EBD7A" w14:textId="2571CCFD" w:rsidR="0073020D" w:rsidRDefault="0073020D" w:rsidP="002947AB">
      <w:pPr>
        <w:spacing w:after="0" w:line="240" w:lineRule="auto"/>
        <w:jc w:val="center"/>
        <w:rPr>
          <w:rFonts w:cstheme="minorHAnsi"/>
          <w:b/>
        </w:rPr>
      </w:pPr>
      <w:r>
        <w:rPr>
          <w:rFonts w:cstheme="minorHAnsi"/>
          <w:b/>
        </w:rPr>
        <w:t>Čl. I</w:t>
      </w:r>
    </w:p>
    <w:p w14:paraId="0B87DA73" w14:textId="77777777" w:rsidR="0073020D" w:rsidRDefault="0073020D" w:rsidP="002947AB">
      <w:pPr>
        <w:spacing w:after="0" w:line="240" w:lineRule="auto"/>
        <w:jc w:val="center"/>
        <w:rPr>
          <w:rFonts w:cstheme="minorHAnsi"/>
          <w:b/>
        </w:rPr>
      </w:pPr>
      <w:r>
        <w:rPr>
          <w:rFonts w:cstheme="minorHAnsi"/>
          <w:b/>
        </w:rPr>
        <w:t>Úvodné ustanovenia</w:t>
      </w:r>
    </w:p>
    <w:p w14:paraId="574B94BC" w14:textId="19090C14" w:rsidR="009429CA" w:rsidRDefault="003763B5" w:rsidP="00732205">
      <w:pPr>
        <w:pStyle w:val="Odsekzoznamu"/>
        <w:numPr>
          <w:ilvl w:val="0"/>
          <w:numId w:val="45"/>
        </w:numPr>
        <w:tabs>
          <w:tab w:val="left" w:pos="426"/>
        </w:tabs>
        <w:spacing w:after="240"/>
        <w:ind w:left="0" w:firstLine="0"/>
        <w:contextualSpacing/>
        <w:jc w:val="both"/>
        <w:rPr>
          <w:rFonts w:asciiTheme="minorHAnsi" w:hAnsiTheme="minorHAnsi" w:cstheme="minorHAnsi"/>
          <w:b/>
        </w:rPr>
      </w:pPr>
      <w:r w:rsidRPr="00302954">
        <w:rPr>
          <w:rFonts w:asciiTheme="minorHAnsi" w:hAnsiTheme="minorHAnsi" w:cstheme="minorHAnsi"/>
        </w:rPr>
        <w:t xml:space="preserve">Objednávateľ je </w:t>
      </w:r>
      <w:r w:rsidR="009429CA">
        <w:rPr>
          <w:rFonts w:asciiTheme="minorHAnsi" w:hAnsiTheme="minorHAnsi" w:cstheme="minorHAnsi"/>
        </w:rPr>
        <w:t>správcom</w:t>
      </w:r>
      <w:r w:rsidRPr="00302954">
        <w:rPr>
          <w:rFonts w:asciiTheme="minorHAnsi" w:hAnsiTheme="minorHAnsi" w:cstheme="minorHAnsi"/>
        </w:rPr>
        <w:t xml:space="preserve"> nehnuteľností, v ktorých, resp. na ktorých bude zhotoviteľ realizovať dielo v</w:t>
      </w:r>
      <w:r w:rsidR="006B6789" w:rsidRPr="00302954">
        <w:rPr>
          <w:rFonts w:asciiTheme="minorHAnsi" w:hAnsiTheme="minorHAnsi" w:cstheme="minorHAnsi"/>
        </w:rPr>
        <w:t xml:space="preserve"> zmysle</w:t>
      </w:r>
      <w:r w:rsidRPr="00302954">
        <w:rPr>
          <w:rFonts w:asciiTheme="minorHAnsi" w:hAnsiTheme="minorHAnsi" w:cstheme="minorHAnsi"/>
        </w:rPr>
        <w:t xml:space="preserve"> čl. III Zmluvy.</w:t>
      </w:r>
      <w:r w:rsidR="009429CA">
        <w:rPr>
          <w:rFonts w:asciiTheme="minorHAnsi" w:hAnsiTheme="minorHAnsi" w:cstheme="minorHAnsi"/>
        </w:rPr>
        <w:t xml:space="preserve"> Výlučným vlastníkom nehnuteľností podľa predchádzajúcej vety je Banskobystrický samosprávny kraj, Nám. SNP 23, 974 01 Banská Bystrica, IČO: 37828100 - ako zriaďovateľ objednávateľa.</w:t>
      </w:r>
    </w:p>
    <w:p w14:paraId="7ACC5BC9" w14:textId="77777777" w:rsidR="00B26568" w:rsidRPr="00897781" w:rsidRDefault="00B26568" w:rsidP="00732205">
      <w:pPr>
        <w:pStyle w:val="Odsekzoznamu"/>
        <w:tabs>
          <w:tab w:val="left" w:pos="0"/>
          <w:tab w:val="left" w:pos="426"/>
        </w:tabs>
        <w:spacing w:after="240"/>
        <w:ind w:left="0"/>
        <w:contextualSpacing/>
        <w:jc w:val="both"/>
        <w:rPr>
          <w:rFonts w:asciiTheme="minorHAnsi" w:hAnsiTheme="minorHAnsi" w:cstheme="minorHAnsi"/>
        </w:rPr>
      </w:pPr>
    </w:p>
    <w:p w14:paraId="09EEC18D" w14:textId="4D21BD0A" w:rsidR="00302954" w:rsidRDefault="001E66FD" w:rsidP="00732205">
      <w:pPr>
        <w:pStyle w:val="Odsekzoznamu"/>
        <w:numPr>
          <w:ilvl w:val="0"/>
          <w:numId w:val="45"/>
        </w:numPr>
        <w:tabs>
          <w:tab w:val="left" w:pos="0"/>
          <w:tab w:val="left" w:pos="426"/>
        </w:tabs>
        <w:spacing w:after="240"/>
        <w:ind w:left="0" w:firstLine="0"/>
        <w:contextualSpacing/>
        <w:jc w:val="both"/>
        <w:rPr>
          <w:rFonts w:asciiTheme="minorHAnsi" w:hAnsiTheme="minorHAnsi" w:cstheme="minorHAnsi"/>
        </w:rPr>
      </w:pPr>
      <w:r w:rsidRPr="00302954">
        <w:rPr>
          <w:rFonts w:asciiTheme="minorHAnsi" w:hAnsiTheme="minorHAnsi" w:cstheme="minorHAnsi"/>
        </w:rPr>
        <w:t>Zhotoviteľ vyhlasuje, že je</w:t>
      </w:r>
      <w:r w:rsidR="00F16DEF">
        <w:rPr>
          <w:rFonts w:asciiTheme="minorHAnsi" w:hAnsiTheme="minorHAnsi" w:cstheme="minorHAnsi"/>
        </w:rPr>
        <w:t xml:space="preserve"> </w:t>
      </w:r>
      <w:r w:rsidR="009429CA">
        <w:rPr>
          <w:rFonts w:asciiTheme="minorHAnsi" w:hAnsiTheme="minorHAnsi" w:cstheme="minorHAnsi"/>
        </w:rPr>
        <w:t>obchodnou spoločnosťou</w:t>
      </w:r>
      <w:r w:rsidRPr="00302954">
        <w:rPr>
          <w:rFonts w:asciiTheme="minorHAnsi" w:hAnsiTheme="minorHAnsi" w:cstheme="minorHAnsi"/>
        </w:rPr>
        <w:t xml:space="preserve"> s právnou subjektivitou, ktor</w:t>
      </w:r>
      <w:r w:rsidR="009429CA">
        <w:rPr>
          <w:rFonts w:asciiTheme="minorHAnsi" w:hAnsiTheme="minorHAnsi" w:cstheme="minorHAnsi"/>
        </w:rPr>
        <w:t>ej</w:t>
      </w:r>
      <w:r w:rsidRPr="00302954">
        <w:rPr>
          <w:rFonts w:asciiTheme="minorHAnsi" w:hAnsiTheme="minorHAnsi" w:cstheme="minorHAnsi"/>
        </w:rPr>
        <w:t xml:space="preserve"> predmetom podnikania je stavebná činnosť v</w:t>
      </w:r>
      <w:r w:rsidR="00E4631E">
        <w:rPr>
          <w:rFonts w:asciiTheme="minorHAnsi" w:hAnsiTheme="minorHAnsi" w:cstheme="minorHAnsi"/>
        </w:rPr>
        <w:t> </w:t>
      </w:r>
      <w:r w:rsidRPr="00302954">
        <w:rPr>
          <w:rFonts w:asciiTheme="minorHAnsi" w:hAnsiTheme="minorHAnsi" w:cstheme="minorHAnsi"/>
        </w:rPr>
        <w:t>rozsahu požadovanom súťažnými podmienkami verejného obstarávania, teda spĺňa podmienku odbornej spôsobilosti po materiálnej, technickej, technologickej i</w:t>
      </w:r>
      <w:r w:rsidR="00E4631E">
        <w:rPr>
          <w:rFonts w:asciiTheme="minorHAnsi" w:hAnsiTheme="minorHAnsi" w:cstheme="minorHAnsi"/>
        </w:rPr>
        <w:t> </w:t>
      </w:r>
      <w:r w:rsidRPr="00302954">
        <w:rPr>
          <w:rFonts w:asciiTheme="minorHAnsi" w:hAnsiTheme="minorHAnsi" w:cstheme="minorHAnsi"/>
        </w:rPr>
        <w:t xml:space="preserve">personálnej stránke, </w:t>
      </w:r>
      <w:r w:rsidR="00B55892" w:rsidRPr="00302954">
        <w:rPr>
          <w:rFonts w:asciiTheme="minorHAnsi" w:hAnsiTheme="minorHAnsi" w:cstheme="minorHAnsi"/>
        </w:rPr>
        <w:t xml:space="preserve">potrebnej </w:t>
      </w:r>
      <w:r w:rsidRPr="00302954">
        <w:rPr>
          <w:rFonts w:asciiTheme="minorHAnsi" w:hAnsiTheme="minorHAnsi" w:cstheme="minorHAnsi"/>
        </w:rPr>
        <w:t>na vykonanie diela v</w:t>
      </w:r>
      <w:r w:rsidR="00E4631E">
        <w:rPr>
          <w:rFonts w:asciiTheme="minorHAnsi" w:hAnsiTheme="minorHAnsi" w:cstheme="minorHAnsi"/>
        </w:rPr>
        <w:t> </w:t>
      </w:r>
      <w:r w:rsidRPr="00302954">
        <w:rPr>
          <w:rFonts w:asciiTheme="minorHAnsi" w:hAnsiTheme="minorHAnsi" w:cstheme="minorHAnsi"/>
        </w:rPr>
        <w:t>zmysle Zmluvy a</w:t>
      </w:r>
      <w:r w:rsidR="00E4631E">
        <w:rPr>
          <w:rFonts w:asciiTheme="minorHAnsi" w:hAnsiTheme="minorHAnsi" w:cstheme="minorHAnsi"/>
        </w:rPr>
        <w:t> </w:t>
      </w:r>
      <w:r w:rsidRPr="00302954">
        <w:rPr>
          <w:rFonts w:asciiTheme="minorHAnsi" w:hAnsiTheme="minorHAnsi" w:cstheme="minorHAnsi"/>
        </w:rPr>
        <w:t>všeobecne záväzných právnych predpisov a</w:t>
      </w:r>
      <w:r w:rsidR="00E4631E">
        <w:rPr>
          <w:rFonts w:asciiTheme="minorHAnsi" w:hAnsiTheme="minorHAnsi" w:cstheme="minorHAnsi"/>
        </w:rPr>
        <w:t> </w:t>
      </w:r>
      <w:r w:rsidRPr="00302954">
        <w:rPr>
          <w:rFonts w:asciiTheme="minorHAnsi" w:hAnsiTheme="minorHAnsi" w:cstheme="minorHAnsi"/>
        </w:rPr>
        <w:t>technických noriem Slovenskej republiky a</w:t>
      </w:r>
      <w:r w:rsidR="00E4631E">
        <w:rPr>
          <w:rFonts w:asciiTheme="minorHAnsi" w:hAnsiTheme="minorHAnsi" w:cstheme="minorHAnsi"/>
        </w:rPr>
        <w:t> </w:t>
      </w:r>
      <w:r w:rsidRPr="00302954">
        <w:rPr>
          <w:rFonts w:asciiTheme="minorHAnsi" w:hAnsiTheme="minorHAnsi" w:cstheme="minorHAnsi"/>
        </w:rPr>
        <w:t>Európskej únie.</w:t>
      </w:r>
    </w:p>
    <w:p w14:paraId="20B2DEDA" w14:textId="77777777" w:rsidR="00732205" w:rsidRDefault="00732205" w:rsidP="00732205">
      <w:pPr>
        <w:pStyle w:val="Odsekzoznamu"/>
        <w:tabs>
          <w:tab w:val="left" w:pos="0"/>
          <w:tab w:val="left" w:pos="426"/>
        </w:tabs>
        <w:spacing w:after="240"/>
        <w:ind w:left="0"/>
        <w:contextualSpacing/>
        <w:jc w:val="both"/>
        <w:rPr>
          <w:rFonts w:asciiTheme="minorHAnsi" w:hAnsiTheme="minorHAnsi" w:cstheme="minorHAnsi"/>
        </w:rPr>
      </w:pPr>
    </w:p>
    <w:p w14:paraId="538D5D96" w14:textId="111BFFAF" w:rsidR="00732205" w:rsidRDefault="00732205" w:rsidP="00732205">
      <w:pPr>
        <w:pStyle w:val="Odsekzoznamu"/>
        <w:numPr>
          <w:ilvl w:val="0"/>
          <w:numId w:val="45"/>
        </w:numPr>
        <w:tabs>
          <w:tab w:val="left" w:pos="426"/>
        </w:tabs>
        <w:ind w:left="0" w:firstLine="0"/>
        <w:contextualSpacing/>
        <w:jc w:val="both"/>
        <w:rPr>
          <w:rFonts w:asciiTheme="minorHAnsi" w:hAnsiTheme="minorHAnsi" w:cstheme="minorHAnsi"/>
        </w:rPr>
      </w:pPr>
      <w:r>
        <w:rPr>
          <w:rFonts w:asciiTheme="minorHAnsi" w:hAnsiTheme="minorHAnsi" w:cstheme="minorHAnsi"/>
        </w:rPr>
        <w:t>Zhotoviteľ je povinný pri plnení predmetu Zmluvy dodržiavať všetky platné všeobecne záväzné právne predpisy a technické normy Slovenskej republiky a Európskej únie vzťahujúce sa na vykonanie diela, a to najmä/nie však výlučne predpisy a normy v platnom znení vymenované v Zmluve.</w:t>
      </w:r>
    </w:p>
    <w:p w14:paraId="19B07F22" w14:textId="77777777" w:rsidR="00732205" w:rsidRPr="00732205" w:rsidRDefault="00732205" w:rsidP="00732205">
      <w:pPr>
        <w:pStyle w:val="Odsekzoznamu"/>
        <w:tabs>
          <w:tab w:val="left" w:pos="426"/>
        </w:tabs>
        <w:ind w:left="0"/>
        <w:contextualSpacing/>
        <w:jc w:val="both"/>
        <w:rPr>
          <w:rFonts w:asciiTheme="minorHAnsi" w:hAnsiTheme="minorHAnsi" w:cstheme="minorHAnsi"/>
        </w:rPr>
      </w:pPr>
    </w:p>
    <w:p w14:paraId="3178AFF3" w14:textId="41FA9439" w:rsidR="001E66FD" w:rsidRDefault="001E66FD" w:rsidP="00732205">
      <w:pPr>
        <w:pStyle w:val="Odsekzoznamu"/>
        <w:numPr>
          <w:ilvl w:val="0"/>
          <w:numId w:val="45"/>
        </w:numPr>
        <w:tabs>
          <w:tab w:val="left" w:pos="0"/>
          <w:tab w:val="left" w:pos="426"/>
        </w:tabs>
        <w:spacing w:after="240"/>
        <w:ind w:left="0" w:firstLine="0"/>
        <w:contextualSpacing/>
        <w:jc w:val="both"/>
        <w:rPr>
          <w:rFonts w:asciiTheme="minorHAnsi" w:hAnsiTheme="minorHAnsi" w:cstheme="minorHAnsi"/>
        </w:rPr>
      </w:pPr>
      <w:r w:rsidRPr="007E632E">
        <w:rPr>
          <w:rFonts w:asciiTheme="minorHAnsi" w:hAnsiTheme="minorHAnsi" w:cstheme="minorHAnsi"/>
        </w:rPr>
        <w:t xml:space="preserve">Zhotoviteľ vyhlasuje, že pred uzavretím </w:t>
      </w:r>
      <w:r w:rsidR="00AF66CA" w:rsidRPr="007E632E">
        <w:rPr>
          <w:rFonts w:asciiTheme="minorHAnsi" w:hAnsiTheme="minorHAnsi" w:cstheme="minorHAnsi"/>
        </w:rPr>
        <w:t>Z</w:t>
      </w:r>
      <w:r w:rsidRPr="007E632E">
        <w:rPr>
          <w:rFonts w:asciiTheme="minorHAnsi" w:hAnsiTheme="minorHAnsi" w:cstheme="minorHAnsi"/>
        </w:rPr>
        <w:t>mluvy dostatočne zvážil a</w:t>
      </w:r>
      <w:r w:rsidR="00E4631E">
        <w:rPr>
          <w:rFonts w:asciiTheme="minorHAnsi" w:hAnsiTheme="minorHAnsi" w:cstheme="minorHAnsi"/>
        </w:rPr>
        <w:t> </w:t>
      </w:r>
      <w:r w:rsidRPr="007E632E">
        <w:rPr>
          <w:rFonts w:asciiTheme="minorHAnsi" w:hAnsiTheme="minorHAnsi" w:cstheme="minorHAnsi"/>
        </w:rPr>
        <w:t>s</w:t>
      </w:r>
      <w:r w:rsidR="00E4631E">
        <w:rPr>
          <w:rFonts w:asciiTheme="minorHAnsi" w:hAnsiTheme="minorHAnsi" w:cstheme="minorHAnsi"/>
        </w:rPr>
        <w:t> </w:t>
      </w:r>
      <w:r w:rsidRPr="007E632E">
        <w:rPr>
          <w:rFonts w:asciiTheme="minorHAnsi" w:hAnsiTheme="minorHAnsi" w:cstheme="minorHAnsi"/>
        </w:rPr>
        <w:t>vynaložením odbornej starostlivosti a</w:t>
      </w:r>
      <w:r w:rsidR="00E4631E">
        <w:rPr>
          <w:rFonts w:asciiTheme="minorHAnsi" w:hAnsiTheme="minorHAnsi" w:cstheme="minorHAnsi"/>
        </w:rPr>
        <w:t> </w:t>
      </w:r>
      <w:r w:rsidRPr="007E632E">
        <w:rPr>
          <w:rFonts w:asciiTheme="minorHAnsi" w:hAnsiTheme="minorHAnsi" w:cstheme="minorHAnsi"/>
        </w:rPr>
        <w:t>všetkého úsilia posúdil prichádzajúce riziká spojené s</w:t>
      </w:r>
      <w:r w:rsidR="00E4631E">
        <w:rPr>
          <w:rFonts w:asciiTheme="minorHAnsi" w:hAnsiTheme="minorHAnsi" w:cstheme="minorHAnsi"/>
        </w:rPr>
        <w:t> </w:t>
      </w:r>
      <w:r w:rsidRPr="007E632E">
        <w:rPr>
          <w:rFonts w:asciiTheme="minorHAnsi" w:hAnsiTheme="minorHAnsi" w:cstheme="minorHAnsi"/>
        </w:rPr>
        <w:t>realizáciou diela</w:t>
      </w:r>
      <w:r w:rsidR="00156C80" w:rsidRPr="007E632E">
        <w:rPr>
          <w:rFonts w:asciiTheme="minorHAnsi" w:hAnsiTheme="minorHAnsi" w:cstheme="minorHAnsi"/>
        </w:rPr>
        <w:t xml:space="preserve"> podľa tejto Zmluvy</w:t>
      </w:r>
      <w:r w:rsidRPr="007E632E">
        <w:rPr>
          <w:rFonts w:asciiTheme="minorHAnsi" w:hAnsiTheme="minorHAnsi" w:cstheme="minorHAnsi"/>
        </w:rPr>
        <w:t>, v</w:t>
      </w:r>
      <w:r w:rsidR="00E4631E">
        <w:rPr>
          <w:rFonts w:asciiTheme="minorHAnsi" w:hAnsiTheme="minorHAnsi" w:cstheme="minorHAnsi"/>
        </w:rPr>
        <w:t> </w:t>
      </w:r>
      <w:r w:rsidRPr="007E632E">
        <w:rPr>
          <w:rFonts w:asciiTheme="minorHAnsi" w:hAnsiTheme="minorHAnsi" w:cstheme="minorHAnsi"/>
        </w:rPr>
        <w:t>cenovej ponuke vzal do úvahy rozsah materiálov, prác</w:t>
      </w:r>
      <w:r w:rsidR="001B2514" w:rsidRPr="007E632E">
        <w:rPr>
          <w:rFonts w:asciiTheme="minorHAnsi" w:hAnsiTheme="minorHAnsi" w:cstheme="minorHAnsi"/>
        </w:rPr>
        <w:t xml:space="preserve"> aj</w:t>
      </w:r>
      <w:r w:rsidRPr="007E632E">
        <w:rPr>
          <w:rFonts w:asciiTheme="minorHAnsi" w:hAnsiTheme="minorHAnsi" w:cstheme="minorHAnsi"/>
        </w:rPr>
        <w:t xml:space="preserve"> služieb potrebných na dokončenie diela ako celku a</w:t>
      </w:r>
      <w:r w:rsidR="00E4631E">
        <w:rPr>
          <w:rFonts w:asciiTheme="minorHAnsi" w:hAnsiTheme="minorHAnsi" w:cstheme="minorHAnsi"/>
        </w:rPr>
        <w:t> </w:t>
      </w:r>
      <w:r w:rsidRPr="007E632E">
        <w:rPr>
          <w:rFonts w:asciiTheme="minorHAnsi" w:hAnsiTheme="minorHAnsi" w:cstheme="minorHAnsi"/>
        </w:rPr>
        <w:t>nákladov na takéto materiály, práce a</w:t>
      </w:r>
      <w:r w:rsidR="00E4631E">
        <w:rPr>
          <w:rFonts w:asciiTheme="minorHAnsi" w:hAnsiTheme="minorHAnsi" w:cstheme="minorHAnsi"/>
        </w:rPr>
        <w:t> </w:t>
      </w:r>
      <w:r w:rsidRPr="007E632E">
        <w:rPr>
          <w:rFonts w:asciiTheme="minorHAnsi" w:hAnsiTheme="minorHAnsi" w:cstheme="minorHAnsi"/>
        </w:rPr>
        <w:t>služby (najmä materiály, transport, energie, náklady na zariadenia a</w:t>
      </w:r>
      <w:r w:rsidR="00E4631E">
        <w:rPr>
          <w:rFonts w:asciiTheme="minorHAnsi" w:hAnsiTheme="minorHAnsi" w:cstheme="minorHAnsi"/>
        </w:rPr>
        <w:t> </w:t>
      </w:r>
      <w:r w:rsidRPr="007E632E">
        <w:rPr>
          <w:rFonts w:asciiTheme="minorHAnsi" w:hAnsiTheme="minorHAnsi" w:cstheme="minorHAnsi"/>
        </w:rPr>
        <w:t>stroje, cestovné náklady, údržba prístupových ciest, náklady na odstránenie odpadov, náklady na pracovníkov, odborne spôsobilé osoby, profesne špecializované osoby, náklady na bankovú záruku, náklady na všetky bezpečnostné opatrenia do doby prevzatia dokončeného diela objednávateľom, ako aj všetky ostatné náklady súvisiace s</w:t>
      </w:r>
      <w:r w:rsidR="00E4631E">
        <w:rPr>
          <w:rFonts w:asciiTheme="minorHAnsi" w:hAnsiTheme="minorHAnsi" w:cstheme="minorHAnsi"/>
        </w:rPr>
        <w:t> </w:t>
      </w:r>
      <w:r w:rsidRPr="007E632E">
        <w:rPr>
          <w:rFonts w:asciiTheme="minorHAnsi" w:hAnsiTheme="minorHAnsi" w:cstheme="minorHAnsi"/>
        </w:rPr>
        <w:t>realizáciou diela)</w:t>
      </w:r>
      <w:r w:rsidR="00AF66CA" w:rsidRPr="007E632E">
        <w:rPr>
          <w:rFonts w:asciiTheme="minorHAnsi" w:hAnsiTheme="minorHAnsi" w:cstheme="minorHAnsi"/>
        </w:rPr>
        <w:t>, ako aj ďalšie náklady vynaložené na plnenie povinností podľa tejto Zmluvy</w:t>
      </w:r>
      <w:r w:rsidRPr="007E632E">
        <w:rPr>
          <w:rFonts w:asciiTheme="minorHAnsi" w:hAnsiTheme="minorHAnsi" w:cstheme="minorHAnsi"/>
        </w:rPr>
        <w:t xml:space="preserve"> a</w:t>
      </w:r>
      <w:r w:rsidR="00E4631E">
        <w:rPr>
          <w:rFonts w:asciiTheme="minorHAnsi" w:hAnsiTheme="minorHAnsi" w:cstheme="minorHAnsi"/>
        </w:rPr>
        <w:t> </w:t>
      </w:r>
      <w:r w:rsidRPr="007E632E">
        <w:rPr>
          <w:rFonts w:asciiTheme="minorHAnsi" w:hAnsiTheme="minorHAnsi" w:cstheme="minorHAnsi"/>
        </w:rPr>
        <w:t>tieto zahrnul do ceny</w:t>
      </w:r>
      <w:r w:rsidR="00AF66CA" w:rsidRPr="007E632E">
        <w:rPr>
          <w:rFonts w:asciiTheme="minorHAnsi" w:hAnsiTheme="minorHAnsi" w:cstheme="minorHAnsi"/>
        </w:rPr>
        <w:t xml:space="preserve"> za</w:t>
      </w:r>
      <w:r w:rsidRPr="007E632E">
        <w:rPr>
          <w:rFonts w:asciiTheme="minorHAnsi" w:hAnsiTheme="minorHAnsi" w:cstheme="minorHAnsi"/>
        </w:rPr>
        <w:t xml:space="preserve"> diel</w:t>
      </w:r>
      <w:r w:rsidR="00AF66CA" w:rsidRPr="007E632E">
        <w:rPr>
          <w:rFonts w:asciiTheme="minorHAnsi" w:hAnsiTheme="minorHAnsi" w:cstheme="minorHAnsi"/>
        </w:rPr>
        <w:t>o</w:t>
      </w:r>
      <w:r w:rsidRPr="007E632E">
        <w:rPr>
          <w:rFonts w:asciiTheme="minorHAnsi" w:hAnsiTheme="minorHAnsi" w:cstheme="minorHAnsi"/>
        </w:rPr>
        <w:t>.</w:t>
      </w:r>
    </w:p>
    <w:p w14:paraId="48426601" w14:textId="77777777" w:rsidR="00302954" w:rsidRPr="007E632E" w:rsidRDefault="00302954" w:rsidP="00732205">
      <w:pPr>
        <w:pStyle w:val="Odsekzoznamu"/>
        <w:tabs>
          <w:tab w:val="left" w:pos="0"/>
          <w:tab w:val="left" w:pos="426"/>
        </w:tabs>
        <w:spacing w:after="240"/>
        <w:ind w:left="0"/>
        <w:contextualSpacing/>
        <w:jc w:val="both"/>
        <w:rPr>
          <w:rFonts w:asciiTheme="minorHAnsi" w:hAnsiTheme="minorHAnsi" w:cstheme="minorHAnsi"/>
        </w:rPr>
      </w:pPr>
    </w:p>
    <w:p w14:paraId="1530CB9C" w14:textId="45152E9E" w:rsidR="00843968" w:rsidRPr="007B6B84" w:rsidRDefault="001E66FD" w:rsidP="00732205">
      <w:pPr>
        <w:pStyle w:val="Odsekzoznamu"/>
        <w:numPr>
          <w:ilvl w:val="0"/>
          <w:numId w:val="45"/>
        </w:numPr>
        <w:tabs>
          <w:tab w:val="left" w:pos="0"/>
          <w:tab w:val="left" w:pos="426"/>
        </w:tabs>
        <w:ind w:left="0" w:firstLine="0"/>
        <w:contextualSpacing/>
        <w:jc w:val="both"/>
        <w:rPr>
          <w:rFonts w:asciiTheme="minorHAnsi" w:hAnsiTheme="minorHAnsi" w:cstheme="minorHAnsi"/>
        </w:rPr>
      </w:pPr>
      <w:r w:rsidRPr="007B6B84">
        <w:rPr>
          <w:rFonts w:asciiTheme="minorHAnsi" w:hAnsiTheme="minorHAnsi" w:cstheme="minorHAnsi"/>
        </w:rPr>
        <w:t>Zhotoviteľ vyhlasuje</w:t>
      </w:r>
      <w:r w:rsidR="00E4631E" w:rsidRPr="007B6B84">
        <w:rPr>
          <w:rFonts w:asciiTheme="minorHAnsi" w:hAnsiTheme="minorHAnsi" w:cstheme="minorHAnsi"/>
        </w:rPr>
        <w:t> </w:t>
      </w:r>
      <w:r w:rsidRPr="007B6B84">
        <w:rPr>
          <w:rFonts w:asciiTheme="minorHAnsi" w:hAnsiTheme="minorHAnsi" w:cstheme="minorHAnsi"/>
        </w:rPr>
        <w:t>, že sa v</w:t>
      </w:r>
      <w:r w:rsidR="00E4631E" w:rsidRPr="007B6B84">
        <w:rPr>
          <w:rFonts w:asciiTheme="minorHAnsi" w:hAnsiTheme="minorHAnsi" w:cstheme="minorHAnsi"/>
        </w:rPr>
        <w:t> </w:t>
      </w:r>
      <w:r w:rsidRPr="007B6B84">
        <w:rPr>
          <w:rFonts w:asciiTheme="minorHAnsi" w:hAnsiTheme="minorHAnsi" w:cstheme="minorHAnsi"/>
        </w:rPr>
        <w:t>plnom rozsahu oboznámil s</w:t>
      </w:r>
      <w:r w:rsidR="00E4631E" w:rsidRPr="007B6B84">
        <w:rPr>
          <w:rFonts w:asciiTheme="minorHAnsi" w:hAnsiTheme="minorHAnsi" w:cstheme="minorHAnsi"/>
        </w:rPr>
        <w:t> </w:t>
      </w:r>
      <w:r w:rsidRPr="007B6B84">
        <w:rPr>
          <w:rFonts w:asciiTheme="minorHAnsi" w:hAnsiTheme="minorHAnsi" w:cstheme="minorHAnsi"/>
        </w:rPr>
        <w:t>rozsahom, s</w:t>
      </w:r>
      <w:r w:rsidR="00E4631E" w:rsidRPr="007B6B84">
        <w:rPr>
          <w:rFonts w:asciiTheme="minorHAnsi" w:hAnsiTheme="minorHAnsi" w:cstheme="minorHAnsi"/>
        </w:rPr>
        <w:t> </w:t>
      </w:r>
      <w:r w:rsidRPr="007B6B84">
        <w:rPr>
          <w:rFonts w:asciiTheme="minorHAnsi" w:hAnsiTheme="minorHAnsi" w:cstheme="minorHAnsi"/>
        </w:rPr>
        <w:t>povahou diela, charakterom prác a</w:t>
      </w:r>
      <w:r w:rsidR="00E4631E" w:rsidRPr="007B6B84">
        <w:rPr>
          <w:rFonts w:asciiTheme="minorHAnsi" w:hAnsiTheme="minorHAnsi" w:cstheme="minorHAnsi"/>
        </w:rPr>
        <w:t> </w:t>
      </w:r>
      <w:r w:rsidRPr="007B6B84">
        <w:rPr>
          <w:rFonts w:asciiTheme="minorHAnsi" w:hAnsiTheme="minorHAnsi" w:cstheme="minorHAnsi"/>
        </w:rPr>
        <w:t>s</w:t>
      </w:r>
      <w:r w:rsidR="00E4631E" w:rsidRPr="007B6B84">
        <w:rPr>
          <w:rFonts w:asciiTheme="minorHAnsi" w:hAnsiTheme="minorHAnsi" w:cstheme="minorHAnsi"/>
        </w:rPr>
        <w:t> </w:t>
      </w:r>
      <w:r w:rsidRPr="007B6B84">
        <w:rPr>
          <w:rFonts w:asciiTheme="minorHAnsi" w:hAnsiTheme="minorHAnsi" w:cstheme="minorHAnsi"/>
        </w:rPr>
        <w:t>účelom, ktorý má dielo po jeho riadnom vykonaní plniť, že sú mu známe technické, kvalitatívne a</w:t>
      </w:r>
      <w:r w:rsidR="00E4631E" w:rsidRPr="007B6B84">
        <w:rPr>
          <w:rFonts w:asciiTheme="minorHAnsi" w:hAnsiTheme="minorHAnsi" w:cstheme="minorHAnsi"/>
        </w:rPr>
        <w:t> </w:t>
      </w:r>
      <w:r w:rsidRPr="007B6B84">
        <w:rPr>
          <w:rFonts w:asciiTheme="minorHAnsi" w:hAnsiTheme="minorHAnsi" w:cstheme="minorHAnsi"/>
        </w:rPr>
        <w:t>všetky iné podmienky potrebné k</w:t>
      </w:r>
      <w:r w:rsidR="00E4631E" w:rsidRPr="007B6B84">
        <w:rPr>
          <w:rFonts w:asciiTheme="minorHAnsi" w:hAnsiTheme="minorHAnsi" w:cstheme="minorHAnsi"/>
        </w:rPr>
        <w:t> </w:t>
      </w:r>
      <w:r w:rsidRPr="007B6B84">
        <w:rPr>
          <w:rFonts w:asciiTheme="minorHAnsi" w:hAnsiTheme="minorHAnsi" w:cstheme="minorHAnsi"/>
        </w:rPr>
        <w:t>riadnemu vykonaniu diela a</w:t>
      </w:r>
      <w:r w:rsidR="00E4631E" w:rsidRPr="007B6B84">
        <w:rPr>
          <w:rFonts w:asciiTheme="minorHAnsi" w:hAnsiTheme="minorHAnsi" w:cstheme="minorHAnsi"/>
        </w:rPr>
        <w:t> </w:t>
      </w:r>
      <w:r w:rsidRPr="007B6B84">
        <w:rPr>
          <w:rFonts w:asciiTheme="minorHAnsi" w:hAnsiTheme="minorHAnsi" w:cstheme="minorHAnsi"/>
        </w:rPr>
        <w:t>disponuje takými kapacitami a</w:t>
      </w:r>
      <w:r w:rsidR="00E4631E" w:rsidRPr="007B6B84">
        <w:rPr>
          <w:rFonts w:asciiTheme="minorHAnsi" w:hAnsiTheme="minorHAnsi" w:cstheme="minorHAnsi"/>
        </w:rPr>
        <w:t> </w:t>
      </w:r>
      <w:r w:rsidRPr="007B6B84">
        <w:rPr>
          <w:rFonts w:asciiTheme="minorHAnsi" w:hAnsiTheme="minorHAnsi" w:cstheme="minorHAnsi"/>
        </w:rPr>
        <w:t>odbornými znalosťami, ktoré sú potrebné na kvalitné</w:t>
      </w:r>
      <w:r w:rsidR="00B96CA2" w:rsidRPr="007B6B84">
        <w:rPr>
          <w:rFonts w:asciiTheme="minorHAnsi" w:hAnsiTheme="minorHAnsi" w:cstheme="minorHAnsi"/>
        </w:rPr>
        <w:t>,</w:t>
      </w:r>
      <w:r w:rsidR="00E4631E" w:rsidRPr="007B6B84">
        <w:rPr>
          <w:rFonts w:asciiTheme="minorHAnsi" w:hAnsiTheme="minorHAnsi" w:cstheme="minorHAnsi"/>
        </w:rPr>
        <w:t> </w:t>
      </w:r>
      <w:r w:rsidRPr="007B6B84">
        <w:rPr>
          <w:rFonts w:asciiTheme="minorHAnsi" w:hAnsiTheme="minorHAnsi" w:cstheme="minorHAnsi"/>
        </w:rPr>
        <w:t xml:space="preserve">riadne </w:t>
      </w:r>
      <w:r w:rsidR="00E4631E" w:rsidRPr="007B6B84">
        <w:rPr>
          <w:rFonts w:asciiTheme="minorHAnsi" w:hAnsiTheme="minorHAnsi" w:cstheme="minorHAnsi"/>
        </w:rPr>
        <w:t xml:space="preserve">a včasné </w:t>
      </w:r>
      <w:r w:rsidRPr="007B6B84">
        <w:rPr>
          <w:rFonts w:asciiTheme="minorHAnsi" w:hAnsiTheme="minorHAnsi" w:cstheme="minorHAnsi"/>
        </w:rPr>
        <w:t xml:space="preserve">vykonanie diela.  </w:t>
      </w:r>
    </w:p>
    <w:p w14:paraId="0EFA2F43" w14:textId="18F7B1AF" w:rsidR="00B96CA2" w:rsidRDefault="00B96CA2" w:rsidP="00732205">
      <w:pPr>
        <w:pStyle w:val="Odsekzoznamu"/>
        <w:numPr>
          <w:ilvl w:val="0"/>
          <w:numId w:val="45"/>
        </w:numPr>
        <w:tabs>
          <w:tab w:val="left" w:pos="0"/>
          <w:tab w:val="left" w:pos="426"/>
        </w:tabs>
        <w:ind w:left="0" w:firstLine="0"/>
        <w:contextualSpacing/>
        <w:jc w:val="both"/>
        <w:rPr>
          <w:rFonts w:asciiTheme="minorHAnsi" w:hAnsiTheme="minorHAnsi" w:cstheme="minorHAnsi"/>
        </w:rPr>
      </w:pPr>
      <w:r w:rsidRPr="007E632E">
        <w:rPr>
          <w:rFonts w:asciiTheme="minorHAnsi" w:hAnsiTheme="minorHAnsi" w:cstheme="minorHAnsi"/>
        </w:rPr>
        <w:lastRenderedPageBreak/>
        <w:t>Zhotoviteľ berie na vedomie, že v</w:t>
      </w:r>
      <w:r w:rsidRPr="00B96CA2">
        <w:rPr>
          <w:rFonts w:asciiTheme="minorHAnsi" w:hAnsiTheme="minorHAnsi" w:cstheme="minorHAnsi"/>
        </w:rPr>
        <w:t xml:space="preserve">yhlásenia </w:t>
      </w:r>
      <w:r>
        <w:rPr>
          <w:rFonts w:asciiTheme="minorHAnsi" w:hAnsiTheme="minorHAnsi" w:cstheme="minorHAnsi"/>
        </w:rPr>
        <w:t>z</w:t>
      </w:r>
      <w:r w:rsidRPr="00B96CA2">
        <w:rPr>
          <w:rFonts w:asciiTheme="minorHAnsi" w:hAnsiTheme="minorHAnsi" w:cstheme="minorHAnsi"/>
        </w:rPr>
        <w:t xml:space="preserve">hotoviteľa podľa tohto </w:t>
      </w:r>
      <w:r>
        <w:rPr>
          <w:rFonts w:asciiTheme="minorHAnsi" w:hAnsiTheme="minorHAnsi" w:cstheme="minorHAnsi"/>
        </w:rPr>
        <w:t>článku Zmluvy</w:t>
      </w:r>
      <w:r w:rsidRPr="00B96CA2">
        <w:rPr>
          <w:rFonts w:asciiTheme="minorHAnsi" w:hAnsiTheme="minorHAnsi" w:cstheme="minorHAnsi"/>
        </w:rPr>
        <w:t xml:space="preserve"> sú podstatnou okolnosťou formujúcou vôľu </w:t>
      </w:r>
      <w:r>
        <w:rPr>
          <w:rFonts w:asciiTheme="minorHAnsi" w:hAnsiTheme="minorHAnsi" w:cstheme="minorHAnsi"/>
        </w:rPr>
        <w:t>o</w:t>
      </w:r>
      <w:r w:rsidRPr="00B96CA2">
        <w:rPr>
          <w:rFonts w:asciiTheme="minorHAnsi" w:hAnsiTheme="minorHAnsi" w:cstheme="minorHAnsi"/>
        </w:rPr>
        <w:t xml:space="preserve">bjednávateľa uzatvoriť túto Zmluvu, bez ktorej by </w:t>
      </w:r>
      <w:r>
        <w:rPr>
          <w:rFonts w:asciiTheme="minorHAnsi" w:hAnsiTheme="minorHAnsi" w:cstheme="minorHAnsi"/>
        </w:rPr>
        <w:t>o</w:t>
      </w:r>
      <w:r w:rsidRPr="00B96CA2">
        <w:rPr>
          <w:rFonts w:asciiTheme="minorHAnsi" w:hAnsiTheme="minorHAnsi" w:cstheme="minorHAnsi"/>
        </w:rPr>
        <w:t>bjednávateľ Zmluvu neuzavrel.</w:t>
      </w:r>
    </w:p>
    <w:p w14:paraId="15073E2C" w14:textId="65D3A664" w:rsidR="00BD7ABC" w:rsidRDefault="00BD7ABC" w:rsidP="001E66FD">
      <w:pPr>
        <w:spacing w:after="0" w:line="240" w:lineRule="auto"/>
        <w:rPr>
          <w:rFonts w:cstheme="minorHAnsi"/>
          <w:b/>
        </w:rPr>
      </w:pPr>
    </w:p>
    <w:p w14:paraId="147FDD03" w14:textId="77785BEA" w:rsidR="001E66FD" w:rsidRDefault="001E66FD" w:rsidP="001E66FD">
      <w:pPr>
        <w:spacing w:after="0" w:line="240" w:lineRule="auto"/>
        <w:jc w:val="center"/>
        <w:rPr>
          <w:rFonts w:cstheme="minorHAnsi"/>
          <w:b/>
        </w:rPr>
      </w:pPr>
      <w:r>
        <w:rPr>
          <w:rFonts w:cstheme="minorHAnsi"/>
          <w:b/>
        </w:rPr>
        <w:t>Čl. II</w:t>
      </w:r>
    </w:p>
    <w:p w14:paraId="084E8A3E" w14:textId="77777777" w:rsidR="001E66FD" w:rsidRDefault="001E66FD" w:rsidP="001E66FD">
      <w:pPr>
        <w:tabs>
          <w:tab w:val="left" w:pos="284"/>
        </w:tabs>
        <w:spacing w:after="0" w:line="240" w:lineRule="auto"/>
        <w:jc w:val="center"/>
        <w:rPr>
          <w:rStyle w:val="CharStyle13"/>
          <w:rFonts w:cstheme="minorHAnsi"/>
          <w:bCs w:val="0"/>
        </w:rPr>
      </w:pPr>
      <w:r>
        <w:rPr>
          <w:rFonts w:cstheme="minorHAnsi"/>
          <w:b/>
        </w:rPr>
        <w:t>Predmet Zmluvy</w:t>
      </w:r>
    </w:p>
    <w:p w14:paraId="6024D848" w14:textId="4ADA0166" w:rsidR="00302954" w:rsidRDefault="00302954" w:rsidP="00302954">
      <w:pPr>
        <w:pStyle w:val="Odsekzoznamu"/>
        <w:widowControl w:val="0"/>
        <w:tabs>
          <w:tab w:val="left" w:pos="0"/>
        </w:tabs>
        <w:suppressAutoHyphens/>
        <w:snapToGrid w:val="0"/>
        <w:ind w:left="0"/>
        <w:jc w:val="both"/>
        <w:rPr>
          <w:rFonts w:asciiTheme="minorHAnsi" w:hAnsiTheme="minorHAnsi" w:cstheme="minorHAnsi"/>
        </w:rPr>
      </w:pPr>
      <w:r w:rsidRPr="007E632E">
        <w:rPr>
          <w:rFonts w:asciiTheme="minorHAnsi" w:hAnsiTheme="minorHAnsi" w:cstheme="minorHAnsi"/>
          <w:b/>
          <w:bCs/>
        </w:rPr>
        <w:t>1.</w:t>
      </w:r>
      <w:r>
        <w:rPr>
          <w:rFonts w:asciiTheme="minorHAnsi" w:hAnsiTheme="minorHAnsi" w:cstheme="minorHAnsi"/>
        </w:rPr>
        <w:t xml:space="preserve"> </w:t>
      </w:r>
      <w:r w:rsidR="001E66FD">
        <w:rPr>
          <w:rFonts w:asciiTheme="minorHAnsi" w:hAnsiTheme="minorHAnsi" w:cstheme="minorHAnsi"/>
        </w:rPr>
        <w:t>Zhotoviteľ sa zaväzuje v dohodnutom čase</w:t>
      </w:r>
      <w:r w:rsidR="00460A4A">
        <w:rPr>
          <w:rFonts w:asciiTheme="minorHAnsi" w:hAnsiTheme="minorHAnsi" w:cstheme="minorHAnsi"/>
        </w:rPr>
        <w:t>/termíne</w:t>
      </w:r>
      <w:r w:rsidR="001E66FD">
        <w:rPr>
          <w:rFonts w:asciiTheme="minorHAnsi" w:hAnsiTheme="minorHAnsi" w:cstheme="minorHAnsi"/>
        </w:rPr>
        <w:t xml:space="preserve">, mieste a podľa ostatných podmienok dohodnutých v zmysle tejto Zmluvy, najmä </w:t>
      </w:r>
      <w:r w:rsidR="00CC221E">
        <w:rPr>
          <w:rFonts w:asciiTheme="minorHAnsi" w:hAnsiTheme="minorHAnsi" w:cstheme="minorHAnsi"/>
        </w:rPr>
        <w:t>týkajúcich sa</w:t>
      </w:r>
      <w:r w:rsidR="001E66FD">
        <w:rPr>
          <w:rFonts w:asciiTheme="minorHAnsi" w:hAnsiTheme="minorHAnsi" w:cstheme="minorHAnsi"/>
        </w:rPr>
        <w:t xml:space="preserve"> prác a</w:t>
      </w:r>
      <w:r w:rsidR="00CC221E">
        <w:rPr>
          <w:rFonts w:asciiTheme="minorHAnsi" w:hAnsiTheme="minorHAnsi" w:cstheme="minorHAnsi"/>
        </w:rPr>
        <w:t> </w:t>
      </w:r>
      <w:r w:rsidR="001E66FD">
        <w:rPr>
          <w:rFonts w:asciiTheme="minorHAnsi" w:hAnsiTheme="minorHAnsi" w:cstheme="minorHAnsi"/>
        </w:rPr>
        <w:t>dodávok materiálov, technologickým postupom a</w:t>
      </w:r>
      <w:r w:rsidR="00CC221E">
        <w:rPr>
          <w:rFonts w:asciiTheme="minorHAnsi" w:hAnsiTheme="minorHAnsi" w:cstheme="minorHAnsi"/>
        </w:rPr>
        <w:t> </w:t>
      </w:r>
      <w:r w:rsidR="001E66FD">
        <w:rPr>
          <w:rFonts w:asciiTheme="minorHAnsi" w:hAnsiTheme="minorHAnsi" w:cstheme="minorHAnsi"/>
        </w:rPr>
        <w:t>spôsobom špecifikovaným v</w:t>
      </w:r>
      <w:r w:rsidR="00CC221E">
        <w:rPr>
          <w:rFonts w:asciiTheme="minorHAnsi" w:hAnsiTheme="minorHAnsi" w:cstheme="minorHAnsi"/>
        </w:rPr>
        <w:t> </w:t>
      </w:r>
      <w:r w:rsidR="001E66FD">
        <w:rPr>
          <w:rFonts w:asciiTheme="minorHAnsi" w:hAnsiTheme="minorHAnsi" w:cstheme="minorHAnsi"/>
        </w:rPr>
        <w:t>tejto Zmluve a</w:t>
      </w:r>
      <w:r w:rsidR="00CC221E">
        <w:rPr>
          <w:rFonts w:asciiTheme="minorHAnsi" w:hAnsiTheme="minorHAnsi" w:cstheme="minorHAnsi"/>
        </w:rPr>
        <w:t> </w:t>
      </w:r>
      <w:r w:rsidR="001E66FD">
        <w:rPr>
          <w:rFonts w:asciiTheme="minorHAnsi" w:hAnsiTheme="minorHAnsi" w:cstheme="minorHAnsi"/>
        </w:rPr>
        <w:t>v</w:t>
      </w:r>
      <w:r w:rsidR="00CC221E">
        <w:rPr>
          <w:rFonts w:asciiTheme="minorHAnsi" w:hAnsiTheme="minorHAnsi" w:cstheme="minorHAnsi"/>
        </w:rPr>
        <w:t> </w:t>
      </w:r>
      <w:r w:rsidR="001E66FD">
        <w:rPr>
          <w:rFonts w:asciiTheme="minorHAnsi" w:hAnsiTheme="minorHAnsi" w:cstheme="minorHAnsi"/>
        </w:rPr>
        <w:t>dokumentácii vzťahujúcej sa na dielo v</w:t>
      </w:r>
      <w:r w:rsidR="00CC221E">
        <w:rPr>
          <w:rFonts w:asciiTheme="minorHAnsi" w:hAnsiTheme="minorHAnsi" w:cstheme="minorHAnsi"/>
        </w:rPr>
        <w:t> </w:t>
      </w:r>
      <w:r w:rsidR="001E66FD">
        <w:rPr>
          <w:rFonts w:asciiTheme="minorHAnsi" w:hAnsiTheme="minorHAnsi" w:cstheme="minorHAnsi"/>
        </w:rPr>
        <w:t>zmysle článku III</w:t>
      </w:r>
      <w:r w:rsidR="00CC221E">
        <w:rPr>
          <w:rFonts w:asciiTheme="minorHAnsi" w:hAnsiTheme="minorHAnsi" w:cstheme="minorHAnsi"/>
        </w:rPr>
        <w:t>.</w:t>
      </w:r>
      <w:r w:rsidR="001E66FD">
        <w:rPr>
          <w:rFonts w:asciiTheme="minorHAnsi" w:hAnsiTheme="minorHAnsi" w:cstheme="minorHAnsi"/>
        </w:rPr>
        <w:t xml:space="preserve"> tejto Zmluvy, na svoje náklady, na svoje nebezpečenstvo a podľa pokynov objednávateľa riadne vykonať a objednávateľovi včas odovzdať dielo uvedené v článku III tejto Zmluvy bez vád a nedorobkov.</w:t>
      </w:r>
    </w:p>
    <w:p w14:paraId="0060D773" w14:textId="7DC30019" w:rsidR="00302954" w:rsidRDefault="00302954" w:rsidP="007E632E">
      <w:pPr>
        <w:pStyle w:val="Odsekzoznamu"/>
        <w:widowControl w:val="0"/>
        <w:tabs>
          <w:tab w:val="left" w:pos="0"/>
        </w:tabs>
        <w:suppressAutoHyphens/>
        <w:snapToGrid w:val="0"/>
        <w:ind w:left="0"/>
        <w:jc w:val="both"/>
      </w:pPr>
    </w:p>
    <w:p w14:paraId="2FE273CD" w14:textId="1970FF90" w:rsidR="001E66FD" w:rsidRDefault="00302954" w:rsidP="007E632E">
      <w:pPr>
        <w:pStyle w:val="Odsekzoznamu"/>
        <w:widowControl w:val="0"/>
        <w:tabs>
          <w:tab w:val="left" w:pos="0"/>
        </w:tabs>
        <w:suppressAutoHyphens/>
        <w:snapToGrid w:val="0"/>
        <w:ind w:left="0"/>
        <w:jc w:val="both"/>
        <w:rPr>
          <w:rFonts w:asciiTheme="minorHAnsi" w:hAnsiTheme="minorHAnsi" w:cstheme="minorHAnsi"/>
        </w:rPr>
      </w:pPr>
      <w:r w:rsidRPr="007E632E">
        <w:rPr>
          <w:rFonts w:asciiTheme="minorHAnsi" w:hAnsiTheme="minorHAnsi" w:cstheme="minorHAnsi"/>
          <w:b/>
          <w:bCs/>
        </w:rPr>
        <w:t>2.</w:t>
      </w:r>
      <w:r>
        <w:rPr>
          <w:rFonts w:asciiTheme="minorHAnsi" w:hAnsiTheme="minorHAnsi" w:cstheme="minorHAnsi"/>
        </w:rPr>
        <w:t xml:space="preserve"> </w:t>
      </w:r>
      <w:r w:rsidR="001E66FD">
        <w:rPr>
          <w:rFonts w:asciiTheme="minorHAnsi" w:hAnsiTheme="minorHAnsi" w:cstheme="minorHAnsi"/>
        </w:rPr>
        <w:t xml:space="preserve">Objednávateľ sa zaväzuje riadne </w:t>
      </w:r>
      <w:r w:rsidR="004151EF">
        <w:rPr>
          <w:rFonts w:asciiTheme="minorHAnsi" w:hAnsiTheme="minorHAnsi" w:cstheme="minorHAnsi"/>
        </w:rPr>
        <w:t xml:space="preserve">vykonané </w:t>
      </w:r>
      <w:r w:rsidR="001E66FD">
        <w:rPr>
          <w:rFonts w:asciiTheme="minorHAnsi" w:hAnsiTheme="minorHAnsi" w:cstheme="minorHAnsi"/>
        </w:rPr>
        <w:t xml:space="preserve">a včas odovzdané dielo podľa tejto Zmluvy prevziať spôsobom dohodnutým v Zmluve a zaplatiť zaň cenu dohodnutú v článku V tejto Zmluvy.  </w:t>
      </w:r>
    </w:p>
    <w:p w14:paraId="6CA702CD" w14:textId="77777777" w:rsidR="00BD7ABC" w:rsidRDefault="00BD7ABC" w:rsidP="001E66FD">
      <w:pPr>
        <w:pStyle w:val="Odsekzoznamu"/>
        <w:suppressAutoHyphens/>
        <w:snapToGrid w:val="0"/>
        <w:ind w:left="720"/>
        <w:jc w:val="center"/>
        <w:rPr>
          <w:rFonts w:asciiTheme="minorHAnsi" w:hAnsiTheme="minorHAnsi" w:cstheme="minorHAnsi"/>
          <w:b/>
        </w:rPr>
      </w:pPr>
    </w:p>
    <w:p w14:paraId="1D81399F" w14:textId="48419975" w:rsidR="001E66FD" w:rsidRDefault="001E66FD" w:rsidP="007E632E">
      <w:pPr>
        <w:pStyle w:val="Odsekzoznamu"/>
        <w:suppressAutoHyphens/>
        <w:snapToGrid w:val="0"/>
        <w:ind w:left="0"/>
        <w:jc w:val="center"/>
        <w:rPr>
          <w:rFonts w:asciiTheme="minorHAnsi" w:hAnsiTheme="minorHAnsi" w:cstheme="minorHAnsi"/>
          <w:b/>
        </w:rPr>
      </w:pPr>
      <w:r>
        <w:rPr>
          <w:rFonts w:asciiTheme="minorHAnsi" w:hAnsiTheme="minorHAnsi" w:cstheme="minorHAnsi"/>
          <w:b/>
        </w:rPr>
        <w:t>Čl. III</w:t>
      </w:r>
    </w:p>
    <w:p w14:paraId="018C3A71" w14:textId="77777777" w:rsidR="001E66FD" w:rsidRDefault="001E66FD" w:rsidP="007E632E">
      <w:pPr>
        <w:pStyle w:val="Odsekzoznamu"/>
        <w:suppressAutoHyphens/>
        <w:snapToGrid w:val="0"/>
        <w:ind w:left="0"/>
        <w:jc w:val="center"/>
        <w:rPr>
          <w:rFonts w:asciiTheme="minorHAnsi" w:hAnsiTheme="minorHAnsi" w:cstheme="minorHAnsi"/>
          <w:b/>
        </w:rPr>
      </w:pPr>
      <w:r>
        <w:rPr>
          <w:rFonts w:asciiTheme="minorHAnsi" w:hAnsiTheme="minorHAnsi" w:cstheme="minorHAnsi"/>
          <w:b/>
        </w:rPr>
        <w:t>Členenie a rozsah diela, všeobecné požiadavky na dielo</w:t>
      </w:r>
    </w:p>
    <w:p w14:paraId="7BAAC4EF" w14:textId="77777777" w:rsidR="001E66FD" w:rsidRDefault="001E66FD" w:rsidP="001E66FD">
      <w:pPr>
        <w:pStyle w:val="Bezriadkovania"/>
        <w:numPr>
          <w:ilvl w:val="0"/>
          <w:numId w:val="4"/>
        </w:numPr>
        <w:tabs>
          <w:tab w:val="left" w:pos="426"/>
        </w:tabs>
        <w:spacing w:after="240"/>
        <w:ind w:left="0" w:firstLine="0"/>
        <w:jc w:val="both"/>
        <w:rPr>
          <w:rFonts w:asciiTheme="minorHAnsi" w:hAnsiTheme="minorHAnsi" w:cstheme="minorHAnsi"/>
          <w:b/>
          <w:bCs/>
          <w:sz w:val="22"/>
          <w:szCs w:val="22"/>
          <w:shd w:val="clear" w:color="auto" w:fill="FFFFFF"/>
        </w:rPr>
      </w:pPr>
      <w:r>
        <w:rPr>
          <w:rFonts w:asciiTheme="minorHAnsi" w:hAnsiTheme="minorHAnsi" w:cstheme="minorHAnsi"/>
          <w:sz w:val="22"/>
          <w:szCs w:val="22"/>
        </w:rPr>
        <w:t>Dielom sa na účely Zmluvy rozumie realizácia stavebných prác na stavbe:</w:t>
      </w:r>
    </w:p>
    <w:p w14:paraId="6151F464" w14:textId="26457E82" w:rsidR="001E66FD" w:rsidRDefault="001E66FD" w:rsidP="00BD7ABC">
      <w:pPr>
        <w:pStyle w:val="Bezriadkovania"/>
        <w:ind w:left="426"/>
        <w:jc w:val="both"/>
        <w:rPr>
          <w:rFonts w:asciiTheme="minorHAnsi" w:hAnsiTheme="minorHAnsi" w:cstheme="minorHAnsi"/>
          <w:sz w:val="22"/>
          <w:szCs w:val="22"/>
          <w:highlight w:val="yellow"/>
        </w:rPr>
      </w:pPr>
      <w:r w:rsidRPr="003327E7">
        <w:rPr>
          <w:rFonts w:asciiTheme="minorHAnsi" w:hAnsiTheme="minorHAnsi" w:cstheme="minorHAnsi"/>
          <w:sz w:val="22"/>
          <w:szCs w:val="22"/>
        </w:rPr>
        <w:t>Názov stavby:</w:t>
      </w:r>
      <w:r w:rsidR="003327E7" w:rsidRPr="003327E7">
        <w:rPr>
          <w:rFonts w:asciiTheme="minorHAnsi" w:hAnsiTheme="minorHAnsi" w:cstheme="minorHAnsi"/>
          <w:sz w:val="22"/>
          <w:szCs w:val="22"/>
        </w:rPr>
        <w:t xml:space="preserve"> </w:t>
      </w:r>
      <w:r w:rsidR="00210E5D">
        <w:rPr>
          <w:rFonts w:asciiTheme="minorHAnsi" w:hAnsiTheme="minorHAnsi" w:cstheme="minorHAnsi"/>
          <w:sz w:val="22"/>
          <w:szCs w:val="22"/>
        </w:rPr>
        <w:t>Z</w:t>
      </w:r>
      <w:r w:rsidR="00F74205" w:rsidRPr="00F7285B">
        <w:rPr>
          <w:rFonts w:asciiTheme="minorHAnsi" w:hAnsiTheme="minorHAnsi" w:cstheme="minorHAnsi"/>
          <w:sz w:val="22"/>
          <w:szCs w:val="22"/>
        </w:rPr>
        <w:t xml:space="preserve">SS </w:t>
      </w:r>
      <w:r w:rsidR="00F7285B" w:rsidRPr="00F7285B">
        <w:rPr>
          <w:rFonts w:asciiTheme="minorHAnsi" w:hAnsiTheme="minorHAnsi" w:cstheme="minorHAnsi"/>
          <w:sz w:val="22"/>
          <w:szCs w:val="22"/>
        </w:rPr>
        <w:t>D</w:t>
      </w:r>
      <w:r w:rsidR="00210E5D">
        <w:rPr>
          <w:rFonts w:asciiTheme="minorHAnsi" w:hAnsiTheme="minorHAnsi" w:cstheme="minorHAnsi"/>
          <w:sz w:val="22"/>
          <w:szCs w:val="22"/>
        </w:rPr>
        <w:t>ETVAN</w:t>
      </w:r>
      <w:r w:rsidR="00F325AF">
        <w:rPr>
          <w:rFonts w:asciiTheme="minorHAnsi" w:hAnsiTheme="minorHAnsi" w:cstheme="minorHAnsi"/>
          <w:sz w:val="22"/>
          <w:szCs w:val="22"/>
        </w:rPr>
        <w:t xml:space="preserve"> – Prestavba a nadstavba objektu</w:t>
      </w:r>
    </w:p>
    <w:p w14:paraId="31EE5CC7" w14:textId="7FCCAA68" w:rsidR="001E66FD" w:rsidRDefault="001E66FD" w:rsidP="00BD7ABC">
      <w:pPr>
        <w:pStyle w:val="Bezriadkovania"/>
        <w:ind w:left="426"/>
        <w:jc w:val="both"/>
        <w:rPr>
          <w:rFonts w:asciiTheme="minorHAnsi" w:hAnsiTheme="minorHAnsi" w:cstheme="minorHAnsi"/>
          <w:sz w:val="22"/>
          <w:szCs w:val="22"/>
        </w:rPr>
      </w:pPr>
      <w:r w:rsidRPr="003327E7">
        <w:rPr>
          <w:rFonts w:asciiTheme="minorHAnsi" w:hAnsiTheme="minorHAnsi" w:cstheme="minorHAnsi"/>
          <w:sz w:val="22"/>
          <w:szCs w:val="22"/>
        </w:rPr>
        <w:t xml:space="preserve">Miesto stavby: </w:t>
      </w:r>
      <w:r w:rsidR="00210E5D">
        <w:rPr>
          <w:rFonts w:asciiTheme="minorHAnsi" w:hAnsiTheme="minorHAnsi" w:cstheme="minorHAnsi"/>
          <w:sz w:val="22"/>
          <w:szCs w:val="22"/>
        </w:rPr>
        <w:t>Pionierska 850/13</w:t>
      </w:r>
      <w:r w:rsidR="00096F2D">
        <w:rPr>
          <w:rFonts w:asciiTheme="minorHAnsi" w:hAnsiTheme="minorHAnsi" w:cstheme="minorHAnsi"/>
          <w:sz w:val="22"/>
          <w:szCs w:val="22"/>
        </w:rPr>
        <w:t xml:space="preserve">, </w:t>
      </w:r>
      <w:r w:rsidR="00F7285B">
        <w:rPr>
          <w:rFonts w:asciiTheme="minorHAnsi" w:hAnsiTheme="minorHAnsi" w:cstheme="minorHAnsi"/>
          <w:sz w:val="22"/>
          <w:szCs w:val="22"/>
        </w:rPr>
        <w:t>96</w:t>
      </w:r>
      <w:r w:rsidR="00210E5D">
        <w:rPr>
          <w:rFonts w:asciiTheme="minorHAnsi" w:hAnsiTheme="minorHAnsi" w:cstheme="minorHAnsi"/>
          <w:sz w:val="22"/>
          <w:szCs w:val="22"/>
        </w:rPr>
        <w:t>2</w:t>
      </w:r>
      <w:r w:rsidR="00F7285B">
        <w:rPr>
          <w:rFonts w:asciiTheme="minorHAnsi" w:hAnsiTheme="minorHAnsi" w:cstheme="minorHAnsi"/>
          <w:sz w:val="22"/>
          <w:szCs w:val="22"/>
        </w:rPr>
        <w:t xml:space="preserve"> </w:t>
      </w:r>
      <w:r w:rsidR="00096F2D">
        <w:rPr>
          <w:rFonts w:asciiTheme="minorHAnsi" w:hAnsiTheme="minorHAnsi" w:cstheme="minorHAnsi"/>
          <w:sz w:val="22"/>
          <w:szCs w:val="22"/>
        </w:rPr>
        <w:t>1</w:t>
      </w:r>
      <w:r w:rsidR="00210E5D">
        <w:rPr>
          <w:rFonts w:asciiTheme="minorHAnsi" w:hAnsiTheme="minorHAnsi" w:cstheme="minorHAnsi"/>
          <w:sz w:val="22"/>
          <w:szCs w:val="22"/>
        </w:rPr>
        <w:t>2 Detva</w:t>
      </w:r>
      <w:r w:rsidR="00096F2D">
        <w:rPr>
          <w:rFonts w:asciiTheme="minorHAnsi" w:hAnsiTheme="minorHAnsi" w:cstheme="minorHAnsi"/>
          <w:sz w:val="22"/>
          <w:szCs w:val="22"/>
        </w:rPr>
        <w:t>,</w:t>
      </w:r>
      <w:r w:rsidR="000923F7">
        <w:rPr>
          <w:rFonts w:asciiTheme="minorHAnsi" w:hAnsiTheme="minorHAnsi" w:cstheme="minorHAnsi"/>
          <w:sz w:val="22"/>
          <w:szCs w:val="22"/>
        </w:rPr>
        <w:t xml:space="preserve"> </w:t>
      </w:r>
      <w:r w:rsidR="005E2F16">
        <w:rPr>
          <w:rFonts w:asciiTheme="minorHAnsi" w:hAnsiTheme="minorHAnsi" w:cstheme="minorHAnsi"/>
          <w:sz w:val="22"/>
          <w:szCs w:val="22"/>
        </w:rPr>
        <w:t xml:space="preserve">budova </w:t>
      </w:r>
      <w:r w:rsidR="00BF2BA7">
        <w:rPr>
          <w:rFonts w:asciiTheme="minorHAnsi" w:hAnsiTheme="minorHAnsi" w:cstheme="minorHAnsi"/>
          <w:sz w:val="22"/>
          <w:szCs w:val="22"/>
        </w:rPr>
        <w:t xml:space="preserve">so súpisným číslom 850 umiestnená na </w:t>
      </w:r>
      <w:r w:rsidR="007801E6">
        <w:rPr>
          <w:rFonts w:asciiTheme="minorHAnsi" w:hAnsiTheme="minorHAnsi" w:cstheme="minorHAnsi"/>
          <w:sz w:val="22"/>
          <w:szCs w:val="22"/>
        </w:rPr>
        <w:t>pozemk</w:t>
      </w:r>
      <w:r w:rsidR="00BF2BA7">
        <w:rPr>
          <w:rFonts w:asciiTheme="minorHAnsi" w:hAnsiTheme="minorHAnsi" w:cstheme="minorHAnsi"/>
          <w:sz w:val="22"/>
          <w:szCs w:val="22"/>
        </w:rPr>
        <w:t>u</w:t>
      </w:r>
      <w:r w:rsidR="0019582E">
        <w:rPr>
          <w:rFonts w:asciiTheme="minorHAnsi" w:hAnsiTheme="minorHAnsi" w:cstheme="minorHAnsi"/>
          <w:sz w:val="22"/>
          <w:szCs w:val="22"/>
        </w:rPr>
        <w:t xml:space="preserve"> </w:t>
      </w:r>
      <w:r w:rsidR="00BF2BA7">
        <w:rPr>
          <w:rFonts w:asciiTheme="minorHAnsi" w:hAnsiTheme="minorHAnsi" w:cstheme="minorHAnsi"/>
          <w:sz w:val="22"/>
          <w:szCs w:val="22"/>
        </w:rPr>
        <w:t>C</w:t>
      </w:r>
      <w:r w:rsidR="0019582E">
        <w:rPr>
          <w:rFonts w:asciiTheme="minorHAnsi" w:hAnsiTheme="minorHAnsi" w:cstheme="minorHAnsi"/>
          <w:sz w:val="22"/>
          <w:szCs w:val="22"/>
        </w:rPr>
        <w:t>KN</w:t>
      </w:r>
      <w:r w:rsidR="003327E7" w:rsidRPr="003327E7">
        <w:rPr>
          <w:rFonts w:asciiTheme="minorHAnsi" w:hAnsiTheme="minorHAnsi" w:cstheme="minorHAnsi"/>
          <w:sz w:val="22"/>
          <w:szCs w:val="22"/>
        </w:rPr>
        <w:t xml:space="preserve"> č. </w:t>
      </w:r>
      <w:r w:rsidR="007F5947">
        <w:rPr>
          <w:rFonts w:asciiTheme="minorHAnsi" w:hAnsiTheme="minorHAnsi" w:cstheme="minorHAnsi"/>
          <w:sz w:val="22"/>
          <w:szCs w:val="22"/>
        </w:rPr>
        <w:t>5146</w:t>
      </w:r>
      <w:r w:rsidR="00F7285B">
        <w:rPr>
          <w:rFonts w:asciiTheme="minorHAnsi" w:hAnsiTheme="minorHAnsi" w:cstheme="minorHAnsi"/>
          <w:sz w:val="22"/>
          <w:szCs w:val="22"/>
        </w:rPr>
        <w:t xml:space="preserve"> </w:t>
      </w:r>
      <w:r w:rsidR="00050DF7">
        <w:rPr>
          <w:rFonts w:asciiTheme="minorHAnsi" w:hAnsiTheme="minorHAnsi" w:cstheme="minorHAnsi"/>
          <w:sz w:val="22"/>
          <w:szCs w:val="22"/>
        </w:rPr>
        <w:t xml:space="preserve">o výmere </w:t>
      </w:r>
      <w:r w:rsidR="00DD5D31">
        <w:rPr>
          <w:rFonts w:asciiTheme="minorHAnsi" w:hAnsiTheme="minorHAnsi" w:cstheme="minorHAnsi"/>
          <w:sz w:val="22"/>
          <w:szCs w:val="22"/>
        </w:rPr>
        <w:t>779</w:t>
      </w:r>
      <w:r w:rsidR="00050DF7">
        <w:rPr>
          <w:rFonts w:asciiTheme="minorHAnsi" w:hAnsiTheme="minorHAnsi" w:cstheme="minorHAnsi"/>
          <w:sz w:val="22"/>
          <w:szCs w:val="22"/>
        </w:rPr>
        <w:t xml:space="preserve"> m</w:t>
      </w:r>
      <w:r w:rsidR="00556B0F">
        <w:rPr>
          <w:rFonts w:asciiTheme="minorHAnsi" w:hAnsiTheme="minorHAnsi" w:cstheme="minorHAnsi"/>
          <w:sz w:val="22"/>
          <w:szCs w:val="22"/>
          <w:vertAlign w:val="superscript"/>
        </w:rPr>
        <w:t>2</w:t>
      </w:r>
      <w:r w:rsidR="0073466E">
        <w:rPr>
          <w:rFonts w:asciiTheme="minorHAnsi" w:hAnsiTheme="minorHAnsi" w:cstheme="minorHAnsi"/>
          <w:sz w:val="22"/>
          <w:szCs w:val="22"/>
        </w:rPr>
        <w:t>,</w:t>
      </w:r>
      <w:r w:rsidR="00DD5D31">
        <w:rPr>
          <w:rFonts w:asciiTheme="minorHAnsi" w:hAnsiTheme="minorHAnsi" w:cstheme="minorHAnsi"/>
          <w:sz w:val="22"/>
          <w:szCs w:val="22"/>
        </w:rPr>
        <w:t xml:space="preserve"> druh pozemku zastavaná plocha a nádvorie, </w:t>
      </w:r>
      <w:r w:rsidR="0004121F">
        <w:rPr>
          <w:rFonts w:asciiTheme="minorHAnsi" w:hAnsiTheme="minorHAnsi" w:cstheme="minorHAnsi"/>
          <w:sz w:val="22"/>
          <w:szCs w:val="22"/>
        </w:rPr>
        <w:t>zapísan</w:t>
      </w:r>
      <w:r w:rsidR="0073466E">
        <w:rPr>
          <w:rFonts w:asciiTheme="minorHAnsi" w:hAnsiTheme="minorHAnsi" w:cstheme="minorHAnsi"/>
          <w:sz w:val="22"/>
          <w:szCs w:val="22"/>
        </w:rPr>
        <w:t>á</w:t>
      </w:r>
      <w:r w:rsidR="0004121F">
        <w:rPr>
          <w:rFonts w:asciiTheme="minorHAnsi" w:hAnsiTheme="minorHAnsi" w:cstheme="minorHAnsi"/>
          <w:sz w:val="22"/>
          <w:szCs w:val="22"/>
        </w:rPr>
        <w:t xml:space="preserve"> na LV č. </w:t>
      </w:r>
      <w:r w:rsidR="005E2F16">
        <w:rPr>
          <w:rFonts w:asciiTheme="minorHAnsi" w:hAnsiTheme="minorHAnsi" w:cstheme="minorHAnsi"/>
          <w:sz w:val="22"/>
          <w:szCs w:val="22"/>
        </w:rPr>
        <w:t>7772</w:t>
      </w:r>
      <w:r w:rsidR="000D0BFF">
        <w:rPr>
          <w:rFonts w:asciiTheme="minorHAnsi" w:hAnsiTheme="minorHAnsi" w:cstheme="minorHAnsi"/>
          <w:sz w:val="22"/>
          <w:szCs w:val="22"/>
        </w:rPr>
        <w:t xml:space="preserve"> vedenom Okresným úradom </w:t>
      </w:r>
      <w:r w:rsidR="0025404A">
        <w:rPr>
          <w:rFonts w:asciiTheme="minorHAnsi" w:hAnsiTheme="minorHAnsi" w:cstheme="minorHAnsi"/>
          <w:sz w:val="22"/>
          <w:szCs w:val="22"/>
        </w:rPr>
        <w:t>Detva</w:t>
      </w:r>
      <w:r w:rsidR="000D0BFF">
        <w:rPr>
          <w:rFonts w:asciiTheme="minorHAnsi" w:hAnsiTheme="minorHAnsi" w:cstheme="minorHAnsi"/>
          <w:sz w:val="22"/>
          <w:szCs w:val="22"/>
        </w:rPr>
        <w:t xml:space="preserve">, obec </w:t>
      </w:r>
      <w:r w:rsidR="0025404A">
        <w:rPr>
          <w:rFonts w:asciiTheme="minorHAnsi" w:hAnsiTheme="minorHAnsi" w:cstheme="minorHAnsi"/>
          <w:sz w:val="22"/>
          <w:szCs w:val="22"/>
        </w:rPr>
        <w:t>Detva</w:t>
      </w:r>
      <w:r w:rsidR="000D0BFF">
        <w:rPr>
          <w:rFonts w:asciiTheme="minorHAnsi" w:hAnsiTheme="minorHAnsi" w:cstheme="minorHAnsi"/>
          <w:sz w:val="22"/>
          <w:szCs w:val="22"/>
        </w:rPr>
        <w:t>,</w:t>
      </w:r>
      <w:r w:rsidR="00CE2331">
        <w:rPr>
          <w:rFonts w:asciiTheme="minorHAnsi" w:hAnsiTheme="minorHAnsi" w:cstheme="minorHAnsi"/>
          <w:sz w:val="22"/>
          <w:szCs w:val="22"/>
        </w:rPr>
        <w:t xml:space="preserve"> </w:t>
      </w:r>
      <w:r w:rsidR="00F7285B">
        <w:rPr>
          <w:rFonts w:asciiTheme="minorHAnsi" w:hAnsiTheme="minorHAnsi" w:cstheme="minorHAnsi"/>
          <w:sz w:val="22"/>
          <w:szCs w:val="22"/>
        </w:rPr>
        <w:t xml:space="preserve">katastrálne územie </w:t>
      </w:r>
      <w:r w:rsidR="0025404A">
        <w:rPr>
          <w:rFonts w:asciiTheme="minorHAnsi" w:hAnsiTheme="minorHAnsi" w:cstheme="minorHAnsi"/>
          <w:sz w:val="22"/>
          <w:szCs w:val="22"/>
        </w:rPr>
        <w:t>Detva (ďale</w:t>
      </w:r>
      <w:r w:rsidR="00546202">
        <w:rPr>
          <w:rFonts w:asciiTheme="minorHAnsi" w:hAnsiTheme="minorHAnsi" w:cstheme="minorHAnsi"/>
          <w:sz w:val="22"/>
          <w:szCs w:val="22"/>
        </w:rPr>
        <w:t>j len ako „</w:t>
      </w:r>
      <w:r w:rsidR="00546202">
        <w:rPr>
          <w:rFonts w:asciiTheme="minorHAnsi" w:hAnsiTheme="minorHAnsi" w:cstheme="minorHAnsi"/>
          <w:b/>
          <w:bCs/>
          <w:sz w:val="22"/>
          <w:szCs w:val="22"/>
        </w:rPr>
        <w:t>stavba</w:t>
      </w:r>
      <w:r w:rsidR="00546202">
        <w:rPr>
          <w:rFonts w:asciiTheme="minorHAnsi" w:hAnsiTheme="minorHAnsi" w:cstheme="minorHAnsi"/>
          <w:sz w:val="22"/>
          <w:szCs w:val="22"/>
        </w:rPr>
        <w:t>“)</w:t>
      </w:r>
      <w:r w:rsidR="00B21D0D">
        <w:rPr>
          <w:rFonts w:asciiTheme="minorHAnsi" w:hAnsiTheme="minorHAnsi" w:cstheme="minorHAnsi"/>
          <w:sz w:val="22"/>
          <w:szCs w:val="22"/>
        </w:rPr>
        <w:t xml:space="preserve">, </w:t>
      </w:r>
      <w:r>
        <w:rPr>
          <w:rFonts w:asciiTheme="minorHAnsi" w:hAnsiTheme="minorHAnsi" w:cstheme="minorHAnsi"/>
          <w:sz w:val="22"/>
          <w:szCs w:val="22"/>
        </w:rPr>
        <w:t xml:space="preserve">podľa špecifikácie, v rozsahu a spôsobom určeným nasledovnými dokumentami: </w:t>
      </w:r>
    </w:p>
    <w:p w14:paraId="206A05ED" w14:textId="77777777" w:rsidR="001E66FD" w:rsidRDefault="001E66FD" w:rsidP="007E632E">
      <w:pPr>
        <w:pStyle w:val="Bezriadkovania"/>
        <w:numPr>
          <w:ilvl w:val="1"/>
          <w:numId w:val="4"/>
        </w:numPr>
        <w:ind w:left="851" w:hanging="425"/>
        <w:jc w:val="both"/>
        <w:rPr>
          <w:rStyle w:val="CharStyle13"/>
          <w:rFonts w:asciiTheme="minorHAnsi" w:hAnsiTheme="minorHAnsi" w:cstheme="minorHAnsi"/>
        </w:rPr>
      </w:pPr>
      <w:r>
        <w:rPr>
          <w:rStyle w:val="CharStyle13"/>
          <w:rFonts w:asciiTheme="minorHAnsi" w:hAnsiTheme="minorHAnsi" w:cstheme="minorHAnsi"/>
          <w:sz w:val="22"/>
          <w:szCs w:val="22"/>
        </w:rPr>
        <w:t xml:space="preserve">ponuka zhotoviteľa predložená vo verejnom obstarávaní </w:t>
      </w:r>
    </w:p>
    <w:p w14:paraId="1E722174" w14:textId="77777777" w:rsidR="001E66FD" w:rsidRDefault="001E66FD" w:rsidP="007E632E">
      <w:pPr>
        <w:pStyle w:val="Bezriadkovania"/>
        <w:numPr>
          <w:ilvl w:val="1"/>
          <w:numId w:val="4"/>
        </w:numPr>
        <w:ind w:left="851" w:hanging="425"/>
        <w:jc w:val="both"/>
        <w:rPr>
          <w:rStyle w:val="CharStyle13"/>
          <w:rFonts w:asciiTheme="minorHAnsi" w:hAnsiTheme="minorHAnsi" w:cstheme="minorHAnsi"/>
          <w:sz w:val="22"/>
          <w:szCs w:val="22"/>
        </w:rPr>
      </w:pPr>
      <w:r>
        <w:rPr>
          <w:rStyle w:val="CharStyle13"/>
          <w:rFonts w:asciiTheme="minorHAnsi" w:hAnsiTheme="minorHAnsi" w:cstheme="minorHAnsi"/>
          <w:sz w:val="22"/>
          <w:szCs w:val="22"/>
        </w:rPr>
        <w:t>projektová dokumentácia špecifikovaná v ods. 2 tohto článku Zmluvy</w:t>
      </w:r>
    </w:p>
    <w:p w14:paraId="1B7A1624" w14:textId="612D9BAE" w:rsidR="001E66FD" w:rsidRDefault="001E66FD" w:rsidP="007E632E">
      <w:pPr>
        <w:pStyle w:val="Bezriadkovania"/>
        <w:numPr>
          <w:ilvl w:val="1"/>
          <w:numId w:val="4"/>
        </w:numPr>
        <w:ind w:left="851" w:hanging="425"/>
        <w:jc w:val="both"/>
        <w:rPr>
          <w:rStyle w:val="CharStyle13"/>
          <w:rFonts w:asciiTheme="minorHAnsi" w:hAnsiTheme="minorHAnsi" w:cstheme="minorHAnsi"/>
          <w:sz w:val="22"/>
          <w:szCs w:val="22"/>
        </w:rPr>
      </w:pPr>
      <w:r>
        <w:rPr>
          <w:rStyle w:val="CharStyle13"/>
          <w:rFonts w:asciiTheme="minorHAnsi" w:hAnsiTheme="minorHAnsi" w:cstheme="minorHAnsi"/>
          <w:sz w:val="22"/>
          <w:szCs w:val="22"/>
        </w:rPr>
        <w:t xml:space="preserve">rozpočet/ocenený </w:t>
      </w:r>
      <w:r w:rsidR="00814319">
        <w:rPr>
          <w:rStyle w:val="CharStyle13"/>
          <w:rFonts w:asciiTheme="minorHAnsi" w:hAnsiTheme="minorHAnsi" w:cstheme="minorHAnsi"/>
          <w:sz w:val="22"/>
          <w:szCs w:val="22"/>
        </w:rPr>
        <w:t>v</w:t>
      </w:r>
      <w:r>
        <w:rPr>
          <w:rStyle w:val="CharStyle13"/>
          <w:rFonts w:asciiTheme="minorHAnsi" w:hAnsiTheme="minorHAnsi" w:cstheme="minorHAnsi"/>
          <w:sz w:val="22"/>
          <w:szCs w:val="22"/>
        </w:rPr>
        <w:t>ýkaz výmer</w:t>
      </w:r>
    </w:p>
    <w:p w14:paraId="35B022FE" w14:textId="6F437DBE" w:rsidR="001E66FD" w:rsidRDefault="00814319" w:rsidP="007E632E">
      <w:pPr>
        <w:pStyle w:val="Bezriadkovania"/>
        <w:numPr>
          <w:ilvl w:val="1"/>
          <w:numId w:val="4"/>
        </w:numPr>
        <w:ind w:left="851" w:hanging="425"/>
        <w:jc w:val="both"/>
        <w:rPr>
          <w:rStyle w:val="CharStyle13"/>
          <w:rFonts w:asciiTheme="minorHAnsi" w:hAnsiTheme="minorHAnsi" w:cstheme="minorHAnsi"/>
          <w:sz w:val="22"/>
          <w:szCs w:val="22"/>
        </w:rPr>
      </w:pPr>
      <w:r>
        <w:rPr>
          <w:rStyle w:val="CharStyle13"/>
          <w:rFonts w:asciiTheme="minorHAnsi" w:hAnsiTheme="minorHAnsi" w:cstheme="minorHAnsi"/>
          <w:sz w:val="22"/>
          <w:szCs w:val="22"/>
        </w:rPr>
        <w:t>táto Zmluva</w:t>
      </w:r>
    </w:p>
    <w:p w14:paraId="413B41CA" w14:textId="4934F87C" w:rsidR="001E66FD" w:rsidRDefault="001E66FD" w:rsidP="007E632E">
      <w:pPr>
        <w:pStyle w:val="Bezriadkovania"/>
        <w:numPr>
          <w:ilvl w:val="1"/>
          <w:numId w:val="4"/>
        </w:numPr>
        <w:ind w:left="851" w:hanging="425"/>
        <w:jc w:val="both"/>
        <w:rPr>
          <w:rStyle w:val="CharStyle13"/>
          <w:rFonts w:asciiTheme="minorHAnsi" w:hAnsiTheme="minorHAnsi" w:cstheme="minorHAnsi"/>
          <w:sz w:val="22"/>
          <w:szCs w:val="22"/>
        </w:rPr>
      </w:pPr>
      <w:r>
        <w:rPr>
          <w:rStyle w:val="CharStyle13"/>
          <w:rFonts w:asciiTheme="minorHAnsi" w:hAnsiTheme="minorHAnsi" w:cstheme="minorHAnsi"/>
          <w:sz w:val="22"/>
          <w:szCs w:val="22"/>
        </w:rPr>
        <w:t>súťažné podklady z verejného obstarávania</w:t>
      </w:r>
      <w:r w:rsidR="00E372E1">
        <w:rPr>
          <w:rStyle w:val="CharStyle13"/>
          <w:rFonts w:asciiTheme="minorHAnsi" w:hAnsiTheme="minorHAnsi" w:cstheme="minorHAnsi"/>
          <w:sz w:val="22"/>
          <w:szCs w:val="22"/>
        </w:rPr>
        <w:t>.</w:t>
      </w:r>
    </w:p>
    <w:p w14:paraId="1957C238" w14:textId="77777777" w:rsidR="001E66FD" w:rsidRDefault="001E66FD" w:rsidP="00BD7ABC">
      <w:pPr>
        <w:pStyle w:val="Bezriadkovania"/>
        <w:ind w:left="426"/>
        <w:jc w:val="both"/>
        <w:rPr>
          <w:rStyle w:val="CharStyle13"/>
          <w:rFonts w:asciiTheme="minorHAnsi" w:hAnsiTheme="minorHAnsi" w:cstheme="minorHAnsi"/>
          <w:sz w:val="22"/>
          <w:szCs w:val="22"/>
        </w:rPr>
      </w:pPr>
    </w:p>
    <w:p w14:paraId="56C29E08" w14:textId="20A9E4D0" w:rsidR="001E66FD" w:rsidRPr="00717CB0" w:rsidRDefault="001E66FD" w:rsidP="00BD7ABC">
      <w:pPr>
        <w:pStyle w:val="Bezriadkovania"/>
        <w:ind w:left="426"/>
        <w:jc w:val="both"/>
        <w:rPr>
          <w:rStyle w:val="CharStyle13"/>
          <w:rFonts w:asciiTheme="minorHAnsi" w:hAnsiTheme="minorHAnsi" w:cstheme="minorHAnsi"/>
          <w:b w:val="0"/>
          <w:bCs w:val="0"/>
          <w:sz w:val="22"/>
          <w:szCs w:val="22"/>
        </w:rPr>
      </w:pPr>
      <w:r w:rsidRPr="007E632E">
        <w:rPr>
          <w:rStyle w:val="CharStyle13"/>
          <w:rFonts w:asciiTheme="minorHAnsi" w:hAnsiTheme="minorHAnsi" w:cstheme="minorHAnsi"/>
          <w:b w:val="0"/>
          <w:bCs w:val="0"/>
          <w:sz w:val="22"/>
          <w:szCs w:val="22"/>
        </w:rPr>
        <w:t>Uvedené dokumenty sú záväzné a vzájomne sa doplňujúce. V prípade rozporov medzi nimi platí poradie ich záväznosti (od 1.1. po 1.5., pričom najvyššiu prioritu má dokument s označením 1.1.) tak ako sú uvedené vyššie v tomto odseku</w:t>
      </w:r>
      <w:r w:rsidR="00345C97">
        <w:rPr>
          <w:rStyle w:val="CharStyle13"/>
          <w:rFonts w:asciiTheme="minorHAnsi" w:hAnsiTheme="minorHAnsi" w:cstheme="minorHAnsi"/>
          <w:b w:val="0"/>
          <w:bCs w:val="0"/>
          <w:sz w:val="22"/>
          <w:szCs w:val="22"/>
        </w:rPr>
        <w:t xml:space="preserve"> Zmluvy</w:t>
      </w:r>
      <w:r w:rsidRPr="007E632E">
        <w:rPr>
          <w:rStyle w:val="CharStyle13"/>
          <w:rFonts w:asciiTheme="minorHAnsi" w:hAnsiTheme="minorHAnsi" w:cstheme="minorHAnsi"/>
          <w:b w:val="0"/>
          <w:bCs w:val="0"/>
          <w:sz w:val="22"/>
          <w:szCs w:val="22"/>
        </w:rPr>
        <w:t xml:space="preserve">. </w:t>
      </w:r>
      <w:r w:rsidR="008F320F" w:rsidRPr="007E632E">
        <w:rPr>
          <w:rStyle w:val="CharStyle13"/>
          <w:rFonts w:asciiTheme="minorHAnsi" w:hAnsiTheme="minorHAnsi" w:cstheme="minorHAnsi"/>
          <w:b w:val="0"/>
          <w:bCs w:val="0"/>
          <w:sz w:val="22"/>
          <w:szCs w:val="22"/>
        </w:rPr>
        <w:t xml:space="preserve">Za účelom predídenia akýchkoľvek pochybností platí, že výkladové pravidlo podľa predchádzajúcej vety sa uplatňuje výlučne na špecifikáciu a rozsah diela. </w:t>
      </w:r>
    </w:p>
    <w:p w14:paraId="033581E3" w14:textId="77777777" w:rsidR="001E66FD" w:rsidRDefault="001E66FD" w:rsidP="001E66FD">
      <w:pPr>
        <w:pStyle w:val="Bezriadkovania"/>
        <w:ind w:left="284"/>
        <w:jc w:val="both"/>
        <w:rPr>
          <w:rStyle w:val="CharStyle13"/>
          <w:rFonts w:asciiTheme="minorHAnsi" w:hAnsiTheme="minorHAnsi" w:cstheme="minorHAnsi"/>
          <w:b w:val="0"/>
          <w:bCs w:val="0"/>
          <w:sz w:val="22"/>
          <w:szCs w:val="22"/>
        </w:rPr>
      </w:pPr>
    </w:p>
    <w:p w14:paraId="36C480F0" w14:textId="264D99D4" w:rsidR="001E66FD" w:rsidRPr="004A31BA" w:rsidRDefault="001E66FD" w:rsidP="00BD7ABC">
      <w:pPr>
        <w:pStyle w:val="Bezriadkovania"/>
        <w:numPr>
          <w:ilvl w:val="0"/>
          <w:numId w:val="4"/>
        </w:numPr>
        <w:tabs>
          <w:tab w:val="left" w:pos="426"/>
        </w:tabs>
        <w:spacing w:after="240"/>
        <w:ind w:left="0" w:firstLine="0"/>
        <w:jc w:val="both"/>
        <w:rPr>
          <w:rFonts w:asciiTheme="minorHAnsi" w:hAnsiTheme="minorHAnsi" w:cstheme="minorHAnsi"/>
          <w:sz w:val="22"/>
          <w:szCs w:val="22"/>
          <w:lang w:eastAsia="cs-CZ"/>
        </w:rPr>
      </w:pPr>
      <w:r>
        <w:rPr>
          <w:rFonts w:asciiTheme="minorHAnsi" w:hAnsiTheme="minorHAnsi" w:cstheme="minorHAnsi"/>
          <w:sz w:val="22"/>
          <w:szCs w:val="22"/>
          <w:lang w:eastAsia="cs-CZ"/>
        </w:rPr>
        <w:t xml:space="preserve">Dielo je podrobne vymedzené </w:t>
      </w:r>
      <w:r>
        <w:rPr>
          <w:rFonts w:asciiTheme="minorHAnsi" w:hAnsiTheme="minorHAnsi" w:cstheme="minorHAnsi"/>
          <w:color w:val="auto"/>
          <w:sz w:val="22"/>
          <w:szCs w:val="22"/>
          <w:lang w:eastAsia="cs-CZ"/>
        </w:rPr>
        <w:t>dokumentáciou na stavebné povolenie s náležitosťami dokumentácie na realizáciu stavby (DSP a DRS) s názvom</w:t>
      </w:r>
      <w:r w:rsidR="009A7630">
        <w:rPr>
          <w:rFonts w:asciiTheme="minorHAnsi" w:hAnsiTheme="minorHAnsi" w:cstheme="minorHAnsi"/>
          <w:color w:val="auto"/>
          <w:sz w:val="22"/>
          <w:szCs w:val="22"/>
          <w:lang w:eastAsia="cs-CZ"/>
        </w:rPr>
        <w:t xml:space="preserve"> </w:t>
      </w:r>
      <w:r w:rsidR="00FE4300">
        <w:rPr>
          <w:rFonts w:asciiTheme="minorHAnsi" w:hAnsiTheme="minorHAnsi" w:cstheme="minorHAnsi"/>
          <w:color w:val="auto"/>
          <w:sz w:val="22"/>
          <w:szCs w:val="22"/>
          <w:lang w:eastAsia="cs-CZ"/>
        </w:rPr>
        <w:t>„</w:t>
      </w:r>
      <w:r w:rsidR="0084077A">
        <w:rPr>
          <w:rFonts w:asciiTheme="minorHAnsi" w:hAnsiTheme="minorHAnsi" w:cstheme="minorHAnsi"/>
          <w:color w:val="auto"/>
          <w:sz w:val="22"/>
          <w:szCs w:val="22"/>
          <w:lang w:eastAsia="cs-CZ"/>
        </w:rPr>
        <w:t>Domov sociálnych služieb Detva</w:t>
      </w:r>
      <w:r w:rsidR="00F04B7A">
        <w:rPr>
          <w:rFonts w:asciiTheme="minorHAnsi" w:hAnsiTheme="minorHAnsi" w:cstheme="minorHAnsi"/>
          <w:color w:val="auto"/>
          <w:sz w:val="22"/>
          <w:szCs w:val="22"/>
          <w:lang w:eastAsia="cs-CZ"/>
        </w:rPr>
        <w:t>, Pionierska 850/13, 962 12 Detva</w:t>
      </w:r>
      <w:r w:rsidR="0084077A">
        <w:rPr>
          <w:rFonts w:asciiTheme="minorHAnsi" w:hAnsiTheme="minorHAnsi" w:cstheme="minorHAnsi"/>
          <w:color w:val="auto"/>
          <w:sz w:val="22"/>
          <w:szCs w:val="22"/>
          <w:lang w:eastAsia="cs-CZ"/>
        </w:rPr>
        <w:t xml:space="preserve"> – </w:t>
      </w:r>
      <w:r w:rsidR="00B17011">
        <w:rPr>
          <w:rFonts w:asciiTheme="minorHAnsi" w:hAnsiTheme="minorHAnsi" w:cstheme="minorHAnsi"/>
          <w:color w:val="auto"/>
          <w:sz w:val="22"/>
          <w:szCs w:val="22"/>
          <w:lang w:eastAsia="cs-CZ"/>
        </w:rPr>
        <w:t>P</w:t>
      </w:r>
      <w:r w:rsidR="0084077A">
        <w:rPr>
          <w:rFonts w:asciiTheme="minorHAnsi" w:hAnsiTheme="minorHAnsi" w:cstheme="minorHAnsi"/>
          <w:color w:val="auto"/>
          <w:sz w:val="22"/>
          <w:szCs w:val="22"/>
          <w:lang w:eastAsia="cs-CZ"/>
        </w:rPr>
        <w:t>restavba a nadstavba obje</w:t>
      </w:r>
      <w:r w:rsidR="00FE4300">
        <w:rPr>
          <w:rFonts w:asciiTheme="minorHAnsi" w:hAnsiTheme="minorHAnsi" w:cstheme="minorHAnsi"/>
          <w:color w:val="auto"/>
          <w:sz w:val="22"/>
          <w:szCs w:val="22"/>
          <w:lang w:eastAsia="cs-CZ"/>
        </w:rPr>
        <w:t xml:space="preserve">ktu“, </w:t>
      </w:r>
      <w:r>
        <w:rPr>
          <w:rFonts w:asciiTheme="minorHAnsi" w:hAnsiTheme="minorHAnsi" w:cstheme="minorHAnsi"/>
          <w:sz w:val="22"/>
          <w:szCs w:val="22"/>
          <w:lang w:eastAsia="cs-CZ"/>
        </w:rPr>
        <w:t xml:space="preserve">vyhotovenou </w:t>
      </w:r>
      <w:r w:rsidR="000D59F1">
        <w:rPr>
          <w:rFonts w:asciiTheme="minorHAnsi" w:hAnsiTheme="minorHAnsi" w:cstheme="minorHAnsi"/>
          <w:sz w:val="22"/>
          <w:szCs w:val="22"/>
          <w:lang w:eastAsia="cs-CZ"/>
        </w:rPr>
        <w:t xml:space="preserve">spoločnosťou x-arch s.r.o., Kollárova 44, 974 01 Banská Bystrica, </w:t>
      </w:r>
      <w:r w:rsidR="00F04B7A">
        <w:rPr>
          <w:rFonts w:asciiTheme="minorHAnsi" w:hAnsiTheme="minorHAnsi" w:cstheme="minorHAnsi"/>
          <w:sz w:val="22"/>
          <w:szCs w:val="22"/>
          <w:lang w:eastAsia="cs-CZ"/>
        </w:rPr>
        <w:t xml:space="preserve">autorizovaným architektom </w:t>
      </w:r>
      <w:r w:rsidR="0050089D">
        <w:rPr>
          <w:rFonts w:asciiTheme="minorHAnsi" w:hAnsiTheme="minorHAnsi" w:cstheme="minorHAnsi"/>
          <w:sz w:val="22"/>
          <w:szCs w:val="22"/>
          <w:lang w:eastAsia="cs-CZ"/>
        </w:rPr>
        <w:t>Mgr. art.</w:t>
      </w:r>
      <w:r>
        <w:rPr>
          <w:rFonts w:asciiTheme="minorHAnsi" w:hAnsiTheme="minorHAnsi" w:cstheme="minorHAnsi"/>
          <w:sz w:val="22"/>
          <w:szCs w:val="22"/>
          <w:lang w:eastAsia="cs-CZ"/>
        </w:rPr>
        <w:t xml:space="preserve"> </w:t>
      </w:r>
      <w:r w:rsidR="007552E2">
        <w:rPr>
          <w:rFonts w:asciiTheme="minorHAnsi" w:hAnsiTheme="minorHAnsi" w:cstheme="minorHAnsi"/>
          <w:sz w:val="22"/>
          <w:szCs w:val="22"/>
          <w:lang w:eastAsia="cs-CZ"/>
        </w:rPr>
        <w:t>Ing.</w:t>
      </w:r>
      <w:r w:rsidR="0050089D">
        <w:rPr>
          <w:rFonts w:asciiTheme="minorHAnsi" w:hAnsiTheme="minorHAnsi" w:cstheme="minorHAnsi"/>
          <w:sz w:val="22"/>
          <w:szCs w:val="22"/>
          <w:lang w:eastAsia="cs-CZ"/>
        </w:rPr>
        <w:t xml:space="preserve"> arch. Ing.</w:t>
      </w:r>
      <w:r w:rsidR="007552E2">
        <w:rPr>
          <w:rFonts w:asciiTheme="minorHAnsi" w:hAnsiTheme="minorHAnsi" w:cstheme="minorHAnsi"/>
          <w:sz w:val="22"/>
          <w:szCs w:val="22"/>
          <w:lang w:eastAsia="cs-CZ"/>
        </w:rPr>
        <w:t xml:space="preserve"> </w:t>
      </w:r>
      <w:r w:rsidR="0050089D">
        <w:rPr>
          <w:rFonts w:asciiTheme="minorHAnsi" w:hAnsiTheme="minorHAnsi" w:cstheme="minorHAnsi"/>
          <w:sz w:val="22"/>
          <w:szCs w:val="22"/>
          <w:lang w:eastAsia="cs-CZ"/>
        </w:rPr>
        <w:t>Marekom</w:t>
      </w:r>
      <w:r w:rsidR="007552E2">
        <w:rPr>
          <w:rFonts w:asciiTheme="minorHAnsi" w:hAnsiTheme="minorHAnsi" w:cstheme="minorHAnsi"/>
          <w:sz w:val="22"/>
          <w:szCs w:val="22"/>
          <w:lang w:eastAsia="cs-CZ"/>
        </w:rPr>
        <w:t xml:space="preserve"> </w:t>
      </w:r>
      <w:proofErr w:type="spellStart"/>
      <w:r w:rsidR="0050089D">
        <w:rPr>
          <w:rFonts w:asciiTheme="minorHAnsi" w:hAnsiTheme="minorHAnsi" w:cstheme="minorHAnsi"/>
          <w:sz w:val="22"/>
          <w:szCs w:val="22"/>
          <w:lang w:eastAsia="cs-CZ"/>
        </w:rPr>
        <w:t>Danihelom</w:t>
      </w:r>
      <w:proofErr w:type="spellEnd"/>
      <w:r w:rsidR="007552E2">
        <w:rPr>
          <w:rFonts w:asciiTheme="minorHAnsi" w:hAnsiTheme="minorHAnsi" w:cstheme="minorHAnsi"/>
          <w:sz w:val="22"/>
          <w:szCs w:val="22"/>
          <w:lang w:eastAsia="cs-CZ"/>
        </w:rPr>
        <w:t xml:space="preserve">, registrácia č. </w:t>
      </w:r>
      <w:r w:rsidR="0061732A">
        <w:rPr>
          <w:rFonts w:asciiTheme="minorHAnsi" w:hAnsiTheme="minorHAnsi" w:cstheme="minorHAnsi"/>
          <w:sz w:val="22"/>
          <w:szCs w:val="22"/>
          <w:lang w:eastAsia="cs-CZ"/>
        </w:rPr>
        <w:t>1688AA</w:t>
      </w:r>
      <w:r w:rsidR="009828D0" w:rsidRPr="004A31BA">
        <w:rPr>
          <w:rFonts w:asciiTheme="minorHAnsi" w:hAnsiTheme="minorHAnsi" w:cstheme="minorHAnsi"/>
          <w:sz w:val="22"/>
          <w:szCs w:val="22"/>
          <w:lang w:eastAsia="cs-CZ"/>
        </w:rPr>
        <w:t xml:space="preserve"> </w:t>
      </w:r>
      <w:r w:rsidRPr="004A31BA">
        <w:rPr>
          <w:rFonts w:asciiTheme="minorHAnsi" w:hAnsiTheme="minorHAnsi" w:cstheme="minorHAnsi"/>
          <w:sz w:val="22"/>
          <w:szCs w:val="22"/>
          <w:lang w:eastAsia="cs-CZ"/>
        </w:rPr>
        <w:t xml:space="preserve">(ďalej len </w:t>
      </w:r>
      <w:r w:rsidR="00F44627">
        <w:rPr>
          <w:rFonts w:asciiTheme="minorHAnsi" w:hAnsiTheme="minorHAnsi" w:cstheme="minorHAnsi"/>
          <w:sz w:val="22"/>
          <w:szCs w:val="22"/>
          <w:lang w:eastAsia="cs-CZ"/>
        </w:rPr>
        <w:t xml:space="preserve">ako </w:t>
      </w:r>
      <w:r w:rsidRPr="004A31BA">
        <w:rPr>
          <w:rFonts w:asciiTheme="minorHAnsi" w:hAnsiTheme="minorHAnsi" w:cstheme="minorHAnsi"/>
          <w:b/>
          <w:sz w:val="22"/>
          <w:szCs w:val="22"/>
          <w:lang w:eastAsia="cs-CZ"/>
        </w:rPr>
        <w:t>„</w:t>
      </w:r>
      <w:r w:rsidR="005F1712">
        <w:rPr>
          <w:rFonts w:asciiTheme="minorHAnsi" w:hAnsiTheme="minorHAnsi" w:cstheme="minorHAnsi"/>
          <w:b/>
          <w:sz w:val="22"/>
          <w:szCs w:val="22"/>
          <w:lang w:eastAsia="cs-CZ"/>
        </w:rPr>
        <w:t>D</w:t>
      </w:r>
      <w:r w:rsidRPr="004A31BA">
        <w:rPr>
          <w:rFonts w:asciiTheme="minorHAnsi" w:hAnsiTheme="minorHAnsi" w:cstheme="minorHAnsi"/>
          <w:b/>
          <w:sz w:val="22"/>
          <w:szCs w:val="22"/>
          <w:lang w:eastAsia="cs-CZ"/>
        </w:rPr>
        <w:t>okumentácia“</w:t>
      </w:r>
      <w:r w:rsidRPr="004A31BA">
        <w:rPr>
          <w:rFonts w:asciiTheme="minorHAnsi" w:hAnsiTheme="minorHAnsi" w:cstheme="minorHAnsi"/>
          <w:sz w:val="22"/>
          <w:szCs w:val="22"/>
          <w:lang w:eastAsia="cs-CZ"/>
        </w:rPr>
        <w:t>)</w:t>
      </w:r>
      <w:r w:rsidR="007F0B6A">
        <w:rPr>
          <w:rFonts w:asciiTheme="minorHAnsi" w:hAnsiTheme="minorHAnsi" w:cstheme="minorHAnsi"/>
          <w:sz w:val="22"/>
          <w:szCs w:val="22"/>
          <w:lang w:eastAsia="cs-CZ"/>
        </w:rPr>
        <w:t>, ktorá tvo</w:t>
      </w:r>
      <w:r w:rsidR="00AC450F">
        <w:rPr>
          <w:rFonts w:asciiTheme="minorHAnsi" w:hAnsiTheme="minorHAnsi" w:cstheme="minorHAnsi"/>
          <w:sz w:val="22"/>
          <w:szCs w:val="22"/>
          <w:lang w:eastAsia="cs-CZ"/>
        </w:rPr>
        <w:t>rí Prílohu č. 2 tejto Zmluvy</w:t>
      </w:r>
      <w:r w:rsidRPr="004A31BA">
        <w:rPr>
          <w:rFonts w:asciiTheme="minorHAnsi" w:hAnsiTheme="minorHAnsi" w:cstheme="minorHAnsi"/>
          <w:sz w:val="22"/>
          <w:szCs w:val="22"/>
          <w:lang w:eastAsia="cs-CZ"/>
        </w:rPr>
        <w:t>.</w:t>
      </w:r>
    </w:p>
    <w:p w14:paraId="2B9335C2" w14:textId="77777777" w:rsidR="001E66FD" w:rsidRDefault="001E66FD" w:rsidP="001E66FD">
      <w:pPr>
        <w:pStyle w:val="Bezriadkovania"/>
        <w:numPr>
          <w:ilvl w:val="0"/>
          <w:numId w:val="4"/>
        </w:numPr>
        <w:tabs>
          <w:tab w:val="left" w:pos="426"/>
        </w:tabs>
        <w:spacing w:after="240"/>
        <w:ind w:left="0" w:firstLine="0"/>
        <w:rPr>
          <w:rFonts w:asciiTheme="minorHAnsi" w:hAnsiTheme="minorHAnsi" w:cstheme="minorHAnsi"/>
          <w:bCs/>
          <w:sz w:val="22"/>
          <w:szCs w:val="22"/>
          <w:shd w:val="clear" w:color="auto" w:fill="FFFFFF"/>
        </w:rPr>
      </w:pPr>
      <w:r>
        <w:rPr>
          <w:rFonts w:asciiTheme="minorHAnsi" w:hAnsiTheme="minorHAnsi" w:cstheme="minorHAnsi"/>
          <w:bCs/>
          <w:sz w:val="22"/>
          <w:szCs w:val="22"/>
          <w:shd w:val="clear" w:color="auto" w:fill="FFFFFF"/>
        </w:rPr>
        <w:t>Na realizáciu diela (resp. dotknutej časti diela) boli vydané nasledovné povolenia a doklady:</w:t>
      </w:r>
      <w:r>
        <w:t xml:space="preserve"> </w:t>
      </w:r>
    </w:p>
    <w:p w14:paraId="4982114B" w14:textId="19E00171" w:rsidR="001E66FD" w:rsidRDefault="004D19E8" w:rsidP="00BD7ABC">
      <w:pPr>
        <w:pStyle w:val="Bezriadkovania"/>
        <w:tabs>
          <w:tab w:val="left" w:pos="851"/>
        </w:tabs>
        <w:ind w:left="426"/>
        <w:jc w:val="both"/>
        <w:rPr>
          <w:rFonts w:asciiTheme="minorHAnsi" w:hAnsiTheme="minorHAnsi" w:cstheme="minorHAnsi"/>
          <w:bCs/>
          <w:i/>
          <w:iCs/>
          <w:sz w:val="22"/>
          <w:szCs w:val="22"/>
          <w:shd w:val="clear" w:color="auto" w:fill="FFFFFF"/>
        </w:rPr>
      </w:pPr>
      <w:r>
        <w:rPr>
          <w:rFonts w:asciiTheme="minorHAnsi" w:hAnsiTheme="minorHAnsi" w:cstheme="minorHAnsi"/>
          <w:bCs/>
          <w:i/>
          <w:iCs/>
          <w:sz w:val="22"/>
          <w:szCs w:val="22"/>
          <w:shd w:val="clear" w:color="auto" w:fill="FFFFFF"/>
        </w:rPr>
        <w:t xml:space="preserve">Stavebné povolenie, číslo rozhodnutia </w:t>
      </w:r>
      <w:r w:rsidR="007649C5">
        <w:rPr>
          <w:rFonts w:asciiTheme="minorHAnsi" w:hAnsiTheme="minorHAnsi" w:cstheme="minorHAnsi"/>
          <w:bCs/>
          <w:i/>
          <w:iCs/>
          <w:sz w:val="22"/>
          <w:szCs w:val="22"/>
          <w:shd w:val="clear" w:color="auto" w:fill="FFFFFF"/>
        </w:rPr>
        <w:t>269/2024/</w:t>
      </w:r>
      <w:proofErr w:type="spellStart"/>
      <w:r w:rsidR="007649C5">
        <w:rPr>
          <w:rFonts w:asciiTheme="minorHAnsi" w:hAnsiTheme="minorHAnsi" w:cstheme="minorHAnsi"/>
          <w:bCs/>
          <w:i/>
          <w:iCs/>
          <w:sz w:val="22"/>
          <w:szCs w:val="22"/>
          <w:shd w:val="clear" w:color="auto" w:fill="FFFFFF"/>
        </w:rPr>
        <w:t>DKa-rozh</w:t>
      </w:r>
      <w:proofErr w:type="spellEnd"/>
      <w:r w:rsidR="00110865">
        <w:rPr>
          <w:rFonts w:asciiTheme="minorHAnsi" w:hAnsiTheme="minorHAnsi" w:cstheme="minorHAnsi"/>
          <w:bCs/>
          <w:i/>
          <w:iCs/>
          <w:sz w:val="22"/>
          <w:szCs w:val="22"/>
          <w:shd w:val="clear" w:color="auto" w:fill="FFFFFF"/>
        </w:rPr>
        <w:t>.</w:t>
      </w:r>
      <w:r>
        <w:rPr>
          <w:rFonts w:asciiTheme="minorHAnsi" w:hAnsiTheme="minorHAnsi" w:cstheme="minorHAnsi"/>
          <w:bCs/>
          <w:i/>
          <w:iCs/>
          <w:sz w:val="22"/>
          <w:szCs w:val="22"/>
          <w:shd w:val="clear" w:color="auto" w:fill="FFFFFF"/>
        </w:rPr>
        <w:t xml:space="preserve">, vydané mestom </w:t>
      </w:r>
      <w:r w:rsidR="00110865">
        <w:rPr>
          <w:rFonts w:asciiTheme="minorHAnsi" w:hAnsiTheme="minorHAnsi" w:cstheme="minorHAnsi"/>
          <w:bCs/>
          <w:i/>
          <w:iCs/>
          <w:sz w:val="22"/>
          <w:szCs w:val="22"/>
          <w:shd w:val="clear" w:color="auto" w:fill="FFFFFF"/>
        </w:rPr>
        <w:t>Detva</w:t>
      </w:r>
      <w:r>
        <w:rPr>
          <w:rFonts w:asciiTheme="minorHAnsi" w:hAnsiTheme="minorHAnsi" w:cstheme="minorHAnsi"/>
          <w:bCs/>
          <w:i/>
          <w:iCs/>
          <w:sz w:val="22"/>
          <w:szCs w:val="22"/>
          <w:shd w:val="clear" w:color="auto" w:fill="FFFFFF"/>
        </w:rPr>
        <w:t xml:space="preserve"> dňa </w:t>
      </w:r>
      <w:r w:rsidR="00110865">
        <w:rPr>
          <w:rFonts w:asciiTheme="minorHAnsi" w:hAnsiTheme="minorHAnsi" w:cstheme="minorHAnsi"/>
          <w:bCs/>
          <w:i/>
          <w:iCs/>
          <w:sz w:val="22"/>
          <w:szCs w:val="22"/>
          <w:shd w:val="clear" w:color="auto" w:fill="FFFFFF"/>
        </w:rPr>
        <w:t>23</w:t>
      </w:r>
      <w:r>
        <w:rPr>
          <w:rFonts w:asciiTheme="minorHAnsi" w:hAnsiTheme="minorHAnsi" w:cstheme="minorHAnsi"/>
          <w:bCs/>
          <w:i/>
          <w:iCs/>
          <w:sz w:val="22"/>
          <w:szCs w:val="22"/>
          <w:shd w:val="clear" w:color="auto" w:fill="FFFFFF"/>
        </w:rPr>
        <w:t>.0</w:t>
      </w:r>
      <w:r w:rsidR="00110865">
        <w:rPr>
          <w:rFonts w:asciiTheme="minorHAnsi" w:hAnsiTheme="minorHAnsi" w:cstheme="minorHAnsi"/>
          <w:bCs/>
          <w:i/>
          <w:iCs/>
          <w:sz w:val="22"/>
          <w:szCs w:val="22"/>
          <w:shd w:val="clear" w:color="auto" w:fill="FFFFFF"/>
        </w:rPr>
        <w:t>1</w:t>
      </w:r>
      <w:r>
        <w:rPr>
          <w:rFonts w:asciiTheme="minorHAnsi" w:hAnsiTheme="minorHAnsi" w:cstheme="minorHAnsi"/>
          <w:bCs/>
          <w:i/>
          <w:iCs/>
          <w:sz w:val="22"/>
          <w:szCs w:val="22"/>
          <w:shd w:val="clear" w:color="auto" w:fill="FFFFFF"/>
        </w:rPr>
        <w:t>.202</w:t>
      </w:r>
      <w:r w:rsidR="001C7632">
        <w:rPr>
          <w:rFonts w:asciiTheme="minorHAnsi" w:hAnsiTheme="minorHAnsi" w:cstheme="minorHAnsi"/>
          <w:bCs/>
          <w:i/>
          <w:iCs/>
          <w:sz w:val="22"/>
          <w:szCs w:val="22"/>
          <w:shd w:val="clear" w:color="auto" w:fill="FFFFFF"/>
        </w:rPr>
        <w:t>4</w:t>
      </w:r>
      <w:r w:rsidR="00110865">
        <w:rPr>
          <w:rFonts w:asciiTheme="minorHAnsi" w:hAnsiTheme="minorHAnsi" w:cstheme="minorHAnsi"/>
          <w:bCs/>
          <w:i/>
          <w:iCs/>
          <w:sz w:val="22"/>
          <w:szCs w:val="22"/>
          <w:shd w:val="clear" w:color="auto" w:fill="FFFFFF"/>
        </w:rPr>
        <w:t>, právoplatné dňa 01.03.2024</w:t>
      </w:r>
      <w:r>
        <w:rPr>
          <w:rFonts w:asciiTheme="minorHAnsi" w:hAnsiTheme="minorHAnsi" w:cstheme="minorHAnsi"/>
          <w:bCs/>
          <w:i/>
          <w:iCs/>
          <w:sz w:val="22"/>
          <w:szCs w:val="22"/>
          <w:shd w:val="clear" w:color="auto" w:fill="FFFFFF"/>
        </w:rPr>
        <w:t xml:space="preserve"> </w:t>
      </w:r>
      <w:r w:rsidR="000D77F5">
        <w:rPr>
          <w:rFonts w:asciiTheme="minorHAnsi" w:hAnsiTheme="minorHAnsi" w:cstheme="minorHAnsi"/>
          <w:bCs/>
          <w:i/>
          <w:iCs/>
          <w:sz w:val="22"/>
          <w:szCs w:val="22"/>
          <w:shd w:val="clear" w:color="auto" w:fill="FFFFFF"/>
        </w:rPr>
        <w:t>(ďalej len ako „povolenie“).</w:t>
      </w:r>
    </w:p>
    <w:p w14:paraId="1DDE3E78" w14:textId="77777777" w:rsidR="001E66FD" w:rsidRDefault="001E66FD" w:rsidP="001E66FD">
      <w:pPr>
        <w:pStyle w:val="Bezriadkovania"/>
        <w:tabs>
          <w:tab w:val="left" w:pos="851"/>
        </w:tabs>
        <w:ind w:firstLine="284"/>
        <w:jc w:val="both"/>
        <w:rPr>
          <w:rFonts w:asciiTheme="minorHAnsi" w:hAnsiTheme="minorHAnsi" w:cstheme="minorHAnsi"/>
          <w:bCs/>
          <w:i/>
          <w:iCs/>
          <w:sz w:val="22"/>
          <w:szCs w:val="22"/>
          <w:shd w:val="clear" w:color="auto" w:fill="FFFFFF"/>
        </w:rPr>
      </w:pPr>
    </w:p>
    <w:p w14:paraId="720F3B5C" w14:textId="2A6A38A7" w:rsidR="001E66FD" w:rsidRDefault="001E66FD" w:rsidP="001E66FD">
      <w:pPr>
        <w:pStyle w:val="Bezriadkovania"/>
        <w:numPr>
          <w:ilvl w:val="0"/>
          <w:numId w:val="4"/>
        </w:numPr>
        <w:tabs>
          <w:tab w:val="left" w:pos="426"/>
          <w:tab w:val="left" w:pos="851"/>
        </w:tabs>
        <w:ind w:left="0" w:firstLine="0"/>
        <w:jc w:val="both"/>
        <w:rPr>
          <w:rFonts w:asciiTheme="minorHAnsi" w:hAnsiTheme="minorHAnsi" w:cstheme="minorHAnsi"/>
          <w:bCs/>
          <w:sz w:val="22"/>
          <w:szCs w:val="22"/>
          <w:shd w:val="clear" w:color="auto" w:fill="FFFFFF"/>
        </w:rPr>
      </w:pPr>
      <w:r>
        <w:rPr>
          <w:rFonts w:asciiTheme="minorHAnsi" w:hAnsiTheme="minorHAnsi" w:cstheme="minorHAnsi"/>
          <w:bCs/>
          <w:sz w:val="22"/>
          <w:szCs w:val="22"/>
          <w:shd w:val="clear" w:color="auto" w:fill="FFFFFF"/>
        </w:rPr>
        <w:t>Zhotoviteľ sa zaväzuje vykonať dielo v</w:t>
      </w:r>
      <w:r w:rsidR="00370A53">
        <w:rPr>
          <w:rFonts w:asciiTheme="minorHAnsi" w:hAnsiTheme="minorHAnsi" w:cstheme="minorHAnsi"/>
          <w:bCs/>
          <w:sz w:val="22"/>
          <w:szCs w:val="22"/>
          <w:shd w:val="clear" w:color="auto" w:fill="FFFFFF"/>
        </w:rPr>
        <w:t> </w:t>
      </w:r>
      <w:r>
        <w:rPr>
          <w:rFonts w:asciiTheme="minorHAnsi" w:hAnsiTheme="minorHAnsi" w:cstheme="minorHAnsi"/>
          <w:bCs/>
          <w:sz w:val="22"/>
          <w:szCs w:val="22"/>
          <w:shd w:val="clear" w:color="auto" w:fill="FFFFFF"/>
        </w:rPr>
        <w:t>súlade s</w:t>
      </w:r>
      <w:r w:rsidR="00370A53">
        <w:rPr>
          <w:rFonts w:asciiTheme="minorHAnsi" w:hAnsiTheme="minorHAnsi" w:cstheme="minorHAnsi"/>
          <w:bCs/>
          <w:sz w:val="22"/>
          <w:szCs w:val="22"/>
          <w:shd w:val="clear" w:color="auto" w:fill="FFFFFF"/>
        </w:rPr>
        <w:t> </w:t>
      </w:r>
      <w:r>
        <w:rPr>
          <w:rFonts w:asciiTheme="minorHAnsi" w:hAnsiTheme="minorHAnsi" w:cstheme="minorHAnsi"/>
          <w:bCs/>
          <w:sz w:val="22"/>
          <w:szCs w:val="22"/>
          <w:shd w:val="clear" w:color="auto" w:fill="FFFFFF"/>
        </w:rPr>
        <w:t xml:space="preserve">podmienkami určenými </w:t>
      </w:r>
      <w:r w:rsidR="00370A53">
        <w:rPr>
          <w:rFonts w:asciiTheme="minorHAnsi" w:hAnsiTheme="minorHAnsi" w:cstheme="minorHAnsi"/>
          <w:bCs/>
          <w:sz w:val="22"/>
          <w:szCs w:val="22"/>
          <w:shd w:val="clear" w:color="auto" w:fill="FFFFFF"/>
        </w:rPr>
        <w:t> </w:t>
      </w:r>
      <w:r>
        <w:rPr>
          <w:rFonts w:asciiTheme="minorHAnsi" w:hAnsiTheme="minorHAnsi" w:cstheme="minorHAnsi"/>
          <w:bCs/>
          <w:sz w:val="22"/>
          <w:szCs w:val="22"/>
          <w:shd w:val="clear" w:color="auto" w:fill="FFFFFF"/>
        </w:rPr>
        <w:t>v</w:t>
      </w:r>
      <w:r w:rsidR="00370A53">
        <w:rPr>
          <w:rFonts w:asciiTheme="minorHAnsi" w:hAnsiTheme="minorHAnsi" w:cstheme="minorHAnsi"/>
          <w:bCs/>
          <w:sz w:val="22"/>
          <w:szCs w:val="22"/>
          <w:shd w:val="clear" w:color="auto" w:fill="FFFFFF"/>
        </w:rPr>
        <w:t> </w:t>
      </w:r>
      <w:r>
        <w:rPr>
          <w:rFonts w:asciiTheme="minorHAnsi" w:hAnsiTheme="minorHAnsi" w:cstheme="minorHAnsi"/>
          <w:bCs/>
          <w:sz w:val="22"/>
          <w:szCs w:val="22"/>
          <w:shd w:val="clear" w:color="auto" w:fill="FFFFFF"/>
        </w:rPr>
        <w:t>povolení a</w:t>
      </w:r>
      <w:r w:rsidR="00370A53">
        <w:rPr>
          <w:rFonts w:asciiTheme="minorHAnsi" w:hAnsiTheme="minorHAnsi" w:cstheme="minorHAnsi"/>
          <w:bCs/>
          <w:sz w:val="22"/>
          <w:szCs w:val="22"/>
          <w:shd w:val="clear" w:color="auto" w:fill="FFFFFF"/>
        </w:rPr>
        <w:t> </w:t>
      </w:r>
      <w:r>
        <w:rPr>
          <w:rFonts w:asciiTheme="minorHAnsi" w:hAnsiTheme="minorHAnsi" w:cstheme="minorHAnsi"/>
          <w:bCs/>
          <w:sz w:val="22"/>
          <w:szCs w:val="22"/>
          <w:shd w:val="clear" w:color="auto" w:fill="FFFFFF"/>
        </w:rPr>
        <w:t>podmienkami uvedenými vo vyjadreniach dotknutých orgánov a</w:t>
      </w:r>
      <w:r w:rsidR="00370A53">
        <w:rPr>
          <w:rFonts w:asciiTheme="minorHAnsi" w:hAnsiTheme="minorHAnsi" w:cstheme="minorHAnsi"/>
          <w:bCs/>
          <w:sz w:val="22"/>
          <w:szCs w:val="22"/>
          <w:shd w:val="clear" w:color="auto" w:fill="FFFFFF"/>
        </w:rPr>
        <w:t> </w:t>
      </w:r>
      <w:r>
        <w:rPr>
          <w:rFonts w:asciiTheme="minorHAnsi" w:hAnsiTheme="minorHAnsi" w:cstheme="minorHAnsi"/>
          <w:bCs/>
          <w:sz w:val="22"/>
          <w:szCs w:val="22"/>
          <w:shd w:val="clear" w:color="auto" w:fill="FFFFFF"/>
        </w:rPr>
        <w:t xml:space="preserve">organizácií. </w:t>
      </w:r>
    </w:p>
    <w:p w14:paraId="4D653A59" w14:textId="77777777" w:rsidR="001E66FD" w:rsidRDefault="001E66FD" w:rsidP="001E66FD">
      <w:pPr>
        <w:pStyle w:val="Bezriadkovania"/>
        <w:jc w:val="both"/>
        <w:rPr>
          <w:rFonts w:asciiTheme="minorHAnsi" w:hAnsiTheme="minorHAnsi" w:cstheme="minorHAnsi"/>
          <w:bCs/>
          <w:sz w:val="22"/>
          <w:szCs w:val="22"/>
          <w:highlight w:val="yellow"/>
          <w:shd w:val="clear" w:color="auto" w:fill="FFFFFF"/>
        </w:rPr>
      </w:pPr>
    </w:p>
    <w:p w14:paraId="1C75FA0D" w14:textId="341CF87F" w:rsidR="0082768F" w:rsidRDefault="002E3921" w:rsidP="0082768F">
      <w:pPr>
        <w:pStyle w:val="Odsekzoznamu"/>
        <w:numPr>
          <w:ilvl w:val="0"/>
          <w:numId w:val="4"/>
        </w:numPr>
        <w:ind w:left="0" w:firstLine="0"/>
        <w:jc w:val="both"/>
        <w:rPr>
          <w:rFonts w:asciiTheme="minorHAnsi" w:hAnsiTheme="minorHAnsi" w:cstheme="minorHAnsi"/>
          <w:noProof w:val="0"/>
          <w:color w:val="000000"/>
        </w:rPr>
      </w:pPr>
      <w:r w:rsidRPr="007E632E">
        <w:rPr>
          <w:rFonts w:asciiTheme="minorHAnsi" w:hAnsiTheme="minorHAnsi" w:cstheme="minorHAnsi"/>
        </w:rPr>
        <w:lastRenderedPageBreak/>
        <w:t>Zhotoviteľ je povinný pri plnení predmetu Zmluvy dodržiavať všetky platné všeobecné záväzné právne predpisy a</w:t>
      </w:r>
      <w:r w:rsidR="00370A53">
        <w:rPr>
          <w:rFonts w:asciiTheme="minorHAnsi" w:hAnsiTheme="minorHAnsi" w:cstheme="minorHAnsi"/>
        </w:rPr>
        <w:t> </w:t>
      </w:r>
      <w:r w:rsidRPr="007E632E">
        <w:rPr>
          <w:rFonts w:asciiTheme="minorHAnsi" w:hAnsiTheme="minorHAnsi" w:cstheme="minorHAnsi"/>
        </w:rPr>
        <w:t>technické normy Slovenskej republiky a</w:t>
      </w:r>
      <w:r w:rsidR="00370A53">
        <w:rPr>
          <w:rFonts w:asciiTheme="minorHAnsi" w:hAnsiTheme="minorHAnsi" w:cstheme="minorHAnsi"/>
        </w:rPr>
        <w:t> </w:t>
      </w:r>
      <w:r w:rsidRPr="007E632E">
        <w:rPr>
          <w:rFonts w:asciiTheme="minorHAnsi" w:hAnsiTheme="minorHAnsi" w:cstheme="minorHAnsi"/>
        </w:rPr>
        <w:t>Európskej únie vzťahujúce sa na vykonanie diela, a</w:t>
      </w:r>
      <w:r w:rsidR="00370A53">
        <w:rPr>
          <w:rFonts w:asciiTheme="minorHAnsi" w:hAnsiTheme="minorHAnsi" w:cstheme="minorHAnsi"/>
        </w:rPr>
        <w:t> </w:t>
      </w:r>
      <w:r w:rsidRPr="007E632E">
        <w:rPr>
          <w:rFonts w:asciiTheme="minorHAnsi" w:hAnsiTheme="minorHAnsi" w:cstheme="minorHAnsi"/>
        </w:rPr>
        <w:t>to najmä/nie však výlučne predpisy a</w:t>
      </w:r>
      <w:r w:rsidR="00370A53">
        <w:rPr>
          <w:rFonts w:asciiTheme="minorHAnsi" w:hAnsiTheme="minorHAnsi" w:cstheme="minorHAnsi"/>
        </w:rPr>
        <w:t> </w:t>
      </w:r>
      <w:r w:rsidRPr="007E632E">
        <w:rPr>
          <w:rFonts w:asciiTheme="minorHAnsi" w:hAnsiTheme="minorHAnsi" w:cstheme="minorHAnsi"/>
        </w:rPr>
        <w:t>normy v</w:t>
      </w:r>
      <w:r w:rsidR="00370A53">
        <w:rPr>
          <w:rFonts w:asciiTheme="minorHAnsi" w:hAnsiTheme="minorHAnsi" w:cstheme="minorHAnsi"/>
        </w:rPr>
        <w:t> </w:t>
      </w:r>
      <w:r w:rsidRPr="007E632E">
        <w:rPr>
          <w:rFonts w:asciiTheme="minorHAnsi" w:hAnsiTheme="minorHAnsi" w:cstheme="minorHAnsi"/>
        </w:rPr>
        <w:t>platnom znení vymenované v</w:t>
      </w:r>
      <w:r w:rsidR="00370A53">
        <w:rPr>
          <w:rFonts w:asciiTheme="minorHAnsi" w:hAnsiTheme="minorHAnsi" w:cstheme="minorHAnsi"/>
        </w:rPr>
        <w:t> </w:t>
      </w:r>
      <w:r w:rsidRPr="007E632E">
        <w:rPr>
          <w:rFonts w:asciiTheme="minorHAnsi" w:hAnsiTheme="minorHAnsi" w:cstheme="minorHAnsi"/>
        </w:rPr>
        <w:t xml:space="preserve">Zmluve. </w:t>
      </w:r>
      <w:r w:rsidR="001E66FD" w:rsidRPr="007E632E">
        <w:rPr>
          <w:rFonts w:asciiTheme="minorHAnsi" w:hAnsiTheme="minorHAnsi" w:cstheme="minorHAnsi"/>
        </w:rPr>
        <w:t>Zhotoviteľ sa zaväzuje vykonať dielo podľa stavebno-technických požiadaviek a</w:t>
      </w:r>
      <w:r w:rsidR="00370A53">
        <w:rPr>
          <w:rFonts w:asciiTheme="minorHAnsi" w:hAnsiTheme="minorHAnsi" w:cstheme="minorHAnsi"/>
        </w:rPr>
        <w:t> </w:t>
      </w:r>
      <w:r w:rsidR="001E66FD" w:rsidRPr="007E632E">
        <w:rPr>
          <w:rFonts w:asciiTheme="minorHAnsi" w:hAnsiTheme="minorHAnsi" w:cstheme="minorHAnsi"/>
        </w:rPr>
        <w:t>technologických postupov predpísaných príslušnými právnymi predpismi (zákonnými i</w:t>
      </w:r>
      <w:r w:rsidR="00370A53">
        <w:rPr>
          <w:rFonts w:asciiTheme="minorHAnsi" w:hAnsiTheme="minorHAnsi" w:cstheme="minorHAnsi"/>
        </w:rPr>
        <w:t> </w:t>
      </w:r>
      <w:r w:rsidR="001E66FD" w:rsidRPr="007E632E">
        <w:rPr>
          <w:rFonts w:asciiTheme="minorHAnsi" w:hAnsiTheme="minorHAnsi" w:cstheme="minorHAnsi"/>
        </w:rPr>
        <w:t>podzákonnými) a</w:t>
      </w:r>
      <w:r w:rsidR="00370A53">
        <w:rPr>
          <w:rFonts w:asciiTheme="minorHAnsi" w:hAnsiTheme="minorHAnsi" w:cstheme="minorHAnsi"/>
        </w:rPr>
        <w:t> </w:t>
      </w:r>
      <w:r w:rsidR="001E66FD" w:rsidRPr="007E632E">
        <w:rPr>
          <w:rFonts w:asciiTheme="minorHAnsi" w:hAnsiTheme="minorHAnsi" w:cstheme="minorHAnsi"/>
        </w:rPr>
        <w:t>technickými normami Slovenskej republiky a</w:t>
      </w:r>
      <w:r w:rsidR="00370A53">
        <w:rPr>
          <w:rFonts w:asciiTheme="minorHAnsi" w:hAnsiTheme="minorHAnsi" w:cstheme="minorHAnsi"/>
        </w:rPr>
        <w:t> </w:t>
      </w:r>
      <w:r w:rsidR="001E66FD" w:rsidRPr="007E632E">
        <w:rPr>
          <w:rFonts w:asciiTheme="minorHAnsi" w:hAnsiTheme="minorHAnsi" w:cstheme="minorHAnsi"/>
        </w:rPr>
        <w:t>Európskej únie vzťahujúcimi sa k</w:t>
      </w:r>
      <w:r w:rsidR="00370A53">
        <w:rPr>
          <w:rFonts w:asciiTheme="minorHAnsi" w:hAnsiTheme="minorHAnsi" w:cstheme="minorHAnsi"/>
        </w:rPr>
        <w:t> </w:t>
      </w:r>
      <w:r w:rsidR="001E66FD" w:rsidRPr="007E632E">
        <w:rPr>
          <w:rFonts w:asciiTheme="minorHAnsi" w:hAnsiTheme="minorHAnsi" w:cstheme="minorHAnsi"/>
        </w:rPr>
        <w:t>dielu.</w:t>
      </w:r>
      <w:r w:rsidR="0082768F" w:rsidRPr="007E632E">
        <w:rPr>
          <w:rFonts w:asciiTheme="minorHAnsi" w:hAnsiTheme="minorHAnsi" w:cstheme="minorHAnsi"/>
        </w:rPr>
        <w:t xml:space="preserve"> </w:t>
      </w:r>
      <w:r w:rsidR="0082768F" w:rsidRPr="0082768F">
        <w:rPr>
          <w:rFonts w:asciiTheme="minorHAnsi" w:hAnsiTheme="minorHAnsi" w:cstheme="minorHAnsi"/>
          <w:noProof w:val="0"/>
          <w:color w:val="000000"/>
        </w:rPr>
        <w:t xml:space="preserve">Zhotoviteľ </w:t>
      </w:r>
      <w:r w:rsidR="0082768F">
        <w:rPr>
          <w:rFonts w:asciiTheme="minorHAnsi" w:hAnsiTheme="minorHAnsi" w:cstheme="minorHAnsi"/>
          <w:noProof w:val="0"/>
          <w:color w:val="000000"/>
        </w:rPr>
        <w:t>sa osobitne zaväzuje</w:t>
      </w:r>
      <w:r w:rsidR="0082768F" w:rsidRPr="0082768F">
        <w:rPr>
          <w:rFonts w:asciiTheme="minorHAnsi" w:hAnsiTheme="minorHAnsi" w:cstheme="minorHAnsi"/>
          <w:noProof w:val="0"/>
          <w:color w:val="000000"/>
        </w:rPr>
        <w:t xml:space="preserve"> </w:t>
      </w:r>
      <w:r w:rsidR="0082768F">
        <w:rPr>
          <w:rFonts w:asciiTheme="minorHAnsi" w:hAnsiTheme="minorHAnsi" w:cstheme="minorHAnsi"/>
          <w:noProof w:val="0"/>
          <w:color w:val="000000"/>
        </w:rPr>
        <w:t xml:space="preserve">vykonať </w:t>
      </w:r>
      <w:r w:rsidR="0082768F" w:rsidRPr="0082768F">
        <w:rPr>
          <w:rFonts w:asciiTheme="minorHAnsi" w:hAnsiTheme="minorHAnsi" w:cstheme="minorHAnsi"/>
          <w:noProof w:val="0"/>
          <w:color w:val="000000"/>
        </w:rPr>
        <w:t xml:space="preserve"> diel</w:t>
      </w:r>
      <w:r w:rsidR="0082768F">
        <w:rPr>
          <w:rFonts w:asciiTheme="minorHAnsi" w:hAnsiTheme="minorHAnsi" w:cstheme="minorHAnsi"/>
          <w:noProof w:val="0"/>
          <w:color w:val="000000"/>
        </w:rPr>
        <w:t xml:space="preserve">o </w:t>
      </w:r>
      <w:r w:rsidR="0082768F" w:rsidRPr="0082768F">
        <w:rPr>
          <w:rFonts w:asciiTheme="minorHAnsi" w:hAnsiTheme="minorHAnsi" w:cstheme="minorHAnsi"/>
          <w:noProof w:val="0"/>
          <w:color w:val="000000"/>
        </w:rPr>
        <w:t>v</w:t>
      </w:r>
      <w:r w:rsidR="00370A53">
        <w:rPr>
          <w:rFonts w:asciiTheme="minorHAnsi" w:hAnsiTheme="minorHAnsi" w:cstheme="minorHAnsi"/>
          <w:noProof w:val="0"/>
          <w:color w:val="000000"/>
        </w:rPr>
        <w:t> </w:t>
      </w:r>
      <w:r w:rsidR="0082768F" w:rsidRPr="0082768F">
        <w:rPr>
          <w:rFonts w:asciiTheme="minorHAnsi" w:hAnsiTheme="minorHAnsi" w:cstheme="minorHAnsi"/>
          <w:noProof w:val="0"/>
          <w:color w:val="000000"/>
        </w:rPr>
        <w:t>súlade s</w:t>
      </w:r>
      <w:r w:rsidR="00370A53">
        <w:rPr>
          <w:rFonts w:asciiTheme="minorHAnsi" w:hAnsiTheme="minorHAnsi" w:cstheme="minorHAnsi"/>
          <w:noProof w:val="0"/>
          <w:color w:val="000000"/>
        </w:rPr>
        <w:t> </w:t>
      </w:r>
      <w:r w:rsidR="0082768F" w:rsidRPr="0082768F">
        <w:rPr>
          <w:rFonts w:asciiTheme="minorHAnsi" w:hAnsiTheme="minorHAnsi" w:cstheme="minorHAnsi"/>
          <w:noProof w:val="0"/>
          <w:color w:val="000000"/>
        </w:rPr>
        <w:t>normou ISO 20887/2020 Udržateľnosť budov a</w:t>
      </w:r>
      <w:r w:rsidR="007D6A8A">
        <w:rPr>
          <w:rFonts w:asciiTheme="minorHAnsi" w:hAnsiTheme="minorHAnsi" w:cstheme="minorHAnsi"/>
          <w:noProof w:val="0"/>
          <w:color w:val="000000"/>
        </w:rPr>
        <w:t> </w:t>
      </w:r>
      <w:r w:rsidR="0082768F" w:rsidRPr="0082768F">
        <w:rPr>
          <w:rFonts w:asciiTheme="minorHAnsi" w:hAnsiTheme="minorHAnsi" w:cstheme="minorHAnsi"/>
          <w:noProof w:val="0"/>
          <w:color w:val="000000"/>
        </w:rPr>
        <w:t>stavebno</w:t>
      </w:r>
      <w:r w:rsidR="007D6A8A">
        <w:rPr>
          <w:rFonts w:asciiTheme="minorHAnsi" w:hAnsiTheme="minorHAnsi" w:cstheme="minorHAnsi"/>
          <w:noProof w:val="0"/>
          <w:color w:val="000000"/>
        </w:rPr>
        <w:t>-</w:t>
      </w:r>
      <w:r w:rsidR="0082768F" w:rsidRPr="0082768F">
        <w:rPr>
          <w:rFonts w:asciiTheme="minorHAnsi" w:hAnsiTheme="minorHAnsi" w:cstheme="minorHAnsi"/>
          <w:noProof w:val="0"/>
          <w:color w:val="000000"/>
        </w:rPr>
        <w:t>inžinierskych prác, o</w:t>
      </w:r>
      <w:r w:rsidR="00370A53">
        <w:rPr>
          <w:rFonts w:asciiTheme="minorHAnsi" w:hAnsiTheme="minorHAnsi" w:cstheme="minorHAnsi"/>
          <w:noProof w:val="0"/>
          <w:color w:val="000000"/>
        </w:rPr>
        <w:t> </w:t>
      </w:r>
      <w:r w:rsidR="0082768F" w:rsidRPr="0082768F">
        <w:rPr>
          <w:rFonts w:asciiTheme="minorHAnsi" w:hAnsiTheme="minorHAnsi" w:cstheme="minorHAnsi"/>
          <w:noProof w:val="0"/>
          <w:color w:val="000000"/>
        </w:rPr>
        <w:t xml:space="preserve">čom vydá </w:t>
      </w:r>
      <w:r w:rsidR="00E86C8D">
        <w:rPr>
          <w:rFonts w:asciiTheme="minorHAnsi" w:hAnsiTheme="minorHAnsi" w:cstheme="minorHAnsi"/>
          <w:noProof w:val="0"/>
          <w:color w:val="000000"/>
        </w:rPr>
        <w:t>z</w:t>
      </w:r>
      <w:r w:rsidR="0082768F" w:rsidRPr="0082768F">
        <w:rPr>
          <w:rFonts w:asciiTheme="minorHAnsi" w:hAnsiTheme="minorHAnsi" w:cstheme="minorHAnsi"/>
          <w:noProof w:val="0"/>
          <w:color w:val="000000"/>
        </w:rPr>
        <w:t xml:space="preserve">hotoviteľ </w:t>
      </w:r>
      <w:r w:rsidR="00E86C8D">
        <w:rPr>
          <w:rFonts w:asciiTheme="minorHAnsi" w:hAnsiTheme="minorHAnsi" w:cstheme="minorHAnsi"/>
          <w:noProof w:val="0"/>
          <w:color w:val="000000"/>
        </w:rPr>
        <w:t>o</w:t>
      </w:r>
      <w:r w:rsidR="0082768F">
        <w:rPr>
          <w:rFonts w:asciiTheme="minorHAnsi" w:hAnsiTheme="minorHAnsi" w:cstheme="minorHAnsi"/>
          <w:noProof w:val="0"/>
          <w:color w:val="000000"/>
        </w:rPr>
        <w:t>bjednávateľovi, ihneď potom, ako o</w:t>
      </w:r>
      <w:r w:rsidR="00370A53">
        <w:rPr>
          <w:rFonts w:asciiTheme="minorHAnsi" w:hAnsiTheme="minorHAnsi" w:cstheme="minorHAnsi"/>
          <w:noProof w:val="0"/>
          <w:color w:val="000000"/>
        </w:rPr>
        <w:t> </w:t>
      </w:r>
      <w:r w:rsidR="0082768F">
        <w:rPr>
          <w:rFonts w:asciiTheme="minorHAnsi" w:hAnsiTheme="minorHAnsi" w:cstheme="minorHAnsi"/>
          <w:noProof w:val="0"/>
          <w:color w:val="000000"/>
        </w:rPr>
        <w:t xml:space="preserve">to </w:t>
      </w:r>
      <w:r w:rsidR="00E86C8D">
        <w:rPr>
          <w:rFonts w:asciiTheme="minorHAnsi" w:hAnsiTheme="minorHAnsi" w:cstheme="minorHAnsi"/>
          <w:noProof w:val="0"/>
          <w:color w:val="000000"/>
        </w:rPr>
        <w:t>o</w:t>
      </w:r>
      <w:r w:rsidR="0082768F" w:rsidRPr="0082768F">
        <w:rPr>
          <w:rFonts w:asciiTheme="minorHAnsi" w:hAnsiTheme="minorHAnsi" w:cstheme="minorHAnsi"/>
          <w:noProof w:val="0"/>
          <w:color w:val="000000"/>
        </w:rPr>
        <w:t>bjednávateľ</w:t>
      </w:r>
      <w:r w:rsidR="0082768F">
        <w:rPr>
          <w:rFonts w:asciiTheme="minorHAnsi" w:hAnsiTheme="minorHAnsi" w:cstheme="minorHAnsi"/>
          <w:noProof w:val="0"/>
          <w:color w:val="000000"/>
        </w:rPr>
        <w:t xml:space="preserve"> požiada,</w:t>
      </w:r>
      <w:r w:rsidR="0082768F" w:rsidRPr="0082768F">
        <w:rPr>
          <w:rFonts w:asciiTheme="minorHAnsi" w:hAnsiTheme="minorHAnsi" w:cstheme="minorHAnsi"/>
          <w:noProof w:val="0"/>
          <w:color w:val="000000"/>
        </w:rPr>
        <w:t xml:space="preserve"> písomné potvrdenie.</w:t>
      </w:r>
    </w:p>
    <w:p w14:paraId="4D671187" w14:textId="77777777" w:rsidR="0082768F" w:rsidRPr="0082768F" w:rsidRDefault="0082768F" w:rsidP="007E632E">
      <w:pPr>
        <w:pStyle w:val="Odsekzoznamu"/>
        <w:ind w:left="0"/>
        <w:jc w:val="both"/>
        <w:rPr>
          <w:rFonts w:asciiTheme="minorHAnsi" w:hAnsiTheme="minorHAnsi" w:cstheme="minorHAnsi"/>
          <w:noProof w:val="0"/>
          <w:color w:val="000000"/>
        </w:rPr>
      </w:pPr>
    </w:p>
    <w:p w14:paraId="1CD565BA" w14:textId="250BE2B9" w:rsidR="001E66FD" w:rsidRDefault="001E66FD" w:rsidP="001E66F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Pr>
          <w:rFonts w:asciiTheme="minorHAnsi" w:hAnsiTheme="minorHAnsi" w:cstheme="minorHAnsi"/>
          <w:sz w:val="22"/>
          <w:szCs w:val="22"/>
        </w:rPr>
        <w:t>Zhotoviteľ sa zaväzuje použiť na vykonanie diela len také materiály a</w:t>
      </w:r>
      <w:r w:rsidR="00370A53">
        <w:rPr>
          <w:rFonts w:asciiTheme="minorHAnsi" w:hAnsiTheme="minorHAnsi" w:cstheme="minorHAnsi"/>
          <w:sz w:val="22"/>
          <w:szCs w:val="22"/>
        </w:rPr>
        <w:t> </w:t>
      </w:r>
      <w:r>
        <w:rPr>
          <w:rFonts w:asciiTheme="minorHAnsi" w:hAnsiTheme="minorHAnsi" w:cstheme="minorHAnsi"/>
          <w:sz w:val="22"/>
          <w:szCs w:val="22"/>
        </w:rPr>
        <w:t>zariadenia, ktoré majú platné certifikáty kvality a</w:t>
      </w:r>
      <w:r w:rsidR="00370A53">
        <w:rPr>
          <w:rFonts w:asciiTheme="minorHAnsi" w:hAnsiTheme="minorHAnsi" w:cstheme="minorHAnsi"/>
          <w:sz w:val="22"/>
          <w:szCs w:val="22"/>
        </w:rPr>
        <w:t> </w:t>
      </w:r>
      <w:r>
        <w:rPr>
          <w:rFonts w:asciiTheme="minorHAnsi" w:hAnsiTheme="minorHAnsi" w:cstheme="minorHAnsi"/>
          <w:sz w:val="22"/>
          <w:szCs w:val="22"/>
        </w:rPr>
        <w:t>spĺňajú všetky podmienky kladené na stavebné materiály daného typu príslušnými všeobecne záväznými predpismi a</w:t>
      </w:r>
      <w:r w:rsidR="00370A53">
        <w:rPr>
          <w:rFonts w:asciiTheme="minorHAnsi" w:hAnsiTheme="minorHAnsi" w:cstheme="minorHAnsi"/>
          <w:sz w:val="22"/>
          <w:szCs w:val="22"/>
        </w:rPr>
        <w:t> </w:t>
      </w:r>
      <w:r>
        <w:rPr>
          <w:rFonts w:asciiTheme="minorHAnsi" w:hAnsiTheme="minorHAnsi" w:cstheme="minorHAnsi"/>
          <w:sz w:val="22"/>
          <w:szCs w:val="22"/>
        </w:rPr>
        <w:t>technickými normami. Zhotoviteľ sa zaväzuje nepoužiť žiadne materiály, zariadenia, technológie alebo technické riešenia, ktoré by boli odlišné od podkladov poskytnutých alebo schválených objednávateľom, ibaže takáto zmena bude písomne vopred schválená stavebným dozorom objednávateľa zápisom v</w:t>
      </w:r>
      <w:r w:rsidR="00370A53">
        <w:rPr>
          <w:rFonts w:asciiTheme="minorHAnsi" w:hAnsiTheme="minorHAnsi" w:cstheme="minorHAnsi"/>
          <w:sz w:val="22"/>
          <w:szCs w:val="22"/>
        </w:rPr>
        <w:t> </w:t>
      </w:r>
      <w:r>
        <w:rPr>
          <w:rFonts w:asciiTheme="minorHAnsi" w:hAnsiTheme="minorHAnsi" w:cstheme="minorHAnsi"/>
          <w:sz w:val="22"/>
          <w:szCs w:val="22"/>
        </w:rPr>
        <w:t>stavebnom denníku v</w:t>
      </w:r>
      <w:r w:rsidR="00370A53">
        <w:rPr>
          <w:rFonts w:asciiTheme="minorHAnsi" w:hAnsiTheme="minorHAnsi" w:cstheme="minorHAnsi"/>
          <w:sz w:val="22"/>
          <w:szCs w:val="22"/>
        </w:rPr>
        <w:t> </w:t>
      </w:r>
      <w:r>
        <w:rPr>
          <w:rFonts w:asciiTheme="minorHAnsi" w:hAnsiTheme="minorHAnsi" w:cstheme="minorHAnsi"/>
          <w:sz w:val="22"/>
          <w:szCs w:val="22"/>
        </w:rPr>
        <w:t>súlade s</w:t>
      </w:r>
      <w:r w:rsidR="00370A53">
        <w:rPr>
          <w:rFonts w:asciiTheme="minorHAnsi" w:hAnsiTheme="minorHAnsi" w:cstheme="minorHAnsi"/>
          <w:sz w:val="22"/>
          <w:szCs w:val="22"/>
        </w:rPr>
        <w:t> </w:t>
      </w:r>
      <w:r>
        <w:rPr>
          <w:rFonts w:asciiTheme="minorHAnsi" w:hAnsiTheme="minorHAnsi" w:cstheme="minorHAnsi"/>
          <w:sz w:val="22"/>
          <w:szCs w:val="22"/>
        </w:rPr>
        <w:t>podmienkami dohodnutými v</w:t>
      </w:r>
      <w:r w:rsidR="00370A53">
        <w:rPr>
          <w:rFonts w:asciiTheme="minorHAnsi" w:hAnsiTheme="minorHAnsi" w:cstheme="minorHAnsi"/>
          <w:sz w:val="22"/>
          <w:szCs w:val="22"/>
        </w:rPr>
        <w:t> </w:t>
      </w:r>
      <w:r>
        <w:rPr>
          <w:rFonts w:asciiTheme="minorHAnsi" w:hAnsiTheme="minorHAnsi" w:cstheme="minorHAnsi"/>
          <w:sz w:val="22"/>
          <w:szCs w:val="22"/>
        </w:rPr>
        <w:t>tejto Zmluve. Pokiaľ na niektorú dodávku materiálu alebo jej časti neboli dohodnuté osobitné technické podmienky, kvalitatívne vlastnosti, pre voľbu materiálov a</w:t>
      </w:r>
      <w:r w:rsidR="00370A53">
        <w:rPr>
          <w:rFonts w:asciiTheme="minorHAnsi" w:hAnsiTheme="minorHAnsi" w:cstheme="minorHAnsi"/>
          <w:sz w:val="22"/>
          <w:szCs w:val="22"/>
        </w:rPr>
        <w:t> </w:t>
      </w:r>
      <w:r>
        <w:rPr>
          <w:rFonts w:asciiTheme="minorHAnsi" w:hAnsiTheme="minorHAnsi" w:cstheme="minorHAnsi"/>
          <w:sz w:val="22"/>
          <w:szCs w:val="22"/>
        </w:rPr>
        <w:t>výrobkov určených k</w:t>
      </w:r>
      <w:r w:rsidR="00370A53">
        <w:rPr>
          <w:rFonts w:asciiTheme="minorHAnsi" w:hAnsiTheme="minorHAnsi" w:cstheme="minorHAnsi"/>
          <w:sz w:val="22"/>
          <w:szCs w:val="22"/>
        </w:rPr>
        <w:t> </w:t>
      </w:r>
      <w:r>
        <w:rPr>
          <w:rFonts w:asciiTheme="minorHAnsi" w:hAnsiTheme="minorHAnsi" w:cstheme="minorHAnsi"/>
          <w:sz w:val="22"/>
          <w:szCs w:val="22"/>
        </w:rPr>
        <w:t>vykonaniu diela, musia dosahovať vlastnosti a</w:t>
      </w:r>
      <w:r w:rsidR="00370A53">
        <w:rPr>
          <w:rFonts w:asciiTheme="minorHAnsi" w:hAnsiTheme="minorHAnsi" w:cstheme="minorHAnsi"/>
          <w:sz w:val="22"/>
          <w:szCs w:val="22"/>
        </w:rPr>
        <w:t> </w:t>
      </w:r>
      <w:r>
        <w:rPr>
          <w:rFonts w:asciiTheme="minorHAnsi" w:hAnsiTheme="minorHAnsi" w:cstheme="minorHAnsi"/>
          <w:sz w:val="22"/>
          <w:szCs w:val="22"/>
        </w:rPr>
        <w:t>technické a</w:t>
      </w:r>
      <w:r w:rsidR="00370A53">
        <w:rPr>
          <w:rFonts w:asciiTheme="minorHAnsi" w:hAnsiTheme="minorHAnsi" w:cstheme="minorHAnsi"/>
          <w:sz w:val="22"/>
          <w:szCs w:val="22"/>
        </w:rPr>
        <w:t> </w:t>
      </w:r>
      <w:r>
        <w:rPr>
          <w:rFonts w:asciiTheme="minorHAnsi" w:hAnsiTheme="minorHAnsi" w:cstheme="minorHAnsi"/>
          <w:sz w:val="22"/>
          <w:szCs w:val="22"/>
        </w:rPr>
        <w:t>technologické parametre určené príslušnými právnymi a</w:t>
      </w:r>
      <w:r w:rsidR="00370A53">
        <w:rPr>
          <w:rFonts w:asciiTheme="minorHAnsi" w:hAnsiTheme="minorHAnsi" w:cstheme="minorHAnsi"/>
          <w:sz w:val="22"/>
          <w:szCs w:val="22"/>
        </w:rPr>
        <w:t> </w:t>
      </w:r>
      <w:r>
        <w:rPr>
          <w:rFonts w:asciiTheme="minorHAnsi" w:hAnsiTheme="minorHAnsi" w:cstheme="minorHAnsi"/>
          <w:sz w:val="22"/>
          <w:szCs w:val="22"/>
        </w:rPr>
        <w:t xml:space="preserve">technickými normami. </w:t>
      </w:r>
    </w:p>
    <w:p w14:paraId="41AC5F2C" w14:textId="762BE079" w:rsidR="001E66FD" w:rsidRPr="007E632E" w:rsidRDefault="001E66FD" w:rsidP="001E66F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Pr>
          <w:rFonts w:asciiTheme="minorHAnsi" w:hAnsiTheme="minorHAnsi" w:cstheme="minorHAnsi"/>
          <w:sz w:val="22"/>
          <w:szCs w:val="22"/>
        </w:rPr>
        <w:t xml:space="preserve">Zhotoviteľ je povinný pri </w:t>
      </w:r>
      <w:r w:rsidR="007F13E9">
        <w:rPr>
          <w:rFonts w:asciiTheme="minorHAnsi" w:hAnsiTheme="minorHAnsi" w:cstheme="minorHAnsi"/>
          <w:sz w:val="22"/>
          <w:szCs w:val="22"/>
        </w:rPr>
        <w:t xml:space="preserve">vykonávaní </w:t>
      </w:r>
      <w:r>
        <w:rPr>
          <w:rFonts w:asciiTheme="minorHAnsi" w:hAnsiTheme="minorHAnsi" w:cstheme="minorHAnsi"/>
          <w:sz w:val="22"/>
          <w:szCs w:val="22"/>
        </w:rPr>
        <w:t>diela postupovať s</w:t>
      </w:r>
      <w:r w:rsidR="00370A53">
        <w:rPr>
          <w:rFonts w:asciiTheme="minorHAnsi" w:hAnsiTheme="minorHAnsi" w:cstheme="minorHAnsi"/>
          <w:sz w:val="22"/>
          <w:szCs w:val="22"/>
        </w:rPr>
        <w:t> </w:t>
      </w:r>
      <w:r>
        <w:rPr>
          <w:rFonts w:asciiTheme="minorHAnsi" w:hAnsiTheme="minorHAnsi" w:cstheme="minorHAnsi"/>
          <w:sz w:val="22"/>
          <w:szCs w:val="22"/>
        </w:rPr>
        <w:t>odbornou starostlivosťou a</w:t>
      </w:r>
      <w:r w:rsidR="00370A53">
        <w:rPr>
          <w:rFonts w:asciiTheme="minorHAnsi" w:hAnsiTheme="minorHAnsi" w:cstheme="minorHAnsi"/>
          <w:sz w:val="22"/>
          <w:szCs w:val="22"/>
        </w:rPr>
        <w:t> </w:t>
      </w:r>
      <w:r>
        <w:rPr>
          <w:rFonts w:asciiTheme="minorHAnsi" w:hAnsiTheme="minorHAnsi" w:cstheme="minorHAnsi"/>
          <w:sz w:val="22"/>
          <w:szCs w:val="22"/>
        </w:rPr>
        <w:t>striktne dodržiavať ustanovenia</w:t>
      </w:r>
      <w:r w:rsidR="00370A53">
        <w:rPr>
          <w:rFonts w:asciiTheme="minorHAnsi" w:hAnsiTheme="minorHAnsi" w:cstheme="minorHAnsi"/>
          <w:sz w:val="22"/>
          <w:szCs w:val="22"/>
        </w:rPr>
        <w:t xml:space="preserve"> aplikovateľných právnych predpisov</w:t>
      </w:r>
      <w:r>
        <w:rPr>
          <w:rFonts w:asciiTheme="minorHAnsi" w:hAnsiTheme="minorHAnsi" w:cstheme="minorHAnsi"/>
          <w:sz w:val="22"/>
          <w:szCs w:val="22"/>
        </w:rPr>
        <w:t xml:space="preserve"> najmä zákona č. 50/1976 Zb. </w:t>
      </w:r>
      <w:r>
        <w:rPr>
          <w:rFonts w:asciiTheme="minorHAnsi" w:hAnsiTheme="minorHAnsi" w:cstheme="minorHAnsi"/>
          <w:b/>
          <w:sz w:val="22"/>
          <w:szCs w:val="22"/>
        </w:rPr>
        <w:t>o územnom plánovaní a stavebnom poriadku</w:t>
      </w:r>
      <w:r>
        <w:rPr>
          <w:rFonts w:asciiTheme="minorHAnsi" w:hAnsiTheme="minorHAnsi" w:cstheme="minorHAnsi"/>
          <w:sz w:val="22"/>
          <w:szCs w:val="22"/>
        </w:rPr>
        <w:t xml:space="preserve"> (stavebný zákon) v znení neskorších predpisov (ďalej len </w:t>
      </w:r>
      <w:r w:rsidR="007F13E9">
        <w:rPr>
          <w:rFonts w:asciiTheme="minorHAnsi" w:hAnsiTheme="minorHAnsi" w:cstheme="minorHAnsi"/>
          <w:sz w:val="22"/>
          <w:szCs w:val="22"/>
        </w:rPr>
        <w:t xml:space="preserve">ako </w:t>
      </w:r>
      <w:r>
        <w:rPr>
          <w:rFonts w:asciiTheme="minorHAnsi" w:hAnsiTheme="minorHAnsi" w:cstheme="minorHAnsi"/>
          <w:sz w:val="22"/>
          <w:szCs w:val="22"/>
        </w:rPr>
        <w:t>„</w:t>
      </w:r>
      <w:r>
        <w:rPr>
          <w:rFonts w:asciiTheme="minorHAnsi" w:hAnsiTheme="minorHAnsi" w:cstheme="minorHAnsi"/>
          <w:b/>
          <w:sz w:val="22"/>
          <w:szCs w:val="22"/>
        </w:rPr>
        <w:t>stavebný zákon</w:t>
      </w:r>
      <w:r>
        <w:rPr>
          <w:rFonts w:asciiTheme="minorHAnsi" w:hAnsiTheme="minorHAnsi" w:cstheme="minorHAnsi"/>
          <w:sz w:val="22"/>
          <w:szCs w:val="22"/>
        </w:rPr>
        <w:t xml:space="preserve">“), zákona č. 124/2006 Z. z. </w:t>
      </w:r>
      <w:r>
        <w:rPr>
          <w:rFonts w:asciiTheme="minorHAnsi" w:hAnsiTheme="minorHAnsi" w:cstheme="minorHAnsi"/>
          <w:b/>
          <w:sz w:val="22"/>
          <w:szCs w:val="22"/>
        </w:rPr>
        <w:t>o bezpečnosti a ochrane zdravia pri práci</w:t>
      </w:r>
      <w:r>
        <w:rPr>
          <w:rFonts w:asciiTheme="minorHAnsi" w:hAnsiTheme="minorHAnsi" w:cstheme="minorHAnsi"/>
          <w:sz w:val="22"/>
          <w:szCs w:val="22"/>
        </w:rPr>
        <w:t xml:space="preserve"> a o zmene a doplnení niektorých zákonov v znení neskorších predpisov, </w:t>
      </w:r>
      <w:r w:rsidR="007F13E9">
        <w:rPr>
          <w:rFonts w:asciiTheme="minorHAnsi" w:hAnsiTheme="minorHAnsi" w:cstheme="minorHAnsi"/>
          <w:sz w:val="22"/>
          <w:szCs w:val="22"/>
        </w:rPr>
        <w:t>v</w:t>
      </w:r>
      <w:r>
        <w:rPr>
          <w:rFonts w:asciiTheme="minorHAnsi" w:hAnsiTheme="minorHAnsi" w:cstheme="minorHAnsi"/>
          <w:sz w:val="22"/>
          <w:szCs w:val="22"/>
        </w:rPr>
        <w:t xml:space="preserve">yhlášky MPSVaR SR č. 147/2013, ktorou sa ustanovujú </w:t>
      </w:r>
      <w:r>
        <w:rPr>
          <w:rStyle w:val="h1a4"/>
          <w:rFonts w:asciiTheme="minorHAnsi" w:hAnsiTheme="minorHAnsi" w:cstheme="minorHAnsi"/>
          <w:b/>
          <w:color w:val="auto"/>
          <w:kern w:val="36"/>
          <w:sz w:val="22"/>
          <w:szCs w:val="22"/>
          <w:specVanish w:val="0"/>
        </w:rPr>
        <w:t>podrobnosti na zaistenie bezpečnosti a</w:t>
      </w:r>
      <w:r w:rsidR="00503AF8">
        <w:rPr>
          <w:rStyle w:val="h1a4"/>
          <w:rFonts w:asciiTheme="minorHAnsi" w:hAnsiTheme="minorHAnsi" w:cstheme="minorHAnsi"/>
          <w:b/>
          <w:color w:val="auto"/>
          <w:kern w:val="36"/>
          <w:sz w:val="22"/>
          <w:szCs w:val="22"/>
          <w:specVanish w:val="0"/>
        </w:rPr>
        <w:t> </w:t>
      </w:r>
      <w:r>
        <w:rPr>
          <w:rStyle w:val="h1a4"/>
          <w:rFonts w:asciiTheme="minorHAnsi" w:hAnsiTheme="minorHAnsi" w:cstheme="minorHAnsi"/>
          <w:b/>
          <w:color w:val="auto"/>
          <w:kern w:val="36"/>
          <w:sz w:val="22"/>
          <w:szCs w:val="22"/>
          <w:specVanish w:val="0"/>
        </w:rPr>
        <w:t>ochrany zdravia pri stavebných prácach a</w:t>
      </w:r>
      <w:r w:rsidR="00503AF8">
        <w:rPr>
          <w:rStyle w:val="h1a4"/>
          <w:rFonts w:asciiTheme="minorHAnsi" w:hAnsiTheme="minorHAnsi" w:cstheme="minorHAnsi"/>
          <w:b/>
          <w:color w:val="auto"/>
          <w:kern w:val="36"/>
          <w:sz w:val="22"/>
          <w:szCs w:val="22"/>
          <w:specVanish w:val="0"/>
        </w:rPr>
        <w:t> </w:t>
      </w:r>
      <w:r>
        <w:rPr>
          <w:rStyle w:val="h1a4"/>
          <w:rFonts w:asciiTheme="minorHAnsi" w:hAnsiTheme="minorHAnsi" w:cstheme="minorHAnsi"/>
          <w:b/>
          <w:color w:val="auto"/>
          <w:kern w:val="36"/>
          <w:sz w:val="22"/>
          <w:szCs w:val="22"/>
          <w:specVanish w:val="0"/>
        </w:rPr>
        <w:t>prácach s</w:t>
      </w:r>
      <w:r w:rsidR="00503AF8">
        <w:rPr>
          <w:rStyle w:val="h1a4"/>
          <w:rFonts w:asciiTheme="minorHAnsi" w:hAnsiTheme="minorHAnsi" w:cstheme="minorHAnsi"/>
          <w:b/>
          <w:color w:val="auto"/>
          <w:kern w:val="36"/>
          <w:sz w:val="22"/>
          <w:szCs w:val="22"/>
          <w:specVanish w:val="0"/>
        </w:rPr>
        <w:t> </w:t>
      </w:r>
      <w:r>
        <w:rPr>
          <w:rStyle w:val="h1a4"/>
          <w:rFonts w:asciiTheme="minorHAnsi" w:hAnsiTheme="minorHAnsi" w:cstheme="minorHAnsi"/>
          <w:b/>
          <w:color w:val="auto"/>
          <w:kern w:val="36"/>
          <w:sz w:val="22"/>
          <w:szCs w:val="22"/>
          <w:specVanish w:val="0"/>
        </w:rPr>
        <w:t>nimi súvisiacich a</w:t>
      </w:r>
      <w:r w:rsidR="00503AF8">
        <w:rPr>
          <w:rStyle w:val="h1a4"/>
          <w:rFonts w:asciiTheme="minorHAnsi" w:hAnsiTheme="minorHAnsi" w:cstheme="minorHAnsi"/>
          <w:b/>
          <w:color w:val="auto"/>
          <w:kern w:val="36"/>
          <w:sz w:val="22"/>
          <w:szCs w:val="22"/>
          <w:specVanish w:val="0"/>
        </w:rPr>
        <w:t> </w:t>
      </w:r>
      <w:r>
        <w:rPr>
          <w:rStyle w:val="h1a4"/>
          <w:rFonts w:asciiTheme="minorHAnsi" w:hAnsiTheme="minorHAnsi" w:cstheme="minorHAnsi"/>
          <w:b/>
          <w:color w:val="auto"/>
          <w:kern w:val="36"/>
          <w:sz w:val="22"/>
          <w:szCs w:val="22"/>
          <w:specVanish w:val="0"/>
        </w:rPr>
        <w:t>podrobnosti o</w:t>
      </w:r>
      <w:r w:rsidR="00503AF8">
        <w:rPr>
          <w:rStyle w:val="h1a4"/>
          <w:rFonts w:asciiTheme="minorHAnsi" w:hAnsiTheme="minorHAnsi" w:cstheme="minorHAnsi"/>
          <w:b/>
          <w:color w:val="auto"/>
          <w:kern w:val="36"/>
          <w:sz w:val="22"/>
          <w:szCs w:val="22"/>
          <w:specVanish w:val="0"/>
        </w:rPr>
        <w:t> </w:t>
      </w:r>
      <w:r>
        <w:rPr>
          <w:rStyle w:val="h1a4"/>
          <w:rFonts w:asciiTheme="minorHAnsi" w:hAnsiTheme="minorHAnsi" w:cstheme="minorHAnsi"/>
          <w:b/>
          <w:color w:val="auto"/>
          <w:kern w:val="36"/>
          <w:sz w:val="22"/>
          <w:szCs w:val="22"/>
          <w:specVanish w:val="0"/>
        </w:rPr>
        <w:t>odbornej spôsobilosti na výkon niektorých pracovných činností</w:t>
      </w:r>
      <w:r w:rsidR="00503AF8">
        <w:rPr>
          <w:rStyle w:val="h1a4"/>
          <w:rFonts w:asciiTheme="minorHAnsi" w:hAnsiTheme="minorHAnsi" w:cstheme="minorHAnsi"/>
          <w:b/>
          <w:color w:val="auto"/>
          <w:kern w:val="36"/>
          <w:sz w:val="22"/>
          <w:szCs w:val="22"/>
          <w:specVanish w:val="0"/>
        </w:rPr>
        <w:t xml:space="preserve"> v znení neskorších predpisov</w:t>
      </w:r>
      <w:r>
        <w:rPr>
          <w:rStyle w:val="h1a4"/>
          <w:rFonts w:asciiTheme="minorHAnsi" w:hAnsiTheme="minorHAnsi" w:cstheme="minorHAnsi"/>
          <w:color w:val="auto"/>
          <w:kern w:val="36"/>
          <w:sz w:val="22"/>
          <w:szCs w:val="22"/>
          <w:specVanish w:val="0"/>
        </w:rPr>
        <w:t xml:space="preserve">, </w:t>
      </w:r>
      <w:r>
        <w:rPr>
          <w:rFonts w:asciiTheme="minorHAnsi" w:hAnsiTheme="minorHAnsi" w:cstheme="minorHAnsi"/>
          <w:sz w:val="22"/>
          <w:szCs w:val="22"/>
        </w:rPr>
        <w:t xml:space="preserve">zákona č. 314/2001 Z. z. </w:t>
      </w:r>
      <w:r>
        <w:rPr>
          <w:rFonts w:asciiTheme="minorHAnsi" w:hAnsiTheme="minorHAnsi" w:cstheme="minorHAnsi"/>
          <w:b/>
          <w:sz w:val="22"/>
          <w:szCs w:val="22"/>
        </w:rPr>
        <w:t xml:space="preserve">o ochrane pred požiarmi </w:t>
      </w:r>
      <w:r>
        <w:rPr>
          <w:rFonts w:asciiTheme="minorHAnsi" w:hAnsiTheme="minorHAnsi" w:cstheme="minorHAnsi"/>
          <w:sz w:val="22"/>
          <w:szCs w:val="22"/>
        </w:rPr>
        <w:t xml:space="preserve">v znení neskorších predpisov, zákona č. 17/1992 Zb. </w:t>
      </w:r>
      <w:r>
        <w:rPr>
          <w:rFonts w:asciiTheme="minorHAnsi" w:hAnsiTheme="minorHAnsi" w:cstheme="minorHAnsi"/>
          <w:b/>
          <w:sz w:val="22"/>
          <w:szCs w:val="22"/>
        </w:rPr>
        <w:t>o životnom prostredí</w:t>
      </w:r>
      <w:r>
        <w:rPr>
          <w:rFonts w:asciiTheme="minorHAnsi" w:hAnsiTheme="minorHAnsi" w:cstheme="minorHAnsi"/>
          <w:sz w:val="22"/>
          <w:szCs w:val="22"/>
        </w:rPr>
        <w:t xml:space="preserve"> v znení neskorších predpisov, zákona č. 79/2015 Z. z. </w:t>
      </w:r>
      <w:r>
        <w:rPr>
          <w:rFonts w:asciiTheme="minorHAnsi" w:hAnsiTheme="minorHAnsi" w:cstheme="minorHAnsi"/>
          <w:b/>
          <w:sz w:val="22"/>
          <w:szCs w:val="22"/>
        </w:rPr>
        <w:t>o odpadoch</w:t>
      </w:r>
      <w:r>
        <w:rPr>
          <w:rFonts w:asciiTheme="minorHAnsi" w:hAnsiTheme="minorHAnsi" w:cstheme="minorHAnsi"/>
          <w:sz w:val="22"/>
          <w:szCs w:val="22"/>
        </w:rPr>
        <w:t xml:space="preserve"> a o zmene a doplnení niektorých zákonov v znení neskorších predpisov, zákona č.</w:t>
      </w:r>
      <w:r>
        <w:rPr>
          <w:rFonts w:asciiTheme="minorHAnsi" w:hAnsiTheme="minorHAnsi" w:cstheme="minorHAnsi"/>
          <w:color w:val="070707"/>
          <w:sz w:val="22"/>
          <w:szCs w:val="22"/>
        </w:rPr>
        <w:t xml:space="preserve"> 56/2018 Z. z. </w:t>
      </w:r>
      <w:r>
        <w:rPr>
          <w:rStyle w:val="h1a"/>
          <w:rFonts w:asciiTheme="minorHAnsi" w:hAnsiTheme="minorHAnsi" w:cstheme="minorHAnsi"/>
          <w:b/>
          <w:color w:val="070707"/>
          <w:sz w:val="22"/>
          <w:szCs w:val="22"/>
        </w:rPr>
        <w:t>o posudzovaní zhody výrobku, sprístupňovaní určeného výrobku na trhu</w:t>
      </w:r>
      <w:r>
        <w:rPr>
          <w:rStyle w:val="h1a"/>
          <w:rFonts w:asciiTheme="minorHAnsi" w:hAnsiTheme="minorHAnsi" w:cstheme="minorHAnsi"/>
          <w:color w:val="070707"/>
          <w:sz w:val="22"/>
          <w:szCs w:val="22"/>
        </w:rPr>
        <w:t xml:space="preserve"> a o zmene a doplnení niektorých zákonov v znení neskorších predpisov.</w:t>
      </w:r>
      <w:r>
        <w:rPr>
          <w:rFonts w:asciiTheme="minorHAnsi" w:hAnsiTheme="minorHAnsi" w:cstheme="minorHAnsi"/>
          <w:sz w:val="22"/>
          <w:szCs w:val="22"/>
        </w:rPr>
        <w:t xml:space="preserve">  Zhotoviteľ sa zaväzuje, že u fyzických osôb, prostredníctvom ktorých plní predmet tejto Zmluvy, neporuší zákaz nelegálneho zamestnávania podľa zákona č. 82/2005 Z.</w:t>
      </w:r>
      <w:r w:rsidR="00CC42CF">
        <w:rPr>
          <w:rFonts w:asciiTheme="minorHAnsi" w:hAnsiTheme="minorHAnsi" w:cstheme="minorHAnsi"/>
          <w:sz w:val="22"/>
          <w:szCs w:val="22"/>
        </w:rPr>
        <w:t xml:space="preserve"> </w:t>
      </w:r>
      <w:r>
        <w:rPr>
          <w:rFonts w:asciiTheme="minorHAnsi" w:hAnsiTheme="minorHAnsi" w:cstheme="minorHAnsi"/>
          <w:sz w:val="22"/>
          <w:szCs w:val="22"/>
        </w:rPr>
        <w:t xml:space="preserve">z. </w:t>
      </w:r>
      <w:r>
        <w:rPr>
          <w:rFonts w:asciiTheme="minorHAnsi" w:hAnsiTheme="minorHAnsi" w:cstheme="minorHAnsi"/>
          <w:b/>
          <w:sz w:val="22"/>
          <w:szCs w:val="22"/>
        </w:rPr>
        <w:t>o nelegálnej práci a nelegálnom zamestnávaní</w:t>
      </w:r>
      <w:r>
        <w:rPr>
          <w:rFonts w:asciiTheme="minorHAnsi" w:hAnsiTheme="minorHAnsi" w:cstheme="minorHAnsi"/>
          <w:sz w:val="22"/>
          <w:szCs w:val="22"/>
        </w:rPr>
        <w:t xml:space="preserve"> a o zmene a doplnení niektorých zákonov v znení neskorších predpisov. </w:t>
      </w:r>
      <w:r w:rsidR="00CC42CF">
        <w:rPr>
          <w:rFonts w:asciiTheme="minorHAnsi" w:hAnsiTheme="minorHAnsi" w:cstheme="minorHAnsi"/>
          <w:sz w:val="22"/>
          <w:szCs w:val="22"/>
        </w:rPr>
        <w:t>Ak dôjde počas vykonávania diela v zmysle tejto Zmluvy k legislatívnej zmene</w:t>
      </w:r>
      <w:r w:rsidR="004A3A59">
        <w:rPr>
          <w:rFonts w:asciiTheme="minorHAnsi" w:hAnsiTheme="minorHAnsi" w:cstheme="minorHAnsi"/>
          <w:sz w:val="22"/>
          <w:szCs w:val="22"/>
        </w:rPr>
        <w:t xml:space="preserve"> ktoréhokoľvek z tu uvedených predpiso</w:t>
      </w:r>
      <w:r w:rsidR="001C6177">
        <w:rPr>
          <w:rFonts w:asciiTheme="minorHAnsi" w:hAnsiTheme="minorHAnsi" w:cstheme="minorHAnsi"/>
          <w:sz w:val="22"/>
          <w:szCs w:val="22"/>
        </w:rPr>
        <w:t xml:space="preserve">v alebo iných predpisov, ktoré majú na plnenie povinností </w:t>
      </w:r>
      <w:r w:rsidR="0082768F">
        <w:rPr>
          <w:rFonts w:asciiTheme="minorHAnsi" w:hAnsiTheme="minorHAnsi" w:cstheme="minorHAnsi"/>
          <w:sz w:val="22"/>
          <w:szCs w:val="22"/>
        </w:rPr>
        <w:t>z</w:t>
      </w:r>
      <w:r w:rsidR="001C6177">
        <w:rPr>
          <w:rFonts w:asciiTheme="minorHAnsi" w:hAnsiTheme="minorHAnsi" w:cstheme="minorHAnsi"/>
          <w:sz w:val="22"/>
          <w:szCs w:val="22"/>
        </w:rPr>
        <w:t>hotoviteľa podľa tejto Zmluvy bezprostredný vplyv, a to ako novelizáciou, tak aj jeho nahradením novým právnych predpisom (najmä, nie však výlučne, ak nadobudne účinnosť zákon č. 201/2022 Z. z. o výstavbe v znení neskorších predpisov), zhotoviteľ sa zaväzuje vykonávať dielo</w:t>
      </w:r>
      <w:r w:rsidR="0053576F">
        <w:rPr>
          <w:rFonts w:asciiTheme="minorHAnsi" w:hAnsiTheme="minorHAnsi" w:cstheme="minorHAnsi"/>
          <w:sz w:val="22"/>
          <w:szCs w:val="22"/>
        </w:rPr>
        <w:t xml:space="preserve"> s odbornou starostlivosťou tak</w:t>
      </w:r>
      <w:r w:rsidR="001C6177">
        <w:rPr>
          <w:rFonts w:asciiTheme="minorHAnsi" w:hAnsiTheme="minorHAnsi" w:cstheme="minorHAnsi"/>
          <w:sz w:val="22"/>
          <w:szCs w:val="22"/>
        </w:rPr>
        <w:t>,</w:t>
      </w:r>
      <w:r w:rsidR="007939EA">
        <w:rPr>
          <w:rFonts w:asciiTheme="minorHAnsi" w:hAnsiTheme="minorHAnsi" w:cstheme="minorHAnsi"/>
          <w:sz w:val="22"/>
          <w:szCs w:val="22"/>
        </w:rPr>
        <w:t xml:space="preserve"> aby práce zhotoviteľa na diele, dielo,</w:t>
      </w:r>
      <w:r w:rsidR="001C6177">
        <w:rPr>
          <w:rFonts w:asciiTheme="minorHAnsi" w:hAnsiTheme="minorHAnsi" w:cstheme="minorHAnsi"/>
          <w:sz w:val="22"/>
          <w:szCs w:val="22"/>
        </w:rPr>
        <w:t xml:space="preserve"> a aj plnenie ďalších povinností zhotoviteľa v zmysle Zmluvy, vyhovovalo požiadavkám právnych predpisov aplikovateľných </w:t>
      </w:r>
      <w:r w:rsidR="0082768F">
        <w:rPr>
          <w:rFonts w:asciiTheme="minorHAnsi" w:hAnsiTheme="minorHAnsi" w:cstheme="minorHAnsi"/>
          <w:sz w:val="22"/>
          <w:szCs w:val="22"/>
        </w:rPr>
        <w:t xml:space="preserve">aj </w:t>
      </w:r>
      <w:r w:rsidR="001C6177">
        <w:rPr>
          <w:rFonts w:asciiTheme="minorHAnsi" w:hAnsiTheme="minorHAnsi" w:cstheme="minorHAnsi"/>
          <w:sz w:val="22"/>
          <w:szCs w:val="22"/>
        </w:rPr>
        <w:t>v čase vykonávania jednotlivých prác, dodania diela, resp. plnenia príslušných povinností</w:t>
      </w:r>
      <w:r w:rsidR="000B0591">
        <w:rPr>
          <w:rFonts w:asciiTheme="minorHAnsi" w:hAnsiTheme="minorHAnsi" w:cstheme="minorHAnsi"/>
          <w:sz w:val="22"/>
          <w:szCs w:val="22"/>
        </w:rPr>
        <w:t>; objednávateľ na tento účel</w:t>
      </w:r>
      <w:r w:rsidR="001E70F8">
        <w:rPr>
          <w:rFonts w:asciiTheme="minorHAnsi" w:hAnsiTheme="minorHAnsi" w:cstheme="minorHAnsi"/>
          <w:sz w:val="22"/>
          <w:szCs w:val="22"/>
        </w:rPr>
        <w:t xml:space="preserve"> poskytne zhotoviteľovi všetku nevyhnutne potrebnú súčinnosť. </w:t>
      </w:r>
      <w:r>
        <w:rPr>
          <w:rFonts w:asciiTheme="minorHAnsi" w:hAnsiTheme="minorHAnsi" w:cstheme="minorHAnsi"/>
          <w:sz w:val="22"/>
          <w:szCs w:val="22"/>
        </w:rPr>
        <w:t>Uložené pokuty, iné sankcie alebo škodu spôsobenú objednávateľovi porušením povinností zhotoviteľa stanovených vyššie uvedenými právnymi predpismi, uhradí v plnom rozsahu zhotoviteľ.</w:t>
      </w:r>
    </w:p>
    <w:p w14:paraId="1E4DB065" w14:textId="4E44A654" w:rsidR="00517832" w:rsidRDefault="00E86C8D" w:rsidP="007E632E">
      <w:pPr>
        <w:pStyle w:val="Odsekzoznamu"/>
        <w:ind w:left="0"/>
        <w:jc w:val="both"/>
        <w:rPr>
          <w:rFonts w:asciiTheme="minorHAnsi" w:hAnsiTheme="minorHAnsi" w:cstheme="minorHAnsi"/>
          <w:color w:val="000000"/>
        </w:rPr>
      </w:pPr>
      <w:r w:rsidRPr="007E632E">
        <w:rPr>
          <w:rFonts w:asciiTheme="minorHAnsi" w:hAnsiTheme="minorHAnsi" w:cstheme="minorHAnsi"/>
          <w:b/>
          <w:bCs/>
          <w:color w:val="000000"/>
        </w:rPr>
        <w:t>8.</w:t>
      </w:r>
      <w:r>
        <w:rPr>
          <w:rFonts w:asciiTheme="minorHAnsi" w:hAnsiTheme="minorHAnsi" w:cstheme="minorHAnsi"/>
          <w:color w:val="000000"/>
        </w:rPr>
        <w:t xml:space="preserve"> </w:t>
      </w:r>
      <w:r w:rsidR="00517832">
        <w:rPr>
          <w:rFonts w:asciiTheme="minorHAnsi" w:hAnsiTheme="minorHAnsi" w:cstheme="minorHAnsi"/>
          <w:color w:val="000000"/>
        </w:rPr>
        <w:t>Zhotoviteľ je povinný zabezpečovať vyhotovovanie podrobnej fotodokumentácie k vykonávaniu diela, s osobitým zreteľom na časti diela, ktoré sú zakryté.</w:t>
      </w:r>
    </w:p>
    <w:p w14:paraId="4C84C40E" w14:textId="77777777" w:rsidR="00BD7ABC" w:rsidRDefault="00BD7ABC" w:rsidP="001E66FD">
      <w:pPr>
        <w:pStyle w:val="Default"/>
        <w:jc w:val="center"/>
        <w:rPr>
          <w:rFonts w:asciiTheme="minorHAnsi" w:hAnsiTheme="minorHAnsi" w:cstheme="minorHAnsi"/>
          <w:b/>
          <w:bCs/>
          <w:color w:val="auto"/>
          <w:sz w:val="22"/>
          <w:szCs w:val="22"/>
        </w:rPr>
      </w:pPr>
    </w:p>
    <w:p w14:paraId="0CCBE338" w14:textId="5956760A"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IV</w:t>
      </w:r>
    </w:p>
    <w:p w14:paraId="04D892B8" w14:textId="77777777" w:rsidR="001E66FD" w:rsidRDefault="001E66FD" w:rsidP="001E66FD">
      <w:pPr>
        <w:pStyle w:val="Default"/>
        <w:jc w:val="center"/>
        <w:rPr>
          <w:rFonts w:asciiTheme="minorHAnsi" w:hAnsiTheme="minorHAnsi" w:cstheme="minorHAnsi"/>
          <w:i/>
          <w:iCs/>
          <w:color w:val="auto"/>
          <w:sz w:val="22"/>
          <w:szCs w:val="22"/>
        </w:rPr>
      </w:pPr>
      <w:r>
        <w:rPr>
          <w:rFonts w:asciiTheme="minorHAnsi" w:hAnsiTheme="minorHAnsi" w:cstheme="minorHAnsi"/>
          <w:b/>
          <w:bCs/>
          <w:color w:val="auto"/>
          <w:sz w:val="22"/>
          <w:szCs w:val="22"/>
        </w:rPr>
        <w:t>Termíny realizácie diela</w:t>
      </w:r>
      <w:r>
        <w:rPr>
          <w:rFonts w:asciiTheme="minorHAnsi" w:hAnsiTheme="minorHAnsi" w:cstheme="minorHAnsi"/>
          <w:i/>
          <w:iCs/>
          <w:color w:val="auto"/>
          <w:sz w:val="22"/>
          <w:szCs w:val="22"/>
        </w:rPr>
        <w:t xml:space="preserve"> </w:t>
      </w:r>
    </w:p>
    <w:p w14:paraId="1ADF0B15" w14:textId="77777777" w:rsidR="006F0450" w:rsidRDefault="006F0450" w:rsidP="001E66FD">
      <w:pPr>
        <w:pStyle w:val="Default"/>
        <w:jc w:val="center"/>
        <w:rPr>
          <w:rFonts w:asciiTheme="minorHAnsi" w:hAnsiTheme="minorHAnsi" w:cstheme="minorHAnsi"/>
          <w:color w:val="auto"/>
          <w:sz w:val="22"/>
          <w:szCs w:val="22"/>
        </w:rPr>
      </w:pPr>
    </w:p>
    <w:p w14:paraId="0381593D" w14:textId="1A924512" w:rsidR="001E66FD" w:rsidRDefault="007939EA" w:rsidP="001E66FD">
      <w:pPr>
        <w:pStyle w:val="Default"/>
        <w:numPr>
          <w:ilvl w:val="0"/>
          <w:numId w:val="5"/>
        </w:numPr>
        <w:tabs>
          <w:tab w:val="left" w:pos="426"/>
        </w:tabs>
        <w:ind w:left="0" w:firstLine="0"/>
        <w:rPr>
          <w:rFonts w:asciiTheme="minorHAnsi" w:hAnsiTheme="minorHAnsi" w:cstheme="minorHAnsi"/>
          <w:color w:val="auto"/>
          <w:sz w:val="22"/>
          <w:szCs w:val="22"/>
        </w:rPr>
      </w:pPr>
      <w:r>
        <w:rPr>
          <w:rFonts w:asciiTheme="minorHAnsi" w:hAnsiTheme="minorHAnsi" w:cstheme="minorHAnsi"/>
          <w:color w:val="auto"/>
          <w:sz w:val="22"/>
          <w:szCs w:val="22"/>
        </w:rPr>
        <w:lastRenderedPageBreak/>
        <w:t>Zhotoviteľ sa zaväzuje vykonať dielo v týchto termínoch</w:t>
      </w:r>
      <w:r w:rsidR="001E66FD">
        <w:rPr>
          <w:rFonts w:asciiTheme="minorHAnsi" w:hAnsiTheme="minorHAnsi" w:cstheme="minorHAnsi"/>
          <w:color w:val="auto"/>
          <w:sz w:val="22"/>
          <w:szCs w:val="22"/>
        </w:rPr>
        <w:t xml:space="preserve">: </w:t>
      </w:r>
    </w:p>
    <w:p w14:paraId="14493C13" w14:textId="13697128" w:rsidR="001E66FD" w:rsidRDefault="001E66FD" w:rsidP="00BD7ABC">
      <w:pPr>
        <w:pStyle w:val="Default"/>
        <w:numPr>
          <w:ilvl w:val="1"/>
          <w:numId w:val="5"/>
        </w:numPr>
        <w:ind w:left="567" w:hanging="425"/>
        <w:jc w:val="both"/>
        <w:rPr>
          <w:rFonts w:asciiTheme="minorHAnsi" w:hAnsiTheme="minorHAnsi" w:cstheme="minorHAnsi"/>
          <w:color w:val="auto"/>
          <w:sz w:val="22"/>
          <w:szCs w:val="22"/>
        </w:rPr>
      </w:pPr>
      <w:r>
        <w:rPr>
          <w:rFonts w:asciiTheme="minorHAnsi" w:hAnsiTheme="minorHAnsi" w:cstheme="minorHAnsi"/>
          <w:b/>
          <w:bCs/>
          <w:color w:val="auto"/>
          <w:sz w:val="22"/>
          <w:szCs w:val="22"/>
        </w:rPr>
        <w:t>prevzatie staveniska zhotoviteľom:</w:t>
      </w:r>
      <w:r>
        <w:rPr>
          <w:rFonts w:asciiTheme="minorHAnsi" w:hAnsiTheme="minorHAnsi" w:cstheme="minorHAnsi"/>
          <w:color w:val="auto"/>
          <w:sz w:val="22"/>
          <w:szCs w:val="22"/>
        </w:rPr>
        <w:t xml:space="preserve"> </w:t>
      </w:r>
      <w:r w:rsidR="009358D8">
        <w:rPr>
          <w:rFonts w:asciiTheme="minorHAnsi" w:hAnsiTheme="minorHAnsi" w:cstheme="minorHAnsi"/>
          <w:b/>
          <w:color w:val="auto"/>
          <w:sz w:val="22"/>
          <w:szCs w:val="22"/>
        </w:rPr>
        <w:t xml:space="preserve">v </w:t>
      </w:r>
      <w:r w:rsidR="00253689">
        <w:rPr>
          <w:rFonts w:asciiTheme="minorHAnsi" w:hAnsiTheme="minorHAnsi" w:cstheme="minorHAnsi"/>
          <w:b/>
          <w:color w:val="auto"/>
          <w:sz w:val="22"/>
          <w:szCs w:val="22"/>
        </w:rPr>
        <w:t xml:space="preserve">lehote uvedenej vo výzve objednávateľa podľa čl. VII </w:t>
      </w:r>
      <w:r w:rsidR="005B7C6D">
        <w:rPr>
          <w:rFonts w:asciiTheme="minorHAnsi" w:hAnsiTheme="minorHAnsi" w:cstheme="minorHAnsi"/>
          <w:b/>
          <w:color w:val="auto"/>
          <w:sz w:val="22"/>
          <w:szCs w:val="22"/>
        </w:rPr>
        <w:t>bod 1 Zmluvy</w:t>
      </w:r>
      <w:r>
        <w:rPr>
          <w:rFonts w:asciiTheme="minorHAnsi" w:hAnsiTheme="minorHAnsi" w:cstheme="minorHAnsi"/>
          <w:color w:val="auto"/>
          <w:sz w:val="22"/>
          <w:szCs w:val="22"/>
        </w:rPr>
        <w:t xml:space="preserve">, </w:t>
      </w:r>
    </w:p>
    <w:p w14:paraId="5892603F" w14:textId="035A2197" w:rsidR="001E66FD" w:rsidRDefault="001E66FD" w:rsidP="00BD7ABC">
      <w:pPr>
        <w:pStyle w:val="Default"/>
        <w:numPr>
          <w:ilvl w:val="1"/>
          <w:numId w:val="5"/>
        </w:numPr>
        <w:ind w:left="567" w:hanging="425"/>
        <w:jc w:val="both"/>
        <w:rPr>
          <w:rFonts w:asciiTheme="minorHAnsi" w:hAnsiTheme="minorHAnsi" w:cstheme="minorHAnsi"/>
          <w:color w:val="auto"/>
          <w:sz w:val="22"/>
          <w:szCs w:val="22"/>
        </w:rPr>
      </w:pPr>
      <w:r>
        <w:rPr>
          <w:rFonts w:asciiTheme="minorHAnsi" w:hAnsiTheme="minorHAnsi" w:cstheme="minorHAnsi"/>
          <w:b/>
          <w:bCs/>
          <w:color w:val="auto"/>
          <w:sz w:val="22"/>
          <w:szCs w:val="22"/>
        </w:rPr>
        <w:t>začiatok realizácie:</w:t>
      </w:r>
      <w:r>
        <w:rPr>
          <w:rFonts w:asciiTheme="minorHAnsi" w:hAnsiTheme="minorHAnsi" w:cstheme="minorHAnsi"/>
          <w:color w:val="auto"/>
          <w:sz w:val="22"/>
          <w:szCs w:val="22"/>
        </w:rPr>
        <w:t xml:space="preserve"> bez zbytočného odkladu po prevzatí staveniska zhotoviteľom,  najneskôr </w:t>
      </w:r>
      <w:r>
        <w:rPr>
          <w:rFonts w:asciiTheme="minorHAnsi" w:hAnsiTheme="minorHAnsi" w:cstheme="minorHAnsi"/>
          <w:b/>
          <w:bCs/>
          <w:color w:val="auto"/>
          <w:sz w:val="22"/>
          <w:szCs w:val="22"/>
        </w:rPr>
        <w:t>do 3 pracovných dní odo dňa prevzatia staveniska</w:t>
      </w:r>
      <w:r w:rsidR="000D6E58">
        <w:rPr>
          <w:rFonts w:asciiTheme="minorHAnsi" w:hAnsiTheme="minorHAnsi" w:cstheme="minorHAnsi"/>
          <w:b/>
          <w:bCs/>
          <w:color w:val="auto"/>
          <w:sz w:val="22"/>
          <w:szCs w:val="22"/>
        </w:rPr>
        <w:t>,</w:t>
      </w:r>
    </w:p>
    <w:p w14:paraId="02832556" w14:textId="63A85AB9" w:rsidR="001E66FD" w:rsidRDefault="001E66FD" w:rsidP="00BD7ABC">
      <w:pPr>
        <w:pStyle w:val="Default"/>
        <w:numPr>
          <w:ilvl w:val="1"/>
          <w:numId w:val="5"/>
        </w:numPr>
        <w:ind w:left="567" w:hanging="425"/>
        <w:jc w:val="both"/>
        <w:rPr>
          <w:rFonts w:asciiTheme="minorHAnsi" w:hAnsiTheme="minorHAnsi" w:cstheme="minorHAnsi"/>
          <w:color w:val="auto"/>
          <w:sz w:val="22"/>
          <w:szCs w:val="22"/>
        </w:rPr>
      </w:pPr>
      <w:r>
        <w:rPr>
          <w:rFonts w:asciiTheme="minorHAnsi" w:hAnsiTheme="minorHAnsi" w:cstheme="minorHAnsi"/>
          <w:b/>
          <w:bCs/>
          <w:color w:val="auto"/>
          <w:sz w:val="22"/>
          <w:szCs w:val="22"/>
        </w:rPr>
        <w:t>dokončenie realizácie</w:t>
      </w:r>
      <w:r w:rsidR="000D6E58">
        <w:rPr>
          <w:rFonts w:asciiTheme="minorHAnsi" w:hAnsiTheme="minorHAnsi" w:cstheme="minorHAnsi"/>
          <w:b/>
          <w:bCs/>
          <w:color w:val="auto"/>
          <w:sz w:val="22"/>
          <w:szCs w:val="22"/>
        </w:rPr>
        <w:t xml:space="preserve"> (vykonanie diela)</w:t>
      </w:r>
      <w:r>
        <w:rPr>
          <w:rFonts w:asciiTheme="minorHAnsi" w:hAnsiTheme="minorHAnsi" w:cstheme="minorHAnsi"/>
          <w:b/>
          <w:bCs/>
          <w:color w:val="auto"/>
          <w:sz w:val="22"/>
          <w:szCs w:val="22"/>
        </w:rPr>
        <w:t>:</w:t>
      </w:r>
      <w:r>
        <w:rPr>
          <w:rFonts w:asciiTheme="minorHAnsi" w:hAnsiTheme="minorHAnsi" w:cstheme="minorHAnsi"/>
          <w:color w:val="auto"/>
          <w:sz w:val="22"/>
          <w:szCs w:val="22"/>
        </w:rPr>
        <w:t xml:space="preserve"> najneskôr </w:t>
      </w:r>
      <w:r w:rsidRPr="00F74205">
        <w:rPr>
          <w:rFonts w:asciiTheme="minorHAnsi" w:hAnsiTheme="minorHAnsi" w:cstheme="minorHAnsi"/>
          <w:b/>
          <w:bCs/>
          <w:color w:val="auto"/>
          <w:sz w:val="22"/>
          <w:szCs w:val="22"/>
        </w:rPr>
        <w:t xml:space="preserve">do </w:t>
      </w:r>
      <w:r w:rsidR="001B6EAF" w:rsidRPr="008658C3">
        <w:rPr>
          <w:rFonts w:asciiTheme="minorHAnsi" w:hAnsiTheme="minorHAnsi" w:cstheme="minorHAnsi"/>
          <w:b/>
          <w:bCs/>
          <w:color w:val="auto"/>
          <w:sz w:val="22"/>
          <w:szCs w:val="22"/>
        </w:rPr>
        <w:t> 4</w:t>
      </w:r>
      <w:r w:rsidR="005C3CA4">
        <w:rPr>
          <w:rFonts w:asciiTheme="minorHAnsi" w:hAnsiTheme="minorHAnsi" w:cstheme="minorHAnsi"/>
          <w:b/>
          <w:bCs/>
          <w:color w:val="auto"/>
          <w:sz w:val="22"/>
          <w:szCs w:val="22"/>
        </w:rPr>
        <w:t>5</w:t>
      </w:r>
      <w:r w:rsidR="001B6EAF" w:rsidRPr="008658C3">
        <w:rPr>
          <w:rFonts w:asciiTheme="minorHAnsi" w:hAnsiTheme="minorHAnsi" w:cstheme="minorHAnsi"/>
          <w:b/>
          <w:bCs/>
          <w:color w:val="auto"/>
          <w:sz w:val="22"/>
          <w:szCs w:val="22"/>
        </w:rPr>
        <w:t xml:space="preserve">0 </w:t>
      </w:r>
      <w:r w:rsidRPr="008658C3">
        <w:rPr>
          <w:rFonts w:asciiTheme="minorHAnsi" w:hAnsiTheme="minorHAnsi" w:cstheme="minorHAnsi"/>
          <w:b/>
          <w:bCs/>
          <w:color w:val="auto"/>
          <w:sz w:val="22"/>
          <w:szCs w:val="22"/>
        </w:rPr>
        <w:t>dní</w:t>
      </w:r>
      <w:r>
        <w:rPr>
          <w:rFonts w:asciiTheme="minorHAnsi" w:hAnsiTheme="minorHAnsi" w:cstheme="minorHAnsi"/>
          <w:b/>
          <w:bCs/>
          <w:color w:val="auto"/>
          <w:sz w:val="22"/>
          <w:szCs w:val="22"/>
        </w:rPr>
        <w:t xml:space="preserve"> odo dňa prevzatia staveniska zhotoviteľom</w:t>
      </w:r>
      <w:r w:rsidR="0082768F">
        <w:rPr>
          <w:rFonts w:asciiTheme="minorHAnsi" w:hAnsiTheme="minorHAnsi" w:cstheme="minorHAnsi"/>
          <w:b/>
          <w:bCs/>
          <w:color w:val="auto"/>
          <w:sz w:val="22"/>
          <w:szCs w:val="22"/>
        </w:rPr>
        <w:t>.</w:t>
      </w:r>
    </w:p>
    <w:p w14:paraId="7C3BFC8D" w14:textId="77777777" w:rsidR="001E66FD" w:rsidRDefault="001E66FD" w:rsidP="001E66FD">
      <w:pPr>
        <w:pStyle w:val="Default"/>
        <w:ind w:left="2832"/>
        <w:jc w:val="both"/>
        <w:rPr>
          <w:rFonts w:asciiTheme="minorHAnsi" w:hAnsiTheme="minorHAnsi" w:cstheme="minorHAnsi"/>
          <w:color w:val="auto"/>
          <w:sz w:val="22"/>
          <w:szCs w:val="22"/>
        </w:rPr>
      </w:pPr>
    </w:p>
    <w:p w14:paraId="1EB8F6BC" w14:textId="369D273A" w:rsidR="00315600" w:rsidRPr="00315600" w:rsidRDefault="001E66FD" w:rsidP="00315600">
      <w:pPr>
        <w:pStyle w:val="Default"/>
        <w:numPr>
          <w:ilvl w:val="0"/>
          <w:numId w:val="5"/>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Zhotoviteľ sa zaväzuje realizovať dielo v súlade s harmonogramom prác, ktorý obsahuje časový rozvrh všetkých činností potrebných na vykonanie diela (príloha č. 3 Zmluvy). V prípade, ak zhotoviteľ riadne vykoná dielo pred termínom špecifikovaným v ods. 1 bod 1.3 tohto článku Zmluvy, bude objednávateľ povinný takto vykonané dielo prevziať.</w:t>
      </w:r>
    </w:p>
    <w:p w14:paraId="7B2E75B7" w14:textId="02405739" w:rsidR="00453328" w:rsidRDefault="001E66FD" w:rsidP="001E66FD">
      <w:pPr>
        <w:pStyle w:val="Default"/>
        <w:numPr>
          <w:ilvl w:val="0"/>
          <w:numId w:val="5"/>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Zhotoviteľ je povinný bez zbytočného odkladu, najneskôr však tri pracovné dni po vzniku akejkoľvek udalosti, ktorá bráni alebo sťažuje vykonávanie diela s dôsledkom hrozby omeškania s odovzdaním diela v termíne podľa ods. 1 bod 1.3 tohto článku Zmluvy, resp. v zmysle prílohy č. 3 tejto Zmluvy - harmonogramu prác, písomne informovať objednávateľa o tejto skutočnosti, a to záznamom v stavebnom denníku a prostredníctvom elektronickej pošty na adresu</w:t>
      </w:r>
      <w:r w:rsidR="00A5276F">
        <w:rPr>
          <w:rFonts w:asciiTheme="minorHAnsi" w:hAnsiTheme="minorHAnsi" w:cstheme="minorHAnsi"/>
          <w:color w:val="auto"/>
          <w:sz w:val="22"/>
          <w:szCs w:val="22"/>
        </w:rPr>
        <w:t>:</w:t>
      </w:r>
      <w:r w:rsidR="00F91C65">
        <w:rPr>
          <w:rFonts w:asciiTheme="minorHAnsi" w:hAnsiTheme="minorHAnsi" w:cstheme="minorHAnsi"/>
          <w:color w:val="auto"/>
          <w:sz w:val="22"/>
          <w:szCs w:val="22"/>
        </w:rPr>
        <w:t xml:space="preserve"> </w:t>
      </w:r>
      <w:hyperlink r:id="rId12" w:history="1">
        <w:r w:rsidR="002155E5" w:rsidRPr="002155E5">
          <w:rPr>
            <w:rStyle w:val="Hypertextovprepojenie"/>
            <w:rFonts w:asciiTheme="minorHAnsi" w:hAnsiTheme="minorHAnsi" w:cstheme="minorHAnsi"/>
            <w:color w:val="auto"/>
            <w:sz w:val="22"/>
            <w:szCs w:val="22"/>
            <w:u w:val="none"/>
          </w:rPr>
          <w:t>peter.misura@bbsk.sk</w:t>
        </w:r>
      </w:hyperlink>
      <w:r w:rsidR="002155E5">
        <w:rPr>
          <w:rStyle w:val="Hypertextovprepojenie"/>
          <w:rFonts w:asciiTheme="minorHAnsi" w:hAnsiTheme="minorHAnsi" w:cstheme="minorHAnsi"/>
          <w:color w:val="auto"/>
          <w:sz w:val="22"/>
          <w:szCs w:val="22"/>
          <w:u w:val="none"/>
        </w:rPr>
        <w:t xml:space="preserve">; </w:t>
      </w:r>
      <w:hyperlink r:id="rId13" w:history="1">
        <w:r w:rsidR="008270B2" w:rsidRPr="002155E5">
          <w:rPr>
            <w:rStyle w:val="Hypertextovprepojenie"/>
            <w:rFonts w:asciiTheme="minorHAnsi" w:hAnsiTheme="minorHAnsi" w:cstheme="minorHAnsi"/>
            <w:color w:val="auto"/>
            <w:sz w:val="22"/>
            <w:szCs w:val="22"/>
            <w:u w:val="none"/>
          </w:rPr>
          <w:t>riaditelka@dssdetva.sk</w:t>
        </w:r>
      </w:hyperlink>
      <w:hyperlink r:id="rId14" w:history="1"/>
      <w:r w:rsidRPr="002155E5">
        <w:rPr>
          <w:rFonts w:asciiTheme="minorHAnsi" w:hAnsiTheme="minorHAnsi" w:cstheme="minorHAnsi"/>
          <w:color w:val="auto"/>
          <w:sz w:val="22"/>
          <w:szCs w:val="22"/>
        </w:rPr>
        <w:t>.</w:t>
      </w:r>
      <w:r w:rsidR="00AA1446" w:rsidRPr="002155E5">
        <w:rPr>
          <w:rFonts w:asciiTheme="minorHAnsi" w:hAnsiTheme="minorHAnsi" w:cstheme="minorHAnsi"/>
          <w:color w:val="auto"/>
          <w:sz w:val="22"/>
          <w:szCs w:val="22"/>
        </w:rPr>
        <w:t xml:space="preserve"> </w:t>
      </w:r>
    </w:p>
    <w:p w14:paraId="7DEF90BA" w14:textId="77777777" w:rsidR="002155E5" w:rsidRPr="002155E5" w:rsidRDefault="002155E5" w:rsidP="002155E5">
      <w:pPr>
        <w:pStyle w:val="Default"/>
        <w:tabs>
          <w:tab w:val="left" w:pos="426"/>
        </w:tabs>
        <w:jc w:val="both"/>
        <w:rPr>
          <w:rFonts w:asciiTheme="minorHAnsi" w:hAnsiTheme="minorHAnsi" w:cstheme="minorHAnsi"/>
          <w:color w:val="auto"/>
          <w:sz w:val="22"/>
          <w:szCs w:val="22"/>
        </w:rPr>
      </w:pPr>
    </w:p>
    <w:p w14:paraId="2A45465F" w14:textId="232B6327" w:rsidR="001E66FD" w:rsidRDefault="001E66FD" w:rsidP="002155E5">
      <w:pPr>
        <w:spacing w:after="0" w:line="240" w:lineRule="auto"/>
        <w:jc w:val="center"/>
        <w:rPr>
          <w:rFonts w:cstheme="minorHAnsi"/>
          <w:color w:val="000000"/>
        </w:rPr>
      </w:pPr>
      <w:r>
        <w:rPr>
          <w:rFonts w:cstheme="minorHAnsi"/>
          <w:b/>
          <w:bCs/>
          <w:color w:val="000000"/>
        </w:rPr>
        <w:t>Čl. V</w:t>
      </w:r>
    </w:p>
    <w:p w14:paraId="3EA9778A" w14:textId="77777777" w:rsidR="001E66FD" w:rsidRDefault="001E66FD" w:rsidP="002155E5">
      <w:pPr>
        <w:autoSpaceDE w:val="0"/>
        <w:autoSpaceDN w:val="0"/>
        <w:adjustRightInd w:val="0"/>
        <w:spacing w:after="0" w:line="240" w:lineRule="auto"/>
        <w:jc w:val="center"/>
        <w:rPr>
          <w:rFonts w:cstheme="minorHAnsi"/>
          <w:color w:val="000000"/>
        </w:rPr>
      </w:pPr>
      <w:r>
        <w:rPr>
          <w:rFonts w:cstheme="minorHAnsi"/>
          <w:b/>
          <w:bCs/>
          <w:color w:val="000000"/>
        </w:rPr>
        <w:t>Cena za dielo</w:t>
      </w:r>
    </w:p>
    <w:p w14:paraId="065BB87C" w14:textId="7910EB31" w:rsidR="001E66FD" w:rsidRDefault="001E66FD" w:rsidP="001E66FD">
      <w:pPr>
        <w:pStyle w:val="Odsekzoznamu"/>
        <w:numPr>
          <w:ilvl w:val="0"/>
          <w:numId w:val="17"/>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podpisom tejto Zmluvy výslovne </w:t>
      </w:r>
      <w:r w:rsidR="00D83CBA">
        <w:rPr>
          <w:rFonts w:asciiTheme="minorHAnsi" w:hAnsiTheme="minorHAnsi" w:cstheme="minorHAnsi"/>
        </w:rPr>
        <w:t>vy</w:t>
      </w:r>
      <w:r>
        <w:rPr>
          <w:rFonts w:asciiTheme="minorHAnsi" w:hAnsiTheme="minorHAnsi" w:cstheme="minorHAnsi"/>
        </w:rPr>
        <w:t>hlasuje, že:</w:t>
      </w:r>
    </w:p>
    <w:p w14:paraId="07C12E3D" w14:textId="00BC0A42" w:rsidR="001E66FD" w:rsidRDefault="001E66FD" w:rsidP="001E66FD">
      <w:pPr>
        <w:pStyle w:val="Advokt"/>
        <w:numPr>
          <w:ilvl w:val="0"/>
          <w:numId w:val="18"/>
        </w:numPr>
        <w:ind w:left="709" w:hanging="283"/>
        <w:jc w:val="both"/>
        <w:rPr>
          <w:rFonts w:asciiTheme="minorHAnsi" w:hAnsiTheme="minorHAnsi" w:cstheme="minorHAnsi"/>
          <w:sz w:val="22"/>
          <w:szCs w:val="22"/>
        </w:rPr>
      </w:pPr>
      <w:r>
        <w:rPr>
          <w:rFonts w:asciiTheme="minorHAnsi" w:hAnsiTheme="minorHAnsi" w:cstheme="minorHAnsi"/>
          <w:sz w:val="22"/>
          <w:szCs w:val="22"/>
        </w:rPr>
        <w:t xml:space="preserve">do ceny </w:t>
      </w:r>
      <w:r w:rsidR="00D83CBA">
        <w:rPr>
          <w:rFonts w:asciiTheme="minorHAnsi" w:hAnsiTheme="minorHAnsi" w:cstheme="minorHAnsi"/>
          <w:sz w:val="22"/>
          <w:szCs w:val="22"/>
        </w:rPr>
        <w:t xml:space="preserve">za </w:t>
      </w:r>
      <w:r>
        <w:rPr>
          <w:rFonts w:asciiTheme="minorHAnsi" w:hAnsiTheme="minorHAnsi" w:cstheme="minorHAnsi"/>
          <w:sz w:val="22"/>
          <w:szCs w:val="22"/>
        </w:rPr>
        <w:t>diel</w:t>
      </w:r>
      <w:r w:rsidR="00D83CBA">
        <w:rPr>
          <w:rFonts w:asciiTheme="minorHAnsi" w:hAnsiTheme="minorHAnsi" w:cstheme="minorHAnsi"/>
          <w:sz w:val="22"/>
          <w:szCs w:val="22"/>
        </w:rPr>
        <w:t>o</w:t>
      </w:r>
      <w:r>
        <w:rPr>
          <w:rFonts w:asciiTheme="minorHAnsi" w:hAnsiTheme="minorHAnsi" w:cstheme="minorHAnsi"/>
          <w:sz w:val="22"/>
          <w:szCs w:val="22"/>
        </w:rPr>
        <w:t xml:space="preserve"> zodpovedne a úplne zahrnul všetky nevyhnutné opatrenia pre splnenie predpisov, noriem, opatrení a úradných podmienok a podmienok orgánov verejnej moci,</w:t>
      </w:r>
    </w:p>
    <w:p w14:paraId="19178EB0" w14:textId="136EAC30" w:rsidR="001E66FD" w:rsidRDefault="001E66FD" w:rsidP="001E66FD">
      <w:pPr>
        <w:pStyle w:val="Advokt"/>
        <w:numPr>
          <w:ilvl w:val="0"/>
          <w:numId w:val="18"/>
        </w:numPr>
        <w:ind w:left="709" w:hanging="283"/>
        <w:jc w:val="both"/>
        <w:rPr>
          <w:rFonts w:asciiTheme="minorHAnsi" w:hAnsiTheme="minorHAnsi" w:cstheme="minorHAnsi"/>
          <w:sz w:val="22"/>
          <w:szCs w:val="22"/>
        </w:rPr>
      </w:pPr>
      <w:r>
        <w:rPr>
          <w:rFonts w:asciiTheme="minorHAnsi" w:hAnsiTheme="minorHAnsi" w:cstheme="minorHAnsi"/>
          <w:sz w:val="22"/>
          <w:szCs w:val="22"/>
        </w:rPr>
        <w:t>pri zostavovaní svojej cenovej ponuky vzal na vedomie a počítal s tým, že počas vykonávania diela nie je povolená žiadna zmena cen</w:t>
      </w:r>
      <w:r w:rsidR="00D83CBA">
        <w:rPr>
          <w:rFonts w:asciiTheme="minorHAnsi" w:hAnsiTheme="minorHAnsi" w:cstheme="minorHAnsi"/>
          <w:sz w:val="22"/>
          <w:szCs w:val="22"/>
        </w:rPr>
        <w:t>y</w:t>
      </w:r>
      <w:r>
        <w:rPr>
          <w:rFonts w:asciiTheme="minorHAnsi" w:hAnsiTheme="minorHAnsi" w:cstheme="minorHAnsi"/>
          <w:sz w:val="22"/>
          <w:szCs w:val="22"/>
        </w:rPr>
        <w:t>,</w:t>
      </w:r>
    </w:p>
    <w:p w14:paraId="37C9B614" w14:textId="78BDB922" w:rsidR="001E66FD" w:rsidRDefault="001E66FD" w:rsidP="001E66FD">
      <w:pPr>
        <w:pStyle w:val="Advokt"/>
        <w:numPr>
          <w:ilvl w:val="0"/>
          <w:numId w:val="18"/>
        </w:numPr>
        <w:ind w:left="709" w:hanging="283"/>
        <w:jc w:val="both"/>
        <w:rPr>
          <w:rFonts w:asciiTheme="minorHAnsi" w:hAnsiTheme="minorHAnsi" w:cstheme="minorHAnsi"/>
          <w:sz w:val="22"/>
          <w:szCs w:val="22"/>
        </w:rPr>
      </w:pPr>
      <w:r>
        <w:rPr>
          <w:rFonts w:asciiTheme="minorHAnsi" w:hAnsiTheme="minorHAnsi" w:cstheme="minorHAnsi"/>
          <w:sz w:val="22"/>
          <w:szCs w:val="22"/>
        </w:rPr>
        <w:t xml:space="preserve">do ceny </w:t>
      </w:r>
      <w:r w:rsidR="00D83CBA">
        <w:rPr>
          <w:rFonts w:asciiTheme="minorHAnsi" w:hAnsiTheme="minorHAnsi" w:cstheme="minorHAnsi"/>
          <w:sz w:val="22"/>
          <w:szCs w:val="22"/>
        </w:rPr>
        <w:t xml:space="preserve">za </w:t>
      </w:r>
      <w:r>
        <w:rPr>
          <w:rFonts w:asciiTheme="minorHAnsi" w:hAnsiTheme="minorHAnsi" w:cstheme="minorHAnsi"/>
          <w:sz w:val="22"/>
          <w:szCs w:val="22"/>
        </w:rPr>
        <w:t>diel</w:t>
      </w:r>
      <w:r w:rsidR="00D83CBA">
        <w:rPr>
          <w:rFonts w:asciiTheme="minorHAnsi" w:hAnsiTheme="minorHAnsi" w:cstheme="minorHAnsi"/>
          <w:sz w:val="22"/>
          <w:szCs w:val="22"/>
        </w:rPr>
        <w:t>o</w:t>
      </w:r>
      <w:r>
        <w:rPr>
          <w:rFonts w:asciiTheme="minorHAnsi" w:hAnsiTheme="minorHAnsi" w:cstheme="minorHAnsi"/>
          <w:sz w:val="22"/>
          <w:szCs w:val="22"/>
        </w:rPr>
        <w:t xml:space="preserve"> zodpovedne a úplne zahrnul všetky výdavky potrebné pre úplné, kvalitné a odborné vykonanie diela, </w:t>
      </w:r>
    </w:p>
    <w:p w14:paraId="505AE353" w14:textId="75EE9347" w:rsidR="001E66FD" w:rsidRDefault="001E66FD" w:rsidP="001E66FD">
      <w:pPr>
        <w:pStyle w:val="Advokt"/>
        <w:numPr>
          <w:ilvl w:val="0"/>
          <w:numId w:val="18"/>
        </w:numPr>
        <w:ind w:left="709" w:hanging="283"/>
        <w:jc w:val="both"/>
        <w:rPr>
          <w:rFonts w:asciiTheme="minorHAnsi" w:hAnsiTheme="minorHAnsi" w:cstheme="minorHAnsi"/>
          <w:sz w:val="22"/>
          <w:szCs w:val="22"/>
        </w:rPr>
      </w:pPr>
      <w:r>
        <w:rPr>
          <w:rFonts w:asciiTheme="minorHAnsi" w:hAnsiTheme="minorHAnsi" w:cstheme="minorHAnsi"/>
          <w:sz w:val="22"/>
          <w:szCs w:val="22"/>
        </w:rPr>
        <w:t xml:space="preserve">do ceny </w:t>
      </w:r>
      <w:r w:rsidR="00D83CBA">
        <w:rPr>
          <w:rFonts w:asciiTheme="minorHAnsi" w:hAnsiTheme="minorHAnsi" w:cstheme="minorHAnsi"/>
          <w:sz w:val="22"/>
          <w:szCs w:val="22"/>
        </w:rPr>
        <w:t xml:space="preserve">za </w:t>
      </w:r>
      <w:r>
        <w:rPr>
          <w:rFonts w:asciiTheme="minorHAnsi" w:hAnsiTheme="minorHAnsi" w:cstheme="minorHAnsi"/>
          <w:sz w:val="22"/>
          <w:szCs w:val="22"/>
        </w:rPr>
        <w:t>diel</w:t>
      </w:r>
      <w:r w:rsidR="00D83CBA">
        <w:rPr>
          <w:rFonts w:asciiTheme="minorHAnsi" w:hAnsiTheme="minorHAnsi" w:cstheme="minorHAnsi"/>
          <w:sz w:val="22"/>
          <w:szCs w:val="22"/>
        </w:rPr>
        <w:t>o</w:t>
      </w:r>
      <w:r>
        <w:rPr>
          <w:rFonts w:asciiTheme="minorHAnsi" w:hAnsiTheme="minorHAnsi" w:cstheme="minorHAnsi"/>
          <w:sz w:val="22"/>
          <w:szCs w:val="22"/>
        </w:rPr>
        <w:t xml:space="preserve"> v celom rozsahu zahrnul aj práce v </w:t>
      </w:r>
      <w:r w:rsidR="00D83CBA">
        <w:rPr>
          <w:rFonts w:asciiTheme="minorHAnsi" w:hAnsiTheme="minorHAnsi" w:cstheme="minorHAnsi"/>
          <w:sz w:val="22"/>
          <w:szCs w:val="22"/>
        </w:rPr>
        <w:t>D</w:t>
      </w:r>
      <w:r>
        <w:rPr>
          <w:rFonts w:asciiTheme="minorHAnsi" w:hAnsiTheme="minorHAnsi" w:cstheme="minorHAnsi"/>
          <w:sz w:val="22"/>
          <w:szCs w:val="22"/>
        </w:rPr>
        <w:t>okumentácii alebo</w:t>
      </w:r>
      <w:r w:rsidR="00D83CBA">
        <w:rPr>
          <w:rFonts w:asciiTheme="minorHAnsi" w:hAnsiTheme="minorHAnsi" w:cstheme="minorHAnsi"/>
          <w:sz w:val="22"/>
          <w:szCs w:val="22"/>
        </w:rPr>
        <w:t xml:space="preserve"> v rozpočte/</w:t>
      </w:r>
      <w:r>
        <w:rPr>
          <w:rFonts w:asciiTheme="minorHAnsi" w:hAnsiTheme="minorHAnsi" w:cstheme="minorHAnsi"/>
          <w:sz w:val="22"/>
          <w:szCs w:val="22"/>
        </w:rPr>
        <w:t xml:space="preserve">vo </w:t>
      </w:r>
      <w:r w:rsidR="00D83CBA">
        <w:rPr>
          <w:rFonts w:asciiTheme="minorHAnsi" w:hAnsiTheme="minorHAnsi" w:cstheme="minorHAnsi"/>
          <w:sz w:val="22"/>
          <w:szCs w:val="22"/>
        </w:rPr>
        <w:t>v</w:t>
      </w:r>
      <w:r>
        <w:rPr>
          <w:rFonts w:asciiTheme="minorHAnsi" w:hAnsiTheme="minorHAnsi" w:cstheme="minorHAnsi"/>
          <w:sz w:val="22"/>
          <w:szCs w:val="22"/>
        </w:rPr>
        <w:t>ýkaze výmer neobsiahnuté, ale podľa skúsenosti zhotoviteľa pre riadne vykonanie diela nutné alebo potrebné,</w:t>
      </w:r>
    </w:p>
    <w:p w14:paraId="49CFBA9F" w14:textId="48D183DE" w:rsidR="001E66FD" w:rsidRDefault="001E66FD" w:rsidP="001E66FD">
      <w:pPr>
        <w:pStyle w:val="Advokt"/>
        <w:numPr>
          <w:ilvl w:val="0"/>
          <w:numId w:val="18"/>
        </w:numPr>
        <w:ind w:left="709" w:hanging="283"/>
        <w:jc w:val="both"/>
        <w:rPr>
          <w:rFonts w:asciiTheme="minorHAnsi" w:hAnsiTheme="minorHAnsi" w:cstheme="minorHAnsi"/>
          <w:sz w:val="22"/>
          <w:szCs w:val="22"/>
        </w:rPr>
      </w:pPr>
      <w:r>
        <w:rPr>
          <w:rFonts w:asciiTheme="minorHAnsi" w:hAnsiTheme="minorHAnsi" w:cstheme="minorHAnsi"/>
          <w:sz w:val="22"/>
          <w:szCs w:val="22"/>
        </w:rPr>
        <w:t xml:space="preserve">u všetkých položiek </w:t>
      </w:r>
      <w:r w:rsidR="00613F5C">
        <w:rPr>
          <w:rFonts w:asciiTheme="minorHAnsi" w:hAnsiTheme="minorHAnsi" w:cstheme="minorHAnsi"/>
          <w:sz w:val="22"/>
          <w:szCs w:val="22"/>
        </w:rPr>
        <w:t>r</w:t>
      </w:r>
      <w:r>
        <w:rPr>
          <w:rFonts w:asciiTheme="minorHAnsi" w:hAnsiTheme="minorHAnsi" w:cstheme="minorHAnsi"/>
          <w:sz w:val="22"/>
          <w:szCs w:val="22"/>
        </w:rPr>
        <w:t xml:space="preserve">ozpočtu/oceneného </w:t>
      </w:r>
      <w:r w:rsidR="00613F5C">
        <w:rPr>
          <w:rFonts w:asciiTheme="minorHAnsi" w:hAnsiTheme="minorHAnsi" w:cstheme="minorHAnsi"/>
          <w:sz w:val="22"/>
          <w:szCs w:val="22"/>
        </w:rPr>
        <w:t>v</w:t>
      </w:r>
      <w:r>
        <w:rPr>
          <w:rFonts w:asciiTheme="minorHAnsi" w:hAnsiTheme="minorHAnsi" w:cstheme="minorHAnsi"/>
          <w:sz w:val="22"/>
          <w:szCs w:val="22"/>
        </w:rPr>
        <w:t>ýkazu výmer platí zásada, že sa rozumejú vrátane všetkých bezprostredne súvisiacich výkonov a činností vrátane všetkých potrebných pomocných, montážnych, spojovacích, kompletizačných a iných materiálov,</w:t>
      </w:r>
    </w:p>
    <w:p w14:paraId="41374CF0" w14:textId="3B2A9F1F" w:rsidR="001E66FD" w:rsidRDefault="001E66FD" w:rsidP="001E66FD">
      <w:pPr>
        <w:pStyle w:val="Advokt"/>
        <w:numPr>
          <w:ilvl w:val="0"/>
          <w:numId w:val="18"/>
        </w:numPr>
        <w:ind w:left="709" w:hanging="283"/>
        <w:jc w:val="both"/>
        <w:rPr>
          <w:rFonts w:asciiTheme="minorHAnsi" w:hAnsiTheme="minorHAnsi" w:cstheme="minorHAnsi"/>
          <w:sz w:val="22"/>
          <w:szCs w:val="22"/>
        </w:rPr>
      </w:pPr>
      <w:r w:rsidRPr="003048C6">
        <w:rPr>
          <w:rFonts w:asciiTheme="minorHAnsi" w:hAnsiTheme="minorHAnsi" w:cstheme="minorHAnsi"/>
          <w:sz w:val="22"/>
          <w:szCs w:val="22"/>
        </w:rPr>
        <w:t>mu je úplne a presne známy rozsah diela, a že (i) nebude účtovať žiadne nepredvídateľné výdavky, náklady</w:t>
      </w:r>
      <w:r w:rsidRPr="007E632E">
        <w:rPr>
          <w:rFonts w:asciiTheme="minorHAnsi" w:hAnsiTheme="minorHAnsi" w:cstheme="minorHAnsi"/>
          <w:sz w:val="22"/>
          <w:szCs w:val="22"/>
        </w:rPr>
        <w:t xml:space="preserve"> a práce naviac</w:t>
      </w:r>
      <w:r w:rsidR="009A43E0" w:rsidRPr="007E632E">
        <w:rPr>
          <w:rFonts w:asciiTheme="minorHAnsi" w:hAnsiTheme="minorHAnsi" w:cstheme="minorHAnsi"/>
          <w:sz w:val="22"/>
          <w:szCs w:val="22"/>
        </w:rPr>
        <w:t xml:space="preserve"> ani sa dožadovať zvýšenia ceny za dielo</w:t>
      </w:r>
      <w:r w:rsidRPr="007E632E">
        <w:rPr>
          <w:rFonts w:asciiTheme="minorHAnsi" w:hAnsiTheme="minorHAnsi" w:cstheme="minorHAnsi"/>
          <w:sz w:val="22"/>
          <w:szCs w:val="22"/>
        </w:rPr>
        <w:t>,</w:t>
      </w:r>
      <w:r>
        <w:rPr>
          <w:rFonts w:asciiTheme="minorHAnsi" w:hAnsiTheme="minorHAnsi" w:cstheme="minorHAnsi"/>
          <w:sz w:val="22"/>
          <w:szCs w:val="22"/>
        </w:rPr>
        <w:t xml:space="preserve"> že (ii) porozumel zadaniu predmetu a rozsahu diela vrátane príloh k Zmluve a zodpovedne a dôkladne s vynaložením odbornej starostlivosti si ich overil, pričom znenie zadania</w:t>
      </w:r>
      <w:r w:rsidR="006E339B">
        <w:rPr>
          <w:rFonts w:asciiTheme="minorHAnsi" w:hAnsiTheme="minorHAnsi" w:cstheme="minorHAnsi"/>
          <w:sz w:val="22"/>
          <w:szCs w:val="22"/>
        </w:rPr>
        <w:t xml:space="preserve"> vo verejnom obstarávaní</w:t>
      </w:r>
      <w:r>
        <w:rPr>
          <w:rFonts w:asciiTheme="minorHAnsi" w:hAnsiTheme="minorHAnsi" w:cstheme="minorHAnsi"/>
          <w:sz w:val="22"/>
          <w:szCs w:val="22"/>
        </w:rPr>
        <w:t xml:space="preserve"> mu nebolo nezrozumiteľné, alebo nejednoznačné, že (iii) </w:t>
      </w:r>
      <w:r w:rsidR="006E339B">
        <w:rPr>
          <w:rFonts w:asciiTheme="minorHAnsi" w:hAnsiTheme="minorHAnsi" w:cstheme="minorHAnsi"/>
          <w:sz w:val="22"/>
          <w:szCs w:val="22"/>
        </w:rPr>
        <w:t xml:space="preserve">od objednávateľa </w:t>
      </w:r>
      <w:r>
        <w:rPr>
          <w:rFonts w:asciiTheme="minorHAnsi" w:hAnsiTheme="minorHAnsi" w:cstheme="minorHAnsi"/>
          <w:sz w:val="22"/>
          <w:szCs w:val="22"/>
        </w:rPr>
        <w:t>obdržal uspokojivé odpovede a pokyny na svoje prípadné otázky a (iv) overil si všetky ostatné faktory ovplyvňujúce cen</w:t>
      </w:r>
      <w:r w:rsidR="006E339B">
        <w:rPr>
          <w:rFonts w:asciiTheme="minorHAnsi" w:hAnsiTheme="minorHAnsi" w:cstheme="minorHAnsi"/>
          <w:sz w:val="22"/>
          <w:szCs w:val="22"/>
        </w:rPr>
        <w:t>y</w:t>
      </w:r>
      <w:r w:rsidR="009641F6">
        <w:rPr>
          <w:rFonts w:asciiTheme="minorHAnsi" w:hAnsiTheme="minorHAnsi" w:cstheme="minorHAnsi"/>
          <w:sz w:val="22"/>
          <w:szCs w:val="22"/>
        </w:rPr>
        <w:t xml:space="preserve"> za</w:t>
      </w:r>
      <w:r>
        <w:rPr>
          <w:rFonts w:asciiTheme="minorHAnsi" w:hAnsiTheme="minorHAnsi" w:cstheme="minorHAnsi"/>
          <w:sz w:val="22"/>
          <w:szCs w:val="22"/>
        </w:rPr>
        <w:t xml:space="preserve"> diel</w:t>
      </w:r>
      <w:r w:rsidR="009641F6">
        <w:rPr>
          <w:rFonts w:asciiTheme="minorHAnsi" w:hAnsiTheme="minorHAnsi" w:cstheme="minorHAnsi"/>
          <w:sz w:val="22"/>
          <w:szCs w:val="22"/>
        </w:rPr>
        <w:t>o</w:t>
      </w:r>
      <w:r>
        <w:rPr>
          <w:rFonts w:asciiTheme="minorHAnsi" w:hAnsiTheme="minorHAnsi" w:cstheme="minorHAnsi"/>
          <w:sz w:val="22"/>
          <w:szCs w:val="22"/>
        </w:rPr>
        <w:t xml:space="preserve">, vyhodnotil ich a zahrnul do ceny </w:t>
      </w:r>
      <w:r w:rsidR="009641F6">
        <w:rPr>
          <w:rFonts w:asciiTheme="minorHAnsi" w:hAnsiTheme="minorHAnsi" w:cstheme="minorHAnsi"/>
          <w:sz w:val="22"/>
          <w:szCs w:val="22"/>
        </w:rPr>
        <w:t>za d</w:t>
      </w:r>
      <w:r>
        <w:rPr>
          <w:rFonts w:asciiTheme="minorHAnsi" w:hAnsiTheme="minorHAnsi" w:cstheme="minorHAnsi"/>
          <w:sz w:val="22"/>
          <w:szCs w:val="22"/>
        </w:rPr>
        <w:t>iel</w:t>
      </w:r>
      <w:r w:rsidR="009641F6">
        <w:rPr>
          <w:rFonts w:asciiTheme="minorHAnsi" w:hAnsiTheme="minorHAnsi" w:cstheme="minorHAnsi"/>
          <w:sz w:val="22"/>
          <w:szCs w:val="22"/>
        </w:rPr>
        <w:t>o</w:t>
      </w:r>
      <w:r>
        <w:rPr>
          <w:rFonts w:asciiTheme="minorHAnsi" w:hAnsiTheme="minorHAnsi" w:cstheme="minorHAnsi"/>
          <w:sz w:val="22"/>
          <w:szCs w:val="22"/>
        </w:rPr>
        <w:t xml:space="preserve"> aj pre prípad nepredvídateľných okolností príslušnú rezervu kalkulovaného rizika.</w:t>
      </w:r>
    </w:p>
    <w:p w14:paraId="018F719A" w14:textId="77777777" w:rsidR="001E66FD" w:rsidRDefault="001E66FD" w:rsidP="001E66FD">
      <w:pPr>
        <w:pStyle w:val="Advokt"/>
        <w:ind w:left="709"/>
        <w:jc w:val="both"/>
        <w:rPr>
          <w:rFonts w:asciiTheme="minorHAnsi" w:hAnsiTheme="minorHAnsi" w:cstheme="minorHAnsi"/>
          <w:sz w:val="22"/>
          <w:szCs w:val="22"/>
        </w:rPr>
      </w:pPr>
    </w:p>
    <w:p w14:paraId="7705CF53" w14:textId="508D4204" w:rsidR="001E66FD" w:rsidRDefault="001E66FD" w:rsidP="001E66FD">
      <w:pPr>
        <w:pStyle w:val="Advokt"/>
        <w:numPr>
          <w:ilvl w:val="0"/>
          <w:numId w:val="17"/>
        </w:numPr>
        <w:tabs>
          <w:tab w:val="left" w:pos="426"/>
        </w:tabs>
        <w:ind w:left="0" w:firstLine="0"/>
        <w:jc w:val="both"/>
        <w:rPr>
          <w:rFonts w:asciiTheme="minorHAnsi" w:hAnsiTheme="minorHAnsi" w:cstheme="minorHAnsi"/>
          <w:sz w:val="22"/>
          <w:szCs w:val="22"/>
        </w:rPr>
      </w:pPr>
      <w:r>
        <w:rPr>
          <w:rFonts w:asciiTheme="minorHAnsi" w:hAnsiTheme="minorHAnsi" w:cstheme="minorHAnsi"/>
          <w:color w:val="000000"/>
          <w:sz w:val="22"/>
          <w:szCs w:val="22"/>
        </w:rPr>
        <w:t xml:space="preserve">Cena za dielo je stanovená </w:t>
      </w:r>
      <w:r w:rsidRPr="00222051">
        <w:rPr>
          <w:rFonts w:asciiTheme="minorHAnsi" w:hAnsiTheme="minorHAnsi" w:cstheme="minorHAnsi"/>
          <w:b/>
          <w:bCs/>
          <w:color w:val="000000"/>
          <w:sz w:val="22"/>
          <w:szCs w:val="22"/>
        </w:rPr>
        <w:t>na základe cenovej ponuky zhotoviteľa ako uchádzača vo verejnom obstarávaní ako súčet jednotlivých ocenených položiek uvedených v prílohe č. 1 Zmluvy</w:t>
      </w:r>
      <w:r>
        <w:rPr>
          <w:rFonts w:asciiTheme="minorHAnsi" w:hAnsiTheme="minorHAnsi" w:cstheme="minorHAnsi"/>
          <w:color w:val="000000"/>
          <w:sz w:val="22"/>
          <w:szCs w:val="22"/>
        </w:rPr>
        <w:t>, a podľa zákona č. 18/1996 Z. z. o cenách v znení neskorších</w:t>
      </w:r>
      <w:r w:rsidR="002125E6">
        <w:rPr>
          <w:rFonts w:asciiTheme="minorHAnsi" w:hAnsiTheme="minorHAnsi" w:cstheme="minorHAnsi"/>
          <w:color w:val="000000"/>
          <w:sz w:val="22"/>
          <w:szCs w:val="22"/>
        </w:rPr>
        <w:t xml:space="preserve"> </w:t>
      </w:r>
      <w:r>
        <w:rPr>
          <w:rFonts w:asciiTheme="minorHAnsi" w:hAnsiTheme="minorHAnsi" w:cstheme="minorHAnsi"/>
          <w:color w:val="000000"/>
          <w:sz w:val="22"/>
          <w:szCs w:val="22"/>
        </w:rPr>
        <w:t>predpisov</w:t>
      </w:r>
      <w:r>
        <w:rPr>
          <w:rFonts w:asciiTheme="minorHAnsi" w:hAnsiTheme="minorHAnsi" w:cstheme="minorHAnsi"/>
          <w:b/>
          <w:bCs/>
          <w:color w:val="000000"/>
          <w:sz w:val="22"/>
          <w:szCs w:val="22"/>
        </w:rPr>
        <w:t>.</w:t>
      </w:r>
    </w:p>
    <w:p w14:paraId="34EF8DB4" w14:textId="77777777" w:rsidR="001E66FD" w:rsidRDefault="001E66FD" w:rsidP="001E66FD">
      <w:pPr>
        <w:pStyle w:val="Advokt"/>
        <w:ind w:left="426"/>
        <w:jc w:val="both"/>
        <w:rPr>
          <w:rFonts w:asciiTheme="minorHAnsi" w:hAnsiTheme="minorHAnsi" w:cstheme="minorHAnsi"/>
          <w:sz w:val="22"/>
          <w:szCs w:val="22"/>
        </w:rPr>
      </w:pPr>
    </w:p>
    <w:p w14:paraId="651BFCA5" w14:textId="10F8C185" w:rsidR="001E66FD" w:rsidRDefault="001E66FD" w:rsidP="001E66FD">
      <w:pPr>
        <w:pStyle w:val="Advokt"/>
        <w:numPr>
          <w:ilvl w:val="0"/>
          <w:numId w:val="17"/>
        </w:numPr>
        <w:tabs>
          <w:tab w:val="left" w:pos="426"/>
        </w:tabs>
        <w:ind w:left="0" w:firstLine="0"/>
        <w:jc w:val="both"/>
        <w:rPr>
          <w:rFonts w:asciiTheme="minorHAnsi" w:hAnsiTheme="minorHAnsi" w:cstheme="minorHAnsi"/>
          <w:sz w:val="22"/>
          <w:szCs w:val="22"/>
        </w:rPr>
      </w:pPr>
      <w:r>
        <w:rPr>
          <w:rFonts w:asciiTheme="minorHAnsi" w:hAnsiTheme="minorHAnsi" w:cstheme="minorHAnsi"/>
          <w:color w:val="000000"/>
          <w:sz w:val="22"/>
          <w:szCs w:val="22"/>
        </w:rPr>
        <w:t xml:space="preserve">Celková cena </w:t>
      </w:r>
      <w:r w:rsidR="001B6461">
        <w:rPr>
          <w:rFonts w:asciiTheme="minorHAnsi" w:hAnsiTheme="minorHAnsi" w:cstheme="minorHAnsi"/>
          <w:color w:val="000000"/>
          <w:sz w:val="22"/>
          <w:szCs w:val="22"/>
        </w:rPr>
        <w:t xml:space="preserve">za </w:t>
      </w:r>
      <w:r>
        <w:rPr>
          <w:rFonts w:asciiTheme="minorHAnsi" w:hAnsiTheme="minorHAnsi" w:cstheme="minorHAnsi"/>
          <w:color w:val="000000"/>
          <w:sz w:val="22"/>
          <w:szCs w:val="22"/>
        </w:rPr>
        <w:t>diel</w:t>
      </w:r>
      <w:r w:rsidR="001B6461">
        <w:rPr>
          <w:rFonts w:asciiTheme="minorHAnsi" w:hAnsiTheme="minorHAnsi" w:cstheme="minorHAnsi"/>
          <w:color w:val="000000"/>
          <w:sz w:val="22"/>
          <w:szCs w:val="22"/>
        </w:rPr>
        <w:t>o</w:t>
      </w:r>
      <w:r>
        <w:rPr>
          <w:rFonts w:asciiTheme="minorHAnsi" w:hAnsiTheme="minorHAnsi" w:cstheme="minorHAnsi"/>
          <w:color w:val="000000"/>
          <w:sz w:val="22"/>
          <w:szCs w:val="22"/>
        </w:rPr>
        <w:t xml:space="preserve"> je</w:t>
      </w:r>
      <w:r w:rsidR="001B6461">
        <w:rPr>
          <w:rFonts w:asciiTheme="minorHAnsi" w:hAnsiTheme="minorHAnsi" w:cstheme="minorHAnsi"/>
          <w:color w:val="000000"/>
          <w:sz w:val="22"/>
          <w:szCs w:val="22"/>
        </w:rPr>
        <w:t xml:space="preserve"> dohodnutá nasledovne</w:t>
      </w:r>
      <w:r>
        <w:rPr>
          <w:rFonts w:asciiTheme="minorHAnsi" w:hAnsiTheme="minorHAnsi" w:cstheme="minorHAnsi"/>
          <w:color w:val="000000"/>
          <w:sz w:val="22"/>
          <w:szCs w:val="22"/>
        </w:rPr>
        <w:t xml:space="preserve">: </w:t>
      </w:r>
    </w:p>
    <w:p w14:paraId="7DB82000" w14:textId="43A922E0" w:rsidR="001E66FD" w:rsidRDefault="001E66FD" w:rsidP="00315600">
      <w:pPr>
        <w:autoSpaceDE w:val="0"/>
        <w:autoSpaceDN w:val="0"/>
        <w:adjustRightInd w:val="0"/>
        <w:spacing w:after="0" w:line="240" w:lineRule="auto"/>
        <w:ind w:firstLine="426"/>
        <w:rPr>
          <w:rFonts w:cstheme="minorHAnsi"/>
          <w:color w:val="000000"/>
          <w:highlight w:val="yellow"/>
        </w:rPr>
      </w:pPr>
      <w:r>
        <w:rPr>
          <w:rFonts w:cstheme="minorHAnsi"/>
          <w:b/>
          <w:bCs/>
          <w:color w:val="000000"/>
          <w:highlight w:val="yellow"/>
        </w:rPr>
        <w:t xml:space="preserve">Cena bez DPH: </w:t>
      </w:r>
      <w:r>
        <w:rPr>
          <w:rFonts w:cstheme="minorHAnsi"/>
          <w:b/>
          <w:bCs/>
          <w:color w:val="000000"/>
          <w:highlight w:val="yellow"/>
        </w:rPr>
        <w:tab/>
      </w:r>
      <w:r>
        <w:rPr>
          <w:rFonts w:cstheme="minorHAnsi"/>
          <w:b/>
          <w:bCs/>
          <w:color w:val="000000"/>
          <w:highlight w:val="yellow"/>
        </w:rPr>
        <w:tab/>
      </w:r>
      <w:r>
        <w:rPr>
          <w:rFonts w:cstheme="minorHAnsi"/>
          <w:b/>
          <w:bCs/>
          <w:color w:val="000000"/>
          <w:highlight w:val="yellow"/>
        </w:rPr>
        <w:tab/>
      </w:r>
      <w:r w:rsidR="00315600">
        <w:rPr>
          <w:rFonts w:cstheme="minorHAnsi"/>
          <w:b/>
          <w:bCs/>
          <w:color w:val="000000"/>
          <w:highlight w:val="yellow"/>
        </w:rPr>
        <w:tab/>
      </w:r>
      <w:r>
        <w:rPr>
          <w:rFonts w:cstheme="minorHAnsi"/>
          <w:b/>
          <w:bCs/>
          <w:color w:val="000000"/>
          <w:highlight w:val="yellow"/>
        </w:rPr>
        <w:t xml:space="preserve">Eur </w:t>
      </w:r>
    </w:p>
    <w:p w14:paraId="1BB0ACF1" w14:textId="373DBFD2" w:rsidR="001E66FD" w:rsidRDefault="001E66FD" w:rsidP="00315600">
      <w:pPr>
        <w:autoSpaceDE w:val="0"/>
        <w:autoSpaceDN w:val="0"/>
        <w:adjustRightInd w:val="0"/>
        <w:spacing w:after="0" w:line="240" w:lineRule="auto"/>
        <w:ind w:firstLine="426"/>
        <w:rPr>
          <w:rFonts w:cstheme="minorHAnsi"/>
          <w:color w:val="000000"/>
          <w:highlight w:val="yellow"/>
        </w:rPr>
      </w:pPr>
      <w:r>
        <w:rPr>
          <w:rFonts w:cstheme="minorHAnsi"/>
          <w:b/>
          <w:bCs/>
          <w:color w:val="000000"/>
          <w:highlight w:val="yellow"/>
        </w:rPr>
        <w:t xml:space="preserve">DPH vo výške </w:t>
      </w:r>
      <w:ins w:id="2" w:author="Cvečková Dominika" w:date="2025-01-29T12:40:00Z" w16du:dateUtc="2025-01-29T11:40:00Z">
        <w:r w:rsidR="00573AAC">
          <w:rPr>
            <w:rFonts w:cstheme="minorHAnsi"/>
            <w:b/>
            <w:bCs/>
            <w:color w:val="000000"/>
            <w:highlight w:val="yellow"/>
          </w:rPr>
          <w:t>23</w:t>
        </w:r>
      </w:ins>
      <w:del w:id="3" w:author="Cvečková Dominika" w:date="2025-01-29T12:40:00Z" w16du:dateUtc="2025-01-29T11:40:00Z">
        <w:r w:rsidDel="00573AAC">
          <w:rPr>
            <w:rFonts w:cstheme="minorHAnsi"/>
            <w:b/>
            <w:bCs/>
            <w:color w:val="000000"/>
            <w:highlight w:val="yellow"/>
          </w:rPr>
          <w:delText>20</w:delText>
        </w:r>
      </w:del>
      <w:r>
        <w:rPr>
          <w:rFonts w:cstheme="minorHAnsi"/>
          <w:b/>
          <w:bCs/>
          <w:color w:val="000000"/>
          <w:highlight w:val="yellow"/>
        </w:rPr>
        <w:t xml:space="preserve">%: </w:t>
      </w:r>
      <w:r>
        <w:rPr>
          <w:rFonts w:cstheme="minorHAnsi"/>
          <w:b/>
          <w:bCs/>
          <w:color w:val="000000"/>
          <w:highlight w:val="yellow"/>
        </w:rPr>
        <w:tab/>
      </w:r>
      <w:r>
        <w:rPr>
          <w:rFonts w:cstheme="minorHAnsi"/>
          <w:b/>
          <w:bCs/>
          <w:color w:val="000000"/>
          <w:highlight w:val="yellow"/>
        </w:rPr>
        <w:tab/>
      </w:r>
      <w:r>
        <w:rPr>
          <w:rFonts w:cstheme="minorHAnsi"/>
          <w:b/>
          <w:bCs/>
          <w:color w:val="000000"/>
          <w:highlight w:val="yellow"/>
        </w:rPr>
        <w:tab/>
        <w:t xml:space="preserve">Eur </w:t>
      </w:r>
    </w:p>
    <w:p w14:paraId="63E766A6" w14:textId="4AABB913" w:rsidR="001E66FD" w:rsidRDefault="001E66FD" w:rsidP="00315600">
      <w:pPr>
        <w:autoSpaceDE w:val="0"/>
        <w:autoSpaceDN w:val="0"/>
        <w:adjustRightInd w:val="0"/>
        <w:spacing w:after="0" w:line="240" w:lineRule="auto"/>
        <w:ind w:firstLine="426"/>
        <w:rPr>
          <w:rFonts w:cstheme="minorHAnsi"/>
          <w:color w:val="000000"/>
          <w:highlight w:val="yellow"/>
        </w:rPr>
      </w:pPr>
      <w:r>
        <w:rPr>
          <w:rFonts w:cstheme="minorHAnsi"/>
          <w:b/>
          <w:bCs/>
          <w:color w:val="000000"/>
          <w:highlight w:val="yellow"/>
        </w:rPr>
        <w:t xml:space="preserve">Cena s DPH: </w:t>
      </w:r>
      <w:r>
        <w:rPr>
          <w:rFonts w:cstheme="minorHAnsi"/>
          <w:b/>
          <w:bCs/>
          <w:color w:val="000000"/>
          <w:highlight w:val="yellow"/>
        </w:rPr>
        <w:tab/>
      </w:r>
      <w:r>
        <w:rPr>
          <w:rFonts w:cstheme="minorHAnsi"/>
          <w:b/>
          <w:bCs/>
          <w:color w:val="000000"/>
          <w:highlight w:val="yellow"/>
        </w:rPr>
        <w:tab/>
      </w:r>
      <w:r w:rsidR="00315600">
        <w:rPr>
          <w:rFonts w:cstheme="minorHAnsi"/>
          <w:b/>
          <w:bCs/>
          <w:color w:val="000000"/>
          <w:highlight w:val="yellow"/>
        </w:rPr>
        <w:tab/>
      </w:r>
      <w:r>
        <w:rPr>
          <w:rFonts w:cstheme="minorHAnsi"/>
          <w:b/>
          <w:bCs/>
          <w:color w:val="000000"/>
          <w:highlight w:val="yellow"/>
        </w:rPr>
        <w:tab/>
        <w:t xml:space="preserve">Eur </w:t>
      </w:r>
    </w:p>
    <w:p w14:paraId="70323E3E" w14:textId="528ACA2B" w:rsidR="00315600" w:rsidRDefault="001E66FD" w:rsidP="00315600">
      <w:pPr>
        <w:autoSpaceDE w:val="0"/>
        <w:autoSpaceDN w:val="0"/>
        <w:adjustRightInd w:val="0"/>
        <w:spacing w:line="240" w:lineRule="auto"/>
        <w:ind w:firstLine="426"/>
        <w:rPr>
          <w:rFonts w:cstheme="minorHAnsi"/>
          <w:color w:val="000000"/>
        </w:rPr>
      </w:pPr>
      <w:r>
        <w:rPr>
          <w:rFonts w:cstheme="minorHAnsi"/>
          <w:color w:val="000000"/>
          <w:highlight w:val="yellow"/>
        </w:rPr>
        <w:lastRenderedPageBreak/>
        <w:t>(slovom: ......................................</w:t>
      </w:r>
      <w:r w:rsidR="00315600">
        <w:rPr>
          <w:rFonts w:cstheme="minorHAnsi"/>
          <w:color w:val="000000"/>
          <w:highlight w:val="yellow"/>
        </w:rPr>
        <w:t>..........</w:t>
      </w:r>
      <w:r>
        <w:rPr>
          <w:rFonts w:cstheme="minorHAnsi"/>
          <w:color w:val="000000"/>
          <w:highlight w:val="yellow"/>
        </w:rPr>
        <w:t xml:space="preserve"> s DPH)</w:t>
      </w:r>
      <w:r>
        <w:rPr>
          <w:rFonts w:cstheme="minorHAnsi"/>
          <w:color w:val="000000"/>
        </w:rPr>
        <w:t xml:space="preserve"> </w:t>
      </w:r>
    </w:p>
    <w:p w14:paraId="7798A8F9" w14:textId="129E3366" w:rsidR="001E66FD" w:rsidRDefault="001E66FD" w:rsidP="001E66FD">
      <w:pPr>
        <w:pStyle w:val="Odsekzoznamu"/>
        <w:numPr>
          <w:ilvl w:val="0"/>
          <w:numId w:val="17"/>
        </w:numPr>
        <w:tabs>
          <w:tab w:val="left" w:pos="426"/>
        </w:tabs>
        <w:autoSpaceDE w:val="0"/>
        <w:autoSpaceDN w:val="0"/>
        <w:adjustRightInd w:val="0"/>
        <w:ind w:left="0" w:firstLine="0"/>
        <w:jc w:val="both"/>
        <w:rPr>
          <w:rFonts w:asciiTheme="minorHAnsi" w:hAnsiTheme="minorHAnsi" w:cstheme="minorHAnsi"/>
          <w:color w:val="000000"/>
        </w:rPr>
      </w:pPr>
      <w:r>
        <w:rPr>
          <w:rFonts w:asciiTheme="minorHAnsi" w:hAnsiTheme="minorHAnsi" w:cstheme="minorHAnsi"/>
          <w:color w:val="000000"/>
        </w:rPr>
        <w:t xml:space="preserve">Cena za dielo dohodnutá </w:t>
      </w:r>
      <w:r w:rsidR="009E5E82">
        <w:rPr>
          <w:rFonts w:asciiTheme="minorHAnsi" w:hAnsiTheme="minorHAnsi" w:cstheme="minorHAnsi"/>
          <w:color w:val="000000"/>
        </w:rPr>
        <w:t>Z</w:t>
      </w:r>
      <w:r>
        <w:rPr>
          <w:rFonts w:asciiTheme="minorHAnsi" w:hAnsiTheme="minorHAnsi" w:cstheme="minorHAnsi"/>
          <w:color w:val="000000"/>
        </w:rPr>
        <w:t xml:space="preserve">mluvnými stranami podľa ods. 3. tohto článku Zmluvy je cena konečná, maximálna a platná počas celej doby trvania Zmluvy a v celom rozsahu zahŕňa všetky náklady a réžie súvisiace s </w:t>
      </w:r>
      <w:r w:rsidR="00E062A9">
        <w:rPr>
          <w:rFonts w:asciiTheme="minorHAnsi" w:hAnsiTheme="minorHAnsi" w:cstheme="minorHAnsi"/>
          <w:color w:val="000000"/>
        </w:rPr>
        <w:t xml:space="preserve">vykonaním </w:t>
      </w:r>
      <w:r>
        <w:rPr>
          <w:rFonts w:asciiTheme="minorHAnsi" w:hAnsiTheme="minorHAnsi" w:cstheme="minorHAnsi"/>
          <w:color w:val="000000"/>
        </w:rPr>
        <w:t xml:space="preserve">diela, ktoré vyplývajú pre zhotoviteľa z tejto Zmluvy (napr. zriadenie staveniska, odvoz a likvidácia vzniknutého odpadu, </w:t>
      </w:r>
      <w:r>
        <w:rPr>
          <w:rFonts w:asciiTheme="minorHAnsi" w:hAnsiTheme="minorHAnsi" w:cstheme="minorHAnsi"/>
        </w:rPr>
        <w:t>skúška a dokumentácia kvality materiálov a postupov zhotovovaného diela, fotodokumentácia priebehu realizácie diela, vyhotovenie dokumentácie vykonávaných prác a výrobnotechnickej dokumentácie, vyhotovenie dokumentácie skutočného vyhotovenia stavby a iné</w:t>
      </w:r>
      <w:r>
        <w:rPr>
          <w:rFonts w:asciiTheme="minorHAnsi" w:hAnsiTheme="minorHAnsi" w:cstheme="minorHAnsi"/>
          <w:color w:val="000000"/>
        </w:rPr>
        <w:t xml:space="preserve">). </w:t>
      </w:r>
    </w:p>
    <w:p w14:paraId="36975A15" w14:textId="77777777" w:rsidR="001E66FD" w:rsidRDefault="001E66FD" w:rsidP="001E66FD">
      <w:pPr>
        <w:pStyle w:val="Odsekzoznamu"/>
        <w:autoSpaceDE w:val="0"/>
        <w:autoSpaceDN w:val="0"/>
        <w:adjustRightInd w:val="0"/>
        <w:ind w:left="426"/>
        <w:jc w:val="both"/>
        <w:rPr>
          <w:rFonts w:asciiTheme="minorHAnsi" w:hAnsiTheme="minorHAnsi" w:cstheme="minorHAnsi"/>
          <w:color w:val="000000"/>
        </w:rPr>
      </w:pPr>
    </w:p>
    <w:p w14:paraId="6767BAC2" w14:textId="75078E28" w:rsidR="001E66FD" w:rsidRDefault="001E66FD" w:rsidP="001E66FD">
      <w:pPr>
        <w:pStyle w:val="Odsekzoznamu"/>
        <w:numPr>
          <w:ilvl w:val="0"/>
          <w:numId w:val="17"/>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Príloha č. 1 k Zmluve je </w:t>
      </w:r>
      <w:r w:rsidR="00757E59">
        <w:rPr>
          <w:rFonts w:asciiTheme="minorHAnsi" w:hAnsiTheme="minorHAnsi" w:cstheme="minorHAnsi"/>
        </w:rPr>
        <w:t>r</w:t>
      </w:r>
      <w:r>
        <w:rPr>
          <w:rFonts w:asciiTheme="minorHAnsi" w:hAnsiTheme="minorHAnsi" w:cstheme="minorHAnsi"/>
        </w:rPr>
        <w:t xml:space="preserve">ozpočet/ocenený </w:t>
      </w:r>
      <w:r w:rsidR="00757E59">
        <w:rPr>
          <w:rFonts w:asciiTheme="minorHAnsi" w:hAnsiTheme="minorHAnsi" w:cstheme="minorHAnsi"/>
        </w:rPr>
        <w:t>v</w:t>
      </w:r>
      <w:r>
        <w:rPr>
          <w:rFonts w:asciiTheme="minorHAnsi" w:hAnsiTheme="minorHAnsi" w:cstheme="minorHAnsi"/>
        </w:rPr>
        <w:t xml:space="preserve">ýkaz výmer vo všetkých položkách pre všetky stavebné </w:t>
      </w:r>
      <w:r w:rsidR="005C501A">
        <w:rPr>
          <w:rFonts w:asciiTheme="minorHAnsi" w:hAnsiTheme="minorHAnsi" w:cstheme="minorHAnsi"/>
        </w:rPr>
        <w:t>aktivity</w:t>
      </w:r>
      <w:r>
        <w:rPr>
          <w:rFonts w:asciiTheme="minorHAnsi" w:hAnsiTheme="minorHAnsi" w:cstheme="minorHAnsi"/>
        </w:rPr>
        <w:t xml:space="preserve"> jednotlivo. V prípade, ak zhotoviteľ niektorú položku neocení, má sa za to, že takéto práce, montáže, dodávky materiálov, materiály atď. budú zhotoviteľom realizované a dodané a ich cena je už zahrnutá v niektorých iných položkách.</w:t>
      </w:r>
    </w:p>
    <w:p w14:paraId="06D3591B" w14:textId="631CB3E9" w:rsidR="001B79D7" w:rsidRDefault="001B79D7" w:rsidP="001B79D7">
      <w:pPr>
        <w:pStyle w:val="Odsekzoznamu"/>
        <w:tabs>
          <w:tab w:val="left" w:pos="426"/>
        </w:tabs>
        <w:spacing w:before="240"/>
        <w:ind w:left="0"/>
        <w:contextualSpacing/>
        <w:jc w:val="both"/>
        <w:rPr>
          <w:rFonts w:asciiTheme="minorHAnsi" w:hAnsiTheme="minorHAnsi" w:cs="Calibri"/>
        </w:rPr>
      </w:pPr>
    </w:p>
    <w:p w14:paraId="273AD61C" w14:textId="23F01219" w:rsidR="004258F3" w:rsidRPr="00CE4824" w:rsidRDefault="004258F3" w:rsidP="001B79D7">
      <w:pPr>
        <w:pStyle w:val="Odsekzoznamu"/>
        <w:numPr>
          <w:ilvl w:val="0"/>
          <w:numId w:val="17"/>
        </w:numPr>
        <w:tabs>
          <w:tab w:val="left" w:pos="426"/>
        </w:tabs>
        <w:spacing w:before="240"/>
        <w:ind w:left="0" w:firstLine="0"/>
        <w:contextualSpacing/>
        <w:jc w:val="both"/>
        <w:rPr>
          <w:rFonts w:asciiTheme="minorHAnsi" w:hAnsiTheme="minorHAnsi" w:cs="Calibri"/>
        </w:rPr>
      </w:pPr>
      <w:r w:rsidRPr="00CE4824">
        <w:rPr>
          <w:rFonts w:asciiTheme="minorHAnsi" w:hAnsiTheme="minorHAnsi" w:cs="Calibri"/>
        </w:rPr>
        <w:t>K zmene dohodnutej ceny za dielo môže dôjsť iba výnimočne</w:t>
      </w:r>
      <w:r w:rsidR="002125E6" w:rsidRPr="00CE4824">
        <w:rPr>
          <w:rFonts w:asciiTheme="minorHAnsi" w:hAnsiTheme="minorHAnsi" w:cs="Calibri"/>
        </w:rPr>
        <w:t xml:space="preserve">, </w:t>
      </w:r>
      <w:r w:rsidRPr="00CE4824">
        <w:rPr>
          <w:rFonts w:asciiTheme="minorHAnsi" w:hAnsiTheme="minorHAnsi" w:cs="Calibri"/>
        </w:rPr>
        <w:t xml:space="preserve">výlučne so súhlasom objednávateľa, formou písomného dodatku k Zmluve a len za podmienky, že uzatvorenie takéhoto dodatku nebude v rozpore so ZVO a ostatnými aplikovateľnými právnymi predpismi. </w:t>
      </w:r>
    </w:p>
    <w:p w14:paraId="5CB84C16" w14:textId="77777777" w:rsidR="001E66FD" w:rsidRDefault="001E66FD" w:rsidP="001E66FD">
      <w:pPr>
        <w:jc w:val="both"/>
        <w:rPr>
          <w:rFonts w:cstheme="minorHAnsi"/>
        </w:rPr>
      </w:pPr>
    </w:p>
    <w:p w14:paraId="254BCB6D" w14:textId="16C70756" w:rsidR="001E66FD" w:rsidRDefault="001E66FD" w:rsidP="001E66FD">
      <w:pPr>
        <w:autoSpaceDE w:val="0"/>
        <w:autoSpaceDN w:val="0"/>
        <w:adjustRightInd w:val="0"/>
        <w:spacing w:after="0" w:line="240" w:lineRule="auto"/>
        <w:jc w:val="center"/>
        <w:rPr>
          <w:rFonts w:cstheme="minorHAnsi"/>
          <w:color w:val="000000"/>
        </w:rPr>
      </w:pPr>
      <w:r>
        <w:rPr>
          <w:rFonts w:cstheme="minorHAnsi"/>
          <w:b/>
          <w:bCs/>
          <w:color w:val="000000"/>
        </w:rPr>
        <w:t>Čl. VI</w:t>
      </w:r>
    </w:p>
    <w:p w14:paraId="67C7C97F" w14:textId="77777777" w:rsidR="001E66FD" w:rsidRDefault="001E66FD" w:rsidP="001E66FD">
      <w:pPr>
        <w:autoSpaceDE w:val="0"/>
        <w:autoSpaceDN w:val="0"/>
        <w:adjustRightInd w:val="0"/>
        <w:spacing w:after="0" w:line="240" w:lineRule="auto"/>
        <w:jc w:val="center"/>
        <w:rPr>
          <w:rFonts w:cstheme="minorHAnsi"/>
          <w:color w:val="000000"/>
        </w:rPr>
      </w:pPr>
      <w:r>
        <w:rPr>
          <w:rFonts w:cstheme="minorHAnsi"/>
          <w:b/>
          <w:bCs/>
          <w:color w:val="000000"/>
        </w:rPr>
        <w:t>Platobné podmienky</w:t>
      </w:r>
    </w:p>
    <w:p w14:paraId="7689F01D" w14:textId="77777777" w:rsidR="001E66FD" w:rsidRDefault="001E66FD" w:rsidP="001E66FD">
      <w:pPr>
        <w:pStyle w:val="Odsekzoznamu"/>
        <w:numPr>
          <w:ilvl w:val="0"/>
          <w:numId w:val="6"/>
        </w:numPr>
        <w:tabs>
          <w:tab w:val="left" w:pos="426"/>
        </w:tabs>
        <w:autoSpaceDE w:val="0"/>
        <w:autoSpaceDN w:val="0"/>
        <w:adjustRightInd w:val="0"/>
        <w:spacing w:after="240"/>
        <w:ind w:left="0" w:firstLine="0"/>
        <w:rPr>
          <w:rFonts w:asciiTheme="minorHAnsi" w:hAnsiTheme="minorHAnsi" w:cstheme="minorHAnsi"/>
          <w:color w:val="000000"/>
        </w:rPr>
      </w:pPr>
      <w:r>
        <w:rPr>
          <w:rFonts w:asciiTheme="minorHAnsi" w:hAnsiTheme="minorHAnsi" w:cstheme="minorHAnsi"/>
          <w:color w:val="000000"/>
        </w:rPr>
        <w:t xml:space="preserve">Objednávateľ neposkytuje zálohu ani preddavok na vykonanie diela. </w:t>
      </w:r>
    </w:p>
    <w:p w14:paraId="0DBE4739" w14:textId="0603C54D" w:rsidR="001E66FD" w:rsidRPr="00ED244E" w:rsidRDefault="001E66FD" w:rsidP="00B90A55">
      <w:pPr>
        <w:pStyle w:val="Odsekzoznamu"/>
        <w:numPr>
          <w:ilvl w:val="0"/>
          <w:numId w:val="6"/>
        </w:numPr>
        <w:tabs>
          <w:tab w:val="left" w:pos="426"/>
        </w:tabs>
        <w:autoSpaceDE w:val="0"/>
        <w:autoSpaceDN w:val="0"/>
        <w:adjustRightInd w:val="0"/>
        <w:spacing w:after="240"/>
        <w:ind w:left="0" w:firstLine="0"/>
        <w:jc w:val="both"/>
        <w:rPr>
          <w:rFonts w:asciiTheme="minorHAnsi" w:hAnsiTheme="minorHAnsi" w:cstheme="minorHAnsi"/>
          <w:color w:val="000000"/>
        </w:rPr>
      </w:pPr>
      <w:r w:rsidRPr="00ED244E">
        <w:rPr>
          <w:rFonts w:asciiTheme="minorHAnsi" w:hAnsiTheme="minorHAnsi" w:cstheme="minorHAnsi"/>
          <w:color w:val="000000"/>
        </w:rPr>
        <w:t>Zhotoviteľ je oprávnený vystaviť faktúry za vykonané dodávky a práce na diele v zmysle tejto Zmluvy maximálne v troch fakturačných celkoch nasledovne:</w:t>
      </w:r>
    </w:p>
    <w:p w14:paraId="57BF19F7" w14:textId="62A55F56" w:rsidR="001E66FD" w:rsidRPr="006F257A" w:rsidRDefault="001E66FD" w:rsidP="00AB0B23">
      <w:pPr>
        <w:pStyle w:val="Odsekzoznamu"/>
        <w:numPr>
          <w:ilvl w:val="1"/>
          <w:numId w:val="38"/>
        </w:numPr>
        <w:autoSpaceDE w:val="0"/>
        <w:autoSpaceDN w:val="0"/>
        <w:adjustRightInd w:val="0"/>
        <w:spacing w:after="240"/>
        <w:ind w:left="567" w:hanging="425"/>
        <w:jc w:val="both"/>
        <w:rPr>
          <w:rFonts w:asciiTheme="minorHAnsi" w:hAnsiTheme="minorHAnsi" w:cstheme="minorHAnsi"/>
          <w:color w:val="000000"/>
        </w:rPr>
      </w:pPr>
      <w:r w:rsidRPr="00643097">
        <w:rPr>
          <w:rFonts w:asciiTheme="minorHAnsi" w:hAnsiTheme="minorHAnsi" w:cstheme="minorHAnsi"/>
          <w:color w:val="000000"/>
        </w:rPr>
        <w:t xml:space="preserve">cena fakturovaných prác a dodávok na diele v zmysle tejto Zmluvy v rámci prvého fakturačného celku bude </w:t>
      </w:r>
      <w:r w:rsidR="009B2AA3" w:rsidRPr="006F257A">
        <w:rPr>
          <w:rFonts w:asciiTheme="minorHAnsi" w:hAnsiTheme="minorHAnsi" w:cstheme="minorHAnsi"/>
          <w:color w:val="000000"/>
        </w:rPr>
        <w:t xml:space="preserve">minimálne </w:t>
      </w:r>
      <w:r w:rsidR="00457E07">
        <w:rPr>
          <w:rFonts w:asciiTheme="minorHAnsi" w:hAnsiTheme="minorHAnsi" w:cstheme="minorHAnsi"/>
          <w:color w:val="000000"/>
        </w:rPr>
        <w:t>35</w:t>
      </w:r>
      <w:r w:rsidR="002125E6" w:rsidRPr="006F257A">
        <w:rPr>
          <w:rFonts w:asciiTheme="minorHAnsi" w:hAnsiTheme="minorHAnsi" w:cstheme="minorHAnsi"/>
          <w:color w:val="000000"/>
        </w:rPr>
        <w:t xml:space="preserve"> </w:t>
      </w:r>
      <w:r w:rsidR="009B2AA3" w:rsidRPr="006F257A">
        <w:rPr>
          <w:rFonts w:asciiTheme="minorHAnsi" w:hAnsiTheme="minorHAnsi" w:cstheme="minorHAnsi"/>
          <w:color w:val="000000"/>
        </w:rPr>
        <w:t xml:space="preserve">% a </w:t>
      </w:r>
      <w:r w:rsidRPr="006F257A">
        <w:rPr>
          <w:rFonts w:asciiTheme="minorHAnsi" w:hAnsiTheme="minorHAnsi" w:cstheme="minorHAnsi"/>
          <w:color w:val="000000"/>
        </w:rPr>
        <w:t xml:space="preserve">maximálne </w:t>
      </w:r>
      <w:r w:rsidR="00457E07">
        <w:rPr>
          <w:rFonts w:asciiTheme="minorHAnsi" w:hAnsiTheme="minorHAnsi" w:cstheme="minorHAnsi"/>
          <w:color w:val="000000"/>
        </w:rPr>
        <w:t>4</w:t>
      </w:r>
      <w:r w:rsidRPr="006F257A">
        <w:rPr>
          <w:rFonts w:asciiTheme="minorHAnsi" w:hAnsiTheme="minorHAnsi" w:cstheme="minorHAnsi"/>
          <w:color w:val="000000"/>
        </w:rPr>
        <w:t>0</w:t>
      </w:r>
      <w:r w:rsidR="002125E6" w:rsidRPr="006F257A">
        <w:rPr>
          <w:rFonts w:asciiTheme="minorHAnsi" w:hAnsiTheme="minorHAnsi" w:cstheme="minorHAnsi"/>
          <w:color w:val="000000"/>
        </w:rPr>
        <w:t xml:space="preserve"> </w:t>
      </w:r>
      <w:r w:rsidRPr="006F257A">
        <w:rPr>
          <w:rFonts w:asciiTheme="minorHAnsi" w:hAnsiTheme="minorHAnsi" w:cstheme="minorHAnsi"/>
          <w:color w:val="000000"/>
        </w:rPr>
        <w:t xml:space="preserve">% z  ceny </w:t>
      </w:r>
      <w:r w:rsidR="002D6BF7" w:rsidRPr="006F257A">
        <w:rPr>
          <w:rFonts w:asciiTheme="minorHAnsi" w:hAnsiTheme="minorHAnsi" w:cstheme="minorHAnsi"/>
          <w:color w:val="000000"/>
        </w:rPr>
        <w:t xml:space="preserve">za </w:t>
      </w:r>
      <w:r w:rsidRPr="006F257A">
        <w:rPr>
          <w:rFonts w:asciiTheme="minorHAnsi" w:hAnsiTheme="minorHAnsi" w:cstheme="minorHAnsi"/>
          <w:color w:val="000000"/>
        </w:rPr>
        <w:t>diel</w:t>
      </w:r>
      <w:r w:rsidR="002D6BF7" w:rsidRPr="006F257A">
        <w:rPr>
          <w:rFonts w:asciiTheme="minorHAnsi" w:hAnsiTheme="minorHAnsi" w:cstheme="minorHAnsi"/>
          <w:color w:val="000000"/>
        </w:rPr>
        <w:t>o</w:t>
      </w:r>
      <w:r w:rsidRPr="006F257A">
        <w:rPr>
          <w:rFonts w:asciiTheme="minorHAnsi" w:hAnsiTheme="minorHAnsi" w:cstheme="minorHAnsi"/>
          <w:color w:val="000000"/>
        </w:rPr>
        <w:t xml:space="preserve"> s DPH,</w:t>
      </w:r>
    </w:p>
    <w:p w14:paraId="595404C7" w14:textId="3EEE2BAC" w:rsidR="001E66FD" w:rsidRPr="006F257A" w:rsidRDefault="001E66FD" w:rsidP="00AB0B23">
      <w:pPr>
        <w:pStyle w:val="Odsekzoznamu"/>
        <w:numPr>
          <w:ilvl w:val="1"/>
          <w:numId w:val="38"/>
        </w:numPr>
        <w:autoSpaceDE w:val="0"/>
        <w:autoSpaceDN w:val="0"/>
        <w:adjustRightInd w:val="0"/>
        <w:spacing w:after="240"/>
        <w:ind w:left="567" w:hanging="425"/>
        <w:jc w:val="both"/>
        <w:rPr>
          <w:rFonts w:asciiTheme="minorHAnsi" w:hAnsiTheme="minorHAnsi" w:cstheme="minorHAnsi"/>
          <w:color w:val="000000"/>
        </w:rPr>
      </w:pPr>
      <w:r w:rsidRPr="006F257A">
        <w:rPr>
          <w:rFonts w:asciiTheme="minorHAnsi" w:hAnsiTheme="minorHAnsi" w:cstheme="minorHAnsi"/>
          <w:color w:val="000000"/>
        </w:rPr>
        <w:t>cena fakturovaných prác a dodávok na diele v zmysle tejto Zmluvy v rámci druhého fakturačného celku bude</w:t>
      </w:r>
      <w:r w:rsidR="009B2AA3" w:rsidRPr="006F257A">
        <w:rPr>
          <w:rFonts w:asciiTheme="minorHAnsi" w:hAnsiTheme="minorHAnsi" w:cstheme="minorHAnsi"/>
          <w:color w:val="000000"/>
        </w:rPr>
        <w:t xml:space="preserve"> minimálne </w:t>
      </w:r>
      <w:r w:rsidR="00457E07">
        <w:rPr>
          <w:rFonts w:asciiTheme="minorHAnsi" w:hAnsiTheme="minorHAnsi" w:cstheme="minorHAnsi"/>
          <w:color w:val="000000"/>
        </w:rPr>
        <w:t>35</w:t>
      </w:r>
      <w:r w:rsidR="002125E6" w:rsidRPr="006F257A">
        <w:rPr>
          <w:rFonts w:asciiTheme="minorHAnsi" w:hAnsiTheme="minorHAnsi" w:cstheme="minorHAnsi"/>
          <w:color w:val="000000"/>
        </w:rPr>
        <w:t xml:space="preserve"> </w:t>
      </w:r>
      <w:r w:rsidR="009B2AA3" w:rsidRPr="006F257A">
        <w:rPr>
          <w:rFonts w:asciiTheme="minorHAnsi" w:hAnsiTheme="minorHAnsi" w:cstheme="minorHAnsi"/>
          <w:color w:val="000000"/>
        </w:rPr>
        <w:t>% a</w:t>
      </w:r>
      <w:r w:rsidRPr="006F257A">
        <w:rPr>
          <w:rFonts w:asciiTheme="minorHAnsi" w:hAnsiTheme="minorHAnsi" w:cstheme="minorHAnsi"/>
          <w:color w:val="000000"/>
        </w:rPr>
        <w:t xml:space="preserve"> maximálne </w:t>
      </w:r>
      <w:r w:rsidR="00457E07">
        <w:rPr>
          <w:rFonts w:asciiTheme="minorHAnsi" w:hAnsiTheme="minorHAnsi" w:cstheme="minorHAnsi"/>
          <w:color w:val="000000"/>
        </w:rPr>
        <w:t>4</w:t>
      </w:r>
      <w:r w:rsidRPr="006F257A">
        <w:rPr>
          <w:rFonts w:asciiTheme="minorHAnsi" w:hAnsiTheme="minorHAnsi" w:cstheme="minorHAnsi"/>
          <w:color w:val="000000"/>
        </w:rPr>
        <w:t xml:space="preserve">0 % z  ceny </w:t>
      </w:r>
      <w:r w:rsidR="000C5EB1" w:rsidRPr="006F257A">
        <w:rPr>
          <w:rFonts w:asciiTheme="minorHAnsi" w:hAnsiTheme="minorHAnsi" w:cstheme="minorHAnsi"/>
          <w:color w:val="000000"/>
        </w:rPr>
        <w:t xml:space="preserve">za </w:t>
      </w:r>
      <w:r w:rsidRPr="006F257A">
        <w:rPr>
          <w:rFonts w:asciiTheme="minorHAnsi" w:hAnsiTheme="minorHAnsi" w:cstheme="minorHAnsi"/>
          <w:color w:val="000000"/>
        </w:rPr>
        <w:t>diel</w:t>
      </w:r>
      <w:r w:rsidR="000C5EB1" w:rsidRPr="006F257A">
        <w:rPr>
          <w:rFonts w:asciiTheme="minorHAnsi" w:hAnsiTheme="minorHAnsi" w:cstheme="minorHAnsi"/>
          <w:color w:val="000000"/>
        </w:rPr>
        <w:t>o</w:t>
      </w:r>
      <w:r w:rsidRPr="006F257A">
        <w:rPr>
          <w:rFonts w:asciiTheme="minorHAnsi" w:hAnsiTheme="minorHAnsi" w:cstheme="minorHAnsi"/>
          <w:color w:val="000000"/>
        </w:rPr>
        <w:t xml:space="preserve"> s</w:t>
      </w:r>
      <w:r w:rsidR="002D6BF7" w:rsidRPr="006F257A">
        <w:rPr>
          <w:rFonts w:asciiTheme="minorHAnsi" w:hAnsiTheme="minorHAnsi" w:cstheme="minorHAnsi"/>
          <w:color w:val="000000"/>
        </w:rPr>
        <w:t> </w:t>
      </w:r>
      <w:r w:rsidRPr="006F257A">
        <w:rPr>
          <w:rFonts w:asciiTheme="minorHAnsi" w:hAnsiTheme="minorHAnsi" w:cstheme="minorHAnsi"/>
          <w:color w:val="000000"/>
        </w:rPr>
        <w:t>DPH</w:t>
      </w:r>
      <w:r w:rsidR="002D6BF7" w:rsidRPr="006F257A">
        <w:rPr>
          <w:rFonts w:asciiTheme="minorHAnsi" w:hAnsiTheme="minorHAnsi" w:cstheme="minorHAnsi"/>
          <w:color w:val="000000"/>
        </w:rPr>
        <w:t>,</w:t>
      </w:r>
      <w:r w:rsidRPr="006F257A">
        <w:rPr>
          <w:rFonts w:asciiTheme="minorHAnsi" w:hAnsiTheme="minorHAnsi" w:cstheme="minorHAnsi"/>
          <w:color w:val="000000"/>
        </w:rPr>
        <w:t xml:space="preserve"> </w:t>
      </w:r>
    </w:p>
    <w:p w14:paraId="07481D4A" w14:textId="075E07CD" w:rsidR="001E66FD" w:rsidRPr="00ED244E" w:rsidRDefault="001E66FD" w:rsidP="00B715BB">
      <w:pPr>
        <w:pStyle w:val="Odsekzoznamu"/>
        <w:numPr>
          <w:ilvl w:val="1"/>
          <w:numId w:val="40"/>
        </w:numPr>
        <w:autoSpaceDE w:val="0"/>
        <w:autoSpaceDN w:val="0"/>
        <w:adjustRightInd w:val="0"/>
        <w:spacing w:after="240"/>
        <w:ind w:left="567" w:hanging="425"/>
        <w:jc w:val="both"/>
        <w:rPr>
          <w:rFonts w:asciiTheme="minorHAnsi" w:hAnsiTheme="minorHAnsi" w:cstheme="minorHAnsi"/>
          <w:color w:val="000000"/>
        </w:rPr>
      </w:pPr>
      <w:r w:rsidRPr="006F257A">
        <w:rPr>
          <w:rFonts w:asciiTheme="minorHAnsi" w:hAnsiTheme="minorHAnsi" w:cstheme="minorHAnsi"/>
          <w:color w:val="000000"/>
        </w:rPr>
        <w:t xml:space="preserve">cena fakturovaných prác a dodávok na diele v zmysle tejto Zmluvy v rámci tretieho  fakturačného celku (konečná faktúra) bude </w:t>
      </w:r>
      <w:r w:rsidR="00A5276F" w:rsidRPr="006F257A">
        <w:rPr>
          <w:rFonts w:asciiTheme="minorHAnsi" w:hAnsiTheme="minorHAnsi" w:cstheme="minorHAnsi"/>
          <w:color w:val="000000"/>
        </w:rPr>
        <w:t xml:space="preserve">minimálne </w:t>
      </w:r>
      <w:r w:rsidR="00457E07">
        <w:rPr>
          <w:rFonts w:asciiTheme="minorHAnsi" w:hAnsiTheme="minorHAnsi" w:cstheme="minorHAnsi"/>
          <w:color w:val="000000"/>
        </w:rPr>
        <w:t>2</w:t>
      </w:r>
      <w:r w:rsidRPr="006F257A">
        <w:rPr>
          <w:rFonts w:asciiTheme="minorHAnsi" w:hAnsiTheme="minorHAnsi" w:cstheme="minorHAnsi"/>
          <w:color w:val="000000"/>
        </w:rPr>
        <w:t xml:space="preserve">0 % z  ceny </w:t>
      </w:r>
      <w:r w:rsidR="000C5EB1" w:rsidRPr="006F257A">
        <w:rPr>
          <w:rFonts w:asciiTheme="minorHAnsi" w:hAnsiTheme="minorHAnsi" w:cstheme="minorHAnsi"/>
          <w:color w:val="000000"/>
        </w:rPr>
        <w:t>za</w:t>
      </w:r>
      <w:r w:rsidR="000C5EB1">
        <w:rPr>
          <w:rFonts w:asciiTheme="minorHAnsi" w:hAnsiTheme="minorHAnsi" w:cstheme="minorHAnsi"/>
          <w:color w:val="000000"/>
        </w:rPr>
        <w:t xml:space="preserve"> </w:t>
      </w:r>
      <w:r w:rsidRPr="00ED244E">
        <w:rPr>
          <w:rFonts w:asciiTheme="minorHAnsi" w:hAnsiTheme="minorHAnsi" w:cstheme="minorHAnsi"/>
          <w:color w:val="000000"/>
        </w:rPr>
        <w:t>diel</w:t>
      </w:r>
      <w:r w:rsidR="000C5EB1">
        <w:rPr>
          <w:rFonts w:asciiTheme="minorHAnsi" w:hAnsiTheme="minorHAnsi" w:cstheme="minorHAnsi"/>
          <w:color w:val="000000"/>
        </w:rPr>
        <w:t>o</w:t>
      </w:r>
      <w:r w:rsidRPr="00ED244E">
        <w:rPr>
          <w:rFonts w:asciiTheme="minorHAnsi" w:hAnsiTheme="minorHAnsi" w:cstheme="minorHAnsi"/>
          <w:color w:val="000000"/>
        </w:rPr>
        <w:t xml:space="preserve"> s</w:t>
      </w:r>
      <w:r w:rsidR="000C5EB1">
        <w:rPr>
          <w:rFonts w:asciiTheme="minorHAnsi" w:hAnsiTheme="minorHAnsi" w:cstheme="minorHAnsi"/>
          <w:color w:val="000000"/>
        </w:rPr>
        <w:t> </w:t>
      </w:r>
      <w:r w:rsidRPr="00ED244E">
        <w:rPr>
          <w:rFonts w:asciiTheme="minorHAnsi" w:hAnsiTheme="minorHAnsi" w:cstheme="minorHAnsi"/>
          <w:color w:val="000000"/>
        </w:rPr>
        <w:t>DPH</w:t>
      </w:r>
      <w:r w:rsidR="000C5EB1">
        <w:rPr>
          <w:rFonts w:asciiTheme="minorHAnsi" w:hAnsiTheme="minorHAnsi" w:cstheme="minorHAnsi"/>
          <w:color w:val="000000"/>
        </w:rPr>
        <w:t>.</w:t>
      </w:r>
      <w:r w:rsidRPr="00ED244E">
        <w:rPr>
          <w:rFonts w:asciiTheme="minorHAnsi" w:hAnsiTheme="minorHAnsi" w:cstheme="minorHAnsi"/>
          <w:color w:val="000000"/>
        </w:rPr>
        <w:t xml:space="preserve"> </w:t>
      </w:r>
    </w:p>
    <w:p w14:paraId="74984EEF" w14:textId="099EA734" w:rsidR="001E66FD" w:rsidRPr="00ED244E" w:rsidRDefault="001E66FD" w:rsidP="00B715BB">
      <w:pPr>
        <w:pStyle w:val="Odsekzoznamu"/>
        <w:numPr>
          <w:ilvl w:val="0"/>
          <w:numId w:val="40"/>
        </w:numPr>
        <w:tabs>
          <w:tab w:val="left" w:pos="426"/>
        </w:tabs>
        <w:autoSpaceDE w:val="0"/>
        <w:autoSpaceDN w:val="0"/>
        <w:adjustRightInd w:val="0"/>
        <w:spacing w:after="240"/>
        <w:ind w:left="0" w:firstLine="0"/>
        <w:jc w:val="both"/>
        <w:rPr>
          <w:rFonts w:asciiTheme="minorHAnsi" w:hAnsiTheme="minorHAnsi" w:cstheme="minorHAnsi"/>
          <w:color w:val="000000"/>
        </w:rPr>
      </w:pPr>
      <w:r w:rsidRPr="00ED244E">
        <w:rPr>
          <w:rFonts w:asciiTheme="minorHAnsi" w:hAnsiTheme="minorHAnsi" w:cstheme="minorHAnsi"/>
          <w:color w:val="000000"/>
        </w:rPr>
        <w:t xml:space="preserve">Zhotoviteľ je oprávnený vystaviť jednotlivé faktúry </w:t>
      </w:r>
      <w:r w:rsidR="00440184">
        <w:rPr>
          <w:rFonts w:asciiTheme="minorHAnsi" w:hAnsiTheme="minorHAnsi" w:cstheme="minorHAnsi"/>
          <w:color w:val="000000"/>
        </w:rPr>
        <w:t xml:space="preserve">v zmysle tejto Zmluvy </w:t>
      </w:r>
      <w:r w:rsidRPr="00ED244E">
        <w:rPr>
          <w:rFonts w:asciiTheme="minorHAnsi" w:hAnsiTheme="minorHAnsi" w:cstheme="minorHAnsi"/>
          <w:color w:val="000000"/>
        </w:rPr>
        <w:t xml:space="preserve">na základe </w:t>
      </w:r>
      <w:r w:rsidR="00440184">
        <w:rPr>
          <w:rFonts w:asciiTheme="minorHAnsi" w:hAnsiTheme="minorHAnsi" w:cstheme="minorHAnsi"/>
          <w:color w:val="000000"/>
        </w:rPr>
        <w:t xml:space="preserve">objednávateľom </w:t>
      </w:r>
      <w:r w:rsidRPr="00ED244E">
        <w:rPr>
          <w:rFonts w:asciiTheme="minorHAnsi" w:hAnsiTheme="minorHAnsi" w:cstheme="minorHAnsi"/>
          <w:color w:val="000000"/>
        </w:rPr>
        <w:t>akceptovaného plnenia stavebných prác a dodávok na diele v zmysle tejto Zmluvy za fakturované obdobie, po dosiahnutí predpísanej výšky plnenia podľa odseku 2 tohto článku</w:t>
      </w:r>
      <w:r w:rsidR="00440184">
        <w:rPr>
          <w:rFonts w:asciiTheme="minorHAnsi" w:hAnsiTheme="minorHAnsi" w:cstheme="minorHAnsi"/>
          <w:color w:val="000000"/>
        </w:rPr>
        <w:t xml:space="preserve"> Zmluvy</w:t>
      </w:r>
      <w:r w:rsidRPr="00ED244E">
        <w:rPr>
          <w:rFonts w:asciiTheme="minorHAnsi" w:hAnsiTheme="minorHAnsi" w:cstheme="minorHAnsi"/>
          <w:color w:val="000000"/>
        </w:rPr>
        <w:t xml:space="preserve">, po kontrole súladu s vykonanými prácami a dodávkami na diele podľa skutkového stavu a podľa stavebného denníka. Podkladom pre vystavenie jednotlivých faktúr bude súpis skutočne vykonaných prác a dodávok na diele odsúhlasený stavebným dozorom a zaevidovaný v stavebnom denníku. </w:t>
      </w:r>
    </w:p>
    <w:p w14:paraId="0028B881" w14:textId="5D0E1EA0" w:rsidR="00757E29" w:rsidRDefault="009C72FD" w:rsidP="00B715BB">
      <w:pPr>
        <w:pStyle w:val="Odsekzoznamu"/>
        <w:numPr>
          <w:ilvl w:val="0"/>
          <w:numId w:val="40"/>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color w:val="000000"/>
        </w:rPr>
        <w:t xml:space="preserve">Každá faktúra vystavená podľa tejto Zmluvy </w:t>
      </w:r>
      <w:r w:rsidR="001E66FD">
        <w:rPr>
          <w:rFonts w:asciiTheme="minorHAnsi" w:hAnsiTheme="minorHAnsi" w:cstheme="minorHAnsi"/>
          <w:color w:val="000000"/>
        </w:rPr>
        <w:t>bud</w:t>
      </w:r>
      <w:r>
        <w:rPr>
          <w:rFonts w:asciiTheme="minorHAnsi" w:hAnsiTheme="minorHAnsi" w:cstheme="minorHAnsi"/>
          <w:color w:val="000000"/>
        </w:rPr>
        <w:t>e</w:t>
      </w:r>
      <w:r w:rsidR="001E66FD">
        <w:rPr>
          <w:rFonts w:asciiTheme="minorHAnsi" w:hAnsiTheme="minorHAnsi" w:cstheme="minorHAnsi"/>
          <w:color w:val="000000"/>
        </w:rPr>
        <w:t xml:space="preserve"> predložen</w:t>
      </w:r>
      <w:r>
        <w:rPr>
          <w:rFonts w:asciiTheme="minorHAnsi" w:hAnsiTheme="minorHAnsi" w:cstheme="minorHAnsi"/>
          <w:color w:val="000000"/>
        </w:rPr>
        <w:t>á</w:t>
      </w:r>
      <w:r w:rsidR="001E66FD">
        <w:rPr>
          <w:rFonts w:asciiTheme="minorHAnsi" w:hAnsiTheme="minorHAnsi" w:cstheme="minorHAnsi"/>
          <w:color w:val="000000"/>
        </w:rPr>
        <w:t xml:space="preserve"> na úhradu </w:t>
      </w:r>
      <w:r w:rsidR="001E66FD">
        <w:rPr>
          <w:rFonts w:asciiTheme="minorHAnsi" w:hAnsiTheme="minorHAnsi" w:cstheme="minorHAnsi"/>
        </w:rPr>
        <w:t xml:space="preserve">v troch </w:t>
      </w:r>
      <w:r w:rsidR="001E66FD">
        <w:rPr>
          <w:rFonts w:asciiTheme="minorHAnsi" w:hAnsiTheme="minorHAnsi" w:cstheme="minorHAnsi"/>
          <w:color w:val="000000"/>
        </w:rPr>
        <w:t xml:space="preserve">vyhotoveniach. Prílohou </w:t>
      </w:r>
      <w:r w:rsidR="00182BC2">
        <w:rPr>
          <w:rFonts w:asciiTheme="minorHAnsi" w:hAnsiTheme="minorHAnsi" w:cstheme="minorHAnsi"/>
          <w:color w:val="000000"/>
        </w:rPr>
        <w:t xml:space="preserve">každej faktúry </w:t>
      </w:r>
      <w:r w:rsidR="001E66FD">
        <w:rPr>
          <w:rFonts w:asciiTheme="minorHAnsi" w:hAnsiTheme="minorHAnsi" w:cstheme="minorHAnsi"/>
          <w:color w:val="000000"/>
        </w:rPr>
        <w:t>bude</w:t>
      </w:r>
      <w:r w:rsidR="00517832">
        <w:rPr>
          <w:rFonts w:asciiTheme="minorHAnsi" w:hAnsiTheme="minorHAnsi" w:cstheme="minorHAnsi"/>
          <w:color w:val="000000"/>
        </w:rPr>
        <w:t>:</w:t>
      </w:r>
      <w:r w:rsidR="001E66FD">
        <w:rPr>
          <w:rFonts w:asciiTheme="minorHAnsi" w:hAnsiTheme="minorHAnsi" w:cstheme="minorHAnsi"/>
          <w:color w:val="000000"/>
        </w:rPr>
        <w:t xml:space="preserve"> </w:t>
      </w:r>
    </w:p>
    <w:p w14:paraId="21376379" w14:textId="67D3D4C2" w:rsidR="00757E29" w:rsidRPr="006F257A" w:rsidRDefault="001E66FD">
      <w:pPr>
        <w:pStyle w:val="Odsekzoznamu"/>
        <w:numPr>
          <w:ilvl w:val="0"/>
          <w:numId w:val="29"/>
        </w:numPr>
        <w:tabs>
          <w:tab w:val="left" w:pos="426"/>
        </w:tabs>
        <w:autoSpaceDE w:val="0"/>
        <w:autoSpaceDN w:val="0"/>
        <w:adjustRightInd w:val="0"/>
        <w:spacing w:after="240"/>
        <w:jc w:val="both"/>
        <w:rPr>
          <w:rFonts w:asciiTheme="minorHAnsi" w:hAnsiTheme="minorHAnsi" w:cstheme="minorHAnsi"/>
          <w:b/>
          <w:bCs/>
          <w:color w:val="000000"/>
        </w:rPr>
      </w:pPr>
      <w:r>
        <w:rPr>
          <w:rFonts w:asciiTheme="minorHAnsi" w:hAnsiTheme="minorHAnsi" w:cstheme="minorHAnsi"/>
          <w:color w:val="000000"/>
        </w:rPr>
        <w:t xml:space="preserve">súpis vykonaných prác a dodávok na diele </w:t>
      </w:r>
      <w:r w:rsidR="009B2AA3">
        <w:rPr>
          <w:rFonts w:asciiTheme="minorHAnsi" w:hAnsiTheme="minorHAnsi" w:cstheme="minorHAnsi"/>
          <w:color w:val="000000"/>
        </w:rPr>
        <w:t>(</w:t>
      </w:r>
      <w:r w:rsidR="009B2AA3" w:rsidRPr="00BB1F80">
        <w:rPr>
          <w:rFonts w:asciiTheme="minorHAnsi" w:hAnsiTheme="minorHAnsi" w:cstheme="minorHAnsi"/>
          <w:color w:val="000000"/>
        </w:rPr>
        <w:t>aj v elektronickej verzii</w:t>
      </w:r>
      <w:r w:rsidR="00517832">
        <w:rPr>
          <w:rFonts w:asciiTheme="minorHAnsi" w:hAnsiTheme="minorHAnsi" w:cstheme="minorHAnsi"/>
          <w:color w:val="000000"/>
        </w:rPr>
        <w:t>,</w:t>
      </w:r>
      <w:r w:rsidR="009B2AA3" w:rsidRPr="00BB1F80">
        <w:rPr>
          <w:rFonts w:asciiTheme="minorHAnsi" w:hAnsiTheme="minorHAnsi" w:cstheme="minorHAnsi"/>
          <w:color w:val="000000"/>
        </w:rPr>
        <w:t xml:space="preserve"> výlučne v excelovskom formáte</w:t>
      </w:r>
      <w:r w:rsidR="009B2AA3">
        <w:rPr>
          <w:rFonts w:asciiTheme="minorHAnsi" w:hAnsiTheme="minorHAnsi" w:cstheme="minorHAnsi"/>
          <w:color w:val="000000"/>
        </w:rPr>
        <w:t xml:space="preserve">) </w:t>
      </w:r>
      <w:r>
        <w:rPr>
          <w:rFonts w:asciiTheme="minorHAnsi" w:hAnsiTheme="minorHAnsi" w:cstheme="minorHAnsi"/>
          <w:color w:val="000000"/>
        </w:rPr>
        <w:t xml:space="preserve">a zisťovací protokol podpísaný oprávnenou osobou zhotoviteľa a stavebným dozorom objednávateľa, ktorí svojimi podpismi zaručujú, že fakturované stavebné práce </w:t>
      </w:r>
      <w:r w:rsidRPr="006F257A">
        <w:rPr>
          <w:rFonts w:asciiTheme="minorHAnsi" w:hAnsiTheme="minorHAnsi" w:cstheme="minorHAnsi"/>
          <w:color w:val="000000"/>
        </w:rPr>
        <w:t xml:space="preserve">a dodávky na diele boli skutočne realizované podľa </w:t>
      </w:r>
      <w:r w:rsidR="008B5306" w:rsidRPr="006F257A">
        <w:rPr>
          <w:rFonts w:asciiTheme="minorHAnsi" w:hAnsiTheme="minorHAnsi" w:cstheme="minorHAnsi"/>
          <w:color w:val="000000"/>
        </w:rPr>
        <w:t>D</w:t>
      </w:r>
      <w:r w:rsidRPr="006F257A">
        <w:rPr>
          <w:rFonts w:asciiTheme="minorHAnsi" w:hAnsiTheme="minorHAnsi" w:cstheme="minorHAnsi"/>
          <w:color w:val="000000"/>
        </w:rPr>
        <w:t xml:space="preserve">okumentácie a ocenené položkou zo schváleného rozpočtu. Jednotlivé položky v </w:t>
      </w:r>
      <w:r w:rsidR="008B5306" w:rsidRPr="006F257A">
        <w:rPr>
          <w:rFonts w:asciiTheme="minorHAnsi" w:hAnsiTheme="minorHAnsi" w:cstheme="minorHAnsi"/>
          <w:color w:val="000000"/>
        </w:rPr>
        <w:t xml:space="preserve">súpise podľa predchádzajúcej vety </w:t>
      </w:r>
      <w:r w:rsidRPr="006F257A">
        <w:rPr>
          <w:rFonts w:asciiTheme="minorHAnsi" w:hAnsiTheme="minorHAnsi" w:cstheme="minorHAnsi"/>
          <w:color w:val="000000"/>
        </w:rPr>
        <w:t xml:space="preserve">sa nebudú uvádzať kumulovane, ale položkovite sa uvedú v jednotkových množstvách a jednotkových cenách. </w:t>
      </w:r>
      <w:bookmarkStart w:id="4" w:name="_Hlk517878276"/>
      <w:bookmarkStart w:id="5" w:name="_Hlk517874810"/>
      <w:bookmarkStart w:id="6" w:name="_Hlk517878190"/>
      <w:bookmarkStart w:id="7" w:name="_Hlk517878781"/>
      <w:r w:rsidR="00757E29" w:rsidRPr="006F257A">
        <w:rPr>
          <w:rFonts w:asciiTheme="minorHAnsi" w:hAnsiTheme="minorHAnsi" w:cstheme="minorHAnsi"/>
          <w:b/>
          <w:bCs/>
          <w:color w:val="000000"/>
        </w:rPr>
        <w:t>Systém vykazovania vykonaných prác musí zabezpečiť, aby vykonaná práca nebola vyplatená dvakrát</w:t>
      </w:r>
      <w:r w:rsidR="00ED33C5" w:rsidRPr="006F257A">
        <w:rPr>
          <w:rFonts w:asciiTheme="minorHAnsi" w:hAnsiTheme="minorHAnsi" w:cstheme="minorHAnsi"/>
          <w:b/>
          <w:bCs/>
          <w:color w:val="000000"/>
        </w:rPr>
        <w:t xml:space="preserve">, pričom: </w:t>
      </w:r>
    </w:p>
    <w:p w14:paraId="2CAF55BC" w14:textId="210F1033" w:rsidR="00BB1F80" w:rsidRPr="006F257A" w:rsidRDefault="00BB1F80" w:rsidP="00BB1F80">
      <w:pPr>
        <w:pStyle w:val="Odsekzoznamu"/>
        <w:numPr>
          <w:ilvl w:val="0"/>
          <w:numId w:val="31"/>
        </w:numPr>
        <w:tabs>
          <w:tab w:val="left" w:pos="426"/>
        </w:tabs>
        <w:autoSpaceDE w:val="0"/>
        <w:autoSpaceDN w:val="0"/>
        <w:adjustRightInd w:val="0"/>
        <w:spacing w:after="240"/>
        <w:jc w:val="both"/>
        <w:rPr>
          <w:rFonts w:asciiTheme="minorHAnsi" w:hAnsiTheme="minorHAnsi" w:cstheme="minorHAnsi"/>
          <w:color w:val="000000"/>
        </w:rPr>
      </w:pPr>
      <w:r w:rsidRPr="006F257A">
        <w:rPr>
          <w:rFonts w:asciiTheme="minorHAnsi" w:hAnsiTheme="minorHAnsi" w:cstheme="minorHAnsi"/>
          <w:color w:val="000000"/>
        </w:rPr>
        <w:lastRenderedPageBreak/>
        <w:t>položky súpisu vykonaných prác musia byť v súlade s položkami prác uvedenými v  rozpočte/ocenenom výkaze výmer,</w:t>
      </w:r>
    </w:p>
    <w:p w14:paraId="4737FE49" w14:textId="13FAA2DB" w:rsidR="00BB1F80" w:rsidRPr="006F257A" w:rsidRDefault="00BB1F80" w:rsidP="00BB1F80">
      <w:pPr>
        <w:pStyle w:val="Odsekzoznamu"/>
        <w:numPr>
          <w:ilvl w:val="0"/>
          <w:numId w:val="31"/>
        </w:numPr>
        <w:tabs>
          <w:tab w:val="left" w:pos="426"/>
        </w:tabs>
        <w:autoSpaceDE w:val="0"/>
        <w:autoSpaceDN w:val="0"/>
        <w:adjustRightInd w:val="0"/>
        <w:spacing w:after="240"/>
        <w:jc w:val="both"/>
        <w:rPr>
          <w:rFonts w:asciiTheme="minorHAnsi" w:hAnsiTheme="minorHAnsi" w:cstheme="minorHAnsi"/>
          <w:color w:val="000000"/>
        </w:rPr>
      </w:pPr>
      <w:r w:rsidRPr="006F257A">
        <w:rPr>
          <w:rFonts w:asciiTheme="minorHAnsi" w:hAnsiTheme="minorHAnsi" w:cstheme="minorHAnsi"/>
          <w:color w:val="000000"/>
        </w:rPr>
        <w:t>súpis vykonaných prác musí zaznamenávať množstv</w:t>
      </w:r>
      <w:r w:rsidR="00517832" w:rsidRPr="006F257A">
        <w:rPr>
          <w:rFonts w:asciiTheme="minorHAnsi" w:hAnsiTheme="minorHAnsi" w:cstheme="minorHAnsi"/>
          <w:color w:val="000000"/>
        </w:rPr>
        <w:t>o</w:t>
      </w:r>
      <w:r w:rsidRPr="006F257A">
        <w:rPr>
          <w:rFonts w:asciiTheme="minorHAnsi" w:hAnsiTheme="minorHAnsi" w:cstheme="minorHAnsi"/>
          <w:color w:val="000000"/>
        </w:rPr>
        <w:t xml:space="preserve"> prác vykonaných/tovarov dodaných zhotoviteľom v súlade rozpočtom/oceneným výkazom výmer,</w:t>
      </w:r>
    </w:p>
    <w:p w14:paraId="4C6FEE8F" w14:textId="3BB54C9B" w:rsidR="00BB1F80" w:rsidRPr="006F257A" w:rsidRDefault="00BB1F80" w:rsidP="00BD7ABC">
      <w:pPr>
        <w:pStyle w:val="Odsekzoznamu"/>
        <w:numPr>
          <w:ilvl w:val="0"/>
          <w:numId w:val="31"/>
        </w:numPr>
        <w:tabs>
          <w:tab w:val="left" w:pos="426"/>
        </w:tabs>
        <w:autoSpaceDE w:val="0"/>
        <w:autoSpaceDN w:val="0"/>
        <w:adjustRightInd w:val="0"/>
        <w:spacing w:after="240"/>
        <w:jc w:val="both"/>
        <w:rPr>
          <w:rFonts w:asciiTheme="minorHAnsi" w:hAnsiTheme="minorHAnsi" w:cstheme="minorHAnsi"/>
          <w:color w:val="000000"/>
        </w:rPr>
      </w:pPr>
      <w:r w:rsidRPr="006F257A">
        <w:rPr>
          <w:rFonts w:asciiTheme="minorHAnsi" w:hAnsiTheme="minorHAnsi" w:cstheme="minorHAnsi"/>
          <w:color w:val="000000"/>
        </w:rPr>
        <w:t xml:space="preserve">súpis vykonaných prác musí obsahovať jednotkové ceny fakturovaných prác v súlade so </w:t>
      </w:r>
      <w:r w:rsidR="00517832" w:rsidRPr="006F257A">
        <w:rPr>
          <w:rFonts w:asciiTheme="minorHAnsi" w:hAnsiTheme="minorHAnsi" w:cstheme="minorHAnsi"/>
          <w:color w:val="000000"/>
        </w:rPr>
        <w:t>Z</w:t>
      </w:r>
      <w:r w:rsidRPr="006F257A">
        <w:rPr>
          <w:rFonts w:asciiTheme="minorHAnsi" w:hAnsiTheme="minorHAnsi" w:cstheme="minorHAnsi"/>
          <w:color w:val="000000"/>
        </w:rPr>
        <w:t>mluvou</w:t>
      </w:r>
      <w:r w:rsidR="00517832" w:rsidRPr="006F257A">
        <w:rPr>
          <w:rFonts w:asciiTheme="minorHAnsi" w:hAnsiTheme="minorHAnsi" w:cstheme="minorHAnsi"/>
          <w:color w:val="000000"/>
        </w:rPr>
        <w:t>.</w:t>
      </w:r>
    </w:p>
    <w:p w14:paraId="2F223EE3" w14:textId="0BC050D0" w:rsidR="00517832" w:rsidRPr="006F257A" w:rsidRDefault="00ED33C5" w:rsidP="00ED33C5">
      <w:pPr>
        <w:pStyle w:val="Odsekzoznamu"/>
        <w:numPr>
          <w:ilvl w:val="0"/>
          <w:numId w:val="29"/>
        </w:numPr>
        <w:jc w:val="both"/>
        <w:rPr>
          <w:rFonts w:asciiTheme="minorHAnsi" w:hAnsiTheme="minorHAnsi" w:cstheme="minorHAnsi"/>
          <w:color w:val="000000"/>
        </w:rPr>
      </w:pPr>
      <w:r w:rsidRPr="006F257A">
        <w:rPr>
          <w:rFonts w:asciiTheme="minorHAnsi" w:hAnsiTheme="minorHAnsi" w:cstheme="minorHAnsi"/>
          <w:color w:val="000000"/>
        </w:rPr>
        <w:t>F</w:t>
      </w:r>
      <w:r w:rsidR="00757E29" w:rsidRPr="006F257A">
        <w:rPr>
          <w:rFonts w:asciiTheme="minorHAnsi" w:hAnsiTheme="minorHAnsi" w:cstheme="minorHAnsi"/>
          <w:color w:val="000000"/>
        </w:rPr>
        <w:t>otodokumentácia</w:t>
      </w:r>
      <w:r w:rsidRPr="006F257A">
        <w:rPr>
          <w:rFonts w:asciiTheme="minorHAnsi" w:hAnsiTheme="minorHAnsi" w:cstheme="minorHAnsi"/>
          <w:color w:val="000000"/>
        </w:rPr>
        <w:t xml:space="preserve"> zabezpečená zhotoviteľom podľa čl. III ods. 8 Zmluvy</w:t>
      </w:r>
      <w:r w:rsidR="00757E29" w:rsidRPr="006F257A">
        <w:rPr>
          <w:rFonts w:asciiTheme="minorHAnsi" w:hAnsiTheme="minorHAnsi" w:cstheme="minorHAnsi"/>
          <w:color w:val="000000"/>
        </w:rPr>
        <w:t xml:space="preserve"> zachytávajúca fyzický pokrok </w:t>
      </w:r>
      <w:r w:rsidR="00415F8A" w:rsidRPr="006F257A">
        <w:rPr>
          <w:rFonts w:asciiTheme="minorHAnsi" w:hAnsiTheme="minorHAnsi" w:cstheme="minorHAnsi"/>
          <w:color w:val="000000"/>
        </w:rPr>
        <w:t>vykonávania</w:t>
      </w:r>
      <w:r w:rsidRPr="006F257A">
        <w:rPr>
          <w:rFonts w:asciiTheme="minorHAnsi" w:hAnsiTheme="minorHAnsi" w:cstheme="minorHAnsi"/>
          <w:color w:val="000000"/>
        </w:rPr>
        <w:t xml:space="preserve"> dodaných</w:t>
      </w:r>
      <w:r w:rsidR="00517832" w:rsidRPr="006F257A">
        <w:rPr>
          <w:rFonts w:asciiTheme="minorHAnsi" w:hAnsiTheme="minorHAnsi" w:cstheme="minorHAnsi"/>
          <w:color w:val="000000"/>
        </w:rPr>
        <w:t xml:space="preserve"> </w:t>
      </w:r>
      <w:r w:rsidR="00757E29" w:rsidRPr="006F257A">
        <w:rPr>
          <w:rFonts w:asciiTheme="minorHAnsi" w:hAnsiTheme="minorHAnsi" w:cstheme="minorHAnsi"/>
          <w:color w:val="000000"/>
        </w:rPr>
        <w:t>prác</w:t>
      </w:r>
      <w:r w:rsidR="00E36763">
        <w:rPr>
          <w:rFonts w:asciiTheme="minorHAnsi" w:hAnsiTheme="minorHAnsi" w:cstheme="minorHAnsi"/>
          <w:color w:val="000000"/>
        </w:rPr>
        <w:t>,</w:t>
      </w:r>
      <w:r w:rsidRPr="006F257A">
        <w:rPr>
          <w:rFonts w:asciiTheme="minorHAnsi" w:hAnsiTheme="minorHAnsi" w:cstheme="minorHAnsi"/>
          <w:color w:val="000000"/>
        </w:rPr>
        <w:t xml:space="preserve"> zoradená</w:t>
      </w:r>
      <w:r w:rsidR="00757E29" w:rsidRPr="006F257A">
        <w:rPr>
          <w:rFonts w:asciiTheme="minorHAnsi" w:hAnsiTheme="minorHAnsi" w:cstheme="minorHAnsi"/>
          <w:color w:val="000000"/>
        </w:rPr>
        <w:t xml:space="preserve"> v časovom slede. </w:t>
      </w:r>
    </w:p>
    <w:p w14:paraId="7DB027A5" w14:textId="77777777" w:rsidR="00ED33C5" w:rsidRPr="006F257A" w:rsidRDefault="00ED33C5" w:rsidP="00ED33C5">
      <w:pPr>
        <w:pStyle w:val="Odsekzoznamu"/>
        <w:ind w:left="720"/>
        <w:jc w:val="both"/>
        <w:rPr>
          <w:rFonts w:asciiTheme="minorHAnsi" w:hAnsiTheme="minorHAnsi" w:cstheme="minorHAnsi"/>
          <w:color w:val="000000"/>
        </w:rPr>
      </w:pPr>
    </w:p>
    <w:p w14:paraId="3C8049D7" w14:textId="16D32C6F" w:rsidR="00CE2060" w:rsidRPr="006F257A" w:rsidRDefault="00CE2060" w:rsidP="00CE2060">
      <w:pPr>
        <w:widowControl w:val="0"/>
        <w:numPr>
          <w:ilvl w:val="0"/>
          <w:numId w:val="40"/>
        </w:numPr>
        <w:tabs>
          <w:tab w:val="left" w:pos="426"/>
        </w:tabs>
        <w:autoSpaceDE w:val="0"/>
        <w:autoSpaceDN w:val="0"/>
        <w:adjustRightInd w:val="0"/>
        <w:spacing w:after="240" w:line="276" w:lineRule="auto"/>
        <w:jc w:val="both"/>
        <w:rPr>
          <w:rFonts w:cstheme="minorHAnsi"/>
          <w:color w:val="000000"/>
        </w:rPr>
      </w:pPr>
      <w:r w:rsidRPr="006F257A">
        <w:rPr>
          <w:rFonts w:cstheme="minorHAnsi"/>
          <w:color w:val="000000"/>
        </w:rPr>
        <w:t>Prílohou faktúry, v ktorej sú príslušné výdavky k</w:t>
      </w:r>
      <w:r w:rsidR="00E36763">
        <w:rPr>
          <w:rFonts w:cstheme="minorHAnsi"/>
          <w:color w:val="000000"/>
        </w:rPr>
        <w:t> tepelným čerpadlám</w:t>
      </w:r>
      <w:r w:rsidRPr="006F257A">
        <w:rPr>
          <w:rFonts w:cstheme="minorHAnsi"/>
          <w:color w:val="000000"/>
        </w:rPr>
        <w:t xml:space="preserve"> (najneskôr poslednej faktúry)</w:t>
      </w:r>
      <w:r w:rsidR="005D0E68" w:rsidRPr="006F257A">
        <w:rPr>
          <w:rFonts w:cstheme="minorHAnsi"/>
          <w:color w:val="000000"/>
        </w:rPr>
        <w:t>,</w:t>
      </w:r>
      <w:r w:rsidRPr="006F257A">
        <w:rPr>
          <w:rFonts w:cstheme="minorHAnsi"/>
          <w:color w:val="000000"/>
        </w:rPr>
        <w:t xml:space="preserve"> bude:</w:t>
      </w:r>
    </w:p>
    <w:p w14:paraId="2848A370" w14:textId="77777777" w:rsidR="00CE2060" w:rsidRPr="006F257A" w:rsidRDefault="00CE2060" w:rsidP="00CE2060">
      <w:pPr>
        <w:pStyle w:val="Odsekzoznamu"/>
        <w:widowControl w:val="0"/>
        <w:numPr>
          <w:ilvl w:val="0"/>
          <w:numId w:val="31"/>
        </w:numPr>
        <w:tabs>
          <w:tab w:val="left" w:pos="426"/>
        </w:tabs>
        <w:autoSpaceDE w:val="0"/>
        <w:autoSpaceDN w:val="0"/>
        <w:adjustRightInd w:val="0"/>
        <w:spacing w:after="240" w:line="276" w:lineRule="auto"/>
        <w:jc w:val="both"/>
        <w:rPr>
          <w:rFonts w:asciiTheme="minorHAnsi" w:hAnsiTheme="minorHAnsi" w:cstheme="minorHAnsi"/>
          <w:color w:val="000000"/>
        </w:rPr>
      </w:pPr>
      <w:r w:rsidRPr="006F257A">
        <w:rPr>
          <w:rFonts w:asciiTheme="minorHAnsi" w:hAnsiTheme="minorHAnsi" w:cstheme="minorHAnsi"/>
          <w:color w:val="000000"/>
        </w:rPr>
        <w:t>doklad o zatriedení výrobku do triedy energetickej účinnosti (energetický štítok), ktorá je najviac dve triedy pod najvyššou triedou energetickej účinnosti;</w:t>
      </w:r>
    </w:p>
    <w:p w14:paraId="12141A21" w14:textId="642E157D" w:rsidR="00CE2060" w:rsidRPr="006F257A" w:rsidRDefault="00CE2060" w:rsidP="00CE2060">
      <w:pPr>
        <w:pStyle w:val="Odsekzoznamu"/>
        <w:widowControl w:val="0"/>
        <w:numPr>
          <w:ilvl w:val="0"/>
          <w:numId w:val="31"/>
        </w:numPr>
        <w:tabs>
          <w:tab w:val="left" w:pos="426"/>
        </w:tabs>
        <w:autoSpaceDE w:val="0"/>
        <w:autoSpaceDN w:val="0"/>
        <w:adjustRightInd w:val="0"/>
        <w:spacing w:after="240" w:line="276" w:lineRule="auto"/>
        <w:jc w:val="both"/>
        <w:rPr>
          <w:rFonts w:asciiTheme="minorHAnsi" w:hAnsiTheme="minorHAnsi" w:cstheme="minorHAnsi"/>
          <w:color w:val="000000"/>
        </w:rPr>
      </w:pPr>
      <w:r w:rsidRPr="006F257A">
        <w:rPr>
          <w:rFonts w:asciiTheme="minorHAnsi" w:hAnsiTheme="minorHAnsi" w:cstheme="minorHAnsi"/>
          <w:color w:val="000000"/>
        </w:rPr>
        <w:t>doklad, ktorý potvrdzuje, že nov</w:t>
      </w:r>
      <w:r w:rsidR="00E36763">
        <w:rPr>
          <w:rFonts w:asciiTheme="minorHAnsi" w:hAnsiTheme="minorHAnsi" w:cstheme="minorHAnsi"/>
          <w:color w:val="000000"/>
        </w:rPr>
        <w:t>é tepelné čerpadlo</w:t>
      </w:r>
      <w:r w:rsidRPr="006F257A">
        <w:rPr>
          <w:rFonts w:asciiTheme="minorHAnsi" w:hAnsiTheme="minorHAnsi" w:cstheme="minorHAnsi"/>
          <w:color w:val="000000"/>
        </w:rPr>
        <w:t xml:space="preserve"> spĺňa požiadavky na ekodizajn ohrievačov</w:t>
      </w:r>
    </w:p>
    <w:p w14:paraId="1BBD9260" w14:textId="40969314" w:rsidR="00CE2060" w:rsidRPr="006F257A" w:rsidRDefault="005D0E68" w:rsidP="00774854">
      <w:pPr>
        <w:widowControl w:val="0"/>
        <w:numPr>
          <w:ilvl w:val="0"/>
          <w:numId w:val="40"/>
        </w:numPr>
        <w:tabs>
          <w:tab w:val="left" w:pos="426"/>
        </w:tabs>
        <w:autoSpaceDE w:val="0"/>
        <w:autoSpaceDN w:val="0"/>
        <w:adjustRightInd w:val="0"/>
        <w:spacing w:after="240" w:line="276" w:lineRule="auto"/>
        <w:ind w:left="0" w:firstLine="0"/>
        <w:jc w:val="both"/>
        <w:rPr>
          <w:rFonts w:cstheme="minorHAnsi"/>
          <w:color w:val="000000"/>
        </w:rPr>
      </w:pPr>
      <w:r w:rsidRPr="006F257A">
        <w:rPr>
          <w:rFonts w:cstheme="minorHAnsi"/>
          <w:color w:val="000000"/>
        </w:rPr>
        <w:t>K fakturovaným výdavkom na novo inštalované vodné spotrebiče (vodovodné batérie, toalety, toaletné misy, splachovanie nádrže, pisoárové misy a pod.) bude prílohou faktúry vodný štítok, technický list výrobku alebo obdobný doklad preukazujúce, že vodný spotrebič patrí do jednej z dvoch najlepších tried spotreby vody.</w:t>
      </w:r>
    </w:p>
    <w:p w14:paraId="3AEF27EE" w14:textId="5B922EA3" w:rsidR="001E66FD" w:rsidRPr="00814399" w:rsidRDefault="008B527D" w:rsidP="00B715BB">
      <w:pPr>
        <w:widowControl w:val="0"/>
        <w:numPr>
          <w:ilvl w:val="0"/>
          <w:numId w:val="40"/>
        </w:numPr>
        <w:tabs>
          <w:tab w:val="left" w:pos="426"/>
        </w:tabs>
        <w:autoSpaceDE w:val="0"/>
        <w:autoSpaceDN w:val="0"/>
        <w:adjustRightInd w:val="0"/>
        <w:spacing w:after="240" w:line="276" w:lineRule="auto"/>
        <w:ind w:left="0" w:firstLine="0"/>
        <w:jc w:val="both"/>
        <w:rPr>
          <w:rFonts w:cstheme="minorHAnsi"/>
          <w:color w:val="000000"/>
        </w:rPr>
      </w:pPr>
      <w:r w:rsidRPr="006F257A">
        <w:rPr>
          <w:rFonts w:cstheme="minorHAnsi"/>
          <w:color w:val="000000"/>
        </w:rPr>
        <w:t xml:space="preserve">Po riadnom dodaní diela je zhotoviteľ povinný objednávateľovi vystaviť konečnú faktúru. </w:t>
      </w:r>
      <w:r w:rsidR="001E66FD" w:rsidRPr="006F257A">
        <w:rPr>
          <w:rFonts w:cstheme="minorHAnsi"/>
          <w:color w:val="000000"/>
        </w:rPr>
        <w:t xml:space="preserve">Konečná faktúra predstavuje celkové finančné vysporiadanie diela. Zhotoviteľ je </w:t>
      </w:r>
      <w:r w:rsidR="00142B5F" w:rsidRPr="006F257A">
        <w:rPr>
          <w:rFonts w:cstheme="minorHAnsi"/>
          <w:color w:val="000000"/>
        </w:rPr>
        <w:t xml:space="preserve">povinný </w:t>
      </w:r>
      <w:r w:rsidR="001E66FD" w:rsidRPr="006F257A">
        <w:rPr>
          <w:rFonts w:cstheme="minorHAnsi"/>
          <w:color w:val="000000"/>
        </w:rPr>
        <w:t>vystaviť</w:t>
      </w:r>
      <w:r w:rsidR="001E66FD" w:rsidRPr="00814399">
        <w:rPr>
          <w:rFonts w:cstheme="minorHAnsi"/>
          <w:color w:val="000000"/>
        </w:rPr>
        <w:t xml:space="preserve"> konečnú faktúru celého diela po riadnom vykonaní celého diela, jeho odovzdaní a</w:t>
      </w:r>
      <w:r w:rsidR="00D52B9D">
        <w:rPr>
          <w:rFonts w:cstheme="minorHAnsi"/>
          <w:color w:val="000000"/>
        </w:rPr>
        <w:t> </w:t>
      </w:r>
      <w:r w:rsidR="001E66FD" w:rsidRPr="00814399">
        <w:rPr>
          <w:rFonts w:cstheme="minorHAnsi"/>
          <w:color w:val="000000"/>
        </w:rPr>
        <w:t>prevzatí</w:t>
      </w:r>
      <w:r w:rsidR="00785DF4">
        <w:rPr>
          <w:rFonts w:cstheme="minorHAnsi"/>
          <w:color w:val="000000"/>
        </w:rPr>
        <w:t xml:space="preserve"> osvedčenom</w:t>
      </w:r>
      <w:r w:rsidR="001E66FD" w:rsidRPr="00814399">
        <w:rPr>
          <w:rFonts w:cstheme="minorHAnsi"/>
          <w:color w:val="000000"/>
        </w:rPr>
        <w:t xml:space="preserve"> v</w:t>
      </w:r>
      <w:r w:rsidR="00D52B9D">
        <w:rPr>
          <w:rFonts w:cstheme="minorHAnsi"/>
          <w:color w:val="000000"/>
        </w:rPr>
        <w:t> </w:t>
      </w:r>
      <w:r w:rsidR="00785DF4">
        <w:rPr>
          <w:rFonts w:cstheme="minorHAnsi"/>
          <w:color w:val="000000"/>
        </w:rPr>
        <w:t>protokole</w:t>
      </w:r>
      <w:r w:rsidR="001E66FD" w:rsidRPr="00814399">
        <w:rPr>
          <w:rFonts w:cstheme="minorHAnsi"/>
          <w:color w:val="000000"/>
        </w:rPr>
        <w:t xml:space="preserve"> o</w:t>
      </w:r>
      <w:r w:rsidR="00D52B9D">
        <w:rPr>
          <w:rFonts w:cstheme="minorHAnsi"/>
          <w:color w:val="000000"/>
        </w:rPr>
        <w:t> </w:t>
      </w:r>
      <w:r w:rsidR="001E66FD" w:rsidRPr="00814399">
        <w:rPr>
          <w:rFonts w:cstheme="minorHAnsi"/>
          <w:color w:val="000000"/>
        </w:rPr>
        <w:t>odovzdaní a</w:t>
      </w:r>
      <w:r w:rsidR="00D52B9D">
        <w:rPr>
          <w:rFonts w:cstheme="minorHAnsi"/>
          <w:color w:val="000000"/>
        </w:rPr>
        <w:t> </w:t>
      </w:r>
      <w:r w:rsidR="001E66FD" w:rsidRPr="00814399">
        <w:rPr>
          <w:rFonts w:cstheme="minorHAnsi"/>
          <w:color w:val="000000"/>
        </w:rPr>
        <w:t>prevzatí diela</w:t>
      </w:r>
      <w:r w:rsidR="00785DF4">
        <w:rPr>
          <w:rFonts w:cstheme="minorHAnsi"/>
          <w:color w:val="000000"/>
        </w:rPr>
        <w:t xml:space="preserve"> (ďalej len ako „</w:t>
      </w:r>
      <w:r w:rsidR="00785DF4">
        <w:rPr>
          <w:rFonts w:cstheme="minorHAnsi"/>
          <w:b/>
          <w:bCs/>
          <w:color w:val="000000"/>
        </w:rPr>
        <w:t>preberací protokol</w:t>
      </w:r>
      <w:r w:rsidR="00785DF4">
        <w:rPr>
          <w:rFonts w:cstheme="minorHAnsi"/>
          <w:color w:val="000000"/>
        </w:rPr>
        <w:t>“)</w:t>
      </w:r>
      <w:r w:rsidR="001E66FD" w:rsidRPr="00814399">
        <w:rPr>
          <w:rFonts w:cstheme="minorHAnsi"/>
          <w:color w:val="000000"/>
        </w:rPr>
        <w:t xml:space="preserve"> a</w:t>
      </w:r>
      <w:r w:rsidR="00D52B9D">
        <w:rPr>
          <w:rFonts w:cstheme="minorHAnsi"/>
          <w:color w:val="000000"/>
        </w:rPr>
        <w:t> </w:t>
      </w:r>
      <w:r w:rsidR="00AE4092">
        <w:rPr>
          <w:rFonts w:cstheme="minorHAnsi"/>
          <w:color w:val="000000"/>
        </w:rPr>
        <w:t xml:space="preserve">po </w:t>
      </w:r>
      <w:r w:rsidR="001E66FD" w:rsidRPr="00814399">
        <w:rPr>
          <w:rFonts w:cstheme="minorHAnsi"/>
          <w:color w:val="000000"/>
        </w:rPr>
        <w:t>odstránení všetkých vád a</w:t>
      </w:r>
      <w:r w:rsidR="00D52B9D">
        <w:rPr>
          <w:rFonts w:cstheme="minorHAnsi"/>
          <w:color w:val="000000"/>
        </w:rPr>
        <w:t> </w:t>
      </w:r>
      <w:r w:rsidR="001E66FD" w:rsidRPr="00814399">
        <w:rPr>
          <w:rFonts w:cstheme="minorHAnsi"/>
          <w:color w:val="000000"/>
        </w:rPr>
        <w:t>nedorobkov na diele uvedených v</w:t>
      </w:r>
      <w:r w:rsidR="00D52B9D">
        <w:rPr>
          <w:rFonts w:cstheme="minorHAnsi"/>
          <w:color w:val="000000"/>
        </w:rPr>
        <w:t> </w:t>
      </w:r>
      <w:r w:rsidR="001E66FD" w:rsidRPr="00814399">
        <w:rPr>
          <w:rFonts w:cstheme="minorHAnsi"/>
          <w:color w:val="000000"/>
        </w:rPr>
        <w:t>preberacom protokole, a</w:t>
      </w:r>
      <w:r w:rsidR="00D52B9D">
        <w:rPr>
          <w:rFonts w:cstheme="minorHAnsi"/>
          <w:color w:val="000000"/>
        </w:rPr>
        <w:t> </w:t>
      </w:r>
      <w:r w:rsidR="001E66FD" w:rsidRPr="00814399">
        <w:rPr>
          <w:rFonts w:cstheme="minorHAnsi"/>
          <w:color w:val="000000"/>
        </w:rPr>
        <w:t>to do 30 dní odo dňa splnenia podmienok uvedených v</w:t>
      </w:r>
      <w:r w:rsidR="00D52B9D">
        <w:rPr>
          <w:rFonts w:cstheme="minorHAnsi"/>
          <w:color w:val="000000"/>
        </w:rPr>
        <w:t> </w:t>
      </w:r>
      <w:r w:rsidR="001E66FD" w:rsidRPr="00814399">
        <w:rPr>
          <w:rFonts w:cstheme="minorHAnsi"/>
          <w:color w:val="000000"/>
        </w:rPr>
        <w:t>tomto odseku</w:t>
      </w:r>
      <w:r w:rsidR="00AE4092">
        <w:rPr>
          <w:rFonts w:cstheme="minorHAnsi"/>
          <w:color w:val="000000"/>
        </w:rPr>
        <w:t xml:space="preserve"> tohto článku Zmluvy</w:t>
      </w:r>
      <w:r w:rsidR="001E66FD" w:rsidRPr="00814399">
        <w:rPr>
          <w:rFonts w:cstheme="minorHAnsi"/>
          <w:color w:val="000000"/>
        </w:rPr>
        <w:t xml:space="preserve">. Povinnými prílohami konečnej faktúry sú </w:t>
      </w:r>
      <w:r w:rsidR="00F13DD3">
        <w:rPr>
          <w:rFonts w:cstheme="minorHAnsi"/>
          <w:color w:val="000000"/>
        </w:rPr>
        <w:t xml:space="preserve">preberací </w:t>
      </w:r>
      <w:r w:rsidR="001E66FD" w:rsidRPr="00814399">
        <w:rPr>
          <w:rFonts w:cstheme="minorHAnsi"/>
          <w:color w:val="000000"/>
        </w:rPr>
        <w:t>protokol</w:t>
      </w:r>
      <w:r w:rsidR="00642A84">
        <w:rPr>
          <w:rFonts w:cstheme="minorHAnsi"/>
          <w:color w:val="000000"/>
        </w:rPr>
        <w:t xml:space="preserve"> </w:t>
      </w:r>
      <w:r w:rsidR="001E66FD" w:rsidRPr="00814399">
        <w:rPr>
          <w:rFonts w:cstheme="minorHAnsi"/>
          <w:color w:val="000000"/>
        </w:rPr>
        <w:t>a</w:t>
      </w:r>
      <w:r w:rsidR="00D52B9D">
        <w:rPr>
          <w:rFonts w:cstheme="minorHAnsi"/>
          <w:color w:val="000000"/>
        </w:rPr>
        <w:t> </w:t>
      </w:r>
      <w:r w:rsidR="001E66FD" w:rsidRPr="00814399">
        <w:rPr>
          <w:rFonts w:cstheme="minorHAnsi"/>
          <w:color w:val="000000"/>
        </w:rPr>
        <w:t>súpis všetkých už objednávateľom uhradených faktúr, ako aj potvrdenie o</w:t>
      </w:r>
      <w:r w:rsidR="00D52B9D">
        <w:rPr>
          <w:rFonts w:cstheme="minorHAnsi"/>
          <w:color w:val="000000"/>
        </w:rPr>
        <w:t> </w:t>
      </w:r>
      <w:r w:rsidR="001E66FD" w:rsidRPr="00814399">
        <w:rPr>
          <w:rFonts w:cstheme="minorHAnsi"/>
          <w:color w:val="000000"/>
        </w:rPr>
        <w:t>odstránení vád a</w:t>
      </w:r>
      <w:r w:rsidR="00D52B9D">
        <w:rPr>
          <w:rFonts w:cstheme="minorHAnsi"/>
          <w:color w:val="000000"/>
        </w:rPr>
        <w:t> </w:t>
      </w:r>
      <w:r w:rsidR="001E66FD" w:rsidRPr="00814399">
        <w:rPr>
          <w:rFonts w:cstheme="minorHAnsi"/>
          <w:color w:val="000000"/>
        </w:rPr>
        <w:t>nedorobkov diela</w:t>
      </w:r>
      <w:r w:rsidR="00932483">
        <w:rPr>
          <w:rFonts w:cstheme="minorHAnsi"/>
          <w:color w:val="000000"/>
        </w:rPr>
        <w:t>, ktoré budú</w:t>
      </w:r>
      <w:r w:rsidR="001E66FD" w:rsidRPr="00814399">
        <w:rPr>
          <w:rFonts w:cstheme="minorHAnsi"/>
          <w:color w:val="000000"/>
        </w:rPr>
        <w:t xml:space="preserve"> podpísané oprávnenými zástupcami obidvoch </w:t>
      </w:r>
      <w:r w:rsidR="00932483">
        <w:rPr>
          <w:rFonts w:cstheme="minorHAnsi"/>
          <w:color w:val="000000"/>
        </w:rPr>
        <w:t>Z</w:t>
      </w:r>
      <w:r w:rsidR="001E66FD" w:rsidRPr="00814399">
        <w:rPr>
          <w:rFonts w:cstheme="minorHAnsi"/>
          <w:color w:val="000000"/>
        </w:rPr>
        <w:t>mluvných strán a</w:t>
      </w:r>
      <w:r w:rsidR="00D52B9D">
        <w:rPr>
          <w:rFonts w:cstheme="minorHAnsi"/>
          <w:color w:val="000000"/>
        </w:rPr>
        <w:t> </w:t>
      </w:r>
      <w:r w:rsidR="001E66FD" w:rsidRPr="00814399">
        <w:rPr>
          <w:rFonts w:cstheme="minorHAnsi"/>
          <w:color w:val="000000"/>
        </w:rPr>
        <w:t>doklad preukazujúci úhradu všetkých splatných záväzkov zhotoviteľa voči svojim subdodávateľom.</w:t>
      </w:r>
    </w:p>
    <w:p w14:paraId="1A127A7D" w14:textId="6FA355A0" w:rsidR="001E66FD" w:rsidRPr="005229F8" w:rsidRDefault="001E66FD" w:rsidP="00B715BB">
      <w:pPr>
        <w:pStyle w:val="Odsekzoznamu"/>
        <w:numPr>
          <w:ilvl w:val="0"/>
          <w:numId w:val="40"/>
        </w:numPr>
        <w:tabs>
          <w:tab w:val="left" w:pos="426"/>
        </w:tabs>
        <w:autoSpaceDE w:val="0"/>
        <w:autoSpaceDN w:val="0"/>
        <w:adjustRightInd w:val="0"/>
        <w:spacing w:after="240"/>
        <w:ind w:left="0" w:firstLine="0"/>
        <w:jc w:val="both"/>
        <w:rPr>
          <w:rFonts w:asciiTheme="minorHAnsi" w:hAnsiTheme="minorHAnsi" w:cstheme="minorHAnsi"/>
          <w:color w:val="000000"/>
        </w:rPr>
      </w:pPr>
      <w:r w:rsidRPr="005229F8">
        <w:rPr>
          <w:rFonts w:asciiTheme="minorHAnsi" w:hAnsiTheme="minorHAnsi" w:cstheme="minorHAnsi"/>
          <w:color w:val="000000"/>
        </w:rPr>
        <w:t>Faktúr</w:t>
      </w:r>
      <w:r w:rsidR="005229F8">
        <w:rPr>
          <w:rFonts w:asciiTheme="minorHAnsi" w:hAnsiTheme="minorHAnsi" w:cstheme="minorHAnsi"/>
          <w:color w:val="000000"/>
        </w:rPr>
        <w:t>y</w:t>
      </w:r>
      <w:r w:rsidRPr="005229F8">
        <w:rPr>
          <w:rFonts w:asciiTheme="minorHAnsi" w:hAnsiTheme="minorHAnsi" w:cstheme="minorHAnsi"/>
          <w:color w:val="000000"/>
        </w:rPr>
        <w:t xml:space="preserve"> bud</w:t>
      </w:r>
      <w:r w:rsidR="005229F8">
        <w:rPr>
          <w:rFonts w:asciiTheme="minorHAnsi" w:hAnsiTheme="minorHAnsi" w:cstheme="minorHAnsi"/>
          <w:color w:val="000000"/>
        </w:rPr>
        <w:t>ú</w:t>
      </w:r>
      <w:r w:rsidRPr="005229F8">
        <w:rPr>
          <w:rFonts w:asciiTheme="minorHAnsi" w:hAnsiTheme="minorHAnsi" w:cstheme="minorHAnsi"/>
          <w:color w:val="000000"/>
        </w:rPr>
        <w:t xml:space="preserve"> uhrádzan</w:t>
      </w:r>
      <w:r w:rsidR="005229F8">
        <w:rPr>
          <w:rFonts w:asciiTheme="minorHAnsi" w:hAnsiTheme="minorHAnsi" w:cstheme="minorHAnsi"/>
          <w:color w:val="000000"/>
        </w:rPr>
        <w:t>é</w:t>
      </w:r>
      <w:r w:rsidRPr="005229F8">
        <w:rPr>
          <w:rFonts w:asciiTheme="minorHAnsi" w:hAnsiTheme="minorHAnsi" w:cstheme="minorHAnsi"/>
          <w:color w:val="000000"/>
        </w:rPr>
        <w:t xml:space="preserve"> formou bezhotovostného platobného styku, a</w:t>
      </w:r>
      <w:r w:rsidR="00D52B9D">
        <w:rPr>
          <w:rFonts w:asciiTheme="minorHAnsi" w:hAnsiTheme="minorHAnsi" w:cstheme="minorHAnsi"/>
          <w:color w:val="000000"/>
        </w:rPr>
        <w:t> </w:t>
      </w:r>
      <w:r w:rsidRPr="005229F8">
        <w:rPr>
          <w:rFonts w:asciiTheme="minorHAnsi" w:hAnsiTheme="minorHAnsi" w:cstheme="minorHAnsi"/>
          <w:color w:val="000000"/>
        </w:rPr>
        <w:t>to na transparentný bankový účet zhotoviteľa uvedený v</w:t>
      </w:r>
      <w:r w:rsidR="00D52B9D">
        <w:rPr>
          <w:rFonts w:asciiTheme="minorHAnsi" w:hAnsiTheme="minorHAnsi" w:cstheme="minorHAnsi"/>
          <w:color w:val="000000"/>
        </w:rPr>
        <w:t> </w:t>
      </w:r>
      <w:r w:rsidRPr="005229F8">
        <w:rPr>
          <w:rFonts w:asciiTheme="minorHAnsi" w:hAnsiTheme="minorHAnsi" w:cstheme="minorHAnsi"/>
          <w:color w:val="000000"/>
        </w:rPr>
        <w:t>záhlaví tejto Zmluvy.</w:t>
      </w:r>
    </w:p>
    <w:bookmarkEnd w:id="4"/>
    <w:bookmarkEnd w:id="5"/>
    <w:bookmarkEnd w:id="6"/>
    <w:bookmarkEnd w:id="7"/>
    <w:p w14:paraId="44D49B5E" w14:textId="0C09AD72" w:rsidR="001E66FD" w:rsidRPr="005229F8" w:rsidRDefault="00310176" w:rsidP="00B715BB">
      <w:pPr>
        <w:pStyle w:val="Odsekzoznamu"/>
        <w:numPr>
          <w:ilvl w:val="0"/>
          <w:numId w:val="40"/>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color w:val="000000"/>
        </w:rPr>
        <w:t>Peňažný záväzok objednávateľa voči zhotoviteľovi na základe fak</w:t>
      </w:r>
      <w:r w:rsidR="00402249">
        <w:rPr>
          <w:rFonts w:asciiTheme="minorHAnsi" w:hAnsiTheme="minorHAnsi" w:cstheme="minorHAnsi"/>
          <w:color w:val="000000"/>
        </w:rPr>
        <w:t>t</w:t>
      </w:r>
      <w:r>
        <w:rPr>
          <w:rFonts w:asciiTheme="minorHAnsi" w:hAnsiTheme="minorHAnsi" w:cstheme="minorHAnsi"/>
          <w:color w:val="000000"/>
        </w:rPr>
        <w:t>úry vystavenej podľa tejto Zmluvy</w:t>
      </w:r>
      <w:r w:rsidR="001E66FD" w:rsidRPr="005229F8">
        <w:rPr>
          <w:rFonts w:asciiTheme="minorHAnsi" w:hAnsiTheme="minorHAnsi" w:cstheme="minorHAnsi"/>
          <w:color w:val="000000"/>
        </w:rPr>
        <w:t xml:space="preserve"> sa považuje za </w:t>
      </w:r>
      <w:r w:rsidR="006C2444">
        <w:rPr>
          <w:rFonts w:asciiTheme="minorHAnsi" w:hAnsiTheme="minorHAnsi" w:cstheme="minorHAnsi"/>
          <w:color w:val="000000"/>
        </w:rPr>
        <w:t>splatený</w:t>
      </w:r>
      <w:r w:rsidR="006C2444" w:rsidRPr="005229F8">
        <w:rPr>
          <w:rFonts w:asciiTheme="minorHAnsi" w:hAnsiTheme="minorHAnsi" w:cstheme="minorHAnsi"/>
          <w:color w:val="000000"/>
        </w:rPr>
        <w:t xml:space="preserve"> </w:t>
      </w:r>
      <w:r w:rsidR="001E66FD" w:rsidRPr="005229F8">
        <w:rPr>
          <w:rFonts w:asciiTheme="minorHAnsi" w:hAnsiTheme="minorHAnsi" w:cstheme="minorHAnsi"/>
          <w:color w:val="000000"/>
        </w:rPr>
        <w:t xml:space="preserve">dňom pripísania </w:t>
      </w:r>
      <w:r w:rsidR="006C2444">
        <w:rPr>
          <w:rFonts w:asciiTheme="minorHAnsi" w:hAnsiTheme="minorHAnsi" w:cstheme="minorHAnsi"/>
          <w:color w:val="000000"/>
        </w:rPr>
        <w:t>dĺžnej sumy</w:t>
      </w:r>
      <w:r w:rsidR="006C2444" w:rsidRPr="005229F8">
        <w:rPr>
          <w:rFonts w:asciiTheme="minorHAnsi" w:hAnsiTheme="minorHAnsi" w:cstheme="minorHAnsi"/>
          <w:color w:val="000000"/>
        </w:rPr>
        <w:t xml:space="preserve"> </w:t>
      </w:r>
      <w:r w:rsidR="001E66FD" w:rsidRPr="005229F8">
        <w:rPr>
          <w:rFonts w:asciiTheme="minorHAnsi" w:hAnsiTheme="minorHAnsi" w:cstheme="minorHAnsi"/>
          <w:color w:val="000000"/>
        </w:rPr>
        <w:t>na transparentný bankový účet zhotoviteľa uvedený v</w:t>
      </w:r>
      <w:r w:rsidR="00D52B9D">
        <w:rPr>
          <w:rFonts w:asciiTheme="minorHAnsi" w:hAnsiTheme="minorHAnsi" w:cstheme="minorHAnsi"/>
          <w:color w:val="000000"/>
        </w:rPr>
        <w:t> </w:t>
      </w:r>
      <w:r w:rsidR="001E66FD" w:rsidRPr="005229F8">
        <w:rPr>
          <w:rFonts w:asciiTheme="minorHAnsi" w:hAnsiTheme="minorHAnsi" w:cstheme="minorHAnsi"/>
          <w:color w:val="000000"/>
        </w:rPr>
        <w:t>záhlaví tejto Zmluvy.</w:t>
      </w:r>
    </w:p>
    <w:p w14:paraId="2B593579" w14:textId="085E45DF" w:rsidR="001E66FD" w:rsidRDefault="001E66FD" w:rsidP="00B715BB">
      <w:pPr>
        <w:pStyle w:val="Odsekzoznamu"/>
        <w:numPr>
          <w:ilvl w:val="0"/>
          <w:numId w:val="40"/>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lang w:eastAsia="cs-CZ"/>
        </w:rPr>
        <w:t>Zhotoviteľ je v</w:t>
      </w:r>
      <w:r w:rsidR="00D52B9D">
        <w:rPr>
          <w:rFonts w:asciiTheme="minorHAnsi" w:hAnsiTheme="minorHAnsi" w:cstheme="minorHAnsi"/>
          <w:lang w:eastAsia="cs-CZ"/>
        </w:rPr>
        <w:t> </w:t>
      </w:r>
      <w:r>
        <w:rPr>
          <w:rFonts w:asciiTheme="minorHAnsi" w:hAnsiTheme="minorHAnsi" w:cstheme="minorHAnsi"/>
          <w:lang w:eastAsia="cs-CZ"/>
        </w:rPr>
        <w:t>prípade omeškania objednávateľa s</w:t>
      </w:r>
      <w:r w:rsidR="00D52B9D">
        <w:rPr>
          <w:rFonts w:asciiTheme="minorHAnsi" w:hAnsiTheme="minorHAnsi" w:cstheme="minorHAnsi"/>
          <w:lang w:eastAsia="cs-CZ"/>
        </w:rPr>
        <w:t> </w:t>
      </w:r>
      <w:r>
        <w:rPr>
          <w:rFonts w:asciiTheme="minorHAnsi" w:hAnsiTheme="minorHAnsi" w:cstheme="minorHAnsi"/>
          <w:lang w:eastAsia="cs-CZ"/>
        </w:rPr>
        <w:t>úhradou faktúry oprávnený účtovať objednávateľovi úroky omeškania vo výške uvedenej v § 369 ods. 2 Obchodného zákonníka.</w:t>
      </w:r>
    </w:p>
    <w:p w14:paraId="18653202" w14:textId="7F4784C1" w:rsidR="001E66FD" w:rsidRDefault="001E66FD" w:rsidP="00B715BB">
      <w:pPr>
        <w:pStyle w:val="Odsekzoznamu"/>
        <w:numPr>
          <w:ilvl w:val="0"/>
          <w:numId w:val="40"/>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t xml:space="preserve">Lehota splatnosti jednotlivých faktúr je </w:t>
      </w:r>
      <w:r w:rsidR="005229F8">
        <w:rPr>
          <w:rFonts w:asciiTheme="minorHAnsi" w:hAnsiTheme="minorHAnsi" w:cstheme="minorHAnsi"/>
          <w:b/>
        </w:rPr>
        <w:t>60</w:t>
      </w:r>
      <w:r>
        <w:rPr>
          <w:rFonts w:asciiTheme="minorHAnsi" w:hAnsiTheme="minorHAnsi" w:cstheme="minorHAnsi"/>
          <w:b/>
        </w:rPr>
        <w:t xml:space="preserve"> dní</w:t>
      </w:r>
      <w:r>
        <w:rPr>
          <w:rFonts w:asciiTheme="minorHAnsi" w:hAnsiTheme="minorHAnsi" w:cstheme="minorHAnsi"/>
        </w:rPr>
        <w:t xml:space="preserve"> odo dňa doručenia faktúry objednávateľovi. </w:t>
      </w:r>
      <w:r w:rsidR="00402249">
        <w:rPr>
          <w:rFonts w:asciiTheme="minorHAnsi" w:hAnsiTheme="minorHAnsi" w:cstheme="minorHAnsi"/>
        </w:rPr>
        <w:t>Zmluvné strany sa výslovne dohodli, že táto dohoda o</w:t>
      </w:r>
      <w:r w:rsidR="00D52B9D">
        <w:rPr>
          <w:rFonts w:asciiTheme="minorHAnsi" w:hAnsiTheme="minorHAnsi" w:cstheme="minorHAnsi"/>
        </w:rPr>
        <w:t> </w:t>
      </w:r>
      <w:r w:rsidR="00402249">
        <w:rPr>
          <w:rFonts w:asciiTheme="minorHAnsi" w:hAnsiTheme="minorHAnsi" w:cstheme="minorHAnsi"/>
        </w:rPr>
        <w:t xml:space="preserve">lehote splatnosti faktúr </w:t>
      </w:r>
      <w:r w:rsidR="00402249" w:rsidRPr="00402249">
        <w:rPr>
          <w:rFonts w:asciiTheme="minorHAnsi" w:hAnsiTheme="minorHAnsi" w:cstheme="minorHAnsi"/>
        </w:rPr>
        <w:t>nie je v</w:t>
      </w:r>
      <w:r w:rsidR="00D52B9D">
        <w:rPr>
          <w:rFonts w:asciiTheme="minorHAnsi" w:hAnsiTheme="minorHAnsi" w:cstheme="minorHAnsi"/>
        </w:rPr>
        <w:t> </w:t>
      </w:r>
      <w:r w:rsidR="00402249" w:rsidRPr="00402249">
        <w:rPr>
          <w:rFonts w:asciiTheme="minorHAnsi" w:hAnsiTheme="minorHAnsi" w:cstheme="minorHAnsi"/>
        </w:rPr>
        <w:t>hrubom nepomere k</w:t>
      </w:r>
      <w:r w:rsidR="00D52B9D">
        <w:rPr>
          <w:rFonts w:asciiTheme="minorHAnsi" w:hAnsiTheme="minorHAnsi" w:cstheme="minorHAnsi"/>
        </w:rPr>
        <w:t> </w:t>
      </w:r>
      <w:r w:rsidR="00402249" w:rsidRPr="00402249">
        <w:rPr>
          <w:rFonts w:asciiTheme="minorHAnsi" w:hAnsiTheme="minorHAnsi" w:cstheme="minorHAnsi"/>
        </w:rPr>
        <w:t>právam a</w:t>
      </w:r>
      <w:r w:rsidR="00D52B9D">
        <w:rPr>
          <w:rFonts w:asciiTheme="minorHAnsi" w:hAnsiTheme="minorHAnsi" w:cstheme="minorHAnsi"/>
        </w:rPr>
        <w:t> </w:t>
      </w:r>
      <w:r w:rsidR="00402249" w:rsidRPr="00402249">
        <w:rPr>
          <w:rFonts w:asciiTheme="minorHAnsi" w:hAnsiTheme="minorHAnsi" w:cstheme="minorHAnsi"/>
        </w:rPr>
        <w:t>povinnostiam vyplývajúcim z</w:t>
      </w:r>
      <w:r w:rsidR="00D52B9D">
        <w:rPr>
          <w:rFonts w:asciiTheme="minorHAnsi" w:hAnsiTheme="minorHAnsi" w:cstheme="minorHAnsi"/>
        </w:rPr>
        <w:t> </w:t>
      </w:r>
      <w:r w:rsidR="00402249">
        <w:rPr>
          <w:rFonts w:asciiTheme="minorHAnsi" w:hAnsiTheme="minorHAnsi" w:cstheme="minorHAnsi"/>
        </w:rPr>
        <w:t>tejto Zmluvy pre zhotoviteľa a</w:t>
      </w:r>
      <w:r w:rsidR="00D52B9D">
        <w:rPr>
          <w:rFonts w:asciiTheme="minorHAnsi" w:hAnsiTheme="minorHAnsi" w:cstheme="minorHAnsi"/>
        </w:rPr>
        <w:t> </w:t>
      </w:r>
      <w:r w:rsidR="00402249" w:rsidRPr="00402249">
        <w:rPr>
          <w:rFonts w:asciiTheme="minorHAnsi" w:hAnsiTheme="minorHAnsi" w:cstheme="minorHAnsi"/>
        </w:rPr>
        <w:t xml:space="preserve">takéto osobitné dojednanie </w:t>
      </w:r>
      <w:r w:rsidR="00402249" w:rsidRPr="00402249">
        <w:rPr>
          <w:rFonts w:asciiTheme="minorHAnsi" w:hAnsiTheme="minorHAnsi" w:cstheme="minorHAnsi"/>
        </w:rPr>
        <w:lastRenderedPageBreak/>
        <w:t xml:space="preserve">odôvodňuje povaha predmetu plnenia </w:t>
      </w:r>
      <w:r w:rsidR="00402249">
        <w:rPr>
          <w:rFonts w:asciiTheme="minorHAnsi" w:hAnsiTheme="minorHAnsi" w:cstheme="minorHAnsi"/>
        </w:rPr>
        <w:t>v</w:t>
      </w:r>
      <w:r w:rsidR="00D52B9D">
        <w:rPr>
          <w:rFonts w:asciiTheme="minorHAnsi" w:hAnsiTheme="minorHAnsi" w:cstheme="minorHAnsi"/>
        </w:rPr>
        <w:t> </w:t>
      </w:r>
      <w:r w:rsidR="00402249">
        <w:rPr>
          <w:rFonts w:asciiTheme="minorHAnsi" w:hAnsiTheme="minorHAnsi" w:cstheme="minorHAnsi"/>
        </w:rPr>
        <w:t>zmysle tejto Zmluvy, osobitne s</w:t>
      </w:r>
      <w:r w:rsidR="00D52B9D">
        <w:rPr>
          <w:rFonts w:asciiTheme="minorHAnsi" w:hAnsiTheme="minorHAnsi" w:cstheme="minorHAnsi"/>
        </w:rPr>
        <w:t> </w:t>
      </w:r>
      <w:r w:rsidR="00402249">
        <w:rPr>
          <w:rFonts w:asciiTheme="minorHAnsi" w:hAnsiTheme="minorHAnsi" w:cstheme="minorHAnsi"/>
        </w:rPr>
        <w:t xml:space="preserve">prihliadnutím na  spôsob financovania zákazky udelenej touto </w:t>
      </w:r>
      <w:r w:rsidR="00781B02">
        <w:rPr>
          <w:rFonts w:asciiTheme="minorHAnsi" w:hAnsiTheme="minorHAnsi" w:cstheme="minorHAnsi"/>
        </w:rPr>
        <w:t>Z</w:t>
      </w:r>
      <w:r w:rsidR="00402249">
        <w:rPr>
          <w:rFonts w:asciiTheme="minorHAnsi" w:hAnsiTheme="minorHAnsi" w:cstheme="minorHAnsi"/>
        </w:rPr>
        <w:t>mluvou v</w:t>
      </w:r>
      <w:r w:rsidR="00D52B9D">
        <w:rPr>
          <w:rFonts w:asciiTheme="minorHAnsi" w:hAnsiTheme="minorHAnsi" w:cstheme="minorHAnsi"/>
        </w:rPr>
        <w:t> </w:t>
      </w:r>
      <w:r w:rsidR="00402249">
        <w:rPr>
          <w:rFonts w:asciiTheme="minorHAnsi" w:hAnsiTheme="minorHAnsi" w:cstheme="minorHAnsi"/>
        </w:rPr>
        <w:t>zmysle preambuly tejto Zmluvy.</w:t>
      </w:r>
    </w:p>
    <w:p w14:paraId="7D3C4267" w14:textId="1CA3552F" w:rsidR="001E66FD" w:rsidRPr="00642A84" w:rsidRDefault="001E66FD" w:rsidP="00B715BB">
      <w:pPr>
        <w:pStyle w:val="Odsekzoznamu"/>
        <w:numPr>
          <w:ilvl w:val="0"/>
          <w:numId w:val="40"/>
        </w:numPr>
        <w:tabs>
          <w:tab w:val="left" w:pos="426"/>
        </w:tabs>
        <w:autoSpaceDE w:val="0"/>
        <w:autoSpaceDN w:val="0"/>
        <w:adjustRightInd w:val="0"/>
        <w:spacing w:after="240"/>
        <w:ind w:left="0" w:firstLine="0"/>
        <w:jc w:val="both"/>
        <w:rPr>
          <w:rFonts w:asciiTheme="minorHAnsi" w:hAnsiTheme="minorHAnsi" w:cstheme="minorHAnsi"/>
          <w:color w:val="000000"/>
        </w:rPr>
      </w:pPr>
      <w:r w:rsidRPr="001E4897">
        <w:rPr>
          <w:rFonts w:asciiTheme="minorHAnsi" w:hAnsiTheme="minorHAnsi" w:cstheme="minorHAnsi"/>
        </w:rPr>
        <w:t>Jednotlivé faktúry musia spĺňať náležitosti daňového dokladu v</w:t>
      </w:r>
      <w:r w:rsidR="00D52B9D">
        <w:rPr>
          <w:rFonts w:asciiTheme="minorHAnsi" w:hAnsiTheme="minorHAnsi" w:cstheme="minorHAnsi"/>
        </w:rPr>
        <w:t> </w:t>
      </w:r>
      <w:r w:rsidRPr="001E4897">
        <w:rPr>
          <w:rFonts w:asciiTheme="minorHAnsi" w:hAnsiTheme="minorHAnsi" w:cstheme="minorHAnsi"/>
        </w:rPr>
        <w:t>zmysle § 74 ods. 1 zákona č. 222/2004 Z. z. o</w:t>
      </w:r>
      <w:r w:rsidR="00D52B9D">
        <w:rPr>
          <w:rFonts w:asciiTheme="minorHAnsi" w:hAnsiTheme="minorHAnsi" w:cstheme="minorHAnsi"/>
        </w:rPr>
        <w:t> </w:t>
      </w:r>
      <w:r w:rsidRPr="001E4897">
        <w:rPr>
          <w:rFonts w:asciiTheme="minorHAnsi" w:hAnsiTheme="minorHAnsi" w:cstheme="minorHAnsi"/>
        </w:rPr>
        <w:t>dani z</w:t>
      </w:r>
      <w:r w:rsidR="00D52B9D">
        <w:rPr>
          <w:rFonts w:asciiTheme="minorHAnsi" w:hAnsiTheme="minorHAnsi" w:cstheme="minorHAnsi"/>
        </w:rPr>
        <w:t> </w:t>
      </w:r>
      <w:r w:rsidRPr="001E4897">
        <w:rPr>
          <w:rFonts w:asciiTheme="minorHAnsi" w:hAnsiTheme="minorHAnsi" w:cstheme="minorHAnsi"/>
        </w:rPr>
        <w:t>pridanej hodnoty v</w:t>
      </w:r>
      <w:r w:rsidR="00D52B9D">
        <w:rPr>
          <w:rFonts w:asciiTheme="minorHAnsi" w:hAnsiTheme="minorHAnsi" w:cstheme="minorHAnsi"/>
        </w:rPr>
        <w:t> </w:t>
      </w:r>
      <w:r w:rsidRPr="001E4897">
        <w:rPr>
          <w:rFonts w:asciiTheme="minorHAnsi" w:hAnsiTheme="minorHAnsi" w:cstheme="minorHAnsi"/>
        </w:rPr>
        <w:t xml:space="preserve">znení neskorších predpisov. </w:t>
      </w:r>
      <w:r w:rsidR="002A79B7" w:rsidRPr="001E4897">
        <w:rPr>
          <w:rFonts w:asciiTheme="minorHAnsi" w:hAnsiTheme="minorHAnsi" w:cstheme="minorHAnsi"/>
        </w:rPr>
        <w:t>Faktúra musí obsahovať všetky náležitosti v</w:t>
      </w:r>
      <w:r w:rsidR="00D52B9D">
        <w:rPr>
          <w:rFonts w:asciiTheme="minorHAnsi" w:hAnsiTheme="minorHAnsi" w:cstheme="minorHAnsi"/>
        </w:rPr>
        <w:t> </w:t>
      </w:r>
      <w:r w:rsidR="002A79B7" w:rsidRPr="001E4897">
        <w:rPr>
          <w:rFonts w:asciiTheme="minorHAnsi" w:hAnsiTheme="minorHAnsi" w:cstheme="minorHAnsi"/>
        </w:rPr>
        <w:t>zmysle platnej legislatívy, najmä zákona č. 431/2002 Z. z. o</w:t>
      </w:r>
      <w:r w:rsidR="00D52B9D">
        <w:rPr>
          <w:rFonts w:asciiTheme="minorHAnsi" w:hAnsiTheme="minorHAnsi" w:cstheme="minorHAnsi"/>
        </w:rPr>
        <w:t> </w:t>
      </w:r>
      <w:r w:rsidR="002A79B7" w:rsidRPr="001E4897">
        <w:rPr>
          <w:rFonts w:asciiTheme="minorHAnsi" w:hAnsiTheme="minorHAnsi" w:cstheme="minorHAnsi"/>
        </w:rPr>
        <w:t>účtovníctve v</w:t>
      </w:r>
      <w:r w:rsidR="00D52B9D">
        <w:rPr>
          <w:rFonts w:asciiTheme="minorHAnsi" w:hAnsiTheme="minorHAnsi" w:cstheme="minorHAnsi"/>
        </w:rPr>
        <w:t> </w:t>
      </w:r>
      <w:r w:rsidR="002A79B7" w:rsidRPr="001E4897">
        <w:rPr>
          <w:rFonts w:asciiTheme="minorHAnsi" w:hAnsiTheme="minorHAnsi" w:cstheme="minorHAnsi"/>
        </w:rPr>
        <w:t>znení neskorších predpisov a</w:t>
      </w:r>
      <w:r w:rsidR="00D52B9D">
        <w:rPr>
          <w:rFonts w:asciiTheme="minorHAnsi" w:hAnsiTheme="minorHAnsi" w:cstheme="minorHAnsi"/>
        </w:rPr>
        <w:t> </w:t>
      </w:r>
      <w:r w:rsidR="002A79B7" w:rsidRPr="001E4897">
        <w:rPr>
          <w:rFonts w:asciiTheme="minorHAnsi" w:hAnsiTheme="minorHAnsi" w:cstheme="minorHAnsi"/>
        </w:rPr>
        <w:t>zákona č. 222/2004 Z. z. o</w:t>
      </w:r>
      <w:r w:rsidR="00D52B9D">
        <w:rPr>
          <w:rFonts w:asciiTheme="minorHAnsi" w:hAnsiTheme="minorHAnsi" w:cstheme="minorHAnsi"/>
        </w:rPr>
        <w:t> </w:t>
      </w:r>
      <w:r w:rsidR="007A7F4F" w:rsidRPr="001E4897">
        <w:rPr>
          <w:rFonts w:asciiTheme="minorHAnsi" w:hAnsiTheme="minorHAnsi" w:cstheme="minorHAnsi"/>
        </w:rPr>
        <w:t>dani z</w:t>
      </w:r>
      <w:r w:rsidR="00D52B9D">
        <w:rPr>
          <w:rFonts w:asciiTheme="minorHAnsi" w:hAnsiTheme="minorHAnsi" w:cstheme="minorHAnsi"/>
        </w:rPr>
        <w:t> </w:t>
      </w:r>
      <w:r w:rsidR="007A7F4F" w:rsidRPr="001E4897">
        <w:rPr>
          <w:rFonts w:asciiTheme="minorHAnsi" w:hAnsiTheme="minorHAnsi" w:cstheme="minorHAnsi"/>
        </w:rPr>
        <w:t>pridanej hodnoty v</w:t>
      </w:r>
      <w:r w:rsidR="00D52B9D">
        <w:rPr>
          <w:rFonts w:asciiTheme="minorHAnsi" w:hAnsiTheme="minorHAnsi" w:cstheme="minorHAnsi"/>
        </w:rPr>
        <w:t> </w:t>
      </w:r>
      <w:r w:rsidR="007A7F4F" w:rsidRPr="001E4897">
        <w:rPr>
          <w:rFonts w:asciiTheme="minorHAnsi" w:hAnsiTheme="minorHAnsi" w:cstheme="minorHAnsi"/>
        </w:rPr>
        <w:t>znení neskorších predpisov, pričom musí obsahovať na</w:t>
      </w:r>
      <w:r w:rsidR="00402249">
        <w:rPr>
          <w:rFonts w:asciiTheme="minorHAnsi" w:hAnsiTheme="minorHAnsi" w:cstheme="minorHAnsi"/>
        </w:rPr>
        <w:t>j</w:t>
      </w:r>
      <w:r w:rsidR="007A7F4F" w:rsidRPr="001E4897">
        <w:rPr>
          <w:rFonts w:asciiTheme="minorHAnsi" w:hAnsiTheme="minorHAnsi" w:cstheme="minorHAnsi"/>
        </w:rPr>
        <w:t>mä nasledovné údaje:</w:t>
      </w:r>
    </w:p>
    <w:p w14:paraId="6867834A" w14:textId="4481CAC6" w:rsidR="007A7F4F" w:rsidRPr="00DD5CB8" w:rsidRDefault="00DD5CB8" w:rsidP="00642A84">
      <w:pPr>
        <w:tabs>
          <w:tab w:val="left" w:pos="426"/>
        </w:tabs>
        <w:autoSpaceDE w:val="0"/>
        <w:autoSpaceDN w:val="0"/>
        <w:adjustRightInd w:val="0"/>
        <w:spacing w:after="240"/>
        <w:jc w:val="both"/>
        <w:rPr>
          <w:rFonts w:cstheme="minorHAnsi"/>
        </w:rPr>
      </w:pPr>
      <w:r>
        <w:rPr>
          <w:rFonts w:cstheme="minorHAnsi"/>
        </w:rPr>
        <w:t xml:space="preserve">(i) </w:t>
      </w:r>
      <w:r w:rsidR="00D929D9" w:rsidRPr="00DD5CB8">
        <w:rPr>
          <w:rFonts w:cstheme="minorHAnsi"/>
        </w:rPr>
        <w:t>označenie objednávateľa a</w:t>
      </w:r>
      <w:r w:rsidR="00D52B9D" w:rsidRPr="00DD5CB8">
        <w:rPr>
          <w:rFonts w:cstheme="minorHAnsi"/>
        </w:rPr>
        <w:t> </w:t>
      </w:r>
      <w:r w:rsidR="00D929D9" w:rsidRPr="00DD5CB8">
        <w:rPr>
          <w:rFonts w:cstheme="minorHAnsi"/>
        </w:rPr>
        <w:t xml:space="preserve">zhotoviteľa, peňažný ústav, číslo účtu, </w:t>
      </w:r>
    </w:p>
    <w:p w14:paraId="6A442048" w14:textId="48C2EE17" w:rsidR="00D929D9" w:rsidRPr="001E4897" w:rsidRDefault="00D929D9" w:rsidP="00102848">
      <w:pPr>
        <w:pStyle w:val="Odsekzoznamu"/>
        <w:tabs>
          <w:tab w:val="left" w:pos="426"/>
        </w:tabs>
        <w:autoSpaceDE w:val="0"/>
        <w:autoSpaceDN w:val="0"/>
        <w:adjustRightInd w:val="0"/>
        <w:spacing w:after="240"/>
        <w:ind w:left="0"/>
        <w:jc w:val="both"/>
        <w:rPr>
          <w:rFonts w:asciiTheme="minorHAnsi" w:hAnsiTheme="minorHAnsi" w:cstheme="minorHAnsi"/>
        </w:rPr>
      </w:pPr>
      <w:r w:rsidRPr="001E4897">
        <w:rPr>
          <w:rFonts w:asciiTheme="minorHAnsi" w:hAnsiTheme="minorHAnsi" w:cstheme="minorHAnsi"/>
        </w:rPr>
        <w:t>(ii) IČO, DIČ, IČ DPH zhotoviteľa a</w:t>
      </w:r>
      <w:r w:rsidR="00D52B9D">
        <w:rPr>
          <w:rFonts w:asciiTheme="minorHAnsi" w:hAnsiTheme="minorHAnsi" w:cstheme="minorHAnsi"/>
        </w:rPr>
        <w:t> </w:t>
      </w:r>
      <w:r w:rsidRPr="001E4897">
        <w:rPr>
          <w:rFonts w:asciiTheme="minorHAnsi" w:hAnsiTheme="minorHAnsi" w:cstheme="minorHAnsi"/>
        </w:rPr>
        <w:t>IČO, DIČ, IČ DPH objednávateľa</w:t>
      </w:r>
      <w:r w:rsidR="00C01A51" w:rsidRPr="001E4897">
        <w:rPr>
          <w:rFonts w:asciiTheme="minorHAnsi" w:hAnsiTheme="minorHAnsi" w:cstheme="minorHAnsi"/>
        </w:rPr>
        <w:t>,</w:t>
      </w:r>
    </w:p>
    <w:p w14:paraId="234F78D5" w14:textId="7B1CF680" w:rsidR="00D929D9" w:rsidRPr="001E4897" w:rsidRDefault="00D929D9" w:rsidP="00102848">
      <w:pPr>
        <w:pStyle w:val="Odsekzoznamu"/>
        <w:tabs>
          <w:tab w:val="left" w:pos="426"/>
        </w:tabs>
        <w:autoSpaceDE w:val="0"/>
        <w:autoSpaceDN w:val="0"/>
        <w:adjustRightInd w:val="0"/>
        <w:spacing w:after="240"/>
        <w:ind w:left="0"/>
        <w:jc w:val="both"/>
        <w:rPr>
          <w:rFonts w:asciiTheme="minorHAnsi" w:hAnsiTheme="minorHAnsi" w:cstheme="minorHAnsi"/>
        </w:rPr>
      </w:pPr>
      <w:r w:rsidRPr="001E4897">
        <w:rPr>
          <w:rFonts w:asciiTheme="minorHAnsi" w:hAnsiTheme="minorHAnsi" w:cstheme="minorHAnsi"/>
        </w:rPr>
        <w:t>(iii) názov predmetu plnenia, jednotkové množstvo, jednotkovú cenu bez DPH, množstvo, cenu bez DPH, DPH, cenu s</w:t>
      </w:r>
      <w:r w:rsidR="00D52B9D">
        <w:rPr>
          <w:rFonts w:asciiTheme="minorHAnsi" w:hAnsiTheme="minorHAnsi" w:cstheme="minorHAnsi"/>
        </w:rPr>
        <w:t> </w:t>
      </w:r>
      <w:r w:rsidRPr="001E4897">
        <w:rPr>
          <w:rFonts w:asciiTheme="minorHAnsi" w:hAnsiTheme="minorHAnsi" w:cstheme="minorHAnsi"/>
        </w:rPr>
        <w:t>DPH</w:t>
      </w:r>
      <w:r w:rsidR="00C01A51" w:rsidRPr="001E4897">
        <w:rPr>
          <w:rFonts w:asciiTheme="minorHAnsi" w:hAnsiTheme="minorHAnsi" w:cstheme="minorHAnsi"/>
        </w:rPr>
        <w:t>,</w:t>
      </w:r>
    </w:p>
    <w:p w14:paraId="7C720D6D" w14:textId="6ADF1ACC" w:rsidR="00D929D9" w:rsidRPr="001E4897" w:rsidRDefault="00D929D9" w:rsidP="00102848">
      <w:pPr>
        <w:pStyle w:val="Odsekzoznamu"/>
        <w:tabs>
          <w:tab w:val="left" w:pos="426"/>
        </w:tabs>
        <w:autoSpaceDE w:val="0"/>
        <w:autoSpaceDN w:val="0"/>
        <w:adjustRightInd w:val="0"/>
        <w:spacing w:after="240"/>
        <w:ind w:left="0"/>
        <w:jc w:val="both"/>
        <w:rPr>
          <w:rFonts w:asciiTheme="minorHAnsi" w:hAnsiTheme="minorHAnsi" w:cstheme="minorHAnsi"/>
        </w:rPr>
      </w:pPr>
      <w:r w:rsidRPr="001E4897">
        <w:rPr>
          <w:rFonts w:asciiTheme="minorHAnsi" w:hAnsiTheme="minorHAnsi" w:cstheme="minorHAnsi"/>
        </w:rPr>
        <w:t>(iv) číslo tejto Zmluvy,</w:t>
      </w:r>
    </w:p>
    <w:p w14:paraId="3B807539" w14:textId="009D09DE" w:rsidR="00C01A51" w:rsidRPr="001E4897" w:rsidRDefault="00C01A51" w:rsidP="00102848">
      <w:pPr>
        <w:pStyle w:val="Odsekzoznamu"/>
        <w:tabs>
          <w:tab w:val="left" w:pos="426"/>
        </w:tabs>
        <w:autoSpaceDE w:val="0"/>
        <w:autoSpaceDN w:val="0"/>
        <w:adjustRightInd w:val="0"/>
        <w:spacing w:after="240"/>
        <w:ind w:left="0"/>
        <w:jc w:val="both"/>
        <w:rPr>
          <w:rFonts w:asciiTheme="minorHAnsi" w:hAnsiTheme="minorHAnsi" w:cstheme="minorHAnsi"/>
        </w:rPr>
      </w:pPr>
      <w:r w:rsidRPr="001E4897">
        <w:rPr>
          <w:rFonts w:asciiTheme="minorHAnsi" w:hAnsiTheme="minorHAnsi" w:cstheme="minorHAnsi"/>
        </w:rPr>
        <w:t>(v) celková fakturovaná suma (s DPH).</w:t>
      </w:r>
    </w:p>
    <w:p w14:paraId="0A380367" w14:textId="5621A092" w:rsidR="00D92FEF" w:rsidRPr="001E4897" w:rsidRDefault="00D92FEF" w:rsidP="00102848">
      <w:pPr>
        <w:pStyle w:val="Odsekzoznamu"/>
        <w:tabs>
          <w:tab w:val="left" w:pos="426"/>
        </w:tabs>
        <w:autoSpaceDE w:val="0"/>
        <w:autoSpaceDN w:val="0"/>
        <w:adjustRightInd w:val="0"/>
        <w:spacing w:after="240"/>
        <w:ind w:left="0"/>
        <w:jc w:val="both"/>
        <w:rPr>
          <w:rFonts w:asciiTheme="minorHAnsi" w:hAnsiTheme="minorHAnsi" w:cstheme="minorHAnsi"/>
        </w:rPr>
      </w:pPr>
      <w:r w:rsidRPr="001E4897">
        <w:rPr>
          <w:rFonts w:asciiTheme="minorHAnsi" w:hAnsiTheme="minorHAnsi" w:cstheme="minorHAnsi"/>
        </w:rPr>
        <w:t>Zhotoviteľ je povinný vo faktúre uv</w:t>
      </w:r>
      <w:r w:rsidR="00E74E79">
        <w:rPr>
          <w:rFonts w:asciiTheme="minorHAnsi" w:hAnsiTheme="minorHAnsi" w:cstheme="minorHAnsi"/>
        </w:rPr>
        <w:t>ie</w:t>
      </w:r>
      <w:r w:rsidRPr="001E4897">
        <w:rPr>
          <w:rFonts w:asciiTheme="minorHAnsi" w:hAnsiTheme="minorHAnsi" w:cstheme="minorHAnsi"/>
        </w:rPr>
        <w:t>sť aj nasledovné údaje:</w:t>
      </w:r>
    </w:p>
    <w:p w14:paraId="5CE14ABD" w14:textId="07A256EC" w:rsidR="00D92FEF" w:rsidRPr="004D19E8" w:rsidRDefault="00D92FEF" w:rsidP="00102848">
      <w:pPr>
        <w:pStyle w:val="Odsekzoznamu"/>
        <w:tabs>
          <w:tab w:val="left" w:pos="426"/>
        </w:tabs>
        <w:autoSpaceDE w:val="0"/>
        <w:autoSpaceDN w:val="0"/>
        <w:adjustRightInd w:val="0"/>
        <w:spacing w:after="240"/>
        <w:ind w:left="2832" w:hanging="2832"/>
        <w:jc w:val="both"/>
        <w:rPr>
          <w:rStyle w:val="CharStyle13"/>
          <w:rFonts w:asciiTheme="minorHAnsi" w:hAnsiTheme="minorHAnsi" w:cstheme="minorHAnsi"/>
        </w:rPr>
      </w:pPr>
      <w:r w:rsidRPr="001E4897">
        <w:rPr>
          <w:rFonts w:asciiTheme="minorHAnsi" w:hAnsiTheme="minorHAnsi" w:cstheme="minorHAnsi"/>
        </w:rPr>
        <w:t xml:space="preserve">Názov projektu: </w:t>
      </w:r>
      <w:r w:rsidRPr="001E4897">
        <w:rPr>
          <w:rFonts w:asciiTheme="minorHAnsi" w:hAnsiTheme="minorHAnsi" w:cstheme="minorHAnsi"/>
        </w:rPr>
        <w:tab/>
      </w:r>
      <w:r w:rsidR="00D27CFA" w:rsidRPr="00D27CFA">
        <w:rPr>
          <w:rFonts w:asciiTheme="minorHAnsi" w:hAnsiTheme="minorHAnsi" w:cstheme="minorHAnsi"/>
          <w:b/>
          <w:bCs/>
        </w:rPr>
        <w:t>Zvýšenie kvality a zabezpečenie prístupnosti ambulantných služieb v ZSS Detvan</w:t>
      </w:r>
    </w:p>
    <w:p w14:paraId="52DD703D" w14:textId="37D38DCB" w:rsidR="00B8470C" w:rsidRDefault="00B8470C" w:rsidP="00102848">
      <w:pPr>
        <w:spacing w:after="240" w:line="240" w:lineRule="auto"/>
        <w:rPr>
          <w:rFonts w:cstheme="minorHAnsi"/>
        </w:rPr>
      </w:pPr>
      <w:r>
        <w:rPr>
          <w:rFonts w:cstheme="minorHAnsi"/>
        </w:rPr>
        <w:t>Kód výzvy:</w:t>
      </w:r>
      <w:r>
        <w:rPr>
          <w:rFonts w:cstheme="minorHAnsi"/>
        </w:rPr>
        <w:tab/>
      </w:r>
      <w:r>
        <w:rPr>
          <w:rFonts w:cstheme="minorHAnsi"/>
        </w:rPr>
        <w:tab/>
      </w:r>
      <w:r>
        <w:rPr>
          <w:rFonts w:cstheme="minorHAnsi"/>
        </w:rPr>
        <w:tab/>
      </w:r>
      <w:r w:rsidRPr="00F74205">
        <w:t>13I01-22-V03</w:t>
      </w:r>
    </w:p>
    <w:p w14:paraId="6007791B" w14:textId="544752BF" w:rsidR="00E003C6" w:rsidRPr="00CB3576" w:rsidRDefault="001E4897" w:rsidP="00102848">
      <w:pPr>
        <w:spacing w:after="240" w:line="240" w:lineRule="auto"/>
      </w:pPr>
      <w:r w:rsidRPr="004D19E8">
        <w:rPr>
          <w:rFonts w:cstheme="minorHAnsi"/>
        </w:rPr>
        <w:t xml:space="preserve">Kód </w:t>
      </w:r>
      <w:proofErr w:type="spellStart"/>
      <w:r w:rsidR="00E003C6" w:rsidRPr="004D19E8">
        <w:rPr>
          <w:rFonts w:cstheme="minorHAnsi"/>
        </w:rPr>
        <w:t>ŽoPPM</w:t>
      </w:r>
      <w:proofErr w:type="spellEnd"/>
      <w:r w:rsidR="00E003C6" w:rsidRPr="004D19E8">
        <w:rPr>
          <w:rFonts w:cstheme="minorHAnsi"/>
        </w:rPr>
        <w:t xml:space="preserve">: </w:t>
      </w:r>
      <w:r w:rsidR="00E003C6" w:rsidRPr="004D19E8">
        <w:rPr>
          <w:rFonts w:cstheme="minorHAnsi"/>
        </w:rPr>
        <w:tab/>
      </w:r>
      <w:r w:rsidR="00E003C6" w:rsidRPr="004D19E8">
        <w:rPr>
          <w:rFonts w:cstheme="minorHAnsi"/>
        </w:rPr>
        <w:tab/>
      </w:r>
      <w:r w:rsidR="00E003C6" w:rsidRPr="004D19E8">
        <w:rPr>
          <w:rFonts w:cstheme="minorHAnsi"/>
        </w:rPr>
        <w:tab/>
      </w:r>
      <w:r w:rsidR="00F74205" w:rsidRPr="00F74205">
        <w:t>13I01-22-V03-0005</w:t>
      </w:r>
      <w:r w:rsidR="00CF69D6">
        <w:t>2</w:t>
      </w:r>
      <w:r w:rsidR="00F91C65" w:rsidRPr="006F257A">
        <w:t xml:space="preserve"> </w:t>
      </w:r>
    </w:p>
    <w:p w14:paraId="0BCC54CB" w14:textId="46390B4F" w:rsidR="001E66FD" w:rsidRPr="005C6FA0" w:rsidRDefault="00F96C77" w:rsidP="005C6FA0">
      <w:pPr>
        <w:pStyle w:val="Odsekzoznamu"/>
        <w:numPr>
          <w:ilvl w:val="0"/>
          <w:numId w:val="40"/>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t xml:space="preserve">V prípade, že </w:t>
      </w:r>
      <w:r w:rsidR="001E66FD" w:rsidRPr="005C6FA0">
        <w:rPr>
          <w:rFonts w:asciiTheme="minorHAnsi" w:hAnsiTheme="minorHAnsi" w:cstheme="minorHAnsi"/>
        </w:rPr>
        <w:t xml:space="preserve">faktúra nebude obsahovať </w:t>
      </w:r>
      <w:r w:rsidR="001A571B" w:rsidRPr="005C6FA0">
        <w:rPr>
          <w:rFonts w:asciiTheme="minorHAnsi" w:hAnsiTheme="minorHAnsi" w:cstheme="minorHAnsi"/>
        </w:rPr>
        <w:t xml:space="preserve">údaje, náležitosti alebo prílohy dohodnuté </w:t>
      </w:r>
      <w:r w:rsidR="001E66FD" w:rsidRPr="005C6FA0">
        <w:rPr>
          <w:rFonts w:asciiTheme="minorHAnsi" w:hAnsiTheme="minorHAnsi" w:cstheme="minorHAnsi"/>
        </w:rPr>
        <w:t>v</w:t>
      </w:r>
      <w:r w:rsidR="00D52B9D" w:rsidRPr="005C6FA0">
        <w:rPr>
          <w:rFonts w:asciiTheme="minorHAnsi" w:hAnsiTheme="minorHAnsi" w:cstheme="minorHAnsi"/>
        </w:rPr>
        <w:t> </w:t>
      </w:r>
      <w:r w:rsidR="001E66FD" w:rsidRPr="005C6FA0">
        <w:rPr>
          <w:rFonts w:asciiTheme="minorHAnsi" w:hAnsiTheme="minorHAnsi" w:cstheme="minorHAnsi"/>
        </w:rPr>
        <w:t>tejto Zmluve, objednávateľ bude oprávnený takto vystavenú faktúru vrátiť zhotoviteľovi na</w:t>
      </w:r>
      <w:r w:rsidR="00B74BE0" w:rsidRPr="005C6FA0">
        <w:rPr>
          <w:rFonts w:asciiTheme="minorHAnsi" w:hAnsiTheme="minorHAnsi" w:cstheme="minorHAnsi"/>
        </w:rPr>
        <w:t xml:space="preserve"> opravu alebo</w:t>
      </w:r>
      <w:r w:rsidR="001E66FD" w:rsidRPr="005C6FA0">
        <w:rPr>
          <w:rFonts w:asciiTheme="minorHAnsi" w:hAnsiTheme="minorHAnsi" w:cstheme="minorHAnsi"/>
        </w:rPr>
        <w:t xml:space="preserve"> doplnenie. V</w:t>
      </w:r>
      <w:r w:rsidR="00D52B9D" w:rsidRPr="005C6FA0">
        <w:rPr>
          <w:rFonts w:asciiTheme="minorHAnsi" w:hAnsiTheme="minorHAnsi" w:cstheme="minorHAnsi"/>
        </w:rPr>
        <w:t> </w:t>
      </w:r>
      <w:r w:rsidR="001E66FD" w:rsidRPr="005C6FA0">
        <w:rPr>
          <w:rFonts w:asciiTheme="minorHAnsi" w:hAnsiTheme="minorHAnsi" w:cstheme="minorHAnsi"/>
        </w:rPr>
        <w:t xml:space="preserve">takom prípade začne lehota splatnosti </w:t>
      </w:r>
      <w:r w:rsidR="00D52B9D" w:rsidRPr="005C6FA0">
        <w:rPr>
          <w:rFonts w:asciiTheme="minorHAnsi" w:hAnsiTheme="minorHAnsi" w:cstheme="minorHAnsi"/>
        </w:rPr>
        <w:t xml:space="preserve">faktúry </w:t>
      </w:r>
      <w:r w:rsidR="001E66FD" w:rsidRPr="005C6FA0">
        <w:rPr>
          <w:rFonts w:asciiTheme="minorHAnsi" w:hAnsiTheme="minorHAnsi" w:cstheme="minorHAnsi"/>
        </w:rPr>
        <w:t xml:space="preserve">plynúť </w:t>
      </w:r>
      <w:r w:rsidR="00B74BE0" w:rsidRPr="005C6FA0">
        <w:rPr>
          <w:rFonts w:asciiTheme="minorHAnsi" w:hAnsiTheme="minorHAnsi" w:cstheme="minorHAnsi"/>
        </w:rPr>
        <w:t xml:space="preserve">až odo dňa doručenia </w:t>
      </w:r>
      <w:r w:rsidR="001E66FD" w:rsidRPr="005C6FA0">
        <w:rPr>
          <w:rFonts w:asciiTheme="minorHAnsi" w:hAnsiTheme="minorHAnsi" w:cstheme="minorHAnsi"/>
        </w:rPr>
        <w:t xml:space="preserve">opravenej faktúry objednávateľovi. </w:t>
      </w:r>
    </w:p>
    <w:p w14:paraId="2B7ABFFB" w14:textId="515762FD" w:rsidR="001E66FD" w:rsidRDefault="007A7283" w:rsidP="00B715BB">
      <w:pPr>
        <w:pStyle w:val="Odsekzoznamu"/>
        <w:numPr>
          <w:ilvl w:val="0"/>
          <w:numId w:val="40"/>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t>A</w:t>
      </w:r>
      <w:r w:rsidR="001E66FD">
        <w:rPr>
          <w:rFonts w:asciiTheme="minorHAnsi" w:hAnsiTheme="minorHAnsi" w:cstheme="minorHAnsi"/>
        </w:rPr>
        <w:t>k bude zhotoviteľ</w:t>
      </w:r>
      <w:r>
        <w:rPr>
          <w:rFonts w:asciiTheme="minorHAnsi" w:hAnsiTheme="minorHAnsi" w:cstheme="minorHAnsi"/>
        </w:rPr>
        <w:t xml:space="preserve"> v zmysle § 69 ods. 15 zákona č. 222/2004 Z. z. o dani z pridanej hodnoty v znení neskorších predpisov (ďalej len ako „</w:t>
      </w:r>
      <w:r>
        <w:rPr>
          <w:rFonts w:asciiTheme="minorHAnsi" w:hAnsiTheme="minorHAnsi" w:cstheme="minorHAnsi"/>
          <w:b/>
          <w:bCs/>
        </w:rPr>
        <w:t>zákon o DPH</w:t>
      </w:r>
      <w:r>
        <w:rPr>
          <w:rFonts w:asciiTheme="minorHAnsi" w:hAnsiTheme="minorHAnsi" w:cstheme="minorHAnsi"/>
        </w:rPr>
        <w:t>“)</w:t>
      </w:r>
      <w:r w:rsidR="001E66FD">
        <w:rPr>
          <w:rFonts w:asciiTheme="minorHAnsi" w:hAnsiTheme="minorHAnsi" w:cstheme="minorHAnsi"/>
        </w:rPr>
        <w:t xml:space="preserve"> zverejnený v zozname platiteľov dane z pridanej hodnoty, u ktorých nastali dôvody na zrušenie registrácie v zmysle § 81 ods. </w:t>
      </w:r>
      <w:r w:rsidR="006D5756">
        <w:rPr>
          <w:rFonts w:asciiTheme="minorHAnsi" w:hAnsiTheme="minorHAnsi" w:cstheme="minorHAnsi"/>
        </w:rPr>
        <w:t>3</w:t>
      </w:r>
      <w:r w:rsidR="001E66FD">
        <w:rPr>
          <w:rFonts w:asciiTheme="minorHAnsi" w:hAnsiTheme="minorHAnsi" w:cstheme="minorHAnsi"/>
        </w:rPr>
        <w:t xml:space="preserve"> písm. b) zákona č. 222/2004 Z. z. o DPH vedenom Finančným riaditeľstvom Slovenskej republiky, je objednávateľ oprávnený </w:t>
      </w:r>
      <w:r w:rsidR="006D5756">
        <w:rPr>
          <w:rFonts w:asciiTheme="minorHAnsi" w:hAnsiTheme="minorHAnsi" w:cstheme="minorHAnsi"/>
        </w:rPr>
        <w:t xml:space="preserve">po zverejnení </w:t>
      </w:r>
      <w:r w:rsidR="001E66FD">
        <w:rPr>
          <w:rFonts w:asciiTheme="minorHAnsi" w:hAnsiTheme="minorHAnsi" w:cstheme="minorHAnsi"/>
        </w:rPr>
        <w:t xml:space="preserve">zhotoviteľa v takomto zozname zadržať sumu vo výške zodpovedajúcej </w:t>
      </w:r>
      <w:r w:rsidR="00231959">
        <w:rPr>
          <w:rFonts w:asciiTheme="minorHAnsi" w:hAnsiTheme="minorHAnsi" w:cstheme="minorHAnsi"/>
        </w:rPr>
        <w:t>dani z pridanej hodnoty</w:t>
      </w:r>
      <w:r w:rsidR="00AC7962">
        <w:rPr>
          <w:rFonts w:asciiTheme="minorHAnsi" w:hAnsiTheme="minorHAnsi" w:cstheme="minorHAnsi"/>
        </w:rPr>
        <w:t>, za ktorú má v zmysle § 69b zákona o DPH ručiť objednávateľ</w:t>
      </w:r>
      <w:r w:rsidR="001E66FD">
        <w:rPr>
          <w:rFonts w:asciiTheme="minorHAnsi" w:hAnsiTheme="minorHAnsi" w:cstheme="minorHAnsi"/>
        </w:rPr>
        <w:t>. Takto zadržaná suma bude buď</w:t>
      </w:r>
      <w:r w:rsidR="00560A6E">
        <w:rPr>
          <w:rFonts w:asciiTheme="minorHAnsi" w:hAnsiTheme="minorHAnsi" w:cstheme="minorHAnsi"/>
        </w:rPr>
        <w:t xml:space="preserve"> objednávateľom</w:t>
      </w:r>
      <w:r w:rsidR="001E66FD">
        <w:rPr>
          <w:rFonts w:asciiTheme="minorHAnsi" w:hAnsiTheme="minorHAnsi" w:cstheme="minorHAnsi"/>
        </w:rPr>
        <w:t xml:space="preserve"> na výzvu príslušného daňového úradu uhradená v zmysle § 69b zákona o DPH alebo bude zhotoviteľovi uvoľnená najneskôr deň nasledujúci po dni predloženia:</w:t>
      </w:r>
    </w:p>
    <w:p w14:paraId="1F23D53B" w14:textId="77777777" w:rsidR="001E66FD" w:rsidRDefault="001E66FD" w:rsidP="001E66FD">
      <w:pPr>
        <w:pStyle w:val="Bezriadkovania"/>
        <w:numPr>
          <w:ilvl w:val="0"/>
          <w:numId w:val="19"/>
        </w:numPr>
        <w:ind w:left="567" w:hanging="283"/>
        <w:jc w:val="both"/>
        <w:rPr>
          <w:rFonts w:asciiTheme="minorHAnsi" w:hAnsiTheme="minorHAnsi" w:cstheme="minorHAnsi"/>
          <w:color w:val="auto"/>
          <w:sz w:val="22"/>
          <w:szCs w:val="22"/>
        </w:rPr>
      </w:pPr>
      <w:r>
        <w:rPr>
          <w:rFonts w:asciiTheme="minorHAnsi" w:hAnsiTheme="minorHAnsi" w:cstheme="minorHAnsi"/>
          <w:color w:val="auto"/>
          <w:sz w:val="22"/>
          <w:szCs w:val="22"/>
          <w:lang w:eastAsia="en-US"/>
        </w:rPr>
        <w:t xml:space="preserve">originálu písomného potvrdenia príslušného daňového úradu, že zhotoviteľ ako daňový subjekt nemá nedoplatok na DPH, pričom takéto potvrdenie nesmie byť staršie ako tri dni a </w:t>
      </w:r>
    </w:p>
    <w:p w14:paraId="3CB7F221" w14:textId="541D157B" w:rsidR="001E66FD" w:rsidRDefault="001E66FD" w:rsidP="001E66FD">
      <w:pPr>
        <w:pStyle w:val="Bezriadkovania"/>
        <w:numPr>
          <w:ilvl w:val="0"/>
          <w:numId w:val="19"/>
        </w:numPr>
        <w:ind w:left="567" w:hanging="283"/>
        <w:jc w:val="both"/>
        <w:rPr>
          <w:rFonts w:asciiTheme="minorHAnsi" w:hAnsiTheme="minorHAnsi" w:cstheme="minorHAnsi"/>
          <w:color w:val="auto"/>
          <w:sz w:val="22"/>
          <w:szCs w:val="22"/>
        </w:rPr>
      </w:pPr>
      <w:r>
        <w:rPr>
          <w:rFonts w:asciiTheme="minorHAnsi" w:hAnsiTheme="minorHAnsi" w:cstheme="minorHAnsi"/>
          <w:color w:val="auto"/>
          <w:sz w:val="22"/>
          <w:szCs w:val="22"/>
          <w:lang w:eastAsia="en-US"/>
        </w:rPr>
        <w:t xml:space="preserve">preukázania skutočnosti, že zhotoviteľ nie je uvedený v zozname platiteľov dane z pridanej hodnoty, u ktorých nastali dôvody na zrušenie registrácie v zmysle § 81 ods. </w:t>
      </w:r>
      <w:r w:rsidR="00560A6E">
        <w:rPr>
          <w:rFonts w:asciiTheme="minorHAnsi" w:hAnsiTheme="minorHAnsi" w:cstheme="minorHAnsi"/>
          <w:color w:val="auto"/>
          <w:sz w:val="22"/>
          <w:szCs w:val="22"/>
          <w:lang w:eastAsia="en-US"/>
        </w:rPr>
        <w:t>3</w:t>
      </w:r>
      <w:r>
        <w:rPr>
          <w:rFonts w:asciiTheme="minorHAnsi" w:hAnsiTheme="minorHAnsi" w:cstheme="minorHAnsi"/>
          <w:color w:val="auto"/>
          <w:sz w:val="22"/>
          <w:szCs w:val="22"/>
          <w:lang w:eastAsia="en-US"/>
        </w:rPr>
        <w:t xml:space="preserve"> písm. b) zákona o DPH.</w:t>
      </w:r>
    </w:p>
    <w:p w14:paraId="77D0B094" w14:textId="77777777" w:rsidR="001E66FD" w:rsidRDefault="001E66FD" w:rsidP="001E66FD">
      <w:pPr>
        <w:pStyle w:val="Bezriadkovania"/>
        <w:ind w:left="567"/>
        <w:jc w:val="both"/>
        <w:rPr>
          <w:rFonts w:asciiTheme="minorHAnsi" w:hAnsiTheme="minorHAnsi" w:cstheme="minorHAnsi"/>
          <w:color w:val="auto"/>
          <w:sz w:val="22"/>
          <w:szCs w:val="22"/>
        </w:rPr>
      </w:pPr>
    </w:p>
    <w:p w14:paraId="1C1320BE" w14:textId="77777777" w:rsidR="001E66FD" w:rsidRDefault="001E66FD" w:rsidP="00B715BB">
      <w:pPr>
        <w:pStyle w:val="Odsekzoznamu"/>
        <w:numPr>
          <w:ilvl w:val="0"/>
          <w:numId w:val="40"/>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t xml:space="preserve">Objednávateľ je oprávnený započítať akúkoľvek svoju i nesplatnú pohľadávku, ktorú má voči zhotoviteľovi, s pohľadávkou, i nesplatnou, ktorá vznikne z tejto Zmluvy zhotoviteľovi voči objednávateľovi. Zápočet pohľadávok môže objednávateľ uplatniť pri úhrade faktúry zhotoviteľa. </w:t>
      </w:r>
    </w:p>
    <w:p w14:paraId="24DBDFFC" w14:textId="77777777" w:rsidR="001E66FD" w:rsidRDefault="001E66FD" w:rsidP="00B715BB">
      <w:pPr>
        <w:pStyle w:val="Odsekzoznamu"/>
        <w:numPr>
          <w:ilvl w:val="0"/>
          <w:numId w:val="40"/>
        </w:numPr>
        <w:tabs>
          <w:tab w:val="left" w:pos="426"/>
        </w:tabs>
        <w:autoSpaceDE w:val="0"/>
        <w:autoSpaceDN w:val="0"/>
        <w:adjustRightInd w:val="0"/>
        <w:ind w:left="0" w:firstLine="0"/>
        <w:jc w:val="both"/>
        <w:rPr>
          <w:rFonts w:asciiTheme="minorHAnsi" w:hAnsiTheme="minorHAnsi" w:cstheme="minorHAnsi"/>
          <w:color w:val="000000"/>
        </w:rPr>
      </w:pPr>
      <w:r>
        <w:rPr>
          <w:rFonts w:asciiTheme="minorHAnsi" w:hAnsiTheme="minorHAnsi" w:cstheme="minorHAnsi"/>
        </w:rPr>
        <w:lastRenderedPageBreak/>
        <w:t xml:space="preserve">Zmluvné strany sa dohodli, v rozsahu v akom to právne predpisy pripúšťajú, že vylučujú právo zhotoviteľa započítať akúkoľvek jeho pohľadávku voči objednávateľovi oproti akejkoľvek pohľadávke objednávateľa. </w:t>
      </w:r>
    </w:p>
    <w:p w14:paraId="1F6628F3" w14:textId="77777777" w:rsidR="001E66FD" w:rsidRDefault="001E66FD" w:rsidP="001E66FD">
      <w:pPr>
        <w:pStyle w:val="Default"/>
        <w:jc w:val="center"/>
        <w:rPr>
          <w:rFonts w:asciiTheme="minorHAnsi" w:hAnsiTheme="minorHAnsi" w:cstheme="minorHAnsi"/>
          <w:b/>
          <w:bCs/>
          <w:color w:val="auto"/>
          <w:sz w:val="22"/>
          <w:szCs w:val="22"/>
        </w:rPr>
      </w:pPr>
    </w:p>
    <w:p w14:paraId="2D3DAED2" w14:textId="388EA0D1"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VII</w:t>
      </w:r>
    </w:p>
    <w:p w14:paraId="32687F23"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Podmienky vykonania diela</w:t>
      </w:r>
    </w:p>
    <w:p w14:paraId="6DE23B2D" w14:textId="7DCC30BB"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Zhotoviteľ bude objednávateľom vyzvaný formou e-mailu zaslaného na adresu </w:t>
      </w:r>
      <w:r w:rsidRPr="003C0682">
        <w:rPr>
          <w:rFonts w:asciiTheme="minorHAnsi" w:hAnsiTheme="minorHAnsi" w:cstheme="minorHAnsi"/>
          <w:color w:val="auto"/>
          <w:sz w:val="22"/>
          <w:szCs w:val="22"/>
          <w:highlight w:val="yellow"/>
        </w:rPr>
        <w:t>.................................</w:t>
      </w:r>
      <w:r>
        <w:rPr>
          <w:rFonts w:asciiTheme="minorHAnsi" w:hAnsiTheme="minorHAnsi" w:cstheme="minorHAnsi"/>
          <w:color w:val="auto"/>
          <w:sz w:val="22"/>
          <w:szCs w:val="22"/>
        </w:rPr>
        <w:t xml:space="preserve"> na prevzatie staveniska. Objednávateľ vyzve zhotoviteľa na prevzatie staveniska </w:t>
      </w:r>
      <w:r>
        <w:rPr>
          <w:rFonts w:asciiTheme="minorHAnsi" w:hAnsiTheme="minorHAnsi" w:cstheme="minorHAnsi"/>
          <w:b/>
          <w:color w:val="auto"/>
          <w:sz w:val="22"/>
          <w:szCs w:val="22"/>
        </w:rPr>
        <w:t xml:space="preserve">do  </w:t>
      </w:r>
      <w:r w:rsidR="00D52B9D">
        <w:rPr>
          <w:rFonts w:asciiTheme="minorHAnsi" w:hAnsiTheme="minorHAnsi" w:cstheme="minorHAnsi"/>
          <w:b/>
          <w:color w:val="auto"/>
          <w:sz w:val="22"/>
          <w:szCs w:val="22"/>
        </w:rPr>
        <w:t xml:space="preserve">10 </w:t>
      </w:r>
      <w:r>
        <w:rPr>
          <w:rFonts w:asciiTheme="minorHAnsi" w:hAnsiTheme="minorHAnsi" w:cstheme="minorHAnsi"/>
          <w:b/>
          <w:color w:val="auto"/>
          <w:sz w:val="22"/>
          <w:szCs w:val="22"/>
        </w:rPr>
        <w:t>pracovných dní</w:t>
      </w:r>
      <w:r>
        <w:rPr>
          <w:rFonts w:asciiTheme="minorHAnsi" w:hAnsiTheme="minorHAnsi" w:cstheme="minorHAnsi"/>
          <w:color w:val="auto"/>
          <w:sz w:val="22"/>
          <w:szCs w:val="22"/>
        </w:rPr>
        <w:t xml:space="preserve"> odo dňa nadobudnutia účinnosti tejto Zmluvy, pričom zhotoviteľ je povinný prevziať stavenisko v termíne uvedenom vo výzve. </w:t>
      </w:r>
    </w:p>
    <w:p w14:paraId="1B0528E8" w14:textId="77777777" w:rsidR="001E66FD" w:rsidRDefault="001E66FD" w:rsidP="001E66FD">
      <w:pPr>
        <w:pStyle w:val="Bezriadkovania"/>
        <w:numPr>
          <w:ilvl w:val="0"/>
          <w:numId w:val="7"/>
        </w:numPr>
        <w:tabs>
          <w:tab w:val="left" w:pos="426"/>
        </w:tabs>
        <w:ind w:left="0" w:firstLine="0"/>
        <w:jc w:val="both"/>
        <w:rPr>
          <w:rFonts w:asciiTheme="minorHAnsi" w:hAnsiTheme="minorHAnsi" w:cstheme="minorHAnsi"/>
          <w:bCs/>
          <w:sz w:val="22"/>
          <w:szCs w:val="22"/>
          <w:shd w:val="clear" w:color="auto" w:fill="FFFFFF"/>
        </w:rPr>
      </w:pPr>
      <w:r>
        <w:rPr>
          <w:rFonts w:asciiTheme="minorHAnsi" w:hAnsiTheme="minorHAnsi" w:cstheme="minorHAnsi"/>
          <w:sz w:val="22"/>
          <w:szCs w:val="22"/>
        </w:rPr>
        <w:t>Objednávateľ sa zaväzuje, že k termínu odovzdania staveniska poskytne zhotoviteľovi v nevyhnutnom rozsahu potrebné spolupôsobenie tým, že zabezpečí:</w:t>
      </w:r>
    </w:p>
    <w:p w14:paraId="2FFF13FD" w14:textId="5F661021" w:rsidR="001E66FD" w:rsidRDefault="00EB1B06" w:rsidP="001E66FD">
      <w:pPr>
        <w:pStyle w:val="Bezriadkovania"/>
        <w:numPr>
          <w:ilvl w:val="0"/>
          <w:numId w:val="20"/>
        </w:numPr>
        <w:ind w:hanging="294"/>
        <w:jc w:val="both"/>
        <w:rPr>
          <w:rFonts w:asciiTheme="minorHAnsi" w:hAnsiTheme="minorHAnsi" w:cstheme="minorHAnsi"/>
          <w:color w:val="auto"/>
          <w:sz w:val="22"/>
          <w:szCs w:val="22"/>
        </w:rPr>
      </w:pPr>
      <w:r>
        <w:rPr>
          <w:rFonts w:asciiTheme="minorHAnsi" w:hAnsiTheme="minorHAnsi" w:cstheme="minorHAnsi"/>
          <w:color w:val="auto"/>
          <w:sz w:val="22"/>
          <w:szCs w:val="22"/>
        </w:rPr>
        <w:t>D</w:t>
      </w:r>
      <w:r w:rsidR="001E66FD">
        <w:rPr>
          <w:rFonts w:asciiTheme="minorHAnsi" w:hAnsiTheme="minorHAnsi" w:cstheme="minorHAnsi"/>
          <w:color w:val="auto"/>
          <w:sz w:val="22"/>
          <w:szCs w:val="22"/>
        </w:rPr>
        <w:t>okumentáciu</w:t>
      </w:r>
      <w:r>
        <w:rPr>
          <w:rFonts w:asciiTheme="minorHAnsi" w:hAnsiTheme="minorHAnsi" w:cstheme="minorHAnsi"/>
          <w:color w:val="auto"/>
          <w:sz w:val="22"/>
          <w:szCs w:val="22"/>
        </w:rPr>
        <w:t>,</w:t>
      </w:r>
    </w:p>
    <w:p w14:paraId="67AEA43A" w14:textId="772E70B3" w:rsidR="001E66FD" w:rsidRDefault="00FF78FA" w:rsidP="001E66FD">
      <w:pPr>
        <w:pStyle w:val="Bezriadkovania"/>
        <w:numPr>
          <w:ilvl w:val="0"/>
          <w:numId w:val="20"/>
        </w:numPr>
        <w:ind w:hanging="294"/>
        <w:jc w:val="both"/>
        <w:rPr>
          <w:rFonts w:asciiTheme="minorHAnsi" w:hAnsiTheme="minorHAnsi" w:cstheme="minorHAnsi"/>
          <w:color w:val="auto"/>
          <w:sz w:val="22"/>
          <w:szCs w:val="22"/>
        </w:rPr>
      </w:pPr>
      <w:r>
        <w:rPr>
          <w:rFonts w:asciiTheme="minorHAnsi" w:hAnsiTheme="minorHAnsi" w:cstheme="minorHAnsi"/>
          <w:color w:val="auto"/>
          <w:sz w:val="22"/>
          <w:szCs w:val="22"/>
        </w:rPr>
        <w:t>Povolenie,</w:t>
      </w:r>
    </w:p>
    <w:p w14:paraId="31DF44AD" w14:textId="77777777" w:rsidR="001E66FD" w:rsidRDefault="001E66FD" w:rsidP="001E66FD">
      <w:pPr>
        <w:pStyle w:val="Bezriadkovania"/>
        <w:numPr>
          <w:ilvl w:val="0"/>
          <w:numId w:val="20"/>
        </w:numPr>
        <w:ind w:hanging="294"/>
        <w:jc w:val="both"/>
        <w:rPr>
          <w:rFonts w:asciiTheme="minorHAnsi" w:hAnsiTheme="minorHAnsi" w:cstheme="minorHAnsi"/>
          <w:color w:val="auto"/>
          <w:sz w:val="22"/>
          <w:szCs w:val="22"/>
        </w:rPr>
      </w:pPr>
      <w:r>
        <w:rPr>
          <w:rFonts w:asciiTheme="minorHAnsi" w:hAnsiTheme="minorHAnsi" w:cstheme="minorHAnsi"/>
          <w:color w:val="auto"/>
          <w:sz w:val="22"/>
          <w:szCs w:val="22"/>
        </w:rPr>
        <w:t>oznámenie o tom, kto bude vykonávať stavebný dozor spolu s identifikačnými údajmi tohto subjektu.</w:t>
      </w:r>
    </w:p>
    <w:p w14:paraId="5D5A6122" w14:textId="77777777" w:rsidR="001E66FD" w:rsidRDefault="001E66FD" w:rsidP="001E66FD">
      <w:pPr>
        <w:pStyle w:val="Bezriadkovania"/>
        <w:ind w:left="720"/>
        <w:jc w:val="both"/>
        <w:rPr>
          <w:rFonts w:asciiTheme="minorHAnsi" w:hAnsiTheme="minorHAnsi" w:cstheme="minorHAnsi"/>
          <w:sz w:val="22"/>
          <w:szCs w:val="22"/>
        </w:rPr>
      </w:pPr>
    </w:p>
    <w:p w14:paraId="6F4D4FB5" w14:textId="3CDF474C"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O odovzdaní staveniska spíšu </w:t>
      </w:r>
      <w:r w:rsidR="00FE7D14">
        <w:rPr>
          <w:rFonts w:asciiTheme="minorHAnsi" w:hAnsiTheme="minorHAnsi" w:cstheme="minorHAnsi"/>
          <w:color w:val="auto"/>
          <w:sz w:val="22"/>
          <w:szCs w:val="22"/>
        </w:rPr>
        <w:t>Z</w:t>
      </w:r>
      <w:r>
        <w:rPr>
          <w:rFonts w:asciiTheme="minorHAnsi" w:hAnsiTheme="minorHAnsi" w:cstheme="minorHAnsi"/>
          <w:color w:val="auto"/>
          <w:sz w:val="22"/>
          <w:szCs w:val="22"/>
        </w:rPr>
        <w:t xml:space="preserve">mluvné strany </w:t>
      </w:r>
      <w:r w:rsidR="00A90437">
        <w:rPr>
          <w:rFonts w:asciiTheme="minorHAnsi" w:hAnsiTheme="minorHAnsi" w:cstheme="minorHAnsi"/>
          <w:color w:val="auto"/>
          <w:sz w:val="22"/>
          <w:szCs w:val="22"/>
        </w:rPr>
        <w:t>p</w:t>
      </w:r>
      <w:r>
        <w:rPr>
          <w:rFonts w:asciiTheme="minorHAnsi" w:hAnsiTheme="minorHAnsi" w:cstheme="minorHAnsi"/>
          <w:color w:val="auto"/>
          <w:sz w:val="22"/>
          <w:szCs w:val="22"/>
        </w:rPr>
        <w:t xml:space="preserve">rotokol o odovzdaní staveniska, v ktorom objednávateľ uvedie osobu zodpovednú za stavebný dozor. Súčasťou </w:t>
      </w:r>
      <w:r w:rsidR="005F373F">
        <w:rPr>
          <w:rFonts w:asciiTheme="minorHAnsi" w:hAnsiTheme="minorHAnsi" w:cstheme="minorHAnsi"/>
          <w:color w:val="auto"/>
          <w:sz w:val="22"/>
          <w:szCs w:val="22"/>
        </w:rPr>
        <w:t>p</w:t>
      </w:r>
      <w:r>
        <w:rPr>
          <w:rFonts w:asciiTheme="minorHAnsi" w:hAnsiTheme="minorHAnsi" w:cstheme="minorHAnsi"/>
          <w:color w:val="auto"/>
          <w:sz w:val="22"/>
          <w:szCs w:val="22"/>
        </w:rPr>
        <w:t xml:space="preserve">rotokolu o odovzdaní staveniska budú všetky doklady a rozhodnutia, ktoré sú potrebné pre vykonanie diela. V </w:t>
      </w:r>
      <w:r w:rsidR="006473A3">
        <w:rPr>
          <w:rFonts w:asciiTheme="minorHAnsi" w:hAnsiTheme="minorHAnsi" w:cstheme="minorHAnsi"/>
          <w:color w:val="auto"/>
          <w:sz w:val="22"/>
          <w:szCs w:val="22"/>
        </w:rPr>
        <w:t>p</w:t>
      </w:r>
      <w:r>
        <w:rPr>
          <w:rFonts w:asciiTheme="minorHAnsi" w:hAnsiTheme="minorHAnsi" w:cstheme="minorHAnsi"/>
          <w:color w:val="auto"/>
          <w:sz w:val="22"/>
          <w:szCs w:val="22"/>
        </w:rPr>
        <w:t xml:space="preserve">rotokole o odovzdaní staveniska </w:t>
      </w:r>
      <w:r w:rsidR="006473A3">
        <w:rPr>
          <w:rFonts w:asciiTheme="minorHAnsi" w:hAnsiTheme="minorHAnsi" w:cstheme="minorHAnsi"/>
          <w:color w:val="auto"/>
          <w:sz w:val="22"/>
          <w:szCs w:val="22"/>
        </w:rPr>
        <w:t>Z</w:t>
      </w:r>
      <w:r>
        <w:rPr>
          <w:rFonts w:asciiTheme="minorHAnsi" w:hAnsiTheme="minorHAnsi" w:cstheme="minorHAnsi"/>
          <w:color w:val="auto"/>
          <w:sz w:val="22"/>
          <w:szCs w:val="22"/>
        </w:rPr>
        <w:t xml:space="preserve">mluvné strany jednoznačne a nezameniteľne vymedzia rozsah odovzdávaného staveniska. </w:t>
      </w:r>
      <w:r w:rsidR="00EB1B06">
        <w:rPr>
          <w:rFonts w:asciiTheme="minorHAnsi" w:hAnsiTheme="minorHAnsi" w:cstheme="minorHAnsi"/>
          <w:color w:val="auto"/>
          <w:sz w:val="22"/>
          <w:szCs w:val="22"/>
        </w:rPr>
        <w:t xml:space="preserve"> </w:t>
      </w:r>
    </w:p>
    <w:p w14:paraId="03F7C459" w14:textId="593F10EE"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V prípade omeškania objednávateľa s odovzdaním staveniska zhotoviteľovi nie je zhotoviteľ v omeškaní s plnením svojho záväzku</w:t>
      </w:r>
      <w:r w:rsidR="001F2260">
        <w:rPr>
          <w:rFonts w:asciiTheme="minorHAnsi" w:hAnsiTheme="minorHAnsi" w:cstheme="minorHAnsi"/>
          <w:color w:val="auto"/>
          <w:sz w:val="22"/>
          <w:szCs w:val="22"/>
        </w:rPr>
        <w:t xml:space="preserve"> prevziať stavenisko</w:t>
      </w:r>
      <w:r>
        <w:rPr>
          <w:rFonts w:asciiTheme="minorHAnsi" w:hAnsiTheme="minorHAnsi" w:cstheme="minorHAnsi"/>
          <w:color w:val="auto"/>
          <w:sz w:val="22"/>
          <w:szCs w:val="22"/>
        </w:rPr>
        <w:t>.</w:t>
      </w:r>
    </w:p>
    <w:p w14:paraId="53344BE5" w14:textId="77777777"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Odo dňa odovzdania staveniska v plnom rozsahu zodpovedá za stavenisko zhotoviteľ.</w:t>
      </w:r>
    </w:p>
    <w:p w14:paraId="1850678F" w14:textId="2F455628"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 xml:space="preserve">Zhotoviteľ je povinný stavenisko na vlastné náklady označiť spôsobom zodpovedajúcim  všeobecne záväzným právnym predpisom </w:t>
      </w:r>
      <w:r w:rsidR="00336600">
        <w:rPr>
          <w:rFonts w:asciiTheme="minorHAnsi" w:hAnsiTheme="minorHAnsi" w:cstheme="minorHAnsi"/>
          <w:sz w:val="22"/>
          <w:szCs w:val="22"/>
        </w:rPr>
        <w:t>účinným na území Slovenskej republiky</w:t>
      </w:r>
      <w:r>
        <w:rPr>
          <w:rFonts w:asciiTheme="minorHAnsi" w:hAnsiTheme="minorHAnsi" w:cstheme="minorHAnsi"/>
          <w:sz w:val="22"/>
          <w:szCs w:val="22"/>
        </w:rPr>
        <w:t xml:space="preserve">. </w:t>
      </w:r>
    </w:p>
    <w:p w14:paraId="5FA1AAD8" w14:textId="3BE8043D"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Zhotoviteľ zodpovedá za poriadok na stavenisku a stavbe, za správne uskladnenie materiálov a konštrukcií a za prípadné znečistenie komunikácií, ktoré bude používať pri vykonávaní diela. Zhotoviteľ sa ďalej zaväzuje v súlade s príslušnými právnymi predpismi a</w:t>
      </w:r>
      <w:r w:rsidR="00717CB0">
        <w:rPr>
          <w:rFonts w:asciiTheme="minorHAnsi" w:hAnsiTheme="minorHAnsi" w:cstheme="minorHAnsi"/>
          <w:sz w:val="22"/>
          <w:szCs w:val="22"/>
        </w:rPr>
        <w:t> </w:t>
      </w:r>
      <w:r>
        <w:rPr>
          <w:rFonts w:asciiTheme="minorHAnsi" w:hAnsiTheme="minorHAnsi" w:cstheme="minorHAnsi"/>
          <w:sz w:val="22"/>
          <w:szCs w:val="22"/>
        </w:rPr>
        <w:t>ods</w:t>
      </w:r>
      <w:r w:rsidR="00717CB0">
        <w:rPr>
          <w:rFonts w:asciiTheme="minorHAnsi" w:hAnsiTheme="minorHAnsi" w:cstheme="minorHAnsi"/>
          <w:sz w:val="22"/>
          <w:szCs w:val="22"/>
        </w:rPr>
        <w:t xml:space="preserve">. </w:t>
      </w:r>
      <w:r>
        <w:rPr>
          <w:rFonts w:asciiTheme="minorHAnsi" w:hAnsiTheme="minorHAnsi" w:cstheme="minorHAnsi"/>
          <w:sz w:val="22"/>
          <w:szCs w:val="22"/>
        </w:rPr>
        <w:t xml:space="preserve"> 2</w:t>
      </w:r>
      <w:r w:rsidR="007E6C4B">
        <w:rPr>
          <w:rFonts w:asciiTheme="minorHAnsi" w:hAnsiTheme="minorHAnsi" w:cstheme="minorHAnsi"/>
          <w:sz w:val="22"/>
          <w:szCs w:val="22"/>
        </w:rPr>
        <w:t>7</w:t>
      </w:r>
      <w:r>
        <w:rPr>
          <w:rFonts w:asciiTheme="minorHAnsi" w:hAnsiTheme="minorHAnsi" w:cstheme="minorHAnsi"/>
          <w:sz w:val="22"/>
          <w:szCs w:val="22"/>
        </w:rPr>
        <w:t xml:space="preserve"> tohto článku Zmluvy na svoje náklady odstrániť odpad, ktorý je výsledkom jeho činnosti pri vykonávaní diela, a to najneskôr ku dňu začatia preberacieho konania.</w:t>
      </w:r>
    </w:p>
    <w:p w14:paraId="58240EC3" w14:textId="77777777"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Zhotoviteľ v plnej miere zodpovedá za bezpečnosť a ochranu zdravia osôb na stavenisku a je povinný zabezpečiť na vlastné náklady ich vybavenie ochrannými pomôckami v súlade s príslušnými právnymi predpismi.</w:t>
      </w:r>
    </w:p>
    <w:p w14:paraId="7A573710" w14:textId="77777777"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 xml:space="preserve">Zhotoviteľ je povinný dodržiavať hygienické predpisy a zabezpečiť ich dodržiavanie všetkými pracovníkmi a dodávateľmi zhotoviteľa. </w:t>
      </w:r>
    </w:p>
    <w:p w14:paraId="7EE8540C" w14:textId="4F6A5D6E"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 xml:space="preserve">Zhotoviteľ je povinný pred vykonaním diela skontrolovať materiál a dodávky iných subdodávateľov a preskúšať jeho, resp. ich úplnosť, vlastnosti a použiteľnosť. Za prípadné </w:t>
      </w:r>
      <w:r w:rsidR="00744C9B">
        <w:rPr>
          <w:rFonts w:asciiTheme="minorHAnsi" w:hAnsiTheme="minorHAnsi" w:cstheme="minorHAnsi"/>
          <w:sz w:val="22"/>
          <w:szCs w:val="22"/>
        </w:rPr>
        <w:t xml:space="preserve">vady a iné </w:t>
      </w:r>
      <w:r>
        <w:rPr>
          <w:rFonts w:asciiTheme="minorHAnsi" w:hAnsiTheme="minorHAnsi" w:cstheme="minorHAnsi"/>
          <w:sz w:val="22"/>
          <w:szCs w:val="22"/>
        </w:rPr>
        <w:t>nedostatky týchto materiálov a dodávok v celom rozsahu zodpovedá zhotoviteľ.</w:t>
      </w:r>
    </w:p>
    <w:p w14:paraId="31ED5EA6" w14:textId="77777777"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Zhotoviteľ nie je oprávnený bez predchádzajúceho súhlasu objednávateľa poveriť realizáciou diela alebo jeho časti tretiu osobu.</w:t>
      </w:r>
    </w:p>
    <w:p w14:paraId="7A54DDBE" w14:textId="77777777" w:rsidR="001E66FD" w:rsidRDefault="001E66FD" w:rsidP="001E66FD">
      <w:pPr>
        <w:pStyle w:val="Textkomentra"/>
        <w:numPr>
          <w:ilvl w:val="0"/>
          <w:numId w:val="7"/>
        </w:numPr>
        <w:tabs>
          <w:tab w:val="left" w:pos="426"/>
        </w:tabs>
        <w:ind w:left="0" w:firstLine="0"/>
      </w:pPr>
      <w:r>
        <w:rPr>
          <w:rFonts w:cstheme="minorHAnsi"/>
          <w:sz w:val="22"/>
          <w:szCs w:val="22"/>
        </w:rPr>
        <w:t xml:space="preserve">Zhotoviteľ je povinný najneskôr ku dňu prevzatia staveniska predložiť objednávateľovi:  </w:t>
      </w:r>
    </w:p>
    <w:p w14:paraId="24CBC141" w14:textId="77777777" w:rsidR="001E66FD" w:rsidRDefault="001E66FD" w:rsidP="00315600">
      <w:pPr>
        <w:pStyle w:val="Default"/>
        <w:numPr>
          <w:ilvl w:val="1"/>
          <w:numId w:val="7"/>
        </w:numPr>
        <w:ind w:left="709" w:hanging="567"/>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harmonogram prác </w:t>
      </w:r>
      <w:r>
        <w:rPr>
          <w:rFonts w:asciiTheme="minorHAnsi" w:hAnsiTheme="minorHAnsi" w:cstheme="minorHAnsi"/>
          <w:sz w:val="22"/>
          <w:szCs w:val="22"/>
        </w:rPr>
        <w:t>(príloha č. 3 tejto Zmluvy);</w:t>
      </w:r>
    </w:p>
    <w:p w14:paraId="37C19E93" w14:textId="77777777" w:rsidR="001E66FD" w:rsidRDefault="001E66FD" w:rsidP="00315600">
      <w:pPr>
        <w:pStyle w:val="Default"/>
        <w:numPr>
          <w:ilvl w:val="1"/>
          <w:numId w:val="7"/>
        </w:numPr>
        <w:ind w:left="709" w:hanging="567"/>
        <w:jc w:val="both"/>
        <w:rPr>
          <w:rFonts w:asciiTheme="minorHAnsi" w:hAnsiTheme="minorHAnsi" w:cstheme="minorHAnsi"/>
          <w:color w:val="auto"/>
          <w:sz w:val="22"/>
          <w:szCs w:val="22"/>
        </w:rPr>
      </w:pPr>
      <w:r>
        <w:rPr>
          <w:rFonts w:asciiTheme="minorHAnsi" w:hAnsiTheme="minorHAnsi" w:cstheme="minorHAnsi"/>
          <w:color w:val="auto"/>
          <w:sz w:val="22"/>
          <w:szCs w:val="22"/>
        </w:rPr>
        <w:lastRenderedPageBreak/>
        <w:t>kontrolný skúšobný plán.</w:t>
      </w:r>
    </w:p>
    <w:p w14:paraId="19ED3D94" w14:textId="77777777" w:rsidR="001E66FD" w:rsidRDefault="001E66FD" w:rsidP="001E66FD">
      <w:pPr>
        <w:tabs>
          <w:tab w:val="left" w:pos="284"/>
          <w:tab w:val="left" w:pos="426"/>
        </w:tabs>
        <w:spacing w:line="240" w:lineRule="auto"/>
        <w:jc w:val="both"/>
        <w:rPr>
          <w:rFonts w:cstheme="minorHAnsi"/>
          <w:highlight w:val="lightGray"/>
        </w:rPr>
      </w:pPr>
    </w:p>
    <w:p w14:paraId="3D6017E1" w14:textId="0B3F47EB" w:rsidR="001E66FD"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Zhotoviteľ sa zaväzuje vyzvať objednávateľa na kontrolu všetkých prác na diele, ktoré majú byť zakryté alebo sa stanú neprístupnými minimálne tri pracovné dni vopred. V prípade, ak je to vzhľadom na technologické podmienky vykonávania diela potrebné, vyzve zhotoviteľ objednávateľa na kontrolu prác na diele pred termínom uvedeným v predchádzajúcej vete. Zároveň je zhotoviteľ povinný zhotoviť fotodokumentáciu celého postupu prác na diele, ktoré majú byť zakryté alebo sa stanú neprístupnými. Ak objednávateľ nevykoná kontrolu týchto prác na diele, je zhotoviteľ oprávnený pokračovať vo vykonávaní diela. V prípade, že objednávateľ bude dodatočne požadovať odkrytie týchto prác na diele, je zhotoviteľ povinný odkrytie vykonať, a to na náklady objednávateľa. Pokiaľ sa pri dodatočnej kontrole zistí, že práce na diele neboli riadne vykonané, toto odkrytie bude vykonané na náklady zhotoviteľa. V prípade rozporu o kvalite a rozsahu vykonania stavebných prác na diele, zhotoviteľ požiada o písomné stanovisko projektanta - autorský dohľad</w:t>
      </w:r>
      <w:r w:rsidR="00744C9B">
        <w:rPr>
          <w:rFonts w:asciiTheme="minorHAnsi" w:hAnsiTheme="minorHAnsi" w:cstheme="minorHAnsi"/>
        </w:rPr>
        <w:t>/dozor</w:t>
      </w:r>
      <w:r>
        <w:rPr>
          <w:rFonts w:asciiTheme="minorHAnsi" w:hAnsiTheme="minorHAnsi" w:cstheme="minorHAnsi"/>
        </w:rPr>
        <w:t xml:space="preserve"> a stavebný dozor. </w:t>
      </w:r>
    </w:p>
    <w:p w14:paraId="2A80E6A9" w14:textId="77777777" w:rsidR="001E66FD" w:rsidRDefault="001E66FD" w:rsidP="001E66FD">
      <w:pPr>
        <w:pStyle w:val="Odsekzoznamu"/>
        <w:rPr>
          <w:rFonts w:asciiTheme="minorHAnsi" w:hAnsiTheme="minorHAnsi" w:cstheme="minorHAnsi"/>
        </w:rPr>
      </w:pPr>
    </w:p>
    <w:p w14:paraId="2E1DA5A8" w14:textId="1DB5D425" w:rsidR="001E66FD"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Zhotoviteľ sa zaväzuje vyzvať objednávateľa minimálne tri pracovné dni vopred na účasť na povinných skúškach, ktoré bude realizovať. O priebehu a výsledkoch predpísaných resp. ocenených skúšok je zhotoviteľ povinný vyhotoviť záznam, ktorí podpíšu všetci zúčastnení.</w:t>
      </w:r>
    </w:p>
    <w:p w14:paraId="4268E3B7" w14:textId="77777777" w:rsidR="001E66FD" w:rsidRDefault="001E66FD" w:rsidP="001E66FD">
      <w:pPr>
        <w:pStyle w:val="Odsekzoznamu"/>
        <w:rPr>
          <w:rFonts w:asciiTheme="minorHAnsi" w:hAnsiTheme="minorHAnsi" w:cstheme="minorHAnsi"/>
        </w:rPr>
      </w:pPr>
    </w:p>
    <w:p w14:paraId="4CF4BA79" w14:textId="09CAC76B" w:rsidR="001E66FD"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Kontrolu prác na diele za objednávateľa budú vykonávať oprávnené osoby objednávateľa, a to stavebný dozor objednávateľa a projektant - autorský dohľad</w:t>
      </w:r>
      <w:r w:rsidR="00744C9B">
        <w:rPr>
          <w:rFonts w:asciiTheme="minorHAnsi" w:hAnsiTheme="minorHAnsi" w:cstheme="minorHAnsi"/>
        </w:rPr>
        <w:t>/dozor</w:t>
      </w:r>
      <w:r>
        <w:rPr>
          <w:rFonts w:asciiTheme="minorHAnsi" w:hAnsiTheme="minorHAnsi" w:cstheme="minorHAnsi"/>
        </w:rPr>
        <w:t xml:space="preserve">. </w:t>
      </w:r>
    </w:p>
    <w:p w14:paraId="63A28960" w14:textId="77777777" w:rsidR="001E66FD" w:rsidRDefault="001E66FD" w:rsidP="001E66FD">
      <w:pPr>
        <w:pStyle w:val="Odsekzoznamu"/>
        <w:rPr>
          <w:rFonts w:asciiTheme="minorHAnsi" w:hAnsiTheme="minorHAnsi" w:cstheme="minorHAnsi"/>
        </w:rPr>
      </w:pPr>
    </w:p>
    <w:p w14:paraId="6D7D0469" w14:textId="207D6F49" w:rsidR="001E66FD"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je povinný odo dňa odovzdania staveniska viesť </w:t>
      </w:r>
      <w:r>
        <w:rPr>
          <w:rFonts w:asciiTheme="minorHAnsi" w:hAnsiTheme="minorHAnsi" w:cstheme="minorHAnsi"/>
          <w:b/>
        </w:rPr>
        <w:t>stavebný denník</w:t>
      </w:r>
      <w:r>
        <w:rPr>
          <w:rFonts w:asciiTheme="minorHAnsi" w:hAnsiTheme="minorHAnsi" w:cstheme="minorHAnsi"/>
        </w:rPr>
        <w:t xml:space="preserve"> v súlade s § 46d stavebného zákon</w:t>
      </w:r>
      <w:r w:rsidR="00714752">
        <w:rPr>
          <w:rFonts w:asciiTheme="minorHAnsi" w:hAnsiTheme="minorHAnsi" w:cstheme="minorHAnsi"/>
        </w:rPr>
        <w:t>a</w:t>
      </w:r>
      <w:r>
        <w:rPr>
          <w:rFonts w:asciiTheme="minorHAnsi" w:hAnsiTheme="minorHAnsi" w:cstheme="minorHAnsi"/>
        </w:rPr>
        <w:t xml:space="preserve">. Stavebný denník s dvomi prepismi bude obsahovať všetky skutočnosti, ktoré sa stali na stavenisku počas </w:t>
      </w:r>
      <w:r w:rsidR="00744C9B">
        <w:rPr>
          <w:rFonts w:asciiTheme="minorHAnsi" w:hAnsiTheme="minorHAnsi" w:cstheme="minorHAnsi"/>
        </w:rPr>
        <w:t xml:space="preserve">vykonávania </w:t>
      </w:r>
      <w:r>
        <w:rPr>
          <w:rFonts w:asciiTheme="minorHAnsi" w:hAnsiTheme="minorHAnsi" w:cstheme="minorHAnsi"/>
        </w:rPr>
        <w:t>diela podľa tejto Zmluvy, najmä údaje o stavebných prácach na diele, o vykonaní štátneho stavebného dozoru, štátneho dozoru, dozoru projektanta nad vykonaním stavby/diela, autorského dohľadu</w:t>
      </w:r>
      <w:r w:rsidR="00744C9B">
        <w:rPr>
          <w:rFonts w:asciiTheme="minorHAnsi" w:hAnsiTheme="minorHAnsi" w:cstheme="minorHAnsi"/>
        </w:rPr>
        <w:t>/dozoru</w:t>
      </w:r>
      <w:r>
        <w:rPr>
          <w:rFonts w:asciiTheme="minorHAnsi" w:hAnsiTheme="minorHAnsi" w:cstheme="minorHAnsi"/>
        </w:rPr>
        <w:t xml:space="preserve"> a o iných činnostiach ovplyvňujúcich stavebné práce na diele a priebeh stavby/realizácie diela. Stavebný denník počas vykonávania diela musí byť neustále na stavbe trvale prístupný, a to až do skončenia stavebných prác a odovzdania diela bez vád a nedorobkov. Zhotoviteľ je oprávnený viesť digitálny/elektronický stavebný denník v súlade s § 46d stavebného zákona a objednávateľ je povinný vedenie digitálneho/elektronického stavebného denníka akceptovať. </w:t>
      </w:r>
    </w:p>
    <w:p w14:paraId="0AFF6A78" w14:textId="77777777" w:rsidR="00C348E1" w:rsidRPr="00BD7ABC" w:rsidRDefault="00C348E1" w:rsidP="00BD7ABC">
      <w:pPr>
        <w:pStyle w:val="Odsekzoznamu"/>
        <w:rPr>
          <w:rFonts w:asciiTheme="minorHAnsi" w:hAnsiTheme="minorHAnsi" w:cstheme="minorHAnsi"/>
        </w:rPr>
      </w:pPr>
    </w:p>
    <w:p w14:paraId="638BF33E" w14:textId="336AF106" w:rsidR="00C348E1" w:rsidRPr="00E82E89" w:rsidRDefault="00E10AF0"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Stavebný denník musí obsahovať</w:t>
      </w:r>
      <w:r w:rsidR="00C348E1" w:rsidRPr="00E82E89">
        <w:rPr>
          <w:rFonts w:asciiTheme="minorHAnsi" w:hAnsiTheme="minorHAnsi" w:cstheme="minorHAnsi"/>
        </w:rPr>
        <w:t>:</w:t>
      </w:r>
    </w:p>
    <w:p w14:paraId="7A81DFDC" w14:textId="1A8E1B0B" w:rsidR="00C348E1" w:rsidRPr="00C348E1" w:rsidRDefault="00C348E1" w:rsidP="00D36D50">
      <w:pPr>
        <w:pStyle w:val="Odsekzoznamu"/>
        <w:tabs>
          <w:tab w:val="left" w:pos="426"/>
        </w:tabs>
        <w:ind w:left="1413" w:hanging="705"/>
        <w:contextualSpacing/>
        <w:jc w:val="both"/>
        <w:rPr>
          <w:rFonts w:asciiTheme="minorHAnsi" w:hAnsiTheme="minorHAnsi" w:cstheme="minorHAnsi"/>
        </w:rPr>
      </w:pPr>
      <w:r w:rsidRPr="00C348E1">
        <w:rPr>
          <w:rFonts w:asciiTheme="minorHAnsi" w:hAnsiTheme="minorHAnsi" w:cstheme="minorHAnsi"/>
        </w:rPr>
        <w:t>1.</w:t>
      </w:r>
      <w:r w:rsidRPr="00C348E1">
        <w:rPr>
          <w:rFonts w:asciiTheme="minorHAnsi" w:hAnsiTheme="minorHAnsi" w:cstheme="minorHAnsi"/>
        </w:rPr>
        <w:tab/>
        <w:t>identifikáci</w:t>
      </w:r>
      <w:r w:rsidR="00E447CD">
        <w:rPr>
          <w:rFonts w:asciiTheme="minorHAnsi" w:hAnsiTheme="minorHAnsi" w:cstheme="minorHAnsi"/>
        </w:rPr>
        <w:t>u</w:t>
      </w:r>
      <w:r w:rsidRPr="00C348E1">
        <w:rPr>
          <w:rFonts w:asciiTheme="minorHAnsi" w:hAnsiTheme="minorHAnsi" w:cstheme="minorHAnsi"/>
        </w:rPr>
        <w:t xml:space="preserve"> príslušných subjektov</w:t>
      </w:r>
      <w:r w:rsidR="00A96BD6">
        <w:rPr>
          <w:rFonts w:asciiTheme="minorHAnsi" w:hAnsiTheme="minorHAnsi" w:cstheme="minorHAnsi"/>
        </w:rPr>
        <w:t xml:space="preserve"> (najmä osôb usku</w:t>
      </w:r>
      <w:r w:rsidR="00CD3037">
        <w:rPr>
          <w:rFonts w:asciiTheme="minorHAnsi" w:hAnsiTheme="minorHAnsi" w:cstheme="minorHAnsi"/>
        </w:rPr>
        <w:t>točňujúcich zápisy v stavebnom denníku)</w:t>
      </w:r>
      <w:r w:rsidRPr="00C348E1">
        <w:rPr>
          <w:rFonts w:asciiTheme="minorHAnsi" w:hAnsiTheme="minorHAnsi" w:cstheme="minorHAnsi"/>
        </w:rPr>
        <w:t>,</w:t>
      </w:r>
    </w:p>
    <w:p w14:paraId="6375F32E" w14:textId="4B25ADCF" w:rsidR="00C348E1" w:rsidRPr="00C348E1" w:rsidRDefault="00C348E1" w:rsidP="00C348E1">
      <w:pPr>
        <w:pStyle w:val="Odsekzoznamu"/>
        <w:tabs>
          <w:tab w:val="left" w:pos="426"/>
        </w:tabs>
        <w:contextualSpacing/>
        <w:jc w:val="both"/>
        <w:rPr>
          <w:rFonts w:asciiTheme="minorHAnsi" w:hAnsiTheme="minorHAnsi" w:cstheme="minorHAnsi"/>
        </w:rPr>
      </w:pPr>
      <w:r w:rsidRPr="00C348E1">
        <w:rPr>
          <w:rFonts w:asciiTheme="minorHAnsi" w:hAnsiTheme="minorHAnsi" w:cstheme="minorHAnsi"/>
        </w:rPr>
        <w:t>2.</w:t>
      </w:r>
      <w:r w:rsidRPr="00C348E1">
        <w:rPr>
          <w:rFonts w:asciiTheme="minorHAnsi" w:hAnsiTheme="minorHAnsi" w:cstheme="minorHAnsi"/>
        </w:rPr>
        <w:tab/>
        <w:t>deň, mesiac, rok</w:t>
      </w:r>
      <w:r w:rsidR="00A96BD6">
        <w:rPr>
          <w:rFonts w:asciiTheme="minorHAnsi" w:hAnsiTheme="minorHAnsi" w:cstheme="minorHAnsi"/>
        </w:rPr>
        <w:t xml:space="preserve"> každého zápisu v stavebnom denníku</w:t>
      </w:r>
      <w:r w:rsidRPr="00C348E1">
        <w:rPr>
          <w:rFonts w:asciiTheme="minorHAnsi" w:hAnsiTheme="minorHAnsi" w:cstheme="minorHAnsi"/>
        </w:rPr>
        <w:t>,</w:t>
      </w:r>
    </w:p>
    <w:p w14:paraId="3EFF1A15" w14:textId="77777777" w:rsidR="00C348E1" w:rsidRPr="00C348E1" w:rsidRDefault="00C348E1" w:rsidP="00C348E1">
      <w:pPr>
        <w:pStyle w:val="Odsekzoznamu"/>
        <w:tabs>
          <w:tab w:val="left" w:pos="426"/>
        </w:tabs>
        <w:contextualSpacing/>
        <w:jc w:val="both"/>
        <w:rPr>
          <w:rFonts w:asciiTheme="minorHAnsi" w:hAnsiTheme="minorHAnsi" w:cstheme="minorHAnsi"/>
        </w:rPr>
      </w:pPr>
      <w:r w:rsidRPr="00C348E1">
        <w:rPr>
          <w:rFonts w:asciiTheme="minorHAnsi" w:hAnsiTheme="minorHAnsi" w:cstheme="minorHAnsi"/>
        </w:rPr>
        <w:t>3.</w:t>
      </w:r>
      <w:r w:rsidRPr="00C348E1">
        <w:rPr>
          <w:rFonts w:asciiTheme="minorHAnsi" w:hAnsiTheme="minorHAnsi" w:cstheme="minorHAnsi"/>
        </w:rPr>
        <w:tab/>
        <w:t>denné záznamy stavby:</w:t>
      </w:r>
    </w:p>
    <w:p w14:paraId="5B986075" w14:textId="77777777" w:rsidR="00C348E1" w:rsidRPr="00C348E1" w:rsidRDefault="00C348E1" w:rsidP="00315600">
      <w:pPr>
        <w:pStyle w:val="Odsekzoznamu"/>
        <w:tabs>
          <w:tab w:val="left" w:pos="426"/>
        </w:tabs>
        <w:ind w:left="1701" w:hanging="285"/>
        <w:contextualSpacing/>
        <w:jc w:val="both"/>
        <w:rPr>
          <w:rFonts w:asciiTheme="minorHAnsi" w:hAnsiTheme="minorHAnsi" w:cstheme="minorHAnsi"/>
        </w:rPr>
      </w:pPr>
      <w:r w:rsidRPr="00C348E1">
        <w:rPr>
          <w:rFonts w:asciiTheme="minorHAnsi" w:hAnsiTheme="minorHAnsi" w:cstheme="minorHAnsi"/>
        </w:rPr>
        <w:t>-</w:t>
      </w:r>
      <w:r w:rsidRPr="00C348E1">
        <w:rPr>
          <w:rFonts w:asciiTheme="minorHAnsi" w:hAnsiTheme="minorHAnsi" w:cstheme="minorHAnsi"/>
        </w:rPr>
        <w:tab/>
        <w:t>počet pracovníkov na stavbe podľa remesiel,</w:t>
      </w:r>
    </w:p>
    <w:p w14:paraId="7FB9579E" w14:textId="77777777" w:rsidR="00C348E1" w:rsidRPr="00C348E1" w:rsidRDefault="00C348E1" w:rsidP="00315600">
      <w:pPr>
        <w:pStyle w:val="Odsekzoznamu"/>
        <w:tabs>
          <w:tab w:val="left" w:pos="426"/>
        </w:tabs>
        <w:ind w:left="1701" w:hanging="285"/>
        <w:contextualSpacing/>
        <w:jc w:val="both"/>
        <w:rPr>
          <w:rFonts w:asciiTheme="minorHAnsi" w:hAnsiTheme="minorHAnsi" w:cstheme="minorHAnsi"/>
        </w:rPr>
      </w:pPr>
      <w:r w:rsidRPr="00C348E1">
        <w:rPr>
          <w:rFonts w:asciiTheme="minorHAnsi" w:hAnsiTheme="minorHAnsi" w:cstheme="minorHAnsi"/>
        </w:rPr>
        <w:t>-</w:t>
      </w:r>
      <w:r w:rsidRPr="00C348E1">
        <w:rPr>
          <w:rFonts w:asciiTheme="minorHAnsi" w:hAnsiTheme="minorHAnsi" w:cstheme="minorHAnsi"/>
        </w:rPr>
        <w:tab/>
        <w:t>teplotu vzduchu, počasie,</w:t>
      </w:r>
    </w:p>
    <w:p w14:paraId="046356EB" w14:textId="77777777" w:rsidR="00C348E1" w:rsidRPr="00C348E1" w:rsidRDefault="00C348E1" w:rsidP="00315600">
      <w:pPr>
        <w:pStyle w:val="Odsekzoznamu"/>
        <w:tabs>
          <w:tab w:val="left" w:pos="426"/>
        </w:tabs>
        <w:ind w:left="1701" w:hanging="285"/>
        <w:contextualSpacing/>
        <w:jc w:val="both"/>
        <w:rPr>
          <w:rFonts w:asciiTheme="minorHAnsi" w:hAnsiTheme="minorHAnsi" w:cstheme="minorHAnsi"/>
        </w:rPr>
      </w:pPr>
      <w:r w:rsidRPr="00C348E1">
        <w:rPr>
          <w:rFonts w:asciiTheme="minorHAnsi" w:hAnsiTheme="minorHAnsi" w:cstheme="minorHAnsi"/>
        </w:rPr>
        <w:t>-</w:t>
      </w:r>
      <w:r w:rsidRPr="00C348E1">
        <w:rPr>
          <w:rFonts w:asciiTheme="minorHAnsi" w:hAnsiTheme="minorHAnsi" w:cstheme="minorHAnsi"/>
        </w:rPr>
        <w:tab/>
        <w:t>čas začiatku a skončenia prác na stavbe,</w:t>
      </w:r>
    </w:p>
    <w:p w14:paraId="720A1510" w14:textId="77777777" w:rsidR="00C348E1" w:rsidRPr="00C348E1" w:rsidRDefault="00C348E1" w:rsidP="00315600">
      <w:pPr>
        <w:pStyle w:val="Odsekzoznamu"/>
        <w:tabs>
          <w:tab w:val="left" w:pos="426"/>
        </w:tabs>
        <w:ind w:left="1701" w:hanging="285"/>
        <w:contextualSpacing/>
        <w:jc w:val="both"/>
        <w:rPr>
          <w:rFonts w:asciiTheme="minorHAnsi" w:hAnsiTheme="minorHAnsi" w:cstheme="minorHAnsi"/>
        </w:rPr>
      </w:pPr>
      <w:r w:rsidRPr="00C348E1">
        <w:rPr>
          <w:rFonts w:asciiTheme="minorHAnsi" w:hAnsiTheme="minorHAnsi" w:cstheme="minorHAnsi"/>
        </w:rPr>
        <w:t>-</w:t>
      </w:r>
      <w:r w:rsidRPr="00C348E1">
        <w:rPr>
          <w:rFonts w:asciiTheme="minorHAnsi" w:hAnsiTheme="minorHAnsi" w:cstheme="minorHAnsi"/>
        </w:rPr>
        <w:tab/>
        <w:t>podľa stavebných objektov a prevádzkových súborov rozčlenené vykonané stavebné a montážne práce,</w:t>
      </w:r>
    </w:p>
    <w:p w14:paraId="07D700A6" w14:textId="77777777" w:rsidR="00C348E1" w:rsidRPr="00C348E1" w:rsidRDefault="00C348E1" w:rsidP="00315600">
      <w:pPr>
        <w:pStyle w:val="Odsekzoznamu"/>
        <w:tabs>
          <w:tab w:val="left" w:pos="426"/>
        </w:tabs>
        <w:ind w:left="1701" w:hanging="285"/>
        <w:contextualSpacing/>
        <w:jc w:val="both"/>
        <w:rPr>
          <w:rFonts w:asciiTheme="minorHAnsi" w:hAnsiTheme="minorHAnsi" w:cstheme="minorHAnsi"/>
        </w:rPr>
      </w:pPr>
      <w:r w:rsidRPr="00C348E1">
        <w:rPr>
          <w:rFonts w:asciiTheme="minorHAnsi" w:hAnsiTheme="minorHAnsi" w:cstheme="minorHAnsi"/>
        </w:rPr>
        <w:t>-</w:t>
      </w:r>
      <w:r w:rsidRPr="00C348E1">
        <w:rPr>
          <w:rFonts w:asciiTheme="minorHAnsi" w:hAnsiTheme="minorHAnsi" w:cstheme="minorHAnsi"/>
        </w:rPr>
        <w:tab/>
        <w:t>dodávky stavebných výrobkov, odvoz a likvidáciu odpadu,</w:t>
      </w:r>
    </w:p>
    <w:p w14:paraId="5E40A144" w14:textId="77777777" w:rsidR="00C348E1" w:rsidRPr="00C348E1" w:rsidRDefault="00C348E1" w:rsidP="00C348E1">
      <w:pPr>
        <w:pStyle w:val="Odsekzoznamu"/>
        <w:tabs>
          <w:tab w:val="left" w:pos="426"/>
        </w:tabs>
        <w:contextualSpacing/>
        <w:jc w:val="both"/>
        <w:rPr>
          <w:rFonts w:asciiTheme="minorHAnsi" w:hAnsiTheme="minorHAnsi" w:cstheme="minorHAnsi"/>
        </w:rPr>
      </w:pPr>
      <w:r w:rsidRPr="00C348E1">
        <w:rPr>
          <w:rFonts w:asciiTheme="minorHAnsi" w:hAnsiTheme="minorHAnsi" w:cstheme="minorHAnsi"/>
        </w:rPr>
        <w:t>4.</w:t>
      </w:r>
      <w:r w:rsidRPr="00C348E1">
        <w:rPr>
          <w:rFonts w:asciiTheme="minorHAnsi" w:hAnsiTheme="minorHAnsi" w:cstheme="minorHAnsi"/>
        </w:rPr>
        <w:tab/>
        <w:t>prehľad potrebných skúšok, ktoré sa na stavbe uskutočnili,</w:t>
      </w:r>
    </w:p>
    <w:p w14:paraId="612E583E" w14:textId="4E34DC72" w:rsidR="00C348E1" w:rsidRDefault="00C348E1">
      <w:pPr>
        <w:pStyle w:val="Odsekzoznamu"/>
        <w:tabs>
          <w:tab w:val="left" w:pos="426"/>
        </w:tabs>
        <w:ind w:left="0"/>
        <w:contextualSpacing/>
        <w:jc w:val="both"/>
        <w:rPr>
          <w:rFonts w:asciiTheme="minorHAnsi" w:hAnsiTheme="minorHAnsi" w:cstheme="minorHAnsi"/>
        </w:rPr>
      </w:pPr>
      <w:r>
        <w:rPr>
          <w:rFonts w:asciiTheme="minorHAnsi" w:hAnsiTheme="minorHAnsi" w:cstheme="minorHAnsi"/>
        </w:rPr>
        <w:tab/>
      </w:r>
      <w:r w:rsidR="00265646">
        <w:rPr>
          <w:rFonts w:asciiTheme="minorHAnsi" w:hAnsiTheme="minorHAnsi" w:cstheme="minorHAnsi"/>
        </w:rPr>
        <w:tab/>
      </w:r>
      <w:r w:rsidRPr="00C348E1">
        <w:rPr>
          <w:rFonts w:asciiTheme="minorHAnsi" w:hAnsiTheme="minorHAnsi" w:cstheme="minorHAnsi"/>
        </w:rPr>
        <w:t>5.</w:t>
      </w:r>
      <w:r w:rsidRPr="00C348E1">
        <w:rPr>
          <w:rFonts w:asciiTheme="minorHAnsi" w:hAnsiTheme="minorHAnsi" w:cstheme="minorHAnsi"/>
        </w:rPr>
        <w:tab/>
        <w:t>prehľad objednávok subdodávateľov,</w:t>
      </w:r>
    </w:p>
    <w:p w14:paraId="380CBD2E" w14:textId="77777777" w:rsidR="00265646" w:rsidRPr="00265646" w:rsidRDefault="00265646" w:rsidP="00265646">
      <w:pPr>
        <w:pStyle w:val="Odsekzoznamu"/>
        <w:tabs>
          <w:tab w:val="left" w:pos="426"/>
        </w:tabs>
        <w:contextualSpacing/>
        <w:jc w:val="both"/>
        <w:rPr>
          <w:rFonts w:asciiTheme="minorHAnsi" w:hAnsiTheme="minorHAnsi" w:cstheme="minorHAnsi"/>
        </w:rPr>
      </w:pPr>
      <w:r w:rsidRPr="00265646">
        <w:rPr>
          <w:rFonts w:asciiTheme="minorHAnsi" w:hAnsiTheme="minorHAnsi" w:cstheme="minorHAnsi"/>
        </w:rPr>
        <w:t>6.</w:t>
      </w:r>
      <w:r w:rsidRPr="00265646">
        <w:rPr>
          <w:rFonts w:asciiTheme="minorHAnsi" w:hAnsiTheme="minorHAnsi" w:cstheme="minorHAnsi"/>
        </w:rPr>
        <w:tab/>
        <w:t>vymedzenie, aké zmluvy boli v súvislosti so stavbou uzatvorené a kedy,</w:t>
      </w:r>
    </w:p>
    <w:p w14:paraId="5BC24D06" w14:textId="18BE534E" w:rsidR="00265646" w:rsidRPr="00265646" w:rsidRDefault="00265646" w:rsidP="00265646">
      <w:pPr>
        <w:pStyle w:val="Odsekzoznamu"/>
        <w:tabs>
          <w:tab w:val="left" w:pos="426"/>
        </w:tabs>
        <w:contextualSpacing/>
        <w:jc w:val="both"/>
        <w:rPr>
          <w:rFonts w:asciiTheme="minorHAnsi" w:hAnsiTheme="minorHAnsi" w:cstheme="minorHAnsi"/>
        </w:rPr>
      </w:pPr>
      <w:r w:rsidRPr="00265646">
        <w:rPr>
          <w:rFonts w:asciiTheme="minorHAnsi" w:hAnsiTheme="minorHAnsi" w:cstheme="minorHAnsi"/>
        </w:rPr>
        <w:t>7.</w:t>
      </w:r>
      <w:r w:rsidRPr="00265646">
        <w:rPr>
          <w:rFonts w:asciiTheme="minorHAnsi" w:hAnsiTheme="minorHAnsi" w:cstheme="minorHAnsi"/>
        </w:rPr>
        <w:tab/>
        <w:t xml:space="preserve">vymedzenie všetkých dokladov, ktoré sa prác </w:t>
      </w:r>
      <w:r w:rsidR="00432DA9">
        <w:rPr>
          <w:rFonts w:asciiTheme="minorHAnsi" w:hAnsiTheme="minorHAnsi" w:cstheme="minorHAnsi"/>
        </w:rPr>
        <w:t xml:space="preserve">na stavbe </w:t>
      </w:r>
      <w:r w:rsidRPr="00265646">
        <w:rPr>
          <w:rFonts w:asciiTheme="minorHAnsi" w:hAnsiTheme="minorHAnsi" w:cstheme="minorHAnsi"/>
        </w:rPr>
        <w:t>týkajú,</w:t>
      </w:r>
    </w:p>
    <w:p w14:paraId="5A757169" w14:textId="43887835" w:rsidR="00265646" w:rsidRDefault="00265646" w:rsidP="00315600">
      <w:pPr>
        <w:pStyle w:val="Odsekzoznamu"/>
        <w:tabs>
          <w:tab w:val="left" w:pos="426"/>
        </w:tabs>
        <w:ind w:left="567"/>
        <w:contextualSpacing/>
        <w:jc w:val="both"/>
        <w:rPr>
          <w:rFonts w:asciiTheme="minorHAnsi" w:hAnsiTheme="minorHAnsi" w:cstheme="minorHAnsi"/>
        </w:rPr>
      </w:pPr>
      <w:r>
        <w:rPr>
          <w:rFonts w:asciiTheme="minorHAnsi" w:hAnsiTheme="minorHAnsi" w:cstheme="minorHAnsi"/>
        </w:rPr>
        <w:tab/>
      </w:r>
      <w:r w:rsidRPr="00265646">
        <w:rPr>
          <w:rFonts w:asciiTheme="minorHAnsi" w:hAnsiTheme="minorHAnsi" w:cstheme="minorHAnsi"/>
        </w:rPr>
        <w:t>8.</w:t>
      </w:r>
      <w:r w:rsidRPr="00265646">
        <w:rPr>
          <w:rFonts w:asciiTheme="minorHAnsi" w:hAnsiTheme="minorHAnsi" w:cstheme="minorHAnsi"/>
        </w:rPr>
        <w:tab/>
        <w:t>zoznam technickej a inej dokumentácie.</w:t>
      </w:r>
    </w:p>
    <w:p w14:paraId="701F167E" w14:textId="77777777" w:rsidR="001E66FD" w:rsidRDefault="001E66FD" w:rsidP="001E66FD">
      <w:pPr>
        <w:pStyle w:val="Odsekzoznamu"/>
        <w:rPr>
          <w:rFonts w:asciiTheme="minorHAnsi" w:hAnsiTheme="minorHAnsi" w:cstheme="minorHAnsi"/>
        </w:rPr>
      </w:pPr>
    </w:p>
    <w:p w14:paraId="73AEE4C5" w14:textId="1AD82EB4" w:rsidR="001E66FD"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Objednávateľ je oprávnený sledovať obsah stavebného denníka a k zápisom pripojiť svoje stanovisko. Ak stavebný dozor objednávateľa so záznamom zhotoviteľa nesúhlasí, je povinný pripojiť k zápisu svoje vyjadrenie do </w:t>
      </w:r>
      <w:r w:rsidR="00D52B9D">
        <w:rPr>
          <w:rFonts w:asciiTheme="minorHAnsi" w:hAnsiTheme="minorHAnsi" w:cstheme="minorHAnsi"/>
        </w:rPr>
        <w:t>3</w:t>
      </w:r>
      <w:r w:rsidR="00D36D50">
        <w:rPr>
          <w:rFonts w:asciiTheme="minorHAnsi" w:hAnsiTheme="minorHAnsi" w:cstheme="minorHAnsi"/>
        </w:rPr>
        <w:t xml:space="preserve"> </w:t>
      </w:r>
      <w:r>
        <w:rPr>
          <w:rFonts w:asciiTheme="minorHAnsi" w:hAnsiTheme="minorHAnsi" w:cstheme="minorHAnsi"/>
        </w:rPr>
        <w:t xml:space="preserve">dní. V opačnom prípade sa predpokladá, že s jeho zápisom súhlasí. To isté platí pre námietky zhotoviteľa voči zápisom objednávateľa. Objednávateľ má právo robiť si zo </w:t>
      </w:r>
      <w:r>
        <w:rPr>
          <w:rFonts w:asciiTheme="minorHAnsi" w:hAnsiTheme="minorHAnsi" w:cstheme="minorHAnsi"/>
        </w:rPr>
        <w:lastRenderedPageBreak/>
        <w:t xml:space="preserve">stavebného denníka fotokópie. Okrem stavbyvedúceho a stavebného dozoru má právo vykonávať zápisy v stavebnom denníku zástupca </w:t>
      </w:r>
      <w:r w:rsidR="00D52B9D">
        <w:rPr>
          <w:rFonts w:asciiTheme="minorHAnsi" w:hAnsiTheme="minorHAnsi" w:cstheme="minorHAnsi"/>
        </w:rPr>
        <w:t xml:space="preserve"> </w:t>
      </w:r>
      <w:r>
        <w:rPr>
          <w:rFonts w:asciiTheme="minorHAnsi" w:hAnsiTheme="minorHAnsi" w:cstheme="minorHAnsi"/>
        </w:rPr>
        <w:t xml:space="preserve">projektanta </w:t>
      </w:r>
      <w:r w:rsidR="00D52B9D">
        <w:rPr>
          <w:rFonts w:asciiTheme="minorHAnsi" w:hAnsiTheme="minorHAnsi" w:cstheme="minorHAnsi"/>
        </w:rPr>
        <w:t>–</w:t>
      </w:r>
      <w:r>
        <w:rPr>
          <w:rFonts w:asciiTheme="minorHAnsi" w:hAnsiTheme="minorHAnsi" w:cstheme="minorHAnsi"/>
        </w:rPr>
        <w:t xml:space="preserve"> autorský dohľad</w:t>
      </w:r>
      <w:r w:rsidR="00D52B9D">
        <w:rPr>
          <w:rFonts w:asciiTheme="minorHAnsi" w:hAnsiTheme="minorHAnsi" w:cstheme="minorHAnsi"/>
        </w:rPr>
        <w:t>/dozor</w:t>
      </w:r>
      <w:r>
        <w:rPr>
          <w:rFonts w:asciiTheme="minorHAnsi" w:hAnsiTheme="minorHAnsi" w:cstheme="minorHAnsi"/>
        </w:rPr>
        <w:t xml:space="preserve">. </w:t>
      </w:r>
    </w:p>
    <w:p w14:paraId="178B434B" w14:textId="77777777" w:rsidR="001E66FD" w:rsidRDefault="001E66FD" w:rsidP="001E66FD">
      <w:pPr>
        <w:pStyle w:val="Odsekzoznamu"/>
        <w:rPr>
          <w:rFonts w:asciiTheme="minorHAnsi" w:hAnsiTheme="minorHAnsi" w:cstheme="minorHAnsi"/>
        </w:rPr>
      </w:pPr>
    </w:p>
    <w:p w14:paraId="54A1531C" w14:textId="44A8D528" w:rsidR="001E66FD"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Za celý priebeh </w:t>
      </w:r>
      <w:r w:rsidR="00335D40">
        <w:rPr>
          <w:rFonts w:asciiTheme="minorHAnsi" w:hAnsiTheme="minorHAnsi" w:cstheme="minorHAnsi"/>
        </w:rPr>
        <w:t>vykonávania (</w:t>
      </w:r>
      <w:r>
        <w:rPr>
          <w:rFonts w:asciiTheme="minorHAnsi" w:hAnsiTheme="minorHAnsi" w:cstheme="minorHAnsi"/>
        </w:rPr>
        <w:t>výstavby/realizácie</w:t>
      </w:r>
      <w:r w:rsidR="00335D40">
        <w:rPr>
          <w:rFonts w:asciiTheme="minorHAnsi" w:hAnsiTheme="minorHAnsi" w:cstheme="minorHAnsi"/>
        </w:rPr>
        <w:t>)</w:t>
      </w:r>
      <w:r>
        <w:rPr>
          <w:rFonts w:asciiTheme="minorHAnsi" w:hAnsiTheme="minorHAnsi" w:cstheme="minorHAnsi"/>
        </w:rPr>
        <w:t xml:space="preserve"> diela, za odborné a včasné vykonanie diela podľa tejto Zmluvy a za vedenie stavebného denníka je za zhotoviteľa zodpovedný hlavný stavbyvedúci: </w:t>
      </w:r>
      <w:r w:rsidRPr="00737CF3">
        <w:rPr>
          <w:rFonts w:asciiTheme="minorHAnsi" w:hAnsiTheme="minorHAnsi" w:cstheme="minorHAnsi"/>
          <w:highlight w:val="yellow"/>
        </w:rPr>
        <w:t>.......................................</w:t>
      </w:r>
      <w:r>
        <w:rPr>
          <w:rFonts w:asciiTheme="minorHAnsi" w:hAnsiTheme="minorHAnsi" w:cstheme="minorHAnsi"/>
        </w:rPr>
        <w:t xml:space="preserve"> .</w:t>
      </w:r>
    </w:p>
    <w:p w14:paraId="4BFE4239" w14:textId="77777777" w:rsidR="001E66FD" w:rsidRDefault="001E66FD" w:rsidP="001E66FD">
      <w:pPr>
        <w:pStyle w:val="Default"/>
        <w:jc w:val="both"/>
        <w:rPr>
          <w:rFonts w:asciiTheme="minorHAnsi" w:hAnsiTheme="minorHAnsi" w:cstheme="minorHAnsi"/>
          <w:color w:val="auto"/>
          <w:sz w:val="22"/>
          <w:szCs w:val="22"/>
        </w:rPr>
      </w:pPr>
    </w:p>
    <w:p w14:paraId="743F5181" w14:textId="77777777" w:rsidR="001E66FD" w:rsidRDefault="001E66FD" w:rsidP="001E66FD">
      <w:pPr>
        <w:pStyle w:val="Default"/>
        <w:numPr>
          <w:ilvl w:val="0"/>
          <w:numId w:val="7"/>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Stavebný dozor za objednávateľa bude vykonávať: </w:t>
      </w:r>
      <w:r w:rsidRPr="00F4707A">
        <w:rPr>
          <w:rFonts w:asciiTheme="minorHAnsi" w:hAnsiTheme="minorHAnsi" w:cstheme="minorHAnsi"/>
          <w:color w:val="auto"/>
          <w:sz w:val="22"/>
          <w:szCs w:val="22"/>
          <w:highlight w:val="green"/>
        </w:rPr>
        <w:t>................</w:t>
      </w:r>
    </w:p>
    <w:p w14:paraId="3C26C909" w14:textId="77777777" w:rsidR="001E66FD" w:rsidRDefault="001E66FD" w:rsidP="001E66FD">
      <w:pPr>
        <w:pStyle w:val="Default"/>
        <w:tabs>
          <w:tab w:val="left" w:pos="426"/>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w:t>
      </w:r>
    </w:p>
    <w:p w14:paraId="3FFE34E0" w14:textId="7717D217" w:rsidR="00432DA9" w:rsidRDefault="001E66FD" w:rsidP="001E66FD">
      <w:pPr>
        <w:pStyle w:val="Default"/>
        <w:numPr>
          <w:ilvl w:val="0"/>
          <w:numId w:val="7"/>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 dôjde k zmene </w:t>
      </w:r>
      <w:r w:rsidR="00FB553A">
        <w:rPr>
          <w:rFonts w:asciiTheme="minorHAnsi" w:hAnsiTheme="minorHAnsi" w:cstheme="minorHAnsi"/>
          <w:color w:val="auto"/>
          <w:sz w:val="22"/>
          <w:szCs w:val="22"/>
        </w:rPr>
        <w:t xml:space="preserve">v </w:t>
      </w:r>
      <w:r>
        <w:rPr>
          <w:rFonts w:asciiTheme="minorHAnsi" w:hAnsiTheme="minorHAnsi" w:cstheme="minorHAnsi"/>
          <w:color w:val="auto"/>
          <w:sz w:val="22"/>
          <w:szCs w:val="22"/>
        </w:rPr>
        <w:t>osob</w:t>
      </w:r>
      <w:r w:rsidR="00FB553A">
        <w:rPr>
          <w:rFonts w:asciiTheme="minorHAnsi" w:hAnsiTheme="minorHAnsi" w:cstheme="minorHAnsi"/>
          <w:color w:val="auto"/>
          <w:sz w:val="22"/>
          <w:szCs w:val="22"/>
        </w:rPr>
        <w:t>e</w:t>
      </w:r>
      <w:r>
        <w:rPr>
          <w:rFonts w:asciiTheme="minorHAnsi" w:hAnsiTheme="minorHAnsi" w:cstheme="minorHAnsi"/>
          <w:color w:val="auto"/>
          <w:sz w:val="22"/>
          <w:szCs w:val="22"/>
        </w:rPr>
        <w:t xml:space="preserve"> stavbyvedúceho, zhotoviteľ je povinný oznámiť túto skutočnosť objednávateľovi bez zbytočného odkladu, najneskôr do </w:t>
      </w:r>
      <w:r w:rsidR="00EF136C">
        <w:rPr>
          <w:rFonts w:asciiTheme="minorHAnsi" w:hAnsiTheme="minorHAnsi" w:cstheme="minorHAnsi"/>
          <w:color w:val="auto"/>
          <w:sz w:val="22"/>
          <w:szCs w:val="22"/>
        </w:rPr>
        <w:t xml:space="preserve">3 </w:t>
      </w:r>
      <w:r>
        <w:rPr>
          <w:rFonts w:asciiTheme="minorHAnsi" w:hAnsiTheme="minorHAnsi" w:cstheme="minorHAnsi"/>
          <w:color w:val="auto"/>
          <w:sz w:val="22"/>
          <w:szCs w:val="22"/>
        </w:rPr>
        <w:t xml:space="preserve">pracovných dní odo dňa, keď uvedená zmena nastala. </w:t>
      </w:r>
    </w:p>
    <w:p w14:paraId="5CCCF10D" w14:textId="77777777" w:rsidR="001E66FD" w:rsidRPr="00432DA9" w:rsidRDefault="001E66FD" w:rsidP="00D36D50">
      <w:pPr>
        <w:pStyle w:val="Default"/>
        <w:tabs>
          <w:tab w:val="left" w:pos="426"/>
        </w:tabs>
        <w:jc w:val="both"/>
      </w:pPr>
    </w:p>
    <w:p w14:paraId="3D4870CA" w14:textId="7561B6A3" w:rsidR="001E66FD" w:rsidRDefault="001E66FD" w:rsidP="00432DA9">
      <w:pPr>
        <w:pStyle w:val="Default"/>
        <w:numPr>
          <w:ilvl w:val="0"/>
          <w:numId w:val="7"/>
        </w:numPr>
        <w:tabs>
          <w:tab w:val="left" w:pos="426"/>
        </w:tabs>
        <w:ind w:left="0" w:firstLine="0"/>
        <w:jc w:val="both"/>
        <w:rPr>
          <w:rStyle w:val="Odkaznakomentr"/>
          <w:sz w:val="22"/>
          <w:szCs w:val="22"/>
        </w:rPr>
      </w:pPr>
      <w:r>
        <w:rPr>
          <w:rFonts w:asciiTheme="minorHAnsi" w:hAnsiTheme="minorHAnsi" w:cstheme="minorHAnsi"/>
          <w:color w:val="auto"/>
          <w:sz w:val="22"/>
          <w:szCs w:val="22"/>
        </w:rPr>
        <w:t xml:space="preserve">Zmeny odsúhlasenej </w:t>
      </w:r>
      <w:r w:rsidR="00112476">
        <w:rPr>
          <w:rFonts w:asciiTheme="minorHAnsi" w:hAnsiTheme="minorHAnsi" w:cstheme="minorHAnsi"/>
          <w:color w:val="auto"/>
          <w:sz w:val="22"/>
          <w:szCs w:val="22"/>
        </w:rPr>
        <w:t>D</w:t>
      </w:r>
      <w:r>
        <w:rPr>
          <w:rFonts w:asciiTheme="minorHAnsi" w:hAnsiTheme="minorHAnsi" w:cstheme="minorHAnsi"/>
          <w:color w:val="auto"/>
          <w:sz w:val="22"/>
          <w:szCs w:val="22"/>
        </w:rPr>
        <w:t>okumentácie je zhotoviteľ oprávnený vykonať iba na základe záväzného stanoviska projektanta</w:t>
      </w:r>
      <w:r w:rsidR="000C4593">
        <w:rPr>
          <w:rFonts w:asciiTheme="minorHAnsi" w:hAnsiTheme="minorHAnsi" w:cstheme="minorHAnsi"/>
          <w:color w:val="auto"/>
          <w:sz w:val="22"/>
          <w:szCs w:val="22"/>
        </w:rPr>
        <w:t xml:space="preserve"> </w:t>
      </w:r>
      <w:r>
        <w:rPr>
          <w:rFonts w:asciiTheme="minorHAnsi" w:hAnsiTheme="minorHAnsi" w:cstheme="minorHAnsi"/>
          <w:color w:val="auto"/>
          <w:sz w:val="22"/>
          <w:szCs w:val="22"/>
        </w:rPr>
        <w:t xml:space="preserve">autorského </w:t>
      </w:r>
      <w:r w:rsidRPr="00D36D50">
        <w:rPr>
          <w:rFonts w:asciiTheme="minorHAnsi" w:hAnsiTheme="minorHAnsi" w:cstheme="minorHAnsi"/>
          <w:sz w:val="22"/>
          <w:szCs w:val="22"/>
        </w:rPr>
        <w:t>dohľadu</w:t>
      </w:r>
      <w:r w:rsidR="00EF136C">
        <w:rPr>
          <w:rFonts w:asciiTheme="minorHAnsi" w:hAnsiTheme="minorHAnsi" w:cstheme="minorHAnsi"/>
          <w:sz w:val="22"/>
          <w:szCs w:val="22"/>
        </w:rPr>
        <w:t>/dozoru</w:t>
      </w:r>
      <w:r>
        <w:rPr>
          <w:rFonts w:asciiTheme="minorHAnsi" w:hAnsiTheme="minorHAnsi" w:cstheme="minorHAnsi"/>
        </w:rPr>
        <w:t xml:space="preserve"> </w:t>
      </w:r>
      <w:r>
        <w:rPr>
          <w:rFonts w:asciiTheme="minorHAnsi" w:hAnsiTheme="minorHAnsi" w:cstheme="minorHAnsi"/>
          <w:color w:val="auto"/>
          <w:sz w:val="22"/>
          <w:szCs w:val="22"/>
        </w:rPr>
        <w:t>a</w:t>
      </w:r>
      <w:r w:rsidR="00EF136C">
        <w:rPr>
          <w:rFonts w:asciiTheme="minorHAnsi" w:hAnsiTheme="minorHAnsi" w:cstheme="minorHAnsi"/>
          <w:color w:val="auto"/>
          <w:sz w:val="22"/>
          <w:szCs w:val="22"/>
        </w:rPr>
        <w:t> </w:t>
      </w:r>
      <w:r>
        <w:rPr>
          <w:rFonts w:asciiTheme="minorHAnsi" w:hAnsiTheme="minorHAnsi" w:cstheme="minorHAnsi"/>
          <w:color w:val="auto"/>
          <w:sz w:val="22"/>
          <w:szCs w:val="22"/>
        </w:rPr>
        <w:t>stavebného dozoru a</w:t>
      </w:r>
      <w:r w:rsidR="00EF136C">
        <w:rPr>
          <w:rFonts w:asciiTheme="minorHAnsi" w:hAnsiTheme="minorHAnsi" w:cstheme="minorHAnsi"/>
          <w:color w:val="auto"/>
          <w:sz w:val="22"/>
          <w:szCs w:val="22"/>
        </w:rPr>
        <w:t> </w:t>
      </w:r>
      <w:r>
        <w:rPr>
          <w:rFonts w:asciiTheme="minorHAnsi" w:hAnsiTheme="minorHAnsi" w:cstheme="minorHAnsi"/>
          <w:color w:val="auto"/>
          <w:sz w:val="22"/>
          <w:szCs w:val="22"/>
        </w:rPr>
        <w:t xml:space="preserve">to tak, aby tieto zmeny nemali vplyv na cenu </w:t>
      </w:r>
      <w:r w:rsidR="00EF136C">
        <w:rPr>
          <w:rFonts w:asciiTheme="minorHAnsi" w:hAnsiTheme="minorHAnsi" w:cstheme="minorHAnsi"/>
          <w:color w:val="auto"/>
          <w:sz w:val="22"/>
          <w:szCs w:val="22"/>
        </w:rPr>
        <w:t xml:space="preserve">za </w:t>
      </w:r>
      <w:r>
        <w:rPr>
          <w:rFonts w:asciiTheme="minorHAnsi" w:hAnsiTheme="minorHAnsi" w:cstheme="minorHAnsi"/>
          <w:color w:val="auto"/>
          <w:sz w:val="22"/>
          <w:szCs w:val="22"/>
        </w:rPr>
        <w:t>diel</w:t>
      </w:r>
      <w:r w:rsidR="00EF136C">
        <w:rPr>
          <w:rFonts w:asciiTheme="minorHAnsi" w:hAnsiTheme="minorHAnsi" w:cstheme="minorHAnsi"/>
          <w:color w:val="auto"/>
          <w:sz w:val="22"/>
          <w:szCs w:val="22"/>
        </w:rPr>
        <w:t>o</w:t>
      </w:r>
      <w:r>
        <w:rPr>
          <w:rFonts w:asciiTheme="minorHAnsi" w:hAnsiTheme="minorHAnsi" w:cstheme="minorHAnsi"/>
          <w:color w:val="auto"/>
          <w:sz w:val="22"/>
          <w:szCs w:val="22"/>
        </w:rPr>
        <w:t xml:space="preserve">. </w:t>
      </w:r>
      <w:r w:rsidR="00B83483" w:rsidRPr="00B83483">
        <w:rPr>
          <w:rFonts w:asciiTheme="minorHAnsi" w:hAnsiTheme="minorHAnsi" w:cstheme="minorHAnsi"/>
          <w:color w:val="auto"/>
          <w:sz w:val="22"/>
          <w:szCs w:val="22"/>
        </w:rPr>
        <w:t>Tieto zmeny je nevyhnutné bezodkladne oznámiť objednávateľovi</w:t>
      </w:r>
      <w:r w:rsidR="00492723">
        <w:rPr>
          <w:rFonts w:asciiTheme="minorHAnsi" w:hAnsiTheme="minorHAnsi" w:cstheme="minorHAnsi"/>
          <w:color w:val="auto"/>
          <w:sz w:val="22"/>
          <w:szCs w:val="22"/>
        </w:rPr>
        <w:t>,</w:t>
      </w:r>
      <w:r w:rsidR="00B83483" w:rsidRPr="00B83483">
        <w:rPr>
          <w:rFonts w:asciiTheme="minorHAnsi" w:hAnsiTheme="minorHAnsi" w:cstheme="minorHAnsi"/>
          <w:color w:val="auto"/>
          <w:sz w:val="22"/>
          <w:szCs w:val="22"/>
        </w:rPr>
        <w:t xml:space="preserve"> a to </w:t>
      </w:r>
      <w:r w:rsidR="009E065D">
        <w:rPr>
          <w:rFonts w:asciiTheme="minorHAnsi" w:hAnsiTheme="minorHAnsi" w:cstheme="minorHAnsi"/>
          <w:color w:val="auto"/>
          <w:sz w:val="22"/>
          <w:szCs w:val="22"/>
        </w:rPr>
        <w:t xml:space="preserve">prostredníctvom elektronickej pošty </w:t>
      </w:r>
      <w:r w:rsidR="00B83483" w:rsidRPr="00B83483">
        <w:rPr>
          <w:rFonts w:asciiTheme="minorHAnsi" w:hAnsiTheme="minorHAnsi" w:cstheme="minorHAnsi"/>
          <w:color w:val="auto"/>
          <w:sz w:val="22"/>
          <w:szCs w:val="22"/>
        </w:rPr>
        <w:t>na adresu uvedenú v článku IV od</w:t>
      </w:r>
      <w:r w:rsidR="00175C84">
        <w:rPr>
          <w:rFonts w:asciiTheme="minorHAnsi" w:hAnsiTheme="minorHAnsi" w:cstheme="minorHAnsi"/>
          <w:color w:val="auto"/>
          <w:sz w:val="22"/>
          <w:szCs w:val="22"/>
        </w:rPr>
        <w:t>s.</w:t>
      </w:r>
      <w:r w:rsidR="00B83483" w:rsidRPr="00B83483">
        <w:rPr>
          <w:rFonts w:asciiTheme="minorHAnsi" w:hAnsiTheme="minorHAnsi" w:cstheme="minorHAnsi"/>
          <w:color w:val="auto"/>
          <w:sz w:val="22"/>
          <w:szCs w:val="22"/>
        </w:rPr>
        <w:t xml:space="preserve"> 3 a</w:t>
      </w:r>
      <w:r w:rsidR="00175C84">
        <w:rPr>
          <w:rFonts w:asciiTheme="minorHAnsi" w:hAnsiTheme="minorHAnsi" w:cstheme="minorHAnsi"/>
          <w:color w:val="auto"/>
          <w:sz w:val="22"/>
          <w:szCs w:val="22"/>
        </w:rPr>
        <w:t> </w:t>
      </w:r>
      <w:r w:rsidR="00B83483" w:rsidRPr="00B83483">
        <w:rPr>
          <w:rFonts w:asciiTheme="minorHAnsi" w:hAnsiTheme="minorHAnsi" w:cstheme="minorHAnsi"/>
          <w:color w:val="auto"/>
          <w:sz w:val="22"/>
          <w:szCs w:val="22"/>
        </w:rPr>
        <w:t>musia byť ním odsúhlasené.</w:t>
      </w:r>
    </w:p>
    <w:p w14:paraId="1F1BD2E5" w14:textId="77777777" w:rsidR="001E66FD" w:rsidRDefault="001E66FD" w:rsidP="00432DA9">
      <w:pPr>
        <w:pStyle w:val="Default"/>
        <w:jc w:val="both"/>
      </w:pPr>
    </w:p>
    <w:p w14:paraId="03F20683" w14:textId="04F4DAB4" w:rsidR="00315600" w:rsidRPr="00315600" w:rsidRDefault="001E66FD" w:rsidP="00432DA9">
      <w:pPr>
        <w:pStyle w:val="Textkomentra"/>
        <w:numPr>
          <w:ilvl w:val="0"/>
          <w:numId w:val="7"/>
        </w:numPr>
        <w:tabs>
          <w:tab w:val="left" w:pos="426"/>
        </w:tabs>
        <w:spacing w:after="0"/>
        <w:ind w:left="0" w:firstLine="0"/>
        <w:jc w:val="both"/>
        <w:rPr>
          <w:rFonts w:cstheme="minorHAnsi"/>
          <w:sz w:val="22"/>
          <w:szCs w:val="22"/>
        </w:rPr>
      </w:pPr>
      <w:r>
        <w:rPr>
          <w:rFonts w:cstheme="minorHAnsi"/>
          <w:sz w:val="22"/>
          <w:szCs w:val="22"/>
        </w:rPr>
        <w:t>Pred zahájením konkrétnych stavebných prác na diele bude objednávateľovi predložený plán kontrol a</w:t>
      </w:r>
      <w:r w:rsidR="00175C84">
        <w:rPr>
          <w:rFonts w:cstheme="minorHAnsi"/>
          <w:sz w:val="22"/>
          <w:szCs w:val="22"/>
        </w:rPr>
        <w:t> </w:t>
      </w:r>
      <w:r>
        <w:rPr>
          <w:rFonts w:cstheme="minorHAnsi"/>
          <w:sz w:val="22"/>
          <w:szCs w:val="22"/>
        </w:rPr>
        <w:t>skúšok s</w:t>
      </w:r>
      <w:r w:rsidR="00175C84">
        <w:rPr>
          <w:rFonts w:cstheme="minorHAnsi"/>
          <w:sz w:val="22"/>
          <w:szCs w:val="22"/>
        </w:rPr>
        <w:t> </w:t>
      </w:r>
      <w:r>
        <w:rPr>
          <w:rFonts w:cstheme="minorHAnsi"/>
          <w:sz w:val="22"/>
          <w:szCs w:val="22"/>
        </w:rPr>
        <w:t>uvedením kontrolných a</w:t>
      </w:r>
      <w:r w:rsidR="00175C84">
        <w:rPr>
          <w:rFonts w:cstheme="minorHAnsi"/>
          <w:sz w:val="22"/>
          <w:szCs w:val="22"/>
        </w:rPr>
        <w:t> </w:t>
      </w:r>
      <w:r>
        <w:rPr>
          <w:rFonts w:cstheme="minorHAnsi"/>
          <w:sz w:val="22"/>
          <w:szCs w:val="22"/>
        </w:rPr>
        <w:t>preukazných skúšok. Preukazné skúšky budú vypracované akreditovanou skúšobňou pred začatím príslušných stavebných prác na diele. Kontrolné skúšky sa vykonávajú v</w:t>
      </w:r>
      <w:r w:rsidR="00175C84">
        <w:rPr>
          <w:rFonts w:cstheme="minorHAnsi"/>
          <w:sz w:val="22"/>
          <w:szCs w:val="22"/>
        </w:rPr>
        <w:t> </w:t>
      </w:r>
      <w:r>
        <w:rPr>
          <w:rFonts w:cstheme="minorHAnsi"/>
          <w:sz w:val="22"/>
          <w:szCs w:val="22"/>
        </w:rPr>
        <w:t>skúšobných laboratóriách zhotoviteľa alebo na požiadanie stavebného dozoru v</w:t>
      </w:r>
      <w:r w:rsidR="00175C84">
        <w:rPr>
          <w:rFonts w:cstheme="minorHAnsi"/>
          <w:sz w:val="22"/>
          <w:szCs w:val="22"/>
        </w:rPr>
        <w:t> </w:t>
      </w:r>
      <w:r>
        <w:rPr>
          <w:rFonts w:cstheme="minorHAnsi"/>
          <w:sz w:val="22"/>
          <w:szCs w:val="22"/>
        </w:rPr>
        <w:t>akreditovanom laboratóriu. Výsledky týchto skúšok budú bezprostredne po ich vykonaní odovzdávané stavebnému dozoru objednávateľa. Preberacie skúšky sa vykonajú za účasti stavebného dozoru objednávateľa a</w:t>
      </w:r>
      <w:r w:rsidR="00175C84">
        <w:rPr>
          <w:rFonts w:cstheme="minorHAnsi"/>
          <w:sz w:val="22"/>
          <w:szCs w:val="22"/>
        </w:rPr>
        <w:t> </w:t>
      </w:r>
      <w:r>
        <w:rPr>
          <w:rFonts w:cstheme="minorHAnsi"/>
          <w:sz w:val="22"/>
          <w:szCs w:val="22"/>
        </w:rPr>
        <w:t>za účasti zhotoviteľa v</w:t>
      </w:r>
      <w:r w:rsidR="00175C84">
        <w:rPr>
          <w:rFonts w:cstheme="minorHAnsi"/>
          <w:sz w:val="22"/>
          <w:szCs w:val="22"/>
        </w:rPr>
        <w:t> </w:t>
      </w:r>
      <w:r>
        <w:rPr>
          <w:rFonts w:cstheme="minorHAnsi"/>
          <w:sz w:val="22"/>
          <w:szCs w:val="22"/>
        </w:rPr>
        <w:t>rozsahu príslušných STN alebo ich ekvivalentov platných v</w:t>
      </w:r>
      <w:r w:rsidR="00175C84">
        <w:rPr>
          <w:rFonts w:cstheme="minorHAnsi"/>
          <w:sz w:val="22"/>
          <w:szCs w:val="22"/>
        </w:rPr>
        <w:t> </w:t>
      </w:r>
      <w:r>
        <w:rPr>
          <w:rFonts w:cstheme="minorHAnsi"/>
          <w:sz w:val="22"/>
          <w:szCs w:val="22"/>
        </w:rPr>
        <w:t>krajinách EÚ. Úspešné vykonanie predpísaných skúšok je podmienkou odovzdania a</w:t>
      </w:r>
      <w:r w:rsidR="00175C84">
        <w:rPr>
          <w:rFonts w:cstheme="minorHAnsi"/>
          <w:sz w:val="22"/>
          <w:szCs w:val="22"/>
        </w:rPr>
        <w:t> </w:t>
      </w:r>
      <w:r>
        <w:rPr>
          <w:rFonts w:cstheme="minorHAnsi"/>
          <w:sz w:val="22"/>
          <w:szCs w:val="22"/>
        </w:rPr>
        <w:t xml:space="preserve">prevzatia diela. </w:t>
      </w:r>
    </w:p>
    <w:p w14:paraId="3BA313D4" w14:textId="77777777" w:rsidR="00175C84" w:rsidRDefault="00175C84" w:rsidP="00D36D50">
      <w:pPr>
        <w:pStyle w:val="Odsekzoznamu"/>
        <w:rPr>
          <w:rFonts w:cstheme="minorHAnsi"/>
        </w:rPr>
      </w:pPr>
    </w:p>
    <w:p w14:paraId="1EA89A46" w14:textId="3DF77B09" w:rsidR="001E66FD" w:rsidRDefault="001E66FD" w:rsidP="00432DA9">
      <w:pPr>
        <w:pStyle w:val="Textkomentra"/>
        <w:numPr>
          <w:ilvl w:val="0"/>
          <w:numId w:val="7"/>
        </w:numPr>
        <w:tabs>
          <w:tab w:val="left" w:pos="426"/>
        </w:tabs>
        <w:spacing w:after="0"/>
        <w:ind w:left="0" w:firstLine="0"/>
        <w:jc w:val="both"/>
        <w:rPr>
          <w:rFonts w:cstheme="minorHAnsi"/>
          <w:sz w:val="22"/>
          <w:szCs w:val="22"/>
        </w:rPr>
      </w:pPr>
      <w:r>
        <w:rPr>
          <w:rFonts w:cstheme="minorHAnsi"/>
          <w:sz w:val="22"/>
          <w:szCs w:val="22"/>
        </w:rPr>
        <w:t>Kvalita použitých materiálov na diele sa dokladuje značkou CE v</w:t>
      </w:r>
      <w:r w:rsidR="00175C84">
        <w:rPr>
          <w:rFonts w:cstheme="minorHAnsi"/>
          <w:sz w:val="22"/>
          <w:szCs w:val="22"/>
        </w:rPr>
        <w:t> </w:t>
      </w:r>
      <w:r>
        <w:rPr>
          <w:rFonts w:cstheme="minorHAnsi"/>
          <w:sz w:val="22"/>
          <w:szCs w:val="22"/>
        </w:rPr>
        <w:t>zmysle platných STN EN alebo ich ekvivalentov platných v</w:t>
      </w:r>
      <w:r w:rsidR="00175C84">
        <w:rPr>
          <w:rFonts w:cstheme="minorHAnsi"/>
          <w:sz w:val="22"/>
          <w:szCs w:val="22"/>
        </w:rPr>
        <w:t> </w:t>
      </w:r>
      <w:r>
        <w:rPr>
          <w:rFonts w:cstheme="minorHAnsi"/>
          <w:sz w:val="22"/>
          <w:szCs w:val="22"/>
        </w:rPr>
        <w:t>krajinách EÚ a</w:t>
      </w:r>
      <w:r w:rsidR="00175C84">
        <w:rPr>
          <w:rFonts w:cstheme="minorHAnsi"/>
          <w:sz w:val="22"/>
          <w:szCs w:val="22"/>
        </w:rPr>
        <w:t> </w:t>
      </w:r>
      <w:r>
        <w:rPr>
          <w:rFonts w:cstheme="minorHAnsi"/>
          <w:sz w:val="22"/>
          <w:szCs w:val="22"/>
        </w:rPr>
        <w:t>kvalita vykonávaných stavebných prác na diele certifikátom systému vnútropodnikovej kontroly. Pre stavebné práce na diele, na ktoré nie je vydaná harmonizovaná norma STN EN sa systém kvality potvrdzuje certifikátom kvality v</w:t>
      </w:r>
      <w:r w:rsidR="00175C84">
        <w:rPr>
          <w:rFonts w:cstheme="minorHAnsi"/>
          <w:sz w:val="22"/>
          <w:szCs w:val="22"/>
        </w:rPr>
        <w:t> </w:t>
      </w:r>
      <w:r>
        <w:rPr>
          <w:rFonts w:cstheme="minorHAnsi"/>
          <w:sz w:val="22"/>
          <w:szCs w:val="22"/>
        </w:rPr>
        <w:t>zmysle normy ISO 9001: 2000 č. BE98/3192QA alebo ich ekvivalentov platných v</w:t>
      </w:r>
      <w:r w:rsidR="00175C84">
        <w:rPr>
          <w:rFonts w:cstheme="minorHAnsi"/>
          <w:sz w:val="22"/>
          <w:szCs w:val="22"/>
        </w:rPr>
        <w:t> </w:t>
      </w:r>
      <w:r>
        <w:rPr>
          <w:rFonts w:cstheme="minorHAnsi"/>
          <w:sz w:val="22"/>
          <w:szCs w:val="22"/>
        </w:rPr>
        <w:t>krajinách EÚ.</w:t>
      </w:r>
    </w:p>
    <w:p w14:paraId="69A19907" w14:textId="77777777" w:rsidR="00432DA9" w:rsidRDefault="00432DA9" w:rsidP="00432DA9">
      <w:pPr>
        <w:pStyle w:val="Textkomentra"/>
        <w:tabs>
          <w:tab w:val="left" w:pos="426"/>
        </w:tabs>
        <w:spacing w:after="0"/>
        <w:jc w:val="both"/>
        <w:rPr>
          <w:rFonts w:cstheme="minorHAnsi"/>
          <w:sz w:val="22"/>
          <w:szCs w:val="22"/>
        </w:rPr>
      </w:pPr>
    </w:p>
    <w:p w14:paraId="44108883" w14:textId="553FB162" w:rsidR="00265646" w:rsidRPr="00315600" w:rsidRDefault="00C767EA" w:rsidP="00432DA9">
      <w:pPr>
        <w:pStyle w:val="Textkomentra"/>
        <w:numPr>
          <w:ilvl w:val="0"/>
          <w:numId w:val="7"/>
        </w:numPr>
        <w:tabs>
          <w:tab w:val="left" w:pos="426"/>
        </w:tabs>
        <w:spacing w:after="0"/>
        <w:ind w:left="0" w:firstLine="0"/>
        <w:jc w:val="both"/>
        <w:rPr>
          <w:rFonts w:cstheme="minorHAnsi"/>
          <w:sz w:val="22"/>
          <w:szCs w:val="22"/>
        </w:rPr>
      </w:pPr>
      <w:r w:rsidRPr="00315600">
        <w:rPr>
          <w:sz w:val="22"/>
          <w:szCs w:val="22"/>
        </w:rPr>
        <w:t>Najmenej 70 % všetkých výrobkov z</w:t>
      </w:r>
      <w:r w:rsidR="00175C84">
        <w:rPr>
          <w:sz w:val="22"/>
          <w:szCs w:val="22"/>
        </w:rPr>
        <w:t> </w:t>
      </w:r>
      <w:r w:rsidRPr="00315600">
        <w:rPr>
          <w:sz w:val="22"/>
          <w:szCs w:val="22"/>
        </w:rPr>
        <w:t>dreva použitých v</w:t>
      </w:r>
      <w:r w:rsidR="00175C84">
        <w:rPr>
          <w:sz w:val="22"/>
          <w:szCs w:val="22"/>
        </w:rPr>
        <w:t> </w:t>
      </w:r>
      <w:r w:rsidRPr="00315600">
        <w:rPr>
          <w:sz w:val="22"/>
          <w:szCs w:val="22"/>
        </w:rPr>
        <w:t>novej konštrukcii na konštrukcie, obklady a</w:t>
      </w:r>
      <w:r w:rsidR="00175C84">
        <w:rPr>
          <w:sz w:val="22"/>
          <w:szCs w:val="22"/>
        </w:rPr>
        <w:t> </w:t>
      </w:r>
      <w:r w:rsidRPr="00315600">
        <w:rPr>
          <w:sz w:val="22"/>
          <w:szCs w:val="22"/>
        </w:rPr>
        <w:t>povrchové úpravy a</w:t>
      </w:r>
      <w:r w:rsidR="00175C84">
        <w:rPr>
          <w:sz w:val="22"/>
          <w:szCs w:val="22"/>
        </w:rPr>
        <w:t> </w:t>
      </w:r>
      <w:r w:rsidRPr="00315600">
        <w:rPr>
          <w:sz w:val="22"/>
          <w:szCs w:val="22"/>
        </w:rPr>
        <w:t>použitých pri renovácii konštrukcií, opláštenia a</w:t>
      </w:r>
      <w:r w:rsidR="00175C84">
        <w:rPr>
          <w:sz w:val="22"/>
          <w:szCs w:val="22"/>
        </w:rPr>
        <w:t> </w:t>
      </w:r>
      <w:r w:rsidRPr="00315600">
        <w:rPr>
          <w:sz w:val="22"/>
          <w:szCs w:val="22"/>
        </w:rPr>
        <w:t>povrchových úprav bude recyklovaných/opätovne použitých alebo</w:t>
      </w:r>
      <w:r w:rsidR="00175C84">
        <w:rPr>
          <w:sz w:val="22"/>
          <w:szCs w:val="22"/>
        </w:rPr>
        <w:t xml:space="preserve"> bude</w:t>
      </w:r>
      <w:r w:rsidRPr="00315600">
        <w:rPr>
          <w:sz w:val="22"/>
          <w:szCs w:val="22"/>
        </w:rPr>
        <w:t xml:space="preserve"> pochádza</w:t>
      </w:r>
      <w:r w:rsidR="00175C84">
        <w:rPr>
          <w:sz w:val="22"/>
          <w:szCs w:val="22"/>
        </w:rPr>
        <w:t>ť</w:t>
      </w:r>
      <w:r w:rsidRPr="00315600">
        <w:rPr>
          <w:sz w:val="22"/>
          <w:szCs w:val="22"/>
        </w:rPr>
        <w:t xml:space="preserve"> z trvalo udržateľne obhospodarovaných lesov</w:t>
      </w:r>
      <w:r w:rsidR="00175C84">
        <w:rPr>
          <w:sz w:val="22"/>
          <w:szCs w:val="22"/>
        </w:rPr>
        <w:t>.</w:t>
      </w:r>
      <w:r w:rsidR="00AE1005" w:rsidRPr="00315600">
        <w:rPr>
          <w:sz w:val="22"/>
          <w:szCs w:val="22"/>
        </w:rPr>
        <w:t xml:space="preserve"> </w:t>
      </w:r>
      <w:r w:rsidR="00175C84">
        <w:rPr>
          <w:sz w:val="22"/>
          <w:szCs w:val="22"/>
        </w:rPr>
        <w:t xml:space="preserve">Splnenie záväzku </w:t>
      </w:r>
      <w:r w:rsidR="00AE1005" w:rsidRPr="00315600">
        <w:rPr>
          <w:sz w:val="22"/>
          <w:szCs w:val="22"/>
        </w:rPr>
        <w:t xml:space="preserve"> zhotoviteľ </w:t>
      </w:r>
      <w:r w:rsidR="00175C84">
        <w:rPr>
          <w:sz w:val="22"/>
          <w:szCs w:val="22"/>
        </w:rPr>
        <w:t>preukáže</w:t>
      </w:r>
      <w:r w:rsidR="00AE1005" w:rsidRPr="00315600">
        <w:rPr>
          <w:sz w:val="22"/>
          <w:szCs w:val="22"/>
        </w:rPr>
        <w:t xml:space="preserve"> nespochybniteľným spôsobom v rámci príslušnej faktúry</w:t>
      </w:r>
      <w:r w:rsidR="00175C84">
        <w:rPr>
          <w:sz w:val="22"/>
          <w:szCs w:val="22"/>
        </w:rPr>
        <w:t xml:space="preserve"> pripojením</w:t>
      </w:r>
      <w:r w:rsidR="00265646" w:rsidRPr="00315600">
        <w:rPr>
          <w:sz w:val="22"/>
          <w:szCs w:val="22"/>
        </w:rPr>
        <w:t>:</w:t>
      </w:r>
    </w:p>
    <w:p w14:paraId="4527CA55" w14:textId="0BB5DD19" w:rsidR="00265646" w:rsidRPr="00315600" w:rsidRDefault="00265646" w:rsidP="00315600">
      <w:pPr>
        <w:pStyle w:val="Textkomentra"/>
        <w:numPr>
          <w:ilvl w:val="0"/>
          <w:numId w:val="20"/>
        </w:numPr>
        <w:tabs>
          <w:tab w:val="left" w:pos="426"/>
        </w:tabs>
        <w:ind w:hanging="153"/>
        <w:jc w:val="both"/>
        <w:rPr>
          <w:rFonts w:cstheme="minorHAnsi"/>
          <w:sz w:val="22"/>
          <w:szCs w:val="22"/>
        </w:rPr>
      </w:pPr>
      <w:r w:rsidRPr="00315600">
        <w:rPr>
          <w:rFonts w:cstheme="minorHAnsi"/>
          <w:sz w:val="22"/>
          <w:szCs w:val="22"/>
        </w:rPr>
        <w:t xml:space="preserve"> doklad</w:t>
      </w:r>
      <w:r w:rsidR="00175C84">
        <w:rPr>
          <w:rFonts w:cstheme="minorHAnsi"/>
          <w:sz w:val="22"/>
          <w:szCs w:val="22"/>
        </w:rPr>
        <w:t>ov</w:t>
      </w:r>
      <w:r w:rsidRPr="00315600">
        <w:rPr>
          <w:rFonts w:cstheme="minorHAnsi"/>
          <w:sz w:val="22"/>
          <w:szCs w:val="22"/>
        </w:rPr>
        <w:t xml:space="preserve"> o pôvode recyklovaného/opätovne použitého dreva</w:t>
      </w:r>
      <w:r w:rsidR="00175C84">
        <w:rPr>
          <w:rFonts w:cstheme="minorHAnsi"/>
          <w:sz w:val="22"/>
          <w:szCs w:val="22"/>
        </w:rPr>
        <w:t xml:space="preserve"> použitého na stavebné práce na diele</w:t>
      </w:r>
      <w:r w:rsidR="00315600">
        <w:rPr>
          <w:rFonts w:cstheme="minorHAnsi"/>
          <w:sz w:val="22"/>
          <w:szCs w:val="22"/>
        </w:rPr>
        <w:t>;</w:t>
      </w:r>
    </w:p>
    <w:p w14:paraId="0176096F" w14:textId="4D724E4A" w:rsidR="00265646" w:rsidRPr="00315600" w:rsidRDefault="00265646" w:rsidP="00315600">
      <w:pPr>
        <w:pStyle w:val="Textkomentra"/>
        <w:numPr>
          <w:ilvl w:val="0"/>
          <w:numId w:val="20"/>
        </w:numPr>
        <w:tabs>
          <w:tab w:val="left" w:pos="426"/>
        </w:tabs>
        <w:ind w:hanging="153"/>
        <w:jc w:val="both"/>
        <w:rPr>
          <w:rFonts w:cstheme="minorHAnsi"/>
          <w:sz w:val="22"/>
          <w:szCs w:val="22"/>
        </w:rPr>
      </w:pPr>
      <w:r w:rsidRPr="00315600">
        <w:rPr>
          <w:rFonts w:cstheme="minorHAnsi"/>
          <w:sz w:val="22"/>
          <w:szCs w:val="22"/>
        </w:rPr>
        <w:t xml:space="preserve"> alebo certifikát</w:t>
      </w:r>
      <w:r w:rsidR="00175C84">
        <w:rPr>
          <w:rFonts w:cstheme="minorHAnsi"/>
          <w:sz w:val="22"/>
          <w:szCs w:val="22"/>
        </w:rPr>
        <w:t>ov vydaných podľa štandardov FSC alebo PEFC alebo iných ekvivalentných noriem</w:t>
      </w:r>
      <w:r w:rsidRPr="00315600">
        <w:rPr>
          <w:rFonts w:cstheme="minorHAnsi"/>
          <w:sz w:val="22"/>
          <w:szCs w:val="22"/>
        </w:rPr>
        <w:t xml:space="preserve"> </w:t>
      </w:r>
      <w:r w:rsidR="00175C84">
        <w:rPr>
          <w:rFonts w:cstheme="minorHAnsi"/>
          <w:sz w:val="22"/>
          <w:szCs w:val="22"/>
        </w:rPr>
        <w:t xml:space="preserve">k </w:t>
      </w:r>
      <w:r w:rsidRPr="00315600">
        <w:rPr>
          <w:rFonts w:cstheme="minorHAnsi"/>
          <w:sz w:val="22"/>
          <w:szCs w:val="22"/>
        </w:rPr>
        <w:t>použitý</w:t>
      </w:r>
      <w:r w:rsidR="00175C84">
        <w:rPr>
          <w:rFonts w:cstheme="minorHAnsi"/>
          <w:sz w:val="22"/>
          <w:szCs w:val="22"/>
        </w:rPr>
        <w:t>m</w:t>
      </w:r>
      <w:r w:rsidRPr="00315600">
        <w:rPr>
          <w:rFonts w:cstheme="minorHAnsi"/>
          <w:sz w:val="22"/>
          <w:szCs w:val="22"/>
        </w:rPr>
        <w:t xml:space="preserve"> materiálo</w:t>
      </w:r>
      <w:r w:rsidR="00175C84">
        <w:rPr>
          <w:rFonts w:cstheme="minorHAnsi"/>
          <w:sz w:val="22"/>
          <w:szCs w:val="22"/>
        </w:rPr>
        <w:t>m</w:t>
      </w:r>
      <w:r w:rsidRPr="00315600">
        <w:rPr>
          <w:rFonts w:cstheme="minorHAnsi"/>
          <w:sz w:val="22"/>
          <w:szCs w:val="22"/>
        </w:rPr>
        <w:t xml:space="preserve"> alebo výrobko</w:t>
      </w:r>
      <w:r w:rsidR="00175C84">
        <w:rPr>
          <w:rFonts w:cstheme="minorHAnsi"/>
          <w:sz w:val="22"/>
          <w:szCs w:val="22"/>
        </w:rPr>
        <w:t>m</w:t>
      </w:r>
      <w:r w:rsidR="00315600">
        <w:rPr>
          <w:rFonts w:cstheme="minorHAnsi"/>
          <w:sz w:val="22"/>
          <w:szCs w:val="22"/>
        </w:rPr>
        <w:t>;</w:t>
      </w:r>
    </w:p>
    <w:p w14:paraId="0FE52111" w14:textId="2883B80B" w:rsidR="00265646" w:rsidRPr="00315600" w:rsidRDefault="00265646" w:rsidP="00315600">
      <w:pPr>
        <w:pStyle w:val="Textkomentra"/>
        <w:numPr>
          <w:ilvl w:val="0"/>
          <w:numId w:val="20"/>
        </w:numPr>
        <w:tabs>
          <w:tab w:val="left" w:pos="426"/>
        </w:tabs>
        <w:ind w:hanging="153"/>
        <w:jc w:val="both"/>
        <w:rPr>
          <w:rFonts w:cstheme="minorHAnsi"/>
          <w:sz w:val="22"/>
          <w:szCs w:val="22"/>
        </w:rPr>
      </w:pPr>
      <w:r w:rsidRPr="00315600">
        <w:rPr>
          <w:rFonts w:cstheme="minorHAnsi"/>
          <w:sz w:val="22"/>
          <w:szCs w:val="22"/>
        </w:rPr>
        <w:t xml:space="preserve"> spolu so súhrnnou tabuľkou obsahujúcou informácie o názve, druhu a množstve materiálu a type dokladu/certifikátu, ktorá preukazuje použitie aspoň 70 % všetkých výrobkov z dreva spĺňajúceho požiadavky v zmysle </w:t>
      </w:r>
      <w:r w:rsidR="00DE779B">
        <w:rPr>
          <w:rFonts w:cstheme="minorHAnsi"/>
          <w:sz w:val="22"/>
          <w:szCs w:val="22"/>
        </w:rPr>
        <w:t>Z</w:t>
      </w:r>
      <w:r w:rsidRPr="00315600">
        <w:rPr>
          <w:rFonts w:cstheme="minorHAnsi"/>
          <w:sz w:val="22"/>
          <w:szCs w:val="22"/>
        </w:rPr>
        <w:t>mluvy</w:t>
      </w:r>
      <w:r w:rsidR="00315600">
        <w:rPr>
          <w:rFonts w:cstheme="minorHAnsi"/>
          <w:sz w:val="22"/>
          <w:szCs w:val="22"/>
        </w:rPr>
        <w:t>.</w:t>
      </w:r>
    </w:p>
    <w:p w14:paraId="453329A6" w14:textId="4A7CC546" w:rsidR="001E66FD" w:rsidRDefault="001E66FD" w:rsidP="001E66FD">
      <w:pPr>
        <w:pStyle w:val="Default"/>
        <w:numPr>
          <w:ilvl w:val="0"/>
          <w:numId w:val="7"/>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Zhotoviteľ bude informovať objednávateľa o stave rozpracovaného diela na pravidelných kontrolných dňoch za účasti všetkých zainteresovaných </w:t>
      </w:r>
      <w:r w:rsidR="00FE36FD">
        <w:rPr>
          <w:rFonts w:asciiTheme="minorHAnsi" w:hAnsiTheme="minorHAnsi" w:cstheme="minorHAnsi"/>
          <w:color w:val="auto"/>
          <w:sz w:val="22"/>
          <w:szCs w:val="22"/>
        </w:rPr>
        <w:t>osôb</w:t>
      </w:r>
      <w:r>
        <w:rPr>
          <w:rFonts w:asciiTheme="minorHAnsi" w:hAnsiTheme="minorHAnsi" w:cstheme="minorHAnsi"/>
          <w:color w:val="auto"/>
          <w:sz w:val="22"/>
          <w:szCs w:val="22"/>
        </w:rPr>
        <w:t>, ktoré bude zvolávať oprávnená osoba objednávateľa minimálne raz za 14 dní, resp. podľa osobitnej požiadavky</w:t>
      </w:r>
      <w:r w:rsidR="00FE36FD">
        <w:rPr>
          <w:rFonts w:asciiTheme="minorHAnsi" w:hAnsiTheme="minorHAnsi" w:cstheme="minorHAnsi"/>
          <w:color w:val="auto"/>
          <w:sz w:val="22"/>
          <w:szCs w:val="22"/>
        </w:rPr>
        <w:t xml:space="preserve"> objednávateľa</w:t>
      </w:r>
      <w:r>
        <w:rPr>
          <w:rFonts w:asciiTheme="minorHAnsi" w:hAnsiTheme="minorHAnsi" w:cstheme="minorHAnsi"/>
          <w:color w:val="auto"/>
          <w:sz w:val="22"/>
          <w:szCs w:val="22"/>
        </w:rPr>
        <w:t xml:space="preserve">. Zhotoviteľ je povinný zúčastňovať sa koordinačných porád, pokiaľ budú objednávateľom organizované. </w:t>
      </w:r>
    </w:p>
    <w:p w14:paraId="56D1A450" w14:textId="77777777" w:rsidR="001E66FD" w:rsidRPr="00315600" w:rsidRDefault="001E66FD" w:rsidP="001E66FD">
      <w:pPr>
        <w:pStyle w:val="Odsekzoznamu"/>
        <w:rPr>
          <w:rFonts w:asciiTheme="minorHAnsi" w:hAnsiTheme="minorHAnsi" w:cstheme="minorHAnsi"/>
        </w:rPr>
      </w:pPr>
    </w:p>
    <w:p w14:paraId="17ABF2AB" w14:textId="2A4E8B65" w:rsidR="005B5ADB" w:rsidRPr="00315600" w:rsidRDefault="00492723" w:rsidP="00424219">
      <w:pPr>
        <w:pStyle w:val="Default"/>
        <w:numPr>
          <w:ilvl w:val="0"/>
          <w:numId w:val="7"/>
        </w:numPr>
        <w:tabs>
          <w:tab w:val="left" w:pos="426"/>
        </w:tabs>
        <w:ind w:left="0" w:firstLine="0"/>
        <w:jc w:val="both"/>
        <w:rPr>
          <w:rFonts w:asciiTheme="minorHAnsi" w:hAnsiTheme="minorHAnsi" w:cstheme="minorHAnsi"/>
          <w:sz w:val="22"/>
          <w:szCs w:val="22"/>
        </w:rPr>
      </w:pPr>
      <w:r w:rsidRPr="00713443">
        <w:rPr>
          <w:rFonts w:asciiTheme="minorHAnsi" w:hAnsiTheme="minorHAnsi" w:cstheme="minorHAnsi"/>
          <w:color w:val="auto"/>
          <w:sz w:val="22"/>
          <w:szCs w:val="22"/>
        </w:rPr>
        <w:lastRenderedPageBreak/>
        <w:t>Zhotoviteľ</w:t>
      </w:r>
      <w:r>
        <w:rPr>
          <w:rFonts w:asciiTheme="minorHAnsi" w:hAnsiTheme="minorHAnsi" w:cstheme="minorHAnsi"/>
          <w:color w:val="auto"/>
          <w:sz w:val="22"/>
          <w:szCs w:val="22"/>
        </w:rPr>
        <w:t xml:space="preserve"> zodpovedá za objednávateľa za nakladanie s odpadmi na stavbe podľa zákona č. 79/2015 Z. z. </w:t>
      </w:r>
      <w:r w:rsidRPr="00713443">
        <w:rPr>
          <w:rFonts w:asciiTheme="minorHAnsi" w:hAnsiTheme="minorHAnsi" w:cstheme="minorHAnsi"/>
          <w:color w:val="auto"/>
          <w:sz w:val="22"/>
          <w:szCs w:val="22"/>
        </w:rPr>
        <w:t>o odpadoch a o zmene a doplnení niektorých zákonov</w:t>
      </w:r>
      <w:r>
        <w:rPr>
          <w:rFonts w:asciiTheme="minorHAnsi" w:hAnsiTheme="minorHAnsi" w:cstheme="minorHAnsi"/>
          <w:color w:val="auto"/>
          <w:sz w:val="22"/>
          <w:szCs w:val="22"/>
        </w:rPr>
        <w:t>. Zhotoviteľ</w:t>
      </w:r>
      <w:r w:rsidRPr="00713443">
        <w:rPr>
          <w:rFonts w:asciiTheme="minorHAnsi" w:hAnsiTheme="minorHAnsi" w:cstheme="minorHAnsi"/>
          <w:color w:val="auto"/>
          <w:sz w:val="22"/>
          <w:szCs w:val="22"/>
        </w:rPr>
        <w:t xml:space="preserve"> je</w:t>
      </w:r>
      <w:r w:rsidRPr="0026659A">
        <w:rPr>
          <w:rFonts w:asciiTheme="minorHAnsi" w:hAnsiTheme="minorHAnsi" w:cstheme="minorHAnsi"/>
          <w:color w:val="auto"/>
          <w:sz w:val="22"/>
          <w:szCs w:val="22"/>
        </w:rPr>
        <w:t xml:space="preserve"> </w:t>
      </w:r>
      <w:r w:rsidRPr="00713443">
        <w:rPr>
          <w:rFonts w:asciiTheme="minorHAnsi" w:hAnsiTheme="minorHAnsi" w:cstheme="minorHAnsi"/>
          <w:color w:val="auto"/>
          <w:sz w:val="22"/>
          <w:szCs w:val="22"/>
        </w:rPr>
        <w:t>povinný</w:t>
      </w:r>
      <w:r>
        <w:rPr>
          <w:rFonts w:asciiTheme="minorHAnsi" w:hAnsiTheme="minorHAnsi" w:cstheme="minorHAnsi"/>
          <w:color w:val="auto"/>
          <w:sz w:val="22"/>
          <w:szCs w:val="22"/>
        </w:rPr>
        <w:t xml:space="preserve"> </w:t>
      </w:r>
      <w:r w:rsidRPr="00713443">
        <w:rPr>
          <w:rFonts w:asciiTheme="minorHAnsi" w:hAnsiTheme="minorHAnsi" w:cstheme="minorHAnsi"/>
          <w:color w:val="auto"/>
          <w:sz w:val="22"/>
          <w:szCs w:val="22"/>
        </w:rPr>
        <w:t xml:space="preserve">zabezpečiť zhodnotenie a recykláciu stavebného odpadu a odpadu z demolácie vrátane spätného zasypávania ako náhrady za iné materiály najmenej vo výške </w:t>
      </w:r>
      <w:r>
        <w:rPr>
          <w:rFonts w:asciiTheme="minorHAnsi" w:hAnsiTheme="minorHAnsi" w:cstheme="minorHAnsi"/>
          <w:color w:val="auto"/>
          <w:sz w:val="22"/>
          <w:szCs w:val="22"/>
        </w:rPr>
        <w:t>7</w:t>
      </w:r>
      <w:r w:rsidRPr="00713443">
        <w:rPr>
          <w:rFonts w:asciiTheme="minorHAnsi" w:hAnsiTheme="minorHAnsi" w:cstheme="minorHAnsi"/>
          <w:color w:val="auto"/>
          <w:sz w:val="22"/>
          <w:szCs w:val="22"/>
        </w:rPr>
        <w:t>0</w:t>
      </w:r>
      <w:r>
        <w:rPr>
          <w:rFonts w:asciiTheme="minorHAnsi" w:hAnsiTheme="minorHAnsi" w:cstheme="minorHAnsi"/>
          <w:color w:val="auto"/>
          <w:sz w:val="22"/>
          <w:szCs w:val="22"/>
        </w:rPr>
        <w:t xml:space="preserve"> </w:t>
      </w:r>
      <w:r w:rsidRPr="00713443">
        <w:rPr>
          <w:rFonts w:asciiTheme="minorHAnsi" w:hAnsiTheme="minorHAnsi" w:cstheme="minorHAnsi"/>
          <w:color w:val="auto"/>
          <w:sz w:val="22"/>
          <w:szCs w:val="22"/>
        </w:rPr>
        <w:t>% </w:t>
      </w:r>
      <w:r>
        <w:rPr>
          <w:rFonts w:asciiTheme="minorHAnsi" w:hAnsiTheme="minorHAnsi" w:cstheme="minorHAnsi"/>
          <w:color w:val="auto"/>
          <w:sz w:val="22"/>
          <w:szCs w:val="22"/>
        </w:rPr>
        <w:t xml:space="preserve"> </w:t>
      </w:r>
      <w:r w:rsidRPr="00713443">
        <w:rPr>
          <w:rFonts w:asciiTheme="minorHAnsi" w:hAnsiTheme="minorHAnsi" w:cstheme="minorHAnsi"/>
          <w:color w:val="auto"/>
          <w:sz w:val="22"/>
          <w:szCs w:val="22"/>
        </w:rPr>
        <w:t xml:space="preserve">hmotnosti </w:t>
      </w:r>
      <w:r w:rsidRPr="003C6925">
        <w:rPr>
          <w:rFonts w:asciiTheme="minorHAnsi" w:hAnsiTheme="minorHAnsi" w:cstheme="minorHAnsi"/>
          <w:color w:val="auto"/>
          <w:sz w:val="22"/>
          <w:szCs w:val="22"/>
        </w:rPr>
        <w:t xml:space="preserve">takéhoto </w:t>
      </w:r>
      <w:r w:rsidRPr="00713443">
        <w:rPr>
          <w:rFonts w:asciiTheme="minorHAnsi" w:hAnsiTheme="minorHAnsi" w:cstheme="minorHAnsi"/>
          <w:color w:val="auto"/>
          <w:sz w:val="22"/>
          <w:szCs w:val="22"/>
        </w:rPr>
        <w:t xml:space="preserve">odpadu </w:t>
      </w:r>
      <w:r>
        <w:rPr>
          <w:rFonts w:asciiTheme="minorHAnsi" w:hAnsiTheme="minorHAnsi" w:cstheme="minorHAnsi"/>
          <w:color w:val="auto"/>
          <w:sz w:val="22"/>
          <w:szCs w:val="22"/>
        </w:rPr>
        <w:t>(</w:t>
      </w:r>
      <w:r w:rsidRPr="00713443">
        <w:rPr>
          <w:rFonts w:asciiTheme="minorHAnsi" w:hAnsiTheme="minorHAnsi" w:cstheme="minorHAnsi"/>
          <w:color w:val="auto"/>
          <w:sz w:val="22"/>
          <w:szCs w:val="22"/>
        </w:rPr>
        <w:t xml:space="preserve">tento cieľ sa uplatní na odpady uvedené v skupine číslo 17 v zmysle </w:t>
      </w:r>
      <w:r>
        <w:rPr>
          <w:rFonts w:asciiTheme="minorHAnsi" w:hAnsiTheme="minorHAnsi" w:cstheme="minorHAnsi"/>
          <w:color w:val="auto"/>
          <w:sz w:val="22"/>
          <w:szCs w:val="22"/>
        </w:rPr>
        <w:t>v</w:t>
      </w:r>
      <w:r w:rsidRPr="00713443">
        <w:rPr>
          <w:rFonts w:asciiTheme="minorHAnsi" w:hAnsiTheme="minorHAnsi" w:cstheme="minorHAnsi"/>
          <w:color w:val="auto"/>
          <w:sz w:val="22"/>
          <w:szCs w:val="22"/>
        </w:rPr>
        <w:t>yhlášky č. 365/2015 Z. z. Ministerstva životného prostredia Slovenskej republiky, ktorou sa ustanovuje Katalóg odpadov okrem nebezpečných odpadov a odpadu pod katalógovým číslom 17 05 04</w:t>
      </w:r>
      <w:r>
        <w:rPr>
          <w:rFonts w:asciiTheme="minorHAnsi" w:hAnsiTheme="minorHAnsi" w:cstheme="minorHAnsi"/>
          <w:color w:val="auto"/>
          <w:sz w:val="22"/>
          <w:szCs w:val="22"/>
        </w:rPr>
        <w:t xml:space="preserve">). </w:t>
      </w:r>
      <w:bookmarkStart w:id="8" w:name="_Hlk158647728"/>
      <w:r>
        <w:rPr>
          <w:rFonts w:asciiTheme="minorHAnsi" w:hAnsiTheme="minorHAnsi" w:cstheme="minorHAnsi"/>
          <w:color w:val="auto"/>
          <w:sz w:val="22"/>
          <w:szCs w:val="22"/>
        </w:rPr>
        <w:t>Zhotoviteľ sa zaväzuje predložiť objednávateľovi doklad o zhodnotení / recyklácii odpadu podľa tohto odseku tohto článku Zmluvy, a to najneskôr ku dňu začatia preberacieho konania. Doklad musí obsahovať množstvo vyvezeného odpadu, spôsob jeho spracovania, zhodnotenia a / alebo recyklácie</w:t>
      </w:r>
      <w:bookmarkEnd w:id="8"/>
      <w:r>
        <w:rPr>
          <w:rFonts w:asciiTheme="minorHAnsi" w:hAnsiTheme="minorHAnsi" w:cstheme="minorHAnsi"/>
          <w:color w:val="auto"/>
          <w:sz w:val="22"/>
          <w:szCs w:val="22"/>
        </w:rPr>
        <w:t xml:space="preserve">, ako aj </w:t>
      </w:r>
      <w:proofErr w:type="spellStart"/>
      <w:r>
        <w:rPr>
          <w:rFonts w:asciiTheme="minorHAnsi" w:hAnsiTheme="minorHAnsi" w:cstheme="minorHAnsi"/>
          <w:color w:val="auto"/>
          <w:sz w:val="22"/>
          <w:szCs w:val="22"/>
        </w:rPr>
        <w:t>položkovite</w:t>
      </w:r>
      <w:proofErr w:type="spellEnd"/>
      <w:r>
        <w:rPr>
          <w:rFonts w:asciiTheme="minorHAnsi" w:hAnsiTheme="minorHAnsi" w:cstheme="minorHAnsi"/>
          <w:color w:val="auto"/>
          <w:sz w:val="22"/>
          <w:szCs w:val="22"/>
        </w:rPr>
        <w:t xml:space="preserve"> uvedené náklady s tým spojené</w:t>
      </w:r>
      <w:r w:rsidR="00424219">
        <w:rPr>
          <w:rFonts w:asciiTheme="minorHAnsi" w:hAnsiTheme="minorHAnsi" w:cstheme="minorHAnsi"/>
          <w:color w:val="auto"/>
          <w:sz w:val="22"/>
          <w:szCs w:val="22"/>
        </w:rPr>
        <w:t xml:space="preserve">, a to </w:t>
      </w:r>
      <w:r w:rsidR="005B5ADB">
        <w:rPr>
          <w:rFonts w:asciiTheme="minorHAnsi" w:hAnsiTheme="minorHAnsi" w:cstheme="minorHAnsi"/>
          <w:color w:val="auto"/>
          <w:sz w:val="22"/>
          <w:szCs w:val="22"/>
        </w:rPr>
        <w:t>min</w:t>
      </w:r>
      <w:r w:rsidR="00BD7ABC">
        <w:rPr>
          <w:rFonts w:asciiTheme="minorHAnsi" w:hAnsiTheme="minorHAnsi" w:cstheme="minorHAnsi"/>
          <w:color w:val="auto"/>
          <w:sz w:val="22"/>
          <w:szCs w:val="22"/>
        </w:rPr>
        <w:t>im</w:t>
      </w:r>
      <w:r w:rsidR="005B5ADB">
        <w:rPr>
          <w:rFonts w:asciiTheme="minorHAnsi" w:hAnsiTheme="minorHAnsi" w:cstheme="minorHAnsi"/>
          <w:color w:val="auto"/>
          <w:sz w:val="22"/>
          <w:szCs w:val="22"/>
        </w:rPr>
        <w:t>álne:</w:t>
      </w:r>
    </w:p>
    <w:p w14:paraId="6748F4E8" w14:textId="392FEA68" w:rsidR="005B5ADB" w:rsidRPr="005B5ADB" w:rsidRDefault="005B5ADB" w:rsidP="00315600">
      <w:pPr>
        <w:pStyle w:val="Default"/>
        <w:tabs>
          <w:tab w:val="left" w:pos="426"/>
        </w:tabs>
        <w:ind w:left="567"/>
        <w:jc w:val="both"/>
        <w:rPr>
          <w:rFonts w:asciiTheme="minorHAnsi" w:hAnsiTheme="minorHAnsi" w:cstheme="minorHAnsi"/>
          <w:sz w:val="22"/>
          <w:szCs w:val="22"/>
        </w:rPr>
      </w:pPr>
      <w:r w:rsidRPr="005B5ADB">
        <w:rPr>
          <w:rFonts w:asciiTheme="minorHAnsi" w:hAnsiTheme="minorHAnsi" w:cstheme="minorHAnsi"/>
          <w:sz w:val="22"/>
          <w:szCs w:val="22"/>
        </w:rPr>
        <w:t>- Potvrdenie alebo iný doklad (napr. faktúra) o odovzdaní stavebných odpadov a odpadov z</w:t>
      </w:r>
      <w:r>
        <w:rPr>
          <w:rFonts w:asciiTheme="minorHAnsi" w:hAnsiTheme="minorHAnsi" w:cstheme="minorHAnsi"/>
          <w:sz w:val="22"/>
          <w:szCs w:val="22"/>
        </w:rPr>
        <w:t> </w:t>
      </w:r>
      <w:r w:rsidRPr="005B5ADB">
        <w:rPr>
          <w:rFonts w:asciiTheme="minorHAnsi" w:hAnsiTheme="minorHAnsi" w:cstheme="minorHAnsi"/>
          <w:sz w:val="22"/>
          <w:szCs w:val="22"/>
        </w:rPr>
        <w:t>rekonštrukcie</w:t>
      </w:r>
      <w:r>
        <w:rPr>
          <w:rFonts w:asciiTheme="minorHAnsi" w:hAnsiTheme="minorHAnsi" w:cstheme="minorHAnsi"/>
          <w:sz w:val="22"/>
          <w:szCs w:val="22"/>
        </w:rPr>
        <w:t xml:space="preserve"> </w:t>
      </w:r>
      <w:r w:rsidRPr="005B5ADB">
        <w:rPr>
          <w:rFonts w:asciiTheme="minorHAnsi" w:hAnsiTheme="minorHAnsi" w:cstheme="minorHAnsi"/>
          <w:sz w:val="22"/>
          <w:szCs w:val="22"/>
        </w:rPr>
        <w:t>alebo demolácie firme oprávnenej na nakladanie s odpadmi (spoločnosť oprávnená na zber odpadov,</w:t>
      </w:r>
      <w:r w:rsidR="00F96654">
        <w:rPr>
          <w:rFonts w:asciiTheme="minorHAnsi" w:hAnsiTheme="minorHAnsi" w:cstheme="minorHAnsi"/>
          <w:sz w:val="22"/>
          <w:szCs w:val="22"/>
        </w:rPr>
        <w:t xml:space="preserve"> </w:t>
      </w:r>
      <w:r w:rsidRPr="005B5ADB">
        <w:rPr>
          <w:rFonts w:asciiTheme="minorHAnsi" w:hAnsiTheme="minorHAnsi" w:cstheme="minorHAnsi"/>
          <w:sz w:val="22"/>
          <w:szCs w:val="22"/>
        </w:rPr>
        <w:t>spoločnosť oprávnená na prevádzkovanie zariadenia na zhodnocovanie alebo zneškodňovanie</w:t>
      </w:r>
      <w:r w:rsidR="00F96654">
        <w:rPr>
          <w:rFonts w:asciiTheme="minorHAnsi" w:hAnsiTheme="minorHAnsi" w:cstheme="minorHAnsi"/>
          <w:sz w:val="22"/>
          <w:szCs w:val="22"/>
        </w:rPr>
        <w:t xml:space="preserve"> </w:t>
      </w:r>
      <w:r w:rsidRPr="005B5ADB">
        <w:rPr>
          <w:rFonts w:asciiTheme="minorHAnsi" w:hAnsiTheme="minorHAnsi" w:cstheme="minorHAnsi"/>
          <w:sz w:val="22"/>
          <w:szCs w:val="22"/>
        </w:rPr>
        <w:t>stavebných odpadov a odpadov z demolácií) obsahujúci údaje odovzdávajúceho (vrátane stavby,</w:t>
      </w:r>
      <w:r w:rsidR="00BD7ABC">
        <w:rPr>
          <w:rFonts w:asciiTheme="minorHAnsi" w:hAnsiTheme="minorHAnsi" w:cstheme="minorHAnsi"/>
          <w:sz w:val="22"/>
          <w:szCs w:val="22"/>
        </w:rPr>
        <w:t xml:space="preserve"> </w:t>
      </w:r>
      <w:r w:rsidRPr="005B5ADB">
        <w:rPr>
          <w:rFonts w:asciiTheme="minorHAnsi" w:hAnsiTheme="minorHAnsi" w:cstheme="minorHAnsi"/>
          <w:sz w:val="22"/>
          <w:szCs w:val="22"/>
        </w:rPr>
        <w:t>z ktorej odpad pochádza) a prijímajúceho, číslo odpadu, množstvo odpadu, spôsob nakladania s</w:t>
      </w:r>
      <w:r w:rsidR="00F96654">
        <w:rPr>
          <w:rFonts w:asciiTheme="minorHAnsi" w:hAnsiTheme="minorHAnsi" w:cstheme="minorHAnsi"/>
          <w:sz w:val="22"/>
          <w:szCs w:val="22"/>
        </w:rPr>
        <w:t xml:space="preserve"> </w:t>
      </w:r>
      <w:r w:rsidRPr="005B5ADB">
        <w:rPr>
          <w:rFonts w:asciiTheme="minorHAnsi" w:hAnsiTheme="minorHAnsi" w:cstheme="minorHAnsi"/>
          <w:sz w:val="22"/>
          <w:szCs w:val="22"/>
        </w:rPr>
        <w:t>odpadom a dátum prijatia odpadu</w:t>
      </w:r>
      <w:r w:rsidR="00424219">
        <w:rPr>
          <w:rFonts w:asciiTheme="minorHAnsi" w:hAnsiTheme="minorHAnsi" w:cstheme="minorHAnsi"/>
          <w:sz w:val="22"/>
          <w:szCs w:val="22"/>
        </w:rPr>
        <w:t>;</w:t>
      </w:r>
    </w:p>
    <w:p w14:paraId="0C3573B4" w14:textId="23B43B37" w:rsidR="005B5ADB" w:rsidRPr="005B5ADB" w:rsidRDefault="005B5ADB" w:rsidP="00315600">
      <w:pPr>
        <w:pStyle w:val="Default"/>
        <w:tabs>
          <w:tab w:val="left" w:pos="426"/>
        </w:tabs>
        <w:ind w:left="567"/>
        <w:jc w:val="both"/>
        <w:rPr>
          <w:rFonts w:asciiTheme="minorHAnsi" w:hAnsiTheme="minorHAnsi" w:cstheme="minorHAnsi"/>
          <w:sz w:val="22"/>
          <w:szCs w:val="22"/>
        </w:rPr>
      </w:pPr>
      <w:r w:rsidRPr="005B5ADB">
        <w:rPr>
          <w:rFonts w:asciiTheme="minorHAnsi" w:hAnsiTheme="minorHAnsi" w:cstheme="minorHAnsi"/>
          <w:sz w:val="22"/>
          <w:szCs w:val="22"/>
        </w:rPr>
        <w:t>- Informácia o následnom nakladaní s</w:t>
      </w:r>
      <w:r w:rsidR="000F1590">
        <w:rPr>
          <w:rFonts w:asciiTheme="minorHAnsi" w:hAnsiTheme="minorHAnsi" w:cstheme="minorHAnsi"/>
          <w:sz w:val="22"/>
          <w:szCs w:val="22"/>
        </w:rPr>
        <w:t> </w:t>
      </w:r>
      <w:r w:rsidRPr="005B5ADB">
        <w:rPr>
          <w:rFonts w:asciiTheme="minorHAnsi" w:hAnsiTheme="minorHAnsi" w:cstheme="minorHAnsi"/>
          <w:sz w:val="22"/>
          <w:szCs w:val="22"/>
        </w:rPr>
        <w:t>odpadmi</w:t>
      </w:r>
      <w:r w:rsidR="000F1590">
        <w:rPr>
          <w:rFonts w:asciiTheme="minorHAnsi" w:hAnsiTheme="minorHAnsi" w:cstheme="minorHAnsi"/>
          <w:sz w:val="22"/>
          <w:szCs w:val="22"/>
        </w:rPr>
        <w:t>,</w:t>
      </w:r>
      <w:r w:rsidRPr="005B5ADB">
        <w:rPr>
          <w:rFonts w:asciiTheme="minorHAnsi" w:hAnsiTheme="minorHAnsi" w:cstheme="minorHAnsi"/>
          <w:sz w:val="22"/>
          <w:szCs w:val="22"/>
        </w:rPr>
        <w:t xml:space="preserve"> ak nasledovným držiteľom odpadov nie je zariadenie na</w:t>
      </w:r>
      <w:r w:rsidR="00F96654">
        <w:rPr>
          <w:rFonts w:asciiTheme="minorHAnsi" w:hAnsiTheme="minorHAnsi" w:cstheme="minorHAnsi"/>
          <w:sz w:val="22"/>
          <w:szCs w:val="22"/>
        </w:rPr>
        <w:t xml:space="preserve"> </w:t>
      </w:r>
      <w:r w:rsidRPr="005B5ADB">
        <w:rPr>
          <w:rFonts w:asciiTheme="minorHAnsi" w:hAnsiTheme="minorHAnsi" w:cstheme="minorHAnsi"/>
          <w:sz w:val="22"/>
          <w:szCs w:val="22"/>
        </w:rPr>
        <w:t>zhodnocovanie alebo zneškodňovanie odpadov (oprávnenie podľa § 14 ods. 1 písm. h) zákona</w:t>
      </w:r>
      <w:r w:rsidR="00175001">
        <w:rPr>
          <w:rFonts w:asciiTheme="minorHAnsi" w:hAnsiTheme="minorHAnsi" w:cstheme="minorHAnsi"/>
          <w:sz w:val="22"/>
          <w:szCs w:val="22"/>
        </w:rPr>
        <w:t xml:space="preserve"> č. 79/2015 Z. z.</w:t>
      </w:r>
      <w:r w:rsidRPr="005B5ADB">
        <w:rPr>
          <w:rFonts w:asciiTheme="minorHAnsi" w:hAnsiTheme="minorHAnsi" w:cstheme="minorHAnsi"/>
          <w:sz w:val="22"/>
          <w:szCs w:val="22"/>
        </w:rPr>
        <w:t xml:space="preserve"> o</w:t>
      </w:r>
      <w:r w:rsidR="00175001">
        <w:rPr>
          <w:rFonts w:asciiTheme="minorHAnsi" w:hAnsiTheme="minorHAnsi" w:cstheme="minorHAnsi"/>
          <w:sz w:val="22"/>
          <w:szCs w:val="22"/>
        </w:rPr>
        <w:t> </w:t>
      </w:r>
      <w:r w:rsidRPr="005B5ADB">
        <w:rPr>
          <w:rFonts w:asciiTheme="minorHAnsi" w:hAnsiTheme="minorHAnsi" w:cstheme="minorHAnsi"/>
          <w:sz w:val="22"/>
          <w:szCs w:val="22"/>
        </w:rPr>
        <w:t>odpadoch</w:t>
      </w:r>
      <w:r w:rsidR="00175001">
        <w:rPr>
          <w:rFonts w:asciiTheme="minorHAnsi" w:hAnsiTheme="minorHAnsi" w:cstheme="minorHAnsi"/>
          <w:sz w:val="22"/>
          <w:szCs w:val="22"/>
        </w:rPr>
        <w:t xml:space="preserve"> a o zmene a doplnení niektorých zákonov v znení neskorších predpisov</w:t>
      </w:r>
      <w:r w:rsidR="00BC2AFF">
        <w:rPr>
          <w:rFonts w:asciiTheme="minorHAnsi" w:hAnsiTheme="minorHAnsi" w:cstheme="minorHAnsi"/>
          <w:sz w:val="22"/>
          <w:szCs w:val="22"/>
        </w:rPr>
        <w:t>;</w:t>
      </w:r>
    </w:p>
    <w:p w14:paraId="37DC40BA" w14:textId="56F5C3F5" w:rsidR="005B5ADB" w:rsidRDefault="005B5ADB" w:rsidP="00315600">
      <w:pPr>
        <w:pStyle w:val="Default"/>
        <w:tabs>
          <w:tab w:val="left" w:pos="426"/>
        </w:tabs>
        <w:ind w:left="567"/>
        <w:jc w:val="both"/>
        <w:rPr>
          <w:rFonts w:asciiTheme="minorHAnsi" w:hAnsiTheme="minorHAnsi" w:cstheme="minorHAnsi"/>
          <w:sz w:val="22"/>
          <w:szCs w:val="22"/>
        </w:rPr>
      </w:pPr>
      <w:r w:rsidRPr="005B5ADB">
        <w:rPr>
          <w:rFonts w:asciiTheme="minorHAnsi" w:hAnsiTheme="minorHAnsi" w:cstheme="minorHAnsi"/>
          <w:sz w:val="22"/>
          <w:szCs w:val="22"/>
        </w:rPr>
        <w:t xml:space="preserve">- </w:t>
      </w:r>
      <w:r w:rsidR="008109FF">
        <w:rPr>
          <w:rFonts w:asciiTheme="minorHAnsi" w:hAnsiTheme="minorHAnsi" w:cstheme="minorHAnsi"/>
          <w:sz w:val="22"/>
          <w:szCs w:val="22"/>
        </w:rPr>
        <w:tab/>
      </w:r>
      <w:r w:rsidRPr="005B5ADB">
        <w:rPr>
          <w:rFonts w:asciiTheme="minorHAnsi" w:hAnsiTheme="minorHAnsi" w:cstheme="minorHAnsi"/>
          <w:sz w:val="22"/>
          <w:szCs w:val="22"/>
        </w:rPr>
        <w:t>Sumarizácia údajov o vzniku stavebných odpadov a odpadov z demolácie a následnom nakladaní s</w:t>
      </w:r>
      <w:r w:rsidR="00F96654">
        <w:rPr>
          <w:rFonts w:asciiTheme="minorHAnsi" w:hAnsiTheme="minorHAnsi" w:cstheme="minorHAnsi"/>
          <w:sz w:val="22"/>
          <w:szCs w:val="22"/>
        </w:rPr>
        <w:t> </w:t>
      </w:r>
      <w:r w:rsidRPr="005B5ADB">
        <w:rPr>
          <w:rFonts w:asciiTheme="minorHAnsi" w:hAnsiTheme="minorHAnsi" w:cstheme="minorHAnsi"/>
          <w:sz w:val="22"/>
          <w:szCs w:val="22"/>
        </w:rPr>
        <w:t>ním</w:t>
      </w:r>
      <w:r w:rsidR="00F96654">
        <w:rPr>
          <w:rFonts w:asciiTheme="minorHAnsi" w:hAnsiTheme="minorHAnsi" w:cstheme="minorHAnsi"/>
          <w:sz w:val="22"/>
          <w:szCs w:val="22"/>
        </w:rPr>
        <w:t xml:space="preserve"> </w:t>
      </w:r>
      <w:r w:rsidRPr="005B5ADB">
        <w:rPr>
          <w:rFonts w:asciiTheme="minorHAnsi" w:hAnsiTheme="minorHAnsi" w:cstheme="minorHAnsi"/>
          <w:sz w:val="22"/>
          <w:szCs w:val="22"/>
        </w:rPr>
        <w:t>preukazujúca splnenie požiadavky</w:t>
      </w:r>
      <w:r w:rsidR="00140B9C">
        <w:rPr>
          <w:rFonts w:asciiTheme="minorHAnsi" w:hAnsiTheme="minorHAnsi" w:cstheme="minorHAnsi"/>
          <w:sz w:val="22"/>
          <w:szCs w:val="22"/>
        </w:rPr>
        <w:t>,</w:t>
      </w:r>
      <w:r w:rsidRPr="005B5ADB">
        <w:rPr>
          <w:rFonts w:asciiTheme="minorHAnsi" w:hAnsiTheme="minorHAnsi" w:cstheme="minorHAnsi"/>
          <w:sz w:val="22"/>
          <w:szCs w:val="22"/>
        </w:rPr>
        <w:t xml:space="preserve"> aby minimálne 70 % hmotnosti takéhoto nie nebezpečného odpadu</w:t>
      </w:r>
      <w:r w:rsidR="00F96654">
        <w:rPr>
          <w:rFonts w:asciiTheme="minorHAnsi" w:hAnsiTheme="minorHAnsi" w:cstheme="minorHAnsi"/>
          <w:sz w:val="22"/>
          <w:szCs w:val="22"/>
        </w:rPr>
        <w:t xml:space="preserve"> </w:t>
      </w:r>
      <w:r w:rsidRPr="005B5ADB">
        <w:rPr>
          <w:rFonts w:asciiTheme="minorHAnsi" w:hAnsiTheme="minorHAnsi" w:cstheme="minorHAnsi"/>
          <w:sz w:val="22"/>
          <w:szCs w:val="22"/>
        </w:rPr>
        <w:t xml:space="preserve">bolo zhodnocovaných – v rozsahu </w:t>
      </w:r>
      <w:r w:rsidR="00140B9C">
        <w:rPr>
          <w:rFonts w:asciiTheme="minorHAnsi" w:hAnsiTheme="minorHAnsi" w:cstheme="minorHAnsi"/>
          <w:sz w:val="22"/>
          <w:szCs w:val="22"/>
        </w:rPr>
        <w:t>o</w:t>
      </w:r>
      <w:r w:rsidRPr="005B5ADB">
        <w:rPr>
          <w:rFonts w:asciiTheme="minorHAnsi" w:hAnsiTheme="minorHAnsi" w:cstheme="minorHAnsi"/>
          <w:sz w:val="22"/>
          <w:szCs w:val="22"/>
        </w:rPr>
        <w:t>hlásenia o vzniku odpadov a nakladaní s ním (príloha č. 2 vyhlášky</w:t>
      </w:r>
      <w:r w:rsidR="007A5080">
        <w:rPr>
          <w:rFonts w:asciiTheme="minorHAnsi" w:hAnsiTheme="minorHAnsi" w:cstheme="minorHAnsi"/>
          <w:sz w:val="22"/>
          <w:szCs w:val="22"/>
        </w:rPr>
        <w:t xml:space="preserve"> Ministerstva životného prostredia Slovenskej republiky</w:t>
      </w:r>
      <w:r w:rsidR="00F96654">
        <w:rPr>
          <w:rFonts w:asciiTheme="minorHAnsi" w:hAnsiTheme="minorHAnsi" w:cstheme="minorHAnsi"/>
          <w:sz w:val="22"/>
          <w:szCs w:val="22"/>
        </w:rPr>
        <w:t xml:space="preserve"> </w:t>
      </w:r>
      <w:r w:rsidRPr="005B5ADB">
        <w:rPr>
          <w:rFonts w:asciiTheme="minorHAnsi" w:hAnsiTheme="minorHAnsi" w:cstheme="minorHAnsi"/>
          <w:sz w:val="22"/>
          <w:szCs w:val="22"/>
        </w:rPr>
        <w:t>č. 366/2015 Z.</w:t>
      </w:r>
      <w:r w:rsidR="00424219">
        <w:rPr>
          <w:rFonts w:asciiTheme="minorHAnsi" w:hAnsiTheme="minorHAnsi" w:cstheme="minorHAnsi"/>
          <w:sz w:val="22"/>
          <w:szCs w:val="22"/>
        </w:rPr>
        <w:t xml:space="preserve"> </w:t>
      </w:r>
      <w:r w:rsidRPr="005B5ADB">
        <w:rPr>
          <w:rFonts w:asciiTheme="minorHAnsi" w:hAnsiTheme="minorHAnsi" w:cstheme="minorHAnsi"/>
          <w:sz w:val="22"/>
          <w:szCs w:val="22"/>
        </w:rPr>
        <w:t>z.</w:t>
      </w:r>
      <w:r w:rsidR="007A5080">
        <w:rPr>
          <w:rFonts w:asciiTheme="minorHAnsi" w:hAnsiTheme="minorHAnsi" w:cstheme="minorHAnsi"/>
          <w:sz w:val="22"/>
          <w:szCs w:val="22"/>
        </w:rPr>
        <w:t xml:space="preserve"> o evidenčnej povinnosti a ohlasovacej povinnosti v znení neskorších predpisov</w:t>
      </w:r>
      <w:r w:rsidRPr="005B5ADB">
        <w:rPr>
          <w:rFonts w:asciiTheme="minorHAnsi" w:hAnsiTheme="minorHAnsi" w:cstheme="minorHAnsi"/>
          <w:sz w:val="22"/>
          <w:szCs w:val="22"/>
        </w:rPr>
        <w:t>).</w:t>
      </w:r>
    </w:p>
    <w:p w14:paraId="0AAD6E91" w14:textId="77777777" w:rsidR="00BB1F80" w:rsidRDefault="00BB1F80" w:rsidP="00F96654">
      <w:pPr>
        <w:pStyle w:val="Default"/>
        <w:tabs>
          <w:tab w:val="left" w:pos="426"/>
        </w:tabs>
        <w:ind w:left="705" w:hanging="705"/>
        <w:jc w:val="both"/>
        <w:rPr>
          <w:rFonts w:asciiTheme="minorHAnsi" w:hAnsiTheme="minorHAnsi" w:cstheme="minorHAnsi"/>
          <w:sz w:val="22"/>
          <w:szCs w:val="22"/>
        </w:rPr>
      </w:pPr>
    </w:p>
    <w:p w14:paraId="717E5C61" w14:textId="69D3CDB0" w:rsidR="001E66FD" w:rsidRDefault="00BB1F80" w:rsidP="00315600">
      <w:pPr>
        <w:pStyle w:val="Default"/>
        <w:numPr>
          <w:ilvl w:val="0"/>
          <w:numId w:val="7"/>
        </w:numPr>
        <w:ind w:left="0" w:firstLine="0"/>
        <w:jc w:val="both"/>
        <w:rPr>
          <w:rFonts w:asciiTheme="minorHAnsi" w:hAnsiTheme="minorHAnsi" w:cstheme="minorHAnsi"/>
          <w:sz w:val="22"/>
          <w:szCs w:val="22"/>
        </w:rPr>
      </w:pPr>
      <w:r w:rsidRPr="00BB1F80">
        <w:rPr>
          <w:rFonts w:asciiTheme="minorHAnsi" w:hAnsiTheme="minorHAnsi" w:cstheme="minorHAnsi"/>
          <w:sz w:val="22"/>
          <w:szCs w:val="22"/>
        </w:rPr>
        <w:t xml:space="preserve">Zhotoviteľ je povinný spolupracovať </w:t>
      </w:r>
      <w:r w:rsidR="0065267B">
        <w:rPr>
          <w:rFonts w:asciiTheme="minorHAnsi" w:hAnsiTheme="minorHAnsi" w:cstheme="minorHAnsi"/>
          <w:sz w:val="22"/>
          <w:szCs w:val="22"/>
        </w:rPr>
        <w:t>s</w:t>
      </w:r>
      <w:r w:rsidR="00643131">
        <w:rPr>
          <w:rFonts w:asciiTheme="minorHAnsi" w:hAnsiTheme="minorHAnsi" w:cstheme="minorHAnsi"/>
          <w:sz w:val="22"/>
          <w:szCs w:val="22"/>
        </w:rPr>
        <w:t xml:space="preserve"> objednávateľom </w:t>
      </w:r>
      <w:r w:rsidRPr="00BB1F80">
        <w:rPr>
          <w:rFonts w:asciiTheme="minorHAnsi" w:hAnsiTheme="minorHAnsi" w:cstheme="minorHAnsi"/>
          <w:sz w:val="22"/>
          <w:szCs w:val="22"/>
        </w:rPr>
        <w:t>pri monitorovaní pokroku realizácie stavebných prác</w:t>
      </w:r>
      <w:r w:rsidR="00903372">
        <w:rPr>
          <w:rFonts w:asciiTheme="minorHAnsi" w:hAnsiTheme="minorHAnsi" w:cstheme="minorHAnsi"/>
          <w:sz w:val="22"/>
          <w:szCs w:val="22"/>
        </w:rPr>
        <w:t xml:space="preserve"> na stavbe</w:t>
      </w:r>
      <w:r w:rsidR="004665CC">
        <w:rPr>
          <w:rFonts w:asciiTheme="minorHAnsi" w:hAnsiTheme="minorHAnsi" w:cstheme="minorHAnsi"/>
          <w:sz w:val="22"/>
          <w:szCs w:val="22"/>
        </w:rPr>
        <w:t xml:space="preserve"> a poskytovať mu všetku potrebnú súčinnosť za účelom čerpania </w:t>
      </w:r>
      <w:r w:rsidR="009B76C8">
        <w:rPr>
          <w:rFonts w:asciiTheme="minorHAnsi" w:hAnsiTheme="minorHAnsi" w:cstheme="minorHAnsi"/>
          <w:sz w:val="22"/>
          <w:szCs w:val="22"/>
        </w:rPr>
        <w:t xml:space="preserve">finančných </w:t>
      </w:r>
      <w:r w:rsidR="004665CC">
        <w:rPr>
          <w:rFonts w:asciiTheme="minorHAnsi" w:hAnsiTheme="minorHAnsi" w:cstheme="minorHAnsi"/>
          <w:sz w:val="22"/>
          <w:szCs w:val="22"/>
        </w:rPr>
        <w:t>prostriedkov na základe Zmluvy o PPM.</w:t>
      </w:r>
      <w:r w:rsidRPr="00BB1F80">
        <w:rPr>
          <w:rFonts w:asciiTheme="minorHAnsi" w:hAnsiTheme="minorHAnsi" w:cstheme="minorHAnsi"/>
          <w:sz w:val="22"/>
          <w:szCs w:val="22"/>
        </w:rPr>
        <w:t xml:space="preserve"> </w:t>
      </w:r>
      <w:r w:rsidR="009B76C8">
        <w:rPr>
          <w:rFonts w:asciiTheme="minorHAnsi" w:hAnsiTheme="minorHAnsi" w:cstheme="minorHAnsi"/>
          <w:sz w:val="22"/>
          <w:szCs w:val="22"/>
        </w:rPr>
        <w:t>Za týmto účelom</w:t>
      </w:r>
      <w:r w:rsidR="003D2F4B">
        <w:rPr>
          <w:rFonts w:asciiTheme="minorHAnsi" w:hAnsiTheme="minorHAnsi" w:cstheme="minorHAnsi"/>
          <w:sz w:val="22"/>
          <w:szCs w:val="22"/>
        </w:rPr>
        <w:t xml:space="preserve"> je zhotoviteľ povinný </w:t>
      </w:r>
      <w:r w:rsidR="008B4CCF">
        <w:rPr>
          <w:rFonts w:asciiTheme="minorHAnsi" w:hAnsiTheme="minorHAnsi" w:cstheme="minorHAnsi"/>
          <w:sz w:val="22"/>
          <w:szCs w:val="22"/>
        </w:rPr>
        <w:t xml:space="preserve">najmä </w:t>
      </w:r>
      <w:r w:rsidR="003D2F4B">
        <w:rPr>
          <w:rFonts w:asciiTheme="minorHAnsi" w:hAnsiTheme="minorHAnsi" w:cstheme="minorHAnsi"/>
          <w:sz w:val="22"/>
          <w:szCs w:val="22"/>
        </w:rPr>
        <w:t xml:space="preserve">viesť </w:t>
      </w:r>
      <w:r w:rsidRPr="00BB1F80">
        <w:rPr>
          <w:rFonts w:asciiTheme="minorHAnsi" w:hAnsiTheme="minorHAnsi" w:cstheme="minorHAnsi"/>
          <w:sz w:val="22"/>
          <w:szCs w:val="22"/>
        </w:rPr>
        <w:t>evidenci</w:t>
      </w:r>
      <w:r w:rsidR="00623329">
        <w:rPr>
          <w:rFonts w:asciiTheme="minorHAnsi" w:hAnsiTheme="minorHAnsi" w:cstheme="minorHAnsi"/>
          <w:sz w:val="22"/>
          <w:szCs w:val="22"/>
        </w:rPr>
        <w:t>u</w:t>
      </w:r>
      <w:r w:rsidRPr="00BB1F80">
        <w:rPr>
          <w:rFonts w:asciiTheme="minorHAnsi" w:hAnsiTheme="minorHAnsi" w:cstheme="minorHAnsi"/>
          <w:sz w:val="22"/>
          <w:szCs w:val="22"/>
        </w:rPr>
        <w:t xml:space="preserve"> napĺňania monitorovacích údajov</w:t>
      </w:r>
      <w:r w:rsidR="00132A55">
        <w:rPr>
          <w:rFonts w:asciiTheme="minorHAnsi" w:hAnsiTheme="minorHAnsi" w:cstheme="minorHAnsi"/>
          <w:sz w:val="22"/>
          <w:szCs w:val="22"/>
        </w:rPr>
        <w:t xml:space="preserve"> a</w:t>
      </w:r>
      <w:r w:rsidR="00F14EC3">
        <w:rPr>
          <w:rFonts w:asciiTheme="minorHAnsi" w:hAnsiTheme="minorHAnsi" w:cstheme="minorHAnsi"/>
          <w:sz w:val="22"/>
          <w:szCs w:val="22"/>
        </w:rPr>
        <w:t xml:space="preserve"> poskytnúť objednávateľovi údaje z tejto evidencie, ako aj iné údaje potrebné pre čerpanie finančných prostriedkov na základe Zmluvy o PPM, a to v rozsahu a v lehotách určených vo </w:t>
      </w:r>
      <w:r w:rsidR="002C7376">
        <w:rPr>
          <w:rFonts w:asciiTheme="minorHAnsi" w:hAnsiTheme="minorHAnsi" w:cstheme="minorHAnsi"/>
          <w:sz w:val="22"/>
          <w:szCs w:val="22"/>
        </w:rPr>
        <w:t>výzve objednávateľa</w:t>
      </w:r>
      <w:r w:rsidRPr="00BB1F80">
        <w:rPr>
          <w:rFonts w:asciiTheme="minorHAnsi" w:hAnsiTheme="minorHAnsi" w:cstheme="minorHAnsi"/>
          <w:sz w:val="22"/>
          <w:szCs w:val="22"/>
        </w:rPr>
        <w:t>.</w:t>
      </w:r>
    </w:p>
    <w:p w14:paraId="512DBB45" w14:textId="77777777" w:rsidR="00315600" w:rsidRDefault="00315600" w:rsidP="00315600">
      <w:pPr>
        <w:pStyle w:val="Default"/>
        <w:jc w:val="both"/>
        <w:rPr>
          <w:rFonts w:asciiTheme="minorHAnsi" w:hAnsiTheme="minorHAnsi" w:cstheme="minorHAnsi"/>
          <w:sz w:val="22"/>
          <w:szCs w:val="22"/>
        </w:rPr>
      </w:pPr>
    </w:p>
    <w:p w14:paraId="17AADD51" w14:textId="78F97068" w:rsidR="001E66FD" w:rsidRDefault="001E66FD" w:rsidP="001E66FD">
      <w:pPr>
        <w:pStyle w:val="Default"/>
        <w:numPr>
          <w:ilvl w:val="0"/>
          <w:numId w:val="7"/>
        </w:numPr>
        <w:tabs>
          <w:tab w:val="left" w:pos="426"/>
        </w:tabs>
        <w:ind w:left="0" w:firstLine="0"/>
        <w:jc w:val="both"/>
        <w:rPr>
          <w:rFonts w:asciiTheme="minorHAnsi" w:hAnsiTheme="minorHAnsi" w:cstheme="minorHAnsi"/>
          <w:bCs/>
          <w:color w:val="auto"/>
          <w:sz w:val="22"/>
          <w:szCs w:val="22"/>
        </w:rPr>
      </w:pPr>
      <w:r>
        <w:rPr>
          <w:rFonts w:asciiTheme="minorHAnsi" w:hAnsiTheme="minorHAnsi" w:cstheme="minorHAnsi"/>
          <w:color w:val="auto"/>
          <w:sz w:val="22"/>
          <w:szCs w:val="22"/>
        </w:rPr>
        <w:t xml:space="preserve">Objednávateľ požaduje od zhotoviteľa uzatvorenie osobitných poistných zmlúv; poistnú zmluvu na stavebno-montážne poistenie diela, tzv. CAR /EAR/ poistenie a poistnú zmluvu pre prípad zodpovednosti za škodu spôsobenú zhotoviteľom v súvislosti s výkonom stavebných prác v/na diele, resp. na časti diela. Zhotoviteľ je povinný v súlade s touto Zmluvou a súťažnými podkladmi </w:t>
      </w:r>
      <w:r w:rsidR="00A12081">
        <w:rPr>
          <w:rFonts w:asciiTheme="minorHAnsi" w:hAnsiTheme="minorHAnsi" w:cstheme="minorHAnsi"/>
          <w:color w:val="auto"/>
          <w:sz w:val="22"/>
          <w:szCs w:val="22"/>
        </w:rPr>
        <w:t xml:space="preserve">vo verejnom obstarávaní </w:t>
      </w:r>
      <w:r>
        <w:rPr>
          <w:rFonts w:asciiTheme="minorHAnsi" w:hAnsiTheme="minorHAnsi" w:cstheme="minorHAnsi"/>
          <w:color w:val="auto"/>
          <w:sz w:val="22"/>
          <w:szCs w:val="22"/>
        </w:rPr>
        <w:t>uzatvoriť poistné zmluvy podľa tohto odseku</w:t>
      </w:r>
      <w:r w:rsidR="008C7D5F">
        <w:rPr>
          <w:rFonts w:asciiTheme="minorHAnsi" w:hAnsiTheme="minorHAnsi" w:cstheme="minorHAnsi"/>
          <w:color w:val="auto"/>
          <w:sz w:val="22"/>
          <w:szCs w:val="22"/>
        </w:rPr>
        <w:t xml:space="preserve"> tohto článku Zmluvy</w:t>
      </w:r>
      <w:r w:rsidR="00BC2AFF">
        <w:rPr>
          <w:rFonts w:asciiTheme="minorHAnsi" w:hAnsiTheme="minorHAnsi" w:cstheme="minorHAnsi"/>
          <w:color w:val="auto"/>
          <w:sz w:val="22"/>
          <w:szCs w:val="22"/>
        </w:rPr>
        <w:t xml:space="preserve"> </w:t>
      </w:r>
      <w:r>
        <w:rPr>
          <w:rFonts w:asciiTheme="minorHAnsi" w:hAnsiTheme="minorHAnsi" w:cstheme="minorHAnsi"/>
          <w:color w:val="auto"/>
          <w:sz w:val="22"/>
          <w:szCs w:val="22"/>
        </w:rPr>
        <w:t>a to konkrétne</w:t>
      </w:r>
      <w:r>
        <w:rPr>
          <w:rFonts w:asciiTheme="minorHAnsi" w:hAnsiTheme="minorHAnsi" w:cstheme="minorHAnsi"/>
          <w:sz w:val="22"/>
          <w:szCs w:val="22"/>
        </w:rPr>
        <w:t xml:space="preserve">: </w:t>
      </w:r>
    </w:p>
    <w:p w14:paraId="10F92B72" w14:textId="6B616AFF" w:rsidR="001E66FD" w:rsidRDefault="001E66FD" w:rsidP="00315600">
      <w:pPr>
        <w:pStyle w:val="Odsekzoznamu"/>
        <w:numPr>
          <w:ilvl w:val="0"/>
          <w:numId w:val="21"/>
        </w:numPr>
        <w:autoSpaceDE w:val="0"/>
        <w:autoSpaceDN w:val="0"/>
        <w:adjustRightInd w:val="0"/>
        <w:spacing w:after="12"/>
        <w:ind w:left="567" w:hanging="283"/>
        <w:jc w:val="both"/>
        <w:rPr>
          <w:rFonts w:asciiTheme="minorHAnsi" w:hAnsiTheme="minorHAnsi" w:cstheme="minorHAnsi"/>
          <w:color w:val="000000"/>
        </w:rPr>
      </w:pPr>
      <w:r>
        <w:rPr>
          <w:rFonts w:asciiTheme="minorHAnsi" w:hAnsiTheme="minorHAnsi" w:cstheme="minorHAnsi"/>
          <w:b/>
          <w:bCs/>
          <w:color w:val="000000"/>
        </w:rPr>
        <w:t>Stavebno-montážne poistenie diela</w:t>
      </w:r>
      <w:r>
        <w:rPr>
          <w:rFonts w:asciiTheme="minorHAnsi" w:hAnsiTheme="minorHAnsi" w:cstheme="minorHAnsi"/>
          <w:color w:val="000000"/>
        </w:rPr>
        <w:t xml:space="preserve">, tzv. CAR/EAR/ poistenie, pričom poistenie sa bude vzťahovať aj na zhotoviteľom protokolárne odovzdané časti diela objednávateľovi ako spolupoistenému, </w:t>
      </w:r>
      <w:r>
        <w:rPr>
          <w:rFonts w:asciiTheme="minorHAnsi" w:hAnsiTheme="minorHAnsi" w:cstheme="minorHAnsi"/>
        </w:rPr>
        <w:t xml:space="preserve">a to až do uplynutia </w:t>
      </w:r>
      <w:r w:rsidR="005F57D3">
        <w:rPr>
          <w:rFonts w:asciiTheme="minorHAnsi" w:hAnsiTheme="minorHAnsi" w:cstheme="minorHAnsi"/>
        </w:rPr>
        <w:t>24</w:t>
      </w:r>
      <w:r>
        <w:rPr>
          <w:rFonts w:asciiTheme="minorHAnsi" w:hAnsiTheme="minorHAnsi" w:cstheme="minorHAnsi"/>
        </w:rPr>
        <w:t xml:space="preserve"> mesiacov odo dňa prevzatia diela objednávateľom. Zhotoviteľ sa zaväzuje uzatvoriť takúto poistnú zmluvu minimálne</w:t>
      </w:r>
      <w:r>
        <w:rPr>
          <w:rFonts w:asciiTheme="minorHAnsi" w:hAnsiTheme="minorHAnsi" w:cstheme="minorHAnsi"/>
          <w:color w:val="000000"/>
        </w:rPr>
        <w:t>:</w:t>
      </w:r>
    </w:p>
    <w:p w14:paraId="42045EAC" w14:textId="77777777" w:rsidR="001E66FD" w:rsidRDefault="001E66FD" w:rsidP="001E66FD">
      <w:pPr>
        <w:pStyle w:val="Odsekzoznamu"/>
        <w:numPr>
          <w:ilvl w:val="0"/>
          <w:numId w:val="22"/>
        </w:numPr>
        <w:autoSpaceDE w:val="0"/>
        <w:autoSpaceDN w:val="0"/>
        <w:adjustRightInd w:val="0"/>
        <w:spacing w:after="12"/>
        <w:ind w:left="1134"/>
        <w:jc w:val="both"/>
        <w:rPr>
          <w:rFonts w:asciiTheme="minorHAnsi" w:hAnsiTheme="minorHAnsi" w:cstheme="minorHAnsi"/>
          <w:color w:val="000000"/>
        </w:rPr>
      </w:pPr>
      <w:r>
        <w:rPr>
          <w:rFonts w:asciiTheme="minorHAnsi" w:hAnsiTheme="minorHAnsi" w:cstheme="minorHAnsi"/>
          <w:color w:val="000000"/>
        </w:rPr>
        <w:t xml:space="preserve">v rozsahu poistenia hodnoty diela s DPH podľa tejto Zmluvy, vrátane krytia na všetky riziká/Allrisk (najmä krytie škôd na diele spôsobené poškodením, zničením, stratou, odcudzením častí diela, a i.) a </w:t>
      </w:r>
    </w:p>
    <w:p w14:paraId="3CB0D768" w14:textId="16030FC6" w:rsidR="001E66FD" w:rsidRDefault="001E66FD" w:rsidP="001E66FD">
      <w:pPr>
        <w:pStyle w:val="Odsekzoznamu"/>
        <w:numPr>
          <w:ilvl w:val="0"/>
          <w:numId w:val="22"/>
        </w:numPr>
        <w:autoSpaceDE w:val="0"/>
        <w:autoSpaceDN w:val="0"/>
        <w:adjustRightInd w:val="0"/>
        <w:spacing w:after="12"/>
        <w:ind w:left="1134"/>
        <w:jc w:val="both"/>
        <w:rPr>
          <w:rFonts w:asciiTheme="minorHAnsi" w:hAnsiTheme="minorHAnsi" w:cstheme="minorHAnsi"/>
          <w:color w:val="000000"/>
        </w:rPr>
      </w:pPr>
      <w:r>
        <w:rPr>
          <w:rFonts w:asciiTheme="minorHAnsi" w:hAnsiTheme="minorHAnsi" w:cstheme="minorHAnsi"/>
          <w:color w:val="000000"/>
        </w:rPr>
        <w:t xml:space="preserve">v rozsahu poistenia okolitého majetku objednávateľa ako spolupoisteného vo výške poistnej sumy minimálne </w:t>
      </w:r>
      <w:r w:rsidR="00737CF3" w:rsidRPr="00737CF3">
        <w:rPr>
          <w:rFonts w:asciiTheme="minorHAnsi" w:hAnsiTheme="minorHAnsi" w:cstheme="minorHAnsi"/>
          <w:color w:val="000000"/>
        </w:rPr>
        <w:t>2</w:t>
      </w:r>
      <w:r w:rsidRPr="00737CF3">
        <w:rPr>
          <w:rFonts w:asciiTheme="minorHAnsi" w:hAnsiTheme="minorHAnsi" w:cstheme="minorHAnsi"/>
          <w:color w:val="000000"/>
        </w:rPr>
        <w:t xml:space="preserve">00 000,- EUR (slovom: </w:t>
      </w:r>
      <w:r w:rsidR="00737CF3" w:rsidRPr="00737CF3">
        <w:rPr>
          <w:rFonts w:asciiTheme="minorHAnsi" w:hAnsiTheme="minorHAnsi" w:cstheme="minorHAnsi"/>
          <w:color w:val="000000"/>
        </w:rPr>
        <w:t>dve</w:t>
      </w:r>
      <w:r w:rsidRPr="00737CF3">
        <w:rPr>
          <w:rFonts w:asciiTheme="minorHAnsi" w:hAnsiTheme="minorHAnsi" w:cstheme="minorHAnsi"/>
          <w:color w:val="000000"/>
        </w:rPr>
        <w:t xml:space="preserve">stotisíc </w:t>
      </w:r>
      <w:r w:rsidR="00F727A0">
        <w:rPr>
          <w:rFonts w:asciiTheme="minorHAnsi" w:hAnsiTheme="minorHAnsi" w:cstheme="minorHAnsi"/>
          <w:color w:val="000000"/>
        </w:rPr>
        <w:t>eur</w:t>
      </w:r>
      <w:r w:rsidRPr="00737CF3">
        <w:rPr>
          <w:rFonts w:asciiTheme="minorHAnsi" w:hAnsiTheme="minorHAnsi" w:cstheme="minorHAnsi"/>
          <w:color w:val="000000"/>
        </w:rPr>
        <w:t>)</w:t>
      </w:r>
      <w:r>
        <w:rPr>
          <w:rFonts w:asciiTheme="minorHAnsi" w:hAnsiTheme="minorHAnsi" w:cstheme="minorHAnsi"/>
          <w:color w:val="000000"/>
        </w:rPr>
        <w:t xml:space="preserve"> a </w:t>
      </w:r>
    </w:p>
    <w:p w14:paraId="4CAEDA1D" w14:textId="7EFAA598" w:rsidR="001E66FD" w:rsidRPr="00315600" w:rsidRDefault="001E66FD" w:rsidP="005D3245">
      <w:pPr>
        <w:pStyle w:val="Odsekzoznamu"/>
        <w:numPr>
          <w:ilvl w:val="0"/>
          <w:numId w:val="22"/>
        </w:numPr>
        <w:autoSpaceDE w:val="0"/>
        <w:autoSpaceDN w:val="0"/>
        <w:adjustRightInd w:val="0"/>
        <w:spacing w:after="12"/>
        <w:ind w:left="1134"/>
        <w:jc w:val="both"/>
        <w:rPr>
          <w:rFonts w:asciiTheme="minorHAnsi" w:hAnsiTheme="minorHAnsi" w:cstheme="minorHAnsi"/>
          <w:color w:val="000000"/>
        </w:rPr>
      </w:pPr>
      <w:r w:rsidRPr="00315600">
        <w:rPr>
          <w:rFonts w:asciiTheme="minorHAnsi" w:hAnsiTheme="minorHAnsi" w:cstheme="minorHAnsi"/>
          <w:color w:val="000000"/>
        </w:rPr>
        <w:t>poistenie zodpovednosti za akékoľvek škody na „veciach prevzatých“, ktoré nie sú jeho majetkom, ale ich má z akéhokoľvek dôvodu pri sebe a budú zabudované do diela, alebo slúžia k realizácii diela.</w:t>
      </w:r>
    </w:p>
    <w:p w14:paraId="6AF26173" w14:textId="60C38114" w:rsidR="001E66FD" w:rsidRDefault="001E66FD" w:rsidP="00315600">
      <w:pPr>
        <w:pStyle w:val="Default"/>
        <w:numPr>
          <w:ilvl w:val="0"/>
          <w:numId w:val="21"/>
        </w:numPr>
        <w:ind w:left="567" w:hanging="283"/>
        <w:jc w:val="both"/>
        <w:rPr>
          <w:rFonts w:asciiTheme="minorHAnsi" w:hAnsiTheme="minorHAnsi" w:cstheme="minorHAnsi"/>
          <w:bCs/>
          <w:sz w:val="22"/>
          <w:szCs w:val="22"/>
        </w:rPr>
      </w:pPr>
      <w:bookmarkStart w:id="9" w:name="_Hlk94007859"/>
      <w:r>
        <w:rPr>
          <w:rFonts w:asciiTheme="minorHAnsi" w:hAnsiTheme="minorHAnsi" w:cstheme="minorHAnsi"/>
          <w:bCs/>
          <w:color w:val="auto"/>
          <w:sz w:val="22"/>
          <w:szCs w:val="22"/>
        </w:rPr>
        <w:t xml:space="preserve">Poistenie pre prípad zodpovednosti za škodu spôsobenú zhotoviteľom v súvislosti s výkonom, uskutočnením stavebných prác v/na diele, resp. na časti diela, vo výške poistnej </w:t>
      </w:r>
      <w:r w:rsidRPr="00737CF3">
        <w:rPr>
          <w:rFonts w:asciiTheme="minorHAnsi" w:hAnsiTheme="minorHAnsi" w:cstheme="minorHAnsi"/>
          <w:bCs/>
          <w:color w:val="auto"/>
          <w:sz w:val="22"/>
          <w:szCs w:val="22"/>
        </w:rPr>
        <w:t xml:space="preserve">sumy </w:t>
      </w:r>
      <w:r w:rsidR="00737CF3" w:rsidRPr="00737CF3">
        <w:rPr>
          <w:rFonts w:asciiTheme="minorHAnsi" w:hAnsiTheme="minorHAnsi" w:cstheme="minorHAnsi"/>
          <w:bCs/>
          <w:color w:val="auto"/>
          <w:sz w:val="22"/>
          <w:szCs w:val="22"/>
        </w:rPr>
        <w:t>2</w:t>
      </w:r>
      <w:r w:rsidRPr="00737CF3">
        <w:rPr>
          <w:rFonts w:asciiTheme="minorHAnsi" w:hAnsiTheme="minorHAnsi" w:cstheme="minorHAnsi"/>
          <w:bCs/>
          <w:color w:val="auto"/>
          <w:sz w:val="22"/>
          <w:szCs w:val="22"/>
        </w:rPr>
        <w:t xml:space="preserve">00 000,- </w:t>
      </w:r>
      <w:r w:rsidRPr="00737CF3">
        <w:rPr>
          <w:rFonts w:asciiTheme="minorHAnsi" w:hAnsiTheme="minorHAnsi" w:cstheme="minorHAnsi"/>
          <w:bCs/>
          <w:color w:val="auto"/>
          <w:sz w:val="22"/>
          <w:szCs w:val="22"/>
        </w:rPr>
        <w:lastRenderedPageBreak/>
        <w:t xml:space="preserve">EUR (slovom: </w:t>
      </w:r>
      <w:r w:rsidR="00737CF3" w:rsidRPr="00737CF3">
        <w:rPr>
          <w:rFonts w:asciiTheme="minorHAnsi" w:hAnsiTheme="minorHAnsi" w:cstheme="minorHAnsi"/>
          <w:bCs/>
          <w:color w:val="auto"/>
          <w:sz w:val="22"/>
          <w:szCs w:val="22"/>
        </w:rPr>
        <w:t>dve</w:t>
      </w:r>
      <w:r w:rsidRPr="00737CF3">
        <w:rPr>
          <w:rFonts w:asciiTheme="minorHAnsi" w:hAnsiTheme="minorHAnsi" w:cstheme="minorHAnsi"/>
          <w:bCs/>
          <w:color w:val="auto"/>
          <w:sz w:val="22"/>
          <w:szCs w:val="22"/>
        </w:rPr>
        <w:t xml:space="preserve">stotisíc </w:t>
      </w:r>
      <w:r w:rsidR="00F727A0">
        <w:rPr>
          <w:rFonts w:asciiTheme="minorHAnsi" w:hAnsiTheme="minorHAnsi" w:cstheme="minorHAnsi"/>
          <w:bCs/>
          <w:color w:val="auto"/>
          <w:sz w:val="22"/>
          <w:szCs w:val="22"/>
        </w:rPr>
        <w:t>eur</w:t>
      </w:r>
      <w:r w:rsidRPr="00737CF3">
        <w:rPr>
          <w:rFonts w:asciiTheme="minorHAnsi" w:hAnsiTheme="minorHAnsi" w:cstheme="minorHAnsi"/>
          <w:bCs/>
          <w:color w:val="auto"/>
          <w:sz w:val="22"/>
          <w:szCs w:val="22"/>
        </w:rPr>
        <w:t>), a to minimálne v rozsahu poistenia zodpovednosti zhotoviteľa</w:t>
      </w:r>
      <w:r>
        <w:rPr>
          <w:rFonts w:asciiTheme="minorHAnsi" w:hAnsiTheme="minorHAnsi" w:cstheme="minorHAnsi"/>
          <w:bCs/>
          <w:color w:val="auto"/>
          <w:sz w:val="22"/>
          <w:szCs w:val="22"/>
        </w:rPr>
        <w:t xml:space="preserve"> a objednávateľa ako </w:t>
      </w:r>
      <w:proofErr w:type="spellStart"/>
      <w:r>
        <w:rPr>
          <w:rFonts w:asciiTheme="minorHAnsi" w:hAnsiTheme="minorHAnsi" w:cstheme="minorHAnsi"/>
          <w:bCs/>
          <w:color w:val="auto"/>
          <w:sz w:val="22"/>
          <w:szCs w:val="22"/>
        </w:rPr>
        <w:t>spolupoisteného</w:t>
      </w:r>
      <w:proofErr w:type="spellEnd"/>
      <w:r>
        <w:rPr>
          <w:rFonts w:asciiTheme="minorHAnsi" w:hAnsiTheme="minorHAnsi" w:cstheme="minorHAnsi"/>
          <w:bCs/>
          <w:color w:val="auto"/>
          <w:sz w:val="22"/>
          <w:szCs w:val="22"/>
        </w:rPr>
        <w:t xml:space="preserve"> za škody spôsobené na majetku objednávateľa a tretích osôb, a poistenia zodpovednosti za škody spôsobené pri odstraňovaní vád diela počas záručnej doby, vrátane pripoistenia regresných nárokov Sociálnej poisťovne a zdravotnej poisťovne pri pracovnom úraze. </w:t>
      </w:r>
    </w:p>
    <w:p w14:paraId="6F916D97" w14:textId="77777777" w:rsidR="001E66FD" w:rsidRDefault="001E66FD" w:rsidP="001E66FD">
      <w:pPr>
        <w:pStyle w:val="Default"/>
        <w:tabs>
          <w:tab w:val="left" w:pos="426"/>
        </w:tabs>
        <w:jc w:val="both"/>
        <w:rPr>
          <w:rFonts w:asciiTheme="minorHAnsi" w:hAnsiTheme="minorHAnsi" w:cstheme="minorHAnsi"/>
          <w:sz w:val="22"/>
          <w:szCs w:val="22"/>
        </w:rPr>
      </w:pPr>
    </w:p>
    <w:bookmarkEnd w:id="9"/>
    <w:p w14:paraId="39261A97" w14:textId="77777777" w:rsidR="001E66FD" w:rsidRDefault="001E66FD" w:rsidP="001E66FD">
      <w:pPr>
        <w:pStyle w:val="Default"/>
        <w:numPr>
          <w:ilvl w:val="0"/>
          <w:numId w:val="7"/>
        </w:numPr>
        <w:tabs>
          <w:tab w:val="left" w:pos="426"/>
        </w:tabs>
        <w:ind w:left="0" w:firstLine="0"/>
        <w:jc w:val="both"/>
        <w:rPr>
          <w:rFonts w:asciiTheme="minorHAnsi" w:hAnsiTheme="minorHAnsi" w:cstheme="minorHAnsi"/>
          <w:sz w:val="20"/>
          <w:szCs w:val="20"/>
        </w:rPr>
      </w:pPr>
      <w:r>
        <w:rPr>
          <w:rFonts w:asciiTheme="minorHAnsi" w:hAnsiTheme="minorHAnsi" w:cstheme="minorHAnsi"/>
          <w:sz w:val="22"/>
          <w:szCs w:val="22"/>
        </w:rPr>
        <w:t>Zhotoviteľ je povinný preukázať objednávateľovi za podmienok podľa tohto článku Zmluvy platné poistenia na všetky požadované riziká alebo prípadné/možné škody spôsobené činnosťou zhotoviteľa pri zhotovovaní diela. Vo vyššie uvedených poistných zmluvách či vo všeobecných poistných podmienkach viažucich sa k poistným zmluvám nesmú byť dojednané ustanovenia či výluky z poistenia, ktoré by marili účel poistenia vo vzťahu k dielu.</w:t>
      </w:r>
    </w:p>
    <w:p w14:paraId="05D6D984" w14:textId="77777777" w:rsidR="001E66FD" w:rsidRDefault="001E66FD" w:rsidP="001E66FD">
      <w:pPr>
        <w:pStyle w:val="Default"/>
        <w:tabs>
          <w:tab w:val="left" w:pos="426"/>
        </w:tabs>
        <w:jc w:val="both"/>
        <w:rPr>
          <w:rFonts w:asciiTheme="minorHAnsi" w:hAnsiTheme="minorHAnsi" w:cstheme="minorHAnsi"/>
          <w:sz w:val="20"/>
          <w:szCs w:val="20"/>
        </w:rPr>
      </w:pPr>
    </w:p>
    <w:p w14:paraId="1E635B72" w14:textId="1607FA5E" w:rsidR="001E66FD" w:rsidRDefault="001E66FD" w:rsidP="001E66FD">
      <w:pPr>
        <w:pStyle w:val="Default"/>
        <w:numPr>
          <w:ilvl w:val="0"/>
          <w:numId w:val="7"/>
        </w:numPr>
        <w:tabs>
          <w:tab w:val="left" w:pos="426"/>
        </w:tabs>
        <w:ind w:left="0" w:firstLine="0"/>
        <w:jc w:val="both"/>
        <w:rPr>
          <w:rFonts w:asciiTheme="minorHAnsi" w:hAnsiTheme="minorHAnsi" w:cstheme="minorHAnsi"/>
          <w:sz w:val="18"/>
          <w:szCs w:val="18"/>
        </w:rPr>
      </w:pPr>
      <w:r>
        <w:rPr>
          <w:rFonts w:asciiTheme="minorHAnsi" w:hAnsiTheme="minorHAnsi" w:cstheme="minorHAnsi"/>
          <w:sz w:val="22"/>
          <w:szCs w:val="22"/>
        </w:rPr>
        <w:t xml:space="preserve">Objednávateľ si vyhradzuje právo preskúmať obsah a podmienky uzatvorených alebo pripravovaných poistných zmlúv v zmysle tohto odseku </w:t>
      </w:r>
      <w:r w:rsidR="00942B34">
        <w:rPr>
          <w:rFonts w:asciiTheme="minorHAnsi" w:hAnsiTheme="minorHAnsi" w:cstheme="minorHAnsi"/>
          <w:sz w:val="22"/>
          <w:szCs w:val="22"/>
        </w:rPr>
        <w:t xml:space="preserve">tohto článku </w:t>
      </w:r>
      <w:r>
        <w:rPr>
          <w:rFonts w:asciiTheme="minorHAnsi" w:hAnsiTheme="minorHAnsi" w:cstheme="minorHAnsi"/>
          <w:sz w:val="22"/>
          <w:szCs w:val="22"/>
        </w:rPr>
        <w:t xml:space="preserve">Zmluvy. V prípade, že poistné zmluvy nebudú poskytovať požadované poistné krytie, je zhotoviteľ povinný do 7 dní od výzvy objednávateľa uzatvoriť také poistenie, ktoré objednávateľ požadoval, súčasne predložiť dokument preukazujúci vinkuláciu poistného plnenia v prospech objednávateľa. </w:t>
      </w:r>
    </w:p>
    <w:p w14:paraId="64B7EA9F" w14:textId="77777777" w:rsidR="001E66FD" w:rsidRDefault="001E66FD" w:rsidP="001E66FD">
      <w:pPr>
        <w:pStyle w:val="Default"/>
        <w:tabs>
          <w:tab w:val="left" w:pos="426"/>
        </w:tabs>
        <w:jc w:val="both"/>
        <w:rPr>
          <w:rFonts w:asciiTheme="minorHAnsi" w:hAnsiTheme="minorHAnsi" w:cstheme="minorHAnsi"/>
          <w:sz w:val="18"/>
          <w:szCs w:val="18"/>
        </w:rPr>
      </w:pPr>
    </w:p>
    <w:p w14:paraId="7EB0B72A" w14:textId="4BB9ABAF" w:rsidR="001E66FD" w:rsidRDefault="001E66FD" w:rsidP="001E66FD">
      <w:pPr>
        <w:pStyle w:val="Default"/>
        <w:numPr>
          <w:ilvl w:val="0"/>
          <w:numId w:val="7"/>
        </w:numPr>
        <w:tabs>
          <w:tab w:val="left" w:pos="426"/>
        </w:tabs>
        <w:ind w:left="0" w:firstLine="0"/>
        <w:jc w:val="both"/>
        <w:rPr>
          <w:rFonts w:asciiTheme="minorHAnsi" w:hAnsiTheme="minorHAnsi" w:cstheme="minorHAnsi"/>
          <w:sz w:val="16"/>
          <w:szCs w:val="16"/>
        </w:rPr>
      </w:pPr>
      <w:r>
        <w:rPr>
          <w:rFonts w:asciiTheme="minorHAnsi" w:hAnsiTheme="minorHAnsi" w:cstheme="minorHAnsi"/>
          <w:sz w:val="22"/>
          <w:szCs w:val="22"/>
        </w:rPr>
        <w:t xml:space="preserve">Uvedené povinnosti sa od zhotoviteľa vyžadujú pre celkové poistenie, pričom sa zhotoviteľ zaväzuje udržiavať v platnosti poistnú zmluvu/poistné zmluvy na toto dielo a na škody spôsobené činnosťou pri zhotovovaní diela počas celej doby platnosti a účinnosti Zmluvy. Všetky náklady vzniknuté v súvislosti s uzatvorením a udržiavaním platnosti takejto poistnej zmluvy/poistných zmlúv uhradí zhotoviteľ v </w:t>
      </w:r>
      <w:r w:rsidR="00942B34">
        <w:rPr>
          <w:rFonts w:asciiTheme="minorHAnsi" w:hAnsiTheme="minorHAnsi" w:cstheme="minorHAnsi"/>
          <w:sz w:val="22"/>
          <w:szCs w:val="22"/>
        </w:rPr>
        <w:t xml:space="preserve">celom </w:t>
      </w:r>
      <w:r>
        <w:rPr>
          <w:rFonts w:asciiTheme="minorHAnsi" w:hAnsiTheme="minorHAnsi" w:cstheme="minorHAnsi"/>
          <w:sz w:val="22"/>
          <w:szCs w:val="22"/>
        </w:rPr>
        <w:t xml:space="preserve">rozsahu. </w:t>
      </w:r>
    </w:p>
    <w:p w14:paraId="5C6FCB8E" w14:textId="77777777" w:rsidR="001E66FD" w:rsidRDefault="001E66FD" w:rsidP="001E66FD">
      <w:pPr>
        <w:pStyle w:val="Default"/>
        <w:tabs>
          <w:tab w:val="left" w:pos="426"/>
        </w:tabs>
        <w:jc w:val="both"/>
        <w:rPr>
          <w:rFonts w:asciiTheme="minorHAnsi" w:hAnsiTheme="minorHAnsi" w:cstheme="minorHAnsi"/>
          <w:sz w:val="16"/>
          <w:szCs w:val="16"/>
        </w:rPr>
      </w:pPr>
    </w:p>
    <w:p w14:paraId="176C5EFD" w14:textId="7BF6880C" w:rsidR="009B1308" w:rsidRDefault="001E66FD" w:rsidP="009B1308">
      <w:pPr>
        <w:pStyle w:val="Default"/>
        <w:numPr>
          <w:ilvl w:val="0"/>
          <w:numId w:val="7"/>
        </w:numPr>
        <w:tabs>
          <w:tab w:val="left" w:pos="426"/>
        </w:tabs>
        <w:ind w:left="0" w:firstLine="0"/>
        <w:jc w:val="both"/>
        <w:rPr>
          <w:rFonts w:asciiTheme="minorHAnsi" w:hAnsiTheme="minorHAnsi" w:cstheme="minorHAnsi"/>
          <w:sz w:val="14"/>
          <w:szCs w:val="14"/>
        </w:rPr>
      </w:pPr>
      <w:r>
        <w:rPr>
          <w:rFonts w:asciiTheme="minorHAnsi" w:hAnsiTheme="minorHAnsi" w:cstheme="minorHAnsi"/>
          <w:sz w:val="22"/>
          <w:szCs w:val="22"/>
        </w:rPr>
        <w:t>Akékoľvek škody, ktoré nie sú kryté poistením, budú uhradené objednávateľom alebo zhotoviteľom v zmysle ich zodpovednosti.</w:t>
      </w:r>
    </w:p>
    <w:p w14:paraId="70ED93F1" w14:textId="77777777" w:rsidR="009B1308" w:rsidRDefault="009B1308" w:rsidP="009B1308">
      <w:pPr>
        <w:pStyle w:val="Odsekzoznamu"/>
        <w:rPr>
          <w:rFonts w:asciiTheme="minorHAnsi" w:hAnsiTheme="minorHAnsi" w:cstheme="minorHAnsi"/>
          <w:sz w:val="14"/>
          <w:szCs w:val="14"/>
        </w:rPr>
      </w:pPr>
    </w:p>
    <w:p w14:paraId="596E20CF" w14:textId="696F8037" w:rsidR="009B1308" w:rsidRPr="00AC5937" w:rsidRDefault="009B1308" w:rsidP="009B1308">
      <w:pPr>
        <w:pStyle w:val="Odsekzoznamu"/>
        <w:widowControl w:val="0"/>
        <w:numPr>
          <w:ilvl w:val="0"/>
          <w:numId w:val="7"/>
        </w:numPr>
        <w:tabs>
          <w:tab w:val="left" w:pos="426"/>
        </w:tabs>
        <w:ind w:left="0" w:firstLine="0"/>
        <w:contextualSpacing/>
        <w:jc w:val="both"/>
        <w:rPr>
          <w:rFonts w:asciiTheme="minorHAnsi" w:hAnsiTheme="minorHAnsi" w:cstheme="minorHAnsi"/>
          <w:sz w:val="14"/>
          <w:szCs w:val="14"/>
        </w:rPr>
      </w:pPr>
      <w:r>
        <w:rPr>
          <w:rFonts w:asciiTheme="minorHAnsi" w:hAnsiTheme="minorHAnsi" w:cstheme="minorHAnsi"/>
        </w:rPr>
        <w:t>Zhotoviteľ je povinný postupovať tak, aby spĺňal legislatívu v oblasti energetickej hospodárnosti, klímy a životného prostredia, legislatívu v oblasti posudzovania vplyvov na životné prostredie a zároveň byť v súlade s princípom „výrazne nenarušiť“, ktoré sú obsiahnuté v Pr</w:t>
      </w:r>
      <w:r w:rsidR="005D2C70">
        <w:rPr>
          <w:rFonts w:asciiTheme="minorHAnsi" w:hAnsiTheme="minorHAnsi" w:cstheme="minorHAnsi"/>
        </w:rPr>
        <w:t>ílo</w:t>
      </w:r>
      <w:r>
        <w:rPr>
          <w:rFonts w:asciiTheme="minorHAnsi" w:hAnsiTheme="minorHAnsi" w:cstheme="minorHAnsi"/>
        </w:rPr>
        <w:t>he č. 6 (</w:t>
      </w:r>
      <w:hyperlink r:id="rId15" w:history="1">
        <w:r>
          <w:rPr>
            <w:rStyle w:val="Hypertextovprepojenie"/>
            <w:rFonts w:ascii="Calibri" w:hAnsi="Calibri" w:cs="Calibri"/>
            <w:bdr w:val="none" w:sz="0" w:space="0" w:color="auto" w:frame="1"/>
            <w:shd w:val="clear" w:color="auto" w:fill="FFFFFF"/>
          </w:rPr>
          <w:t>https://www.mindop.sk/uploads/Pl%C3%A1n%20obnovy/Obnova%20budov/Priloha-6-v-zneni-ozn-3_20032023.pdf</w:t>
        </w:r>
      </w:hyperlink>
      <w:r>
        <w:rPr>
          <w:rFonts w:ascii="Calibri" w:hAnsi="Calibri" w:cs="Calibri"/>
          <w:color w:val="0000FF"/>
          <w:u w:val="single"/>
          <w:bdr w:val="none" w:sz="0" w:space="0" w:color="auto" w:frame="1"/>
          <w:shd w:val="clear" w:color="auto" w:fill="FFFFFF"/>
        </w:rPr>
        <w:t xml:space="preserve">) </w:t>
      </w:r>
      <w:r>
        <w:rPr>
          <w:rFonts w:asciiTheme="minorHAnsi" w:hAnsiTheme="minorHAnsi" w:cstheme="minorHAnsi"/>
        </w:rPr>
        <w:t xml:space="preserve">Výzvy Ministerstva dopravy a výstavby Slovenskej republiky: Výzva </w:t>
      </w:r>
      <w:r w:rsidR="0002534E" w:rsidRPr="0002534E">
        <w:rPr>
          <w:rFonts w:asciiTheme="minorHAnsi" w:hAnsiTheme="minorHAnsi" w:cstheme="minorHAnsi"/>
        </w:rPr>
        <w:t>na predkladanie žiadostí o poskytnutie prostriedkov mechanizmu na rozšírenie kapacít komunitnej starostlivosti II</w:t>
      </w:r>
      <w:r>
        <w:rPr>
          <w:rFonts w:asciiTheme="minorHAnsi" w:hAnsiTheme="minorHAnsi" w:cstheme="minorHAnsi"/>
        </w:rPr>
        <w:t xml:space="preserve"> (ďalej len výzvy na predkladanie ŽoPPM) (</w:t>
      </w:r>
      <w:r w:rsidR="0002534E">
        <w:rPr>
          <w:rFonts w:asciiTheme="minorHAnsi" w:hAnsiTheme="minorHAnsi" w:cstheme="minorHAnsi"/>
        </w:rPr>
        <w:t xml:space="preserve"> </w:t>
      </w:r>
      <w:hyperlink r:id="rId16" w:history="1">
        <w:r w:rsidR="0002534E" w:rsidRPr="0033560F">
          <w:rPr>
            <w:rStyle w:val="Hypertextovprepojenie"/>
            <w:rFonts w:asciiTheme="minorHAnsi" w:hAnsiTheme="minorHAnsi" w:cstheme="minorHAnsi"/>
          </w:rPr>
          <w:t>https://ispo.planobnovy.sk/app/vyzvy/588708288536686592</w:t>
        </w:r>
      </w:hyperlink>
      <w:r w:rsidR="0002534E">
        <w:rPr>
          <w:rFonts w:asciiTheme="minorHAnsi" w:hAnsiTheme="minorHAnsi" w:cstheme="minorHAnsi"/>
        </w:rPr>
        <w:t xml:space="preserve"> ) .</w:t>
      </w:r>
    </w:p>
    <w:p w14:paraId="40B0D235" w14:textId="77777777" w:rsidR="00117E33" w:rsidRDefault="00117E33" w:rsidP="00AC5937">
      <w:pPr>
        <w:widowControl w:val="0"/>
        <w:tabs>
          <w:tab w:val="left" w:pos="426"/>
        </w:tabs>
        <w:contextualSpacing/>
        <w:jc w:val="both"/>
        <w:rPr>
          <w:rFonts w:cstheme="minorHAnsi"/>
          <w:sz w:val="14"/>
          <w:szCs w:val="14"/>
        </w:rPr>
      </w:pPr>
    </w:p>
    <w:p w14:paraId="65A9AD32" w14:textId="77777777" w:rsidR="00117E33" w:rsidRDefault="00117E33" w:rsidP="00AC5937">
      <w:pPr>
        <w:widowControl w:val="0"/>
        <w:tabs>
          <w:tab w:val="left" w:pos="426"/>
        </w:tabs>
        <w:contextualSpacing/>
        <w:jc w:val="both"/>
        <w:rPr>
          <w:rFonts w:cstheme="minorHAnsi"/>
          <w:sz w:val="14"/>
          <w:szCs w:val="14"/>
        </w:rPr>
      </w:pPr>
    </w:p>
    <w:p w14:paraId="6685CF6C" w14:textId="77777777" w:rsidR="00117E33" w:rsidRDefault="00117E33" w:rsidP="00AC5937">
      <w:pPr>
        <w:jc w:val="both"/>
        <w:rPr>
          <w:bCs/>
        </w:rPr>
      </w:pPr>
      <w:r w:rsidRPr="00AC5937">
        <w:rPr>
          <w:b/>
          <w:bCs/>
        </w:rPr>
        <w:t>35</w:t>
      </w:r>
      <w:r>
        <w:rPr>
          <w:bCs/>
        </w:rPr>
        <w:t>. Zhotoviteľ berie na vedomie, že rekonštrukcia objektu bude prebiehať za prevádzky zariadenia a tento fakt je povinný   zohľadniť pri stanovovaní harmonogramu prác a navrhnúť taký postup prác, ktorý umožní prevádzku zariadenia. Tento harmonogram po konzultácii s objednávateľom a jeho odsúhlasení sa stane prílohou zmluvy. Objednávateľ bude v súlade s týmto odsúhlaseným harmonogramom postupu prác uvoľňovať jednotlivé vnútorné priestory na nevyhnutný čas počas samotnej realizácii prác v tomto priestore. Zhotoviteľ je povinný rešpektovať pokyny objednávateľa pre zabezpečenie bezpečnosti klientov a zamestnancov zariadenia.</w:t>
      </w:r>
    </w:p>
    <w:p w14:paraId="19DD7DF6" w14:textId="77777777" w:rsidR="001E66FD" w:rsidRDefault="001E66FD" w:rsidP="001E66FD">
      <w:pPr>
        <w:pStyle w:val="Odsekzoznamu"/>
        <w:autoSpaceDE w:val="0"/>
        <w:autoSpaceDN w:val="0"/>
        <w:adjustRightInd w:val="0"/>
        <w:ind w:left="0"/>
        <w:rPr>
          <w:rFonts w:asciiTheme="minorHAnsi" w:hAnsiTheme="minorHAnsi" w:cstheme="minorHAnsi"/>
          <w:b/>
          <w:color w:val="000000"/>
        </w:rPr>
      </w:pPr>
    </w:p>
    <w:p w14:paraId="70345453" w14:textId="280F3DF2" w:rsidR="001E66FD" w:rsidRDefault="001E66FD" w:rsidP="001E66FD">
      <w:pPr>
        <w:pStyle w:val="Odsekzoznamu"/>
        <w:autoSpaceDE w:val="0"/>
        <w:autoSpaceDN w:val="0"/>
        <w:adjustRightInd w:val="0"/>
        <w:ind w:left="0"/>
        <w:jc w:val="center"/>
        <w:rPr>
          <w:rFonts w:asciiTheme="minorHAnsi" w:hAnsiTheme="minorHAnsi" w:cstheme="minorHAnsi"/>
          <w:b/>
          <w:color w:val="000000"/>
        </w:rPr>
      </w:pPr>
      <w:r>
        <w:rPr>
          <w:rFonts w:asciiTheme="minorHAnsi" w:hAnsiTheme="minorHAnsi" w:cstheme="minorHAnsi"/>
          <w:b/>
          <w:color w:val="000000"/>
        </w:rPr>
        <w:t>Čl. VIII</w:t>
      </w:r>
    </w:p>
    <w:p w14:paraId="2293F542" w14:textId="77777777" w:rsidR="001E66FD" w:rsidRDefault="001E66FD" w:rsidP="001E66FD">
      <w:pPr>
        <w:pStyle w:val="Odsekzoznamu"/>
        <w:autoSpaceDE w:val="0"/>
        <w:autoSpaceDN w:val="0"/>
        <w:adjustRightInd w:val="0"/>
        <w:ind w:left="0"/>
        <w:jc w:val="center"/>
        <w:rPr>
          <w:rFonts w:asciiTheme="minorHAnsi" w:hAnsiTheme="minorHAnsi" w:cstheme="minorHAnsi"/>
          <w:b/>
          <w:color w:val="000000"/>
        </w:rPr>
      </w:pPr>
      <w:r>
        <w:rPr>
          <w:rFonts w:asciiTheme="minorHAnsi" w:hAnsiTheme="minorHAnsi" w:cstheme="minorHAnsi"/>
          <w:b/>
          <w:color w:val="000000"/>
        </w:rPr>
        <w:t>Prerušenie prác</w:t>
      </w:r>
    </w:p>
    <w:p w14:paraId="21349741" w14:textId="77777777" w:rsidR="001E66FD" w:rsidRDefault="001E66FD" w:rsidP="001E66FD">
      <w:pPr>
        <w:pStyle w:val="Odsekzoznamu"/>
        <w:numPr>
          <w:ilvl w:val="0"/>
          <w:numId w:val="15"/>
        </w:numPr>
        <w:tabs>
          <w:tab w:val="left" w:pos="426"/>
        </w:tabs>
        <w:spacing w:after="240"/>
        <w:ind w:left="0" w:firstLine="0"/>
        <w:jc w:val="both"/>
        <w:rPr>
          <w:rFonts w:asciiTheme="minorHAnsi" w:hAnsiTheme="minorHAnsi" w:cstheme="minorHAnsi"/>
        </w:rPr>
      </w:pPr>
      <w:r>
        <w:rPr>
          <w:rFonts w:asciiTheme="minorHAnsi" w:hAnsiTheme="minorHAnsi" w:cstheme="minorHAnsi"/>
        </w:rPr>
        <w:t xml:space="preserve">Zhotoviteľ je povinný cestou stavebného dozoru upozorniť objednávateľa na skutočnosti, ktoré môžu mať za následok prerušenie prác na diele. </w:t>
      </w:r>
    </w:p>
    <w:p w14:paraId="799B6DE1" w14:textId="3954BDAB" w:rsidR="001E66FD" w:rsidRDefault="001E66FD" w:rsidP="001E66FD">
      <w:pPr>
        <w:pStyle w:val="Odsekzoznamu"/>
        <w:numPr>
          <w:ilvl w:val="0"/>
          <w:numId w:val="15"/>
        </w:numPr>
        <w:tabs>
          <w:tab w:val="left" w:pos="426"/>
        </w:tabs>
        <w:spacing w:after="240"/>
        <w:ind w:left="0" w:firstLine="0"/>
        <w:jc w:val="both"/>
        <w:rPr>
          <w:rFonts w:asciiTheme="minorHAnsi" w:hAnsiTheme="minorHAnsi" w:cstheme="minorHAnsi"/>
        </w:rPr>
      </w:pPr>
      <w:r>
        <w:rPr>
          <w:rFonts w:asciiTheme="minorHAnsi" w:hAnsiTheme="minorHAnsi" w:cstheme="minorHAnsi"/>
        </w:rPr>
        <w:t xml:space="preserve">Zhotoviteľ je povinný prerušiť práce na diele vždy, ak pokračovanie v prácach by spôsobilo v ďalšom období škodu alebo by bola ohrozená bezpečnosť pri práci, alebo by vznikla  ťažko odstrániteľná ujma na majetku, ujma na živote alebo zdraví osôb alebo by bol ohrozený verejný záujem </w:t>
      </w:r>
      <w:r>
        <w:rPr>
          <w:rFonts w:asciiTheme="minorHAnsi" w:hAnsiTheme="minorHAnsi" w:cstheme="minorHAnsi"/>
          <w:lang w:eastAsia="cs-CZ"/>
        </w:rPr>
        <w:t xml:space="preserve">(najmä nepriaznivé </w:t>
      </w:r>
      <w:r>
        <w:rPr>
          <w:rFonts w:asciiTheme="minorHAnsi" w:hAnsiTheme="minorHAnsi" w:cstheme="minorHAnsi"/>
          <w:lang w:eastAsia="cs-CZ"/>
        </w:rPr>
        <w:lastRenderedPageBreak/>
        <w:t>poveternostné podmienky pre pokračovanie v stavebných prácach)</w:t>
      </w:r>
      <w:r>
        <w:rPr>
          <w:rFonts w:asciiTheme="minorHAnsi" w:hAnsiTheme="minorHAnsi" w:cstheme="minorHAnsi"/>
        </w:rPr>
        <w:t>.</w:t>
      </w:r>
      <w:r w:rsidR="0005172B">
        <w:rPr>
          <w:rFonts w:asciiTheme="minorHAnsi" w:hAnsiTheme="minorHAnsi" w:cstheme="minorHAnsi"/>
        </w:rPr>
        <w:t xml:space="preserve"> O tom je povinný objednávateľa vyrozumieť, pričom je povinný objednávateľa informovať o dôvodoch prerušenia.</w:t>
      </w:r>
    </w:p>
    <w:p w14:paraId="5AD345B3" w14:textId="0C60F094" w:rsidR="001E66FD" w:rsidRDefault="001E66FD" w:rsidP="001E66FD">
      <w:pPr>
        <w:pStyle w:val="Zkladntext2"/>
        <w:numPr>
          <w:ilvl w:val="0"/>
          <w:numId w:val="15"/>
        </w:numPr>
        <w:tabs>
          <w:tab w:val="left" w:pos="426"/>
        </w:tabs>
        <w:spacing w:after="0" w:line="240" w:lineRule="auto"/>
        <w:ind w:left="0" w:firstLine="0"/>
        <w:jc w:val="both"/>
        <w:rPr>
          <w:rFonts w:asciiTheme="minorHAnsi" w:hAnsiTheme="minorHAnsi" w:cstheme="minorHAnsi"/>
          <w:color w:val="FF0000"/>
        </w:rPr>
      </w:pPr>
      <w:r>
        <w:rPr>
          <w:rFonts w:asciiTheme="minorHAnsi" w:hAnsiTheme="minorHAnsi" w:cstheme="minorHAnsi"/>
        </w:rPr>
        <w:t xml:space="preserve">Zhotoviteľ je povinný bez zbytočného odkladu písomne objednávateľa upozorniť na všetky </w:t>
      </w:r>
      <w:r>
        <w:rPr>
          <w:rFonts w:asciiTheme="minorHAnsi" w:hAnsiTheme="minorHAnsi" w:cstheme="minorHAnsi"/>
          <w:b/>
        </w:rPr>
        <w:t>nedostatky</w:t>
      </w:r>
      <w:r>
        <w:rPr>
          <w:rFonts w:asciiTheme="minorHAnsi" w:hAnsiTheme="minorHAnsi" w:cstheme="minorHAnsi"/>
        </w:rPr>
        <w:t xml:space="preserve">, </w:t>
      </w:r>
      <w:r>
        <w:rPr>
          <w:rFonts w:asciiTheme="minorHAnsi" w:hAnsiTheme="minorHAnsi" w:cstheme="minorHAnsi"/>
          <w:b/>
        </w:rPr>
        <w:t>nesprávnosti alebo chyby (vady)</w:t>
      </w:r>
      <w:r>
        <w:rPr>
          <w:rFonts w:asciiTheme="minorHAnsi" w:hAnsiTheme="minorHAnsi" w:cstheme="minorHAnsi"/>
        </w:rPr>
        <w:t xml:space="preserve"> najmä </w:t>
      </w:r>
      <w:r w:rsidR="00F11A5A">
        <w:rPr>
          <w:rFonts w:asciiTheme="minorHAnsi" w:hAnsiTheme="minorHAnsi" w:cstheme="minorHAnsi"/>
        </w:rPr>
        <w:t>D</w:t>
      </w:r>
      <w:r>
        <w:rPr>
          <w:rFonts w:asciiTheme="minorHAnsi" w:hAnsiTheme="minorHAnsi" w:cstheme="minorHAnsi"/>
        </w:rPr>
        <w:t>okumentácie, inej dokumentácie, ktoré počas vykonávania diela výjdu najavo. Objednávateľ</w:t>
      </w:r>
      <w:r w:rsidR="00FE5360">
        <w:rPr>
          <w:rFonts w:asciiTheme="minorHAnsi" w:hAnsiTheme="minorHAnsi" w:cstheme="minorHAnsi"/>
        </w:rPr>
        <w:t>, ak má po vyhodnotení oznámených nedostatkov, nesprávností alebo chýb (vád</w:t>
      </w:r>
      <w:r w:rsidR="00E8069D">
        <w:rPr>
          <w:rFonts w:asciiTheme="minorHAnsi" w:hAnsiTheme="minorHAnsi" w:cstheme="minorHAnsi"/>
        </w:rPr>
        <w:t>)</w:t>
      </w:r>
      <w:r w:rsidR="00FE5360">
        <w:rPr>
          <w:rFonts w:asciiTheme="minorHAnsi" w:hAnsiTheme="minorHAnsi" w:cstheme="minorHAnsi"/>
        </w:rPr>
        <w:t xml:space="preserve"> za to, že pokračovaním v prácach na diele vznikne objednávateľovi škoda,</w:t>
      </w:r>
      <w:r>
        <w:rPr>
          <w:rFonts w:asciiTheme="minorHAnsi" w:hAnsiTheme="minorHAnsi" w:cstheme="minorHAnsi"/>
        </w:rPr>
        <w:t xml:space="preserve"> prostredníctvom stavebného denníka</w:t>
      </w:r>
      <w:r w:rsidR="004138CE">
        <w:rPr>
          <w:rFonts w:asciiTheme="minorHAnsi" w:hAnsiTheme="minorHAnsi" w:cstheme="minorHAnsi"/>
        </w:rPr>
        <w:t xml:space="preserve">, </w:t>
      </w:r>
      <w:r>
        <w:rPr>
          <w:rFonts w:asciiTheme="minorHAnsi" w:hAnsiTheme="minorHAnsi" w:cstheme="minorHAnsi"/>
        </w:rPr>
        <w:t xml:space="preserve">bez zbytočného odkladu, najneskôr </w:t>
      </w:r>
      <w:r w:rsidR="004138CE">
        <w:rPr>
          <w:rFonts w:asciiTheme="minorHAnsi" w:hAnsiTheme="minorHAnsi" w:cstheme="minorHAnsi"/>
        </w:rPr>
        <w:t xml:space="preserve">však </w:t>
      </w:r>
      <w:r>
        <w:rPr>
          <w:rFonts w:asciiTheme="minorHAnsi" w:hAnsiTheme="minorHAnsi" w:cstheme="minorHAnsi"/>
        </w:rPr>
        <w:t xml:space="preserve">do 5 dní od upozornenia: </w:t>
      </w:r>
    </w:p>
    <w:p w14:paraId="7625D2B2" w14:textId="4E814180" w:rsidR="001E66FD" w:rsidRDefault="001E66FD" w:rsidP="001E66FD">
      <w:pPr>
        <w:numPr>
          <w:ilvl w:val="0"/>
          <w:numId w:val="23"/>
        </w:numPr>
        <w:spacing w:after="0" w:line="240" w:lineRule="auto"/>
        <w:ind w:left="709" w:hanging="283"/>
        <w:jc w:val="both"/>
        <w:rPr>
          <w:rFonts w:cstheme="minorHAnsi"/>
        </w:rPr>
      </w:pPr>
      <w:r>
        <w:rPr>
          <w:rFonts w:cstheme="minorHAnsi"/>
        </w:rPr>
        <w:t>preruš</w:t>
      </w:r>
      <w:r w:rsidR="00C2268D">
        <w:rPr>
          <w:rFonts w:cstheme="minorHAnsi"/>
        </w:rPr>
        <w:t>í</w:t>
      </w:r>
      <w:r>
        <w:rPr>
          <w:rFonts w:cstheme="minorHAnsi"/>
        </w:rPr>
        <w:t xml:space="preserve"> práce na diele,</w:t>
      </w:r>
      <w:r w:rsidR="00C2268D">
        <w:rPr>
          <w:rFonts w:cstheme="minorHAnsi"/>
        </w:rPr>
        <w:t xml:space="preserve"> a to až do času skončenia tohto prerušenia, ktorý objednávateľ zhotoviteľovi bez omeškania oznámi, </w:t>
      </w:r>
    </w:p>
    <w:p w14:paraId="2410DB5F" w14:textId="19AFCBA2" w:rsidR="001E66FD" w:rsidRDefault="001E66FD" w:rsidP="001E66FD">
      <w:pPr>
        <w:numPr>
          <w:ilvl w:val="0"/>
          <w:numId w:val="23"/>
        </w:numPr>
        <w:spacing w:after="0" w:line="240" w:lineRule="auto"/>
        <w:ind w:left="709" w:hanging="283"/>
        <w:jc w:val="both"/>
        <w:rPr>
          <w:rFonts w:cstheme="minorHAnsi"/>
        </w:rPr>
      </w:pPr>
      <w:r>
        <w:rPr>
          <w:rFonts w:cstheme="minorHAnsi"/>
        </w:rPr>
        <w:t>urč</w:t>
      </w:r>
      <w:r w:rsidR="009C28FA">
        <w:rPr>
          <w:rFonts w:cstheme="minorHAnsi"/>
        </w:rPr>
        <w:t>í</w:t>
      </w:r>
      <w:r>
        <w:rPr>
          <w:rFonts w:cstheme="minorHAnsi"/>
        </w:rPr>
        <w:t xml:space="preserve"> lehotu na odstránenie takýchto </w:t>
      </w:r>
      <w:r>
        <w:rPr>
          <w:rFonts w:cstheme="minorHAnsi"/>
          <w:b/>
        </w:rPr>
        <w:t>nedostatkov</w:t>
      </w:r>
      <w:r>
        <w:rPr>
          <w:rFonts w:cstheme="minorHAnsi"/>
        </w:rPr>
        <w:t xml:space="preserve">, </w:t>
      </w:r>
      <w:r>
        <w:rPr>
          <w:rFonts w:cstheme="minorHAnsi"/>
          <w:b/>
        </w:rPr>
        <w:t>nesprávností alebo chýb (vád),</w:t>
      </w:r>
      <w:r>
        <w:rPr>
          <w:rFonts w:cstheme="minorHAnsi"/>
        </w:rPr>
        <w:t> </w:t>
      </w:r>
    </w:p>
    <w:p w14:paraId="35BC83C9" w14:textId="7B1B8E76" w:rsidR="001E66FD" w:rsidRDefault="001E66FD" w:rsidP="001E66FD">
      <w:pPr>
        <w:numPr>
          <w:ilvl w:val="0"/>
          <w:numId w:val="23"/>
        </w:numPr>
        <w:spacing w:after="0" w:line="240" w:lineRule="auto"/>
        <w:ind w:left="709" w:hanging="283"/>
        <w:jc w:val="both"/>
        <w:rPr>
          <w:rFonts w:cstheme="minorHAnsi"/>
        </w:rPr>
      </w:pPr>
      <w:r>
        <w:rPr>
          <w:rFonts w:cstheme="minorHAnsi"/>
        </w:rPr>
        <w:t>urč</w:t>
      </w:r>
      <w:r w:rsidR="009C28FA">
        <w:rPr>
          <w:rFonts w:cstheme="minorHAnsi"/>
        </w:rPr>
        <w:t>í</w:t>
      </w:r>
      <w:r>
        <w:rPr>
          <w:rFonts w:cstheme="minorHAnsi"/>
        </w:rPr>
        <w:t xml:space="preserve"> ďalší postup do doby odstránenia </w:t>
      </w:r>
      <w:r>
        <w:rPr>
          <w:rFonts w:cstheme="minorHAnsi"/>
          <w:b/>
        </w:rPr>
        <w:t>nedostatkov, nesprávností alebo chýb (vád)</w:t>
      </w:r>
      <w:r>
        <w:rPr>
          <w:rFonts w:cstheme="minorHAnsi"/>
        </w:rPr>
        <w:t xml:space="preserve"> </w:t>
      </w:r>
      <w:r w:rsidR="00E56A00">
        <w:rPr>
          <w:rFonts w:cstheme="minorHAnsi"/>
        </w:rPr>
        <w:t>D</w:t>
      </w:r>
      <w:r>
        <w:rPr>
          <w:rFonts w:cstheme="minorHAnsi"/>
        </w:rPr>
        <w:t>okumentácie alebo inej dokumentácie</w:t>
      </w:r>
      <w:r w:rsidR="009C28FA">
        <w:rPr>
          <w:rFonts w:cstheme="minorHAnsi"/>
        </w:rPr>
        <w:t>,</w:t>
      </w:r>
    </w:p>
    <w:p w14:paraId="1C18794F" w14:textId="0A3E4697" w:rsidR="001E66FD" w:rsidRDefault="009C28FA" w:rsidP="001E66FD">
      <w:pPr>
        <w:numPr>
          <w:ilvl w:val="0"/>
          <w:numId w:val="23"/>
        </w:numPr>
        <w:spacing w:line="240" w:lineRule="auto"/>
        <w:ind w:left="709" w:hanging="283"/>
        <w:jc w:val="both"/>
        <w:rPr>
          <w:rFonts w:cstheme="minorHAnsi"/>
        </w:rPr>
      </w:pPr>
      <w:r>
        <w:rPr>
          <w:rFonts w:cstheme="minorHAnsi"/>
        </w:rPr>
        <w:t xml:space="preserve">pričom v prípade takéhoto prerušenia prác na diele objednávateľom sa lehota zhotoviteľa na odovzdanie diela podľa Zmluvy </w:t>
      </w:r>
      <w:r w:rsidR="001E66FD">
        <w:rPr>
          <w:rFonts w:cstheme="minorHAnsi"/>
        </w:rPr>
        <w:t xml:space="preserve">predĺži o čas, o ktorý sa kvôli prekážkam podľa tohto bodu objektívne </w:t>
      </w:r>
      <w:r>
        <w:rPr>
          <w:rFonts w:cstheme="minorHAnsi"/>
        </w:rPr>
        <w:t xml:space="preserve">dielo nevykonávalo (počet dní sa určí súčtom dní medzi oznámením objednávateľa o prerušení prác na diela až po deň, v ktorom oznámi objednávateľ zhotoviteľovi skončenie prerušenia). </w:t>
      </w:r>
    </w:p>
    <w:p w14:paraId="71F28385" w14:textId="77777777" w:rsidR="001E66FD" w:rsidRDefault="001E66FD" w:rsidP="001E66FD">
      <w:pPr>
        <w:pStyle w:val="Odsekzoznamu"/>
        <w:numPr>
          <w:ilvl w:val="0"/>
          <w:numId w:val="15"/>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je povinný bez zbytočného odkladu informovať objednávateľa o vzniku akejkoľvek udalosti, ktorá bráni alebo sťažuje včasnú alebo riadnu realizáciu diela alebo môže spôsobiť omeškanie zhotoviteľa s plnením termínov uvedených v harmonograme prác (príloha č. 3) alebo v článku IV. Zmluvy. </w:t>
      </w:r>
    </w:p>
    <w:p w14:paraId="77FC4614" w14:textId="77777777" w:rsidR="00315600" w:rsidRDefault="00315600" w:rsidP="00315600">
      <w:pPr>
        <w:pStyle w:val="Odsekzoznamu"/>
        <w:tabs>
          <w:tab w:val="left" w:pos="426"/>
        </w:tabs>
        <w:ind w:left="0"/>
        <w:contextualSpacing/>
        <w:jc w:val="both"/>
        <w:rPr>
          <w:rFonts w:asciiTheme="minorHAnsi" w:hAnsiTheme="minorHAnsi" w:cstheme="minorHAnsi"/>
        </w:rPr>
      </w:pPr>
    </w:p>
    <w:p w14:paraId="119B4D6D" w14:textId="44432825" w:rsidR="00B83483" w:rsidRPr="00B83483" w:rsidRDefault="00B83483" w:rsidP="00874D38">
      <w:pPr>
        <w:pStyle w:val="Odsekzoznamu"/>
        <w:numPr>
          <w:ilvl w:val="0"/>
          <w:numId w:val="15"/>
        </w:numPr>
        <w:tabs>
          <w:tab w:val="left" w:pos="284"/>
        </w:tabs>
        <w:ind w:left="0" w:firstLine="0"/>
        <w:contextualSpacing/>
        <w:jc w:val="both"/>
        <w:rPr>
          <w:rFonts w:asciiTheme="minorHAnsi" w:hAnsiTheme="minorHAnsi" w:cstheme="minorHAnsi"/>
        </w:rPr>
      </w:pPr>
      <w:r>
        <w:rPr>
          <w:rFonts w:asciiTheme="minorHAnsi" w:hAnsiTheme="minorHAnsi" w:cstheme="minorHAnsi"/>
        </w:rPr>
        <w:t>Zhotoviteľ je povinný spolupracovať pri riešení situácie, ktorá nastane podľa odsekov 2,</w:t>
      </w:r>
      <w:r w:rsidR="000833EA">
        <w:rPr>
          <w:rFonts w:asciiTheme="minorHAnsi" w:hAnsiTheme="minorHAnsi" w:cstheme="minorHAnsi"/>
        </w:rPr>
        <w:t xml:space="preserve"> </w:t>
      </w:r>
      <w:r>
        <w:rPr>
          <w:rFonts w:asciiTheme="minorHAnsi" w:hAnsiTheme="minorHAnsi" w:cstheme="minorHAnsi"/>
        </w:rPr>
        <w:t>3 tohto článku Zmluvy</w:t>
      </w:r>
      <w:r w:rsidR="0004146F">
        <w:rPr>
          <w:rFonts w:asciiTheme="minorHAnsi" w:hAnsiTheme="minorHAnsi" w:cstheme="minorHAnsi"/>
        </w:rPr>
        <w:t>,</w:t>
      </w:r>
      <w:r w:rsidR="00CB5823">
        <w:rPr>
          <w:rFonts w:asciiTheme="minorHAnsi" w:hAnsiTheme="minorHAnsi" w:cstheme="minorHAnsi"/>
        </w:rPr>
        <w:t xml:space="preserve"> a poskytovať objednávateľovi vyžiadanú súčinnosť,</w:t>
      </w:r>
      <w:r>
        <w:rPr>
          <w:rFonts w:asciiTheme="minorHAnsi" w:hAnsiTheme="minorHAnsi" w:cstheme="minorHAnsi"/>
        </w:rPr>
        <w:t xml:space="preserve"> a to v prospech pokačovania realizácie diela.</w:t>
      </w:r>
    </w:p>
    <w:p w14:paraId="7FAC6B84" w14:textId="77777777" w:rsidR="001E66FD" w:rsidRDefault="001E66FD" w:rsidP="001E66FD">
      <w:pPr>
        <w:pStyle w:val="Odsekzoznamu"/>
        <w:tabs>
          <w:tab w:val="left" w:pos="284"/>
        </w:tabs>
        <w:ind w:left="0"/>
        <w:contextualSpacing/>
        <w:jc w:val="both"/>
        <w:rPr>
          <w:rFonts w:asciiTheme="minorHAnsi" w:hAnsiTheme="minorHAnsi" w:cstheme="minorHAnsi"/>
        </w:rPr>
      </w:pPr>
    </w:p>
    <w:p w14:paraId="14A59DDE" w14:textId="656823AA" w:rsidR="001E66FD" w:rsidRPr="00847A3F" w:rsidRDefault="001E66FD" w:rsidP="001E66FD">
      <w:pPr>
        <w:pStyle w:val="Odsekzoznamu"/>
        <w:numPr>
          <w:ilvl w:val="0"/>
          <w:numId w:val="15"/>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Objednávateľ je oprávnený písomným oznámením </w:t>
      </w:r>
      <w:r w:rsidR="003C4167">
        <w:rPr>
          <w:rFonts w:asciiTheme="minorHAnsi" w:hAnsiTheme="minorHAnsi" w:cstheme="minorHAnsi"/>
        </w:rPr>
        <w:t xml:space="preserve">doručeným </w:t>
      </w:r>
      <w:r>
        <w:rPr>
          <w:rFonts w:asciiTheme="minorHAnsi" w:hAnsiTheme="minorHAnsi" w:cstheme="minorHAnsi"/>
        </w:rPr>
        <w:t>zhotoviteľovi zastaviť realizáciu diela podľa tejto Zmluvy. Doručením oznámenia o zastavení realizácie je zhotoviteľ povinný zastaviť akékoľvek práce na realizácii diela s výnimkou prác, bez vykonania ktorých hrozí vznik bezprostrednej škody na diele a s výnimkou prác, ktoré objednávateľ uvedie v oznámení o zastavení realizácie diela. Objednávateľ nezodpovedá za škody vzniknuté zhotoviteľovi v dôsledku zastavenia realizácie diela. Objednávateľ je povinný vznik dôvodu na zastavenie realizácie diela zhotoviteľovi preukázať</w:t>
      </w:r>
      <w:r>
        <w:rPr>
          <w:rFonts w:asciiTheme="minorHAnsi" w:hAnsiTheme="minorHAnsi"/>
        </w:rPr>
        <w:t xml:space="preserve">. </w:t>
      </w:r>
    </w:p>
    <w:p w14:paraId="01A8AF82" w14:textId="77777777" w:rsidR="00847A3F" w:rsidRPr="00D36D50" w:rsidRDefault="00847A3F" w:rsidP="003048C6">
      <w:pPr>
        <w:pStyle w:val="Odsekzoznamu"/>
        <w:rPr>
          <w:rFonts w:asciiTheme="minorHAnsi" w:hAnsiTheme="minorHAnsi" w:cstheme="minorHAnsi"/>
        </w:rPr>
      </w:pPr>
    </w:p>
    <w:p w14:paraId="78F8F3AA" w14:textId="659BB317" w:rsidR="00847A3F" w:rsidRDefault="00847A3F" w:rsidP="001E66FD">
      <w:pPr>
        <w:pStyle w:val="Odsekzoznamu"/>
        <w:numPr>
          <w:ilvl w:val="0"/>
          <w:numId w:val="15"/>
        </w:numPr>
        <w:tabs>
          <w:tab w:val="left" w:pos="426"/>
        </w:tabs>
        <w:ind w:left="0" w:firstLine="0"/>
        <w:contextualSpacing/>
        <w:jc w:val="both"/>
        <w:rPr>
          <w:rFonts w:asciiTheme="minorHAnsi" w:hAnsiTheme="minorHAnsi" w:cstheme="minorHAnsi"/>
        </w:rPr>
      </w:pPr>
      <w:r>
        <w:rPr>
          <w:rFonts w:asciiTheme="minorHAnsi" w:hAnsiTheme="minorHAnsi" w:cstheme="minorHAnsi"/>
        </w:rPr>
        <w:t>Zhotoviteľ nemá právo na úhradu nákladov, ktoré mu v dôsledku realizácie práv objednávateľa podľa tohto článku Zmluvy vzniknú (napr. náklady na prestoje).</w:t>
      </w:r>
    </w:p>
    <w:p w14:paraId="7B226D73" w14:textId="77777777" w:rsidR="00315600" w:rsidRDefault="00315600" w:rsidP="001E66FD">
      <w:pPr>
        <w:pStyle w:val="Odsekzoznamu"/>
        <w:ind w:left="0"/>
        <w:jc w:val="both"/>
        <w:rPr>
          <w:rFonts w:asciiTheme="minorHAnsi" w:hAnsiTheme="minorHAnsi"/>
        </w:rPr>
      </w:pPr>
    </w:p>
    <w:p w14:paraId="6D0CE8B5" w14:textId="26F94C8E" w:rsidR="001E66FD" w:rsidRDefault="001E66FD" w:rsidP="001E66FD">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Pr>
          <w:rFonts w:asciiTheme="minorHAnsi" w:hAnsiTheme="minorHAnsi" w:cstheme="minorHAnsi"/>
          <w:b/>
          <w:color w:val="auto"/>
          <w:sz w:val="22"/>
          <w:szCs w:val="22"/>
          <w:lang w:eastAsia="cs-CZ"/>
        </w:rPr>
        <w:t>Čl. IX</w:t>
      </w:r>
    </w:p>
    <w:p w14:paraId="23485022" w14:textId="110D1C52" w:rsidR="001E66FD" w:rsidRDefault="001E66FD" w:rsidP="001E66FD">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Pr>
          <w:rFonts w:asciiTheme="minorHAnsi" w:hAnsiTheme="minorHAnsi" w:cstheme="minorHAnsi"/>
          <w:b/>
          <w:color w:val="auto"/>
          <w:sz w:val="22"/>
          <w:szCs w:val="22"/>
          <w:lang w:eastAsia="cs-CZ"/>
        </w:rPr>
        <w:t xml:space="preserve">Zmena záväzkov </w:t>
      </w:r>
      <w:r w:rsidR="00CA29B5">
        <w:rPr>
          <w:rFonts w:asciiTheme="minorHAnsi" w:hAnsiTheme="minorHAnsi" w:cstheme="minorHAnsi"/>
          <w:b/>
          <w:color w:val="auto"/>
          <w:sz w:val="22"/>
          <w:szCs w:val="22"/>
          <w:lang w:eastAsia="cs-CZ"/>
        </w:rPr>
        <w:t>Z</w:t>
      </w:r>
      <w:r>
        <w:rPr>
          <w:rFonts w:asciiTheme="minorHAnsi" w:hAnsiTheme="minorHAnsi" w:cstheme="minorHAnsi"/>
          <w:b/>
          <w:color w:val="auto"/>
          <w:sz w:val="22"/>
          <w:szCs w:val="22"/>
          <w:lang w:eastAsia="cs-CZ"/>
        </w:rPr>
        <w:t>mluvných strán</w:t>
      </w:r>
    </w:p>
    <w:p w14:paraId="2836DCE1" w14:textId="7249F742" w:rsidR="001E66FD" w:rsidRDefault="001E66FD" w:rsidP="001E66FD">
      <w:pPr>
        <w:pStyle w:val="Odsekzoznamu"/>
        <w:widowControl w:val="0"/>
        <w:numPr>
          <w:ilvl w:val="0"/>
          <w:numId w:val="14"/>
        </w:numPr>
        <w:tabs>
          <w:tab w:val="left" w:pos="426"/>
          <w:tab w:val="left" w:pos="7088"/>
        </w:tabs>
        <w:ind w:left="0" w:firstLine="0"/>
        <w:jc w:val="both"/>
        <w:rPr>
          <w:rFonts w:asciiTheme="minorHAnsi" w:hAnsiTheme="minorHAnsi" w:cstheme="minorHAnsi"/>
          <w:lang w:eastAsia="cs-CZ"/>
        </w:rPr>
      </w:pPr>
      <w:r>
        <w:rPr>
          <w:rFonts w:asciiTheme="minorHAnsi" w:hAnsiTheme="minorHAnsi" w:cstheme="minorHAnsi"/>
          <w:lang w:eastAsia="cs-CZ"/>
        </w:rPr>
        <w:t>Zmluvné strany sa zaväzujú, že pristúpia na zmenu záväz</w:t>
      </w:r>
      <w:r>
        <w:rPr>
          <w:rFonts w:asciiTheme="minorHAnsi" w:hAnsiTheme="minorHAnsi" w:cstheme="minorHAnsi"/>
          <w:lang w:eastAsia="cs-CZ"/>
        </w:rPr>
        <w:softHyphen/>
        <w:t>ku/ov v prípadoch, ak sa po uzavretí Zmluvy zmenia východiskové podklady rozhodujúce pre uzatvorenie Zmluvy alebo vzniknú nové požiadavky objednávateľa alebo zhotoviteľa (najmä „</w:t>
      </w:r>
      <w:r w:rsidR="00E26817">
        <w:rPr>
          <w:rFonts w:asciiTheme="minorHAnsi" w:hAnsiTheme="minorHAnsi" w:cstheme="minorHAnsi"/>
          <w:lang w:eastAsia="cs-CZ"/>
        </w:rPr>
        <w:t>n</w:t>
      </w:r>
      <w:r>
        <w:rPr>
          <w:rFonts w:asciiTheme="minorHAnsi" w:hAnsiTheme="minorHAnsi" w:cstheme="minorHAnsi"/>
          <w:lang w:eastAsia="cs-CZ"/>
        </w:rPr>
        <w:t xml:space="preserve">aviac práce“) alebo nastanú iné skutočnosti nezávislé od vôle </w:t>
      </w:r>
      <w:r w:rsidR="00641C9F">
        <w:rPr>
          <w:rFonts w:asciiTheme="minorHAnsi" w:hAnsiTheme="minorHAnsi" w:cstheme="minorHAnsi"/>
          <w:lang w:eastAsia="cs-CZ"/>
        </w:rPr>
        <w:t>Z</w:t>
      </w:r>
      <w:r>
        <w:rPr>
          <w:rFonts w:asciiTheme="minorHAnsi" w:hAnsiTheme="minorHAnsi" w:cstheme="minorHAnsi"/>
          <w:lang w:eastAsia="cs-CZ"/>
        </w:rPr>
        <w:t xml:space="preserve">mluvných strán, ktoré si objektívne vyžadujú zmenu práv a povinností dohodnutých v tejto Zmluve za účelom naplnenia účelu Zmluvy. K takejto zmene môže dôjsť iba na základe písomného dodatku k Zmluve a iba pokiaľ jeho uzatvorenie nebude v rozpore so </w:t>
      </w:r>
      <w:r w:rsidR="003137A6">
        <w:rPr>
          <w:rFonts w:asciiTheme="minorHAnsi" w:hAnsiTheme="minorHAnsi" w:cstheme="minorHAnsi"/>
          <w:lang w:eastAsia="cs-CZ"/>
        </w:rPr>
        <w:t>ZVO</w:t>
      </w:r>
      <w:r>
        <w:rPr>
          <w:rFonts w:asciiTheme="minorHAnsi" w:hAnsiTheme="minorHAnsi" w:cstheme="minorHAnsi"/>
          <w:lang w:eastAsia="cs-CZ"/>
        </w:rPr>
        <w:t>.</w:t>
      </w:r>
    </w:p>
    <w:p w14:paraId="5BC463E0" w14:textId="77777777" w:rsidR="001E66FD" w:rsidRDefault="001E66FD" w:rsidP="001E66FD">
      <w:pPr>
        <w:pStyle w:val="Odsekzoznamu"/>
        <w:widowControl w:val="0"/>
        <w:tabs>
          <w:tab w:val="left" w:pos="426"/>
          <w:tab w:val="left" w:pos="7088"/>
        </w:tabs>
        <w:ind w:left="0"/>
        <w:jc w:val="both"/>
        <w:rPr>
          <w:rFonts w:asciiTheme="minorHAnsi" w:hAnsiTheme="minorHAnsi" w:cstheme="minorHAnsi"/>
          <w:lang w:eastAsia="cs-CZ"/>
        </w:rPr>
      </w:pPr>
    </w:p>
    <w:p w14:paraId="183874CD" w14:textId="64547E7C" w:rsidR="001E66FD" w:rsidRDefault="001E66FD" w:rsidP="001E66FD">
      <w:pPr>
        <w:pStyle w:val="Bezriadkovania"/>
        <w:numPr>
          <w:ilvl w:val="0"/>
          <w:numId w:val="14"/>
        </w:numPr>
        <w:tabs>
          <w:tab w:val="left" w:pos="426"/>
          <w:tab w:val="left" w:pos="993"/>
        </w:tabs>
        <w:spacing w:after="240"/>
        <w:ind w:left="0" w:firstLine="0"/>
        <w:jc w:val="both"/>
        <w:rPr>
          <w:rFonts w:asciiTheme="minorHAnsi" w:hAnsiTheme="minorHAnsi" w:cstheme="minorHAnsi"/>
          <w:b/>
          <w:color w:val="auto"/>
          <w:sz w:val="22"/>
          <w:szCs w:val="22"/>
          <w:lang w:eastAsia="cs-CZ"/>
        </w:rPr>
      </w:pPr>
      <w:r>
        <w:rPr>
          <w:rFonts w:asciiTheme="minorHAnsi" w:hAnsiTheme="minorHAnsi" w:cstheme="minorHAnsi"/>
          <w:sz w:val="22"/>
          <w:szCs w:val="22"/>
        </w:rPr>
        <w:t xml:space="preserve">Naviac práce predstavujú práce nad rámec dojednaný v Zmluve, pričom pre vylúčenie pochybností sa má za to, že naviac práce sú výlučne práce neobsiahnuté v </w:t>
      </w:r>
      <w:r w:rsidR="00391362">
        <w:rPr>
          <w:rFonts w:asciiTheme="minorHAnsi" w:hAnsiTheme="minorHAnsi" w:cstheme="minorHAnsi"/>
          <w:sz w:val="22"/>
          <w:szCs w:val="22"/>
        </w:rPr>
        <w:t>D</w:t>
      </w:r>
      <w:r>
        <w:rPr>
          <w:rFonts w:asciiTheme="minorHAnsi" w:hAnsiTheme="minorHAnsi" w:cstheme="minorHAnsi"/>
          <w:sz w:val="22"/>
          <w:szCs w:val="22"/>
        </w:rPr>
        <w:t xml:space="preserve">okumentácii a/alebo vo </w:t>
      </w:r>
      <w:r w:rsidR="00391362">
        <w:rPr>
          <w:rFonts w:asciiTheme="minorHAnsi" w:hAnsiTheme="minorHAnsi" w:cstheme="minorHAnsi"/>
          <w:sz w:val="22"/>
          <w:szCs w:val="22"/>
        </w:rPr>
        <w:t>v</w:t>
      </w:r>
      <w:r>
        <w:rPr>
          <w:rFonts w:asciiTheme="minorHAnsi" w:hAnsiTheme="minorHAnsi" w:cstheme="minorHAnsi"/>
          <w:sz w:val="22"/>
          <w:szCs w:val="22"/>
        </w:rPr>
        <w:t xml:space="preserve">ýkaze výmer, pričom prednosť pri identifikovaní naviac prác ma výkresová časť </w:t>
      </w:r>
      <w:r w:rsidR="00391362">
        <w:rPr>
          <w:rFonts w:asciiTheme="minorHAnsi" w:hAnsiTheme="minorHAnsi" w:cstheme="minorHAnsi"/>
          <w:sz w:val="22"/>
          <w:szCs w:val="22"/>
        </w:rPr>
        <w:t>D</w:t>
      </w:r>
      <w:r>
        <w:rPr>
          <w:rFonts w:asciiTheme="minorHAnsi" w:hAnsiTheme="minorHAnsi" w:cstheme="minorHAnsi"/>
          <w:sz w:val="22"/>
          <w:szCs w:val="22"/>
        </w:rPr>
        <w:t xml:space="preserve">okumentácie pred </w:t>
      </w:r>
      <w:r w:rsidR="00391362">
        <w:rPr>
          <w:rFonts w:asciiTheme="minorHAnsi" w:hAnsiTheme="minorHAnsi" w:cstheme="minorHAnsi"/>
          <w:sz w:val="22"/>
          <w:szCs w:val="22"/>
        </w:rPr>
        <w:t>v</w:t>
      </w:r>
      <w:r>
        <w:rPr>
          <w:rFonts w:asciiTheme="minorHAnsi" w:hAnsiTheme="minorHAnsi" w:cstheme="minorHAnsi"/>
          <w:sz w:val="22"/>
          <w:szCs w:val="22"/>
        </w:rPr>
        <w:t>ýkazom výmer.</w:t>
      </w:r>
    </w:p>
    <w:p w14:paraId="48E58994" w14:textId="2614A2E0" w:rsidR="001E66FD" w:rsidRDefault="001E66FD" w:rsidP="001E66FD">
      <w:pPr>
        <w:pStyle w:val="Odsekzoznamu"/>
        <w:numPr>
          <w:ilvl w:val="0"/>
          <w:numId w:val="14"/>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color w:val="000000"/>
        </w:rPr>
        <w:t>Naviac práce je možné vykonávať iba na základe postupov upravených všeobecne záväznými právnymi predpismi (najmä</w:t>
      </w:r>
      <w:r w:rsidR="00AA0416">
        <w:rPr>
          <w:rFonts w:asciiTheme="minorHAnsi" w:hAnsiTheme="minorHAnsi" w:cstheme="minorHAnsi"/>
          <w:color w:val="000000"/>
        </w:rPr>
        <w:t>,</w:t>
      </w:r>
      <w:r w:rsidR="000833EA">
        <w:rPr>
          <w:rFonts w:asciiTheme="minorHAnsi" w:hAnsiTheme="minorHAnsi" w:cstheme="minorHAnsi"/>
          <w:color w:val="000000"/>
        </w:rPr>
        <w:t xml:space="preserve"> </w:t>
      </w:r>
      <w:r>
        <w:rPr>
          <w:rFonts w:asciiTheme="minorHAnsi" w:hAnsiTheme="minorHAnsi" w:cstheme="minorHAnsi"/>
          <w:color w:val="000000"/>
        </w:rPr>
        <w:t>nie však výlučne</w:t>
      </w:r>
      <w:r w:rsidR="003137A6">
        <w:rPr>
          <w:rFonts w:asciiTheme="minorHAnsi" w:hAnsiTheme="minorHAnsi" w:cstheme="minorHAnsi"/>
          <w:color w:val="000000"/>
        </w:rPr>
        <w:t xml:space="preserve"> ZVO</w:t>
      </w:r>
      <w:r>
        <w:rPr>
          <w:rFonts w:asciiTheme="minorHAnsi" w:hAnsiTheme="minorHAnsi" w:cstheme="minorHAnsi"/>
          <w:color w:val="000000"/>
        </w:rPr>
        <w:t xml:space="preserve">) a súčasne tak iba na základe vopred </w:t>
      </w:r>
      <w:r w:rsidR="0028410D">
        <w:rPr>
          <w:rFonts w:asciiTheme="minorHAnsi" w:hAnsiTheme="minorHAnsi" w:cstheme="minorHAnsi"/>
          <w:color w:val="000000"/>
        </w:rPr>
        <w:t>Z</w:t>
      </w:r>
      <w:r>
        <w:rPr>
          <w:rFonts w:asciiTheme="minorHAnsi" w:hAnsiTheme="minorHAnsi" w:cstheme="minorHAnsi"/>
          <w:color w:val="000000"/>
        </w:rPr>
        <w:t xml:space="preserve">mluvnými stranami podpísaných dodatkov k tejto Zmluve. Súčasťou takéhoto dodatku, predmetom ktorého je na </w:t>
      </w:r>
      <w:r>
        <w:rPr>
          <w:rFonts w:asciiTheme="minorHAnsi" w:hAnsiTheme="minorHAnsi" w:cstheme="minorHAnsi"/>
          <w:color w:val="000000"/>
        </w:rPr>
        <w:lastRenderedPageBreak/>
        <w:t xml:space="preserve">vykonanie naviac prác, musí byť vyjadrenie zhotoviteľa o všetkých skutočnostiach, ktoré by v súvislosti s realizáciou naviac prác mohli ovplyvniť priebeh výstavby a vyvolať prípadné ďalšie naviac náklady, vrátane prípadného vyčíslenia úspor iných prác a výkonov na diele, ktoré by realizácia naviac prác mohla vyvolať alebo priamo, prípadne nepriamo ovplyvniť. Všetky naviac práce budú evidované v stavebnom denníku s vyznačením, že sa jedná o naviac práce. Všetky prípadné naviac práce budú riadne vyjadrené v aktualizácii </w:t>
      </w:r>
      <w:r w:rsidR="003F2F2C">
        <w:rPr>
          <w:rFonts w:asciiTheme="minorHAnsi" w:hAnsiTheme="minorHAnsi" w:cstheme="minorHAnsi"/>
          <w:color w:val="000000"/>
        </w:rPr>
        <w:t>v</w:t>
      </w:r>
      <w:r>
        <w:rPr>
          <w:rFonts w:asciiTheme="minorHAnsi" w:hAnsiTheme="minorHAnsi" w:cstheme="minorHAnsi"/>
          <w:color w:val="000000"/>
        </w:rPr>
        <w:t xml:space="preserve">ýkazu výmer (príloha č. 1) v neoddeliteľnej prílohe k dodatku k tejto Zmluve, ktorého predmetom bude dohoda </w:t>
      </w:r>
      <w:r w:rsidR="003F2F2C">
        <w:rPr>
          <w:rFonts w:asciiTheme="minorHAnsi" w:hAnsiTheme="minorHAnsi" w:cstheme="minorHAnsi"/>
          <w:color w:val="000000"/>
        </w:rPr>
        <w:t>Z</w:t>
      </w:r>
      <w:r>
        <w:rPr>
          <w:rFonts w:asciiTheme="minorHAnsi" w:hAnsiTheme="minorHAnsi" w:cstheme="minorHAnsi"/>
          <w:color w:val="000000"/>
        </w:rPr>
        <w:t xml:space="preserve">mluvných strán o prácach naviac. Takýto dodatok sú </w:t>
      </w:r>
      <w:r w:rsidR="003F2F2C">
        <w:rPr>
          <w:rFonts w:asciiTheme="minorHAnsi" w:hAnsiTheme="minorHAnsi" w:cstheme="minorHAnsi"/>
          <w:color w:val="000000"/>
        </w:rPr>
        <w:t>Z</w:t>
      </w:r>
      <w:r>
        <w:rPr>
          <w:rFonts w:asciiTheme="minorHAnsi" w:hAnsiTheme="minorHAnsi" w:cstheme="minorHAnsi"/>
          <w:color w:val="000000"/>
        </w:rPr>
        <w:t>mluvné strany povinné uzatvoriť vopred, t.</w:t>
      </w:r>
      <w:r w:rsidR="000833EA">
        <w:rPr>
          <w:rFonts w:asciiTheme="minorHAnsi" w:hAnsiTheme="minorHAnsi" w:cstheme="minorHAnsi"/>
          <w:color w:val="000000"/>
        </w:rPr>
        <w:t xml:space="preserve"> </w:t>
      </w:r>
      <w:r>
        <w:rPr>
          <w:rFonts w:asciiTheme="minorHAnsi" w:hAnsiTheme="minorHAnsi" w:cstheme="minorHAnsi"/>
          <w:color w:val="000000"/>
        </w:rPr>
        <w:t>j. ešte pred tým</w:t>
      </w:r>
      <w:r w:rsidR="000833EA">
        <w:rPr>
          <w:rFonts w:asciiTheme="minorHAnsi" w:hAnsiTheme="minorHAnsi" w:cstheme="minorHAnsi"/>
          <w:color w:val="000000"/>
        </w:rPr>
        <w:t>,</w:t>
      </w:r>
      <w:r>
        <w:rPr>
          <w:rFonts w:asciiTheme="minorHAnsi" w:hAnsiTheme="minorHAnsi" w:cstheme="minorHAnsi"/>
          <w:color w:val="000000"/>
        </w:rPr>
        <w:t xml:space="preserve"> ako dôjde k realizácii naviac prác na diele, v opačnom prípade nesie náklady na naviac práce zhotoviteľ.</w:t>
      </w:r>
    </w:p>
    <w:p w14:paraId="28DBD9F2" w14:textId="5B59C66A" w:rsidR="001E66FD" w:rsidRDefault="001E66FD" w:rsidP="001E66FD">
      <w:pPr>
        <w:pStyle w:val="Odsekzoznamu"/>
        <w:numPr>
          <w:ilvl w:val="0"/>
          <w:numId w:val="14"/>
        </w:numPr>
        <w:tabs>
          <w:tab w:val="left" w:pos="426"/>
        </w:tabs>
        <w:autoSpaceDE w:val="0"/>
        <w:autoSpaceDN w:val="0"/>
        <w:adjustRightInd w:val="0"/>
        <w:ind w:left="0" w:firstLine="0"/>
        <w:jc w:val="both"/>
        <w:rPr>
          <w:rFonts w:asciiTheme="minorHAnsi" w:hAnsiTheme="minorHAnsi" w:cstheme="minorHAnsi"/>
          <w:color w:val="FF0000"/>
        </w:rPr>
      </w:pPr>
      <w:r>
        <w:rPr>
          <w:rFonts w:asciiTheme="minorHAnsi" w:hAnsiTheme="minorHAnsi" w:cstheme="minorHAnsi"/>
        </w:rPr>
        <w:t>Vykonané naviac práce, pôvodne nezahrnuté v </w:t>
      </w:r>
      <w:r w:rsidR="006748CA">
        <w:rPr>
          <w:rFonts w:asciiTheme="minorHAnsi" w:hAnsiTheme="minorHAnsi" w:cstheme="minorHAnsi"/>
        </w:rPr>
        <w:t>r</w:t>
      </w:r>
      <w:r>
        <w:rPr>
          <w:rFonts w:asciiTheme="minorHAnsi" w:hAnsiTheme="minorHAnsi" w:cstheme="minorHAnsi"/>
        </w:rPr>
        <w:t>ozpočte/</w:t>
      </w:r>
      <w:r w:rsidR="006748CA">
        <w:rPr>
          <w:rFonts w:asciiTheme="minorHAnsi" w:hAnsiTheme="minorHAnsi" w:cstheme="minorHAnsi"/>
        </w:rPr>
        <w:t>o</w:t>
      </w:r>
      <w:r>
        <w:rPr>
          <w:rFonts w:asciiTheme="minorHAnsi" w:hAnsiTheme="minorHAnsi" w:cstheme="minorHAnsi"/>
        </w:rPr>
        <w:t xml:space="preserve">cenenom </w:t>
      </w:r>
      <w:r w:rsidR="006748CA">
        <w:rPr>
          <w:rFonts w:asciiTheme="minorHAnsi" w:hAnsiTheme="minorHAnsi" w:cstheme="minorHAnsi"/>
        </w:rPr>
        <w:t>v</w:t>
      </w:r>
      <w:r>
        <w:rPr>
          <w:rFonts w:asciiTheme="minorHAnsi" w:hAnsiTheme="minorHAnsi" w:cstheme="minorHAnsi"/>
        </w:rPr>
        <w:t xml:space="preserve">ýkaze výmer (príloha č. 1), musia byť fakturované osobitne po ich predchádzajúcom vecnom, cenovom a termínovom odsúhlasení </w:t>
      </w:r>
      <w:r w:rsidR="006748CA">
        <w:rPr>
          <w:rFonts w:asciiTheme="minorHAnsi" w:hAnsiTheme="minorHAnsi" w:cstheme="minorHAnsi"/>
        </w:rPr>
        <w:t>Z</w:t>
      </w:r>
      <w:r>
        <w:rPr>
          <w:rFonts w:asciiTheme="minorHAnsi" w:hAnsiTheme="minorHAnsi" w:cstheme="minorHAnsi"/>
        </w:rPr>
        <w:t xml:space="preserve">mluvnými stranami. Skutočnosť, že sa objednávateľ a zhotoviteľ nemôžu dohodnúť na cene dodatočných prác a dodávok materiálov, neoprávňuje zhotoviteľa spomaliť alebo odoprieť žiadané výkony. Zmeny a doplnky Zmluvy, resp. nové a zmenené položky, je potrebné vo faktúre uviesť samostatne a oddelene. </w:t>
      </w:r>
      <w:r w:rsidR="00C1180A">
        <w:rPr>
          <w:rFonts w:asciiTheme="minorHAnsi" w:hAnsiTheme="minorHAnsi" w:cstheme="minorHAnsi"/>
        </w:rPr>
        <w:t>V</w:t>
      </w:r>
      <w:r w:rsidR="00C1180A" w:rsidRPr="00C1180A">
        <w:rPr>
          <w:rFonts w:asciiTheme="minorHAnsi" w:hAnsiTheme="minorHAnsi" w:cstheme="minorHAnsi"/>
        </w:rPr>
        <w:t xml:space="preserve"> prípade, že sa pri zhotovovaní diela podľa tejto </w:t>
      </w:r>
      <w:r w:rsidR="00137A8F">
        <w:rPr>
          <w:rFonts w:asciiTheme="minorHAnsi" w:hAnsiTheme="minorHAnsi" w:cstheme="minorHAnsi"/>
        </w:rPr>
        <w:t>Z</w:t>
      </w:r>
      <w:r w:rsidR="00C1180A" w:rsidRPr="00C1180A">
        <w:rPr>
          <w:rFonts w:asciiTheme="minorHAnsi" w:hAnsiTheme="minorHAnsi" w:cstheme="minorHAnsi"/>
        </w:rPr>
        <w:t>mluvy vyskytne potreba realizácie naviac prác, ktoré v pôvodnom oceňovanom výkaze výmer boli zahrnuté, zhotoviteľ ocení tieto položky rovnakou jednotkovou cenou</w:t>
      </w:r>
      <w:r w:rsidR="000833EA">
        <w:rPr>
          <w:rFonts w:asciiTheme="minorHAnsi" w:hAnsiTheme="minorHAnsi" w:cstheme="minorHAnsi"/>
        </w:rPr>
        <w:t>,</w:t>
      </w:r>
      <w:r w:rsidR="00C1180A" w:rsidRPr="00C1180A">
        <w:rPr>
          <w:rFonts w:asciiTheme="minorHAnsi" w:hAnsiTheme="minorHAnsi" w:cstheme="minorHAnsi"/>
        </w:rPr>
        <w:t xml:space="preserve"> aká je uveden</w:t>
      </w:r>
      <w:r w:rsidR="00BD7ABC">
        <w:rPr>
          <w:rFonts w:asciiTheme="minorHAnsi" w:hAnsiTheme="minorHAnsi" w:cstheme="minorHAnsi"/>
        </w:rPr>
        <w:t>á</w:t>
      </w:r>
      <w:r w:rsidR="00C1180A" w:rsidRPr="00C1180A">
        <w:rPr>
          <w:rFonts w:asciiTheme="minorHAnsi" w:hAnsiTheme="minorHAnsi" w:cstheme="minorHAnsi"/>
        </w:rPr>
        <w:t xml:space="preserve"> v kalkulácii ceny, ktorá tvorí prílohu č.</w:t>
      </w:r>
      <w:r w:rsidR="000833EA">
        <w:rPr>
          <w:rFonts w:asciiTheme="minorHAnsi" w:hAnsiTheme="minorHAnsi" w:cstheme="minorHAnsi"/>
        </w:rPr>
        <w:t xml:space="preserve"> </w:t>
      </w:r>
      <w:r w:rsidR="00C1180A" w:rsidRPr="00C1180A">
        <w:rPr>
          <w:rFonts w:asciiTheme="minorHAnsi" w:hAnsiTheme="minorHAnsi" w:cstheme="minorHAnsi"/>
        </w:rPr>
        <w:t xml:space="preserve">1 k tejto </w:t>
      </w:r>
      <w:r w:rsidR="005712CA">
        <w:rPr>
          <w:rFonts w:asciiTheme="minorHAnsi" w:hAnsiTheme="minorHAnsi" w:cstheme="minorHAnsi"/>
        </w:rPr>
        <w:t>Z</w:t>
      </w:r>
      <w:r w:rsidR="00C1180A" w:rsidRPr="00C1180A">
        <w:rPr>
          <w:rFonts w:asciiTheme="minorHAnsi" w:hAnsiTheme="minorHAnsi" w:cstheme="minorHAnsi"/>
        </w:rPr>
        <w:t>mluve</w:t>
      </w:r>
      <w:r w:rsidR="00C1180A">
        <w:rPr>
          <w:rFonts w:asciiTheme="minorHAnsi" w:hAnsiTheme="minorHAnsi" w:cstheme="minorHAnsi"/>
        </w:rPr>
        <w:t xml:space="preserve">. </w:t>
      </w:r>
      <w:r>
        <w:rPr>
          <w:rFonts w:asciiTheme="minorHAnsi" w:hAnsiTheme="minorHAnsi" w:cstheme="minorHAnsi"/>
        </w:rPr>
        <w:t>Ak je predmetom prác naviac taký typ prác na diele, ktoré nie sú obsiahnuté vo výkaze výmer, zhotoviteľ takého práce ocení podľa jednotkových cien uvedených vo výkaze výmer za práce, ktoré sú svojou povahou najbližšie vykonaným prácam alebo podľa obvyklých trhových cien za rovnaký typ prác (CENKROS).</w:t>
      </w:r>
    </w:p>
    <w:p w14:paraId="1544D0F7" w14:textId="77777777" w:rsidR="001E66FD" w:rsidRDefault="001E66FD" w:rsidP="001E66FD">
      <w:pPr>
        <w:autoSpaceDE w:val="0"/>
        <w:autoSpaceDN w:val="0"/>
        <w:adjustRightInd w:val="0"/>
        <w:spacing w:after="12" w:line="240" w:lineRule="auto"/>
        <w:jc w:val="both"/>
        <w:rPr>
          <w:rFonts w:cstheme="minorHAnsi"/>
          <w:color w:val="000000"/>
        </w:rPr>
      </w:pPr>
    </w:p>
    <w:p w14:paraId="0C11421D" w14:textId="77777777" w:rsidR="001E66FD" w:rsidRDefault="001E66FD" w:rsidP="001E66FD">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Čl. X</w:t>
      </w:r>
    </w:p>
    <w:p w14:paraId="0D2216B9" w14:textId="77777777" w:rsidR="001E66FD" w:rsidRDefault="001E66FD" w:rsidP="001E66FD">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Využitie subdodávateľov</w:t>
      </w:r>
    </w:p>
    <w:p w14:paraId="04DCFF45" w14:textId="081ECD8B" w:rsidR="00526B55" w:rsidRPr="00315600" w:rsidRDefault="00526B55" w:rsidP="00526B55">
      <w:pPr>
        <w:pStyle w:val="Default"/>
        <w:numPr>
          <w:ilvl w:val="0"/>
          <w:numId w:val="8"/>
        </w:numPr>
        <w:tabs>
          <w:tab w:val="left" w:pos="426"/>
        </w:tabs>
        <w:spacing w:after="240"/>
        <w:ind w:left="0" w:firstLine="0"/>
        <w:jc w:val="both"/>
        <w:rPr>
          <w:rFonts w:asciiTheme="minorHAnsi" w:hAnsiTheme="minorHAnsi" w:cstheme="minorHAnsi"/>
          <w:sz w:val="22"/>
          <w:szCs w:val="22"/>
        </w:rPr>
      </w:pPr>
      <w:r w:rsidRPr="009D5E8D">
        <w:rPr>
          <w:rFonts w:asciiTheme="minorHAnsi" w:hAnsiTheme="minorHAnsi" w:cstheme="minorHAnsi"/>
          <w:color w:val="auto"/>
          <w:sz w:val="22"/>
          <w:szCs w:val="22"/>
        </w:rPr>
        <w:t xml:space="preserve">Zhotoviteľ nesmie </w:t>
      </w:r>
      <w:r w:rsidR="00E0428D">
        <w:rPr>
          <w:rFonts w:asciiTheme="minorHAnsi" w:hAnsiTheme="minorHAnsi" w:cstheme="minorHAnsi"/>
          <w:color w:val="auto"/>
          <w:sz w:val="22"/>
          <w:szCs w:val="22"/>
        </w:rPr>
        <w:t>d</w:t>
      </w:r>
      <w:r w:rsidRPr="009D5E8D">
        <w:rPr>
          <w:rFonts w:asciiTheme="minorHAnsi" w:hAnsiTheme="minorHAnsi" w:cstheme="minorHAnsi"/>
          <w:color w:val="auto"/>
          <w:sz w:val="22"/>
          <w:szCs w:val="22"/>
        </w:rPr>
        <w:t xml:space="preserve">ielo ako celok odovzdať na vykonanie inému subjektu. Časť </w:t>
      </w:r>
      <w:r w:rsidR="00E0428D">
        <w:rPr>
          <w:rFonts w:asciiTheme="minorHAnsi" w:hAnsiTheme="minorHAnsi" w:cstheme="minorHAnsi"/>
          <w:color w:val="auto"/>
          <w:sz w:val="22"/>
          <w:szCs w:val="22"/>
        </w:rPr>
        <w:t>d</w:t>
      </w:r>
      <w:r w:rsidRPr="009D5E8D">
        <w:rPr>
          <w:rFonts w:asciiTheme="minorHAnsi" w:hAnsiTheme="minorHAnsi" w:cstheme="minorHAnsi"/>
          <w:color w:val="auto"/>
          <w:sz w:val="22"/>
          <w:szCs w:val="22"/>
        </w:rPr>
        <w:t xml:space="preserve">iela môže zhotoviteľ odovzdať na vykonanie svojmu subdodávateľovi uvedenému v zozname subdodávateľov, </w:t>
      </w:r>
      <w:r w:rsidRPr="00315600">
        <w:rPr>
          <w:rFonts w:asciiTheme="minorHAnsi" w:hAnsiTheme="minorHAnsi" w:cstheme="minorHAnsi"/>
          <w:color w:val="auto"/>
          <w:sz w:val="22"/>
          <w:szCs w:val="22"/>
        </w:rPr>
        <w:t>ktorý tvorí prílohu č. 4 tejto Zmluvy</w:t>
      </w:r>
      <w:r w:rsidRPr="00315600">
        <w:rPr>
          <w:rFonts w:asciiTheme="minorHAnsi" w:hAnsiTheme="minorHAnsi" w:cstheme="minorHAnsi"/>
          <w:sz w:val="22"/>
          <w:szCs w:val="22"/>
        </w:rPr>
        <w:t>.</w:t>
      </w:r>
    </w:p>
    <w:p w14:paraId="2D39A839" w14:textId="1E1DB7FD" w:rsidR="00526B55" w:rsidRPr="00315600" w:rsidRDefault="00526B55" w:rsidP="00526B55">
      <w:pPr>
        <w:pStyle w:val="Default"/>
        <w:numPr>
          <w:ilvl w:val="0"/>
          <w:numId w:val="8"/>
        </w:numPr>
        <w:tabs>
          <w:tab w:val="left" w:pos="426"/>
        </w:tabs>
        <w:spacing w:after="240"/>
        <w:ind w:left="0" w:firstLine="0"/>
        <w:jc w:val="both"/>
        <w:rPr>
          <w:rFonts w:asciiTheme="minorHAnsi" w:hAnsiTheme="minorHAnsi" w:cstheme="minorHAnsi"/>
          <w:sz w:val="22"/>
          <w:szCs w:val="22"/>
        </w:rPr>
      </w:pPr>
      <w:r w:rsidRPr="00315600">
        <w:rPr>
          <w:rFonts w:asciiTheme="minorHAnsi" w:hAnsiTheme="minorHAnsi" w:cstheme="minorHAnsi"/>
          <w:sz w:val="22"/>
          <w:szCs w:val="22"/>
        </w:rPr>
        <w:t>Zhotoviteľom predložený zoznam subdodávateľov (príloha č. 4) obsahuje identifikačné údaje, predmet subdodávky a údaje o osobe oprávnenej konať za každého subdodávateľa v rozsahu meno a priezvisko, adresa pobytu, dátum narodenia. Zhotoviteľ ku každému subdodávateľovi zároveň predkladá dôkaz o oprávnení na príslušné plnenie predmetu zákazky podľa § 32 ods. 1 písm. e) ZVO  a dôkaz o zápise do registra partnerov verejného sektora, ak zákon</w:t>
      </w:r>
      <w:r w:rsidR="008F447D">
        <w:rPr>
          <w:rFonts w:asciiTheme="minorHAnsi" w:hAnsiTheme="minorHAnsi" w:cstheme="minorHAnsi"/>
          <w:sz w:val="22"/>
          <w:szCs w:val="22"/>
        </w:rPr>
        <w:t xml:space="preserve"> č. 315/2016 Z. z. o registri partnerov verejného sektora a o zmene a doplnení niektorých zákonov v znení neskorších predpisov (ďalej len ako </w:t>
      </w:r>
      <w:r w:rsidR="008F447D">
        <w:rPr>
          <w:rFonts w:asciiTheme="minorHAnsi" w:hAnsiTheme="minorHAnsi" w:cstheme="minorHAnsi"/>
          <w:b/>
          <w:bCs/>
          <w:sz w:val="22"/>
          <w:szCs w:val="22"/>
        </w:rPr>
        <w:t>„Zákon o</w:t>
      </w:r>
      <w:r w:rsidR="001B5C4B">
        <w:rPr>
          <w:rFonts w:asciiTheme="minorHAnsi" w:hAnsiTheme="minorHAnsi" w:cstheme="minorHAnsi"/>
          <w:b/>
          <w:bCs/>
          <w:sz w:val="22"/>
          <w:szCs w:val="22"/>
        </w:rPr>
        <w:t> </w:t>
      </w:r>
      <w:r w:rsidR="008F447D">
        <w:rPr>
          <w:rFonts w:asciiTheme="minorHAnsi" w:hAnsiTheme="minorHAnsi" w:cstheme="minorHAnsi"/>
          <w:b/>
          <w:bCs/>
          <w:sz w:val="22"/>
          <w:szCs w:val="22"/>
        </w:rPr>
        <w:t>RPVS</w:t>
      </w:r>
      <w:r w:rsidR="001B5C4B">
        <w:rPr>
          <w:rFonts w:asciiTheme="minorHAnsi" w:hAnsiTheme="minorHAnsi" w:cstheme="minorHAnsi"/>
          <w:sz w:val="22"/>
          <w:szCs w:val="22"/>
        </w:rPr>
        <w:t>“) alebo iný právny predpis</w:t>
      </w:r>
      <w:r w:rsidRPr="00315600">
        <w:rPr>
          <w:rFonts w:asciiTheme="minorHAnsi" w:hAnsiTheme="minorHAnsi" w:cstheme="minorHAnsi"/>
          <w:sz w:val="22"/>
          <w:szCs w:val="22"/>
        </w:rPr>
        <w:t xml:space="preserve"> pre takéhoto subdodávateľa tento zápis vyžaduje. Až do splnenia všetkých záväzkov vyplývajúcich z tejto Zmluvy je zhotoviteľ povinný oznámiť objednávateľovi akúkoľvek zmenu údajov o subdodávateľovi.</w:t>
      </w:r>
      <w:r w:rsidR="00A2368C" w:rsidRPr="00315600">
        <w:rPr>
          <w:rFonts w:asciiTheme="minorHAnsi" w:hAnsiTheme="minorHAnsi" w:cstheme="minorHAnsi"/>
          <w:sz w:val="22"/>
          <w:szCs w:val="22"/>
        </w:rPr>
        <w:t xml:space="preserve"> </w:t>
      </w:r>
    </w:p>
    <w:p w14:paraId="08B1C72F" w14:textId="57B561F5" w:rsidR="00265646" w:rsidRPr="00315600" w:rsidRDefault="00265646" w:rsidP="00526B55">
      <w:pPr>
        <w:pStyle w:val="Default"/>
        <w:numPr>
          <w:ilvl w:val="0"/>
          <w:numId w:val="8"/>
        </w:numPr>
        <w:tabs>
          <w:tab w:val="left" w:pos="426"/>
        </w:tabs>
        <w:spacing w:after="240"/>
        <w:ind w:left="0" w:firstLine="0"/>
        <w:jc w:val="both"/>
        <w:rPr>
          <w:rFonts w:asciiTheme="minorHAnsi" w:hAnsiTheme="minorHAnsi" w:cstheme="minorHAnsi"/>
          <w:sz w:val="22"/>
          <w:szCs w:val="22"/>
        </w:rPr>
      </w:pPr>
      <w:r w:rsidRPr="00315600">
        <w:rPr>
          <w:rFonts w:asciiTheme="minorHAnsi" w:hAnsiTheme="minorHAnsi" w:cstheme="minorHAnsi"/>
          <w:sz w:val="22"/>
          <w:szCs w:val="22"/>
        </w:rPr>
        <w:t>Zhotoviteľ sa zaväzuje poskytnúť objednávateľovi informáci</w:t>
      </w:r>
      <w:r w:rsidR="00874D38" w:rsidRPr="00315600">
        <w:rPr>
          <w:rFonts w:asciiTheme="minorHAnsi" w:hAnsiTheme="minorHAnsi" w:cstheme="minorHAnsi"/>
          <w:sz w:val="22"/>
          <w:szCs w:val="22"/>
        </w:rPr>
        <w:t>e</w:t>
      </w:r>
      <w:r w:rsidRPr="00315600">
        <w:rPr>
          <w:rFonts w:asciiTheme="minorHAnsi" w:hAnsiTheme="minorHAnsi" w:cstheme="minorHAnsi"/>
          <w:sz w:val="22"/>
          <w:szCs w:val="22"/>
        </w:rPr>
        <w:t xml:space="preserve"> o konečnom užívateľovi výhod</w:t>
      </w:r>
      <w:r w:rsidR="00781843">
        <w:rPr>
          <w:rFonts w:asciiTheme="minorHAnsi" w:hAnsiTheme="minorHAnsi" w:cstheme="minorHAnsi"/>
          <w:sz w:val="22"/>
          <w:szCs w:val="22"/>
        </w:rPr>
        <w:t>,</w:t>
      </w:r>
      <w:r w:rsidR="00874D38" w:rsidRPr="00315600">
        <w:rPr>
          <w:rFonts w:asciiTheme="minorHAnsi" w:hAnsiTheme="minorHAnsi" w:cstheme="minorHAnsi"/>
          <w:sz w:val="22"/>
          <w:szCs w:val="22"/>
        </w:rPr>
        <w:t xml:space="preserve"> a to aj za subdodávateľov</w:t>
      </w:r>
      <w:r w:rsidRPr="00315600">
        <w:rPr>
          <w:rFonts w:asciiTheme="minorHAnsi" w:hAnsiTheme="minorHAnsi" w:cstheme="minorHAnsi"/>
          <w:sz w:val="22"/>
          <w:szCs w:val="22"/>
        </w:rPr>
        <w:t>.</w:t>
      </w:r>
    </w:p>
    <w:p w14:paraId="17F7685A" w14:textId="5103558E" w:rsidR="00526B55" w:rsidRDefault="00526B55" w:rsidP="00526B55">
      <w:pPr>
        <w:pStyle w:val="Default"/>
        <w:numPr>
          <w:ilvl w:val="0"/>
          <w:numId w:val="8"/>
        </w:numPr>
        <w:tabs>
          <w:tab w:val="left" w:pos="426"/>
        </w:tabs>
        <w:spacing w:after="240"/>
        <w:ind w:left="0" w:firstLine="0"/>
        <w:jc w:val="both"/>
        <w:rPr>
          <w:rFonts w:asciiTheme="minorHAnsi" w:hAnsiTheme="minorHAnsi" w:cstheme="minorHAnsi"/>
          <w:sz w:val="22"/>
          <w:szCs w:val="22"/>
        </w:rPr>
      </w:pPr>
      <w:r w:rsidRPr="00315600">
        <w:rPr>
          <w:rFonts w:asciiTheme="minorHAnsi" w:hAnsiTheme="minorHAnsi" w:cstheme="minorHAnsi"/>
          <w:sz w:val="22"/>
          <w:szCs w:val="22"/>
        </w:rPr>
        <w:t xml:space="preserve">Zhotoviteľ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w:t>
      </w:r>
      <w:r w:rsidR="00833CBA">
        <w:rPr>
          <w:rFonts w:asciiTheme="minorHAnsi" w:hAnsiTheme="minorHAnsi" w:cstheme="minorHAnsi"/>
          <w:sz w:val="22"/>
          <w:szCs w:val="22"/>
        </w:rPr>
        <w:t>Z</w:t>
      </w:r>
      <w:r w:rsidRPr="00315600">
        <w:rPr>
          <w:rFonts w:asciiTheme="minorHAnsi" w:hAnsiTheme="minorHAnsi" w:cstheme="minorHAnsi"/>
          <w:sz w:val="22"/>
          <w:szCs w:val="22"/>
        </w:rPr>
        <w:t>ákon</w:t>
      </w:r>
      <w:r w:rsidR="00833CBA">
        <w:rPr>
          <w:rFonts w:asciiTheme="minorHAnsi" w:hAnsiTheme="minorHAnsi" w:cstheme="minorHAnsi"/>
          <w:sz w:val="22"/>
          <w:szCs w:val="22"/>
        </w:rPr>
        <w:t xml:space="preserve"> o</w:t>
      </w:r>
      <w:r w:rsidR="00494DBD">
        <w:rPr>
          <w:rFonts w:asciiTheme="minorHAnsi" w:hAnsiTheme="minorHAnsi" w:cstheme="minorHAnsi"/>
          <w:sz w:val="22"/>
          <w:szCs w:val="22"/>
        </w:rPr>
        <w:t> </w:t>
      </w:r>
      <w:r w:rsidR="00833CBA">
        <w:rPr>
          <w:rFonts w:asciiTheme="minorHAnsi" w:hAnsiTheme="minorHAnsi" w:cstheme="minorHAnsi"/>
          <w:sz w:val="22"/>
          <w:szCs w:val="22"/>
        </w:rPr>
        <w:t>RPVS</w:t>
      </w:r>
      <w:r w:rsidR="00494DBD">
        <w:rPr>
          <w:rFonts w:asciiTheme="minorHAnsi" w:hAnsiTheme="minorHAnsi" w:cstheme="minorHAnsi"/>
          <w:sz w:val="22"/>
          <w:szCs w:val="22"/>
        </w:rPr>
        <w:t xml:space="preserve"> alebo iný právny predpis</w:t>
      </w:r>
      <w:r w:rsidRPr="00315600">
        <w:rPr>
          <w:rFonts w:asciiTheme="minorHAnsi" w:hAnsiTheme="minorHAnsi" w:cstheme="minorHAnsi"/>
          <w:sz w:val="22"/>
          <w:szCs w:val="22"/>
        </w:rPr>
        <w:t xml:space="preserve"> pre takéhoto subdodávateľa</w:t>
      </w:r>
      <w:r w:rsidRPr="005B6FB6">
        <w:rPr>
          <w:rFonts w:asciiTheme="minorHAnsi" w:hAnsiTheme="minorHAnsi" w:cstheme="minorHAnsi"/>
          <w:sz w:val="22"/>
          <w:szCs w:val="22"/>
        </w:rPr>
        <w:t xml:space="preserve"> tento zápis vyžaduje. Najneskôr 7 dní pred prijatím subdodávky od nového subdodávateľa, alebo od uzavretia zmluvného vzťahu s novým subdodávateľom (podľa toho ktorá udalosť nastane skôr), je zhotoviteľ povinný oznámiť objednávateľovi (identifikačné) údaje o novom subdodávateľovi a o osobe oprávnenej konať za nového subdodávateľa v rozsahu meno a priezvisko, adresa pobytu, dátum narodenia a zároveň predložiť zhotoviteľovi doklad preukazujúci, že nový subdodávateľ spĺňa podmienku účasti osobného postavenia podľa § 32 ods. 1 písm. e) ZVO pre daný predmet subdodávky. Až do splnenia všetkých záväzkov </w:t>
      </w:r>
      <w:r w:rsidRPr="005B6FB6">
        <w:rPr>
          <w:rFonts w:asciiTheme="minorHAnsi" w:hAnsiTheme="minorHAnsi" w:cstheme="minorHAnsi"/>
          <w:sz w:val="22"/>
          <w:szCs w:val="22"/>
        </w:rPr>
        <w:lastRenderedPageBreak/>
        <w:t>vyplývajúcich z tejto Zmluvy je zhotoviteľ povinný oznámiť objednávateľovi akúkoľvek zmenu údajov o novom subdodávateľovi</w:t>
      </w:r>
      <w:r>
        <w:rPr>
          <w:rFonts w:asciiTheme="minorHAnsi" w:hAnsiTheme="minorHAnsi" w:cstheme="minorHAnsi"/>
          <w:sz w:val="22"/>
          <w:szCs w:val="22"/>
        </w:rPr>
        <w:t>.</w:t>
      </w:r>
    </w:p>
    <w:p w14:paraId="0AAFB5E8" w14:textId="443C3D8D" w:rsidR="00D303D7" w:rsidRDefault="00D303D7" w:rsidP="00526B55">
      <w:pPr>
        <w:pStyle w:val="Default"/>
        <w:numPr>
          <w:ilvl w:val="0"/>
          <w:numId w:val="8"/>
        </w:numPr>
        <w:tabs>
          <w:tab w:val="left" w:pos="426"/>
        </w:tabs>
        <w:spacing w:after="240"/>
        <w:ind w:left="0" w:firstLine="0"/>
        <w:jc w:val="both"/>
        <w:rPr>
          <w:rFonts w:asciiTheme="minorHAnsi" w:hAnsiTheme="minorHAnsi" w:cstheme="minorHAnsi"/>
          <w:sz w:val="22"/>
          <w:szCs w:val="22"/>
        </w:rPr>
      </w:pPr>
      <w:r>
        <w:rPr>
          <w:rFonts w:asciiTheme="minorHAnsi" w:hAnsiTheme="minorHAnsi" w:cstheme="minorHAnsi"/>
          <w:sz w:val="22"/>
          <w:szCs w:val="22"/>
        </w:rPr>
        <w:t>Objednávateľ je oprávnený akéhokoľvek subdodávateľa odmietnuť z dôvodu akejkoľvek pochybnosti o schopnosti riadneho plnenia Zmluvy; odmietnutie sa zhotoviteľ zaväzuje bez výhrad rešpektovať.</w:t>
      </w:r>
    </w:p>
    <w:p w14:paraId="096B0FC7" w14:textId="65734619" w:rsidR="00526B55" w:rsidRDefault="00526B55" w:rsidP="00526B55">
      <w:pPr>
        <w:pStyle w:val="Default"/>
        <w:numPr>
          <w:ilvl w:val="0"/>
          <w:numId w:val="8"/>
        </w:numPr>
        <w:tabs>
          <w:tab w:val="left" w:pos="426"/>
        </w:tabs>
        <w:spacing w:after="240"/>
        <w:ind w:left="0" w:firstLine="0"/>
        <w:jc w:val="both"/>
        <w:rPr>
          <w:rFonts w:asciiTheme="minorHAnsi" w:hAnsiTheme="minorHAnsi" w:cstheme="minorHAnsi"/>
          <w:sz w:val="22"/>
          <w:szCs w:val="22"/>
        </w:rPr>
      </w:pPr>
      <w:r w:rsidRPr="00734C4B">
        <w:rPr>
          <w:rFonts w:asciiTheme="minorHAnsi" w:hAnsiTheme="minorHAnsi" w:cstheme="minorHAnsi"/>
          <w:sz w:val="22"/>
          <w:szCs w:val="22"/>
        </w:rPr>
        <w:t xml:space="preserve">Povinnosti uvedené v ods. </w:t>
      </w:r>
      <w:r>
        <w:rPr>
          <w:rFonts w:asciiTheme="minorHAnsi" w:hAnsiTheme="minorHAnsi" w:cstheme="minorHAnsi"/>
          <w:sz w:val="22"/>
          <w:szCs w:val="22"/>
        </w:rPr>
        <w:t>2</w:t>
      </w:r>
      <w:r w:rsidRPr="00734C4B">
        <w:rPr>
          <w:rFonts w:asciiTheme="minorHAnsi" w:hAnsiTheme="minorHAnsi" w:cstheme="minorHAnsi"/>
          <w:sz w:val="22"/>
          <w:szCs w:val="22"/>
        </w:rPr>
        <w:t xml:space="preserve"> a </w:t>
      </w:r>
      <w:r w:rsidR="00AA0416">
        <w:rPr>
          <w:rFonts w:asciiTheme="minorHAnsi" w:hAnsiTheme="minorHAnsi" w:cstheme="minorHAnsi"/>
          <w:sz w:val="22"/>
          <w:szCs w:val="22"/>
        </w:rPr>
        <w:t>4</w:t>
      </w:r>
      <w:r w:rsidRPr="00734C4B">
        <w:rPr>
          <w:rFonts w:asciiTheme="minorHAnsi" w:hAnsiTheme="minorHAnsi" w:cstheme="minorHAnsi"/>
          <w:sz w:val="22"/>
          <w:szCs w:val="22"/>
        </w:rPr>
        <w:t xml:space="preserve"> tohto článku Zmluvy nie je zhotoviteľ povinný plniť v prípade subdodávateľov, ktorí mu dodávajú tovary.</w:t>
      </w:r>
    </w:p>
    <w:p w14:paraId="6B48F8EB" w14:textId="77777777" w:rsidR="00526B55" w:rsidRPr="00DB5016" w:rsidRDefault="00526B55" w:rsidP="00526B55">
      <w:pPr>
        <w:pStyle w:val="Default"/>
        <w:numPr>
          <w:ilvl w:val="0"/>
          <w:numId w:val="8"/>
        </w:numPr>
        <w:tabs>
          <w:tab w:val="left" w:pos="426"/>
        </w:tabs>
        <w:ind w:left="0" w:firstLine="0"/>
        <w:jc w:val="both"/>
        <w:rPr>
          <w:rFonts w:asciiTheme="minorHAnsi" w:hAnsiTheme="minorHAnsi" w:cstheme="minorHAnsi"/>
          <w:sz w:val="22"/>
          <w:szCs w:val="22"/>
        </w:rPr>
      </w:pPr>
      <w:r>
        <w:rPr>
          <w:rFonts w:asciiTheme="minorHAnsi" w:hAnsiTheme="minorHAnsi" w:cstheme="minorHAnsi"/>
          <w:sz w:val="22"/>
          <w:szCs w:val="22"/>
        </w:rPr>
        <w:t>Zhotoviteľ berie na vedomie, že pri realizácii diela prostredníctvom subdodávateľov zodpovedá zhotoviteľ tak, ako keby dielo, resp. jeho časť realizoval sám.</w:t>
      </w:r>
    </w:p>
    <w:p w14:paraId="2FEF256F" w14:textId="77777777" w:rsidR="00315600" w:rsidRDefault="00315600" w:rsidP="001E66FD">
      <w:pPr>
        <w:pStyle w:val="Default"/>
        <w:jc w:val="center"/>
        <w:rPr>
          <w:rFonts w:asciiTheme="minorHAnsi" w:hAnsiTheme="minorHAnsi" w:cstheme="minorHAnsi"/>
          <w:b/>
          <w:bCs/>
          <w:color w:val="auto"/>
          <w:sz w:val="22"/>
          <w:szCs w:val="22"/>
        </w:rPr>
      </w:pPr>
    </w:p>
    <w:p w14:paraId="6C6401EA"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XI</w:t>
      </w:r>
    </w:p>
    <w:p w14:paraId="53AA70FB"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Odovzdanie a prevzatie diela</w:t>
      </w:r>
    </w:p>
    <w:p w14:paraId="4CBD3A81" w14:textId="0F59C52B" w:rsidR="001E66FD" w:rsidRPr="00453328" w:rsidRDefault="001E66FD" w:rsidP="001E66FD">
      <w:pPr>
        <w:pStyle w:val="Odsekzoznamu"/>
        <w:numPr>
          <w:ilvl w:val="0"/>
          <w:numId w:val="9"/>
        </w:numPr>
        <w:tabs>
          <w:tab w:val="left" w:pos="426"/>
        </w:tabs>
        <w:autoSpaceDE w:val="0"/>
        <w:autoSpaceDN w:val="0"/>
        <w:adjustRightInd w:val="0"/>
        <w:spacing w:after="240"/>
        <w:ind w:left="0" w:firstLine="0"/>
        <w:jc w:val="both"/>
        <w:rPr>
          <w:rStyle w:val="CharStyle10"/>
          <w:rFonts w:asciiTheme="minorHAnsi" w:hAnsiTheme="minorHAnsi" w:cstheme="minorHAnsi"/>
          <w:sz w:val="22"/>
          <w:szCs w:val="22"/>
        </w:rPr>
      </w:pPr>
      <w:r w:rsidRPr="00453328">
        <w:rPr>
          <w:rStyle w:val="CharStyle10"/>
          <w:rFonts w:asciiTheme="minorHAnsi" w:hAnsiTheme="minorHAnsi" w:cstheme="minorHAnsi"/>
          <w:sz w:val="22"/>
          <w:szCs w:val="22"/>
        </w:rPr>
        <w:t xml:space="preserve">Zhotoviteľ sa zaväzuje, že riadne zhotovené (vykonané) dielo podľa tejto Zmluvy odovzdá objednávateľovi najneskôr v lehote podľa článku IV ods. 1 bod 1.3. Zmluvy.  </w:t>
      </w:r>
    </w:p>
    <w:p w14:paraId="127A413B" w14:textId="77777777" w:rsidR="001E66FD" w:rsidRPr="00453328" w:rsidRDefault="001E66FD" w:rsidP="001E66FD">
      <w:pPr>
        <w:pStyle w:val="Odsekzoznamu"/>
        <w:numPr>
          <w:ilvl w:val="0"/>
          <w:numId w:val="9"/>
        </w:numPr>
        <w:tabs>
          <w:tab w:val="left" w:pos="426"/>
        </w:tabs>
        <w:autoSpaceDE w:val="0"/>
        <w:autoSpaceDN w:val="0"/>
        <w:adjustRightInd w:val="0"/>
        <w:spacing w:after="240"/>
        <w:ind w:left="0" w:firstLine="0"/>
        <w:jc w:val="both"/>
        <w:rPr>
          <w:rStyle w:val="CharStyle10"/>
          <w:rFonts w:asciiTheme="minorHAnsi" w:hAnsiTheme="minorHAnsi" w:cstheme="minorHAnsi"/>
          <w:sz w:val="22"/>
          <w:szCs w:val="22"/>
        </w:rPr>
      </w:pPr>
      <w:r w:rsidRPr="00453328">
        <w:rPr>
          <w:rStyle w:val="CharStyle10"/>
          <w:rFonts w:asciiTheme="minorHAnsi" w:hAnsiTheme="minorHAnsi" w:cstheme="minorHAnsi"/>
          <w:sz w:val="22"/>
          <w:szCs w:val="22"/>
        </w:rPr>
        <w:t xml:space="preserve">Zmluvné strany sa dohodli, že riadne zhotovené jednotlivé časti diela môže zhotoviteľ odovzdať a objednávateľ prevziať aj pred dohodnutým termínom plnenia podľa článku IV. ods. 1 bod 1.3. Zmluvy, ak to povaha časti diela pripúšťa. </w:t>
      </w:r>
    </w:p>
    <w:p w14:paraId="77252A27" w14:textId="50CD3AE4" w:rsidR="001E66FD" w:rsidRPr="00453328" w:rsidRDefault="001E66FD" w:rsidP="001E66FD">
      <w:pPr>
        <w:pStyle w:val="Odsekzoznamu"/>
        <w:numPr>
          <w:ilvl w:val="0"/>
          <w:numId w:val="9"/>
        </w:numPr>
        <w:tabs>
          <w:tab w:val="left" w:pos="426"/>
        </w:tabs>
        <w:autoSpaceDE w:val="0"/>
        <w:autoSpaceDN w:val="0"/>
        <w:adjustRightInd w:val="0"/>
        <w:spacing w:after="240"/>
        <w:ind w:left="0" w:firstLine="0"/>
        <w:jc w:val="both"/>
        <w:rPr>
          <w:rStyle w:val="CharStyle10"/>
          <w:rFonts w:asciiTheme="minorHAnsi" w:hAnsiTheme="minorHAnsi" w:cstheme="minorHAnsi"/>
          <w:sz w:val="22"/>
          <w:szCs w:val="22"/>
        </w:rPr>
      </w:pPr>
      <w:r w:rsidRPr="00453328">
        <w:rPr>
          <w:rStyle w:val="CharStyle10"/>
          <w:rFonts w:asciiTheme="minorHAnsi" w:hAnsiTheme="minorHAnsi" w:cstheme="minorHAnsi"/>
          <w:sz w:val="22"/>
          <w:szCs w:val="22"/>
        </w:rPr>
        <w:t>V prípade postupu podľa ods</w:t>
      </w:r>
      <w:r w:rsidR="00717CB0">
        <w:rPr>
          <w:rStyle w:val="CharStyle10"/>
          <w:rFonts w:asciiTheme="minorHAnsi" w:hAnsiTheme="minorHAnsi" w:cstheme="minorHAnsi"/>
          <w:sz w:val="22"/>
          <w:szCs w:val="22"/>
        </w:rPr>
        <w:t>.</w:t>
      </w:r>
      <w:r w:rsidRPr="00453328">
        <w:rPr>
          <w:rStyle w:val="CharStyle10"/>
          <w:rFonts w:asciiTheme="minorHAnsi" w:hAnsiTheme="minorHAnsi" w:cstheme="minorHAnsi"/>
          <w:sz w:val="22"/>
          <w:szCs w:val="22"/>
        </w:rPr>
        <w:t xml:space="preserve"> 2 tohto článku Zmluvy sa musí vyhotoviť </w:t>
      </w:r>
      <w:r w:rsidR="00606D8F">
        <w:rPr>
          <w:rStyle w:val="CharStyle10"/>
          <w:rFonts w:asciiTheme="minorHAnsi" w:hAnsiTheme="minorHAnsi" w:cstheme="minorHAnsi"/>
          <w:sz w:val="22"/>
          <w:szCs w:val="22"/>
        </w:rPr>
        <w:t xml:space="preserve">preberací </w:t>
      </w:r>
      <w:r w:rsidRPr="00453328">
        <w:rPr>
          <w:rStyle w:val="CharStyle10"/>
          <w:rFonts w:asciiTheme="minorHAnsi" w:hAnsiTheme="minorHAnsi" w:cstheme="minorHAnsi"/>
          <w:sz w:val="22"/>
          <w:szCs w:val="22"/>
        </w:rPr>
        <w:t xml:space="preserve">protokol pre </w:t>
      </w:r>
      <w:r w:rsidR="00E33C32">
        <w:rPr>
          <w:rStyle w:val="CharStyle10"/>
          <w:rFonts w:asciiTheme="minorHAnsi" w:hAnsiTheme="minorHAnsi" w:cstheme="minorHAnsi"/>
          <w:sz w:val="22"/>
          <w:szCs w:val="22"/>
        </w:rPr>
        <w:t>každú zhotovenú časť diela</w:t>
      </w:r>
      <w:r w:rsidRPr="00453328">
        <w:rPr>
          <w:rStyle w:val="CharStyle10"/>
          <w:rFonts w:asciiTheme="minorHAnsi" w:hAnsiTheme="minorHAnsi" w:cstheme="minorHAnsi"/>
          <w:sz w:val="22"/>
          <w:szCs w:val="22"/>
        </w:rPr>
        <w:t xml:space="preserve"> zvlášť. Ostatné ustanovenia tohto článku Zmluvy sa vzťahujú aj na postup podľa ods</w:t>
      </w:r>
      <w:r w:rsidR="00717CB0">
        <w:rPr>
          <w:rStyle w:val="CharStyle10"/>
          <w:rFonts w:asciiTheme="minorHAnsi" w:hAnsiTheme="minorHAnsi" w:cstheme="minorHAnsi"/>
          <w:sz w:val="22"/>
          <w:szCs w:val="22"/>
        </w:rPr>
        <w:t>.</w:t>
      </w:r>
      <w:r w:rsidRPr="00453328">
        <w:rPr>
          <w:rStyle w:val="CharStyle10"/>
          <w:rFonts w:asciiTheme="minorHAnsi" w:hAnsiTheme="minorHAnsi" w:cstheme="minorHAnsi"/>
          <w:sz w:val="22"/>
          <w:szCs w:val="22"/>
        </w:rPr>
        <w:t xml:space="preserve"> 2 tohto článku Zmluvy s tým, že dielom sa rozumie aj jeho dokončená časť.</w:t>
      </w:r>
    </w:p>
    <w:p w14:paraId="67CF236F" w14:textId="3D6834E8" w:rsidR="001E66FD" w:rsidRDefault="001E66FD" w:rsidP="001E66FD">
      <w:pPr>
        <w:pStyle w:val="Odsekzoznamu"/>
        <w:numPr>
          <w:ilvl w:val="0"/>
          <w:numId w:val="9"/>
        </w:numPr>
        <w:tabs>
          <w:tab w:val="left" w:pos="426"/>
        </w:tabs>
        <w:autoSpaceDE w:val="0"/>
        <w:autoSpaceDN w:val="0"/>
        <w:adjustRightInd w:val="0"/>
        <w:spacing w:after="240"/>
        <w:ind w:left="0" w:firstLine="0"/>
        <w:jc w:val="both"/>
      </w:pPr>
      <w:r>
        <w:rPr>
          <w:rFonts w:asciiTheme="minorHAnsi" w:hAnsiTheme="minorHAnsi" w:cstheme="minorHAnsi"/>
        </w:rPr>
        <w:t xml:space="preserve">Zhotoviteľ je povinný objednávateľovi písomne oznámiť najmenej  5 dní vopred pripravenosť diela na jeho odovzdanie a prevzatie. Na základe tohto oznámenia si </w:t>
      </w:r>
      <w:r w:rsidR="002D0A53">
        <w:rPr>
          <w:rFonts w:asciiTheme="minorHAnsi" w:hAnsiTheme="minorHAnsi" w:cstheme="minorHAnsi"/>
        </w:rPr>
        <w:t>Z</w:t>
      </w:r>
      <w:r>
        <w:rPr>
          <w:rFonts w:asciiTheme="minorHAnsi" w:hAnsiTheme="minorHAnsi" w:cstheme="minorHAnsi"/>
        </w:rPr>
        <w:t xml:space="preserve">mluvné strany dohodnú časový postup preberacieho konania. </w:t>
      </w:r>
    </w:p>
    <w:p w14:paraId="108F508A" w14:textId="77777777" w:rsidR="001E66FD" w:rsidRPr="00315600" w:rsidRDefault="001E66FD" w:rsidP="001E66FD">
      <w:pPr>
        <w:pStyle w:val="Odsekzoznamu"/>
        <w:numPr>
          <w:ilvl w:val="0"/>
          <w:numId w:val="9"/>
        </w:numPr>
        <w:tabs>
          <w:tab w:val="left" w:pos="426"/>
        </w:tabs>
        <w:autoSpaceDE w:val="0"/>
        <w:autoSpaceDN w:val="0"/>
        <w:adjustRightInd w:val="0"/>
        <w:ind w:left="0" w:firstLine="0"/>
        <w:jc w:val="both"/>
        <w:rPr>
          <w:rFonts w:asciiTheme="minorHAnsi" w:hAnsiTheme="minorHAnsi" w:cstheme="minorHAnsi"/>
          <w:shd w:val="clear" w:color="auto" w:fill="FFFFFF"/>
        </w:rPr>
      </w:pPr>
      <w:r>
        <w:rPr>
          <w:rFonts w:asciiTheme="minorHAnsi" w:hAnsiTheme="minorHAnsi" w:cstheme="minorHAnsi"/>
        </w:rPr>
        <w:t xml:space="preserve">Zhotoviteľ je povinný najneskôr ku dňu začatia preberacieho konania predložiť objednávateľovi všetky doklady, ktoré mal objednávateľovi priebežne odovzdávať, ak ich neodovzdal už skôr, a to najmä: </w:t>
      </w:r>
    </w:p>
    <w:p w14:paraId="6FE83B72" w14:textId="522E94FF" w:rsidR="00315600" w:rsidRPr="00315600" w:rsidRDefault="00315600" w:rsidP="00315600">
      <w:pPr>
        <w:pStyle w:val="Odsekzoznamu"/>
        <w:numPr>
          <w:ilvl w:val="1"/>
          <w:numId w:val="9"/>
        </w:numPr>
        <w:tabs>
          <w:tab w:val="left" w:pos="426"/>
        </w:tabs>
        <w:autoSpaceDE w:val="0"/>
        <w:autoSpaceDN w:val="0"/>
        <w:adjustRightInd w:val="0"/>
        <w:jc w:val="both"/>
        <w:rPr>
          <w:rFonts w:asciiTheme="minorHAnsi" w:hAnsiTheme="minorHAnsi" w:cstheme="minorHAnsi"/>
          <w:shd w:val="clear" w:color="auto" w:fill="FFFFFF"/>
        </w:rPr>
      </w:pPr>
      <w:r w:rsidRPr="00315600">
        <w:rPr>
          <w:rFonts w:asciiTheme="minorHAnsi" w:hAnsiTheme="minorHAnsi" w:cstheme="minorHAnsi"/>
          <w:shd w:val="clear" w:color="auto" w:fill="FFFFFF"/>
        </w:rPr>
        <w:t>dve kópie stavebných denníkov</w:t>
      </w:r>
      <w:r w:rsidR="00AA503E">
        <w:rPr>
          <w:rFonts w:asciiTheme="minorHAnsi" w:hAnsiTheme="minorHAnsi" w:cstheme="minorHAnsi"/>
          <w:shd w:val="clear" w:color="auto" w:fill="FFFFFF"/>
        </w:rPr>
        <w:t>, v prípade odovzdania denníka v listinnej forme</w:t>
      </w:r>
      <w:r w:rsidRPr="00315600">
        <w:rPr>
          <w:rFonts w:asciiTheme="minorHAnsi" w:hAnsiTheme="minorHAnsi" w:cstheme="minorHAnsi"/>
          <w:shd w:val="clear" w:color="auto" w:fill="FFFFFF"/>
        </w:rPr>
        <w:t>,</w:t>
      </w:r>
    </w:p>
    <w:p w14:paraId="3B3D696B" w14:textId="77777777" w:rsidR="00315600" w:rsidRPr="00315600" w:rsidRDefault="00315600" w:rsidP="00315600">
      <w:pPr>
        <w:pStyle w:val="Odsekzoznamu"/>
        <w:numPr>
          <w:ilvl w:val="1"/>
          <w:numId w:val="9"/>
        </w:numPr>
        <w:tabs>
          <w:tab w:val="left" w:pos="426"/>
        </w:tabs>
        <w:autoSpaceDE w:val="0"/>
        <w:autoSpaceDN w:val="0"/>
        <w:adjustRightInd w:val="0"/>
        <w:jc w:val="both"/>
        <w:rPr>
          <w:rFonts w:asciiTheme="minorHAnsi" w:hAnsiTheme="minorHAnsi" w:cstheme="minorHAnsi"/>
          <w:shd w:val="clear" w:color="auto" w:fill="FFFFFF"/>
        </w:rPr>
      </w:pPr>
      <w:r w:rsidRPr="00315600">
        <w:rPr>
          <w:rFonts w:asciiTheme="minorHAnsi" w:hAnsiTheme="minorHAnsi" w:cstheme="minorHAnsi"/>
          <w:shd w:val="clear" w:color="auto" w:fill="FFFFFF"/>
        </w:rPr>
        <w:t xml:space="preserve">dve vyhotovenia projektovej dokumentácie so zakreslením všetkých zmien podľa skutočného stavu, zoznam zariadení (vybavenia) spolu s certifikátmi o kvalite platnými v SR a návodmi na použitie, </w:t>
      </w:r>
    </w:p>
    <w:p w14:paraId="3E020204" w14:textId="77777777" w:rsidR="00315600" w:rsidRPr="00315600" w:rsidRDefault="00315600" w:rsidP="00315600">
      <w:pPr>
        <w:pStyle w:val="Odsekzoznamu"/>
        <w:numPr>
          <w:ilvl w:val="1"/>
          <w:numId w:val="9"/>
        </w:numPr>
        <w:tabs>
          <w:tab w:val="left" w:pos="426"/>
        </w:tabs>
        <w:autoSpaceDE w:val="0"/>
        <w:autoSpaceDN w:val="0"/>
        <w:adjustRightInd w:val="0"/>
        <w:jc w:val="both"/>
        <w:rPr>
          <w:rFonts w:asciiTheme="minorHAnsi" w:hAnsiTheme="minorHAnsi" w:cstheme="minorHAnsi"/>
          <w:shd w:val="clear" w:color="auto" w:fill="FFFFFF"/>
        </w:rPr>
      </w:pPr>
      <w:r w:rsidRPr="00315600">
        <w:rPr>
          <w:rFonts w:asciiTheme="minorHAnsi" w:hAnsiTheme="minorHAnsi" w:cstheme="minorHAnsi"/>
          <w:shd w:val="clear" w:color="auto" w:fill="FFFFFF"/>
        </w:rPr>
        <w:t xml:space="preserve">doklady a atesty od zabudovaných materiálov a technologických zariadení, </w:t>
      </w:r>
    </w:p>
    <w:p w14:paraId="6E142C9E" w14:textId="77777777" w:rsidR="00315600" w:rsidRPr="00315600" w:rsidRDefault="00315600" w:rsidP="00315600">
      <w:pPr>
        <w:pStyle w:val="Odsekzoznamu"/>
        <w:numPr>
          <w:ilvl w:val="1"/>
          <w:numId w:val="9"/>
        </w:numPr>
        <w:tabs>
          <w:tab w:val="left" w:pos="426"/>
        </w:tabs>
        <w:autoSpaceDE w:val="0"/>
        <w:autoSpaceDN w:val="0"/>
        <w:adjustRightInd w:val="0"/>
        <w:jc w:val="both"/>
        <w:rPr>
          <w:rFonts w:asciiTheme="minorHAnsi" w:hAnsiTheme="minorHAnsi" w:cstheme="minorHAnsi"/>
          <w:shd w:val="clear" w:color="auto" w:fill="FFFFFF"/>
        </w:rPr>
      </w:pPr>
      <w:r w:rsidRPr="00315600">
        <w:rPr>
          <w:rFonts w:asciiTheme="minorHAnsi" w:hAnsiTheme="minorHAnsi" w:cstheme="minorHAnsi"/>
          <w:shd w:val="clear" w:color="auto" w:fill="FFFFFF"/>
        </w:rPr>
        <w:t xml:space="preserve">certifikáty výrobkov, ktoré podliehajú certifikačnej povinnosti, certifikáty o kvalite použitých materiálov a konštrukcií, vyhlásenia o zhode konštrukčných materiálov, potvrdené záručné listy, </w:t>
      </w:r>
    </w:p>
    <w:p w14:paraId="17008916" w14:textId="430DB2A4" w:rsidR="00315600" w:rsidRPr="00315600" w:rsidRDefault="00315600" w:rsidP="00315600">
      <w:pPr>
        <w:pStyle w:val="Odsekzoznamu"/>
        <w:numPr>
          <w:ilvl w:val="1"/>
          <w:numId w:val="9"/>
        </w:numPr>
        <w:tabs>
          <w:tab w:val="left" w:pos="426"/>
        </w:tabs>
        <w:autoSpaceDE w:val="0"/>
        <w:autoSpaceDN w:val="0"/>
        <w:adjustRightInd w:val="0"/>
        <w:jc w:val="both"/>
        <w:rPr>
          <w:rFonts w:asciiTheme="minorHAnsi" w:hAnsiTheme="minorHAnsi" w:cstheme="minorHAnsi"/>
          <w:shd w:val="clear" w:color="auto" w:fill="FFFFFF"/>
        </w:rPr>
      </w:pPr>
      <w:r w:rsidRPr="00315600">
        <w:rPr>
          <w:rFonts w:asciiTheme="minorHAnsi" w:hAnsiTheme="minorHAnsi" w:cstheme="minorHAnsi"/>
          <w:shd w:val="clear" w:color="auto" w:fill="FFFFFF"/>
        </w:rPr>
        <w:t>doklady o vykonaní predpísaných skúšok diela alebo jeho častí, revízne správy, prevádzkové predpisy na obsluhu diela alebo jeho častí</w:t>
      </w:r>
      <w:r w:rsidR="0053174B">
        <w:rPr>
          <w:rFonts w:asciiTheme="minorHAnsi" w:hAnsiTheme="minorHAnsi" w:cstheme="minorHAnsi"/>
          <w:shd w:val="clear" w:color="auto" w:fill="FFFFFF"/>
        </w:rPr>
        <w:t>,</w:t>
      </w:r>
      <w:r w:rsidRPr="00315600">
        <w:rPr>
          <w:rFonts w:asciiTheme="minorHAnsi" w:hAnsiTheme="minorHAnsi" w:cstheme="minorHAnsi"/>
          <w:shd w:val="clear" w:color="auto" w:fill="FFFFFF"/>
        </w:rPr>
        <w:t xml:space="preserve"> </w:t>
      </w:r>
    </w:p>
    <w:p w14:paraId="0A97C2D3" w14:textId="77777777" w:rsidR="00315600" w:rsidRPr="00315600" w:rsidRDefault="00315600" w:rsidP="00315600">
      <w:pPr>
        <w:pStyle w:val="Odsekzoznamu"/>
        <w:numPr>
          <w:ilvl w:val="1"/>
          <w:numId w:val="9"/>
        </w:numPr>
        <w:tabs>
          <w:tab w:val="left" w:pos="426"/>
        </w:tabs>
        <w:autoSpaceDE w:val="0"/>
        <w:autoSpaceDN w:val="0"/>
        <w:adjustRightInd w:val="0"/>
        <w:jc w:val="both"/>
        <w:rPr>
          <w:rFonts w:asciiTheme="minorHAnsi" w:hAnsiTheme="minorHAnsi" w:cstheme="minorHAnsi"/>
          <w:shd w:val="clear" w:color="auto" w:fill="FFFFFF"/>
        </w:rPr>
      </w:pPr>
      <w:r w:rsidRPr="00315600">
        <w:rPr>
          <w:rFonts w:asciiTheme="minorHAnsi" w:hAnsiTheme="minorHAnsi" w:cstheme="minorHAnsi"/>
          <w:shd w:val="clear" w:color="auto" w:fill="FFFFFF"/>
        </w:rPr>
        <w:t>ďalšie doklady, ktoré sa vzťahujú na dielo alebo jeho časť podľa príslušných všeobecne záväzných právnych predpisov a technických noriem,</w:t>
      </w:r>
    </w:p>
    <w:p w14:paraId="7B19C41C" w14:textId="55B50AC6" w:rsidR="00315600" w:rsidRPr="00315600" w:rsidRDefault="00315600" w:rsidP="00315600">
      <w:pPr>
        <w:pStyle w:val="Odsekzoznamu"/>
        <w:numPr>
          <w:ilvl w:val="1"/>
          <w:numId w:val="9"/>
        </w:numPr>
        <w:tabs>
          <w:tab w:val="left" w:pos="426"/>
        </w:tabs>
        <w:autoSpaceDE w:val="0"/>
        <w:autoSpaceDN w:val="0"/>
        <w:adjustRightInd w:val="0"/>
        <w:jc w:val="both"/>
        <w:rPr>
          <w:rFonts w:asciiTheme="minorHAnsi" w:hAnsiTheme="minorHAnsi" w:cstheme="minorHAnsi"/>
          <w:shd w:val="clear" w:color="auto" w:fill="FFFFFF"/>
        </w:rPr>
      </w:pPr>
      <w:r w:rsidRPr="00315600">
        <w:rPr>
          <w:rFonts w:asciiTheme="minorHAnsi" w:hAnsiTheme="minorHAnsi" w:cstheme="minorHAnsi"/>
          <w:shd w:val="clear" w:color="auto" w:fill="FFFFFF"/>
        </w:rPr>
        <w:t>doklady o</w:t>
      </w:r>
      <w:r w:rsidR="001534FF">
        <w:rPr>
          <w:rFonts w:asciiTheme="minorHAnsi" w:hAnsiTheme="minorHAnsi" w:cstheme="minorHAnsi"/>
          <w:shd w:val="clear" w:color="auto" w:fill="FFFFFF"/>
        </w:rPr>
        <w:t xml:space="preserve"> </w:t>
      </w:r>
      <w:r w:rsidRPr="00315600">
        <w:rPr>
          <w:rFonts w:asciiTheme="minorHAnsi" w:hAnsiTheme="minorHAnsi" w:cstheme="minorHAnsi"/>
          <w:shd w:val="clear" w:color="auto" w:fill="FFFFFF"/>
        </w:rPr>
        <w:t>uložení prebytočného materiálu zo stavby na oficiálnu skládku a</w:t>
      </w:r>
      <w:r w:rsidR="00717CB0">
        <w:rPr>
          <w:rFonts w:asciiTheme="minorHAnsi" w:hAnsiTheme="minorHAnsi" w:cstheme="minorHAnsi"/>
          <w:shd w:val="clear" w:color="auto" w:fill="FFFFFF"/>
        </w:rPr>
        <w:t xml:space="preserve"> o </w:t>
      </w:r>
      <w:r w:rsidRPr="00315600">
        <w:rPr>
          <w:rFonts w:asciiTheme="minorHAnsi" w:hAnsiTheme="minorHAnsi" w:cstheme="minorHAnsi"/>
          <w:shd w:val="clear" w:color="auto" w:fill="FFFFFF"/>
        </w:rPr>
        <w:t>nakladaní s odpadmi v zmysle čl</w:t>
      </w:r>
      <w:r w:rsidR="00717CB0">
        <w:rPr>
          <w:rFonts w:asciiTheme="minorHAnsi" w:hAnsiTheme="minorHAnsi" w:cstheme="minorHAnsi"/>
          <w:shd w:val="clear" w:color="auto" w:fill="FFFFFF"/>
        </w:rPr>
        <w:t>.</w:t>
      </w:r>
      <w:r w:rsidRPr="00315600">
        <w:rPr>
          <w:rFonts w:asciiTheme="minorHAnsi" w:hAnsiTheme="minorHAnsi" w:cstheme="minorHAnsi"/>
          <w:shd w:val="clear" w:color="auto" w:fill="FFFFFF"/>
        </w:rPr>
        <w:t xml:space="preserve"> VII od</w:t>
      </w:r>
      <w:r w:rsidR="00717CB0">
        <w:rPr>
          <w:rFonts w:asciiTheme="minorHAnsi" w:hAnsiTheme="minorHAnsi" w:cstheme="minorHAnsi"/>
          <w:shd w:val="clear" w:color="auto" w:fill="FFFFFF"/>
        </w:rPr>
        <w:t>s.</w:t>
      </w:r>
      <w:r w:rsidRPr="00315600">
        <w:rPr>
          <w:rFonts w:asciiTheme="minorHAnsi" w:hAnsiTheme="minorHAnsi" w:cstheme="minorHAnsi"/>
          <w:shd w:val="clear" w:color="auto" w:fill="FFFFFF"/>
        </w:rPr>
        <w:t xml:space="preserve"> 27</w:t>
      </w:r>
      <w:r w:rsidR="0053174B">
        <w:rPr>
          <w:rFonts w:asciiTheme="minorHAnsi" w:hAnsiTheme="minorHAnsi" w:cstheme="minorHAnsi"/>
          <w:shd w:val="clear" w:color="auto" w:fill="FFFFFF"/>
        </w:rPr>
        <w:t xml:space="preserve"> Zmluvy,</w:t>
      </w:r>
    </w:p>
    <w:p w14:paraId="7FB3BB16" w14:textId="5AE0AB5E" w:rsidR="00315600" w:rsidRPr="00315600" w:rsidRDefault="00315600" w:rsidP="00315600">
      <w:pPr>
        <w:pStyle w:val="Odsekzoznamu"/>
        <w:numPr>
          <w:ilvl w:val="1"/>
          <w:numId w:val="9"/>
        </w:numPr>
        <w:tabs>
          <w:tab w:val="left" w:pos="426"/>
        </w:tabs>
        <w:autoSpaceDE w:val="0"/>
        <w:autoSpaceDN w:val="0"/>
        <w:adjustRightInd w:val="0"/>
        <w:jc w:val="both"/>
        <w:rPr>
          <w:rFonts w:asciiTheme="minorHAnsi" w:hAnsiTheme="minorHAnsi" w:cstheme="minorHAnsi"/>
          <w:shd w:val="clear" w:color="auto" w:fill="FFFFFF"/>
        </w:rPr>
      </w:pPr>
      <w:r w:rsidRPr="00315600">
        <w:rPr>
          <w:rFonts w:asciiTheme="minorHAnsi" w:hAnsiTheme="minorHAnsi" w:cstheme="minorHAnsi"/>
          <w:shd w:val="clear" w:color="auto" w:fill="FFFFFF"/>
        </w:rPr>
        <w:t>dokumentácia priebehu výstavby/realizácie diela chronologicky zoradená podľa jednotlivých stavebných objektov a položiek rozpočtu (fotografie, videozáznamy)</w:t>
      </w:r>
      <w:r w:rsidR="005A4366">
        <w:rPr>
          <w:rFonts w:asciiTheme="minorHAnsi" w:hAnsiTheme="minorHAnsi" w:cstheme="minorHAnsi"/>
          <w:shd w:val="clear" w:color="auto" w:fill="FFFFFF"/>
        </w:rPr>
        <w:t>.</w:t>
      </w:r>
    </w:p>
    <w:p w14:paraId="1F4A5A8C" w14:textId="29E85D39" w:rsidR="001E66FD" w:rsidRDefault="003177E5" w:rsidP="00D36D50">
      <w:pPr>
        <w:pStyle w:val="Textkomentra"/>
        <w:tabs>
          <w:tab w:val="left" w:pos="426"/>
        </w:tabs>
        <w:jc w:val="both"/>
        <w:rPr>
          <w:rFonts w:cstheme="minorHAnsi"/>
          <w:sz w:val="22"/>
          <w:szCs w:val="22"/>
        </w:rPr>
      </w:pPr>
      <w:r>
        <w:rPr>
          <w:rFonts w:cstheme="minorHAnsi"/>
          <w:sz w:val="22"/>
          <w:szCs w:val="22"/>
        </w:rPr>
        <w:tab/>
      </w:r>
      <w:r w:rsidR="001E66FD">
        <w:rPr>
          <w:rFonts w:cstheme="minorHAnsi"/>
          <w:sz w:val="22"/>
          <w:szCs w:val="22"/>
        </w:rPr>
        <w:t>Absencia niektorého z dokladov je dôvodom na nezačatie preberacieho konania.</w:t>
      </w:r>
    </w:p>
    <w:p w14:paraId="02806F7A" w14:textId="72193D41" w:rsidR="001E66FD" w:rsidRDefault="008850E5" w:rsidP="003F4083">
      <w:pPr>
        <w:pStyle w:val="Textkomentra"/>
        <w:numPr>
          <w:ilvl w:val="0"/>
          <w:numId w:val="34"/>
        </w:numPr>
        <w:tabs>
          <w:tab w:val="left" w:pos="426"/>
        </w:tabs>
        <w:ind w:left="426" w:hanging="426"/>
        <w:jc w:val="both"/>
        <w:rPr>
          <w:rFonts w:cstheme="minorHAnsi"/>
          <w:sz w:val="22"/>
          <w:szCs w:val="22"/>
        </w:rPr>
      </w:pPr>
      <w:r>
        <w:rPr>
          <w:rFonts w:cstheme="minorHAnsi"/>
          <w:sz w:val="22"/>
          <w:szCs w:val="22"/>
        </w:rPr>
        <w:t xml:space="preserve">Ak </w:t>
      </w:r>
      <w:r w:rsidR="00D433ED">
        <w:rPr>
          <w:rFonts w:cstheme="minorHAnsi"/>
          <w:sz w:val="22"/>
          <w:szCs w:val="22"/>
        </w:rPr>
        <w:t>bude niektorý z dokladov uvedených</w:t>
      </w:r>
      <w:r w:rsidR="001E66FD">
        <w:rPr>
          <w:rFonts w:cstheme="minorHAnsi"/>
          <w:sz w:val="22"/>
          <w:szCs w:val="22"/>
        </w:rPr>
        <w:t> bode 5.1 až 5.</w:t>
      </w:r>
      <w:r w:rsidR="001E26A6">
        <w:rPr>
          <w:rFonts w:cstheme="minorHAnsi"/>
          <w:sz w:val="22"/>
          <w:szCs w:val="22"/>
        </w:rPr>
        <w:t>8</w:t>
      </w:r>
      <w:r w:rsidR="00600036">
        <w:rPr>
          <w:rFonts w:cstheme="minorHAnsi"/>
          <w:sz w:val="22"/>
          <w:szCs w:val="22"/>
        </w:rPr>
        <w:t xml:space="preserve"> tohto článku Zmluvy</w:t>
      </w:r>
      <w:r w:rsidR="009459F7">
        <w:rPr>
          <w:rFonts w:cstheme="minorHAnsi"/>
          <w:sz w:val="22"/>
          <w:szCs w:val="22"/>
        </w:rPr>
        <w:t xml:space="preserve"> odovzdan</w:t>
      </w:r>
      <w:r w:rsidR="00D433ED">
        <w:rPr>
          <w:rFonts w:cstheme="minorHAnsi"/>
          <w:sz w:val="22"/>
          <w:szCs w:val="22"/>
        </w:rPr>
        <w:t>ý</w:t>
      </w:r>
      <w:r w:rsidR="009459F7">
        <w:rPr>
          <w:rFonts w:cstheme="minorHAnsi"/>
          <w:sz w:val="22"/>
          <w:szCs w:val="22"/>
        </w:rPr>
        <w:t xml:space="preserve"> v elektronickej forme,</w:t>
      </w:r>
      <w:r w:rsidR="001E66FD">
        <w:rPr>
          <w:rFonts w:cstheme="minorHAnsi"/>
          <w:sz w:val="22"/>
          <w:szCs w:val="22"/>
        </w:rPr>
        <w:t xml:space="preserve"> je zhotoviteľ povinný </w:t>
      </w:r>
      <w:r w:rsidR="00D433ED">
        <w:rPr>
          <w:rFonts w:cstheme="minorHAnsi"/>
          <w:sz w:val="22"/>
          <w:szCs w:val="22"/>
        </w:rPr>
        <w:t>takýto doklad</w:t>
      </w:r>
      <w:r w:rsidR="009459F7">
        <w:rPr>
          <w:rFonts w:cstheme="minorHAnsi"/>
          <w:sz w:val="22"/>
          <w:szCs w:val="22"/>
        </w:rPr>
        <w:t xml:space="preserve"> </w:t>
      </w:r>
      <w:r w:rsidR="001E66FD">
        <w:rPr>
          <w:rFonts w:cstheme="minorHAnsi"/>
          <w:sz w:val="22"/>
          <w:szCs w:val="22"/>
        </w:rPr>
        <w:t xml:space="preserve">odovzdať v editovateľnej aj needitovateľnej forme. </w:t>
      </w:r>
    </w:p>
    <w:p w14:paraId="14413ACB" w14:textId="7B938CF5" w:rsidR="001E66FD" w:rsidRDefault="001E66FD" w:rsidP="009A4959">
      <w:pPr>
        <w:pStyle w:val="Textkomentra"/>
        <w:numPr>
          <w:ilvl w:val="0"/>
          <w:numId w:val="34"/>
        </w:numPr>
        <w:tabs>
          <w:tab w:val="left" w:pos="426"/>
        </w:tabs>
        <w:ind w:left="0" w:firstLine="0"/>
        <w:jc w:val="both"/>
        <w:rPr>
          <w:rFonts w:cstheme="minorHAnsi"/>
          <w:sz w:val="22"/>
          <w:szCs w:val="22"/>
        </w:rPr>
      </w:pPr>
      <w:r>
        <w:rPr>
          <w:rFonts w:eastAsia="Times New Roman" w:cstheme="minorHAnsi"/>
          <w:noProof/>
          <w:sz w:val="22"/>
          <w:szCs w:val="22"/>
          <w:lang w:eastAsia="sk-SK"/>
        </w:rPr>
        <w:lastRenderedPageBreak/>
        <w:t>Objednávateľ si vyhradzuje právo neprevziať dielo, ktoré má vady a nedorobky, alebo ak</w:t>
      </w:r>
      <w:r>
        <w:rPr>
          <w:rFonts w:cstheme="minorHAnsi"/>
          <w:sz w:val="22"/>
          <w:szCs w:val="22"/>
        </w:rPr>
        <w:t xml:space="preserve"> zhotoviteľ nedoložil všetky doklady uvedené v</w:t>
      </w:r>
      <w:r w:rsidR="00717CB0">
        <w:rPr>
          <w:rFonts w:cstheme="minorHAnsi"/>
          <w:sz w:val="22"/>
          <w:szCs w:val="22"/>
        </w:rPr>
        <w:t> </w:t>
      </w:r>
      <w:r>
        <w:rPr>
          <w:rFonts w:cstheme="minorHAnsi"/>
          <w:sz w:val="22"/>
          <w:szCs w:val="22"/>
        </w:rPr>
        <w:t>ods</w:t>
      </w:r>
      <w:r w:rsidR="00717CB0">
        <w:rPr>
          <w:rFonts w:cstheme="minorHAnsi"/>
          <w:sz w:val="22"/>
          <w:szCs w:val="22"/>
        </w:rPr>
        <w:t>.</w:t>
      </w:r>
      <w:r>
        <w:rPr>
          <w:rFonts w:cstheme="minorHAnsi"/>
          <w:sz w:val="22"/>
          <w:szCs w:val="22"/>
        </w:rPr>
        <w:t xml:space="preserve"> 5 tohto článku</w:t>
      </w:r>
      <w:r w:rsidR="00BD16D3">
        <w:rPr>
          <w:rFonts w:cstheme="minorHAnsi"/>
          <w:sz w:val="22"/>
          <w:szCs w:val="22"/>
        </w:rPr>
        <w:t xml:space="preserve"> Zmluvy</w:t>
      </w:r>
      <w:r>
        <w:rPr>
          <w:rFonts w:cstheme="minorHAnsi"/>
          <w:sz w:val="22"/>
          <w:szCs w:val="22"/>
        </w:rPr>
        <w:t xml:space="preserve">. </w:t>
      </w:r>
    </w:p>
    <w:p w14:paraId="25793C51" w14:textId="41979551" w:rsidR="001E66FD" w:rsidRDefault="001E66FD" w:rsidP="009A4959">
      <w:pPr>
        <w:pStyle w:val="Textkomentra"/>
        <w:numPr>
          <w:ilvl w:val="0"/>
          <w:numId w:val="34"/>
        </w:numPr>
        <w:tabs>
          <w:tab w:val="left" w:pos="426"/>
        </w:tabs>
        <w:ind w:left="0" w:firstLine="0"/>
        <w:jc w:val="both"/>
        <w:rPr>
          <w:rFonts w:cstheme="minorHAnsi"/>
          <w:sz w:val="22"/>
          <w:szCs w:val="22"/>
        </w:rPr>
      </w:pPr>
      <w:r>
        <w:rPr>
          <w:rFonts w:cstheme="minorHAnsi"/>
          <w:sz w:val="22"/>
          <w:szCs w:val="22"/>
        </w:rPr>
        <w:t xml:space="preserve">O odovzdaní a prevzatí diela vyhotovia </w:t>
      </w:r>
      <w:r w:rsidR="003E2A8E">
        <w:rPr>
          <w:rFonts w:cstheme="minorHAnsi"/>
          <w:sz w:val="22"/>
          <w:szCs w:val="22"/>
        </w:rPr>
        <w:t>Z</w:t>
      </w:r>
      <w:r>
        <w:rPr>
          <w:rFonts w:cstheme="minorHAnsi"/>
          <w:sz w:val="22"/>
          <w:szCs w:val="22"/>
        </w:rPr>
        <w:t xml:space="preserve">mluvné strany </w:t>
      </w:r>
      <w:r w:rsidR="003E2A8E">
        <w:rPr>
          <w:rFonts w:cstheme="minorHAnsi"/>
          <w:sz w:val="22"/>
          <w:szCs w:val="22"/>
        </w:rPr>
        <w:t xml:space="preserve">preberací </w:t>
      </w:r>
      <w:r>
        <w:rPr>
          <w:rFonts w:cstheme="minorHAnsi"/>
          <w:sz w:val="22"/>
          <w:szCs w:val="22"/>
        </w:rPr>
        <w:t xml:space="preserve">protokol. </w:t>
      </w:r>
      <w:r w:rsidRPr="00D36D50">
        <w:rPr>
          <w:rFonts w:cstheme="minorHAnsi"/>
          <w:bCs/>
          <w:sz w:val="22"/>
          <w:szCs w:val="22"/>
        </w:rPr>
        <w:t>P</w:t>
      </w:r>
      <w:r w:rsidR="003E2A8E" w:rsidRPr="00D36D50">
        <w:rPr>
          <w:rFonts w:cstheme="minorHAnsi"/>
          <w:bCs/>
          <w:sz w:val="22"/>
          <w:szCs w:val="22"/>
        </w:rPr>
        <w:t>reberací p</w:t>
      </w:r>
      <w:r w:rsidRPr="00D36D50">
        <w:rPr>
          <w:rFonts w:cstheme="minorHAnsi"/>
          <w:bCs/>
          <w:sz w:val="22"/>
          <w:szCs w:val="22"/>
        </w:rPr>
        <w:t>rotokol</w:t>
      </w:r>
      <w:r>
        <w:rPr>
          <w:rFonts w:cstheme="minorHAnsi"/>
          <w:b/>
          <w:sz w:val="22"/>
          <w:szCs w:val="22"/>
        </w:rPr>
        <w:t xml:space="preserve"> </w:t>
      </w:r>
      <w:r>
        <w:rPr>
          <w:rFonts w:cstheme="minorHAnsi"/>
          <w:sz w:val="22"/>
          <w:szCs w:val="22"/>
        </w:rPr>
        <w:t xml:space="preserve">bude obsahovať najmä vyhodnotenie akosti vykonaného diela, zoznam odovzdaných dokladov, fotodokumentáciu priebehu zhotovovania diela, konkrétny a podrobný súpis zistených vád a nedorobkov, vrátane dohôd, opatrení a lehôt na ich odstránenie. Obsahom </w:t>
      </w:r>
      <w:r w:rsidR="003E2A8E">
        <w:rPr>
          <w:rFonts w:cstheme="minorHAnsi"/>
          <w:sz w:val="22"/>
          <w:szCs w:val="22"/>
        </w:rPr>
        <w:t xml:space="preserve">preberacieho </w:t>
      </w:r>
      <w:r>
        <w:rPr>
          <w:rFonts w:cstheme="minorHAnsi"/>
          <w:sz w:val="22"/>
          <w:szCs w:val="22"/>
        </w:rPr>
        <w:t>protokolu bude vyhlásenie objednávateľa, či dielo alebo jeho časť preberá. V prípade, ak objednávateľ dielo alebo jeho časť nepreberie, bude súčasťou</w:t>
      </w:r>
      <w:r w:rsidR="00B817B7">
        <w:rPr>
          <w:rFonts w:cstheme="minorHAnsi"/>
          <w:sz w:val="22"/>
          <w:szCs w:val="22"/>
        </w:rPr>
        <w:t xml:space="preserve"> preberacieho</w:t>
      </w:r>
      <w:r>
        <w:rPr>
          <w:rFonts w:cstheme="minorHAnsi"/>
          <w:sz w:val="22"/>
          <w:szCs w:val="22"/>
        </w:rPr>
        <w:t xml:space="preserve"> protokolu uvedenie dôvodov, pre ktoré dielo alebo jeho časť neprebral. </w:t>
      </w:r>
    </w:p>
    <w:p w14:paraId="370BAD3E" w14:textId="0B21905F" w:rsidR="001E66FD" w:rsidRDefault="001E66FD" w:rsidP="009A4959">
      <w:pPr>
        <w:pStyle w:val="Textkomentra"/>
        <w:numPr>
          <w:ilvl w:val="0"/>
          <w:numId w:val="34"/>
        </w:numPr>
        <w:tabs>
          <w:tab w:val="left" w:pos="426"/>
        </w:tabs>
        <w:ind w:left="0" w:firstLine="0"/>
        <w:jc w:val="both"/>
        <w:rPr>
          <w:rFonts w:cstheme="minorHAnsi"/>
          <w:sz w:val="22"/>
          <w:szCs w:val="22"/>
        </w:rPr>
      </w:pPr>
      <w:r>
        <w:rPr>
          <w:rFonts w:cstheme="minorHAnsi"/>
          <w:sz w:val="22"/>
          <w:szCs w:val="22"/>
        </w:rPr>
        <w:t>Ak dielo vykazuje drobné chyby/vady alebo nedorobky, ktoré nebránia jeho riadnemu užívaniu, objednávateľ má právo rozhodnúť, či dielo (príslušnú časť diela) prevezme s drobnými chybami/vadami alebo nedorobkami alebo ho neprevezme. Ak dielo prevezme, v</w:t>
      </w:r>
      <w:r w:rsidR="00B817B7">
        <w:rPr>
          <w:rFonts w:cstheme="minorHAnsi"/>
          <w:sz w:val="22"/>
          <w:szCs w:val="22"/>
        </w:rPr>
        <w:t xml:space="preserve"> preberacom </w:t>
      </w:r>
      <w:r>
        <w:rPr>
          <w:rFonts w:cstheme="minorHAnsi"/>
          <w:sz w:val="22"/>
          <w:szCs w:val="22"/>
        </w:rPr>
        <w:t>protokole určí lehotu na odstránenie drobných chýb/vád alebo nedorobkov. O tom, či má dielo vady alebo nedorobky a aký majú vplyv na užívanie diela, rozhoduje objednávateľ.</w:t>
      </w:r>
    </w:p>
    <w:p w14:paraId="5601F7BE" w14:textId="77777777" w:rsidR="001E66FD" w:rsidRDefault="001E66FD" w:rsidP="009A4959">
      <w:pPr>
        <w:pStyle w:val="Textkomentra"/>
        <w:numPr>
          <w:ilvl w:val="0"/>
          <w:numId w:val="34"/>
        </w:numPr>
        <w:tabs>
          <w:tab w:val="left" w:pos="426"/>
        </w:tabs>
        <w:ind w:left="0" w:firstLine="0"/>
        <w:jc w:val="both"/>
        <w:rPr>
          <w:rFonts w:cstheme="minorHAnsi"/>
          <w:sz w:val="22"/>
          <w:szCs w:val="22"/>
        </w:rPr>
      </w:pPr>
      <w:r>
        <w:rPr>
          <w:rFonts w:cstheme="minorHAnsi"/>
          <w:sz w:val="22"/>
          <w:szCs w:val="22"/>
        </w:rPr>
        <w:t>Zhotoviteľ je pri preberacom konaní povinný zabezpečiť stavenisko tak, aby objednávateľ mohol vykonané dielo riadne prevziať a užívať. Stavenisko je zhotoviteľ povinný úplne vypratať do 2 dní odo dňa protokolárneho odovzdania diela okrem zariadení nutných na odstránenie prípadných vád a nedorobkov.</w:t>
      </w:r>
    </w:p>
    <w:p w14:paraId="248A1429" w14:textId="77777777" w:rsidR="001E66FD" w:rsidRDefault="001E66FD" w:rsidP="009A4959">
      <w:pPr>
        <w:pStyle w:val="Textkomentra"/>
        <w:numPr>
          <w:ilvl w:val="0"/>
          <w:numId w:val="34"/>
        </w:numPr>
        <w:tabs>
          <w:tab w:val="left" w:pos="426"/>
        </w:tabs>
        <w:ind w:left="0" w:firstLine="0"/>
        <w:jc w:val="both"/>
        <w:rPr>
          <w:rFonts w:cstheme="minorHAnsi"/>
          <w:sz w:val="22"/>
          <w:szCs w:val="22"/>
        </w:rPr>
      </w:pPr>
      <w:r>
        <w:rPr>
          <w:rFonts w:cstheme="minorHAnsi"/>
          <w:sz w:val="22"/>
          <w:szCs w:val="22"/>
        </w:rPr>
        <w:t xml:space="preserve">Objednávateľ je oprávnený odmietnuť prevzatie diela v prípade, ak dielo nie je dodané v súlade so zmluvnými podmienkami alebo má závažné vady a nedorobky, ktoré bránia bezpečnému a plynulému užívaniu diela, a to až do ich odstránenia. </w:t>
      </w:r>
    </w:p>
    <w:p w14:paraId="60341E18" w14:textId="052ABBE8" w:rsidR="001E66FD" w:rsidRDefault="001E66FD" w:rsidP="009A4959">
      <w:pPr>
        <w:pStyle w:val="Textkomentra"/>
        <w:numPr>
          <w:ilvl w:val="0"/>
          <w:numId w:val="34"/>
        </w:numPr>
        <w:tabs>
          <w:tab w:val="left" w:pos="426"/>
        </w:tabs>
        <w:ind w:left="0" w:firstLine="0"/>
        <w:jc w:val="both"/>
        <w:rPr>
          <w:rFonts w:cstheme="minorHAnsi"/>
          <w:sz w:val="22"/>
          <w:szCs w:val="22"/>
        </w:rPr>
      </w:pPr>
      <w:r>
        <w:rPr>
          <w:rFonts w:cstheme="minorHAnsi"/>
          <w:sz w:val="22"/>
          <w:szCs w:val="22"/>
        </w:rPr>
        <w:t xml:space="preserve">Riadnym odovzdaním diela (príslušnej časti diela), tzn. okamihom podpisu oprávnenej osoby konajúcej za objednávateľa na </w:t>
      </w:r>
      <w:r w:rsidR="000C166A">
        <w:rPr>
          <w:rFonts w:cstheme="minorHAnsi"/>
          <w:sz w:val="22"/>
          <w:szCs w:val="22"/>
        </w:rPr>
        <w:t xml:space="preserve">preberacom </w:t>
      </w:r>
      <w:r>
        <w:rPr>
          <w:rFonts w:cstheme="minorHAnsi"/>
          <w:sz w:val="22"/>
          <w:szCs w:val="22"/>
        </w:rPr>
        <w:t>protokole , prechádza na objednávateľa nebezpečenstvo vzniku škody na diele. Za poškodenie alebo zničenie diela alebo jeho časti zodpovedá zhotoviteľ až do času riadneho odovzdania diela objednávateľovi. Zhotoviteľ zodpovedá za škodu spôsobenú prevádzkovou činnosťou zhotoviteľa počas zhotovovania diela na majetku objednávateľa a tretích osôb, ako aj za škodu na zdraví a živote osôb na stavenisku.</w:t>
      </w:r>
    </w:p>
    <w:p w14:paraId="264CAED5" w14:textId="5296AB64" w:rsidR="0069602F" w:rsidRPr="0069602F" w:rsidRDefault="001E66FD" w:rsidP="009A4959">
      <w:pPr>
        <w:pStyle w:val="Textkomentra"/>
        <w:numPr>
          <w:ilvl w:val="0"/>
          <w:numId w:val="34"/>
        </w:numPr>
        <w:tabs>
          <w:tab w:val="left" w:pos="426"/>
        </w:tabs>
        <w:ind w:left="0" w:firstLine="0"/>
        <w:jc w:val="both"/>
        <w:rPr>
          <w:rFonts w:cstheme="minorHAnsi"/>
          <w:sz w:val="22"/>
          <w:szCs w:val="22"/>
        </w:rPr>
      </w:pPr>
      <w:r>
        <w:rPr>
          <w:rFonts w:cs="Calibri"/>
          <w:sz w:val="22"/>
          <w:szCs w:val="22"/>
        </w:rPr>
        <w:t xml:space="preserve">Vlastníkom zhotovovaného diela je od počiatku objednávateľ. Vlastnícke právo k jednotlivým materiálom, komponentom, výrobkom a iným častiam </w:t>
      </w:r>
      <w:r w:rsidR="00B11DFD">
        <w:rPr>
          <w:rFonts w:cs="Calibri"/>
          <w:sz w:val="22"/>
          <w:szCs w:val="22"/>
        </w:rPr>
        <w:t>d</w:t>
      </w:r>
      <w:r>
        <w:rPr>
          <w:rFonts w:cs="Calibri"/>
          <w:sz w:val="22"/>
          <w:szCs w:val="22"/>
        </w:rPr>
        <w:t xml:space="preserve">iela použitým zhotoviteľom nadobúda objednávateľ okamihom ich zabudovania do </w:t>
      </w:r>
      <w:r w:rsidR="00B11DFD">
        <w:rPr>
          <w:rFonts w:cs="Calibri"/>
          <w:sz w:val="22"/>
          <w:szCs w:val="22"/>
        </w:rPr>
        <w:t>d</w:t>
      </w:r>
      <w:r>
        <w:rPr>
          <w:rFonts w:cs="Calibri"/>
          <w:sz w:val="22"/>
          <w:szCs w:val="22"/>
        </w:rPr>
        <w:t>iela.</w:t>
      </w:r>
    </w:p>
    <w:p w14:paraId="17A912FC" w14:textId="77777777" w:rsidR="0069602F" w:rsidRDefault="0069602F" w:rsidP="001E66FD">
      <w:pPr>
        <w:pStyle w:val="Default"/>
        <w:jc w:val="center"/>
        <w:rPr>
          <w:rFonts w:asciiTheme="minorHAnsi" w:hAnsiTheme="minorHAnsi" w:cstheme="minorHAnsi"/>
          <w:b/>
          <w:bCs/>
          <w:color w:val="auto"/>
          <w:sz w:val="22"/>
          <w:szCs w:val="22"/>
        </w:rPr>
      </w:pPr>
    </w:p>
    <w:p w14:paraId="45E579F3" w14:textId="54D5584B"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XII.</w:t>
      </w:r>
    </w:p>
    <w:p w14:paraId="0F84361F" w14:textId="77777777" w:rsidR="001E66FD" w:rsidRDefault="001E66FD" w:rsidP="001E66FD">
      <w:pPr>
        <w:pStyle w:val="Default"/>
        <w:jc w:val="center"/>
        <w:rPr>
          <w:rFonts w:asciiTheme="minorHAnsi" w:hAnsiTheme="minorHAnsi" w:cstheme="minorHAnsi"/>
          <w:b/>
          <w:bCs/>
          <w:color w:val="auto"/>
          <w:sz w:val="22"/>
          <w:szCs w:val="22"/>
        </w:rPr>
      </w:pPr>
      <w:r>
        <w:rPr>
          <w:rFonts w:asciiTheme="minorHAnsi" w:hAnsiTheme="minorHAnsi" w:cstheme="minorHAnsi"/>
          <w:b/>
          <w:bCs/>
          <w:color w:val="auto"/>
          <w:sz w:val="22"/>
          <w:szCs w:val="22"/>
        </w:rPr>
        <w:t>Zodpovednosť za vady a záručná doba</w:t>
      </w:r>
    </w:p>
    <w:p w14:paraId="5E1D0ABE" w14:textId="7EB50BAF"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 xml:space="preserve">Zhotoviteľ zodpovedá za to, že dielo bude vykonané v súlade s podmienkami tejto Zmluvy, podľa technických noriem, </w:t>
      </w:r>
      <w:r w:rsidR="00647F5C">
        <w:rPr>
          <w:rFonts w:asciiTheme="minorHAnsi" w:hAnsiTheme="minorHAnsi" w:cstheme="minorHAnsi"/>
          <w:color w:val="auto"/>
          <w:sz w:val="22"/>
          <w:szCs w:val="22"/>
        </w:rPr>
        <w:t>D</w:t>
      </w:r>
      <w:r>
        <w:rPr>
          <w:rFonts w:asciiTheme="minorHAnsi" w:hAnsiTheme="minorHAnsi" w:cstheme="minorHAnsi"/>
          <w:color w:val="auto"/>
          <w:sz w:val="22"/>
          <w:szCs w:val="22"/>
        </w:rPr>
        <w:t xml:space="preserve">okumentácie, povolení a všeobecne záväzných právnych predpisov účinných na území Slovenskej republiky a že počas záručnej doby bude mať vlastnosti dohodnuté v tejto Zmluve. </w:t>
      </w:r>
    </w:p>
    <w:p w14:paraId="1B31FFCE" w14:textId="77777777" w:rsidR="001E66FD" w:rsidRDefault="001E66FD" w:rsidP="001E66FD">
      <w:pPr>
        <w:pStyle w:val="Default"/>
        <w:jc w:val="both"/>
        <w:rPr>
          <w:rFonts w:asciiTheme="minorHAnsi" w:hAnsiTheme="minorHAnsi" w:cstheme="minorHAnsi"/>
          <w:b/>
          <w:bCs/>
          <w:color w:val="auto"/>
          <w:sz w:val="22"/>
          <w:szCs w:val="22"/>
        </w:rPr>
      </w:pPr>
    </w:p>
    <w:p w14:paraId="682F4113" w14:textId="648363D6"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Style w:val="CharStyle36"/>
          <w:rFonts w:asciiTheme="minorHAnsi" w:hAnsiTheme="minorHAnsi" w:cstheme="minorHAnsi"/>
          <w:sz w:val="22"/>
          <w:szCs w:val="22"/>
        </w:rPr>
        <w:t xml:space="preserve">Dielo má </w:t>
      </w:r>
      <w:r>
        <w:rPr>
          <w:rStyle w:val="CharStyle36"/>
          <w:rFonts w:asciiTheme="minorHAnsi" w:hAnsiTheme="minorHAnsi" w:cstheme="minorHAnsi"/>
          <w:sz w:val="22"/>
          <w:szCs w:val="22"/>
          <w:lang w:val="cs-CZ" w:eastAsia="cs-CZ"/>
        </w:rPr>
        <w:t xml:space="preserve">vady, </w:t>
      </w:r>
      <w:r>
        <w:rPr>
          <w:rStyle w:val="CharStyle36"/>
          <w:rFonts w:asciiTheme="minorHAnsi" w:hAnsiTheme="minorHAnsi" w:cstheme="minorHAnsi"/>
          <w:sz w:val="22"/>
          <w:szCs w:val="22"/>
        </w:rPr>
        <w:t xml:space="preserve">ak dielo alebo jeho ktorákoľvek časť, </w:t>
      </w:r>
      <w:r>
        <w:rPr>
          <w:rStyle w:val="CharStyle30"/>
          <w:rFonts w:asciiTheme="minorHAnsi" w:hAnsiTheme="minorHAnsi" w:cstheme="minorHAnsi"/>
          <w:sz w:val="22"/>
          <w:szCs w:val="22"/>
        </w:rPr>
        <w:t xml:space="preserve">nezodpovedá </w:t>
      </w:r>
      <w:r>
        <w:rPr>
          <w:rStyle w:val="CharStyle30"/>
          <w:rFonts w:asciiTheme="minorHAnsi" w:hAnsiTheme="minorHAnsi" w:cstheme="minorHAnsi"/>
          <w:b/>
          <w:bCs/>
          <w:sz w:val="22"/>
          <w:szCs w:val="22"/>
        </w:rPr>
        <w:t>r</w:t>
      </w:r>
      <w:r>
        <w:rPr>
          <w:rStyle w:val="CharStyle48"/>
          <w:rFonts w:asciiTheme="minorHAnsi" w:hAnsiTheme="minorHAnsi" w:cstheme="minorHAnsi"/>
          <w:sz w:val="22"/>
          <w:szCs w:val="22"/>
        </w:rPr>
        <w:t xml:space="preserve">ozsahu alebo kvalite vymedzenej v tejto Zmluve, </w:t>
      </w:r>
      <w:r w:rsidR="00647F5C">
        <w:rPr>
          <w:rStyle w:val="CharStyle48"/>
          <w:rFonts w:asciiTheme="minorHAnsi" w:hAnsiTheme="minorHAnsi" w:cstheme="minorHAnsi"/>
          <w:sz w:val="22"/>
          <w:szCs w:val="22"/>
        </w:rPr>
        <w:t xml:space="preserve">aplikovateľným </w:t>
      </w:r>
      <w:r>
        <w:rPr>
          <w:rStyle w:val="CharStyle48"/>
          <w:rFonts w:asciiTheme="minorHAnsi" w:hAnsiTheme="minorHAnsi" w:cstheme="minorHAnsi"/>
          <w:sz w:val="22"/>
          <w:szCs w:val="22"/>
        </w:rPr>
        <w:t xml:space="preserve">právnym predpisom alebo technickým požiadavkám, technickým normám alebo je zhotovené postupom zhotoviteľa, ktorý nezodpovedá zákonným požiadavkám kladeným na dielo alebo jeho časť.  </w:t>
      </w:r>
    </w:p>
    <w:p w14:paraId="77E05B6D" w14:textId="77777777" w:rsidR="001E66FD" w:rsidRDefault="001E66FD" w:rsidP="001E66FD">
      <w:pPr>
        <w:pStyle w:val="Odsekzoznamu"/>
        <w:rPr>
          <w:rFonts w:asciiTheme="minorHAnsi" w:hAnsiTheme="minorHAnsi" w:cstheme="minorHAnsi"/>
        </w:rPr>
      </w:pPr>
    </w:p>
    <w:p w14:paraId="75206984" w14:textId="5C57AE3A"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 xml:space="preserve">Záručná doba diela je </w:t>
      </w:r>
      <w:r>
        <w:rPr>
          <w:rFonts w:asciiTheme="minorHAnsi" w:hAnsiTheme="minorHAnsi" w:cstheme="minorHAnsi"/>
          <w:b/>
          <w:color w:val="auto"/>
          <w:sz w:val="22"/>
          <w:szCs w:val="22"/>
        </w:rPr>
        <w:t>60 mesiacov</w:t>
      </w:r>
      <w:r>
        <w:rPr>
          <w:rFonts w:asciiTheme="minorHAnsi" w:hAnsiTheme="minorHAnsi" w:cstheme="minorHAnsi"/>
          <w:color w:val="auto"/>
          <w:sz w:val="22"/>
          <w:szCs w:val="22"/>
        </w:rPr>
        <w:t xml:space="preserve"> a začne plynúť po odstránení poslednej vady a nedorobku uvedenej v</w:t>
      </w:r>
      <w:r w:rsidR="008952DC">
        <w:rPr>
          <w:rFonts w:asciiTheme="minorHAnsi" w:hAnsiTheme="minorHAnsi" w:cstheme="minorHAnsi"/>
          <w:color w:val="auto"/>
          <w:sz w:val="22"/>
          <w:szCs w:val="22"/>
        </w:rPr>
        <w:t> preberacom p</w:t>
      </w:r>
      <w:r>
        <w:rPr>
          <w:rFonts w:asciiTheme="minorHAnsi" w:hAnsiTheme="minorHAnsi" w:cstheme="minorHAnsi"/>
          <w:color w:val="auto"/>
          <w:sz w:val="22"/>
          <w:szCs w:val="22"/>
        </w:rPr>
        <w:t>rotokole.</w:t>
      </w:r>
    </w:p>
    <w:p w14:paraId="777CF625" w14:textId="77777777" w:rsidR="001E66FD" w:rsidRDefault="001E66FD" w:rsidP="001E66FD">
      <w:pPr>
        <w:pStyle w:val="Odsekzoznamu"/>
        <w:rPr>
          <w:rFonts w:asciiTheme="minorHAnsi" w:hAnsiTheme="minorHAnsi" w:cstheme="minorHAnsi"/>
        </w:rPr>
      </w:pPr>
    </w:p>
    <w:p w14:paraId="0FFBD9C3" w14:textId="588097A8"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sz w:val="22"/>
          <w:szCs w:val="22"/>
        </w:rPr>
        <w:t xml:space="preserve">Pri výrobkoch, zabudovaných materiáloch, prvkoch a technologických zariadeniach sa končí záručná doba uplynutím doby zhodnej s dĺžkou záručnej doby poskytovanej ich výrobcom, minimálne však doby 24 mesiacov plynúcej odo dňa odovzdania diela zhotoviteľom objednávateľovi. Údaje o dĺžke záručnej </w:t>
      </w:r>
      <w:r>
        <w:rPr>
          <w:rFonts w:asciiTheme="minorHAnsi" w:hAnsiTheme="minorHAnsi" w:cstheme="minorHAnsi"/>
          <w:sz w:val="22"/>
          <w:szCs w:val="22"/>
        </w:rPr>
        <w:lastRenderedPageBreak/>
        <w:t xml:space="preserve">doby poskytnutej výrobcom výrobkov, zabudovaných materiálov, prvkov a technologických zariadení budú súčasťou dokladovej časti </w:t>
      </w:r>
      <w:r w:rsidR="009335C1">
        <w:rPr>
          <w:rFonts w:asciiTheme="minorHAnsi" w:hAnsiTheme="minorHAnsi" w:cstheme="minorHAnsi"/>
          <w:sz w:val="22"/>
          <w:szCs w:val="22"/>
        </w:rPr>
        <w:t xml:space="preserve">preberacieho </w:t>
      </w:r>
      <w:r>
        <w:rPr>
          <w:rFonts w:asciiTheme="minorHAnsi" w:hAnsiTheme="minorHAnsi" w:cstheme="minorHAnsi"/>
          <w:sz w:val="22"/>
          <w:szCs w:val="22"/>
        </w:rPr>
        <w:t>protokolu.</w:t>
      </w:r>
    </w:p>
    <w:p w14:paraId="4BDDCC1B" w14:textId="77777777" w:rsidR="001E66FD" w:rsidRDefault="001E66FD" w:rsidP="001E66FD">
      <w:pPr>
        <w:pStyle w:val="Odsekzoznamu"/>
        <w:rPr>
          <w:rFonts w:asciiTheme="minorHAnsi" w:hAnsiTheme="minorHAnsi" w:cstheme="minorHAnsi"/>
        </w:rPr>
      </w:pPr>
    </w:p>
    <w:p w14:paraId="16EBFF7A" w14:textId="77777777"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 xml:space="preserve">Záruka sa predlžuje o dobu, po ktorú dielo nemohlo byť v záručnej dobe plne využívané z dôvodu vady, na ktorú sa vzťahuje záruka. </w:t>
      </w:r>
    </w:p>
    <w:p w14:paraId="76B4B2B9" w14:textId="77777777" w:rsidR="001E66FD" w:rsidRDefault="001E66FD" w:rsidP="001E66FD">
      <w:pPr>
        <w:pStyle w:val="Odsekzoznamu"/>
        <w:rPr>
          <w:rFonts w:asciiTheme="minorHAnsi" w:hAnsiTheme="minorHAnsi" w:cstheme="minorHAnsi"/>
        </w:rPr>
      </w:pPr>
    </w:p>
    <w:p w14:paraId="0D396762" w14:textId="77777777"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Zhotoviteľ zodpovedá za vady, ktoré má dielo v čase jeho odovzdania objednávateľovi. Zhotoviteľ zodpovedá aj za vady diela vzniknuté po odovzdaní diela, ak boli spôsobené porušením jeho povinnosti.</w:t>
      </w:r>
    </w:p>
    <w:p w14:paraId="6E3FDDF6" w14:textId="77777777" w:rsidR="001E66FD" w:rsidRDefault="001E66FD" w:rsidP="001E66FD">
      <w:pPr>
        <w:pStyle w:val="Odsekzoznamu"/>
        <w:rPr>
          <w:rFonts w:asciiTheme="minorHAnsi" w:hAnsiTheme="minorHAnsi" w:cstheme="minorHAnsi"/>
        </w:rPr>
      </w:pPr>
    </w:p>
    <w:p w14:paraId="23330B86" w14:textId="127364F6"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 xml:space="preserve">Objednávateľ je povinný </w:t>
      </w:r>
      <w:r w:rsidR="00B817B7">
        <w:rPr>
          <w:rFonts w:asciiTheme="minorHAnsi" w:hAnsiTheme="minorHAnsi" w:cstheme="minorHAnsi"/>
          <w:color w:val="auto"/>
          <w:sz w:val="22"/>
          <w:szCs w:val="22"/>
        </w:rPr>
        <w:t xml:space="preserve">zhotoviteľovi </w:t>
      </w:r>
      <w:r>
        <w:rPr>
          <w:rFonts w:asciiTheme="minorHAnsi" w:hAnsiTheme="minorHAnsi" w:cstheme="minorHAnsi"/>
          <w:color w:val="auto"/>
          <w:sz w:val="22"/>
          <w:szCs w:val="22"/>
        </w:rPr>
        <w:t>oznámiť vadu (ďalej len</w:t>
      </w:r>
      <w:r w:rsidR="002B2B4B">
        <w:rPr>
          <w:rFonts w:asciiTheme="minorHAnsi" w:hAnsiTheme="minorHAnsi" w:cstheme="minorHAnsi"/>
          <w:color w:val="auto"/>
          <w:sz w:val="22"/>
          <w:szCs w:val="22"/>
        </w:rPr>
        <w:t xml:space="preserve"> ako</w:t>
      </w:r>
      <w:r>
        <w:rPr>
          <w:rFonts w:asciiTheme="minorHAnsi" w:hAnsiTheme="minorHAnsi" w:cstheme="minorHAnsi"/>
          <w:color w:val="auto"/>
          <w:sz w:val="22"/>
          <w:szCs w:val="22"/>
        </w:rPr>
        <w:t xml:space="preserve"> </w:t>
      </w:r>
      <w:r>
        <w:rPr>
          <w:rFonts w:asciiTheme="minorHAnsi" w:hAnsiTheme="minorHAnsi" w:cstheme="minorHAnsi"/>
          <w:b/>
          <w:bCs/>
          <w:color w:val="auto"/>
          <w:sz w:val="22"/>
          <w:szCs w:val="22"/>
        </w:rPr>
        <w:t>„</w:t>
      </w:r>
      <w:r>
        <w:rPr>
          <w:rFonts w:asciiTheme="minorHAnsi" w:hAnsiTheme="minorHAnsi" w:cstheme="minorHAnsi"/>
          <w:b/>
          <w:bCs/>
          <w:i/>
          <w:iCs/>
          <w:color w:val="auto"/>
          <w:sz w:val="22"/>
          <w:szCs w:val="22"/>
        </w:rPr>
        <w:t>reklamácia</w:t>
      </w:r>
      <w:r>
        <w:rPr>
          <w:rFonts w:asciiTheme="minorHAnsi" w:hAnsiTheme="minorHAnsi" w:cstheme="minorHAnsi"/>
          <w:b/>
          <w:bCs/>
          <w:color w:val="auto"/>
          <w:sz w:val="22"/>
          <w:szCs w:val="22"/>
        </w:rPr>
        <w:t>“</w:t>
      </w:r>
      <w:r>
        <w:rPr>
          <w:rFonts w:asciiTheme="minorHAnsi" w:hAnsiTheme="minorHAnsi" w:cstheme="minorHAnsi"/>
          <w:color w:val="auto"/>
          <w:sz w:val="22"/>
          <w:szCs w:val="22"/>
        </w:rPr>
        <w:t xml:space="preserve">) bezodkladne po jej zistení. Zhotoviteľ je povinný do </w:t>
      </w:r>
      <w:r w:rsidR="00B817B7">
        <w:rPr>
          <w:rFonts w:asciiTheme="minorHAnsi" w:hAnsiTheme="minorHAnsi" w:cstheme="minorHAnsi"/>
          <w:color w:val="auto"/>
          <w:sz w:val="22"/>
          <w:szCs w:val="22"/>
        </w:rPr>
        <w:t>3</w:t>
      </w:r>
      <w:r w:rsidR="00D36D50">
        <w:rPr>
          <w:rFonts w:asciiTheme="minorHAnsi" w:hAnsiTheme="minorHAnsi" w:cstheme="minorHAnsi"/>
          <w:color w:val="auto"/>
          <w:sz w:val="22"/>
          <w:szCs w:val="22"/>
        </w:rPr>
        <w:t xml:space="preserve"> </w:t>
      </w:r>
      <w:r>
        <w:rPr>
          <w:rFonts w:asciiTheme="minorHAnsi" w:hAnsiTheme="minorHAnsi" w:cstheme="minorHAnsi"/>
          <w:color w:val="auto"/>
          <w:sz w:val="22"/>
          <w:szCs w:val="22"/>
        </w:rPr>
        <w:t xml:space="preserve">pracovných dní odo dňa </w:t>
      </w:r>
      <w:r w:rsidR="00B817B7">
        <w:rPr>
          <w:rFonts w:asciiTheme="minorHAnsi" w:hAnsiTheme="minorHAnsi" w:cstheme="minorHAnsi"/>
          <w:color w:val="auto"/>
          <w:sz w:val="22"/>
          <w:szCs w:val="22"/>
        </w:rPr>
        <w:t xml:space="preserve">doručenia </w:t>
      </w:r>
      <w:r>
        <w:rPr>
          <w:rFonts w:asciiTheme="minorHAnsi" w:hAnsiTheme="minorHAnsi" w:cstheme="minorHAnsi"/>
          <w:color w:val="auto"/>
          <w:sz w:val="22"/>
          <w:szCs w:val="22"/>
        </w:rPr>
        <w:t>reklamácie podľa tohto odseku</w:t>
      </w:r>
      <w:r w:rsidR="00A574A6">
        <w:rPr>
          <w:rFonts w:asciiTheme="minorHAnsi" w:hAnsiTheme="minorHAnsi" w:cstheme="minorHAnsi"/>
          <w:color w:val="auto"/>
          <w:sz w:val="22"/>
          <w:szCs w:val="22"/>
        </w:rPr>
        <w:t xml:space="preserve"> tohto článku Zmluvy</w:t>
      </w:r>
      <w:r>
        <w:rPr>
          <w:rFonts w:asciiTheme="minorHAnsi" w:hAnsiTheme="minorHAnsi" w:cstheme="minorHAnsi"/>
          <w:color w:val="auto"/>
          <w:sz w:val="22"/>
          <w:szCs w:val="22"/>
        </w:rPr>
        <w:t xml:space="preserve"> vyjadriť sa k oprávnenosti, resp. neoprávnenosti reklamácie a svoje rozhodnutie bezodkladne oznámiť objednávateľovi.</w:t>
      </w:r>
    </w:p>
    <w:p w14:paraId="784DCF8B" w14:textId="77777777" w:rsidR="001E66FD" w:rsidRDefault="001E66FD" w:rsidP="001E66FD">
      <w:pPr>
        <w:pStyle w:val="Odsekzoznamu"/>
        <w:rPr>
          <w:rFonts w:asciiTheme="minorHAnsi" w:hAnsiTheme="minorHAnsi" w:cstheme="minorHAnsi"/>
        </w:rPr>
      </w:pPr>
    </w:p>
    <w:p w14:paraId="5C200CB8" w14:textId="674272A8"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 xml:space="preserve">Počas plynutia záručnej doby sa zhotoviteľ zaväzuje vady, vrátane kontrol kvality, označené v oprávnenej reklamácii objednávateľa, bezplatne odstrániť do 10 dní odo dňa oznámenia reklamácie, ak sa </w:t>
      </w:r>
      <w:r w:rsidR="001D3EFE">
        <w:rPr>
          <w:rFonts w:asciiTheme="minorHAnsi" w:hAnsiTheme="minorHAnsi" w:cstheme="minorHAnsi"/>
          <w:color w:val="auto"/>
          <w:sz w:val="22"/>
          <w:szCs w:val="22"/>
        </w:rPr>
        <w:t>Z</w:t>
      </w:r>
      <w:r>
        <w:rPr>
          <w:rFonts w:asciiTheme="minorHAnsi" w:hAnsiTheme="minorHAnsi" w:cstheme="minorHAnsi"/>
          <w:color w:val="auto"/>
          <w:sz w:val="22"/>
          <w:szCs w:val="22"/>
        </w:rPr>
        <w:t xml:space="preserve">mluvné strany nedohodnú inak. Iný termín odstránenia vád si </w:t>
      </w:r>
      <w:r w:rsidR="001D3EFE">
        <w:rPr>
          <w:rFonts w:asciiTheme="minorHAnsi" w:hAnsiTheme="minorHAnsi" w:cstheme="minorHAnsi"/>
          <w:color w:val="auto"/>
          <w:sz w:val="22"/>
          <w:szCs w:val="22"/>
        </w:rPr>
        <w:t>Z</w:t>
      </w:r>
      <w:r>
        <w:rPr>
          <w:rFonts w:asciiTheme="minorHAnsi" w:hAnsiTheme="minorHAnsi" w:cstheme="minorHAnsi"/>
          <w:color w:val="auto"/>
          <w:sz w:val="22"/>
          <w:szCs w:val="22"/>
        </w:rPr>
        <w:t>mluvné strany dohodnú písomne.</w:t>
      </w:r>
    </w:p>
    <w:p w14:paraId="5494C72F" w14:textId="77777777" w:rsidR="001E66FD" w:rsidRDefault="001E66FD" w:rsidP="001E66FD">
      <w:pPr>
        <w:pStyle w:val="Odsekzoznamu"/>
        <w:rPr>
          <w:rFonts w:asciiTheme="minorHAnsi" w:hAnsiTheme="minorHAnsi" w:cstheme="minorHAnsi"/>
        </w:rPr>
      </w:pPr>
    </w:p>
    <w:p w14:paraId="6AAA35D5" w14:textId="271F3D67"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V prípade, že zhotoviteľ oznámené (reklamované) vady neodstráni v lehote podľa odseku 8. tohto článku</w:t>
      </w:r>
      <w:r w:rsidR="001D3EFE">
        <w:rPr>
          <w:rFonts w:asciiTheme="minorHAnsi" w:hAnsiTheme="minorHAnsi" w:cstheme="minorHAnsi"/>
          <w:color w:val="auto"/>
          <w:sz w:val="22"/>
          <w:szCs w:val="22"/>
        </w:rPr>
        <w:t xml:space="preserve"> Zmluvy</w:t>
      </w:r>
      <w:r>
        <w:rPr>
          <w:rFonts w:asciiTheme="minorHAnsi" w:hAnsiTheme="minorHAnsi" w:cstheme="minorHAnsi"/>
          <w:color w:val="auto"/>
          <w:sz w:val="22"/>
          <w:szCs w:val="22"/>
        </w:rPr>
        <w:t xml:space="preserve"> napriek tomu, že ich oprávnenosť bola objektívne zistená, je objednávateľ oprávnený dať ich odstrániť tretej osobe na náklady zhotoviteľa. </w:t>
      </w:r>
    </w:p>
    <w:p w14:paraId="1EE00B77" w14:textId="77777777" w:rsidR="001E66FD" w:rsidRDefault="001E66FD" w:rsidP="001E66FD">
      <w:pPr>
        <w:pStyle w:val="Odsekzoznamu"/>
        <w:rPr>
          <w:rFonts w:asciiTheme="minorHAnsi" w:hAnsiTheme="minorHAnsi" w:cstheme="minorHAnsi"/>
          <w:lang w:eastAsia="cs-CZ"/>
        </w:rPr>
      </w:pPr>
    </w:p>
    <w:p w14:paraId="14249AF7" w14:textId="77777777" w:rsidR="001E66FD" w:rsidRDefault="001E66FD" w:rsidP="001E66FD">
      <w:pPr>
        <w:pStyle w:val="Default"/>
        <w:numPr>
          <w:ilvl w:val="0"/>
          <w:numId w:val="24"/>
        </w:numPr>
        <w:tabs>
          <w:tab w:val="left" w:pos="426"/>
        </w:tabs>
        <w:ind w:left="0" w:firstLine="0"/>
        <w:jc w:val="both"/>
        <w:rPr>
          <w:rStyle w:val="CharStyle36"/>
          <w:rFonts w:asciiTheme="minorHAnsi" w:hAnsiTheme="minorHAnsi" w:cstheme="minorHAnsi"/>
          <w:b/>
          <w:bCs/>
          <w:color w:val="auto"/>
          <w:sz w:val="22"/>
          <w:szCs w:val="22"/>
        </w:rPr>
      </w:pPr>
      <w:r>
        <w:rPr>
          <w:rFonts w:asciiTheme="minorHAnsi" w:hAnsiTheme="minorHAnsi" w:cstheme="minorHAnsi"/>
          <w:sz w:val="22"/>
          <w:szCs w:val="22"/>
          <w:lang w:eastAsia="cs-CZ"/>
        </w:rPr>
        <w:t>Zhotoviteľ zodpovedá za škodu na diele spôsobenú vlastným konaním počas svojich pracovných postupov, ako aj za škodu spôsobenú tými, ktorých použil na realizáciu diela a  za škody s tým súvisiace. Pokiaľ zhotoviteľ použije na vykonanie diela alebo jeho časti tretie osoby bez súhlasu objednávateľa, v plnej miere zodpovedá za ich činnosť, akoby túto vykonával sám.</w:t>
      </w:r>
    </w:p>
    <w:p w14:paraId="5B59BB30" w14:textId="77777777" w:rsidR="001E66FD" w:rsidRDefault="001E66FD" w:rsidP="001E66FD">
      <w:pPr>
        <w:pStyle w:val="Odsekzoznamu"/>
        <w:rPr>
          <w:rStyle w:val="CharStyle36"/>
          <w:rFonts w:asciiTheme="minorHAnsi" w:hAnsiTheme="minorHAnsi" w:cstheme="minorHAnsi"/>
          <w:lang w:val="cs-CZ" w:eastAsia="cs-CZ"/>
        </w:rPr>
      </w:pPr>
    </w:p>
    <w:p w14:paraId="1C6F08E4" w14:textId="3EF2A6C6" w:rsidR="001E66FD" w:rsidRDefault="00D36D50" w:rsidP="001E66FD">
      <w:pPr>
        <w:pStyle w:val="Default"/>
        <w:numPr>
          <w:ilvl w:val="0"/>
          <w:numId w:val="24"/>
        </w:numPr>
        <w:tabs>
          <w:tab w:val="left" w:pos="426"/>
        </w:tabs>
        <w:ind w:left="0" w:firstLine="0"/>
        <w:jc w:val="both"/>
        <w:rPr>
          <w:rStyle w:val="CharStyle36"/>
          <w:rFonts w:asciiTheme="minorHAnsi" w:hAnsiTheme="minorHAnsi" w:cstheme="minorHAnsi"/>
          <w:b/>
          <w:bCs/>
          <w:color w:val="auto"/>
          <w:sz w:val="22"/>
          <w:szCs w:val="22"/>
        </w:rPr>
      </w:pPr>
      <w:r>
        <w:rPr>
          <w:rStyle w:val="CharStyle36"/>
          <w:rFonts w:asciiTheme="minorHAnsi" w:hAnsiTheme="minorHAnsi" w:cstheme="minorHAnsi"/>
          <w:sz w:val="22"/>
          <w:szCs w:val="22"/>
          <w:lang w:val="cs-CZ" w:eastAsia="cs-CZ"/>
        </w:rPr>
        <w:t>Zhotovitel</w:t>
      </w:r>
      <w:r w:rsidR="001E66FD">
        <w:rPr>
          <w:rStyle w:val="CharStyle36"/>
          <w:rFonts w:asciiTheme="minorHAnsi" w:hAnsiTheme="minorHAnsi" w:cstheme="minorHAnsi"/>
          <w:sz w:val="22"/>
          <w:szCs w:val="22"/>
          <w:lang w:val="cs-CZ" w:eastAsia="cs-CZ"/>
        </w:rPr>
        <w:t xml:space="preserve"> </w:t>
      </w:r>
      <w:r w:rsidR="001E66FD">
        <w:rPr>
          <w:rStyle w:val="CharStyle36"/>
          <w:rFonts w:asciiTheme="minorHAnsi" w:hAnsiTheme="minorHAnsi" w:cstheme="minorHAnsi"/>
          <w:sz w:val="22"/>
          <w:szCs w:val="22"/>
        </w:rPr>
        <w:t xml:space="preserve">nezodpovedá za </w:t>
      </w:r>
      <w:r w:rsidR="001E66FD">
        <w:rPr>
          <w:rStyle w:val="CharStyle36"/>
          <w:rFonts w:asciiTheme="minorHAnsi" w:hAnsiTheme="minorHAnsi" w:cstheme="minorHAnsi"/>
          <w:sz w:val="22"/>
          <w:szCs w:val="22"/>
          <w:lang w:val="cs-CZ" w:eastAsia="cs-CZ"/>
        </w:rPr>
        <w:t xml:space="preserve">vady, </w:t>
      </w:r>
      <w:r w:rsidR="001E66FD">
        <w:rPr>
          <w:rStyle w:val="CharStyle36"/>
          <w:rFonts w:asciiTheme="minorHAnsi" w:hAnsiTheme="minorHAnsi" w:cstheme="minorHAnsi"/>
          <w:sz w:val="22"/>
          <w:szCs w:val="22"/>
        </w:rPr>
        <w:t>ktoré boli spôsobené použitím podkladov prevzatých od objednávateľa alebo pokynov od objednávateľa:</w:t>
      </w:r>
    </w:p>
    <w:p w14:paraId="6AB4CE3E" w14:textId="77777777" w:rsidR="001E66FD" w:rsidRDefault="001E66FD" w:rsidP="001E66FD">
      <w:pPr>
        <w:pStyle w:val="Bezriadkovania"/>
        <w:numPr>
          <w:ilvl w:val="0"/>
          <w:numId w:val="10"/>
        </w:numPr>
        <w:ind w:left="709" w:hanging="284"/>
        <w:jc w:val="both"/>
        <w:rPr>
          <w:rStyle w:val="CharStyle36"/>
          <w:rFonts w:asciiTheme="minorHAnsi" w:hAnsiTheme="minorHAnsi" w:cstheme="minorHAnsi"/>
          <w:sz w:val="22"/>
          <w:szCs w:val="22"/>
        </w:rPr>
      </w:pPr>
      <w:proofErr w:type="spellStart"/>
      <w:r>
        <w:rPr>
          <w:rStyle w:val="CharStyle36"/>
          <w:rFonts w:asciiTheme="minorHAnsi" w:hAnsiTheme="minorHAnsi" w:cstheme="minorHAnsi"/>
          <w:sz w:val="22"/>
          <w:szCs w:val="22"/>
          <w:lang w:val="cs-CZ" w:eastAsia="cs-CZ"/>
        </w:rPr>
        <w:t>ak</w:t>
      </w:r>
      <w:proofErr w:type="spellEnd"/>
      <w:r>
        <w:rPr>
          <w:rStyle w:val="CharStyle36"/>
          <w:rFonts w:asciiTheme="minorHAnsi" w:hAnsiTheme="minorHAnsi" w:cstheme="minorHAnsi"/>
          <w:sz w:val="22"/>
          <w:szCs w:val="22"/>
          <w:lang w:val="cs-CZ" w:eastAsia="cs-CZ"/>
        </w:rPr>
        <w:t xml:space="preserve"> zhotovitel’ </w:t>
      </w:r>
      <w:r>
        <w:rPr>
          <w:rStyle w:val="CharStyle36"/>
          <w:rFonts w:asciiTheme="minorHAnsi" w:hAnsiTheme="minorHAnsi" w:cstheme="minorHAnsi"/>
          <w:sz w:val="22"/>
          <w:szCs w:val="22"/>
        </w:rPr>
        <w:t>ani pri vynaložení všetkej odbornej starostlivosti a úsilia nemohol zistiť ich nevhodnosť alebo</w:t>
      </w:r>
    </w:p>
    <w:p w14:paraId="3559224D" w14:textId="77777777" w:rsidR="001E66FD" w:rsidRDefault="001E66FD" w:rsidP="001E66FD">
      <w:pPr>
        <w:pStyle w:val="Bezriadkovania"/>
        <w:numPr>
          <w:ilvl w:val="0"/>
          <w:numId w:val="10"/>
        </w:numPr>
        <w:spacing w:after="240"/>
        <w:ind w:left="709" w:hanging="284"/>
        <w:jc w:val="both"/>
        <w:rPr>
          <w:rStyle w:val="CharStyle36"/>
          <w:rFonts w:asciiTheme="minorHAnsi" w:hAnsiTheme="minorHAnsi" w:cstheme="minorHAnsi"/>
          <w:sz w:val="22"/>
          <w:szCs w:val="22"/>
        </w:rPr>
      </w:pPr>
      <w:r>
        <w:rPr>
          <w:rStyle w:val="CharStyle36"/>
          <w:rFonts w:asciiTheme="minorHAnsi" w:hAnsiTheme="minorHAnsi" w:cstheme="minorHAnsi"/>
          <w:sz w:val="22"/>
          <w:szCs w:val="22"/>
        </w:rPr>
        <w:t>ak na ich nevhodnosť preukázateľne písomne objednávateľa upozornil a objednávateľ na ich použití napriek tomu trval.</w:t>
      </w:r>
    </w:p>
    <w:p w14:paraId="3785AE87" w14:textId="77777777" w:rsidR="001E66FD" w:rsidRDefault="001E66FD" w:rsidP="001E66FD">
      <w:pPr>
        <w:pStyle w:val="Bezriadkovania"/>
        <w:numPr>
          <w:ilvl w:val="0"/>
          <w:numId w:val="24"/>
        </w:numPr>
        <w:tabs>
          <w:tab w:val="left" w:pos="426"/>
        </w:tabs>
        <w:spacing w:after="240"/>
        <w:ind w:left="0" w:firstLine="0"/>
        <w:jc w:val="both"/>
        <w:rPr>
          <w:rStyle w:val="CharStyle10"/>
          <w:rFonts w:asciiTheme="minorHAnsi" w:hAnsiTheme="minorHAnsi" w:cstheme="minorHAnsi"/>
          <w:sz w:val="22"/>
          <w:szCs w:val="22"/>
        </w:rPr>
      </w:pPr>
      <w:r>
        <w:rPr>
          <w:rStyle w:val="CharStyle36"/>
          <w:rFonts w:asciiTheme="minorHAnsi" w:hAnsiTheme="minorHAnsi" w:cstheme="minorHAnsi"/>
          <w:sz w:val="22"/>
          <w:szCs w:val="22"/>
        </w:rPr>
        <w:t>Ostatné nároky zo zodpovednosti zhotoviteľa za akosť, množstvo a kvalitu diela sa uplatnia v zmysle platných ustanovení o náhrade škody podľa Obchodného zákonníka, ak nie je dohodnuté inak.</w:t>
      </w:r>
    </w:p>
    <w:p w14:paraId="1E85409F" w14:textId="77777777" w:rsidR="001E66FD" w:rsidRDefault="001E66FD" w:rsidP="001E66FD">
      <w:pPr>
        <w:pStyle w:val="Bezriadkovania"/>
        <w:numPr>
          <w:ilvl w:val="0"/>
          <w:numId w:val="24"/>
        </w:numPr>
        <w:tabs>
          <w:tab w:val="left" w:pos="426"/>
        </w:tabs>
        <w:spacing w:after="240"/>
        <w:ind w:left="0" w:firstLine="0"/>
        <w:jc w:val="both"/>
      </w:pPr>
      <w:r>
        <w:rPr>
          <w:rStyle w:val="CharStyle36"/>
          <w:rFonts w:asciiTheme="minorHAnsi" w:hAnsiTheme="minorHAnsi" w:cstheme="minorHAnsi"/>
          <w:sz w:val="22"/>
          <w:szCs w:val="22"/>
        </w:rPr>
        <w:t>Uplatnením nárokov z vád diela nie sú dotknuté nároky objednávateľa na zmluvnú pokutu, náhradu škody alebo na odstúpenie od Zmluvy.</w:t>
      </w:r>
      <w:r>
        <w:rPr>
          <w:rStyle w:val="CharStyle36"/>
          <w:rFonts w:asciiTheme="minorHAnsi" w:hAnsiTheme="minorHAnsi" w:cstheme="minorHAnsi"/>
          <w:color w:val="auto"/>
          <w:sz w:val="22"/>
          <w:szCs w:val="22"/>
        </w:rPr>
        <w:t xml:space="preserve"> </w:t>
      </w:r>
    </w:p>
    <w:p w14:paraId="22ACB777" w14:textId="77777777" w:rsidR="0069602F" w:rsidRDefault="0069602F" w:rsidP="001E66FD">
      <w:pPr>
        <w:pStyle w:val="Default"/>
        <w:jc w:val="center"/>
        <w:rPr>
          <w:rFonts w:asciiTheme="minorHAnsi" w:hAnsiTheme="minorHAnsi" w:cstheme="minorHAnsi"/>
          <w:b/>
          <w:bCs/>
          <w:color w:val="auto"/>
          <w:sz w:val="22"/>
          <w:szCs w:val="22"/>
        </w:rPr>
      </w:pPr>
    </w:p>
    <w:p w14:paraId="790CC37D" w14:textId="31E0532B"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XIII</w:t>
      </w:r>
    </w:p>
    <w:p w14:paraId="79B4874C"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Zmluvné pokuty</w:t>
      </w:r>
    </w:p>
    <w:p w14:paraId="1DB7563D" w14:textId="77777777" w:rsidR="001E66FD" w:rsidRDefault="001E66FD" w:rsidP="001E66FD">
      <w:pPr>
        <w:pStyle w:val="Default"/>
        <w:numPr>
          <w:ilvl w:val="0"/>
          <w:numId w:val="11"/>
        </w:numPr>
        <w:tabs>
          <w:tab w:val="left" w:pos="426"/>
        </w:tabs>
        <w:ind w:left="0" w:firstLine="0"/>
        <w:jc w:val="both"/>
        <w:rPr>
          <w:rFonts w:asciiTheme="minorHAnsi" w:hAnsiTheme="minorHAnsi" w:cstheme="minorHAnsi"/>
          <w:bCs/>
          <w:color w:val="auto"/>
          <w:sz w:val="22"/>
          <w:szCs w:val="22"/>
        </w:rPr>
      </w:pPr>
      <w:r>
        <w:rPr>
          <w:rFonts w:asciiTheme="minorHAnsi" w:hAnsiTheme="minorHAnsi" w:cstheme="minorHAnsi"/>
          <w:bCs/>
          <w:color w:val="auto"/>
          <w:sz w:val="22"/>
          <w:szCs w:val="22"/>
        </w:rPr>
        <w:t>Zmluvné strany sa dohodli na nasledovných zmluvných pokutách:</w:t>
      </w:r>
    </w:p>
    <w:p w14:paraId="1D741DBB" w14:textId="0827C4DF" w:rsidR="001E66FD" w:rsidRDefault="001E66FD" w:rsidP="001E66FD">
      <w:pPr>
        <w:pStyle w:val="Default"/>
        <w:numPr>
          <w:ilvl w:val="1"/>
          <w:numId w:val="11"/>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zhotoviteľa s prevzatím staveniska od objednávateľa v lehote  podľa čl. VII ods. 1 Zmluvy, objednávateľovi vzniká voči zhotoviteľovi nárok na zmluvnú pokutu vo výške </w:t>
      </w:r>
      <w:r>
        <w:rPr>
          <w:rFonts w:asciiTheme="minorHAnsi" w:hAnsiTheme="minorHAnsi" w:cstheme="minorHAnsi"/>
          <w:b/>
          <w:color w:val="auto"/>
          <w:sz w:val="22"/>
          <w:szCs w:val="22"/>
        </w:rPr>
        <w:t>0,5</w:t>
      </w:r>
      <w:r w:rsidR="004E4C5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xml:space="preserve">% z ceny </w:t>
      </w:r>
      <w:r w:rsidR="00C75FF2">
        <w:rPr>
          <w:rFonts w:asciiTheme="minorHAnsi" w:hAnsiTheme="minorHAnsi" w:cstheme="minorHAnsi"/>
          <w:b/>
          <w:color w:val="auto"/>
          <w:sz w:val="22"/>
          <w:szCs w:val="22"/>
        </w:rPr>
        <w:t xml:space="preserve">za </w:t>
      </w:r>
      <w:r>
        <w:rPr>
          <w:rFonts w:asciiTheme="minorHAnsi" w:hAnsiTheme="minorHAnsi" w:cstheme="minorHAnsi"/>
          <w:b/>
          <w:color w:val="auto"/>
          <w:sz w:val="22"/>
          <w:szCs w:val="22"/>
        </w:rPr>
        <w:t>diel</w:t>
      </w:r>
      <w:r w:rsidR="00C75FF2">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čo i len začatý deň porušenia/nesplnenia povinnosti;</w:t>
      </w:r>
    </w:p>
    <w:p w14:paraId="0AA551EC" w14:textId="04C03A61" w:rsidR="001E66FD" w:rsidRDefault="001E66FD" w:rsidP="001E66FD">
      <w:pPr>
        <w:pStyle w:val="Default"/>
        <w:numPr>
          <w:ilvl w:val="1"/>
          <w:numId w:val="11"/>
        </w:numPr>
        <w:jc w:val="both"/>
        <w:rPr>
          <w:rFonts w:asciiTheme="minorHAnsi" w:hAnsiTheme="minorHAnsi" w:cstheme="minorHAnsi"/>
          <w:color w:val="auto"/>
          <w:sz w:val="22"/>
          <w:szCs w:val="22"/>
        </w:rPr>
      </w:pPr>
      <w:r>
        <w:rPr>
          <w:rFonts w:asciiTheme="minorHAnsi" w:hAnsiTheme="minorHAnsi" w:cstheme="minorHAnsi"/>
          <w:color w:val="auto"/>
          <w:sz w:val="22"/>
          <w:szCs w:val="22"/>
        </w:rPr>
        <w:t>v prípade omeškania zhotoviteľa so začatím stavebných prác na diele v lehote podľa čl. IV</w:t>
      </w:r>
      <w:r w:rsidR="007D65B0">
        <w:rPr>
          <w:rFonts w:asciiTheme="minorHAnsi" w:hAnsiTheme="minorHAnsi" w:cstheme="minorHAnsi"/>
          <w:color w:val="auto"/>
          <w:sz w:val="22"/>
          <w:szCs w:val="22"/>
        </w:rPr>
        <w:t xml:space="preserve"> ods. 1</w:t>
      </w:r>
      <w:r>
        <w:rPr>
          <w:rFonts w:asciiTheme="minorHAnsi" w:hAnsiTheme="minorHAnsi" w:cstheme="minorHAnsi"/>
          <w:color w:val="auto"/>
          <w:sz w:val="22"/>
          <w:szCs w:val="22"/>
        </w:rPr>
        <w:t xml:space="preserve"> bod 1.</w:t>
      </w:r>
      <w:r w:rsidR="00D65749">
        <w:rPr>
          <w:rFonts w:asciiTheme="minorHAnsi" w:hAnsiTheme="minorHAnsi" w:cstheme="minorHAnsi"/>
          <w:color w:val="auto"/>
          <w:sz w:val="22"/>
          <w:szCs w:val="22"/>
        </w:rPr>
        <w:t>2</w:t>
      </w:r>
      <w:r>
        <w:rPr>
          <w:rFonts w:asciiTheme="minorHAnsi" w:hAnsiTheme="minorHAnsi" w:cstheme="minorHAnsi"/>
          <w:color w:val="auto"/>
          <w:sz w:val="22"/>
          <w:szCs w:val="22"/>
        </w:rPr>
        <w:t xml:space="preserve"> Zmluvy, objednávateľovi vzniká voči zhotoviteľovi nárok na zmluvnú pokutu vo výške </w:t>
      </w:r>
      <w:r>
        <w:rPr>
          <w:rFonts w:asciiTheme="minorHAnsi" w:hAnsiTheme="minorHAnsi" w:cstheme="minorHAnsi"/>
          <w:b/>
          <w:color w:val="auto"/>
          <w:sz w:val="22"/>
          <w:szCs w:val="22"/>
        </w:rPr>
        <w:t>0,5</w:t>
      </w:r>
      <w:r w:rsidR="004E4C5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z</w:t>
      </w:r>
      <w:r w:rsidR="00C75FF2">
        <w:rPr>
          <w:rFonts w:asciiTheme="minorHAnsi" w:hAnsiTheme="minorHAnsi" w:cstheme="minorHAnsi"/>
          <w:b/>
          <w:color w:val="auto"/>
          <w:sz w:val="22"/>
          <w:szCs w:val="22"/>
        </w:rPr>
        <w:t> </w:t>
      </w:r>
      <w:r>
        <w:rPr>
          <w:rFonts w:asciiTheme="minorHAnsi" w:hAnsiTheme="minorHAnsi" w:cstheme="minorHAnsi"/>
          <w:b/>
          <w:color w:val="auto"/>
          <w:sz w:val="22"/>
          <w:szCs w:val="22"/>
        </w:rPr>
        <w:t>ceny</w:t>
      </w:r>
      <w:r w:rsidR="00C75FF2">
        <w:rPr>
          <w:rFonts w:asciiTheme="minorHAnsi" w:hAnsiTheme="minorHAnsi" w:cstheme="minorHAnsi"/>
          <w:b/>
          <w:color w:val="auto"/>
          <w:sz w:val="22"/>
          <w:szCs w:val="22"/>
        </w:rPr>
        <w:t xml:space="preserve"> za</w:t>
      </w:r>
      <w:r>
        <w:rPr>
          <w:rFonts w:asciiTheme="minorHAnsi" w:hAnsiTheme="minorHAnsi" w:cstheme="minorHAnsi"/>
          <w:b/>
          <w:color w:val="auto"/>
          <w:sz w:val="22"/>
          <w:szCs w:val="22"/>
        </w:rPr>
        <w:t xml:space="preserve"> diel</w:t>
      </w:r>
      <w:r w:rsidR="00C75FF2">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čo i len začatý deň porušenia/nesplnenia povinnosti;</w:t>
      </w:r>
    </w:p>
    <w:p w14:paraId="03448D0D" w14:textId="18D69857" w:rsidR="001E66FD" w:rsidRDefault="001E66FD" w:rsidP="001E66FD">
      <w:pPr>
        <w:pStyle w:val="Default"/>
        <w:numPr>
          <w:ilvl w:val="1"/>
          <w:numId w:val="11"/>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nedodržania termínov postupu prác na diele podľa harmonogramu prác (v zmysle prílohy č. 3 tejto Zmluvy), objednávateľovi vzniká voči zhotoviteľovi nárok na zmluvnú pokutu </w:t>
      </w:r>
      <w:r>
        <w:rPr>
          <w:rFonts w:asciiTheme="minorHAnsi" w:hAnsiTheme="minorHAnsi" w:cstheme="minorHAnsi"/>
          <w:color w:val="auto"/>
          <w:sz w:val="22"/>
          <w:szCs w:val="22"/>
        </w:rPr>
        <w:lastRenderedPageBreak/>
        <w:t xml:space="preserve">vo výške </w:t>
      </w:r>
      <w:r>
        <w:rPr>
          <w:rFonts w:asciiTheme="minorHAnsi" w:hAnsiTheme="minorHAnsi" w:cstheme="minorHAnsi"/>
          <w:b/>
          <w:color w:val="auto"/>
          <w:sz w:val="22"/>
          <w:szCs w:val="22"/>
        </w:rPr>
        <w:t>0,</w:t>
      </w:r>
      <w:r w:rsidR="008D125C">
        <w:rPr>
          <w:rFonts w:asciiTheme="minorHAnsi" w:hAnsiTheme="minorHAnsi" w:cstheme="minorHAnsi"/>
          <w:b/>
          <w:color w:val="auto"/>
          <w:sz w:val="22"/>
          <w:szCs w:val="22"/>
        </w:rPr>
        <w:t>1</w:t>
      </w:r>
      <w:r w:rsidR="004E4C5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xml:space="preserve">% z ceny </w:t>
      </w:r>
      <w:r w:rsidR="00C75FF2">
        <w:rPr>
          <w:rFonts w:asciiTheme="minorHAnsi" w:hAnsiTheme="minorHAnsi" w:cstheme="minorHAnsi"/>
          <w:b/>
          <w:color w:val="auto"/>
          <w:sz w:val="22"/>
          <w:szCs w:val="22"/>
        </w:rPr>
        <w:t xml:space="preserve">za </w:t>
      </w:r>
      <w:r>
        <w:rPr>
          <w:rFonts w:asciiTheme="minorHAnsi" w:hAnsiTheme="minorHAnsi" w:cstheme="minorHAnsi"/>
          <w:b/>
          <w:color w:val="auto"/>
          <w:sz w:val="22"/>
          <w:szCs w:val="22"/>
        </w:rPr>
        <w:t>diel</w:t>
      </w:r>
      <w:r w:rsidR="00C75FF2">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w:t>
      </w:r>
      <w:r w:rsidR="004D1494" w:rsidRPr="004D1494">
        <w:rPr>
          <w:rFonts w:asciiTheme="minorHAnsi" w:hAnsiTheme="minorHAnsi" w:cstheme="minorHAnsi"/>
          <w:color w:val="auto"/>
          <w:sz w:val="22"/>
          <w:szCs w:val="22"/>
        </w:rPr>
        <w:t xml:space="preserve">počnúc </w:t>
      </w:r>
      <w:del w:id="10" w:author="Priečková Kristína" w:date="2025-01-27T15:19:00Z" w16du:dateUtc="2025-01-27T14:19:00Z">
        <w:r w:rsidR="004D1494" w:rsidRPr="004D1494" w:rsidDel="007A7BFA">
          <w:rPr>
            <w:rFonts w:asciiTheme="minorHAnsi" w:hAnsiTheme="minorHAnsi" w:cstheme="minorHAnsi"/>
            <w:color w:val="auto"/>
            <w:sz w:val="22"/>
            <w:szCs w:val="22"/>
          </w:rPr>
          <w:delText>10</w:delText>
        </w:r>
      </w:del>
      <w:ins w:id="11" w:author="Priečková Kristína" w:date="2025-01-27T15:19:00Z" w16du:dateUtc="2025-01-27T14:19:00Z">
        <w:r w:rsidR="007A7BFA" w:rsidRPr="004D1494">
          <w:rPr>
            <w:rFonts w:asciiTheme="minorHAnsi" w:hAnsiTheme="minorHAnsi" w:cstheme="minorHAnsi"/>
            <w:color w:val="auto"/>
            <w:sz w:val="22"/>
            <w:szCs w:val="22"/>
          </w:rPr>
          <w:t>1</w:t>
        </w:r>
        <w:r w:rsidR="007A7BFA">
          <w:rPr>
            <w:rFonts w:asciiTheme="minorHAnsi" w:hAnsiTheme="minorHAnsi" w:cstheme="minorHAnsi"/>
            <w:color w:val="auto"/>
            <w:sz w:val="22"/>
            <w:szCs w:val="22"/>
          </w:rPr>
          <w:t>5</w:t>
        </w:r>
      </w:ins>
      <w:r w:rsidR="004D1494" w:rsidRPr="004D1494">
        <w:rPr>
          <w:rFonts w:asciiTheme="minorHAnsi" w:hAnsiTheme="minorHAnsi" w:cstheme="minorHAnsi"/>
          <w:color w:val="auto"/>
          <w:sz w:val="22"/>
          <w:szCs w:val="22"/>
        </w:rPr>
        <w:t xml:space="preserve">-tym dňom omeškania, a to  </w:t>
      </w:r>
      <w:r>
        <w:rPr>
          <w:rFonts w:asciiTheme="minorHAnsi" w:hAnsiTheme="minorHAnsi" w:cstheme="minorHAnsi"/>
          <w:color w:val="auto"/>
          <w:sz w:val="22"/>
          <w:szCs w:val="22"/>
        </w:rPr>
        <w:t>za každý, čo i len začatý deň porušenia/nesplnenia povinnosti;</w:t>
      </w:r>
    </w:p>
    <w:p w14:paraId="77E3D5AE" w14:textId="45D0DB3F" w:rsidR="001E66FD" w:rsidRDefault="001E66FD" w:rsidP="001E66FD">
      <w:pPr>
        <w:pStyle w:val="Default"/>
        <w:numPr>
          <w:ilvl w:val="1"/>
          <w:numId w:val="11"/>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porušenia/nesplnenia akejkoľvek povinnosti uvedenej v čl. VII ods. 6, 7 a 9 Zmluvy, vzniká objednávateľovi nárok voči zhotoviteľovi na zmluvnú pokutu vo výške </w:t>
      </w:r>
      <w:r>
        <w:rPr>
          <w:rFonts w:asciiTheme="minorHAnsi" w:hAnsiTheme="minorHAnsi" w:cstheme="minorHAnsi"/>
          <w:b/>
          <w:color w:val="auto"/>
          <w:sz w:val="22"/>
          <w:szCs w:val="22"/>
        </w:rPr>
        <w:t>500,-</w:t>
      </w:r>
      <w:r w:rsidR="004E4C5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každé jednotlivé nesplnenie/porušenie povinnosti, a to aj opakovane; </w:t>
      </w:r>
    </w:p>
    <w:p w14:paraId="7A89699F" w14:textId="5D59BBF9" w:rsidR="001E66FD" w:rsidRDefault="001E66FD" w:rsidP="001E66FD">
      <w:pPr>
        <w:pStyle w:val="Default"/>
        <w:numPr>
          <w:ilvl w:val="1"/>
          <w:numId w:val="11"/>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nesplnenia/porušenia povinnosti zhotoviteľa podľa čl. VII ods. 12 Zmluvy vzniká objednávateľovi nárok voči zhotoviteľovi na zmluvnú pokutu vo výške </w:t>
      </w:r>
      <w:r>
        <w:rPr>
          <w:rFonts w:asciiTheme="minorHAnsi" w:hAnsiTheme="minorHAnsi" w:cstheme="minorHAnsi"/>
          <w:b/>
          <w:color w:val="auto"/>
          <w:sz w:val="22"/>
          <w:szCs w:val="22"/>
        </w:rPr>
        <w:t>1.000,-</w:t>
      </w:r>
      <w:r w:rsidR="004E4C5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každý, čo i len začatý deň porušenia/nesplnenia povinnosti; </w:t>
      </w:r>
    </w:p>
    <w:p w14:paraId="04A601CF" w14:textId="681CD590"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v prípade nesplnenia/porušenia povinnosti zhotoviteľa zúčastniť sa prostredníctvom stavbyvedúceho a prípadne ďalších na uvedený úkon splnomocnených zástupcov zhotoviteľa kontrolných dní</w:t>
      </w:r>
      <w:r w:rsidR="00447436">
        <w:rPr>
          <w:rFonts w:asciiTheme="minorHAnsi" w:hAnsiTheme="minorHAnsi" w:cstheme="minorHAnsi"/>
          <w:color w:val="auto"/>
          <w:sz w:val="22"/>
          <w:szCs w:val="22"/>
        </w:rPr>
        <w:t xml:space="preserve"> alebo koordinačných porád</w:t>
      </w:r>
      <w:r>
        <w:rPr>
          <w:rFonts w:asciiTheme="minorHAnsi" w:hAnsiTheme="minorHAnsi" w:cstheme="minorHAnsi"/>
          <w:color w:val="auto"/>
          <w:sz w:val="22"/>
          <w:szCs w:val="22"/>
        </w:rPr>
        <w:t xml:space="preserve"> zvolaných objednávateľom podľa čl. VII ods. 2</w:t>
      </w:r>
      <w:r w:rsidR="008A547E">
        <w:rPr>
          <w:rFonts w:asciiTheme="minorHAnsi" w:hAnsiTheme="minorHAnsi" w:cstheme="minorHAnsi"/>
          <w:color w:val="auto"/>
          <w:sz w:val="22"/>
          <w:szCs w:val="22"/>
        </w:rPr>
        <w:t>6</w:t>
      </w:r>
      <w:r w:rsidR="00447436">
        <w:rPr>
          <w:rFonts w:asciiTheme="minorHAnsi" w:hAnsiTheme="minorHAnsi" w:cstheme="minorHAnsi"/>
          <w:color w:val="auto"/>
          <w:sz w:val="22"/>
          <w:szCs w:val="22"/>
        </w:rPr>
        <w:t xml:space="preserve"> Zmluvy</w:t>
      </w:r>
      <w:r>
        <w:rPr>
          <w:rFonts w:asciiTheme="minorHAnsi" w:hAnsiTheme="minorHAnsi" w:cstheme="minorHAnsi"/>
          <w:color w:val="auto"/>
          <w:sz w:val="22"/>
          <w:szCs w:val="22"/>
        </w:rPr>
        <w:t xml:space="preserve">, vzniká objednávateľovi nárok voči zhotoviteľovi na zmluvnú pokutu vo výške </w:t>
      </w:r>
      <w:r>
        <w:rPr>
          <w:rFonts w:asciiTheme="minorHAnsi" w:hAnsiTheme="minorHAnsi" w:cstheme="minorHAnsi"/>
          <w:b/>
          <w:color w:val="auto"/>
          <w:sz w:val="22"/>
          <w:szCs w:val="22"/>
        </w:rPr>
        <w:t>1.000,-</w:t>
      </w:r>
      <w:r w:rsidR="004E4C5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každé jednotlivé nesplnenie/porušenie povinnosti, a to aj opakovane;</w:t>
      </w:r>
    </w:p>
    <w:p w14:paraId="6FA01E37" w14:textId="26D61398"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nesplnenia/porušenia akejkoľvek povinnosti zhotoviteľa pri vedení stavebného denníka podľa čl. VII ods. 16 Zmluvy, vzniká objednávateľovi nárok voči zhotoviteľovi na zmluvnú pokutu vo výške </w:t>
      </w:r>
      <w:r>
        <w:rPr>
          <w:rFonts w:asciiTheme="minorHAnsi" w:hAnsiTheme="minorHAnsi" w:cstheme="minorHAnsi"/>
          <w:b/>
          <w:color w:val="auto"/>
          <w:sz w:val="22"/>
          <w:szCs w:val="22"/>
        </w:rPr>
        <w:t>1.000,-</w:t>
      </w:r>
      <w:r w:rsidR="004E4C5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každé jednotlivé nesplnenie/porušenie povinnosti, a to aj opakovane;</w:t>
      </w:r>
    </w:p>
    <w:p w14:paraId="6CB410C6" w14:textId="51927CFA"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v prípade nesplnenia/porušenia povinnosti zhotoviteľa podľa čl. VII ods. 2</w:t>
      </w:r>
      <w:r w:rsidR="00F010D5">
        <w:rPr>
          <w:rFonts w:asciiTheme="minorHAnsi" w:hAnsiTheme="minorHAnsi" w:cstheme="minorHAnsi"/>
          <w:color w:val="auto"/>
          <w:sz w:val="22"/>
          <w:szCs w:val="22"/>
        </w:rPr>
        <w:t>1</w:t>
      </w:r>
      <w:r>
        <w:rPr>
          <w:rFonts w:asciiTheme="minorHAnsi" w:hAnsiTheme="minorHAnsi" w:cstheme="minorHAnsi"/>
          <w:color w:val="auto"/>
          <w:sz w:val="22"/>
          <w:szCs w:val="22"/>
        </w:rPr>
        <w:t xml:space="preserve"> Zmluvy, objednávateľovi vzniká voči zhotoviteľovi nárok na zmluvnú pokutu vo výške </w:t>
      </w:r>
      <w:r>
        <w:rPr>
          <w:rFonts w:asciiTheme="minorHAnsi" w:hAnsiTheme="minorHAnsi" w:cstheme="minorHAnsi"/>
          <w:b/>
          <w:color w:val="auto"/>
          <w:sz w:val="22"/>
          <w:szCs w:val="22"/>
        </w:rPr>
        <w:t>1.000,-</w:t>
      </w:r>
      <w:r w:rsidR="004E4C5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každý, čo i len začatý deň porušenia/nesplnenia povinnosti</w:t>
      </w:r>
      <w:r w:rsidR="004E4C56">
        <w:rPr>
          <w:rFonts w:asciiTheme="minorHAnsi" w:hAnsiTheme="minorHAnsi" w:cstheme="minorHAnsi"/>
          <w:color w:val="auto"/>
          <w:sz w:val="22"/>
          <w:szCs w:val="22"/>
        </w:rPr>
        <w:t>;</w:t>
      </w:r>
    </w:p>
    <w:p w14:paraId="52F4723E" w14:textId="53F6D1F3"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v prípade omeškania zhotoviteľa s predložením</w:t>
      </w:r>
      <w:r w:rsidR="000745A6">
        <w:rPr>
          <w:rFonts w:asciiTheme="minorHAnsi" w:hAnsiTheme="minorHAnsi" w:cstheme="minorHAnsi"/>
          <w:color w:val="auto"/>
          <w:sz w:val="22"/>
          <w:szCs w:val="22"/>
        </w:rPr>
        <w:t xml:space="preserve"> dokladu preukazujúceho splnenie povinností zhotoviteľa </w:t>
      </w:r>
      <w:r>
        <w:rPr>
          <w:rFonts w:asciiTheme="minorHAnsi" w:hAnsiTheme="minorHAnsi" w:cstheme="minorHAnsi"/>
          <w:color w:val="auto"/>
          <w:sz w:val="22"/>
          <w:szCs w:val="22"/>
        </w:rPr>
        <w:t xml:space="preserve"> podľa čl. VII ods. </w:t>
      </w:r>
      <w:r w:rsidR="006851ED">
        <w:rPr>
          <w:rFonts w:asciiTheme="minorHAnsi" w:hAnsiTheme="minorHAnsi" w:cstheme="minorHAnsi"/>
          <w:color w:val="auto"/>
          <w:sz w:val="22"/>
          <w:szCs w:val="22"/>
        </w:rPr>
        <w:t>30</w:t>
      </w:r>
      <w:r w:rsidR="004E4C56">
        <w:rPr>
          <w:rFonts w:asciiTheme="minorHAnsi" w:hAnsiTheme="minorHAnsi" w:cstheme="minorHAnsi"/>
          <w:color w:val="auto"/>
          <w:sz w:val="22"/>
          <w:szCs w:val="22"/>
        </w:rPr>
        <w:t xml:space="preserve"> a</w:t>
      </w:r>
      <w:r w:rsidR="00270D3A">
        <w:rPr>
          <w:rFonts w:asciiTheme="minorHAnsi" w:hAnsiTheme="minorHAnsi" w:cstheme="minorHAnsi"/>
          <w:color w:val="auto"/>
          <w:sz w:val="22"/>
          <w:szCs w:val="22"/>
        </w:rPr>
        <w:t xml:space="preserve"> 31</w:t>
      </w:r>
      <w:r w:rsidR="006851ED">
        <w:rPr>
          <w:rFonts w:asciiTheme="minorHAnsi" w:hAnsiTheme="minorHAnsi" w:cstheme="minorHAnsi"/>
          <w:color w:val="auto"/>
          <w:sz w:val="22"/>
          <w:szCs w:val="22"/>
        </w:rPr>
        <w:t xml:space="preserve"> </w:t>
      </w:r>
      <w:r>
        <w:rPr>
          <w:rFonts w:asciiTheme="minorHAnsi" w:hAnsiTheme="minorHAnsi" w:cstheme="minorHAnsi"/>
          <w:color w:val="auto"/>
          <w:sz w:val="22"/>
          <w:szCs w:val="22"/>
        </w:rPr>
        <w:t xml:space="preserve">Zmluvy, objednávateľovi vzniká voči zhotoviteľovi nárok na zmluvnú pokutu vo výške </w:t>
      </w:r>
      <w:r>
        <w:rPr>
          <w:rFonts w:asciiTheme="minorHAnsi" w:hAnsiTheme="minorHAnsi" w:cstheme="minorHAnsi"/>
          <w:b/>
          <w:color w:val="auto"/>
          <w:sz w:val="22"/>
          <w:szCs w:val="22"/>
        </w:rPr>
        <w:t>0,5</w:t>
      </w:r>
      <w:r w:rsidR="004E4C5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xml:space="preserve">% z ceny </w:t>
      </w:r>
      <w:r w:rsidR="00AD6467">
        <w:rPr>
          <w:rFonts w:asciiTheme="minorHAnsi" w:hAnsiTheme="minorHAnsi" w:cstheme="minorHAnsi"/>
          <w:b/>
          <w:color w:val="auto"/>
          <w:sz w:val="22"/>
          <w:szCs w:val="22"/>
        </w:rPr>
        <w:t xml:space="preserve">za </w:t>
      </w:r>
      <w:r>
        <w:rPr>
          <w:rFonts w:asciiTheme="minorHAnsi" w:hAnsiTheme="minorHAnsi" w:cstheme="minorHAnsi"/>
          <w:b/>
          <w:color w:val="auto"/>
          <w:sz w:val="22"/>
          <w:szCs w:val="22"/>
        </w:rPr>
        <w:t>diel</w:t>
      </w:r>
      <w:r w:rsidR="00AD6467">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čo i len začatý deň porušenia/nesplnenia povinnosti, a to aj opakovane;</w:t>
      </w:r>
    </w:p>
    <w:p w14:paraId="06CF872C" w14:textId="4B52B110"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sz w:val="22"/>
          <w:szCs w:val="22"/>
        </w:rPr>
        <w:t xml:space="preserve">v prípade nesplnenia/porušenia ktorejkoľvek povinnosti zhotoviteľa týkajúcej sa subdodávateľov alebo ich zmeny podľa čl. X tejto Zmluvy, vzniká objednávateľovi nárok na zmluvnú pokutu vo výške </w:t>
      </w:r>
      <w:r>
        <w:rPr>
          <w:rFonts w:asciiTheme="minorHAnsi" w:hAnsiTheme="minorHAnsi" w:cstheme="minorHAnsi"/>
          <w:b/>
          <w:sz w:val="22"/>
          <w:szCs w:val="22"/>
        </w:rPr>
        <w:t>1.000,-</w:t>
      </w:r>
      <w:r w:rsidR="004E4C56">
        <w:rPr>
          <w:rFonts w:asciiTheme="minorHAnsi" w:hAnsiTheme="minorHAnsi" w:cstheme="minorHAnsi"/>
          <w:b/>
          <w:sz w:val="22"/>
          <w:szCs w:val="22"/>
        </w:rPr>
        <w:t xml:space="preserve"> </w:t>
      </w:r>
      <w:r>
        <w:rPr>
          <w:rFonts w:asciiTheme="minorHAnsi" w:hAnsiTheme="minorHAnsi" w:cstheme="minorHAnsi"/>
          <w:b/>
          <w:sz w:val="22"/>
          <w:szCs w:val="22"/>
        </w:rPr>
        <w:t>Eur</w:t>
      </w:r>
      <w:r>
        <w:rPr>
          <w:rFonts w:asciiTheme="minorHAnsi" w:hAnsiTheme="minorHAnsi" w:cstheme="minorHAnsi"/>
          <w:sz w:val="22"/>
          <w:szCs w:val="22"/>
        </w:rPr>
        <w:t xml:space="preserve"> </w:t>
      </w:r>
      <w:r>
        <w:rPr>
          <w:rFonts w:asciiTheme="minorHAnsi" w:hAnsiTheme="minorHAnsi" w:cstheme="minorHAnsi"/>
          <w:color w:val="auto"/>
          <w:sz w:val="22"/>
          <w:szCs w:val="22"/>
        </w:rPr>
        <w:t>za každý, čo i len začatý deň porušenia/nesplnenia povinnosti, a to aj opakovane;</w:t>
      </w:r>
    </w:p>
    <w:p w14:paraId="628163DF" w14:textId="4B86F73C"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zhotoviteľa s predložením alebo doplnením </w:t>
      </w:r>
      <w:r w:rsidR="003210AC">
        <w:rPr>
          <w:rFonts w:asciiTheme="minorHAnsi" w:hAnsiTheme="minorHAnsi" w:cstheme="minorHAnsi"/>
          <w:color w:val="auto"/>
          <w:sz w:val="22"/>
          <w:szCs w:val="22"/>
        </w:rPr>
        <w:t xml:space="preserve">výkonovej </w:t>
      </w:r>
      <w:r>
        <w:rPr>
          <w:rFonts w:asciiTheme="minorHAnsi" w:hAnsiTheme="minorHAnsi" w:cstheme="minorHAnsi"/>
          <w:color w:val="auto"/>
          <w:sz w:val="22"/>
          <w:szCs w:val="22"/>
        </w:rPr>
        <w:t xml:space="preserve">bankovej záruky </w:t>
      </w:r>
      <w:r w:rsidR="003210AC">
        <w:rPr>
          <w:rFonts w:asciiTheme="minorHAnsi" w:hAnsiTheme="minorHAnsi" w:cstheme="minorHAnsi"/>
          <w:color w:val="auto"/>
          <w:sz w:val="22"/>
          <w:szCs w:val="22"/>
        </w:rPr>
        <w:t xml:space="preserve">alebo garančnej bankovej záruky </w:t>
      </w:r>
      <w:r>
        <w:rPr>
          <w:rFonts w:asciiTheme="minorHAnsi" w:hAnsiTheme="minorHAnsi" w:cstheme="minorHAnsi"/>
          <w:color w:val="auto"/>
          <w:sz w:val="22"/>
          <w:szCs w:val="22"/>
        </w:rPr>
        <w:t xml:space="preserve">objednávateľovi podľa čl. XV tejto Zmluvy, objednávateľovi vzniká voči zhotoviteľovi nárok na zmluvnú pokutu vo výške </w:t>
      </w:r>
      <w:r>
        <w:rPr>
          <w:rFonts w:asciiTheme="minorHAnsi" w:hAnsiTheme="minorHAnsi" w:cstheme="minorHAnsi"/>
          <w:b/>
          <w:color w:val="auto"/>
          <w:sz w:val="22"/>
          <w:szCs w:val="22"/>
        </w:rPr>
        <w:t>0,05</w:t>
      </w:r>
      <w:r w:rsidR="004E4C5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xml:space="preserve">% z ceny </w:t>
      </w:r>
      <w:r w:rsidR="004F5CF2">
        <w:rPr>
          <w:rFonts w:asciiTheme="minorHAnsi" w:hAnsiTheme="minorHAnsi" w:cstheme="minorHAnsi"/>
          <w:b/>
          <w:color w:val="auto"/>
          <w:sz w:val="22"/>
          <w:szCs w:val="22"/>
        </w:rPr>
        <w:t xml:space="preserve">za </w:t>
      </w:r>
      <w:r>
        <w:rPr>
          <w:rFonts w:asciiTheme="minorHAnsi" w:hAnsiTheme="minorHAnsi" w:cstheme="minorHAnsi"/>
          <w:b/>
          <w:color w:val="auto"/>
          <w:sz w:val="22"/>
          <w:szCs w:val="22"/>
        </w:rPr>
        <w:t>diel</w:t>
      </w:r>
      <w:r w:rsidR="004F5CF2">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čo i len začatý deň porušenia/nesplnenia povinnosti, a to aj opakovane;</w:t>
      </w:r>
    </w:p>
    <w:p w14:paraId="62BD036E" w14:textId="246C818D" w:rsidR="0019635B" w:rsidRPr="00D640E4" w:rsidRDefault="0019635B" w:rsidP="00D640E4">
      <w:pPr>
        <w:pStyle w:val="Default"/>
        <w:tabs>
          <w:tab w:val="left" w:pos="993"/>
        </w:tabs>
        <w:ind w:left="786"/>
        <w:jc w:val="both"/>
        <w:rPr>
          <w:rFonts w:asciiTheme="minorHAnsi" w:hAnsiTheme="minorHAnsi" w:cstheme="minorHAnsi"/>
          <w:i/>
          <w:iCs/>
          <w:color w:val="auto"/>
          <w:sz w:val="22"/>
          <w:szCs w:val="22"/>
        </w:rPr>
      </w:pPr>
      <w:r w:rsidRPr="00D640E4">
        <w:rPr>
          <w:rFonts w:asciiTheme="minorHAnsi" w:hAnsiTheme="minorHAnsi" w:cstheme="minorHAnsi"/>
          <w:color w:val="auto"/>
          <w:sz w:val="22"/>
          <w:szCs w:val="22"/>
          <w:highlight w:val="yellow"/>
        </w:rPr>
        <w:t>Alternatíva znenie čl. XIII ods. 1</w:t>
      </w:r>
      <w:r w:rsidR="001A2A26" w:rsidRPr="00D640E4">
        <w:rPr>
          <w:rFonts w:asciiTheme="minorHAnsi" w:hAnsiTheme="minorHAnsi" w:cstheme="minorHAnsi"/>
          <w:color w:val="auto"/>
          <w:sz w:val="22"/>
          <w:szCs w:val="22"/>
          <w:highlight w:val="yellow"/>
        </w:rPr>
        <w:t xml:space="preserve"> bod 1</w:t>
      </w:r>
      <w:r w:rsidRPr="00D640E4">
        <w:rPr>
          <w:rFonts w:asciiTheme="minorHAnsi" w:hAnsiTheme="minorHAnsi" w:cstheme="minorHAnsi"/>
          <w:color w:val="auto"/>
          <w:sz w:val="22"/>
          <w:szCs w:val="22"/>
          <w:highlight w:val="yellow"/>
        </w:rPr>
        <w:t>.</w:t>
      </w:r>
      <w:r w:rsidR="001A2A26" w:rsidRPr="00D640E4">
        <w:rPr>
          <w:rFonts w:asciiTheme="minorHAnsi" w:hAnsiTheme="minorHAnsi" w:cstheme="minorHAnsi"/>
          <w:color w:val="auto"/>
          <w:sz w:val="22"/>
          <w:szCs w:val="22"/>
          <w:highlight w:val="yellow"/>
        </w:rPr>
        <w:t>1</w:t>
      </w:r>
      <w:r w:rsidRPr="00D640E4">
        <w:rPr>
          <w:rFonts w:asciiTheme="minorHAnsi" w:hAnsiTheme="minorHAnsi" w:cstheme="minorHAnsi"/>
          <w:color w:val="auto"/>
          <w:sz w:val="22"/>
          <w:szCs w:val="22"/>
          <w:highlight w:val="yellow"/>
        </w:rPr>
        <w:t>1</w:t>
      </w:r>
      <w:r w:rsidR="00994699" w:rsidRPr="00D640E4">
        <w:rPr>
          <w:rFonts w:asciiTheme="minorHAnsi" w:hAnsiTheme="minorHAnsi" w:cstheme="minorHAnsi"/>
          <w:color w:val="auto"/>
          <w:sz w:val="22"/>
          <w:szCs w:val="22"/>
          <w:highlight w:val="yellow"/>
        </w:rPr>
        <w:t xml:space="preserve"> kurzívou (použije sa podľa toho, či zhotoviteľ predloží miesta bankovej záruky zábezpeku</w:t>
      </w:r>
      <w:r w:rsidR="002C6A53" w:rsidRPr="00D640E4">
        <w:rPr>
          <w:rFonts w:asciiTheme="minorHAnsi" w:hAnsiTheme="minorHAnsi" w:cstheme="minorHAnsi"/>
          <w:color w:val="auto"/>
          <w:sz w:val="22"/>
          <w:szCs w:val="22"/>
          <w:highlight w:val="yellow"/>
        </w:rPr>
        <w:t>)</w:t>
      </w:r>
      <w:r w:rsidR="00994699" w:rsidRPr="00D640E4">
        <w:rPr>
          <w:rFonts w:asciiTheme="minorHAnsi" w:hAnsiTheme="minorHAnsi" w:cstheme="minorHAnsi"/>
          <w:color w:val="auto"/>
          <w:sz w:val="22"/>
          <w:szCs w:val="22"/>
          <w:highlight w:val="yellow"/>
        </w:rPr>
        <w:t xml:space="preserve">: </w:t>
      </w:r>
      <w:r w:rsidR="00994699" w:rsidRPr="00D640E4">
        <w:rPr>
          <w:rFonts w:asciiTheme="minorHAnsi" w:hAnsiTheme="minorHAnsi" w:cstheme="minorHAnsi"/>
          <w:i/>
          <w:iCs/>
          <w:color w:val="auto"/>
          <w:sz w:val="22"/>
          <w:szCs w:val="22"/>
          <w:highlight w:val="yellow"/>
        </w:rPr>
        <w:t xml:space="preserve">V prípade omeškania zhotoviteľa s predložením alebo doplnení realizačnej zábezpeky alebo garančnej zábezpeky objednávateľovi podľa čl. XV tejto Zmluvy, objednávateľovi vzniká voči zhotoviteľovi nárok na zmluvnú pokutu vo výške </w:t>
      </w:r>
      <w:r w:rsidR="00994699" w:rsidRPr="00D640E4">
        <w:rPr>
          <w:rFonts w:asciiTheme="minorHAnsi" w:hAnsiTheme="minorHAnsi" w:cstheme="minorHAnsi"/>
          <w:b/>
          <w:bCs/>
          <w:i/>
          <w:iCs/>
          <w:color w:val="auto"/>
          <w:sz w:val="22"/>
          <w:szCs w:val="22"/>
          <w:highlight w:val="yellow"/>
        </w:rPr>
        <w:t>0,05 % z ceny za dielo bez DPH</w:t>
      </w:r>
      <w:r w:rsidR="00994699" w:rsidRPr="00D640E4">
        <w:rPr>
          <w:rFonts w:asciiTheme="minorHAnsi" w:hAnsiTheme="minorHAnsi" w:cstheme="minorHAnsi"/>
          <w:i/>
          <w:iCs/>
          <w:color w:val="auto"/>
          <w:sz w:val="22"/>
          <w:szCs w:val="22"/>
          <w:highlight w:val="yellow"/>
        </w:rPr>
        <w:t xml:space="preserve"> za každý, čo i len začatý deň porušenia/nesplnenia povinnosti, a to aj opakovane;</w:t>
      </w:r>
    </w:p>
    <w:p w14:paraId="18E14764" w14:textId="12AC8875"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za nedodržanie termínu</w:t>
      </w:r>
      <w:r w:rsidR="000745A6">
        <w:rPr>
          <w:rFonts w:asciiTheme="minorHAnsi" w:hAnsiTheme="minorHAnsi" w:cstheme="minorHAnsi"/>
          <w:color w:val="auto"/>
          <w:sz w:val="22"/>
          <w:szCs w:val="22"/>
        </w:rPr>
        <w:t xml:space="preserve">  dokončenia realizácie (vykonania </w:t>
      </w:r>
      <w:r>
        <w:rPr>
          <w:rFonts w:asciiTheme="minorHAnsi" w:hAnsiTheme="minorHAnsi" w:cstheme="minorHAnsi"/>
          <w:color w:val="auto"/>
          <w:sz w:val="22"/>
          <w:szCs w:val="22"/>
        </w:rPr>
        <w:t>diela</w:t>
      </w:r>
      <w:r w:rsidR="000745A6">
        <w:rPr>
          <w:rFonts w:asciiTheme="minorHAnsi" w:hAnsiTheme="minorHAnsi" w:cstheme="minorHAnsi"/>
          <w:color w:val="auto"/>
          <w:sz w:val="22"/>
          <w:szCs w:val="22"/>
        </w:rPr>
        <w:t>)</w:t>
      </w:r>
      <w:r>
        <w:rPr>
          <w:rFonts w:asciiTheme="minorHAnsi" w:hAnsiTheme="minorHAnsi" w:cstheme="minorHAnsi"/>
          <w:color w:val="auto"/>
          <w:sz w:val="22"/>
          <w:szCs w:val="22"/>
        </w:rPr>
        <w:t xml:space="preserve"> zhotoviteľom podľa čl. IV</w:t>
      </w:r>
      <w:r w:rsidR="0099016F">
        <w:rPr>
          <w:rFonts w:asciiTheme="minorHAnsi" w:hAnsiTheme="minorHAnsi" w:cstheme="minorHAnsi"/>
          <w:color w:val="auto"/>
          <w:sz w:val="22"/>
          <w:szCs w:val="22"/>
        </w:rPr>
        <w:t xml:space="preserve"> ods. 1 bod</w:t>
      </w:r>
      <w:r>
        <w:rPr>
          <w:rFonts w:asciiTheme="minorHAnsi" w:hAnsiTheme="minorHAnsi" w:cstheme="minorHAnsi"/>
          <w:color w:val="auto"/>
          <w:sz w:val="22"/>
          <w:szCs w:val="22"/>
        </w:rPr>
        <w:t xml:space="preserve"> 1.3 tejto Zmluvy, vzniká objednávateľovi nárok voči zhotoviteľovi na zmluvnú pokutu vo výške </w:t>
      </w:r>
      <w:r>
        <w:rPr>
          <w:rFonts w:asciiTheme="minorHAnsi" w:hAnsiTheme="minorHAnsi" w:cstheme="minorHAnsi"/>
          <w:b/>
          <w:color w:val="auto"/>
          <w:sz w:val="22"/>
          <w:szCs w:val="22"/>
        </w:rPr>
        <w:t>0,5</w:t>
      </w:r>
      <w:r w:rsidR="004E4C5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xml:space="preserve">% z ceny </w:t>
      </w:r>
      <w:r w:rsidR="00BE5B2D">
        <w:rPr>
          <w:rFonts w:asciiTheme="minorHAnsi" w:hAnsiTheme="minorHAnsi" w:cstheme="minorHAnsi"/>
          <w:b/>
          <w:color w:val="auto"/>
          <w:sz w:val="22"/>
          <w:szCs w:val="22"/>
        </w:rPr>
        <w:t xml:space="preserve">za </w:t>
      </w:r>
      <w:r>
        <w:rPr>
          <w:rFonts w:asciiTheme="minorHAnsi" w:hAnsiTheme="minorHAnsi" w:cstheme="minorHAnsi"/>
          <w:b/>
          <w:color w:val="auto"/>
          <w:sz w:val="22"/>
          <w:szCs w:val="22"/>
        </w:rPr>
        <w:t>diel</w:t>
      </w:r>
      <w:r w:rsidR="00BE5B2D">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čo i len začatý deň porušenia/nesplnenia povinnosti </w:t>
      </w:r>
    </w:p>
    <w:p w14:paraId="157C97F4" w14:textId="1767E974"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nesplnenia/porušenia povinnosti podľa čl. XI ods. 5 tejto Zmluvy, objednávateľovi vzniká voči zhotoviteľovi nárok na zmluvnú pokutu vo výške </w:t>
      </w:r>
      <w:r>
        <w:rPr>
          <w:rFonts w:asciiTheme="minorHAnsi" w:hAnsiTheme="minorHAnsi" w:cstheme="minorHAnsi"/>
          <w:b/>
          <w:color w:val="auto"/>
          <w:sz w:val="22"/>
          <w:szCs w:val="22"/>
        </w:rPr>
        <w:t>1.000,-</w:t>
      </w:r>
      <w:r w:rsidR="004E4C5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každý, čo i len začatý deň porušenia/nesplnenia povinnosti;</w:t>
      </w:r>
    </w:p>
    <w:p w14:paraId="480FD749" w14:textId="6E73CBAB" w:rsidR="00633AB4" w:rsidRDefault="00633AB4"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 zhotoviteľ neodstráni v dohodnutom termíne vady diela, ktoré vzniknú v priebehu realizácie diela, t. j. do času protokolárneho odovzdania a prevzatia diela a na ktoré objednávateľ písomne upozorní zhotoviteľa, vzniká objednávateľovi nárok voči zhotoviteľovi na zmluvnú pokutu vo výške </w:t>
      </w:r>
      <w:r>
        <w:rPr>
          <w:rFonts w:asciiTheme="minorHAnsi" w:hAnsiTheme="minorHAnsi" w:cstheme="minorHAnsi"/>
          <w:b/>
          <w:bCs/>
          <w:color w:val="auto"/>
          <w:sz w:val="22"/>
          <w:szCs w:val="22"/>
        </w:rPr>
        <w:t>0,05 % z ceny za dielo bez DPH</w:t>
      </w:r>
      <w:r>
        <w:rPr>
          <w:rFonts w:asciiTheme="minorHAnsi" w:hAnsiTheme="minorHAnsi" w:cstheme="minorHAnsi"/>
          <w:color w:val="auto"/>
          <w:sz w:val="22"/>
          <w:szCs w:val="22"/>
        </w:rPr>
        <w:t xml:space="preserve"> za každý aj začatý deň omeškania, a to až do dňa úplného odstránenia týchto vád;</w:t>
      </w:r>
    </w:p>
    <w:p w14:paraId="67DE3033" w14:textId="7A300CC2"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v</w:t>
      </w:r>
      <w:r w:rsidR="00633AB4">
        <w:rPr>
          <w:rFonts w:asciiTheme="minorHAnsi" w:hAnsiTheme="minorHAnsi" w:cstheme="minorHAnsi"/>
          <w:color w:val="auto"/>
          <w:sz w:val="22"/>
          <w:szCs w:val="22"/>
        </w:rPr>
        <w:t> </w:t>
      </w:r>
      <w:r>
        <w:rPr>
          <w:rFonts w:asciiTheme="minorHAnsi" w:hAnsiTheme="minorHAnsi" w:cstheme="minorHAnsi"/>
          <w:color w:val="auto"/>
          <w:sz w:val="22"/>
          <w:szCs w:val="22"/>
        </w:rPr>
        <w:t>prípade neodstránenia vád a/alebo nedorobkov diela vyplývajúcich z</w:t>
      </w:r>
      <w:r w:rsidR="00174631">
        <w:rPr>
          <w:rFonts w:asciiTheme="minorHAnsi" w:hAnsiTheme="minorHAnsi" w:cstheme="minorHAnsi"/>
          <w:color w:val="auto"/>
          <w:sz w:val="22"/>
          <w:szCs w:val="22"/>
        </w:rPr>
        <w:t xml:space="preserve"> preberacieho </w:t>
      </w:r>
      <w:r>
        <w:rPr>
          <w:rFonts w:asciiTheme="minorHAnsi" w:hAnsiTheme="minorHAnsi" w:cstheme="minorHAnsi"/>
          <w:color w:val="auto"/>
          <w:sz w:val="22"/>
          <w:szCs w:val="22"/>
        </w:rPr>
        <w:t xml:space="preserve">protokolu, vzniká objednávateľovi nárok voči zhotoviteľovi na zmluvnú pokutu vo výške </w:t>
      </w:r>
      <w:r w:rsidR="004E4C56">
        <w:rPr>
          <w:rFonts w:asciiTheme="minorHAnsi" w:hAnsiTheme="minorHAnsi" w:cstheme="minorHAnsi"/>
          <w:color w:val="auto"/>
          <w:sz w:val="22"/>
          <w:szCs w:val="22"/>
        </w:rPr>
        <w:t xml:space="preserve">     </w:t>
      </w:r>
      <w:r>
        <w:rPr>
          <w:rFonts w:asciiTheme="minorHAnsi" w:hAnsiTheme="minorHAnsi" w:cstheme="minorHAnsi"/>
          <w:b/>
          <w:color w:val="auto"/>
          <w:sz w:val="22"/>
          <w:szCs w:val="22"/>
        </w:rPr>
        <w:t>0,05</w:t>
      </w:r>
      <w:r w:rsidR="004E4C5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lastRenderedPageBreak/>
        <w:t xml:space="preserve">% z ceny </w:t>
      </w:r>
      <w:r w:rsidR="004035B9">
        <w:rPr>
          <w:rFonts w:asciiTheme="minorHAnsi" w:hAnsiTheme="minorHAnsi" w:cstheme="minorHAnsi"/>
          <w:b/>
          <w:color w:val="auto"/>
          <w:sz w:val="22"/>
          <w:szCs w:val="22"/>
        </w:rPr>
        <w:t xml:space="preserve">za </w:t>
      </w:r>
      <w:r>
        <w:rPr>
          <w:rFonts w:asciiTheme="minorHAnsi" w:hAnsiTheme="minorHAnsi" w:cstheme="minorHAnsi"/>
          <w:b/>
          <w:color w:val="auto"/>
          <w:sz w:val="22"/>
          <w:szCs w:val="22"/>
        </w:rPr>
        <w:t>diel</w:t>
      </w:r>
      <w:r w:rsidR="004035B9">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aj začatý deň omeškania, a to až do dňa úplného odstránenia všetkých vád a nedorobkov;</w:t>
      </w:r>
    </w:p>
    <w:p w14:paraId="51EBF615" w14:textId="7C6828A3"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 zhotoviteľ neodstráni v dohodnutom termíne vady a/alebo nedorobky diela reklamované objednávateľom počas plynutia záručnej doby, vzniká objednávateľovi nárok voči zhotoviteľovi na zmluvnú pokutu vo výške </w:t>
      </w:r>
      <w:r>
        <w:rPr>
          <w:rFonts w:asciiTheme="minorHAnsi" w:hAnsiTheme="minorHAnsi" w:cstheme="minorHAnsi"/>
          <w:b/>
          <w:color w:val="auto"/>
          <w:sz w:val="22"/>
          <w:szCs w:val="22"/>
        </w:rPr>
        <w:t>0,05</w:t>
      </w:r>
      <w:r w:rsidR="004E4C5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xml:space="preserve">% z ceny </w:t>
      </w:r>
      <w:r w:rsidR="00174631">
        <w:rPr>
          <w:rFonts w:asciiTheme="minorHAnsi" w:hAnsiTheme="minorHAnsi" w:cstheme="minorHAnsi"/>
          <w:b/>
          <w:color w:val="auto"/>
          <w:sz w:val="22"/>
          <w:szCs w:val="22"/>
        </w:rPr>
        <w:t xml:space="preserve">za </w:t>
      </w:r>
      <w:r>
        <w:rPr>
          <w:rFonts w:asciiTheme="minorHAnsi" w:hAnsiTheme="minorHAnsi" w:cstheme="minorHAnsi"/>
          <w:b/>
          <w:color w:val="auto"/>
          <w:sz w:val="22"/>
          <w:szCs w:val="22"/>
        </w:rPr>
        <w:t>diel</w:t>
      </w:r>
      <w:r w:rsidR="00174631">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aj začatý deň omeškania, a to až do dňa úplného odstránenia týchto reklamovaných vád a nedorobkov</w:t>
      </w:r>
    </w:p>
    <w:p w14:paraId="644C707F" w14:textId="1E81E27D"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nevypratania staveniska v lehote podľa čl. XI ods. </w:t>
      </w:r>
      <w:r w:rsidR="001A2A26">
        <w:rPr>
          <w:rFonts w:asciiTheme="minorHAnsi" w:hAnsiTheme="minorHAnsi" w:cstheme="minorHAnsi"/>
          <w:color w:val="auto"/>
          <w:sz w:val="22"/>
          <w:szCs w:val="22"/>
        </w:rPr>
        <w:t>9</w:t>
      </w:r>
      <w:r>
        <w:rPr>
          <w:rFonts w:asciiTheme="minorHAnsi" w:hAnsiTheme="minorHAnsi" w:cstheme="minorHAnsi"/>
          <w:color w:val="auto"/>
          <w:sz w:val="22"/>
          <w:szCs w:val="22"/>
        </w:rPr>
        <w:t xml:space="preserve"> tejto Zmluvy, vzniká objednávateľovi nárok voči zhotoviteľovi na zmluvnú pokutu vo výške </w:t>
      </w:r>
      <w:r>
        <w:rPr>
          <w:rFonts w:asciiTheme="minorHAnsi" w:hAnsiTheme="minorHAnsi" w:cstheme="minorHAnsi"/>
          <w:b/>
          <w:color w:val="auto"/>
          <w:sz w:val="22"/>
          <w:szCs w:val="22"/>
        </w:rPr>
        <w:t>1.000,-</w:t>
      </w:r>
      <w:r w:rsidR="004E4C5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každý, čo i len začatý deň porušenia/nesplnenia povinnosti;</w:t>
      </w:r>
    </w:p>
    <w:p w14:paraId="6384B56A" w14:textId="197BFF4D"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akéhokoľvek porušenia všeobecne záväzných právnych predpisov vzťahujúcich sa na bezpečnosť a ochranu zdravia pri práci ktorýmkoľvek pracovníkom zhotoviteľa a/alebo subdodávateľa, vzniká objednávateľovi nárok voči zhotoviteľovi na zmluvnú pokutu vo výške  </w:t>
      </w:r>
      <w:r>
        <w:rPr>
          <w:rFonts w:asciiTheme="minorHAnsi" w:hAnsiTheme="minorHAnsi" w:cstheme="minorHAnsi"/>
          <w:b/>
          <w:color w:val="auto"/>
          <w:sz w:val="22"/>
          <w:szCs w:val="22"/>
        </w:rPr>
        <w:t>1.000,-</w:t>
      </w:r>
      <w:r w:rsidR="004E4C5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xml:space="preserve">Eur </w:t>
      </w:r>
      <w:r>
        <w:rPr>
          <w:rFonts w:asciiTheme="minorHAnsi" w:hAnsiTheme="minorHAnsi" w:cstheme="minorHAnsi"/>
          <w:color w:val="auto"/>
          <w:sz w:val="22"/>
          <w:szCs w:val="22"/>
        </w:rPr>
        <w:t>za každé jednotlivé porušenie a za každý, čo i len začatý deň nesplnenia/porušenia povinnosti;</w:t>
      </w:r>
    </w:p>
    <w:p w14:paraId="681435A5" w14:textId="719789FC" w:rsidR="00E16C36" w:rsidRDefault="001E66FD" w:rsidP="00925D1F">
      <w:pPr>
        <w:pStyle w:val="Default"/>
        <w:numPr>
          <w:ilvl w:val="1"/>
          <w:numId w:val="11"/>
        </w:numPr>
        <w:tabs>
          <w:tab w:val="left" w:pos="993"/>
        </w:tabs>
        <w:ind w:left="782" w:hanging="357"/>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za nedodržanie kvalitatívnych parametrov stanovených </w:t>
      </w:r>
      <w:r w:rsidR="00174631">
        <w:rPr>
          <w:rFonts w:asciiTheme="minorHAnsi" w:hAnsiTheme="minorHAnsi" w:cstheme="minorHAnsi"/>
          <w:color w:val="auto"/>
          <w:sz w:val="22"/>
          <w:szCs w:val="22"/>
        </w:rPr>
        <w:t xml:space="preserve">v aplikovateľných </w:t>
      </w:r>
      <w:r>
        <w:rPr>
          <w:rFonts w:asciiTheme="minorHAnsi" w:hAnsiTheme="minorHAnsi" w:cstheme="minorHAnsi"/>
          <w:color w:val="auto"/>
          <w:sz w:val="22"/>
          <w:szCs w:val="22"/>
        </w:rPr>
        <w:t xml:space="preserve">STN a/alebo požadovanými </w:t>
      </w:r>
      <w:r w:rsidR="00174631">
        <w:rPr>
          <w:rFonts w:asciiTheme="minorHAnsi" w:hAnsiTheme="minorHAnsi" w:cstheme="minorHAnsi"/>
          <w:color w:val="auto"/>
          <w:sz w:val="22"/>
          <w:szCs w:val="22"/>
        </w:rPr>
        <w:t>D</w:t>
      </w:r>
      <w:r>
        <w:rPr>
          <w:rFonts w:asciiTheme="minorHAnsi" w:hAnsiTheme="minorHAnsi" w:cstheme="minorHAnsi"/>
          <w:color w:val="auto"/>
          <w:sz w:val="22"/>
          <w:szCs w:val="22"/>
        </w:rPr>
        <w:t xml:space="preserve">okumentáciou a/alebo ktoré boli </w:t>
      </w:r>
      <w:r w:rsidR="00174631">
        <w:rPr>
          <w:rFonts w:asciiTheme="minorHAnsi" w:hAnsiTheme="minorHAnsi" w:cstheme="minorHAnsi"/>
          <w:color w:val="auto"/>
          <w:sz w:val="22"/>
          <w:szCs w:val="22"/>
        </w:rPr>
        <w:t>Z</w:t>
      </w:r>
      <w:r>
        <w:rPr>
          <w:rFonts w:asciiTheme="minorHAnsi" w:hAnsiTheme="minorHAnsi" w:cstheme="minorHAnsi"/>
          <w:color w:val="auto"/>
          <w:sz w:val="22"/>
          <w:szCs w:val="22"/>
        </w:rPr>
        <w:t xml:space="preserve">mluvnými stranami dohodnuté a ktorých nedodržanie bolo preukázané skúškami realizovanými odborne spôsobilými osobami, vzniká objednávateľovi nárok voči zhotoviteľovi na zmluvnú pokutu vo výške </w:t>
      </w:r>
      <w:r>
        <w:rPr>
          <w:rFonts w:asciiTheme="minorHAnsi" w:hAnsiTheme="minorHAnsi" w:cstheme="minorHAnsi"/>
          <w:b/>
          <w:color w:val="auto"/>
          <w:sz w:val="22"/>
          <w:szCs w:val="22"/>
        </w:rPr>
        <w:t>0,1</w:t>
      </w:r>
      <w:r w:rsidR="004E4C5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xml:space="preserve">% z ceny </w:t>
      </w:r>
      <w:r w:rsidR="00363804">
        <w:rPr>
          <w:rFonts w:asciiTheme="minorHAnsi" w:hAnsiTheme="minorHAnsi" w:cstheme="minorHAnsi"/>
          <w:b/>
          <w:color w:val="auto"/>
          <w:sz w:val="22"/>
          <w:szCs w:val="22"/>
        </w:rPr>
        <w:t xml:space="preserve">za </w:t>
      </w:r>
      <w:r>
        <w:rPr>
          <w:rFonts w:asciiTheme="minorHAnsi" w:hAnsiTheme="minorHAnsi" w:cstheme="minorHAnsi"/>
          <w:b/>
          <w:color w:val="auto"/>
          <w:sz w:val="22"/>
          <w:szCs w:val="22"/>
        </w:rPr>
        <w:t>diel</w:t>
      </w:r>
      <w:r w:rsidR="00363804">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 </w:t>
      </w:r>
      <w:r>
        <w:rPr>
          <w:rFonts w:asciiTheme="minorHAnsi" w:hAnsiTheme="minorHAnsi" w:cstheme="minorHAnsi"/>
          <w:color w:val="auto"/>
          <w:sz w:val="22"/>
          <w:szCs w:val="22"/>
        </w:rPr>
        <w:t>za každé jednotlivé nesplnenie/porušenie povinnosti, a to aj opakovane</w:t>
      </w:r>
      <w:r w:rsidR="00E16C36">
        <w:rPr>
          <w:rFonts w:asciiTheme="minorHAnsi" w:hAnsiTheme="minorHAnsi" w:cstheme="minorHAnsi"/>
          <w:color w:val="auto"/>
          <w:sz w:val="22"/>
          <w:szCs w:val="22"/>
        </w:rPr>
        <w:t>;</w:t>
      </w:r>
    </w:p>
    <w:p w14:paraId="75309851" w14:textId="42D9BB40" w:rsidR="001E66FD" w:rsidRDefault="00873A67" w:rsidP="00925D1F">
      <w:pPr>
        <w:pStyle w:val="Default"/>
        <w:numPr>
          <w:ilvl w:val="1"/>
          <w:numId w:val="11"/>
        </w:numPr>
        <w:tabs>
          <w:tab w:val="left" w:pos="993"/>
        </w:tabs>
        <w:ind w:left="782" w:hanging="357"/>
        <w:jc w:val="both"/>
        <w:rPr>
          <w:rFonts w:asciiTheme="minorHAnsi" w:hAnsiTheme="minorHAnsi" w:cstheme="minorHAnsi"/>
          <w:color w:val="auto"/>
          <w:sz w:val="22"/>
          <w:szCs w:val="22"/>
        </w:rPr>
      </w:pPr>
      <w:r>
        <w:rPr>
          <w:rFonts w:asciiTheme="minorHAnsi" w:hAnsiTheme="minorHAnsi" w:cstheme="minorHAnsi"/>
          <w:color w:val="auto"/>
          <w:sz w:val="22"/>
          <w:szCs w:val="22"/>
        </w:rPr>
        <w:t>v prípade nesplnenia/porušenia povinnosti</w:t>
      </w:r>
      <w:r w:rsidR="00743F9E">
        <w:rPr>
          <w:rFonts w:asciiTheme="minorHAnsi" w:hAnsiTheme="minorHAnsi" w:cstheme="minorHAnsi"/>
          <w:color w:val="auto"/>
          <w:sz w:val="22"/>
          <w:szCs w:val="22"/>
        </w:rPr>
        <w:t xml:space="preserve"> podľa čl. </w:t>
      </w:r>
      <w:r w:rsidR="00143BD8">
        <w:rPr>
          <w:rFonts w:asciiTheme="minorHAnsi" w:hAnsiTheme="minorHAnsi" w:cstheme="minorHAnsi"/>
          <w:color w:val="auto"/>
          <w:sz w:val="22"/>
          <w:szCs w:val="22"/>
        </w:rPr>
        <w:t xml:space="preserve">VII ods. 27 tejto Zmluvy, objednávateľovi vzniká voči zhotoviteľovi  nárok na zmluvnú pokutu  </w:t>
      </w:r>
      <w:r w:rsidR="00143BD8" w:rsidRPr="009B1308">
        <w:rPr>
          <w:rFonts w:asciiTheme="minorHAnsi" w:hAnsiTheme="minorHAnsi" w:cstheme="minorHAnsi"/>
          <w:color w:val="auto"/>
          <w:sz w:val="22"/>
          <w:szCs w:val="22"/>
        </w:rPr>
        <w:t xml:space="preserve">vo výške </w:t>
      </w:r>
      <w:r w:rsidR="00E35D9C" w:rsidRPr="00217546">
        <w:rPr>
          <w:rFonts w:asciiTheme="minorHAnsi" w:hAnsiTheme="minorHAnsi" w:cstheme="minorHAnsi"/>
          <w:b/>
          <w:bCs/>
          <w:color w:val="auto"/>
          <w:sz w:val="22"/>
          <w:szCs w:val="22"/>
        </w:rPr>
        <w:t xml:space="preserve">5 </w:t>
      </w:r>
      <w:r w:rsidR="009B1308" w:rsidRPr="00217546">
        <w:rPr>
          <w:rFonts w:asciiTheme="minorHAnsi" w:hAnsiTheme="minorHAnsi" w:cstheme="minorHAnsi"/>
          <w:b/>
          <w:bCs/>
          <w:color w:val="auto"/>
          <w:sz w:val="22"/>
          <w:szCs w:val="22"/>
        </w:rPr>
        <w:t>%</w:t>
      </w:r>
      <w:r w:rsidR="0036019B" w:rsidRPr="00217546">
        <w:rPr>
          <w:rFonts w:asciiTheme="minorHAnsi" w:hAnsiTheme="minorHAnsi" w:cstheme="minorHAnsi"/>
          <w:b/>
          <w:bCs/>
          <w:color w:val="auto"/>
          <w:sz w:val="22"/>
          <w:szCs w:val="22"/>
        </w:rPr>
        <w:t xml:space="preserve"> </w:t>
      </w:r>
      <w:r w:rsidR="0036019B" w:rsidRPr="009B1308">
        <w:rPr>
          <w:rFonts w:asciiTheme="minorHAnsi" w:hAnsiTheme="minorHAnsi" w:cstheme="minorHAnsi"/>
          <w:b/>
          <w:bCs/>
          <w:color w:val="auto"/>
          <w:sz w:val="22"/>
          <w:szCs w:val="22"/>
        </w:rPr>
        <w:t>ceny za dielo bez DPH</w:t>
      </w:r>
      <w:r w:rsidR="0036019B">
        <w:rPr>
          <w:rFonts w:asciiTheme="minorHAnsi" w:hAnsiTheme="minorHAnsi" w:cstheme="minorHAnsi"/>
          <w:color w:val="auto"/>
          <w:sz w:val="22"/>
          <w:szCs w:val="22"/>
        </w:rPr>
        <w:t>.</w:t>
      </w:r>
    </w:p>
    <w:p w14:paraId="09AF296D" w14:textId="77777777" w:rsidR="00925D1F" w:rsidRDefault="00925D1F" w:rsidP="00925D1F">
      <w:pPr>
        <w:pStyle w:val="Default"/>
        <w:tabs>
          <w:tab w:val="left" w:pos="993"/>
        </w:tabs>
        <w:jc w:val="both"/>
        <w:rPr>
          <w:rFonts w:asciiTheme="minorHAnsi" w:hAnsiTheme="minorHAnsi" w:cstheme="minorHAnsi"/>
          <w:color w:val="auto"/>
          <w:sz w:val="22"/>
          <w:szCs w:val="22"/>
        </w:rPr>
      </w:pPr>
    </w:p>
    <w:p w14:paraId="64506272" w14:textId="42DFADB5" w:rsidR="001E66FD" w:rsidRDefault="001E66FD" w:rsidP="001E66FD">
      <w:pPr>
        <w:pStyle w:val="Bezriadkovania"/>
        <w:numPr>
          <w:ilvl w:val="0"/>
          <w:numId w:val="11"/>
        </w:numPr>
        <w:tabs>
          <w:tab w:val="left" w:pos="426"/>
        </w:tabs>
        <w:spacing w:after="240"/>
        <w:ind w:left="0" w:firstLine="0"/>
        <w:jc w:val="both"/>
        <w:rPr>
          <w:rFonts w:asciiTheme="minorHAnsi" w:hAnsiTheme="minorHAnsi" w:cstheme="minorHAnsi"/>
          <w:sz w:val="22"/>
          <w:szCs w:val="22"/>
        </w:rPr>
      </w:pPr>
      <w:r>
        <w:rPr>
          <w:rFonts w:asciiTheme="minorHAnsi" w:hAnsiTheme="minorHAnsi" w:cstheme="minorHAnsi"/>
          <w:sz w:val="22"/>
          <w:szCs w:val="22"/>
        </w:rPr>
        <w:t xml:space="preserve">Zmluvné strany </w:t>
      </w:r>
      <w:r w:rsidR="00023212">
        <w:rPr>
          <w:rFonts w:asciiTheme="minorHAnsi" w:hAnsiTheme="minorHAnsi" w:cstheme="minorHAnsi"/>
          <w:sz w:val="22"/>
          <w:szCs w:val="22"/>
        </w:rPr>
        <w:t>vy</w:t>
      </w:r>
      <w:r>
        <w:rPr>
          <w:rFonts w:asciiTheme="minorHAnsi" w:hAnsiTheme="minorHAnsi" w:cstheme="minorHAnsi"/>
          <w:sz w:val="22"/>
          <w:szCs w:val="22"/>
        </w:rPr>
        <w:t>hlasujú, že považujú dohodnuté výšky zmluvných pokút uvedených v  Zmluv</w:t>
      </w:r>
      <w:r w:rsidR="00023212">
        <w:rPr>
          <w:rFonts w:asciiTheme="minorHAnsi" w:hAnsiTheme="minorHAnsi" w:cstheme="minorHAnsi"/>
          <w:sz w:val="22"/>
          <w:szCs w:val="22"/>
        </w:rPr>
        <w:t>e</w:t>
      </w:r>
      <w:r>
        <w:rPr>
          <w:rFonts w:asciiTheme="minorHAnsi" w:hAnsiTheme="minorHAnsi" w:cstheme="minorHAnsi"/>
          <w:sz w:val="22"/>
          <w:szCs w:val="22"/>
        </w:rPr>
        <w:t xml:space="preserve"> za primerané,</w:t>
      </w:r>
      <w:r>
        <w:rPr>
          <w:rFonts w:asciiTheme="minorHAnsi" w:hAnsiTheme="minorHAnsi" w:cstheme="minorHAnsi"/>
          <w:sz w:val="22"/>
          <w:szCs w:val="20"/>
        </w:rPr>
        <w:t xml:space="preserve"> pretože pri rokovaniach o dohode o výške týchto zmluvných pokút prihliadali na hodnotu a význam týmito</w:t>
      </w:r>
      <w:r>
        <w:rPr>
          <w:rFonts w:asciiTheme="minorHAnsi" w:hAnsiTheme="minorHAnsi" w:cstheme="minorHAnsi"/>
          <w:sz w:val="22"/>
          <w:szCs w:val="22"/>
        </w:rPr>
        <w:t xml:space="preserve"> zmluvnými pokutami zabezpečovaných zmluvných povinností zhotoviteľa. </w:t>
      </w:r>
    </w:p>
    <w:p w14:paraId="7ADD958A" w14:textId="32A56CBB" w:rsidR="001E66FD" w:rsidRDefault="001E66FD" w:rsidP="001E66FD">
      <w:pPr>
        <w:pStyle w:val="Bezriadkovania"/>
        <w:numPr>
          <w:ilvl w:val="0"/>
          <w:numId w:val="11"/>
        </w:numPr>
        <w:tabs>
          <w:tab w:val="left" w:pos="426"/>
        </w:tabs>
        <w:ind w:left="0" w:firstLine="0"/>
        <w:jc w:val="both"/>
        <w:rPr>
          <w:rFonts w:asciiTheme="minorHAnsi" w:hAnsiTheme="minorHAnsi" w:cstheme="minorHAnsi"/>
          <w:sz w:val="22"/>
          <w:szCs w:val="22"/>
        </w:rPr>
      </w:pPr>
      <w:r>
        <w:rPr>
          <w:rFonts w:asciiTheme="minorHAnsi" w:hAnsiTheme="minorHAnsi" w:cstheme="minorHAnsi"/>
          <w:sz w:val="22"/>
          <w:szCs w:val="22"/>
          <w:lang w:eastAsia="cs-CZ"/>
        </w:rPr>
        <w:t>Uplatnením alebo zaplatením zmluvnej pokuty nie je dotknuté právo objednávateľa na odstúpenie od Zmluvy, úrok z omeškania a na náhradu vzniknutej škody. Zaplatenie zmluvnej pokuty zhotoviteľom nezbavuje zhotoviteľa povinnosti odovzdať dielo alebo jeho časť</w:t>
      </w:r>
      <w:r w:rsidR="00023212">
        <w:rPr>
          <w:rFonts w:asciiTheme="minorHAnsi" w:hAnsiTheme="minorHAnsi" w:cstheme="minorHAnsi"/>
          <w:sz w:val="22"/>
          <w:szCs w:val="22"/>
          <w:lang w:eastAsia="cs-CZ"/>
        </w:rPr>
        <w:t xml:space="preserve"> riadne a včas</w:t>
      </w:r>
      <w:r>
        <w:rPr>
          <w:rFonts w:asciiTheme="minorHAnsi" w:hAnsiTheme="minorHAnsi" w:cstheme="minorHAnsi"/>
          <w:sz w:val="22"/>
          <w:szCs w:val="22"/>
          <w:lang w:eastAsia="cs-CZ"/>
        </w:rPr>
        <w:t>.</w:t>
      </w:r>
    </w:p>
    <w:p w14:paraId="21BEBF14" w14:textId="77777777" w:rsidR="001E66FD" w:rsidRDefault="001E66FD" w:rsidP="001E66FD">
      <w:pPr>
        <w:pStyle w:val="Default"/>
        <w:rPr>
          <w:rFonts w:asciiTheme="minorHAnsi" w:hAnsiTheme="minorHAnsi" w:cstheme="minorHAnsi"/>
          <w:color w:val="auto"/>
          <w:sz w:val="22"/>
          <w:szCs w:val="22"/>
        </w:rPr>
      </w:pPr>
    </w:p>
    <w:p w14:paraId="2DB52421" w14:textId="6270FE39"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XIV</w:t>
      </w:r>
    </w:p>
    <w:p w14:paraId="1937D2DE"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Osobitné ustanovenia</w:t>
      </w:r>
    </w:p>
    <w:p w14:paraId="0DA15010" w14:textId="77777777" w:rsidR="001E66FD" w:rsidRDefault="001E66FD" w:rsidP="001E66FD">
      <w:pPr>
        <w:pStyle w:val="Default"/>
        <w:numPr>
          <w:ilvl w:val="0"/>
          <w:numId w:val="25"/>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Táto Zmluva zaniká :  </w:t>
      </w:r>
    </w:p>
    <w:p w14:paraId="00893F3F" w14:textId="6F04ED75" w:rsidR="001E66FD" w:rsidRDefault="001E66FD" w:rsidP="001E66FD">
      <w:pPr>
        <w:pStyle w:val="Default"/>
        <w:numPr>
          <w:ilvl w:val="1"/>
          <w:numId w:val="25"/>
        </w:numPr>
        <w:ind w:left="567" w:hanging="283"/>
        <w:jc w:val="both"/>
        <w:rPr>
          <w:rFonts w:asciiTheme="minorHAnsi" w:hAnsiTheme="minorHAnsi" w:cstheme="minorHAnsi"/>
          <w:color w:val="auto"/>
          <w:sz w:val="22"/>
          <w:szCs w:val="22"/>
        </w:rPr>
      </w:pPr>
      <w:r>
        <w:rPr>
          <w:rFonts w:asciiTheme="minorHAnsi" w:hAnsiTheme="minorHAnsi" w:cstheme="minorHAnsi"/>
          <w:sz w:val="22"/>
          <w:szCs w:val="22"/>
        </w:rPr>
        <w:t xml:space="preserve">riadnym splnením všetkých práv a povinnosti </w:t>
      </w:r>
      <w:r w:rsidR="00AF02C2">
        <w:rPr>
          <w:rFonts w:asciiTheme="minorHAnsi" w:hAnsiTheme="minorHAnsi" w:cstheme="minorHAnsi"/>
          <w:sz w:val="22"/>
          <w:szCs w:val="22"/>
        </w:rPr>
        <w:t>Z</w:t>
      </w:r>
      <w:r>
        <w:rPr>
          <w:rFonts w:asciiTheme="minorHAnsi" w:hAnsiTheme="minorHAnsi" w:cstheme="minorHAnsi"/>
          <w:sz w:val="22"/>
          <w:szCs w:val="22"/>
        </w:rPr>
        <w:t xml:space="preserve">mluvných strán vyplývajúcich z tejto Zmluvy, </w:t>
      </w:r>
    </w:p>
    <w:p w14:paraId="2C4C07AA" w14:textId="1A0C76D1" w:rsidR="001E66FD" w:rsidRDefault="001E66FD" w:rsidP="001E66FD">
      <w:pPr>
        <w:pStyle w:val="Default"/>
        <w:numPr>
          <w:ilvl w:val="1"/>
          <w:numId w:val="25"/>
        </w:numPr>
        <w:ind w:left="567" w:hanging="283"/>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písomnou dohodou </w:t>
      </w:r>
      <w:r w:rsidR="00AF02C2">
        <w:rPr>
          <w:rFonts w:asciiTheme="minorHAnsi" w:hAnsiTheme="minorHAnsi" w:cstheme="minorHAnsi"/>
          <w:color w:val="auto"/>
          <w:sz w:val="22"/>
          <w:szCs w:val="22"/>
        </w:rPr>
        <w:t>Z</w:t>
      </w:r>
      <w:r>
        <w:rPr>
          <w:rFonts w:asciiTheme="minorHAnsi" w:hAnsiTheme="minorHAnsi" w:cstheme="minorHAnsi"/>
          <w:color w:val="auto"/>
          <w:sz w:val="22"/>
          <w:szCs w:val="22"/>
        </w:rPr>
        <w:t xml:space="preserve">mluvných strán, a to ku dňu uvedenému v dohode, </w:t>
      </w:r>
    </w:p>
    <w:p w14:paraId="7BCECBF0" w14:textId="23887428" w:rsidR="001E66FD" w:rsidRDefault="001E66FD" w:rsidP="001E66FD">
      <w:pPr>
        <w:pStyle w:val="Default"/>
        <w:numPr>
          <w:ilvl w:val="1"/>
          <w:numId w:val="25"/>
        </w:numPr>
        <w:ind w:left="567" w:hanging="283"/>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jednostranným odstúpením od Zmluvy zo strany objednávateľa </w:t>
      </w:r>
      <w:r w:rsidR="00AF02C2">
        <w:rPr>
          <w:rFonts w:asciiTheme="minorHAnsi" w:hAnsiTheme="minorHAnsi" w:cstheme="minorHAnsi"/>
          <w:color w:val="auto"/>
          <w:sz w:val="22"/>
          <w:szCs w:val="22"/>
        </w:rPr>
        <w:t xml:space="preserve">z </w:t>
      </w:r>
      <w:r>
        <w:rPr>
          <w:rFonts w:asciiTheme="minorHAnsi" w:hAnsiTheme="minorHAnsi" w:cstheme="minorHAnsi"/>
          <w:color w:val="auto"/>
          <w:sz w:val="22"/>
          <w:szCs w:val="22"/>
        </w:rPr>
        <w:t>titul</w:t>
      </w:r>
      <w:r w:rsidR="00AF02C2">
        <w:rPr>
          <w:rFonts w:asciiTheme="minorHAnsi" w:hAnsiTheme="minorHAnsi" w:cstheme="minorHAnsi"/>
          <w:color w:val="auto"/>
          <w:sz w:val="22"/>
          <w:szCs w:val="22"/>
        </w:rPr>
        <w:t>u</w:t>
      </w:r>
      <w:r>
        <w:rPr>
          <w:rFonts w:asciiTheme="minorHAnsi" w:hAnsiTheme="minorHAnsi" w:cstheme="minorHAnsi"/>
          <w:color w:val="auto"/>
          <w:sz w:val="22"/>
          <w:szCs w:val="22"/>
        </w:rPr>
        <w:t xml:space="preserve"> jej podstatného porušenia zo strany zhotoviteľa, ak: </w:t>
      </w:r>
    </w:p>
    <w:p w14:paraId="4772B0F5"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bez riadneho dôvodu odmietne prevziať stavenisko,</w:t>
      </w:r>
    </w:p>
    <w:p w14:paraId="15FB857E"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včas nesplní akúkoľvek povinnosť, bez splnenia ktorej nie je možné začať zhotovovať dielo,</w:t>
      </w:r>
    </w:p>
    <w:p w14:paraId="6D3CE81F" w14:textId="71C241FC"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 xml:space="preserve">zhotoviteľ nezačne s realizáciou stavebných prác na diele v lehote uvedenej v čl. IV </w:t>
      </w:r>
      <w:r w:rsidR="007F1A62">
        <w:rPr>
          <w:rFonts w:asciiTheme="minorHAnsi" w:hAnsiTheme="minorHAnsi" w:cstheme="minorHAnsi"/>
          <w:sz w:val="22"/>
          <w:szCs w:val="22"/>
        </w:rPr>
        <w:t xml:space="preserve">ods. </w:t>
      </w:r>
      <w:r w:rsidR="005F71B8">
        <w:rPr>
          <w:rFonts w:asciiTheme="minorHAnsi" w:hAnsiTheme="minorHAnsi" w:cstheme="minorHAnsi"/>
          <w:sz w:val="22"/>
          <w:szCs w:val="22"/>
        </w:rPr>
        <w:t xml:space="preserve">1 </w:t>
      </w:r>
      <w:r>
        <w:rPr>
          <w:rFonts w:asciiTheme="minorHAnsi" w:hAnsiTheme="minorHAnsi" w:cstheme="minorHAnsi"/>
          <w:sz w:val="22"/>
          <w:szCs w:val="22"/>
        </w:rPr>
        <w:t>bod 1.</w:t>
      </w:r>
      <w:r w:rsidR="00B93B30">
        <w:rPr>
          <w:rFonts w:asciiTheme="minorHAnsi" w:hAnsiTheme="minorHAnsi" w:cstheme="minorHAnsi"/>
          <w:sz w:val="22"/>
          <w:szCs w:val="22"/>
        </w:rPr>
        <w:t>2</w:t>
      </w:r>
      <w:r>
        <w:rPr>
          <w:rFonts w:asciiTheme="minorHAnsi" w:hAnsiTheme="minorHAnsi" w:cstheme="minorHAnsi"/>
          <w:sz w:val="22"/>
          <w:szCs w:val="22"/>
        </w:rPr>
        <w:t xml:space="preserve"> tejto Zmluvy,</w:t>
      </w:r>
    </w:p>
    <w:p w14:paraId="54A1D3B0" w14:textId="53B9BE9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z dôvodov spočívajúcich na strane</w:t>
      </w:r>
      <w:r w:rsidR="00E0778B">
        <w:rPr>
          <w:rFonts w:asciiTheme="minorHAnsi" w:hAnsiTheme="minorHAnsi" w:cstheme="minorHAnsi"/>
          <w:sz w:val="22"/>
          <w:szCs w:val="22"/>
        </w:rPr>
        <w:t xml:space="preserve"> zhotoviteľa</w:t>
      </w:r>
      <w:r>
        <w:rPr>
          <w:rFonts w:asciiTheme="minorHAnsi" w:hAnsiTheme="minorHAnsi" w:cstheme="minorHAnsi"/>
          <w:sz w:val="22"/>
          <w:szCs w:val="22"/>
        </w:rPr>
        <w:t xml:space="preserve"> je v omeškaní s plnením ktoréhokoľvek postupového termínu realizácie</w:t>
      </w:r>
      <w:r w:rsidR="00E0778B">
        <w:rPr>
          <w:rFonts w:asciiTheme="minorHAnsi" w:hAnsiTheme="minorHAnsi" w:cstheme="minorHAnsi"/>
          <w:sz w:val="22"/>
          <w:szCs w:val="22"/>
        </w:rPr>
        <w:t>/vykonávania</w:t>
      </w:r>
      <w:r>
        <w:rPr>
          <w:rFonts w:asciiTheme="minorHAnsi" w:hAnsiTheme="minorHAnsi" w:cstheme="minorHAnsi"/>
          <w:sz w:val="22"/>
          <w:szCs w:val="22"/>
        </w:rPr>
        <w:t xml:space="preserve"> diela uvedeného v harmonograme prác (príloha č. 3 tejto Zmluvy) o viac ako </w:t>
      </w:r>
      <w:del w:id="12" w:author="Priečková Kristína" w:date="2025-01-27T15:24:00Z" w16du:dateUtc="2025-01-27T14:24:00Z">
        <w:r w:rsidDel="00527F57">
          <w:rPr>
            <w:rFonts w:asciiTheme="minorHAnsi" w:hAnsiTheme="minorHAnsi" w:cstheme="minorHAnsi"/>
            <w:sz w:val="22"/>
            <w:szCs w:val="22"/>
          </w:rPr>
          <w:delText xml:space="preserve">7 </w:delText>
        </w:r>
      </w:del>
      <w:ins w:id="13" w:author="Priečková Kristína" w:date="2025-01-27T15:24:00Z" w16du:dateUtc="2025-01-27T14:24:00Z">
        <w:r w:rsidR="00527F57">
          <w:rPr>
            <w:rFonts w:asciiTheme="minorHAnsi" w:hAnsiTheme="minorHAnsi" w:cstheme="minorHAnsi"/>
            <w:sz w:val="22"/>
            <w:szCs w:val="22"/>
          </w:rPr>
          <w:t xml:space="preserve">15 </w:t>
        </w:r>
      </w:ins>
      <w:r>
        <w:rPr>
          <w:rFonts w:asciiTheme="minorHAnsi" w:hAnsiTheme="minorHAnsi" w:cstheme="minorHAnsi"/>
          <w:sz w:val="22"/>
          <w:szCs w:val="22"/>
        </w:rPr>
        <w:t>dní,</w:t>
      </w:r>
    </w:p>
    <w:p w14:paraId="5F42EC77"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 xml:space="preserve">je na základe odborného posúdenia technického dozoru a stavebného dozoru z technického riešenia a postupu uskutočnenia diela zrejmé, že zhotoviteľ nedokáže zhotoviť dielo podľa termínov uvedených v harmonograme prác (príloha č. 3 tejto Zmluvy), </w:t>
      </w:r>
    </w:p>
    <w:p w14:paraId="25766FCB" w14:textId="6AD2C1BC"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 xml:space="preserve">zhotoviteľ neplní </w:t>
      </w:r>
      <w:proofErr w:type="spellStart"/>
      <w:r>
        <w:rPr>
          <w:rFonts w:asciiTheme="minorHAnsi" w:hAnsiTheme="minorHAnsi" w:cstheme="minorHAnsi"/>
          <w:sz w:val="22"/>
          <w:szCs w:val="22"/>
        </w:rPr>
        <w:t>kvalitatívno</w:t>
      </w:r>
      <w:proofErr w:type="spellEnd"/>
      <w:r>
        <w:rPr>
          <w:rFonts w:asciiTheme="minorHAnsi" w:hAnsiTheme="minorHAnsi" w:cstheme="minorHAnsi"/>
          <w:sz w:val="22"/>
          <w:szCs w:val="22"/>
        </w:rPr>
        <w:t xml:space="preserve"> - technické parametre a/alebo podmienky zhotovovania diela určené </w:t>
      </w:r>
      <w:r w:rsidR="005F4A1A">
        <w:rPr>
          <w:rFonts w:asciiTheme="minorHAnsi" w:hAnsiTheme="minorHAnsi" w:cstheme="minorHAnsi"/>
          <w:sz w:val="22"/>
          <w:szCs w:val="22"/>
        </w:rPr>
        <w:t>D</w:t>
      </w:r>
      <w:r>
        <w:rPr>
          <w:rFonts w:asciiTheme="minorHAnsi" w:hAnsiTheme="minorHAnsi" w:cstheme="minorHAnsi"/>
          <w:sz w:val="22"/>
          <w:szCs w:val="22"/>
        </w:rPr>
        <w:t>okumentáciou, slovenskými technickými normami, európskymi normami, všeobecne záväznými právnymi predpismi Slovenskej republiky a touto Zmluvou,</w:t>
      </w:r>
    </w:p>
    <w:p w14:paraId="4BAB7B10" w14:textId="19BC8709"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lastRenderedPageBreak/>
        <w:t xml:space="preserve">zhotoviteľ je v omeškaní s riadnym vykonaním a odovzdaním diela o viac ako 10 dní, </w:t>
      </w:r>
    </w:p>
    <w:p w14:paraId="0C9CF71F" w14:textId="00F11AB5"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 xml:space="preserve">zhotoviteľ aj napriek písomnému upozorneniu objednávateľa, resp. oprávnenej osoby objednávateľa (zápis v stavebnom denníku na </w:t>
      </w:r>
      <w:proofErr w:type="spellStart"/>
      <w:r>
        <w:rPr>
          <w:rFonts w:asciiTheme="minorHAnsi" w:hAnsiTheme="minorHAnsi" w:cstheme="minorHAnsi"/>
          <w:sz w:val="22"/>
          <w:szCs w:val="22"/>
        </w:rPr>
        <w:t>vadné</w:t>
      </w:r>
      <w:proofErr w:type="spellEnd"/>
      <w:r>
        <w:rPr>
          <w:rFonts w:asciiTheme="minorHAnsi" w:hAnsiTheme="minorHAnsi" w:cstheme="minorHAnsi"/>
          <w:sz w:val="22"/>
          <w:szCs w:val="22"/>
        </w:rPr>
        <w:t xml:space="preserve"> plnenie zhotoviteľa) pokračuje vo </w:t>
      </w:r>
      <w:proofErr w:type="spellStart"/>
      <w:r>
        <w:rPr>
          <w:rFonts w:asciiTheme="minorHAnsi" w:hAnsiTheme="minorHAnsi" w:cstheme="minorHAnsi"/>
          <w:sz w:val="22"/>
          <w:szCs w:val="22"/>
        </w:rPr>
        <w:t>vadnom</w:t>
      </w:r>
      <w:proofErr w:type="spellEnd"/>
      <w:r>
        <w:rPr>
          <w:rFonts w:asciiTheme="minorHAnsi" w:hAnsiTheme="minorHAnsi" w:cstheme="minorHAnsi"/>
          <w:sz w:val="22"/>
          <w:szCs w:val="22"/>
        </w:rPr>
        <w:t xml:space="preserve"> plnení</w:t>
      </w:r>
      <w:r w:rsidR="0035188A">
        <w:rPr>
          <w:rFonts w:asciiTheme="minorHAnsi" w:hAnsiTheme="minorHAnsi" w:cstheme="minorHAnsi"/>
          <w:sz w:val="22"/>
          <w:szCs w:val="22"/>
        </w:rPr>
        <w:t xml:space="preserve"> Zmluvy alebo</w:t>
      </w:r>
      <w:r w:rsidR="006F75FD">
        <w:rPr>
          <w:rFonts w:asciiTheme="minorHAnsi" w:hAnsiTheme="minorHAnsi" w:cstheme="minorHAnsi"/>
          <w:sz w:val="22"/>
          <w:szCs w:val="22"/>
        </w:rPr>
        <w:t xml:space="preserve"> </w:t>
      </w:r>
      <w:r>
        <w:rPr>
          <w:rFonts w:asciiTheme="minorHAnsi" w:hAnsiTheme="minorHAnsi" w:cstheme="minorHAnsi"/>
          <w:sz w:val="22"/>
          <w:szCs w:val="22"/>
        </w:rPr>
        <w:t>zhotovovaní</w:t>
      </w:r>
      <w:r w:rsidR="006F75FD">
        <w:rPr>
          <w:rFonts w:asciiTheme="minorHAnsi" w:hAnsiTheme="minorHAnsi" w:cstheme="minorHAnsi"/>
          <w:sz w:val="22"/>
          <w:szCs w:val="22"/>
        </w:rPr>
        <w:t>/vykonávaní</w:t>
      </w:r>
      <w:r>
        <w:rPr>
          <w:rFonts w:asciiTheme="minorHAnsi" w:hAnsiTheme="minorHAnsi" w:cstheme="minorHAnsi"/>
          <w:sz w:val="22"/>
          <w:szCs w:val="22"/>
        </w:rPr>
        <w:t xml:space="preserve"> diela, </w:t>
      </w:r>
    </w:p>
    <w:p w14:paraId="7CC11FB9"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aj napriek upozorneniu objednávateľa, resp. oprávnenej osoby objednávateľa v primeranej lehote určenej na odstránenie vady diela, vadu diela neodstránil,</w:t>
      </w:r>
    </w:p>
    <w:p w14:paraId="17EAF6A5"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objednávateľom oznámená vada diela je neodstrániteľná,</w:t>
      </w:r>
    </w:p>
    <w:p w14:paraId="2C04C3ED"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 xml:space="preserve">zhotoviteľ opakovane nesplní alebo poruší zákonné alebo zmluvné povinnosti pri vedení stavebného denníka (opakovaným nesplnením/porušením sa rozumie nesplnenie/porušenie min. 2 a viackrát), </w:t>
      </w:r>
    </w:p>
    <w:p w14:paraId="4DDD267A" w14:textId="2F94D40A"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nesplní/poruší povinnosť/povinnosti stanovené v</w:t>
      </w:r>
      <w:r w:rsidR="001A2A26">
        <w:rPr>
          <w:rFonts w:asciiTheme="minorHAnsi" w:hAnsiTheme="minorHAnsi" w:cstheme="minorHAnsi"/>
          <w:sz w:val="22"/>
          <w:szCs w:val="22"/>
        </w:rPr>
        <w:t> </w:t>
      </w:r>
      <w:r>
        <w:rPr>
          <w:rFonts w:asciiTheme="minorHAnsi" w:hAnsiTheme="minorHAnsi" w:cstheme="minorHAnsi"/>
          <w:sz w:val="22"/>
          <w:szCs w:val="22"/>
        </w:rPr>
        <w:t>čl</w:t>
      </w:r>
      <w:r w:rsidR="001A2A26">
        <w:rPr>
          <w:rFonts w:asciiTheme="minorHAnsi" w:hAnsiTheme="minorHAnsi" w:cstheme="minorHAnsi"/>
          <w:sz w:val="22"/>
          <w:szCs w:val="22"/>
        </w:rPr>
        <w:t>.</w:t>
      </w:r>
      <w:r>
        <w:rPr>
          <w:rFonts w:asciiTheme="minorHAnsi" w:hAnsiTheme="minorHAnsi" w:cstheme="minorHAnsi"/>
          <w:sz w:val="22"/>
          <w:szCs w:val="22"/>
        </w:rPr>
        <w:t xml:space="preserve"> XIII Zmluvy,</w:t>
      </w:r>
    </w:p>
    <w:p w14:paraId="3819E5D2" w14:textId="7EECE229"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opakovane nesplní/poruší povinnosť ustanovenú v článku VII ods. 12 (opakovaným nesplnením/porušením sa rozumie nesplnenie/porušenie min. 2 a viackrát),</w:t>
      </w:r>
    </w:p>
    <w:p w14:paraId="5492786A" w14:textId="533B7B2E"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akýmkoľvek spôsobom koná proti zásadám</w:t>
      </w:r>
      <w:r w:rsidR="002033DD">
        <w:rPr>
          <w:rFonts w:asciiTheme="minorHAnsi" w:hAnsiTheme="minorHAnsi" w:cstheme="minorHAnsi"/>
          <w:sz w:val="22"/>
          <w:szCs w:val="22"/>
        </w:rPr>
        <w:t xml:space="preserve"> poctivého obchodného styku</w:t>
      </w:r>
      <w:r>
        <w:rPr>
          <w:rFonts w:asciiTheme="minorHAnsi" w:hAnsiTheme="minorHAnsi" w:cstheme="minorHAnsi"/>
          <w:sz w:val="22"/>
          <w:szCs w:val="22"/>
        </w:rPr>
        <w:t>, porušuje zákaz nekalej súťaže, koná proti pravidlám hospodárskej súťaže alebo ak jeho činnosť kazí dobré meno</w:t>
      </w:r>
      <w:r w:rsidR="000766F5">
        <w:rPr>
          <w:rFonts w:asciiTheme="minorHAnsi" w:hAnsiTheme="minorHAnsi" w:cstheme="minorHAnsi"/>
          <w:sz w:val="22"/>
          <w:szCs w:val="22"/>
        </w:rPr>
        <w:t>/povesť a/alebo oprávnené</w:t>
      </w:r>
      <w:r>
        <w:rPr>
          <w:rFonts w:asciiTheme="minorHAnsi" w:hAnsiTheme="minorHAnsi" w:cstheme="minorHAnsi"/>
          <w:sz w:val="22"/>
          <w:szCs w:val="22"/>
        </w:rPr>
        <w:t xml:space="preserve"> záujmy objednávateľa,</w:t>
      </w:r>
    </w:p>
    <w:p w14:paraId="12224D28" w14:textId="4B8D5E00" w:rsidR="001E66FD" w:rsidRDefault="00932589"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 xml:space="preserve">na osobu </w:t>
      </w:r>
      <w:r w:rsidR="001E66FD">
        <w:rPr>
          <w:rFonts w:asciiTheme="minorHAnsi" w:hAnsiTheme="minorHAnsi" w:cstheme="minorHAnsi"/>
          <w:sz w:val="22"/>
          <w:szCs w:val="22"/>
        </w:rPr>
        <w:t>zhotoviteľ</w:t>
      </w:r>
      <w:r>
        <w:rPr>
          <w:rFonts w:asciiTheme="minorHAnsi" w:hAnsiTheme="minorHAnsi" w:cstheme="minorHAnsi"/>
          <w:sz w:val="22"/>
          <w:szCs w:val="22"/>
        </w:rPr>
        <w:t>a</w:t>
      </w:r>
      <w:r w:rsidR="001E66FD">
        <w:rPr>
          <w:rFonts w:asciiTheme="minorHAnsi" w:hAnsiTheme="minorHAnsi" w:cstheme="minorHAnsi"/>
          <w:sz w:val="22"/>
          <w:szCs w:val="22"/>
        </w:rPr>
        <w:t xml:space="preserve"> bol vyhlásený konkurz, návrh na začatie konkurzného konania bol zamietnutý z dôvodu nedostatku majetku, ak bolo začaté reštrukturalizačné konanie, alebo </w:t>
      </w:r>
      <w:r w:rsidR="00184C7B">
        <w:rPr>
          <w:rFonts w:asciiTheme="minorHAnsi" w:hAnsiTheme="minorHAnsi" w:cstheme="minorHAnsi"/>
          <w:sz w:val="22"/>
          <w:szCs w:val="22"/>
        </w:rPr>
        <w:t xml:space="preserve">bol </w:t>
      </w:r>
      <w:r w:rsidR="001E66FD">
        <w:rPr>
          <w:rFonts w:asciiTheme="minorHAnsi" w:hAnsiTheme="minorHAnsi" w:cstheme="minorHAnsi"/>
          <w:sz w:val="22"/>
          <w:szCs w:val="22"/>
        </w:rPr>
        <w:t>voči zhotoviteľovi podaný návrh alebo sa vedie exekučné konanie alebo ak zhotoviteľ vstúpil do likvidácie,</w:t>
      </w:r>
    </w:p>
    <w:p w14:paraId="48F6B86B" w14:textId="12200E4B" w:rsidR="001E66FD" w:rsidRPr="003048C6"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ak ktorékoľvek vyhlásenie zhotoviteľa uvedené v tejto Zmluve bude nepravdivé ku dňu uzatvorenia Zmluvy alebo sa takým stane počas realizácie diela</w:t>
      </w:r>
      <w:r w:rsidR="008951A5">
        <w:rPr>
          <w:rFonts w:asciiTheme="minorHAnsi" w:hAnsiTheme="minorHAnsi" w:cstheme="minorHAnsi"/>
          <w:sz w:val="22"/>
          <w:szCs w:val="22"/>
        </w:rPr>
        <w:t>, alebo ak sa preukáže, že zhotoviteľ vo verejnom obstarávaní poskytol objednávateľovi nepravdivé, neúplné alebo skreslené údaje alebo predložil nepravdivé doklady alebo konal v rozpore s poskytnutými vyhláseniami</w:t>
      </w:r>
      <w:r>
        <w:rPr>
          <w:rFonts w:asciiTheme="minorHAnsi" w:hAnsiTheme="minorHAnsi" w:cstheme="minorHAnsi"/>
          <w:sz w:val="22"/>
          <w:szCs w:val="22"/>
        </w:rPr>
        <w:t>.</w:t>
      </w:r>
    </w:p>
    <w:p w14:paraId="65376B37" w14:textId="4AB9EDC3" w:rsidR="00D9450F" w:rsidRPr="00D640E4" w:rsidRDefault="00E549EC"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a</w:t>
      </w:r>
      <w:r w:rsidR="000D6E98">
        <w:rPr>
          <w:rFonts w:asciiTheme="minorHAnsi" w:hAnsiTheme="minorHAnsi" w:cstheme="minorHAnsi"/>
          <w:sz w:val="22"/>
          <w:szCs w:val="22"/>
        </w:rPr>
        <w:t>k zhotoviteľ poruší svoje povinnosti vyplývajúce z ustanovení Zmluvy týkajúcich sa zápisu zhotoviteľa v registri partnerov verejného sektora alebo poruší zákaz podľa čl. XVI ods. 11 Zmluvy</w:t>
      </w:r>
      <w:r w:rsidR="00B23B3E">
        <w:rPr>
          <w:rFonts w:asciiTheme="minorHAnsi" w:hAnsiTheme="minorHAnsi" w:cstheme="minorHAnsi"/>
          <w:sz w:val="22"/>
          <w:szCs w:val="22"/>
        </w:rPr>
        <w:t>,</w:t>
      </w:r>
    </w:p>
    <w:p w14:paraId="41D58476" w14:textId="61D60010" w:rsidR="00B23B3E" w:rsidRDefault="00E549EC"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a</w:t>
      </w:r>
      <w:r w:rsidR="00B23B3E">
        <w:rPr>
          <w:rFonts w:asciiTheme="minorHAnsi" w:hAnsiTheme="minorHAnsi" w:cstheme="minorHAnsi"/>
          <w:sz w:val="22"/>
          <w:szCs w:val="22"/>
        </w:rPr>
        <w:t>k zhotoviteľ stratí oprávnenie vykonávať dielo alebo ak z</w:t>
      </w:r>
      <w:r w:rsidR="0031178D">
        <w:rPr>
          <w:rFonts w:asciiTheme="minorHAnsi" w:hAnsiTheme="minorHAnsi" w:cstheme="minorHAnsi"/>
          <w:sz w:val="22"/>
          <w:szCs w:val="22"/>
        </w:rPr>
        <w:t xml:space="preserve">hotoviteľ,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zosnovania a podporovania </w:t>
      </w:r>
      <w:r w:rsidR="00A178A2">
        <w:rPr>
          <w:rFonts w:asciiTheme="minorHAnsi" w:hAnsiTheme="minorHAnsi" w:cstheme="minorHAnsi"/>
          <w:sz w:val="22"/>
          <w:szCs w:val="22"/>
        </w:rPr>
        <w:t>zločineckej skupiny, za trestný čin založenia, zosnovania a</w:t>
      </w:r>
      <w:r w:rsidR="005825E9">
        <w:rPr>
          <w:rFonts w:asciiTheme="minorHAnsi" w:hAnsiTheme="minorHAnsi" w:cstheme="minorHAnsi"/>
          <w:sz w:val="22"/>
          <w:szCs w:val="22"/>
        </w:rPr>
        <w:t> </w:t>
      </w:r>
      <w:r w:rsidR="00A178A2">
        <w:rPr>
          <w:rFonts w:asciiTheme="minorHAnsi" w:hAnsiTheme="minorHAnsi" w:cstheme="minorHAnsi"/>
          <w:sz w:val="22"/>
          <w:szCs w:val="22"/>
        </w:rPr>
        <w:t>p</w:t>
      </w:r>
      <w:r w:rsidR="005825E9">
        <w:rPr>
          <w:rFonts w:asciiTheme="minorHAnsi" w:hAnsiTheme="minorHAnsi" w:cstheme="minorHAnsi"/>
          <w:sz w:val="22"/>
          <w:szCs w:val="22"/>
        </w:rPr>
        <w:t>odporovania teroristickej skupiny, za trestný čin terorizmu a niektorých foriem účasti na terorizme, trestný čin nevyplatenia mzdy a odstupného alebo za trestný čin, ktorého skutková podstata súvisí s podnikaním.</w:t>
      </w:r>
    </w:p>
    <w:p w14:paraId="3C0DC640" w14:textId="2F54BCC4" w:rsidR="001E66FD" w:rsidRDefault="001E66FD" w:rsidP="001E66FD">
      <w:pPr>
        <w:pStyle w:val="Default"/>
        <w:numPr>
          <w:ilvl w:val="1"/>
          <w:numId w:val="25"/>
        </w:numPr>
        <w:ind w:left="709" w:hanging="425"/>
        <w:jc w:val="both"/>
        <w:rPr>
          <w:rFonts w:asciiTheme="minorHAnsi" w:hAnsiTheme="minorHAnsi" w:cstheme="minorHAnsi"/>
          <w:color w:val="auto"/>
          <w:sz w:val="22"/>
          <w:szCs w:val="22"/>
        </w:rPr>
      </w:pPr>
      <w:r>
        <w:rPr>
          <w:rFonts w:asciiTheme="minorHAnsi" w:hAnsiTheme="minorHAnsi" w:cstheme="minorHAnsi"/>
          <w:sz w:val="22"/>
          <w:szCs w:val="22"/>
        </w:rPr>
        <w:t xml:space="preserve">jednostranným odstúpením od Zmluvy zo strany zhotoviteľa, ak objednávateľ poruší Zmluvu podstatným spôsobom. Za podstatné porušenie tejto Zmluvy zo strany objednávateľa je </w:t>
      </w:r>
      <w:r w:rsidR="006A007C">
        <w:rPr>
          <w:rFonts w:asciiTheme="minorHAnsi" w:hAnsiTheme="minorHAnsi" w:cstheme="minorHAnsi"/>
          <w:sz w:val="22"/>
          <w:szCs w:val="22"/>
        </w:rPr>
        <w:t xml:space="preserve">považované </w:t>
      </w:r>
      <w:r>
        <w:rPr>
          <w:rFonts w:asciiTheme="minorHAnsi" w:hAnsiTheme="minorHAnsi" w:cstheme="minorHAnsi"/>
          <w:sz w:val="22"/>
          <w:szCs w:val="22"/>
        </w:rPr>
        <w:t xml:space="preserve">omeškanie objednávateľa s úhradou faktúry o viac ako 30 dní. </w:t>
      </w:r>
    </w:p>
    <w:p w14:paraId="777B55DF" w14:textId="77777777" w:rsidR="001E66FD" w:rsidRDefault="001E66FD" w:rsidP="001E66FD">
      <w:pPr>
        <w:pStyle w:val="Default"/>
        <w:ind w:left="709"/>
        <w:jc w:val="both"/>
        <w:rPr>
          <w:rFonts w:asciiTheme="minorHAnsi" w:hAnsiTheme="minorHAnsi" w:cstheme="minorHAnsi"/>
          <w:color w:val="auto"/>
          <w:sz w:val="22"/>
          <w:szCs w:val="22"/>
        </w:rPr>
      </w:pPr>
    </w:p>
    <w:p w14:paraId="519A36EF" w14:textId="0D441C2F" w:rsidR="001E66FD" w:rsidRDefault="001E66FD" w:rsidP="001E66F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bCs/>
        </w:rPr>
        <w:t xml:space="preserve">2. </w:t>
      </w:r>
      <w:r>
        <w:rPr>
          <w:rFonts w:asciiTheme="minorHAnsi" w:hAnsiTheme="minorHAnsi" w:cstheme="minorHAnsi"/>
        </w:rPr>
        <w:t xml:space="preserve">Odstúpenie od Zmluvy nadobúda účinnosť dňom jeho doručenia druhej </w:t>
      </w:r>
      <w:r w:rsidR="0034135A">
        <w:rPr>
          <w:rFonts w:asciiTheme="minorHAnsi" w:hAnsiTheme="minorHAnsi" w:cstheme="minorHAnsi"/>
        </w:rPr>
        <w:t>Z</w:t>
      </w:r>
      <w:r>
        <w:rPr>
          <w:rFonts w:asciiTheme="minorHAnsi" w:hAnsiTheme="minorHAnsi" w:cstheme="minorHAnsi"/>
        </w:rPr>
        <w:t>mluvnej strane a Zmluva sa zrušuje od tohto dňa (ex nunc) a nie od jej počiatku.</w:t>
      </w:r>
    </w:p>
    <w:p w14:paraId="243A5075" w14:textId="77777777" w:rsidR="001E66FD" w:rsidRDefault="001E66FD" w:rsidP="001E66F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rPr>
        <w:t>3.</w:t>
      </w:r>
      <w:r>
        <w:rPr>
          <w:rFonts w:asciiTheme="minorHAnsi" w:hAnsiTheme="minorHAnsi" w:cstheme="minorHAnsi"/>
        </w:rPr>
        <w:t xml:space="preserve"> Odstúpením od Zmluvy zanikajú všetky práva a povinnosti strán zo Zmluvy okrem práv na náhradu spôsobenej škody a ušlého zisku, práv na dovtedy uplatnené resp. zákonné sankcie, práv a povinností vyplývajúcich z ustanovení tejto Zmluvy a všeobecne záväzných právnych predpisov o poskytovaní záruky a zodpovednosti za vady za časť diela, ktorá bola do odstúpenia zrealizovaná, a iných práv a povinností, ktoré podľa dohody strán alebo podľa ich povahy majú trvať aj po zániku Zmluvy odstúpením. </w:t>
      </w:r>
    </w:p>
    <w:p w14:paraId="6C2D65FA" w14:textId="77777777" w:rsidR="001E66FD" w:rsidRDefault="001E66FD" w:rsidP="001E66F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rPr>
        <w:t>4.</w:t>
      </w:r>
      <w:r>
        <w:rPr>
          <w:rFonts w:asciiTheme="minorHAnsi" w:hAnsiTheme="minorHAnsi" w:cstheme="minorHAnsi"/>
        </w:rPr>
        <w:t xml:space="preserve"> V prípade odstúpenia od Zmluvy vykoná zhotoviteľ bezodkladne nevyhnutné opatrenia na okamžité a riadne ukončenie vykonávania diela tak, aby objednávateľovi nevznikla žiadna škoda. </w:t>
      </w:r>
    </w:p>
    <w:p w14:paraId="24AE20FB" w14:textId="77777777" w:rsidR="001E66FD" w:rsidRDefault="001E66FD" w:rsidP="001E66F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rPr>
        <w:lastRenderedPageBreak/>
        <w:t>5.</w:t>
      </w:r>
      <w:r>
        <w:rPr>
          <w:rFonts w:asciiTheme="minorHAnsi" w:hAnsiTheme="minorHAnsi" w:cstheme="minorHAnsi"/>
        </w:rPr>
        <w:t xml:space="preserve"> V prípade zastavenia alebo ukončenia prác na diele z dôvodov vzniknutých na strane objednávateľa budú už vykonané stavebné práce uhradené podľa stupňa rozpracovanosti ku dňu zastavenia prác na diele alebo ukončenia prác na diele a podľa skutočne preukázaných nákladov zo strany zhotoviteľa. </w:t>
      </w:r>
    </w:p>
    <w:p w14:paraId="47340C15" w14:textId="77777777" w:rsidR="001E66FD" w:rsidRDefault="001E66FD" w:rsidP="001E66F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rPr>
        <w:t>6.</w:t>
      </w:r>
      <w:r>
        <w:rPr>
          <w:rFonts w:asciiTheme="minorHAnsi" w:hAnsiTheme="minorHAnsi" w:cstheme="minorHAnsi"/>
        </w:rPr>
        <w:t xml:space="preserve"> Ak dôjde k odstúpeniu od Zmluvy pre porušenie povinností zhotoviteľom, má objednávateľ nárok na náhradu nákladov, ktoré mu vznikli s obstaraním nového zhotoviteľa, ktorý dielo zrealizuje. V záujme zabezpečenia pokračovania prác na diele je zhotoviteľ povinný na žiadosť objednávateľa previesť bez zbytočného odkladu na objednávateľa vlastnícke alebo iné právo k dodaným hmotám, materiálom, výrobkom a stavebným dielcom, a to za obvyklú cenu primeranú opotrebeniu a stavu týchto vecí.</w:t>
      </w:r>
    </w:p>
    <w:p w14:paraId="433D0764" w14:textId="77777777" w:rsidR="0069602F" w:rsidRDefault="0069602F" w:rsidP="001E66FD">
      <w:pPr>
        <w:pStyle w:val="Default"/>
        <w:jc w:val="center"/>
        <w:rPr>
          <w:rFonts w:asciiTheme="minorHAnsi" w:hAnsiTheme="minorHAnsi" w:cstheme="minorHAnsi"/>
          <w:b/>
          <w:color w:val="auto"/>
          <w:sz w:val="22"/>
          <w:szCs w:val="22"/>
        </w:rPr>
      </w:pPr>
    </w:p>
    <w:p w14:paraId="32C065BC" w14:textId="5881C99F" w:rsidR="001E66FD" w:rsidRDefault="001E66FD" w:rsidP="001E66FD">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Čl. XV</w:t>
      </w:r>
    </w:p>
    <w:p w14:paraId="1A0BAA8D" w14:textId="3F8069C9" w:rsidR="001E66FD" w:rsidRDefault="000A3714" w:rsidP="001E66FD">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Zabezpečenie plnenia</w:t>
      </w:r>
    </w:p>
    <w:p w14:paraId="787AB685" w14:textId="3C6AE1AC" w:rsidR="00836E17" w:rsidRDefault="00836E17" w:rsidP="00D640E4">
      <w:pPr>
        <w:widowControl w:val="0"/>
        <w:tabs>
          <w:tab w:val="left" w:pos="0"/>
          <w:tab w:val="left" w:pos="284"/>
        </w:tabs>
        <w:spacing w:after="240" w:line="240" w:lineRule="auto"/>
        <w:jc w:val="both"/>
        <w:rPr>
          <w:rFonts w:ascii="Calibri" w:eastAsia="Calibri" w:hAnsi="Calibri" w:cs="Calibri"/>
        </w:rPr>
      </w:pPr>
      <w:bookmarkStart w:id="14" w:name="_Hlk127793804"/>
      <w:r w:rsidRPr="00D640E4">
        <w:rPr>
          <w:rFonts w:ascii="Calibri" w:eastAsia="Calibri" w:hAnsi="Calibri" w:cs="Calibri"/>
        </w:rPr>
        <w:t xml:space="preserve">Pozn.: </w:t>
      </w:r>
      <w:r w:rsidRPr="00D640E4">
        <w:rPr>
          <w:rFonts w:ascii="Calibri" w:eastAsia="Calibri" w:hAnsi="Calibri" w:cs="Calibri"/>
          <w:i/>
          <w:iCs/>
        </w:rPr>
        <w:t>Verejný obstarávateľ (objednávateľ) bude akceptovať aj poistenie záruky</w:t>
      </w:r>
      <w:r w:rsidR="005D605F" w:rsidRPr="00D640E4">
        <w:rPr>
          <w:rFonts w:ascii="Calibri" w:eastAsia="Calibri" w:hAnsi="Calibri" w:cs="Calibri"/>
          <w:i/>
          <w:iCs/>
        </w:rPr>
        <w:t xml:space="preserve"> alebo zloženie realizačnej zábezpeky na účet verejného obstarávateľa (objednávateľa), tieto „alternatívne“ zabezpečovacie nástroje budú použité na rovnaký účel ako banková záruka, pričom zmluva o dielo bude v</w:t>
      </w:r>
      <w:r w:rsidR="006D7E0D" w:rsidRPr="00D640E4">
        <w:rPr>
          <w:rFonts w:ascii="Calibri" w:eastAsia="Calibri" w:hAnsi="Calibri" w:cs="Calibri"/>
          <w:i/>
          <w:iCs/>
        </w:rPr>
        <w:t> </w:t>
      </w:r>
      <w:r w:rsidR="005D605F" w:rsidRPr="00D640E4">
        <w:rPr>
          <w:rFonts w:ascii="Calibri" w:eastAsia="Calibri" w:hAnsi="Calibri" w:cs="Calibri"/>
          <w:i/>
          <w:iCs/>
        </w:rPr>
        <w:t>tomto</w:t>
      </w:r>
      <w:r w:rsidR="006D7E0D" w:rsidRPr="00D640E4">
        <w:rPr>
          <w:rFonts w:ascii="Calibri" w:eastAsia="Calibri" w:hAnsi="Calibri" w:cs="Calibri"/>
          <w:i/>
          <w:iCs/>
        </w:rPr>
        <w:t xml:space="preserve"> bode pred jej podpisom upravená podľa toho, ktorý zabezpečovací nástroj zhotoviteľ zvolí.</w:t>
      </w:r>
    </w:p>
    <w:p w14:paraId="4C9AA11D" w14:textId="214BEAC8" w:rsidR="001E66FD" w:rsidRDefault="001E66FD" w:rsidP="001E66FD">
      <w:pPr>
        <w:widowControl w:val="0"/>
        <w:numPr>
          <w:ilvl w:val="0"/>
          <w:numId w:val="12"/>
        </w:numPr>
        <w:tabs>
          <w:tab w:val="left" w:pos="0"/>
          <w:tab w:val="left" w:pos="284"/>
        </w:tabs>
        <w:spacing w:after="240" w:line="240" w:lineRule="auto"/>
        <w:ind w:left="0" w:firstLine="0"/>
        <w:jc w:val="both"/>
        <w:rPr>
          <w:rFonts w:ascii="Calibri" w:eastAsia="Calibri" w:hAnsi="Calibri" w:cs="Calibri"/>
        </w:rPr>
      </w:pPr>
      <w:r>
        <w:rPr>
          <w:rFonts w:ascii="Calibri" w:eastAsia="Calibri" w:hAnsi="Calibri" w:cs="Calibri"/>
          <w:lang w:eastAsia="cs-CZ"/>
        </w:rPr>
        <w:t xml:space="preserve">Zhotoviteľ je povinný najneskôr ku dňu uzatvorenia (podpisu) Zmluvy odovzdať objednávateľovi bankovú záruku za riadne vykonanie diela podľa podmienok tejto Zmluvy na zabezpečenie riadneho plnenia/splnenia diela, a to pre prípad, že zhotoviteľ nebude plniť svoje povinnosti podľa tejto Zmluvy a objednávateľovi voči nemu vznikne nárok a/alebo pohľadávka (ďalej len </w:t>
      </w:r>
      <w:r w:rsidR="00AD5110">
        <w:rPr>
          <w:rFonts w:ascii="Calibri" w:eastAsia="Calibri" w:hAnsi="Calibri" w:cs="Calibri"/>
          <w:lang w:eastAsia="cs-CZ"/>
        </w:rPr>
        <w:t xml:space="preserve">ako </w:t>
      </w:r>
      <w:r>
        <w:rPr>
          <w:rFonts w:ascii="Calibri" w:eastAsia="Calibri" w:hAnsi="Calibri" w:cs="Calibri"/>
          <w:lang w:eastAsia="cs-CZ"/>
        </w:rPr>
        <w:t>„</w:t>
      </w:r>
      <w:r>
        <w:rPr>
          <w:rFonts w:ascii="Calibri" w:eastAsia="Calibri" w:hAnsi="Calibri" w:cs="Calibri"/>
          <w:b/>
          <w:bCs/>
          <w:lang w:eastAsia="cs-CZ"/>
        </w:rPr>
        <w:t>výkonová banková záruka“</w:t>
      </w:r>
      <w:r>
        <w:rPr>
          <w:rFonts w:ascii="Calibri" w:eastAsia="Calibri" w:hAnsi="Calibri" w:cs="Calibri"/>
          <w:lang w:eastAsia="cs-CZ"/>
        </w:rPr>
        <w:t xml:space="preserve">). </w:t>
      </w:r>
    </w:p>
    <w:p w14:paraId="6323B0B9" w14:textId="77777777" w:rsidR="001E66FD" w:rsidRDefault="001E66FD" w:rsidP="001E66FD">
      <w:pPr>
        <w:widowControl w:val="0"/>
        <w:numPr>
          <w:ilvl w:val="0"/>
          <w:numId w:val="12"/>
        </w:numPr>
        <w:tabs>
          <w:tab w:val="left" w:pos="284"/>
        </w:tabs>
        <w:spacing w:after="240" w:line="240" w:lineRule="auto"/>
        <w:ind w:left="0" w:firstLine="0"/>
        <w:jc w:val="both"/>
        <w:rPr>
          <w:rFonts w:ascii="Calibri" w:eastAsia="Calibri" w:hAnsi="Calibri" w:cs="Calibri"/>
        </w:rPr>
      </w:pPr>
      <w:r>
        <w:rPr>
          <w:rFonts w:ascii="Calibri" w:eastAsia="Calibri" w:hAnsi="Calibri" w:cs="Calibri"/>
          <w:lang w:eastAsia="cs-CZ"/>
        </w:rPr>
        <w:t xml:space="preserve">Výkonová banková záruka bude vystavená v prospech objednávateľa „bez výhrad“ a bude vystavená bankou podľa zákona č. 483/2001 Z. z. o bankách a o zmene a doplnení niektorých zákonov v znení neskorších predpisov. </w:t>
      </w:r>
    </w:p>
    <w:p w14:paraId="6B3F8537" w14:textId="062810A1" w:rsidR="001E66FD" w:rsidRDefault="001E66FD" w:rsidP="001E66FD">
      <w:pPr>
        <w:widowControl w:val="0"/>
        <w:numPr>
          <w:ilvl w:val="0"/>
          <w:numId w:val="12"/>
        </w:numPr>
        <w:tabs>
          <w:tab w:val="left" w:pos="284"/>
        </w:tabs>
        <w:spacing w:after="240" w:line="240" w:lineRule="auto"/>
        <w:ind w:left="0" w:firstLine="0"/>
        <w:jc w:val="both"/>
        <w:rPr>
          <w:rFonts w:ascii="Calibri" w:eastAsia="Calibri" w:hAnsi="Calibri" w:cs="Calibri"/>
        </w:rPr>
      </w:pPr>
      <w:r>
        <w:rPr>
          <w:rFonts w:ascii="Calibri" w:eastAsia="Calibri" w:hAnsi="Calibri" w:cs="Calibri"/>
          <w:lang w:eastAsia="cs-CZ"/>
        </w:rPr>
        <w:t xml:space="preserve">Výkonová banková záruka bude obsahovať záväzok, že v lehote 15 dní po doručení písomnej žiadosti objednávateľa na zaplatenie, zaplatí banka akúkoľvek sumu až do výšky 10 % z ceny </w:t>
      </w:r>
      <w:r w:rsidR="00FE4E2A">
        <w:rPr>
          <w:rFonts w:ascii="Calibri" w:eastAsia="Calibri" w:hAnsi="Calibri" w:cs="Calibri"/>
          <w:lang w:eastAsia="cs-CZ"/>
        </w:rPr>
        <w:t xml:space="preserve">za </w:t>
      </w:r>
      <w:r>
        <w:rPr>
          <w:rFonts w:ascii="Calibri" w:eastAsia="Calibri" w:hAnsi="Calibri" w:cs="Calibri"/>
          <w:lang w:eastAsia="cs-CZ"/>
        </w:rPr>
        <w:t>diel</w:t>
      </w:r>
      <w:r w:rsidR="00FE4E2A">
        <w:rPr>
          <w:rFonts w:ascii="Calibri" w:eastAsia="Calibri" w:hAnsi="Calibri" w:cs="Calibri"/>
          <w:lang w:eastAsia="cs-CZ"/>
        </w:rPr>
        <w:t>o</w:t>
      </w:r>
      <w:r>
        <w:rPr>
          <w:rFonts w:ascii="Calibri" w:eastAsia="Calibri" w:hAnsi="Calibri" w:cs="Calibri"/>
          <w:lang w:eastAsia="cs-CZ"/>
        </w:rPr>
        <w:t xml:space="preserve"> bez DPH v období medzi prevzatím staveniska a podpisom </w:t>
      </w:r>
      <w:r w:rsidR="00FE4E2A">
        <w:rPr>
          <w:rFonts w:ascii="Calibri" w:eastAsia="Calibri" w:hAnsi="Calibri" w:cs="Calibri"/>
          <w:lang w:eastAsia="cs-CZ"/>
        </w:rPr>
        <w:t xml:space="preserve">preberacieho </w:t>
      </w:r>
      <w:r>
        <w:rPr>
          <w:rFonts w:ascii="Calibri" w:eastAsia="Calibri" w:hAnsi="Calibri" w:cs="Calibri"/>
          <w:lang w:eastAsia="cs-CZ"/>
        </w:rPr>
        <w:t xml:space="preserve">protokolu. </w:t>
      </w:r>
    </w:p>
    <w:p w14:paraId="7EE69147" w14:textId="77777777" w:rsidR="001E66FD" w:rsidRDefault="001E66FD" w:rsidP="001E66FD">
      <w:pPr>
        <w:widowControl w:val="0"/>
        <w:numPr>
          <w:ilvl w:val="0"/>
          <w:numId w:val="12"/>
        </w:numPr>
        <w:tabs>
          <w:tab w:val="left" w:pos="284"/>
          <w:tab w:val="left" w:pos="418"/>
          <w:tab w:val="left" w:pos="993"/>
        </w:tabs>
        <w:spacing w:after="240" w:line="240" w:lineRule="auto"/>
        <w:ind w:left="284" w:hanging="284"/>
        <w:jc w:val="both"/>
        <w:rPr>
          <w:rFonts w:ascii="Calibri" w:eastAsia="Calibri" w:hAnsi="Calibri" w:cs="Calibri"/>
        </w:rPr>
      </w:pPr>
      <w:r>
        <w:rPr>
          <w:rFonts w:ascii="Calibri" w:eastAsia="Calibri" w:hAnsi="Calibri" w:cs="Calibri"/>
          <w:lang w:eastAsia="cs-CZ"/>
        </w:rPr>
        <w:t>Objednávateľ je oprávnený použiť výkonovú bankovú záruku alebo jej časť v prípade, ak zhotoviteľ:</w:t>
      </w:r>
    </w:p>
    <w:p w14:paraId="6E604C33" w14:textId="77777777" w:rsidR="001E66FD" w:rsidRDefault="001E66FD" w:rsidP="001E66FD">
      <w:pPr>
        <w:widowControl w:val="0"/>
        <w:numPr>
          <w:ilvl w:val="1"/>
          <w:numId w:val="13"/>
        </w:numPr>
        <w:tabs>
          <w:tab w:val="left" w:pos="418"/>
          <w:tab w:val="left" w:pos="709"/>
        </w:tabs>
        <w:spacing w:after="0" w:line="240" w:lineRule="auto"/>
        <w:ind w:hanging="76"/>
        <w:jc w:val="both"/>
        <w:rPr>
          <w:rFonts w:ascii="Calibri" w:eastAsia="Calibri" w:hAnsi="Calibri" w:cs="Calibri"/>
        </w:rPr>
      </w:pPr>
      <w:r>
        <w:rPr>
          <w:rFonts w:ascii="Calibri" w:eastAsia="Calibri" w:hAnsi="Calibri" w:cs="Calibri"/>
          <w:lang w:eastAsia="cs-CZ"/>
        </w:rPr>
        <w:t xml:space="preserve"> poruší/nesplní niektorú svoju zmluvnú povinnosť vyplývajúcu z tejto Zmluvy, </w:t>
      </w:r>
    </w:p>
    <w:p w14:paraId="7F5820A8" w14:textId="77777777" w:rsidR="001E66FD" w:rsidRDefault="001E66FD" w:rsidP="001E66FD">
      <w:pPr>
        <w:widowControl w:val="0"/>
        <w:numPr>
          <w:ilvl w:val="1"/>
          <w:numId w:val="13"/>
        </w:numPr>
        <w:tabs>
          <w:tab w:val="left" w:pos="567"/>
          <w:tab w:val="left" w:pos="993"/>
        </w:tabs>
        <w:spacing w:after="240" w:line="240" w:lineRule="auto"/>
        <w:ind w:left="709" w:hanging="425"/>
        <w:jc w:val="both"/>
        <w:rPr>
          <w:rFonts w:ascii="Calibri" w:eastAsia="Calibri" w:hAnsi="Calibri" w:cs="Calibri"/>
        </w:rPr>
      </w:pPr>
      <w:r>
        <w:rPr>
          <w:rFonts w:ascii="Calibri" w:eastAsia="Calibri" w:hAnsi="Calibri" w:cs="Calibri"/>
          <w:lang w:eastAsia="cs-CZ"/>
        </w:rPr>
        <w:t xml:space="preserve">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w:t>
      </w:r>
    </w:p>
    <w:p w14:paraId="72E9CF07" w14:textId="3F489792" w:rsidR="001E66FD" w:rsidRDefault="001E66FD" w:rsidP="001E66FD">
      <w:pPr>
        <w:widowControl w:val="0"/>
        <w:numPr>
          <w:ilvl w:val="0"/>
          <w:numId w:val="13"/>
        </w:numPr>
        <w:tabs>
          <w:tab w:val="left" w:pos="284"/>
        </w:tabs>
        <w:spacing w:after="0" w:line="240" w:lineRule="auto"/>
        <w:ind w:left="0" w:firstLine="0"/>
        <w:jc w:val="both"/>
        <w:rPr>
          <w:rFonts w:ascii="Calibri" w:eastAsia="Calibri" w:hAnsi="Calibri" w:cs="Calibri"/>
        </w:rPr>
      </w:pPr>
      <w:r>
        <w:rPr>
          <w:rFonts w:ascii="Calibri" w:eastAsia="Calibri" w:hAnsi="Calibri" w:cs="Calibri"/>
          <w:lang w:eastAsia="cs-CZ"/>
        </w:rPr>
        <w:t xml:space="preserve">V prípade využitia výkonovej bankovej záruky alebo jej časti objednávateľom, bude zhotoviteľ bez zbytočného odkladu povinný doplniť výkonovú bankovú záruku do plnej výšky, t. j. 10 % z ceny </w:t>
      </w:r>
      <w:r w:rsidR="00350EB7">
        <w:rPr>
          <w:rFonts w:ascii="Calibri" w:eastAsia="Calibri" w:hAnsi="Calibri" w:cs="Calibri"/>
          <w:lang w:eastAsia="cs-CZ"/>
        </w:rPr>
        <w:t xml:space="preserve">za </w:t>
      </w:r>
      <w:r>
        <w:rPr>
          <w:rFonts w:ascii="Calibri" w:eastAsia="Calibri" w:hAnsi="Calibri" w:cs="Calibri"/>
          <w:lang w:eastAsia="cs-CZ"/>
        </w:rPr>
        <w:t>diel</w:t>
      </w:r>
      <w:r w:rsidR="00350EB7">
        <w:rPr>
          <w:rFonts w:ascii="Calibri" w:eastAsia="Calibri" w:hAnsi="Calibri" w:cs="Calibri"/>
          <w:lang w:eastAsia="cs-CZ"/>
        </w:rPr>
        <w:t>o</w:t>
      </w:r>
      <w:r>
        <w:rPr>
          <w:rFonts w:ascii="Calibri" w:eastAsia="Calibri" w:hAnsi="Calibri" w:cs="Calibri"/>
          <w:lang w:eastAsia="cs-CZ"/>
        </w:rPr>
        <w:t xml:space="preserve"> bez DPH, a to najneskôr do 15 dní od doručenia výzvy objednávateľa na jej doplnenie. V prípade riadneho splnenia Zmluvy sa výkonová banková záruka vráti zhotoviteľovi do 15 dní po odovzdaní a prevzatí ukončeného diela.</w:t>
      </w:r>
    </w:p>
    <w:p w14:paraId="15F63DD8" w14:textId="77777777" w:rsidR="00244404" w:rsidRDefault="00244404" w:rsidP="00D640E4">
      <w:pPr>
        <w:widowControl w:val="0"/>
        <w:tabs>
          <w:tab w:val="left" w:pos="284"/>
        </w:tabs>
        <w:spacing w:after="0" w:line="240" w:lineRule="auto"/>
        <w:jc w:val="both"/>
        <w:rPr>
          <w:rFonts w:ascii="Calibri" w:eastAsia="Calibri" w:hAnsi="Calibri" w:cs="Calibri"/>
        </w:rPr>
      </w:pPr>
    </w:p>
    <w:p w14:paraId="4E4CCA4E" w14:textId="0F847B7A" w:rsidR="001E66FD" w:rsidRDefault="001E66FD" w:rsidP="001E66FD">
      <w:pPr>
        <w:widowControl w:val="0"/>
        <w:numPr>
          <w:ilvl w:val="0"/>
          <w:numId w:val="13"/>
        </w:numPr>
        <w:tabs>
          <w:tab w:val="left" w:pos="284"/>
          <w:tab w:val="left" w:pos="993"/>
        </w:tabs>
        <w:spacing w:after="240" w:line="240" w:lineRule="auto"/>
        <w:ind w:left="0" w:firstLine="0"/>
        <w:jc w:val="both"/>
        <w:rPr>
          <w:rFonts w:ascii="Calibri" w:eastAsia="Calibri" w:hAnsi="Calibri" w:cs="Calibri"/>
          <w:i/>
          <w:lang w:eastAsia="cs-CZ"/>
        </w:rPr>
      </w:pPr>
      <w:r>
        <w:rPr>
          <w:rFonts w:ascii="Calibri" w:eastAsia="Calibri" w:hAnsi="Calibri" w:cs="Calibri"/>
          <w:lang w:eastAsia="cs-CZ"/>
        </w:rPr>
        <w:t xml:space="preserve">Zhotoviteľ je povinný najneskôr ku dňu podpísania </w:t>
      </w:r>
      <w:r w:rsidR="000438CB">
        <w:rPr>
          <w:rFonts w:ascii="Calibri" w:eastAsia="Calibri" w:hAnsi="Calibri" w:cs="Calibri"/>
          <w:lang w:eastAsia="cs-CZ"/>
        </w:rPr>
        <w:t xml:space="preserve">preberacieho </w:t>
      </w:r>
      <w:r>
        <w:rPr>
          <w:rFonts w:ascii="Calibri" w:eastAsia="Calibri" w:hAnsi="Calibri" w:cs="Calibri"/>
          <w:lang w:eastAsia="cs-CZ"/>
        </w:rPr>
        <w:t xml:space="preserve">protokolu odovzdať objednávateľovi záručnú listinu - doklad preukazujúci poskytnutie bankovej záruky, obsahom ktorej bude záväzok všeobecne akceptovateľnej banky uspokojiť objednávateľa do výšky akejkoľvek splatnej peňažnej pohľadávky objednávateľa voči zhotoviteľovi z titulu zodpovednosti zhotoviteľa za vady (a nedorobky) diela podľa tejto Zmluvy alebo v súvislosti s ňou, a to vo výške 5% z ceny </w:t>
      </w:r>
      <w:r w:rsidR="00261AD2">
        <w:rPr>
          <w:rFonts w:ascii="Calibri" w:eastAsia="Calibri" w:hAnsi="Calibri" w:cs="Calibri"/>
          <w:lang w:eastAsia="cs-CZ"/>
        </w:rPr>
        <w:t xml:space="preserve">za </w:t>
      </w:r>
      <w:r>
        <w:rPr>
          <w:rFonts w:ascii="Calibri" w:eastAsia="Calibri" w:hAnsi="Calibri" w:cs="Calibri"/>
          <w:lang w:eastAsia="cs-CZ"/>
        </w:rPr>
        <w:t>diel</w:t>
      </w:r>
      <w:r w:rsidR="00261AD2">
        <w:rPr>
          <w:rFonts w:ascii="Calibri" w:eastAsia="Calibri" w:hAnsi="Calibri" w:cs="Calibri"/>
          <w:lang w:eastAsia="cs-CZ"/>
        </w:rPr>
        <w:t>o</w:t>
      </w:r>
      <w:r>
        <w:rPr>
          <w:rFonts w:ascii="Calibri" w:eastAsia="Calibri" w:hAnsi="Calibri" w:cs="Calibri"/>
          <w:lang w:eastAsia="cs-CZ"/>
        </w:rPr>
        <w:t xml:space="preserve"> bez DPH; plnenie banky </w:t>
      </w:r>
      <w:r>
        <w:rPr>
          <w:rFonts w:ascii="Calibri" w:eastAsia="Calibri" w:hAnsi="Calibri" w:cs="Calibri"/>
          <w:lang w:eastAsia="cs-CZ"/>
        </w:rPr>
        <w:lastRenderedPageBreak/>
        <w:t>z uvedenej bankovej záruky môže byť podmienené len doručením písomnej výzvy objednávateľa na plnenie vo výške peňažnej sumy určenej objednávateľom (požiadavky banky na formálne náležitosti výzvy ako napr. osvedčenie pravosti podpisov alebo predloženie výpisu z obchodného registra objednávateľa sa nepovažujú za podmienenie plnenia banky z bankovej záruky) (ďalej len</w:t>
      </w:r>
      <w:r w:rsidR="000838D9">
        <w:rPr>
          <w:rFonts w:ascii="Calibri" w:eastAsia="Calibri" w:hAnsi="Calibri" w:cs="Calibri"/>
          <w:lang w:eastAsia="cs-CZ"/>
        </w:rPr>
        <w:t xml:space="preserve"> ako</w:t>
      </w:r>
      <w:r>
        <w:rPr>
          <w:rFonts w:ascii="Calibri" w:eastAsia="Calibri" w:hAnsi="Calibri" w:cs="Calibri"/>
          <w:lang w:eastAsia="cs-CZ"/>
        </w:rPr>
        <w:t xml:space="preserve"> </w:t>
      </w:r>
      <w:r w:rsidR="00BE0E53">
        <w:rPr>
          <w:rFonts w:ascii="Calibri" w:eastAsia="Calibri" w:hAnsi="Calibri" w:cs="Calibri"/>
          <w:lang w:eastAsia="cs-CZ"/>
        </w:rPr>
        <w:t>„</w:t>
      </w:r>
      <w:r>
        <w:rPr>
          <w:rFonts w:ascii="Calibri" w:eastAsia="Calibri" w:hAnsi="Calibri" w:cs="Calibri"/>
          <w:b/>
          <w:bCs/>
          <w:lang w:eastAsia="cs-CZ"/>
        </w:rPr>
        <w:t>garančná banková záruka</w:t>
      </w:r>
      <w:r>
        <w:rPr>
          <w:rFonts w:ascii="Calibri" w:eastAsia="Calibri" w:hAnsi="Calibri" w:cs="Calibri"/>
          <w:lang w:eastAsia="cs-CZ"/>
        </w:rPr>
        <w:t>“). O uplatnení si nároku na plnenie z garančnej bankovej záruky voči banke objednávateľ zhotoviteľa bezodkladne informuje.</w:t>
      </w:r>
      <w:r>
        <w:rPr>
          <w:rFonts w:ascii="Calibri" w:eastAsia="Calibri" w:hAnsi="Calibri" w:cs="Calibri"/>
        </w:rPr>
        <w:t xml:space="preserve"> </w:t>
      </w:r>
    </w:p>
    <w:p w14:paraId="72F9EC66" w14:textId="79BA46FF" w:rsidR="001E66FD" w:rsidRDefault="001E66FD" w:rsidP="001E66FD">
      <w:pPr>
        <w:widowControl w:val="0"/>
        <w:numPr>
          <w:ilvl w:val="0"/>
          <w:numId w:val="13"/>
        </w:numPr>
        <w:tabs>
          <w:tab w:val="left" w:pos="284"/>
          <w:tab w:val="left" w:pos="993"/>
        </w:tabs>
        <w:spacing w:after="240" w:line="240" w:lineRule="auto"/>
        <w:ind w:left="0" w:firstLine="0"/>
        <w:jc w:val="both"/>
        <w:rPr>
          <w:rFonts w:ascii="Calibri" w:eastAsia="Calibri" w:hAnsi="Calibri" w:cs="Calibri"/>
          <w:i/>
          <w:lang w:eastAsia="cs-CZ"/>
        </w:rPr>
      </w:pPr>
      <w:r>
        <w:rPr>
          <w:rFonts w:ascii="Calibri" w:eastAsia="Calibri" w:hAnsi="Calibri" w:cs="Calibri"/>
          <w:lang w:eastAsia="cs-CZ"/>
        </w:rPr>
        <w:t>Garančná banková záruka musí trvať po celú záručnú dobu podľa tejto Zmluvy (60 mesiacov) a nesmie byť po uvedenú dobu odvolateľná. Zhotoviteľ je povinný do 30 dní po každom čerpaní garančnej bankovej záruky objednávateľom doplniť garančnú bankovú záruku do jej pôvodnej výšky. Doplnením garančnej bankovej záruky podľa predchádzajúcej vety sa rozumie (na základe dohody s bankou):</w:t>
      </w:r>
    </w:p>
    <w:p w14:paraId="78EEEBA1" w14:textId="77777777" w:rsidR="001E66FD" w:rsidRDefault="001E66FD" w:rsidP="001E66FD">
      <w:pPr>
        <w:spacing w:after="0" w:line="240" w:lineRule="auto"/>
        <w:ind w:left="709" w:hanging="283"/>
        <w:jc w:val="both"/>
        <w:rPr>
          <w:rFonts w:ascii="Calibri" w:eastAsia="Calibri" w:hAnsi="Calibri" w:cs="Calibri"/>
          <w:lang w:eastAsia="cs-CZ"/>
        </w:rPr>
      </w:pPr>
      <w:r>
        <w:rPr>
          <w:rFonts w:ascii="Calibri" w:eastAsia="Calibri" w:hAnsi="Calibri" w:cs="Calibri"/>
          <w:b/>
          <w:lang w:eastAsia="cs-CZ"/>
        </w:rPr>
        <w:t>a)</w:t>
      </w:r>
      <w:r>
        <w:rPr>
          <w:rFonts w:ascii="Calibri" w:eastAsia="Calibri" w:hAnsi="Calibri" w:cs="Calibri"/>
          <w:lang w:eastAsia="cs-CZ"/>
        </w:rPr>
        <w:tab/>
        <w:t>rozšírenie garančnej bankovej záruky na jej pôvodnú výšku alebo</w:t>
      </w:r>
    </w:p>
    <w:p w14:paraId="00D272F5" w14:textId="77777777" w:rsidR="001E66FD" w:rsidRDefault="001E66FD" w:rsidP="001E66FD">
      <w:pPr>
        <w:spacing w:after="240" w:line="240" w:lineRule="auto"/>
        <w:ind w:left="709" w:hanging="283"/>
        <w:jc w:val="both"/>
        <w:rPr>
          <w:rFonts w:ascii="Calibri" w:eastAsia="Calibri" w:hAnsi="Calibri" w:cs="Calibri"/>
          <w:lang w:eastAsia="cs-CZ"/>
        </w:rPr>
      </w:pPr>
      <w:r>
        <w:rPr>
          <w:rFonts w:ascii="Calibri" w:eastAsia="Calibri" w:hAnsi="Calibri" w:cs="Calibri"/>
          <w:b/>
          <w:lang w:eastAsia="cs-CZ"/>
        </w:rPr>
        <w:t>b)</w:t>
      </w:r>
      <w:r>
        <w:rPr>
          <w:rFonts w:ascii="Calibri" w:eastAsia="Calibri" w:hAnsi="Calibri" w:cs="Calibri"/>
          <w:b/>
          <w:lang w:eastAsia="cs-CZ"/>
        </w:rPr>
        <w:tab/>
      </w:r>
      <w:r>
        <w:rPr>
          <w:rFonts w:ascii="Calibri" w:eastAsia="Calibri" w:hAnsi="Calibri" w:cs="Calibri"/>
          <w:lang w:eastAsia="cs-CZ"/>
        </w:rPr>
        <w:t>zriadenie novej garančnej bankovej záruky, pričom zhotoviteľ alebo banka doručí objednávateľovi záručnú listinu, ktorou bola garančná banková záruka rozšírená alebo opätovne zriadená.</w:t>
      </w:r>
    </w:p>
    <w:p w14:paraId="2490D109" w14:textId="1FCDBE68" w:rsidR="001E66FD" w:rsidRDefault="001E66FD" w:rsidP="001E66FD">
      <w:pPr>
        <w:widowControl w:val="0"/>
        <w:numPr>
          <w:ilvl w:val="0"/>
          <w:numId w:val="13"/>
        </w:numPr>
        <w:tabs>
          <w:tab w:val="left" w:pos="284"/>
        </w:tabs>
        <w:spacing w:after="240" w:line="240" w:lineRule="auto"/>
        <w:ind w:left="0" w:firstLine="0"/>
        <w:jc w:val="both"/>
        <w:rPr>
          <w:rFonts w:ascii="Calibri" w:eastAsia="Calibri" w:hAnsi="Calibri" w:cs="Calibri"/>
          <w:lang w:eastAsia="cs-CZ"/>
        </w:rPr>
      </w:pPr>
      <w:r>
        <w:rPr>
          <w:rFonts w:ascii="Calibri" w:eastAsia="Calibri" w:hAnsi="Calibri" w:cs="Calibri"/>
          <w:lang w:eastAsia="cs-CZ"/>
        </w:rPr>
        <w:t xml:space="preserve">Obsahom garančnej bankovej záruky musí byť okrem iného aj záväzok banky vystavujúcej garančnú bankovú záruku predĺžiť platnosť garančnej bankovej záruky v prípade predĺženia záručnej doby, spôsobeného neplnením záväzkov zhotoviteľa voči objednávateľovi vyplývajúcich zo </w:t>
      </w:r>
      <w:r w:rsidR="005678BB">
        <w:rPr>
          <w:rFonts w:ascii="Calibri" w:eastAsia="Calibri" w:hAnsi="Calibri" w:cs="Calibri"/>
          <w:lang w:eastAsia="cs-CZ"/>
        </w:rPr>
        <w:t>Z</w:t>
      </w:r>
      <w:r>
        <w:rPr>
          <w:rFonts w:ascii="Calibri" w:eastAsia="Calibri" w:hAnsi="Calibri" w:cs="Calibri"/>
          <w:lang w:eastAsia="cs-CZ"/>
        </w:rPr>
        <w:t>mluvy a to na celú dobu trvania predĺženej záručnej doby.</w:t>
      </w:r>
    </w:p>
    <w:p w14:paraId="62B00A4E" w14:textId="2EC4A5DC" w:rsidR="001E66FD" w:rsidRPr="00D640E4" w:rsidRDefault="00434AFA" w:rsidP="001E66FD">
      <w:pPr>
        <w:spacing w:after="0" w:line="240" w:lineRule="auto"/>
        <w:jc w:val="both"/>
        <w:rPr>
          <w:rFonts w:ascii="Calibri" w:eastAsia="Calibri" w:hAnsi="Calibri" w:cs="Calibri"/>
          <w:i/>
          <w:iCs/>
          <w:highlight w:val="yellow"/>
          <w:lang w:eastAsia="cs-CZ"/>
        </w:rPr>
      </w:pPr>
      <w:r w:rsidRPr="00D640E4">
        <w:rPr>
          <w:rFonts w:ascii="Calibri" w:eastAsia="Calibri" w:hAnsi="Calibri" w:cs="Calibri"/>
          <w:i/>
          <w:iCs/>
          <w:highlight w:val="yellow"/>
          <w:lang w:eastAsia="cs-CZ"/>
        </w:rPr>
        <w:t>Alternatíva znenia čl. XV kurzívou (použije sa podľa toho, či zhotoviteľ predloží bankovú záruku/poistenie záruky alebo zloží finančné prostriedky na účet verejného obstarávateľa (objednávateľa)</w:t>
      </w:r>
      <w:r w:rsidR="00DE76B0" w:rsidRPr="00D640E4">
        <w:rPr>
          <w:rFonts w:ascii="Calibri" w:eastAsia="Calibri" w:hAnsi="Calibri" w:cs="Calibri"/>
          <w:i/>
          <w:iCs/>
          <w:highlight w:val="yellow"/>
          <w:lang w:eastAsia="cs-CZ"/>
        </w:rPr>
        <w:t xml:space="preserve">): </w:t>
      </w:r>
      <w:r w:rsidR="001E66FD" w:rsidRPr="00D640E4">
        <w:rPr>
          <w:rFonts w:ascii="Calibri" w:eastAsia="Calibri" w:hAnsi="Calibri" w:cs="Calibri"/>
          <w:i/>
          <w:iCs/>
          <w:highlight w:val="yellow"/>
          <w:lang w:eastAsia="cs-CZ"/>
        </w:rPr>
        <w:t xml:space="preserve"> </w:t>
      </w:r>
    </w:p>
    <w:p w14:paraId="168834FB" w14:textId="77777777" w:rsidR="001E66FD" w:rsidRPr="00D640E4" w:rsidRDefault="001E66FD" w:rsidP="001E66FD">
      <w:pPr>
        <w:spacing w:after="0" w:line="240" w:lineRule="auto"/>
        <w:jc w:val="both"/>
        <w:rPr>
          <w:rFonts w:ascii="Calibri" w:eastAsia="Calibri" w:hAnsi="Calibri" w:cs="Calibri"/>
          <w:i/>
          <w:iCs/>
          <w:highlight w:val="yellow"/>
          <w:lang w:eastAsia="cs-CZ"/>
        </w:rPr>
      </w:pPr>
    </w:p>
    <w:p w14:paraId="02654CDE" w14:textId="651048A4" w:rsidR="001E66FD" w:rsidRPr="00D640E4" w:rsidRDefault="001E66FD"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D640E4">
        <w:rPr>
          <w:rFonts w:ascii="Calibri" w:eastAsia="Calibri" w:hAnsi="Calibri" w:cs="Calibri"/>
          <w:i/>
          <w:iCs/>
          <w:highlight w:val="yellow"/>
          <w:lang w:eastAsia="cs-CZ"/>
        </w:rPr>
        <w:t xml:space="preserve">Zhotoviteľ predložil najneskôr ku dňu podpisu </w:t>
      </w:r>
      <w:r w:rsidR="004E45CC" w:rsidRPr="00D640E4">
        <w:rPr>
          <w:rFonts w:ascii="Calibri" w:eastAsia="Calibri" w:hAnsi="Calibri" w:cs="Calibri"/>
          <w:i/>
          <w:iCs/>
          <w:highlight w:val="yellow"/>
          <w:lang w:eastAsia="cs-CZ"/>
        </w:rPr>
        <w:t>Z</w:t>
      </w:r>
      <w:r w:rsidRPr="00D640E4">
        <w:rPr>
          <w:rFonts w:ascii="Calibri" w:eastAsia="Calibri" w:hAnsi="Calibri" w:cs="Calibri"/>
          <w:i/>
          <w:iCs/>
          <w:highlight w:val="yellow"/>
          <w:lang w:eastAsia="cs-CZ"/>
        </w:rPr>
        <w:t xml:space="preserve">mluvy doklad o zložení finančných prostriedkov na účet objednávateľa, slúžiacich ako </w:t>
      </w:r>
      <w:r w:rsidRPr="00D640E4">
        <w:rPr>
          <w:rFonts w:ascii="Calibri" w:eastAsia="Calibri" w:hAnsi="Calibri" w:cs="Calibri"/>
          <w:i/>
          <w:iCs/>
          <w:highlight w:val="yellow"/>
        </w:rPr>
        <w:t>zábezpeka na riadne vykonanie diela</w:t>
      </w:r>
      <w:r w:rsidRPr="00D640E4">
        <w:rPr>
          <w:rFonts w:ascii="Calibri" w:eastAsia="Calibri" w:hAnsi="Calibri" w:cs="Calibri"/>
          <w:i/>
          <w:iCs/>
          <w:highlight w:val="yellow"/>
          <w:lang w:eastAsia="cs-CZ"/>
        </w:rPr>
        <w:t xml:space="preserve"> (ďalej len</w:t>
      </w:r>
      <w:r w:rsidR="004E45CC" w:rsidRPr="00D640E4">
        <w:rPr>
          <w:rFonts w:ascii="Calibri" w:eastAsia="Calibri" w:hAnsi="Calibri" w:cs="Calibri"/>
          <w:i/>
          <w:iCs/>
          <w:highlight w:val="yellow"/>
          <w:lang w:eastAsia="cs-CZ"/>
        </w:rPr>
        <w:t xml:space="preserve"> ako</w:t>
      </w:r>
      <w:r w:rsidRPr="00D640E4">
        <w:rPr>
          <w:rFonts w:ascii="Calibri" w:eastAsia="Calibri" w:hAnsi="Calibri" w:cs="Calibri"/>
          <w:i/>
          <w:iCs/>
          <w:highlight w:val="yellow"/>
          <w:lang w:eastAsia="cs-CZ"/>
        </w:rPr>
        <w:t xml:space="preserve"> „</w:t>
      </w:r>
      <w:r w:rsidRPr="00D640E4">
        <w:rPr>
          <w:rFonts w:ascii="Calibri" w:eastAsia="Calibri" w:hAnsi="Calibri" w:cs="Calibri"/>
          <w:b/>
          <w:bCs/>
          <w:i/>
          <w:iCs/>
          <w:highlight w:val="yellow"/>
          <w:lang w:eastAsia="cs-CZ"/>
        </w:rPr>
        <w:t>realizačná zábezpeka</w:t>
      </w:r>
      <w:r w:rsidRPr="00D640E4">
        <w:rPr>
          <w:rFonts w:ascii="Calibri" w:eastAsia="Calibri" w:hAnsi="Calibri" w:cs="Calibri"/>
          <w:i/>
          <w:iCs/>
          <w:highlight w:val="yellow"/>
          <w:lang w:eastAsia="cs-CZ"/>
        </w:rPr>
        <w:t xml:space="preserve">“). </w:t>
      </w:r>
    </w:p>
    <w:p w14:paraId="03427F4C" w14:textId="77777777" w:rsidR="001E66FD" w:rsidRPr="00D640E4" w:rsidRDefault="001E66FD" w:rsidP="001E66FD">
      <w:pPr>
        <w:tabs>
          <w:tab w:val="left" w:pos="284"/>
        </w:tabs>
        <w:spacing w:after="0" w:line="240" w:lineRule="auto"/>
        <w:jc w:val="both"/>
        <w:rPr>
          <w:rFonts w:ascii="Calibri" w:eastAsia="Calibri" w:hAnsi="Calibri" w:cs="Calibri"/>
          <w:i/>
          <w:iCs/>
          <w:highlight w:val="yellow"/>
          <w:lang w:eastAsia="cs-CZ"/>
        </w:rPr>
      </w:pPr>
    </w:p>
    <w:p w14:paraId="291A4541" w14:textId="4CF0281C" w:rsidR="001E66FD" w:rsidRPr="00D640E4" w:rsidRDefault="001E66FD"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D640E4">
        <w:rPr>
          <w:rFonts w:ascii="Calibri" w:eastAsia="Calibri" w:hAnsi="Calibri" w:cs="Calibri"/>
          <w:i/>
          <w:iCs/>
          <w:highlight w:val="yellow"/>
          <w:lang w:eastAsia="cs-CZ"/>
        </w:rPr>
        <w:t>Zhotoviteľ súhlasí s tým, že realizačná zábezpeka bude slúžiť na uspokojenie objednávateľa do výšky akejkoľvek splatnej peňažnej pohľadávky objednávateľa voči zhotoviteľovi z titulu zodpovednosti zhotoviteľa vzniknutej v priebehu realizácie diela podľa Zmluvy alebo v súvislosti s ňou, a to vo výške 10 % z</w:t>
      </w:r>
      <w:r w:rsidR="00292396" w:rsidRPr="00D640E4">
        <w:rPr>
          <w:rFonts w:ascii="Calibri" w:eastAsia="Calibri" w:hAnsi="Calibri" w:cs="Calibri"/>
          <w:i/>
          <w:iCs/>
          <w:highlight w:val="yellow"/>
          <w:lang w:eastAsia="cs-CZ"/>
        </w:rPr>
        <w:t> </w:t>
      </w:r>
      <w:r w:rsidRPr="00D640E4">
        <w:rPr>
          <w:rFonts w:ascii="Calibri" w:eastAsia="Calibri" w:hAnsi="Calibri" w:cs="Calibri"/>
          <w:i/>
          <w:iCs/>
          <w:highlight w:val="yellow"/>
          <w:lang w:eastAsia="cs-CZ"/>
        </w:rPr>
        <w:t>ceny</w:t>
      </w:r>
      <w:r w:rsidR="00292396" w:rsidRPr="00D640E4">
        <w:rPr>
          <w:rFonts w:ascii="Calibri" w:eastAsia="Calibri" w:hAnsi="Calibri" w:cs="Calibri"/>
          <w:i/>
          <w:iCs/>
          <w:highlight w:val="yellow"/>
          <w:lang w:eastAsia="cs-CZ"/>
        </w:rPr>
        <w:t xml:space="preserve"> za</w:t>
      </w:r>
      <w:r w:rsidRPr="00D640E4">
        <w:rPr>
          <w:rFonts w:ascii="Calibri" w:eastAsia="Calibri" w:hAnsi="Calibri" w:cs="Calibri"/>
          <w:i/>
          <w:iCs/>
          <w:highlight w:val="yellow"/>
          <w:lang w:eastAsia="cs-CZ"/>
        </w:rPr>
        <w:t xml:space="preserve"> diel</w:t>
      </w:r>
      <w:r w:rsidR="00292396" w:rsidRPr="00D640E4">
        <w:rPr>
          <w:rFonts w:ascii="Calibri" w:eastAsia="Calibri" w:hAnsi="Calibri" w:cs="Calibri"/>
          <w:i/>
          <w:iCs/>
          <w:highlight w:val="yellow"/>
          <w:lang w:eastAsia="cs-CZ"/>
        </w:rPr>
        <w:t>o</w:t>
      </w:r>
      <w:r w:rsidRPr="00D640E4">
        <w:rPr>
          <w:rFonts w:ascii="Calibri" w:eastAsia="Calibri" w:hAnsi="Calibri" w:cs="Calibri"/>
          <w:i/>
          <w:iCs/>
          <w:highlight w:val="yellow"/>
          <w:lang w:eastAsia="cs-CZ"/>
        </w:rPr>
        <w:t xml:space="preserve"> bez DPH, a to pre prípad, že zhotoviteľ nebude plniť svoje povinnosti podľa tejto Zmluvy a objednávateľovi voči nemu vznikne nárok a/alebo pohľadávka. </w:t>
      </w:r>
    </w:p>
    <w:p w14:paraId="6FDF9364" w14:textId="77777777" w:rsidR="001E66FD" w:rsidRPr="00D640E4" w:rsidRDefault="001E66FD" w:rsidP="001E66FD">
      <w:pPr>
        <w:tabs>
          <w:tab w:val="left" w:pos="284"/>
        </w:tabs>
        <w:spacing w:after="0" w:line="240" w:lineRule="auto"/>
        <w:jc w:val="both"/>
        <w:rPr>
          <w:rFonts w:ascii="Calibri" w:eastAsia="Calibri" w:hAnsi="Calibri" w:cs="Calibri"/>
          <w:i/>
          <w:iCs/>
          <w:highlight w:val="yellow"/>
          <w:lang w:eastAsia="cs-CZ"/>
        </w:rPr>
      </w:pPr>
    </w:p>
    <w:p w14:paraId="6F265225" w14:textId="05D29157" w:rsidR="001E66FD" w:rsidRPr="00D640E4" w:rsidRDefault="001E66FD"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D640E4">
        <w:rPr>
          <w:rFonts w:ascii="Calibri" w:eastAsia="Calibri" w:hAnsi="Calibri" w:cs="Calibri"/>
          <w:i/>
          <w:iCs/>
          <w:highlight w:val="yellow"/>
        </w:rPr>
        <w:t xml:space="preserve">Objednávateľ si v lehote </w:t>
      </w:r>
      <w:r w:rsidRPr="00D640E4">
        <w:rPr>
          <w:rFonts w:ascii="Calibri" w:eastAsia="Calibri" w:hAnsi="Calibri" w:cs="Calibri"/>
          <w:i/>
          <w:iCs/>
          <w:highlight w:val="yellow"/>
          <w:lang w:eastAsia="cs-CZ"/>
        </w:rPr>
        <w:t xml:space="preserve">15 </w:t>
      </w:r>
      <w:r w:rsidRPr="00D640E4">
        <w:rPr>
          <w:rFonts w:ascii="Calibri" w:eastAsia="Calibri" w:hAnsi="Calibri" w:cs="Calibri"/>
          <w:i/>
          <w:iCs/>
          <w:highlight w:val="yellow"/>
        </w:rPr>
        <w:t xml:space="preserve"> dní po </w:t>
      </w:r>
      <w:r w:rsidR="00B42BF5" w:rsidRPr="00D640E4">
        <w:rPr>
          <w:rFonts w:ascii="Calibri" w:eastAsia="Calibri" w:hAnsi="Calibri" w:cs="Calibri"/>
          <w:i/>
          <w:iCs/>
          <w:highlight w:val="yellow"/>
        </w:rPr>
        <w:t xml:space="preserve">dni doručenia </w:t>
      </w:r>
      <w:r w:rsidRPr="00D640E4">
        <w:rPr>
          <w:rFonts w:ascii="Calibri" w:eastAsia="Calibri" w:hAnsi="Calibri" w:cs="Calibri"/>
          <w:i/>
          <w:iCs/>
          <w:highlight w:val="yellow"/>
        </w:rPr>
        <w:t xml:space="preserve">písomného oznámenia zhotoviteľovi uplatní akúkoľvek sumu z realizačnej zábezpeky až do výšky 10 % z ceny </w:t>
      </w:r>
      <w:r w:rsidR="00B42BF5" w:rsidRPr="00D640E4">
        <w:rPr>
          <w:rFonts w:ascii="Calibri" w:eastAsia="Calibri" w:hAnsi="Calibri" w:cs="Calibri"/>
          <w:i/>
          <w:iCs/>
          <w:highlight w:val="yellow"/>
        </w:rPr>
        <w:t>za d</w:t>
      </w:r>
      <w:r w:rsidRPr="00D640E4">
        <w:rPr>
          <w:rFonts w:ascii="Calibri" w:eastAsia="Calibri" w:hAnsi="Calibri" w:cs="Calibri"/>
          <w:i/>
          <w:iCs/>
          <w:highlight w:val="yellow"/>
        </w:rPr>
        <w:t>iel</w:t>
      </w:r>
      <w:r w:rsidR="00543734" w:rsidRPr="00D640E4">
        <w:rPr>
          <w:rFonts w:ascii="Calibri" w:eastAsia="Calibri" w:hAnsi="Calibri" w:cs="Calibri"/>
          <w:i/>
          <w:iCs/>
          <w:highlight w:val="yellow"/>
        </w:rPr>
        <w:t>o</w:t>
      </w:r>
      <w:r w:rsidRPr="00D640E4">
        <w:rPr>
          <w:rFonts w:ascii="Calibri" w:eastAsia="Calibri" w:hAnsi="Calibri" w:cs="Calibri"/>
          <w:i/>
          <w:iCs/>
          <w:highlight w:val="yellow"/>
        </w:rPr>
        <w:t xml:space="preserve"> bez DPH, a to v období odo dňa podpisu preberacieho protokolu/zápisu o odovzdaní staveniska do dňa vrátenia realizačnej zábezpeky na účet zhotoviteľa podľa Zmluvy. </w:t>
      </w:r>
    </w:p>
    <w:p w14:paraId="2C2A4828" w14:textId="77777777" w:rsidR="001E66FD" w:rsidRPr="00D640E4" w:rsidRDefault="001E66FD" w:rsidP="001E66FD">
      <w:pPr>
        <w:tabs>
          <w:tab w:val="left" w:pos="284"/>
        </w:tabs>
        <w:spacing w:after="0" w:line="240" w:lineRule="auto"/>
        <w:rPr>
          <w:rFonts w:ascii="Calibri" w:eastAsia="Times New Roman" w:hAnsi="Calibri" w:cs="Calibri"/>
          <w:i/>
          <w:iCs/>
          <w:noProof/>
          <w:highlight w:val="yellow"/>
          <w:lang w:eastAsia="cs-CZ"/>
        </w:rPr>
      </w:pPr>
    </w:p>
    <w:p w14:paraId="6D1F03F7" w14:textId="65C7B954" w:rsidR="001E66FD" w:rsidRPr="00D640E4" w:rsidRDefault="001E66FD"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D640E4">
        <w:rPr>
          <w:rFonts w:ascii="Calibri" w:eastAsia="Calibri" w:hAnsi="Calibri" w:cs="Calibri"/>
          <w:i/>
          <w:iCs/>
          <w:highlight w:val="yellow"/>
          <w:lang w:eastAsia="cs-CZ"/>
        </w:rPr>
        <w:t xml:space="preserve">Objednávateľ je povinný realizačnú zábezpeku v lehote najneskôr do 15 dní po podpise </w:t>
      </w:r>
      <w:r w:rsidR="00543734" w:rsidRPr="00D640E4">
        <w:rPr>
          <w:rFonts w:ascii="Calibri" w:eastAsia="Calibri" w:hAnsi="Calibri" w:cs="Calibri"/>
          <w:i/>
          <w:iCs/>
          <w:highlight w:val="yellow"/>
          <w:lang w:eastAsia="cs-CZ"/>
        </w:rPr>
        <w:t>preber</w:t>
      </w:r>
      <w:r w:rsidR="004E43DD" w:rsidRPr="00D640E4">
        <w:rPr>
          <w:rFonts w:ascii="Calibri" w:eastAsia="Calibri" w:hAnsi="Calibri" w:cs="Calibri"/>
          <w:i/>
          <w:iCs/>
          <w:highlight w:val="yellow"/>
          <w:lang w:eastAsia="cs-CZ"/>
        </w:rPr>
        <w:t xml:space="preserve">acieho </w:t>
      </w:r>
      <w:r w:rsidRPr="00D640E4">
        <w:rPr>
          <w:rFonts w:ascii="Calibri" w:eastAsia="Calibri" w:hAnsi="Calibri" w:cs="Calibri"/>
          <w:i/>
          <w:iCs/>
          <w:highlight w:val="yellow"/>
          <w:lang w:eastAsia="cs-CZ"/>
        </w:rPr>
        <w:t xml:space="preserve">protokolu vrátiť zhotoviteľovi prevodom na účet zhotoviteľa uvedený v záhlaví tejto </w:t>
      </w:r>
      <w:r w:rsidR="004E43DD" w:rsidRPr="00D640E4">
        <w:rPr>
          <w:rFonts w:ascii="Calibri" w:eastAsia="Calibri" w:hAnsi="Calibri" w:cs="Calibri"/>
          <w:i/>
          <w:iCs/>
          <w:highlight w:val="yellow"/>
          <w:lang w:eastAsia="cs-CZ"/>
        </w:rPr>
        <w:t>Z</w:t>
      </w:r>
      <w:r w:rsidRPr="00D640E4">
        <w:rPr>
          <w:rFonts w:ascii="Calibri" w:eastAsia="Calibri" w:hAnsi="Calibri" w:cs="Calibri"/>
          <w:i/>
          <w:iCs/>
          <w:highlight w:val="yellow"/>
          <w:lang w:eastAsia="cs-CZ"/>
        </w:rPr>
        <w:t>mluvy.</w:t>
      </w:r>
    </w:p>
    <w:p w14:paraId="59E807FA" w14:textId="77777777" w:rsidR="001E66FD" w:rsidRPr="00D640E4" w:rsidRDefault="001E66FD" w:rsidP="001E66FD">
      <w:pPr>
        <w:tabs>
          <w:tab w:val="left" w:pos="284"/>
        </w:tabs>
        <w:spacing w:after="0" w:line="240" w:lineRule="auto"/>
        <w:rPr>
          <w:rFonts w:ascii="Calibri" w:eastAsia="Times New Roman" w:hAnsi="Calibri" w:cs="Calibri"/>
          <w:i/>
          <w:iCs/>
          <w:noProof/>
          <w:highlight w:val="yellow"/>
          <w:lang w:eastAsia="cs-CZ"/>
        </w:rPr>
      </w:pPr>
    </w:p>
    <w:p w14:paraId="3586D55E" w14:textId="1B555C47" w:rsidR="001E66FD" w:rsidRPr="00D640E4" w:rsidRDefault="001E66FD"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D640E4">
        <w:rPr>
          <w:rFonts w:ascii="Calibri" w:eastAsia="Calibri" w:hAnsi="Calibri" w:cs="Calibri"/>
          <w:i/>
          <w:iCs/>
          <w:highlight w:val="yellow"/>
          <w:lang w:eastAsia="cs-CZ"/>
        </w:rPr>
        <w:t xml:space="preserve">Zhotoviteľ predloží najneskôr ku dňu podpísania </w:t>
      </w:r>
      <w:r w:rsidR="00E07FC9" w:rsidRPr="00D640E4">
        <w:rPr>
          <w:rFonts w:ascii="Calibri" w:eastAsia="Calibri" w:hAnsi="Calibri" w:cs="Calibri"/>
          <w:i/>
          <w:iCs/>
          <w:highlight w:val="yellow"/>
          <w:lang w:eastAsia="cs-CZ"/>
        </w:rPr>
        <w:t xml:space="preserve">preberacieho </w:t>
      </w:r>
      <w:r w:rsidRPr="00D640E4">
        <w:rPr>
          <w:rFonts w:ascii="Calibri" w:eastAsia="Calibri" w:hAnsi="Calibri" w:cs="Calibri"/>
          <w:i/>
          <w:iCs/>
          <w:highlight w:val="yellow"/>
          <w:lang w:eastAsia="cs-CZ"/>
        </w:rPr>
        <w:t xml:space="preserve">protokolu doklad o zložení finančných prostriedkov na účet objednávateľa, slúžiacich ako </w:t>
      </w:r>
      <w:r w:rsidRPr="00D640E4">
        <w:rPr>
          <w:rFonts w:ascii="Calibri" w:eastAsia="Calibri" w:hAnsi="Calibri" w:cs="Calibri"/>
          <w:i/>
          <w:iCs/>
          <w:highlight w:val="yellow"/>
        </w:rPr>
        <w:t xml:space="preserve">zábezpeka na vady diela </w:t>
      </w:r>
      <w:r w:rsidR="003B6B05" w:rsidRPr="00D640E4">
        <w:rPr>
          <w:rFonts w:ascii="Calibri" w:eastAsia="Calibri" w:hAnsi="Calibri" w:cs="Calibri"/>
          <w:i/>
          <w:iCs/>
          <w:highlight w:val="yellow"/>
        </w:rPr>
        <w:t xml:space="preserve">zistené </w:t>
      </w:r>
      <w:r w:rsidRPr="00D640E4">
        <w:rPr>
          <w:rFonts w:ascii="Calibri" w:eastAsia="Calibri" w:hAnsi="Calibri" w:cs="Calibri"/>
          <w:i/>
          <w:iCs/>
          <w:highlight w:val="yellow"/>
        </w:rPr>
        <w:t>po odovzdaní diela (ďalej len</w:t>
      </w:r>
      <w:r w:rsidR="003B6B05" w:rsidRPr="00D640E4">
        <w:rPr>
          <w:rFonts w:ascii="Calibri" w:eastAsia="Calibri" w:hAnsi="Calibri" w:cs="Calibri"/>
          <w:i/>
          <w:iCs/>
          <w:highlight w:val="yellow"/>
        </w:rPr>
        <w:t xml:space="preserve"> ako</w:t>
      </w:r>
      <w:r w:rsidRPr="00D640E4">
        <w:rPr>
          <w:rFonts w:ascii="Calibri" w:eastAsia="Calibri" w:hAnsi="Calibri" w:cs="Calibri"/>
          <w:i/>
          <w:iCs/>
          <w:highlight w:val="yellow"/>
        </w:rPr>
        <w:t xml:space="preserve"> „</w:t>
      </w:r>
      <w:r w:rsidRPr="00D640E4">
        <w:rPr>
          <w:rFonts w:ascii="Calibri" w:eastAsia="Calibri" w:hAnsi="Calibri" w:cs="Calibri"/>
          <w:b/>
          <w:bCs/>
          <w:i/>
          <w:iCs/>
          <w:highlight w:val="yellow"/>
        </w:rPr>
        <w:t>garančná zábezpeka</w:t>
      </w:r>
      <w:r w:rsidRPr="00D640E4">
        <w:rPr>
          <w:rFonts w:ascii="Calibri" w:eastAsia="Calibri" w:hAnsi="Calibri" w:cs="Calibri"/>
          <w:i/>
          <w:iCs/>
          <w:highlight w:val="yellow"/>
        </w:rPr>
        <w:t>“)</w:t>
      </w:r>
      <w:r w:rsidRPr="00D640E4">
        <w:rPr>
          <w:rFonts w:ascii="Calibri" w:eastAsia="Calibri" w:hAnsi="Calibri" w:cs="Calibri"/>
          <w:i/>
          <w:iCs/>
          <w:highlight w:val="yellow"/>
          <w:lang w:eastAsia="cs-CZ"/>
        </w:rPr>
        <w:t>.</w:t>
      </w:r>
    </w:p>
    <w:p w14:paraId="10B43EEF" w14:textId="77777777" w:rsidR="001E66FD" w:rsidRPr="00D640E4" w:rsidRDefault="001E66FD" w:rsidP="001E66FD">
      <w:pPr>
        <w:tabs>
          <w:tab w:val="left" w:pos="284"/>
        </w:tabs>
        <w:spacing w:after="0" w:line="240" w:lineRule="auto"/>
        <w:jc w:val="both"/>
        <w:rPr>
          <w:rFonts w:ascii="Calibri" w:eastAsia="Calibri" w:hAnsi="Calibri" w:cs="Calibri"/>
          <w:i/>
          <w:iCs/>
          <w:highlight w:val="yellow"/>
          <w:lang w:eastAsia="cs-CZ"/>
        </w:rPr>
      </w:pPr>
    </w:p>
    <w:p w14:paraId="6DDF0ABF" w14:textId="04EEC821" w:rsidR="001E66FD" w:rsidRPr="00D640E4" w:rsidRDefault="001E66FD"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D640E4">
        <w:rPr>
          <w:rFonts w:ascii="Calibri" w:eastAsia="Calibri" w:hAnsi="Calibri" w:cs="Calibri"/>
          <w:i/>
          <w:iCs/>
          <w:highlight w:val="yellow"/>
          <w:lang w:eastAsia="cs-CZ"/>
        </w:rPr>
        <w:t xml:space="preserve">Zhotoviteľ súhlasí s tým, že garančná zábezpeka bude slúžiť na uspokojenie objednávateľa do výšky akejkoľvek splatnej peňažnej pohľadávky objednávateľa voči zhotoviteľovi z titulu zodpovednosti zhotoviteľa za vady diela vzniknuté po odovzdaní diela , a to vo výške 5 % z ceny </w:t>
      </w:r>
      <w:r w:rsidR="00D96530" w:rsidRPr="00D640E4">
        <w:rPr>
          <w:rFonts w:ascii="Calibri" w:eastAsia="Calibri" w:hAnsi="Calibri" w:cs="Calibri"/>
          <w:i/>
          <w:iCs/>
          <w:highlight w:val="yellow"/>
          <w:lang w:eastAsia="cs-CZ"/>
        </w:rPr>
        <w:t xml:space="preserve">za </w:t>
      </w:r>
      <w:r w:rsidRPr="00D640E4">
        <w:rPr>
          <w:rFonts w:ascii="Calibri" w:eastAsia="Calibri" w:hAnsi="Calibri" w:cs="Calibri"/>
          <w:i/>
          <w:iCs/>
          <w:highlight w:val="yellow"/>
          <w:lang w:eastAsia="cs-CZ"/>
        </w:rPr>
        <w:t>diel</w:t>
      </w:r>
      <w:r w:rsidR="00D96530" w:rsidRPr="00D640E4">
        <w:rPr>
          <w:rFonts w:ascii="Calibri" w:eastAsia="Calibri" w:hAnsi="Calibri" w:cs="Calibri"/>
          <w:i/>
          <w:iCs/>
          <w:highlight w:val="yellow"/>
          <w:lang w:eastAsia="cs-CZ"/>
        </w:rPr>
        <w:t>o</w:t>
      </w:r>
      <w:r w:rsidRPr="00D640E4">
        <w:rPr>
          <w:rFonts w:ascii="Calibri" w:eastAsia="Calibri" w:hAnsi="Calibri" w:cs="Calibri"/>
          <w:i/>
          <w:iCs/>
          <w:highlight w:val="yellow"/>
          <w:lang w:eastAsia="cs-CZ"/>
        </w:rPr>
        <w:t xml:space="preserve"> bez DPH, a to pre prípad, že zhotoviteľ nebude plniť svoje povinnosti podľa tejto Zmluvy a objednávateľovi voči nemu vznikne nárok a/alebo pohľadávka. </w:t>
      </w:r>
    </w:p>
    <w:p w14:paraId="20AC3CDF" w14:textId="77777777" w:rsidR="001E66FD" w:rsidRPr="00D640E4" w:rsidRDefault="001E66FD" w:rsidP="001E66FD">
      <w:pPr>
        <w:tabs>
          <w:tab w:val="left" w:pos="284"/>
        </w:tabs>
        <w:spacing w:after="0" w:line="240" w:lineRule="auto"/>
        <w:rPr>
          <w:rFonts w:ascii="Calibri" w:eastAsia="Times New Roman" w:hAnsi="Calibri" w:cs="Calibri"/>
          <w:i/>
          <w:iCs/>
          <w:noProof/>
          <w:highlight w:val="yellow"/>
          <w:lang w:eastAsia="cs-CZ"/>
        </w:rPr>
      </w:pPr>
    </w:p>
    <w:p w14:paraId="0AA7F7AE" w14:textId="7D1B7B17" w:rsidR="001E66FD" w:rsidRPr="00D640E4" w:rsidRDefault="001E66FD"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D640E4">
        <w:rPr>
          <w:rFonts w:ascii="Calibri" w:eastAsia="Calibri" w:hAnsi="Calibri" w:cs="Calibri"/>
          <w:i/>
          <w:iCs/>
          <w:highlight w:val="yellow"/>
          <w:lang w:eastAsia="cs-CZ"/>
        </w:rPr>
        <w:lastRenderedPageBreak/>
        <w:t xml:space="preserve">Objednávateľ si v lehote 15 dní po doručení písomného oznámenia zhotoviteľovi uplatní akúkoľvek sumu z garančnej zábezpeky až do výšky 5 % z ceny </w:t>
      </w:r>
      <w:r w:rsidR="00D96530" w:rsidRPr="00D640E4">
        <w:rPr>
          <w:rFonts w:ascii="Calibri" w:eastAsia="Calibri" w:hAnsi="Calibri" w:cs="Calibri"/>
          <w:i/>
          <w:iCs/>
          <w:highlight w:val="yellow"/>
          <w:lang w:eastAsia="cs-CZ"/>
        </w:rPr>
        <w:t>za dielo</w:t>
      </w:r>
      <w:r w:rsidRPr="00D640E4">
        <w:rPr>
          <w:rFonts w:ascii="Calibri" w:eastAsia="Calibri" w:hAnsi="Calibri" w:cs="Calibri"/>
          <w:i/>
          <w:iCs/>
          <w:highlight w:val="yellow"/>
          <w:lang w:eastAsia="cs-CZ"/>
        </w:rPr>
        <w:t xml:space="preserve"> bez DPH, a to v období odo dňa prebratia </w:t>
      </w:r>
      <w:r w:rsidR="00D96530" w:rsidRPr="00D640E4">
        <w:rPr>
          <w:rFonts w:ascii="Calibri" w:eastAsia="Calibri" w:hAnsi="Calibri" w:cs="Calibri"/>
          <w:i/>
          <w:iCs/>
          <w:highlight w:val="yellow"/>
          <w:lang w:eastAsia="cs-CZ"/>
        </w:rPr>
        <w:t>d</w:t>
      </w:r>
      <w:r w:rsidRPr="00D640E4">
        <w:rPr>
          <w:rFonts w:ascii="Calibri" w:eastAsia="Calibri" w:hAnsi="Calibri" w:cs="Calibri"/>
          <w:i/>
          <w:iCs/>
          <w:highlight w:val="yellow"/>
          <w:lang w:eastAsia="cs-CZ"/>
        </w:rPr>
        <w:t xml:space="preserve">iela v súlade s touto Zmluvou až do dňa nasledujúceho po dni uplynutia záručnej doby podľa Zmluvy. </w:t>
      </w:r>
    </w:p>
    <w:p w14:paraId="68D57852" w14:textId="77777777" w:rsidR="001E66FD" w:rsidRPr="00D640E4" w:rsidRDefault="001E66FD" w:rsidP="001E66FD">
      <w:pPr>
        <w:tabs>
          <w:tab w:val="left" w:pos="284"/>
        </w:tabs>
        <w:spacing w:after="0" w:line="240" w:lineRule="auto"/>
        <w:rPr>
          <w:rFonts w:ascii="Calibri" w:eastAsia="Times New Roman" w:hAnsi="Calibri" w:cs="Calibri"/>
          <w:i/>
          <w:iCs/>
          <w:noProof/>
          <w:highlight w:val="yellow"/>
          <w:lang w:eastAsia="cs-CZ"/>
        </w:rPr>
      </w:pPr>
    </w:p>
    <w:p w14:paraId="6075BEC6" w14:textId="1E224AAF" w:rsidR="001E66FD" w:rsidRPr="00D640E4" w:rsidRDefault="001E66FD"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D640E4">
        <w:rPr>
          <w:rFonts w:ascii="Calibri" w:eastAsia="Calibri" w:hAnsi="Calibri" w:cs="Calibri"/>
          <w:i/>
          <w:iCs/>
          <w:highlight w:val="yellow"/>
          <w:lang w:eastAsia="cs-CZ"/>
        </w:rPr>
        <w:t xml:space="preserve">Objednávateľ je povinný garančnú zábezpeku vo výške k času uplynutia záručnej doby na Dielo v lehote najneskôr do 15 dní od uplynutia záručnej doby na </w:t>
      </w:r>
      <w:r w:rsidR="00D96530" w:rsidRPr="00D640E4">
        <w:rPr>
          <w:rFonts w:ascii="Calibri" w:eastAsia="Calibri" w:hAnsi="Calibri" w:cs="Calibri"/>
          <w:i/>
          <w:iCs/>
          <w:highlight w:val="yellow"/>
          <w:lang w:eastAsia="cs-CZ"/>
        </w:rPr>
        <w:t>d</w:t>
      </w:r>
      <w:r w:rsidRPr="00D640E4">
        <w:rPr>
          <w:rFonts w:ascii="Calibri" w:eastAsia="Calibri" w:hAnsi="Calibri" w:cs="Calibri"/>
          <w:i/>
          <w:iCs/>
          <w:highlight w:val="yellow"/>
          <w:lang w:eastAsia="cs-CZ"/>
        </w:rPr>
        <w:t xml:space="preserve">ielo vrátiť zhotoviteľovi prevodom na účet zhotoviteľa uvedený v záhlaví tejto </w:t>
      </w:r>
      <w:r w:rsidR="00D96530" w:rsidRPr="00D640E4">
        <w:rPr>
          <w:rFonts w:ascii="Calibri" w:eastAsia="Calibri" w:hAnsi="Calibri" w:cs="Calibri"/>
          <w:i/>
          <w:iCs/>
          <w:highlight w:val="yellow"/>
          <w:lang w:eastAsia="cs-CZ"/>
        </w:rPr>
        <w:t>Z</w:t>
      </w:r>
      <w:r w:rsidRPr="00D640E4">
        <w:rPr>
          <w:rFonts w:ascii="Calibri" w:eastAsia="Calibri" w:hAnsi="Calibri" w:cs="Calibri"/>
          <w:i/>
          <w:iCs/>
          <w:highlight w:val="yellow"/>
          <w:lang w:eastAsia="cs-CZ"/>
        </w:rPr>
        <w:t>mluvy.</w:t>
      </w:r>
    </w:p>
    <w:p w14:paraId="20249BBB" w14:textId="77777777" w:rsidR="001E66FD" w:rsidRPr="00D640E4" w:rsidRDefault="001E66FD" w:rsidP="001E66FD">
      <w:pPr>
        <w:tabs>
          <w:tab w:val="left" w:pos="284"/>
        </w:tabs>
        <w:spacing w:after="0" w:line="240" w:lineRule="auto"/>
        <w:rPr>
          <w:rFonts w:ascii="Calibri" w:eastAsia="Times New Roman" w:hAnsi="Calibri" w:cs="Calibri"/>
          <w:i/>
          <w:iCs/>
          <w:noProof/>
          <w:highlight w:val="yellow"/>
          <w:lang w:eastAsia="cs-CZ"/>
        </w:rPr>
      </w:pPr>
    </w:p>
    <w:p w14:paraId="37771AB1" w14:textId="77777777" w:rsidR="001E66FD" w:rsidRPr="00D640E4" w:rsidRDefault="001E66FD"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D640E4">
        <w:rPr>
          <w:rFonts w:ascii="Calibri" w:eastAsia="Calibri" w:hAnsi="Calibri" w:cs="Calibri"/>
          <w:i/>
          <w:iCs/>
          <w:highlight w:val="yellow"/>
          <w:lang w:eastAsia="cs-CZ"/>
        </w:rPr>
        <w:t xml:space="preserve">Objednávateľ je oprávnený použiť zmluvnú (realizačnú a garančnú) zábezpeku alebo jej časť v prípade, ak zhotoviteľ: </w:t>
      </w:r>
    </w:p>
    <w:p w14:paraId="6F47D642" w14:textId="77777777" w:rsidR="001E66FD" w:rsidRPr="00D640E4" w:rsidRDefault="001E66FD" w:rsidP="001E66FD">
      <w:pPr>
        <w:spacing w:after="0" w:line="240" w:lineRule="auto"/>
        <w:jc w:val="both"/>
        <w:rPr>
          <w:rFonts w:ascii="Calibri" w:eastAsia="Calibri" w:hAnsi="Calibri" w:cs="Calibri"/>
          <w:i/>
          <w:iCs/>
          <w:highlight w:val="yellow"/>
          <w:lang w:eastAsia="cs-CZ"/>
        </w:rPr>
      </w:pPr>
    </w:p>
    <w:p w14:paraId="31F399A3" w14:textId="77777777" w:rsidR="001E66FD" w:rsidRPr="00D640E4" w:rsidRDefault="001E66FD" w:rsidP="001E66FD">
      <w:pPr>
        <w:numPr>
          <w:ilvl w:val="1"/>
          <w:numId w:val="16"/>
        </w:numPr>
        <w:spacing w:after="0" w:line="240" w:lineRule="auto"/>
        <w:jc w:val="both"/>
        <w:rPr>
          <w:rFonts w:ascii="Calibri" w:eastAsia="Calibri" w:hAnsi="Calibri" w:cs="Calibri"/>
          <w:i/>
          <w:iCs/>
          <w:highlight w:val="yellow"/>
          <w:lang w:eastAsia="cs-CZ"/>
        </w:rPr>
      </w:pPr>
      <w:r w:rsidRPr="00D640E4">
        <w:rPr>
          <w:rFonts w:ascii="Calibri" w:eastAsia="Calibri" w:hAnsi="Calibri" w:cs="Calibri"/>
          <w:i/>
          <w:iCs/>
          <w:highlight w:val="yellow"/>
          <w:lang w:eastAsia="cs-CZ"/>
        </w:rPr>
        <w:t>poruší/nesplní niektorú svoju zmluvnú povinnosť vyplývajúcu z tejto Zmluvy,</w:t>
      </w:r>
    </w:p>
    <w:p w14:paraId="6959DF33" w14:textId="378FB1B9" w:rsidR="001E66FD" w:rsidRPr="00D640E4" w:rsidRDefault="001E66FD" w:rsidP="001E66FD">
      <w:pPr>
        <w:numPr>
          <w:ilvl w:val="1"/>
          <w:numId w:val="16"/>
        </w:numPr>
        <w:spacing w:after="0" w:line="240" w:lineRule="auto"/>
        <w:jc w:val="both"/>
        <w:rPr>
          <w:rFonts w:ascii="Calibri" w:eastAsia="Calibri" w:hAnsi="Calibri" w:cs="Calibri"/>
          <w:i/>
          <w:iCs/>
          <w:highlight w:val="yellow"/>
          <w:lang w:eastAsia="cs-CZ"/>
        </w:rPr>
      </w:pPr>
      <w:r w:rsidRPr="00D640E4">
        <w:rPr>
          <w:rFonts w:ascii="Calibri" w:eastAsia="Calibri" w:hAnsi="Calibri" w:cs="Calibri"/>
          <w:i/>
          <w:iCs/>
          <w:highlight w:val="yellow"/>
          <w:lang w:eastAsia="cs-CZ"/>
        </w:rPr>
        <w:t xml:space="preserve">nesplní povinnosť uhradiť peňažné záväzky vrátane zmluvných pokút a sankcií za nedodržanie/nesplnenie/porušenie zmluvných povinností, najmä/ale nie výlučne vo veciach vyhradenej kvality </w:t>
      </w:r>
      <w:r w:rsidR="00EF2D67" w:rsidRPr="00D640E4">
        <w:rPr>
          <w:rFonts w:ascii="Calibri" w:eastAsia="Calibri" w:hAnsi="Calibri" w:cs="Calibri"/>
          <w:i/>
          <w:iCs/>
          <w:highlight w:val="yellow"/>
          <w:lang w:eastAsia="cs-CZ"/>
        </w:rPr>
        <w:t>d</w:t>
      </w:r>
      <w:r w:rsidRPr="00D640E4">
        <w:rPr>
          <w:rFonts w:ascii="Calibri" w:eastAsia="Calibri" w:hAnsi="Calibri" w:cs="Calibri"/>
          <w:i/>
          <w:iCs/>
          <w:highlight w:val="yellow"/>
          <w:lang w:eastAsia="cs-CZ"/>
        </w:rPr>
        <w:t xml:space="preserve">iela, termínu riadneho dokončenia </w:t>
      </w:r>
      <w:r w:rsidR="00EF2D67" w:rsidRPr="00D640E4">
        <w:rPr>
          <w:rFonts w:ascii="Calibri" w:eastAsia="Calibri" w:hAnsi="Calibri" w:cs="Calibri"/>
          <w:i/>
          <w:iCs/>
          <w:highlight w:val="yellow"/>
          <w:lang w:eastAsia="cs-CZ"/>
        </w:rPr>
        <w:t>d</w:t>
      </w:r>
      <w:r w:rsidRPr="00D640E4">
        <w:rPr>
          <w:rFonts w:ascii="Calibri" w:eastAsia="Calibri" w:hAnsi="Calibri" w:cs="Calibri"/>
          <w:i/>
          <w:iCs/>
          <w:highlight w:val="yellow"/>
          <w:lang w:eastAsia="cs-CZ"/>
        </w:rPr>
        <w:t xml:space="preserve">iela a/alebo nedodržanie termínu na odstránenie zistených nedorobkov a vád </w:t>
      </w:r>
      <w:r w:rsidR="00EF2D67" w:rsidRPr="00D640E4">
        <w:rPr>
          <w:rFonts w:ascii="Calibri" w:eastAsia="Calibri" w:hAnsi="Calibri" w:cs="Calibri"/>
          <w:i/>
          <w:iCs/>
          <w:highlight w:val="yellow"/>
          <w:lang w:eastAsia="cs-CZ"/>
        </w:rPr>
        <w:t>d</w:t>
      </w:r>
      <w:r w:rsidRPr="00D640E4">
        <w:rPr>
          <w:rFonts w:ascii="Calibri" w:eastAsia="Calibri" w:hAnsi="Calibri" w:cs="Calibri"/>
          <w:i/>
          <w:iCs/>
          <w:highlight w:val="yellow"/>
          <w:lang w:eastAsia="cs-CZ"/>
        </w:rPr>
        <w:t xml:space="preserve">iela v čase jeho plnenia zo strany zhotoviteľa, po objednávateľovom písomnom upozornení zhotoviteľa, ktorý si svoj záväzok nesplní ani v poskytnutej primeranej lehote na nápravu. </w:t>
      </w:r>
    </w:p>
    <w:p w14:paraId="37D49154" w14:textId="77777777" w:rsidR="001E66FD" w:rsidRPr="00D640E4" w:rsidRDefault="001E66FD" w:rsidP="001E66FD">
      <w:pPr>
        <w:spacing w:after="0" w:line="240" w:lineRule="auto"/>
        <w:jc w:val="both"/>
        <w:rPr>
          <w:rFonts w:ascii="Calibri" w:eastAsia="Calibri" w:hAnsi="Calibri" w:cs="Calibri"/>
          <w:i/>
          <w:iCs/>
          <w:highlight w:val="yellow"/>
          <w:lang w:eastAsia="cs-CZ"/>
        </w:rPr>
      </w:pPr>
    </w:p>
    <w:p w14:paraId="70D80945" w14:textId="7DC8029E" w:rsidR="001E66FD" w:rsidRPr="00D640E4" w:rsidRDefault="0069602F"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D640E4">
        <w:rPr>
          <w:rFonts w:ascii="Calibri" w:eastAsia="Calibri" w:hAnsi="Calibri" w:cs="Calibri"/>
          <w:i/>
          <w:iCs/>
          <w:highlight w:val="yellow"/>
          <w:lang w:eastAsia="cs-CZ"/>
        </w:rPr>
        <w:t xml:space="preserve"> </w:t>
      </w:r>
      <w:r w:rsidR="001E66FD" w:rsidRPr="00D640E4">
        <w:rPr>
          <w:rFonts w:ascii="Calibri" w:eastAsia="Calibri" w:hAnsi="Calibri" w:cs="Calibri"/>
          <w:i/>
          <w:iCs/>
          <w:highlight w:val="yellow"/>
          <w:lang w:eastAsia="cs-CZ"/>
        </w:rPr>
        <w:t>V prípade využitia zmluvnej zábezpeky alebo jej časti objednávateľom, bude zhotoviteľ bez zbytočného odkladu povinný doplniť zmluvnú zábezpeku do plnej výšky, t.</w:t>
      </w:r>
      <w:r w:rsidR="00244404" w:rsidRPr="00D640E4">
        <w:rPr>
          <w:rFonts w:ascii="Calibri" w:eastAsia="Calibri" w:hAnsi="Calibri" w:cs="Calibri"/>
          <w:i/>
          <w:iCs/>
          <w:highlight w:val="yellow"/>
          <w:lang w:eastAsia="cs-CZ"/>
        </w:rPr>
        <w:t xml:space="preserve"> </w:t>
      </w:r>
      <w:r w:rsidR="001E66FD" w:rsidRPr="00D640E4">
        <w:rPr>
          <w:rFonts w:ascii="Calibri" w:eastAsia="Calibri" w:hAnsi="Calibri" w:cs="Calibri"/>
          <w:i/>
          <w:iCs/>
          <w:highlight w:val="yellow"/>
          <w:lang w:eastAsia="cs-CZ"/>
        </w:rPr>
        <w:t>j. 10</w:t>
      </w:r>
      <w:r w:rsidR="00244404" w:rsidRPr="00D640E4">
        <w:rPr>
          <w:rFonts w:ascii="Calibri" w:eastAsia="Calibri" w:hAnsi="Calibri" w:cs="Calibri"/>
          <w:i/>
          <w:iCs/>
          <w:highlight w:val="yellow"/>
          <w:lang w:eastAsia="cs-CZ"/>
        </w:rPr>
        <w:t xml:space="preserve"> </w:t>
      </w:r>
      <w:r w:rsidR="001E66FD" w:rsidRPr="00D640E4">
        <w:rPr>
          <w:rFonts w:ascii="Calibri" w:eastAsia="Calibri" w:hAnsi="Calibri" w:cs="Calibri"/>
          <w:i/>
          <w:iCs/>
          <w:highlight w:val="yellow"/>
          <w:lang w:eastAsia="cs-CZ"/>
        </w:rPr>
        <w:t xml:space="preserve">% z ceny </w:t>
      </w:r>
      <w:r w:rsidR="00CA27F3" w:rsidRPr="00D640E4">
        <w:rPr>
          <w:rFonts w:ascii="Calibri" w:eastAsia="Calibri" w:hAnsi="Calibri" w:cs="Calibri"/>
          <w:i/>
          <w:iCs/>
          <w:highlight w:val="yellow"/>
          <w:lang w:eastAsia="cs-CZ"/>
        </w:rPr>
        <w:t>za dielo</w:t>
      </w:r>
      <w:r w:rsidR="00080FC7" w:rsidRPr="00D640E4">
        <w:rPr>
          <w:rFonts w:ascii="Calibri" w:eastAsia="Calibri" w:hAnsi="Calibri" w:cs="Calibri"/>
          <w:i/>
          <w:iCs/>
          <w:highlight w:val="yellow"/>
          <w:lang w:eastAsia="cs-CZ"/>
        </w:rPr>
        <w:t xml:space="preserve"> </w:t>
      </w:r>
      <w:r w:rsidR="001E66FD" w:rsidRPr="00D640E4">
        <w:rPr>
          <w:rFonts w:ascii="Calibri" w:eastAsia="Calibri" w:hAnsi="Calibri" w:cs="Calibri"/>
          <w:i/>
          <w:iCs/>
          <w:highlight w:val="yellow"/>
          <w:lang w:eastAsia="cs-CZ"/>
        </w:rPr>
        <w:t xml:space="preserve">bez DPH (pri realizačnej zábezpeke) a 5 % z ceny </w:t>
      </w:r>
      <w:r w:rsidR="00EF2D67" w:rsidRPr="00D640E4">
        <w:rPr>
          <w:rFonts w:ascii="Calibri" w:eastAsia="Calibri" w:hAnsi="Calibri" w:cs="Calibri"/>
          <w:i/>
          <w:iCs/>
          <w:highlight w:val="yellow"/>
          <w:lang w:eastAsia="cs-CZ"/>
        </w:rPr>
        <w:t>za dielo</w:t>
      </w:r>
      <w:r w:rsidR="001E66FD" w:rsidRPr="00D640E4">
        <w:rPr>
          <w:rFonts w:ascii="Calibri" w:eastAsia="Calibri" w:hAnsi="Calibri" w:cs="Calibri"/>
          <w:i/>
          <w:iCs/>
          <w:highlight w:val="yellow"/>
          <w:lang w:eastAsia="cs-CZ"/>
        </w:rPr>
        <w:t xml:space="preserve"> bez DPH (pri garančnej zábezpeke), a to najneskôr do 15 dní od doručenia výzvy objednávateľa na jej doplnenie. Doplnením zmluvnej zábezpeky podľa predchádzajúcej vety sa rozumie zloženie finančných prostriedkov na účet objednávateľa tak, aby celková suma takto doplnenej zmluvnej zábezpeky dosiahla minimálne stanovenú hodnotu z ceny </w:t>
      </w:r>
      <w:r w:rsidR="00CA27F3" w:rsidRPr="00D640E4">
        <w:rPr>
          <w:rFonts w:ascii="Calibri" w:eastAsia="Calibri" w:hAnsi="Calibri" w:cs="Calibri"/>
          <w:i/>
          <w:iCs/>
          <w:highlight w:val="yellow"/>
          <w:lang w:eastAsia="cs-CZ"/>
        </w:rPr>
        <w:t xml:space="preserve">za dielo </w:t>
      </w:r>
      <w:r w:rsidR="001E66FD" w:rsidRPr="00D640E4">
        <w:rPr>
          <w:rFonts w:ascii="Calibri" w:eastAsia="Calibri" w:hAnsi="Calibri" w:cs="Calibri"/>
          <w:i/>
          <w:iCs/>
          <w:highlight w:val="yellow"/>
          <w:lang w:eastAsia="cs-CZ"/>
        </w:rPr>
        <w:t>bez DPH.</w:t>
      </w:r>
    </w:p>
    <w:bookmarkEnd w:id="14"/>
    <w:p w14:paraId="6377AFC7" w14:textId="77777777" w:rsidR="001E66FD" w:rsidRDefault="001E66FD" w:rsidP="001E66FD">
      <w:pPr>
        <w:pStyle w:val="Bezriadkovania"/>
        <w:tabs>
          <w:tab w:val="left" w:pos="426"/>
        </w:tabs>
        <w:spacing w:after="240"/>
        <w:jc w:val="both"/>
        <w:rPr>
          <w:rFonts w:asciiTheme="minorHAnsi" w:hAnsiTheme="minorHAnsi" w:cstheme="minorHAnsi"/>
          <w:color w:val="auto"/>
          <w:sz w:val="22"/>
          <w:szCs w:val="22"/>
          <w:lang w:eastAsia="cs-CZ"/>
        </w:rPr>
      </w:pPr>
    </w:p>
    <w:p w14:paraId="019F3FE3" w14:textId="77777777" w:rsidR="001E66FD" w:rsidRDefault="001E66FD" w:rsidP="001E66FD">
      <w:pPr>
        <w:tabs>
          <w:tab w:val="left" w:pos="567"/>
          <w:tab w:val="left" w:pos="993"/>
          <w:tab w:val="left" w:pos="7088"/>
        </w:tabs>
        <w:spacing w:after="0"/>
        <w:jc w:val="center"/>
        <w:rPr>
          <w:rFonts w:cstheme="minorHAnsi"/>
          <w:lang w:eastAsia="cs-CZ"/>
        </w:rPr>
      </w:pPr>
      <w:r>
        <w:rPr>
          <w:rFonts w:cstheme="minorHAnsi"/>
          <w:b/>
          <w:lang w:eastAsia="cs-CZ"/>
        </w:rPr>
        <w:t>Čl. XVI</w:t>
      </w:r>
    </w:p>
    <w:p w14:paraId="55628BBB" w14:textId="77777777" w:rsidR="001E66FD" w:rsidRDefault="001E66FD" w:rsidP="001E66FD">
      <w:pPr>
        <w:tabs>
          <w:tab w:val="left" w:pos="567"/>
          <w:tab w:val="left" w:pos="993"/>
          <w:tab w:val="left" w:pos="7088"/>
        </w:tabs>
        <w:spacing w:after="0"/>
        <w:jc w:val="center"/>
        <w:rPr>
          <w:rFonts w:cstheme="minorHAnsi"/>
          <w:b/>
          <w:lang w:eastAsia="cs-CZ"/>
        </w:rPr>
      </w:pPr>
      <w:r>
        <w:rPr>
          <w:rFonts w:cstheme="minorHAnsi"/>
          <w:b/>
          <w:lang w:eastAsia="cs-CZ"/>
        </w:rPr>
        <w:t>Ostatné zmluvné dojednania</w:t>
      </w:r>
    </w:p>
    <w:p w14:paraId="40975B7A" w14:textId="77777777" w:rsidR="001E66FD" w:rsidRDefault="001E66FD" w:rsidP="001E66FD">
      <w:pPr>
        <w:pStyle w:val="Odsekzoznamu"/>
        <w:widowControl w:val="0"/>
        <w:numPr>
          <w:ilvl w:val="0"/>
          <w:numId w:val="27"/>
        </w:numPr>
        <w:tabs>
          <w:tab w:val="left" w:pos="0"/>
          <w:tab w:val="left" w:pos="426"/>
          <w:tab w:val="left" w:pos="7088"/>
        </w:tabs>
        <w:spacing w:after="100" w:afterAutospacing="1"/>
        <w:ind w:left="0" w:firstLine="0"/>
        <w:jc w:val="both"/>
        <w:rPr>
          <w:rFonts w:asciiTheme="minorHAnsi" w:hAnsiTheme="minorHAnsi" w:cs="Calibri"/>
          <w:lang w:eastAsia="cs-CZ"/>
        </w:rPr>
      </w:pPr>
      <w:r>
        <w:rPr>
          <w:rFonts w:asciiTheme="minorHAnsi" w:hAnsiTheme="minorHAnsi" w:cs="Calibri"/>
          <w:lang w:eastAsia="cs-CZ"/>
        </w:rPr>
        <w:t>Zmluvné strany sa zaväzujú, že pristúpia na zmenu záväzku v prípadoch, kedy sa po uzavretí Zmluvy zmenia východiskové podklady, rozhodujúce pre uzatvorenie Zmluvy. K tejto zmene dôjde len na základe predchádzajúceho písomného dodatku k Zmluve, pokiaľ jeho uzatvorenie nebude v rozpore so ZVO.</w:t>
      </w:r>
    </w:p>
    <w:p w14:paraId="099D34C2" w14:textId="77777777"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Akákoľvek písomná komunikácia medzi objednávateľom a zhotoviteľom sa bude uskutočňovať v slovenskom jazyku.</w:t>
      </w:r>
    </w:p>
    <w:p w14:paraId="6EFDBD5B" w14:textId="77777777"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 xml:space="preserve">Akákoľvek písomná komunikácia medzi objednávateľom a zhotoviteľom sa musí uskutočňovať prostredníctvom pošty, faxu, e-mailu alebo kuriéra. </w:t>
      </w:r>
    </w:p>
    <w:p w14:paraId="175645D2" w14:textId="4AEE8CC4"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Zhotoviteľ je povinný zaslať každú písomnosť vzniknutú na základe tejto Zmluvy objednávateľovi aj elektronicky na nasledovné adresy</w:t>
      </w:r>
      <w:r w:rsidR="00690DFC">
        <w:rPr>
          <w:rFonts w:asciiTheme="minorHAnsi" w:hAnsiTheme="minorHAnsi"/>
        </w:rPr>
        <w:t xml:space="preserve"> elektronickej pošty</w:t>
      </w:r>
      <w:r>
        <w:rPr>
          <w:rFonts w:asciiTheme="minorHAnsi" w:hAnsiTheme="minorHAnsi"/>
        </w:rPr>
        <w:t>:</w:t>
      </w:r>
      <w:r w:rsidR="00CB3576">
        <w:rPr>
          <w:rFonts w:asciiTheme="minorHAnsi" w:hAnsiTheme="minorHAnsi"/>
        </w:rPr>
        <w:t xml:space="preserve"> </w:t>
      </w:r>
      <w:hyperlink r:id="rId17" w:history="1">
        <w:r w:rsidR="00F4762A" w:rsidRPr="002C5C3C">
          <w:rPr>
            <w:rStyle w:val="Hypertextovprepojenie"/>
            <w:rFonts w:asciiTheme="minorHAnsi" w:hAnsiTheme="minorHAnsi"/>
          </w:rPr>
          <w:t>riaditelka@dssdetva.sk</w:t>
        </w:r>
      </w:hyperlink>
      <w:r w:rsidR="00E70F22">
        <w:rPr>
          <w:rFonts w:asciiTheme="minorHAnsi" w:hAnsiTheme="minorHAnsi"/>
        </w:rPr>
        <w:t xml:space="preserve"> </w:t>
      </w:r>
      <w:r w:rsidR="00CB3576">
        <w:rPr>
          <w:rFonts w:asciiTheme="minorHAnsi" w:hAnsiTheme="minorHAnsi"/>
        </w:rPr>
        <w:t>,</w:t>
      </w:r>
      <w:r w:rsidR="00453328" w:rsidRPr="00453328">
        <w:rPr>
          <w:rFonts w:asciiTheme="minorHAnsi" w:hAnsiTheme="minorHAnsi"/>
        </w:rPr>
        <w:t xml:space="preserve"> </w:t>
      </w:r>
      <w:hyperlink r:id="rId18" w:history="1">
        <w:r w:rsidR="00CB3576" w:rsidRPr="00A52F9F">
          <w:rPr>
            <w:rStyle w:val="Hypertextovprepojenie"/>
            <w:rFonts w:asciiTheme="minorHAnsi" w:hAnsiTheme="minorHAnsi"/>
          </w:rPr>
          <w:t>peter.misura@bbsk.sk</w:t>
        </w:r>
      </w:hyperlink>
      <w:r>
        <w:rPr>
          <w:rFonts w:asciiTheme="minorHAnsi" w:hAnsiTheme="minorHAnsi"/>
        </w:rPr>
        <w:t xml:space="preserve">. V prípade zaslania písomnosti e-mailom alebo faxom je zhotoviteľ povinný písomnosti doručiť na adresu sídla objednávateľa do troch pracovných dní aj poštou alebo prostredníctvom kuriéra. </w:t>
      </w:r>
    </w:p>
    <w:p w14:paraId="63C14335" w14:textId="0010DA05"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 xml:space="preserve">Na účely tejto Zmluvy platí, že ak sa písomný právny úkon bude druhej </w:t>
      </w:r>
      <w:r w:rsidR="001A4887">
        <w:rPr>
          <w:rFonts w:asciiTheme="minorHAnsi" w:hAnsiTheme="minorHAnsi"/>
        </w:rPr>
        <w:t>Z</w:t>
      </w:r>
      <w:r>
        <w:rPr>
          <w:rFonts w:asciiTheme="minorHAnsi" w:hAnsiTheme="minorHAnsi"/>
        </w:rPr>
        <w:t xml:space="preserve">mluvnej strane zasielať doporučenou zásielkou prostredníctvom pošty alebo kuriéra, považuje sa tento písomný právny úkon za doručený druhej </w:t>
      </w:r>
      <w:r w:rsidR="001A4887">
        <w:rPr>
          <w:rFonts w:asciiTheme="minorHAnsi" w:hAnsiTheme="minorHAnsi"/>
        </w:rPr>
        <w:t>Z</w:t>
      </w:r>
      <w:r>
        <w:rPr>
          <w:rFonts w:asciiTheme="minorHAnsi" w:hAnsiTheme="minorHAnsi"/>
        </w:rPr>
        <w:t xml:space="preserve">mluvnej strane aj v prípade, ak bude doporučená zásielka vrátená </w:t>
      </w:r>
      <w:r w:rsidR="009267D5">
        <w:rPr>
          <w:rFonts w:asciiTheme="minorHAnsi" w:hAnsiTheme="minorHAnsi"/>
        </w:rPr>
        <w:t>Z</w:t>
      </w:r>
      <w:r>
        <w:rPr>
          <w:rFonts w:asciiTheme="minorHAnsi" w:hAnsiTheme="minorHAnsi"/>
        </w:rPr>
        <w:t xml:space="preserve">mluvnej strane, ktorá ju odoslala, ako nedoručiteľná. V takomto prípade práva a povinnosti z právneho úkonu začínajú plynúť dňom, v ktorom sa doporučená zásielka vrátila </w:t>
      </w:r>
      <w:r w:rsidR="009267D5">
        <w:rPr>
          <w:rFonts w:asciiTheme="minorHAnsi" w:hAnsiTheme="minorHAnsi"/>
        </w:rPr>
        <w:t>Z</w:t>
      </w:r>
      <w:r>
        <w:rPr>
          <w:rFonts w:asciiTheme="minorHAnsi" w:hAnsiTheme="minorHAnsi"/>
        </w:rPr>
        <w:t>mluvnej strane, ktorá ju odoslala</w:t>
      </w:r>
      <w:r w:rsidR="009267D5">
        <w:rPr>
          <w:rFonts w:asciiTheme="minorHAnsi" w:hAnsiTheme="minorHAnsi"/>
        </w:rPr>
        <w:t>,</w:t>
      </w:r>
      <w:r>
        <w:rPr>
          <w:rFonts w:asciiTheme="minorHAnsi" w:hAnsiTheme="minorHAnsi"/>
        </w:rPr>
        <w:t xml:space="preserve"> ako nedoručiteľná.</w:t>
      </w:r>
      <w:r w:rsidR="009267D5">
        <w:rPr>
          <w:rFonts w:asciiTheme="minorHAnsi" w:hAnsiTheme="minorHAnsi"/>
        </w:rPr>
        <w:t xml:space="preserve"> V prípade doručovania elektronickou formou</w:t>
      </w:r>
      <w:r w:rsidR="002D620C">
        <w:rPr>
          <w:rFonts w:asciiTheme="minorHAnsi" w:hAnsiTheme="minorHAnsi"/>
        </w:rPr>
        <w:t xml:space="preserve"> sa právny úkon resp. iná korešpondecia považuje za doručenú dňom doručenia potvrdenia o</w:t>
      </w:r>
      <w:r w:rsidR="006D4ACB">
        <w:rPr>
          <w:rFonts w:asciiTheme="minorHAnsi" w:hAnsiTheme="minorHAnsi"/>
        </w:rPr>
        <w:t> </w:t>
      </w:r>
      <w:r w:rsidR="002D620C">
        <w:rPr>
          <w:rFonts w:asciiTheme="minorHAnsi" w:hAnsiTheme="minorHAnsi"/>
        </w:rPr>
        <w:t>doručení</w:t>
      </w:r>
      <w:r w:rsidR="006D4ACB">
        <w:rPr>
          <w:rFonts w:asciiTheme="minorHAnsi" w:hAnsiTheme="minorHAnsi"/>
        </w:rPr>
        <w:t xml:space="preserve"> </w:t>
      </w:r>
      <w:r w:rsidR="002D620C">
        <w:rPr>
          <w:rFonts w:asciiTheme="minorHAnsi" w:hAnsiTheme="minorHAnsi"/>
        </w:rPr>
        <w:t xml:space="preserve">zásielky, najneskôr však uplynutím druhého dňa odo dňa zaslania na adresu elektronickej pošty príslušnej Zmluvnej strany, ktorá je </w:t>
      </w:r>
      <w:r w:rsidR="002D620C">
        <w:rPr>
          <w:rFonts w:asciiTheme="minorHAnsi" w:hAnsiTheme="minorHAnsi"/>
        </w:rPr>
        <w:lastRenderedPageBreak/>
        <w:t>adresátom takejto písomnosti. Na tento účel sú si Zmluvné strany povinné zabezpečiť nastavenie týkajúce sa potvrdenia doručenia elektronickej spr</w:t>
      </w:r>
      <w:r w:rsidR="006D4ACB">
        <w:rPr>
          <w:rFonts w:asciiTheme="minorHAnsi" w:hAnsiTheme="minorHAnsi"/>
        </w:rPr>
        <w:t>á</w:t>
      </w:r>
      <w:r w:rsidR="002D620C">
        <w:rPr>
          <w:rFonts w:asciiTheme="minorHAnsi" w:hAnsiTheme="minorHAnsi"/>
        </w:rPr>
        <w:t>vy, vrátane pripojených dokumentov; ak to nie je objektívne možné z technických dôvodov, Zmluvná strana, ktor</w:t>
      </w:r>
      <w:r w:rsidR="006D4ACB">
        <w:rPr>
          <w:rFonts w:asciiTheme="minorHAnsi" w:hAnsiTheme="minorHAnsi"/>
        </w:rPr>
        <w:t>á</w:t>
      </w:r>
      <w:r w:rsidR="002D620C">
        <w:rPr>
          <w:rFonts w:asciiTheme="minorHAnsi" w:hAnsiTheme="minorHAnsi"/>
        </w:rPr>
        <w:t xml:space="preserve"> má tento technický problém, je jeho existenciu povinná oznámiť druhej Zmluvnej strany, pričom na doručovanie sa následne uplatní postup dohodnut</w:t>
      </w:r>
      <w:r w:rsidR="006D4ACB">
        <w:rPr>
          <w:rFonts w:asciiTheme="minorHAnsi" w:hAnsiTheme="minorHAnsi"/>
        </w:rPr>
        <w:t>ý</w:t>
      </w:r>
      <w:r w:rsidR="002D620C">
        <w:rPr>
          <w:rFonts w:asciiTheme="minorHAnsi" w:hAnsiTheme="minorHAnsi"/>
        </w:rPr>
        <w:t xml:space="preserve"> pre listinné doručovanie podľa prvej a druhej vety tohto odsek</w:t>
      </w:r>
      <w:r w:rsidR="006D4ACB">
        <w:rPr>
          <w:rFonts w:asciiTheme="minorHAnsi" w:hAnsiTheme="minorHAnsi"/>
        </w:rPr>
        <w:t>u</w:t>
      </w:r>
      <w:r w:rsidR="002D620C">
        <w:rPr>
          <w:rFonts w:asciiTheme="minorHAnsi" w:hAnsiTheme="minorHAnsi"/>
        </w:rPr>
        <w:t xml:space="preserve"> tohto článku Zmluvy.</w:t>
      </w:r>
    </w:p>
    <w:p w14:paraId="083C31C2" w14:textId="77777777"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Každá správa, súhlas, schválenie, návrh, podklady, osvedčenie a pod. alebo rozhodnutie akejkoľvek osoby požadované na základe tejto Zmluvy bude vyhotovené v písomnej forme.</w:t>
      </w:r>
    </w:p>
    <w:p w14:paraId="084D895D" w14:textId="77777777"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 xml:space="preserve">Všetky ústne pokyny alebo ústne nariadenia sa musia potvrdiť v písomnej forme v lehote troch pracovných dní. </w:t>
      </w:r>
    </w:p>
    <w:p w14:paraId="219B7CDE" w14:textId="31079EB3"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 xml:space="preserve">Zhotoviteľ sa zaväzuje </w:t>
      </w:r>
      <w:r w:rsidR="004B32B4">
        <w:rPr>
          <w:rFonts w:asciiTheme="minorHAnsi" w:hAnsiTheme="minorHAnsi"/>
        </w:rPr>
        <w:t>d</w:t>
      </w:r>
      <w:r>
        <w:rPr>
          <w:rFonts w:asciiTheme="minorHAnsi" w:hAnsiTheme="minorHAnsi"/>
        </w:rPr>
        <w:t>ielo alebo žiadnu jeho časť nepoužiť bez súhlasu objednávateľa na iné účely ako tie, ktoré sú uvedené v tejto Zmluve. Ustanovenia osobitných všeobecne záväzných právnych predpisov platných a účinných v Slovenskej republike tým nie sú dotknuté.</w:t>
      </w:r>
    </w:p>
    <w:p w14:paraId="65122072" w14:textId="750AE31A"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 xml:space="preserve">Zhotoviteľ je oprávnený použiť skutočnosť, že dodal </w:t>
      </w:r>
      <w:r w:rsidR="00B978D7">
        <w:rPr>
          <w:rFonts w:asciiTheme="minorHAnsi" w:hAnsiTheme="minorHAnsi"/>
        </w:rPr>
        <w:t>d</w:t>
      </w:r>
      <w:r>
        <w:rPr>
          <w:rFonts w:asciiTheme="minorHAnsi" w:hAnsiTheme="minorHAnsi"/>
        </w:rPr>
        <w:t>ielo na referencie. Musí však pri tom chrániť oprávnené záujmy objednávateľa. Ustanovenia osobitných všeobecne záväzných právnych predpisov platných a účinných v Slovenskej republike tým nie sú dotknuté.</w:t>
      </w:r>
    </w:p>
    <w:p w14:paraId="7ED01143" w14:textId="102C1CDC"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cs="Calibri"/>
          <w:lang w:eastAsia="cs-CZ"/>
        </w:rPr>
        <w:t xml:space="preserve">Zhotoviteľ sa zaväzuje byť riadne zapísaný v registri partnerov verejného sektora po celú dobu trvania tejto Zmluvy, ak mu taká povinnosť vyplýva zo </w:t>
      </w:r>
      <w:r w:rsidR="00B978D7">
        <w:rPr>
          <w:rFonts w:asciiTheme="minorHAnsi" w:hAnsiTheme="minorHAnsi" w:cs="Calibri"/>
          <w:lang w:eastAsia="cs-CZ"/>
        </w:rPr>
        <w:t>Zákona o RPVS alebo inéh</w:t>
      </w:r>
      <w:r w:rsidR="00EB2785">
        <w:rPr>
          <w:rFonts w:asciiTheme="minorHAnsi" w:hAnsiTheme="minorHAnsi" w:cs="Calibri"/>
          <w:lang w:eastAsia="cs-CZ"/>
        </w:rPr>
        <w:t>o</w:t>
      </w:r>
      <w:r w:rsidR="00B978D7">
        <w:rPr>
          <w:rFonts w:asciiTheme="minorHAnsi" w:hAnsiTheme="minorHAnsi" w:cs="Calibri"/>
          <w:lang w:eastAsia="cs-CZ"/>
        </w:rPr>
        <w:t xml:space="preserve"> právneho predpisu</w:t>
      </w:r>
      <w:r>
        <w:rPr>
          <w:rFonts w:asciiTheme="minorHAnsi" w:hAnsiTheme="minorHAnsi" w:cs="Calibri"/>
          <w:lang w:eastAsia="cs-CZ"/>
        </w:rPr>
        <w:t>. Zhotoviteľ sa zaväzuje zabezpečiť, aby jeho subdodávatelia v zmysle § 2 ods. 1 písm. a) bod 7 Zákona o RPVS boli riadne zapísaní v registri partnerov verejného sektora po celú dobu trvania subdodávateľskej zmluvy, ak im taká povinnosť vyplýva zo Zákona o</w:t>
      </w:r>
      <w:r w:rsidR="008E0764">
        <w:rPr>
          <w:rFonts w:asciiTheme="minorHAnsi" w:hAnsiTheme="minorHAnsi" w:cs="Calibri"/>
          <w:lang w:eastAsia="cs-CZ"/>
        </w:rPr>
        <w:t> </w:t>
      </w:r>
      <w:r>
        <w:rPr>
          <w:rFonts w:asciiTheme="minorHAnsi" w:hAnsiTheme="minorHAnsi" w:cs="Calibri"/>
          <w:lang w:eastAsia="cs-CZ"/>
        </w:rPr>
        <w:t>RPVS</w:t>
      </w:r>
      <w:r w:rsidR="008E0764">
        <w:rPr>
          <w:rFonts w:asciiTheme="minorHAnsi" w:hAnsiTheme="minorHAnsi" w:cs="Calibri"/>
          <w:lang w:eastAsia="cs-CZ"/>
        </w:rPr>
        <w:t xml:space="preserve"> alebo iného právneho predpisu</w:t>
      </w:r>
      <w:r>
        <w:rPr>
          <w:rFonts w:asciiTheme="minorHAnsi" w:hAnsiTheme="minorHAnsi" w:cs="Calibri"/>
          <w:lang w:eastAsia="cs-CZ"/>
        </w:rPr>
        <w:t>. Zhotoviteľ je povinný na požiadanie objednávateľa predložiť všetky zmluvy so svojimi subdodávateľmi.</w:t>
      </w:r>
    </w:p>
    <w:p w14:paraId="0F3329C2" w14:textId="142A1439"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theme="minorHAnsi"/>
          <w:lang w:eastAsia="cs-CZ"/>
        </w:rPr>
      </w:pPr>
      <w:r>
        <w:rPr>
          <w:rFonts w:asciiTheme="minorHAnsi" w:hAnsiTheme="minorHAnsi" w:cstheme="minorHAnsi"/>
          <w:lang w:eastAsia="cs-CZ"/>
        </w:rPr>
        <w:t xml:space="preserve">Každá zo </w:t>
      </w:r>
      <w:r w:rsidR="008E72B1">
        <w:rPr>
          <w:rFonts w:asciiTheme="minorHAnsi" w:hAnsiTheme="minorHAnsi" w:cstheme="minorHAnsi"/>
          <w:lang w:eastAsia="cs-CZ"/>
        </w:rPr>
        <w:t>Z</w:t>
      </w:r>
      <w:r>
        <w:rPr>
          <w:rFonts w:asciiTheme="minorHAnsi" w:hAnsiTheme="minorHAnsi" w:cstheme="minorHAnsi"/>
          <w:lang w:eastAsia="cs-CZ"/>
        </w:rPr>
        <w:t xml:space="preserve">mluvných strán sa týmto výslovne zaväzuje, že neprevedie nijaké práva a povinnosti (záväzky) vyplývajúce zo tejto Zmluvy, resp. jej časti na iný subjekt bez predchádzajúceho písomného súhlasu druhej </w:t>
      </w:r>
      <w:r w:rsidR="008E72B1">
        <w:rPr>
          <w:rFonts w:asciiTheme="minorHAnsi" w:hAnsiTheme="minorHAnsi" w:cstheme="minorHAnsi"/>
          <w:lang w:eastAsia="cs-CZ"/>
        </w:rPr>
        <w:t>Z</w:t>
      </w:r>
      <w:r>
        <w:rPr>
          <w:rFonts w:asciiTheme="minorHAnsi" w:hAnsiTheme="minorHAnsi" w:cstheme="minorHAnsi"/>
          <w:lang w:eastAsia="cs-CZ"/>
        </w:rPr>
        <w:t xml:space="preserve">mluvnej strany. V prípade porušenia tejto povinnosti jednou zo </w:t>
      </w:r>
      <w:r w:rsidR="008E72B1">
        <w:rPr>
          <w:rFonts w:asciiTheme="minorHAnsi" w:hAnsiTheme="minorHAnsi" w:cstheme="minorHAnsi"/>
          <w:lang w:eastAsia="cs-CZ"/>
        </w:rPr>
        <w:t>Z</w:t>
      </w:r>
      <w:r>
        <w:rPr>
          <w:rFonts w:asciiTheme="minorHAnsi" w:hAnsiTheme="minorHAnsi" w:cstheme="minorHAnsi"/>
          <w:lang w:eastAsia="cs-CZ"/>
        </w:rPr>
        <w:t>mluvných strán bude zmluva o prevode (postúpení) zmluvných záväzkov neplatná.</w:t>
      </w:r>
    </w:p>
    <w:p w14:paraId="38D5B90A" w14:textId="77777777" w:rsidR="001E66FD" w:rsidRDefault="001E66FD" w:rsidP="001E66FD">
      <w:pPr>
        <w:spacing w:after="0"/>
        <w:jc w:val="center"/>
        <w:rPr>
          <w:rFonts w:cs="Calibri"/>
          <w:b/>
          <w:lang w:eastAsia="cs-CZ"/>
        </w:rPr>
      </w:pPr>
    </w:p>
    <w:p w14:paraId="7A288BFF" w14:textId="77777777" w:rsidR="001E66FD" w:rsidRDefault="001E66FD" w:rsidP="001E66FD">
      <w:pPr>
        <w:spacing w:after="0"/>
        <w:jc w:val="center"/>
        <w:rPr>
          <w:rFonts w:cs="Calibri"/>
          <w:b/>
          <w:lang w:eastAsia="cs-CZ"/>
        </w:rPr>
      </w:pPr>
      <w:r>
        <w:rPr>
          <w:rFonts w:cs="Calibri"/>
          <w:b/>
          <w:lang w:eastAsia="cs-CZ"/>
        </w:rPr>
        <w:t>Čl. XVII</w:t>
      </w:r>
    </w:p>
    <w:p w14:paraId="008FADE7" w14:textId="77777777" w:rsidR="001E66FD" w:rsidRDefault="001E66FD" w:rsidP="001E66FD">
      <w:pPr>
        <w:spacing w:after="0"/>
        <w:jc w:val="center"/>
        <w:rPr>
          <w:rFonts w:cs="Calibri"/>
          <w:b/>
          <w:lang w:eastAsia="cs-CZ"/>
        </w:rPr>
      </w:pPr>
      <w:r>
        <w:rPr>
          <w:rFonts w:cs="Calibri"/>
          <w:b/>
          <w:lang w:eastAsia="cs-CZ"/>
        </w:rPr>
        <w:t>Záverečné ustanovenia</w:t>
      </w:r>
    </w:p>
    <w:p w14:paraId="24E2C2CE" w14:textId="1ECC7986" w:rsidR="00AE1005" w:rsidRDefault="001E66FD" w:rsidP="001E66FD">
      <w:pPr>
        <w:pStyle w:val="Odsekzoznamu"/>
        <w:widowControl w:val="0"/>
        <w:numPr>
          <w:ilvl w:val="0"/>
          <w:numId w:val="28"/>
        </w:numPr>
        <w:tabs>
          <w:tab w:val="left" w:pos="284"/>
        </w:tabs>
        <w:spacing w:after="240"/>
        <w:ind w:left="0" w:firstLine="0"/>
        <w:contextualSpacing/>
        <w:jc w:val="both"/>
        <w:rPr>
          <w:rFonts w:asciiTheme="minorHAnsi" w:hAnsiTheme="minorHAnsi" w:cs="Calibri"/>
          <w:lang w:eastAsia="cs-CZ"/>
        </w:rPr>
      </w:pPr>
      <w:bookmarkStart w:id="15" w:name="_Hlk188881496"/>
      <w:r>
        <w:rPr>
          <w:rFonts w:asciiTheme="minorHAnsi" w:hAnsiTheme="minorHAnsi" w:cs="Calibri"/>
          <w:lang w:eastAsia="cs-CZ"/>
        </w:rPr>
        <w:t>Táto Zmluva nadobúda platnosť dňom jej podpisu obidvomi Zmluvnými stranami a</w:t>
      </w:r>
      <w:r w:rsidR="00AE1005">
        <w:rPr>
          <w:rFonts w:asciiTheme="minorHAnsi" w:hAnsiTheme="minorHAnsi" w:cs="Calibri"/>
          <w:lang w:eastAsia="cs-CZ"/>
        </w:rPr>
        <w:t> </w:t>
      </w:r>
      <w:r>
        <w:rPr>
          <w:rFonts w:asciiTheme="minorHAnsi" w:hAnsiTheme="minorHAnsi" w:cs="Calibri"/>
          <w:lang w:eastAsia="cs-CZ"/>
        </w:rPr>
        <w:t>účinnosť</w:t>
      </w:r>
      <w:r w:rsidR="00AE1005">
        <w:rPr>
          <w:rFonts w:asciiTheme="minorHAnsi" w:hAnsiTheme="minorHAnsi" w:cs="Calibri"/>
          <w:lang w:eastAsia="cs-CZ"/>
        </w:rPr>
        <w:t xml:space="preserve"> </w:t>
      </w:r>
      <w:del w:id="16" w:author="Priečková Kristína" w:date="2025-01-27T14:45:00Z" w16du:dateUtc="2025-01-27T13:45:00Z">
        <w:r w:rsidR="00AE1005" w:rsidDel="00B57C18">
          <w:rPr>
            <w:rFonts w:asciiTheme="minorHAnsi" w:hAnsiTheme="minorHAnsi" w:cs="Calibri"/>
            <w:lang w:eastAsia="cs-CZ"/>
          </w:rPr>
          <w:delText>po splnení nasledujúcich kumulatívnych podmienok:</w:delText>
        </w:r>
      </w:del>
    </w:p>
    <w:p w14:paraId="3D65FDAB" w14:textId="5210AFD5" w:rsidR="00AE1005" w:rsidRDefault="00AE1005" w:rsidP="00AE1005">
      <w:pPr>
        <w:pStyle w:val="Odsekzoznamu"/>
        <w:widowControl w:val="0"/>
        <w:tabs>
          <w:tab w:val="left" w:pos="284"/>
        </w:tabs>
        <w:spacing w:after="240"/>
        <w:ind w:left="0"/>
        <w:contextualSpacing/>
        <w:jc w:val="both"/>
        <w:rPr>
          <w:rFonts w:asciiTheme="minorHAnsi" w:hAnsiTheme="minorHAnsi" w:cs="Calibri"/>
          <w:lang w:eastAsia="cs-CZ"/>
        </w:rPr>
      </w:pPr>
      <w:del w:id="17" w:author="Priečková Kristína" w:date="2025-01-27T14:45:00Z" w16du:dateUtc="2025-01-27T13:45:00Z">
        <w:r w:rsidDel="00B57C18">
          <w:rPr>
            <w:rFonts w:asciiTheme="minorHAnsi" w:hAnsiTheme="minorHAnsi" w:cs="Calibri"/>
            <w:lang w:eastAsia="cs-CZ"/>
          </w:rPr>
          <w:delText xml:space="preserve">a) </w:delText>
        </w:r>
      </w:del>
      <w:r w:rsidR="001E66FD">
        <w:rPr>
          <w:rFonts w:asciiTheme="minorHAnsi" w:hAnsiTheme="minorHAnsi" w:cs="Calibri"/>
          <w:lang w:eastAsia="cs-CZ"/>
        </w:rPr>
        <w:t xml:space="preserve"> dňom nasledujúcim po dni</w:t>
      </w:r>
      <w:r w:rsidR="001E66FD">
        <w:rPr>
          <w:rFonts w:asciiTheme="minorHAnsi" w:hAnsiTheme="minorHAnsi" w:cs="Calibri"/>
          <w:b/>
          <w:lang w:eastAsia="cs-CZ"/>
        </w:rPr>
        <w:t xml:space="preserve"> </w:t>
      </w:r>
      <w:r w:rsidR="001E66FD">
        <w:rPr>
          <w:rFonts w:asciiTheme="minorHAnsi" w:hAnsiTheme="minorHAnsi" w:cs="Calibri"/>
          <w:lang w:eastAsia="cs-CZ"/>
        </w:rPr>
        <w:t>zverejnenia Zmluvy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 (ďalej len ako „</w:t>
      </w:r>
      <w:r w:rsidR="001E66FD">
        <w:rPr>
          <w:rFonts w:asciiTheme="minorHAnsi" w:hAnsiTheme="minorHAnsi" w:cs="Calibri"/>
          <w:b/>
          <w:bCs/>
          <w:lang w:eastAsia="cs-CZ"/>
        </w:rPr>
        <w:t>Zákon o slobode informácií</w:t>
      </w:r>
      <w:r w:rsidR="001E66FD">
        <w:rPr>
          <w:rFonts w:asciiTheme="minorHAnsi" w:hAnsiTheme="minorHAnsi" w:cs="Calibri"/>
          <w:lang w:eastAsia="cs-CZ"/>
        </w:rPr>
        <w:t>“)</w:t>
      </w:r>
      <w:ins w:id="18" w:author="Priečková Kristína" w:date="2025-01-27T14:45:00Z" w16du:dateUtc="2025-01-27T13:45:00Z">
        <w:r w:rsidR="00B57C18">
          <w:rPr>
            <w:rFonts w:asciiTheme="minorHAnsi" w:hAnsiTheme="minorHAnsi" w:cs="Calibri"/>
            <w:lang w:eastAsia="cs-CZ"/>
          </w:rPr>
          <w:t>.</w:t>
        </w:r>
      </w:ins>
      <w:del w:id="19" w:author="Priečková Kristína" w:date="2025-01-27T14:45:00Z" w16du:dateUtc="2025-01-27T13:45:00Z">
        <w:r w:rsidR="005E6B86" w:rsidDel="00B57C18">
          <w:rPr>
            <w:rFonts w:asciiTheme="minorHAnsi" w:hAnsiTheme="minorHAnsi" w:cs="Calibri"/>
            <w:lang w:eastAsia="cs-CZ"/>
          </w:rPr>
          <w:delText>;</w:delText>
        </w:r>
      </w:del>
      <w:bookmarkEnd w:id="15"/>
      <w:r w:rsidR="001E66FD">
        <w:rPr>
          <w:rFonts w:asciiTheme="minorHAnsi" w:hAnsiTheme="minorHAnsi" w:cs="Calibri"/>
          <w:lang w:eastAsia="cs-CZ"/>
        </w:rPr>
        <w:t xml:space="preserve"> </w:t>
      </w:r>
    </w:p>
    <w:p w14:paraId="611AC5A3" w14:textId="0E22BDC4" w:rsidR="001621E9" w:rsidDel="00B57C18" w:rsidRDefault="00AE1005" w:rsidP="00BD7ABC">
      <w:pPr>
        <w:pStyle w:val="Odsekzoznamu"/>
        <w:widowControl w:val="0"/>
        <w:tabs>
          <w:tab w:val="left" w:pos="284"/>
        </w:tabs>
        <w:spacing w:after="240"/>
        <w:ind w:left="0"/>
        <w:contextualSpacing/>
        <w:jc w:val="both"/>
        <w:rPr>
          <w:del w:id="20" w:author="Priečková Kristína" w:date="2025-01-27T14:45:00Z" w16du:dateUtc="2025-01-27T13:45:00Z"/>
          <w:rFonts w:asciiTheme="minorHAnsi" w:hAnsiTheme="minorHAnsi" w:cs="Calibri"/>
          <w:lang w:eastAsia="cs-CZ"/>
        </w:rPr>
      </w:pPr>
      <w:del w:id="21" w:author="Priečková Kristína" w:date="2025-01-27T14:45:00Z" w16du:dateUtc="2025-01-27T13:45:00Z">
        <w:r w:rsidDel="00B57C18">
          <w:rPr>
            <w:rFonts w:asciiTheme="minorHAnsi" w:hAnsiTheme="minorHAnsi" w:cs="Calibri"/>
            <w:lang w:eastAsia="cs-CZ"/>
          </w:rPr>
          <w:delText>b) dňom nadobudnutia účinnosti Zmluvy o </w:delText>
        </w:r>
        <w:r w:rsidR="00B5565A" w:rsidDel="00B57C18">
          <w:rPr>
            <w:rFonts w:asciiTheme="minorHAnsi" w:hAnsiTheme="minorHAnsi" w:cs="Calibri"/>
            <w:lang w:eastAsia="cs-CZ"/>
          </w:rPr>
          <w:delText>PPM</w:delText>
        </w:r>
        <w:r w:rsidR="002B602C" w:rsidDel="00B57C18">
          <w:rPr>
            <w:rFonts w:asciiTheme="minorHAnsi" w:hAnsiTheme="minorHAnsi" w:cs="Calibri"/>
            <w:lang w:eastAsia="cs-CZ"/>
          </w:rPr>
          <w:delText xml:space="preserve">. </w:delText>
        </w:r>
      </w:del>
    </w:p>
    <w:p w14:paraId="152E1526" w14:textId="345250A8" w:rsidR="001E66FD" w:rsidRDefault="008C580A" w:rsidP="003048C6">
      <w:pPr>
        <w:jc w:val="both"/>
        <w:rPr>
          <w:rFonts w:cs="Calibri"/>
          <w:lang w:eastAsia="cs-CZ"/>
        </w:rPr>
      </w:pPr>
      <w:del w:id="22" w:author="Priečková Kristína" w:date="2025-01-27T14:45:00Z" w16du:dateUtc="2025-01-27T13:45:00Z">
        <w:r w:rsidRPr="008C580A" w:rsidDel="00B57C18">
          <w:rPr>
            <w:rFonts w:cs="Calibri"/>
            <w:lang w:eastAsia="cs-CZ"/>
          </w:rPr>
          <w:delText>Na účely Zmluvy sa rozumie, že ak k</w:delText>
        </w:r>
        <w:r w:rsidDel="00B57C18">
          <w:rPr>
            <w:rFonts w:cs="Calibri"/>
            <w:lang w:eastAsia="cs-CZ"/>
          </w:rPr>
          <w:delText> nadobudnutiu účinnosti</w:delText>
        </w:r>
        <w:r w:rsidRPr="00D640E4" w:rsidDel="00B57C18">
          <w:rPr>
            <w:rFonts w:ascii="Calibri" w:hAnsi="Calibri" w:cs="Calibri"/>
            <w:lang w:eastAsia="cs-CZ"/>
          </w:rPr>
          <w:delText xml:space="preserve"> </w:delText>
        </w:r>
        <w:r w:rsidR="00B5565A" w:rsidDel="00B57C18">
          <w:rPr>
            <w:rFonts w:ascii="Calibri" w:hAnsi="Calibri" w:cs="Calibri"/>
            <w:lang w:eastAsia="cs-CZ"/>
          </w:rPr>
          <w:delText xml:space="preserve">Zmluvy o PPM </w:delText>
        </w:r>
        <w:r w:rsidRPr="00D640E4" w:rsidDel="00B57C18">
          <w:rPr>
            <w:rFonts w:ascii="Calibri" w:hAnsi="Calibri" w:cs="Calibri"/>
            <w:lang w:eastAsia="cs-CZ"/>
          </w:rPr>
          <w:delText xml:space="preserve">nedôjde ani v lehote do </w:delText>
        </w:r>
        <w:r w:rsidR="00E70F22" w:rsidDel="00B57C18">
          <w:rPr>
            <w:rFonts w:ascii="Calibri" w:hAnsi="Calibri" w:cs="Calibri"/>
            <w:b/>
            <w:bCs/>
            <w:lang w:eastAsia="cs-CZ"/>
          </w:rPr>
          <w:delText>31.</w:delText>
        </w:r>
        <w:r w:rsidR="00B67D2D" w:rsidDel="00B57C18">
          <w:rPr>
            <w:rFonts w:ascii="Calibri" w:hAnsi="Calibri" w:cs="Calibri"/>
            <w:b/>
            <w:bCs/>
            <w:lang w:eastAsia="cs-CZ"/>
          </w:rPr>
          <w:delText>03</w:delText>
        </w:r>
        <w:r w:rsidR="009B1308" w:rsidRPr="009B1308" w:rsidDel="00B57C18">
          <w:rPr>
            <w:rFonts w:ascii="Calibri" w:hAnsi="Calibri" w:cs="Calibri"/>
            <w:b/>
            <w:bCs/>
            <w:lang w:eastAsia="cs-CZ"/>
          </w:rPr>
          <w:delText>.202</w:delText>
        </w:r>
        <w:r w:rsidR="00B67D2D" w:rsidDel="00B57C18">
          <w:rPr>
            <w:rFonts w:ascii="Calibri" w:hAnsi="Calibri" w:cs="Calibri"/>
            <w:b/>
            <w:bCs/>
            <w:lang w:eastAsia="cs-CZ"/>
          </w:rPr>
          <w:delText>5</w:delText>
        </w:r>
        <w:r w:rsidRPr="008C580A" w:rsidDel="00B57C18">
          <w:rPr>
            <w:rFonts w:cs="Calibri"/>
            <w:lang w:eastAsia="cs-CZ"/>
          </w:rPr>
          <w:delText>, Zmluvné strany sa dohodli na rozväzovacej podmienke, podľa ktorej táto Zmluva zaniká</w:delText>
        </w:r>
      </w:del>
      <w:r w:rsidRPr="008C580A">
        <w:rPr>
          <w:rFonts w:cs="Calibri"/>
          <w:lang w:eastAsia="cs-CZ"/>
        </w:rPr>
        <w:t>.</w:t>
      </w:r>
    </w:p>
    <w:p w14:paraId="23EE00B3" w14:textId="1D58D007" w:rsidR="001E66FD" w:rsidRDefault="001E66FD" w:rsidP="001E66FD">
      <w:pPr>
        <w:pStyle w:val="Odsekzoznamu"/>
        <w:numPr>
          <w:ilvl w:val="0"/>
          <w:numId w:val="28"/>
        </w:numPr>
        <w:tabs>
          <w:tab w:val="left" w:pos="284"/>
        </w:tabs>
        <w:spacing w:after="240"/>
        <w:ind w:left="0" w:firstLine="0"/>
        <w:jc w:val="both"/>
        <w:rPr>
          <w:rFonts w:asciiTheme="minorHAnsi" w:hAnsiTheme="minorHAnsi" w:cs="Calibri"/>
          <w:lang w:eastAsia="cs-CZ"/>
        </w:rPr>
      </w:pPr>
      <w:r>
        <w:rPr>
          <w:rFonts w:asciiTheme="minorHAnsi" w:hAnsiTheme="minorHAnsi" w:cs="Calibri"/>
          <w:lang w:eastAsia="cs-CZ"/>
        </w:rPr>
        <w:t xml:space="preserve">Túto Zmluvu možno meniť a dopĺňať len očíslovanými písomnými dodatkami podpísanými </w:t>
      </w:r>
      <w:r w:rsidR="001A7DB6">
        <w:rPr>
          <w:rFonts w:asciiTheme="minorHAnsi" w:hAnsiTheme="minorHAnsi" w:cs="Calibri"/>
          <w:lang w:eastAsia="cs-CZ"/>
        </w:rPr>
        <w:t>Z</w:t>
      </w:r>
      <w:r>
        <w:rPr>
          <w:rFonts w:asciiTheme="minorHAnsi" w:hAnsiTheme="minorHAnsi" w:cs="Calibri"/>
          <w:lang w:eastAsia="cs-CZ"/>
        </w:rPr>
        <w:t xml:space="preserve">mluvnými stranami. Zmluvné strany sa dohodli, že akákoľvek zmena údajov </w:t>
      </w:r>
      <w:r w:rsidR="001A7DB6">
        <w:rPr>
          <w:rFonts w:asciiTheme="minorHAnsi" w:hAnsiTheme="minorHAnsi" w:cs="Calibri"/>
          <w:lang w:eastAsia="cs-CZ"/>
        </w:rPr>
        <w:t>Z</w:t>
      </w:r>
      <w:r>
        <w:rPr>
          <w:rFonts w:asciiTheme="minorHAnsi" w:hAnsiTheme="minorHAnsi" w:cs="Calibri"/>
          <w:lang w:eastAsia="cs-CZ"/>
        </w:rPr>
        <w:t xml:space="preserve">mluvných strán uvedených v záhlaví Zmluvy, ak jej dôsledkom nie je zmena v osobe </w:t>
      </w:r>
      <w:r w:rsidR="001A7DB6">
        <w:rPr>
          <w:rFonts w:asciiTheme="minorHAnsi" w:hAnsiTheme="minorHAnsi" w:cs="Calibri"/>
          <w:lang w:eastAsia="cs-CZ"/>
        </w:rPr>
        <w:t>Z</w:t>
      </w:r>
      <w:r>
        <w:rPr>
          <w:rFonts w:asciiTheme="minorHAnsi" w:hAnsiTheme="minorHAnsi" w:cs="Calibri"/>
          <w:lang w:eastAsia="cs-CZ"/>
        </w:rPr>
        <w:t xml:space="preserve">mluvnej strany, ako aj akákoľvek zmena kdekoľvek v tejto Zmluve uvedených osôb oprávnených rokovať za ktorúkoľvek zo </w:t>
      </w:r>
      <w:r w:rsidR="001A7DB6">
        <w:rPr>
          <w:rFonts w:asciiTheme="minorHAnsi" w:hAnsiTheme="minorHAnsi" w:cs="Calibri"/>
          <w:lang w:eastAsia="cs-CZ"/>
        </w:rPr>
        <w:t>Z</w:t>
      </w:r>
      <w:r>
        <w:rPr>
          <w:rFonts w:asciiTheme="minorHAnsi" w:hAnsiTheme="minorHAnsi" w:cs="Calibri"/>
          <w:lang w:eastAsia="cs-CZ"/>
        </w:rPr>
        <w:t xml:space="preserve">mluvných strán, alebo adresa elektronickej pošty ktorejkoľvek zo </w:t>
      </w:r>
      <w:r w:rsidR="001A7DB6">
        <w:rPr>
          <w:rFonts w:asciiTheme="minorHAnsi" w:hAnsiTheme="minorHAnsi" w:cs="Calibri"/>
          <w:lang w:eastAsia="cs-CZ"/>
        </w:rPr>
        <w:t>Z</w:t>
      </w:r>
      <w:r>
        <w:rPr>
          <w:rFonts w:asciiTheme="minorHAnsi" w:hAnsiTheme="minorHAnsi" w:cs="Calibri"/>
          <w:lang w:eastAsia="cs-CZ"/>
        </w:rPr>
        <w:t xml:space="preserve">mluvných strán uvedená kdekoľvek v tejto Zmluve, nepodlieha povinnosti uzatvoriť dodatok; takáto zmena sa stane účinnou v deň, v ktorom bolo oznámenie o takejto zmene doručené druhej </w:t>
      </w:r>
      <w:r w:rsidR="001A7DB6">
        <w:rPr>
          <w:rFonts w:asciiTheme="minorHAnsi" w:hAnsiTheme="minorHAnsi" w:cs="Calibri"/>
          <w:lang w:eastAsia="cs-CZ"/>
        </w:rPr>
        <w:t>Z</w:t>
      </w:r>
      <w:r>
        <w:rPr>
          <w:rFonts w:asciiTheme="minorHAnsi" w:hAnsiTheme="minorHAnsi" w:cs="Calibri"/>
          <w:lang w:eastAsia="cs-CZ"/>
        </w:rPr>
        <w:t xml:space="preserve">mluvnej strane. </w:t>
      </w:r>
    </w:p>
    <w:p w14:paraId="7C9DA376" w14:textId="06D0A1BE" w:rsidR="001E66FD" w:rsidRDefault="001E66FD" w:rsidP="001E66FD">
      <w:pPr>
        <w:pStyle w:val="Odsekzoznamu"/>
        <w:numPr>
          <w:ilvl w:val="0"/>
          <w:numId w:val="28"/>
        </w:numPr>
        <w:tabs>
          <w:tab w:val="left" w:pos="284"/>
        </w:tabs>
        <w:spacing w:after="240"/>
        <w:ind w:left="0" w:firstLine="0"/>
        <w:jc w:val="both"/>
        <w:rPr>
          <w:rFonts w:asciiTheme="minorHAnsi" w:hAnsiTheme="minorHAnsi" w:cs="Calibri"/>
          <w:lang w:eastAsia="cs-CZ"/>
        </w:rPr>
      </w:pPr>
      <w:r>
        <w:rPr>
          <w:rFonts w:asciiTheme="minorHAnsi" w:hAnsiTheme="minorHAnsi" w:cs="Calibri"/>
          <w:lang w:eastAsia="cs-CZ"/>
        </w:rPr>
        <w:t>Táto Zmluva je vyhotovená v </w:t>
      </w:r>
      <w:r w:rsidR="005B6FCA" w:rsidDel="005B6FCA">
        <w:rPr>
          <w:rFonts w:asciiTheme="minorHAnsi" w:hAnsiTheme="minorHAnsi" w:cs="Calibri"/>
          <w:lang w:eastAsia="cs-CZ"/>
        </w:rPr>
        <w:t xml:space="preserve"> </w:t>
      </w:r>
      <w:r>
        <w:rPr>
          <w:rFonts w:asciiTheme="minorHAnsi" w:hAnsiTheme="minorHAnsi" w:cs="Calibri"/>
          <w:lang w:eastAsia="cs-CZ"/>
        </w:rPr>
        <w:t>6 rovnopisoch, pričom 4 vyhotovenia obdrží objednávateľ a 2 vyhotovenia obdrží zhotoviteľ.</w:t>
      </w:r>
    </w:p>
    <w:p w14:paraId="4694D28D" w14:textId="144C4FA9" w:rsidR="001E66FD" w:rsidRDefault="001E66FD" w:rsidP="001E66FD">
      <w:pPr>
        <w:pStyle w:val="Odsekzoznamu"/>
        <w:numPr>
          <w:ilvl w:val="0"/>
          <w:numId w:val="28"/>
        </w:numPr>
        <w:tabs>
          <w:tab w:val="left" w:pos="284"/>
        </w:tabs>
        <w:spacing w:after="240"/>
        <w:ind w:left="0" w:firstLine="0"/>
        <w:jc w:val="both"/>
        <w:rPr>
          <w:rFonts w:asciiTheme="minorHAnsi" w:hAnsiTheme="minorHAnsi" w:cs="Calibri"/>
          <w:lang w:eastAsia="cs-CZ"/>
        </w:rPr>
      </w:pPr>
      <w:r>
        <w:rPr>
          <w:rFonts w:asciiTheme="minorHAnsi" w:hAnsiTheme="minorHAnsi" w:cs="Calibri"/>
          <w:lang w:eastAsia="cs-CZ"/>
        </w:rPr>
        <w:lastRenderedPageBreak/>
        <w:t xml:space="preserve">Zmluvné strany sa zaväzujú bez meškania vzájomne informovať o všetkých okolnostiach, ktoré by bránili riadnemu splneniu </w:t>
      </w:r>
      <w:r w:rsidR="008B014D">
        <w:rPr>
          <w:rFonts w:asciiTheme="minorHAnsi" w:hAnsiTheme="minorHAnsi" w:cs="Calibri"/>
          <w:lang w:eastAsia="cs-CZ"/>
        </w:rPr>
        <w:t>p</w:t>
      </w:r>
      <w:r>
        <w:rPr>
          <w:rFonts w:asciiTheme="minorHAnsi" w:hAnsiTheme="minorHAnsi" w:cs="Calibri"/>
          <w:lang w:eastAsia="cs-CZ"/>
        </w:rPr>
        <w:t>redmetu Zmluvy.</w:t>
      </w:r>
    </w:p>
    <w:p w14:paraId="565E4403" w14:textId="05425331" w:rsidR="001E66FD" w:rsidRDefault="001E66FD" w:rsidP="001E66FD">
      <w:pPr>
        <w:pStyle w:val="Odsekzoznamu"/>
        <w:numPr>
          <w:ilvl w:val="0"/>
          <w:numId w:val="28"/>
        </w:numPr>
        <w:tabs>
          <w:tab w:val="left" w:pos="284"/>
        </w:tabs>
        <w:spacing w:after="240"/>
        <w:ind w:left="0" w:firstLine="0"/>
        <w:jc w:val="both"/>
        <w:rPr>
          <w:rFonts w:asciiTheme="minorHAnsi" w:hAnsiTheme="minorHAnsi" w:cs="Calibri"/>
          <w:lang w:eastAsia="cs-CZ"/>
        </w:rPr>
      </w:pPr>
      <w:r>
        <w:rPr>
          <w:rFonts w:asciiTheme="minorHAnsi" w:hAnsiTheme="minorHAnsi" w:cs="Calibri"/>
          <w:lang w:eastAsia="cs-CZ"/>
        </w:rPr>
        <w:t xml:space="preserve">Pri riešení otázok výslovne neupravených touto Zmluvou sa </w:t>
      </w:r>
      <w:r w:rsidR="00C23174">
        <w:rPr>
          <w:rFonts w:asciiTheme="minorHAnsi" w:hAnsiTheme="minorHAnsi" w:cs="Calibri"/>
          <w:lang w:eastAsia="cs-CZ"/>
        </w:rPr>
        <w:t>Z</w:t>
      </w:r>
      <w:r>
        <w:rPr>
          <w:rFonts w:asciiTheme="minorHAnsi" w:hAnsiTheme="minorHAnsi" w:cs="Calibri"/>
          <w:lang w:eastAsia="cs-CZ"/>
        </w:rPr>
        <w:t>mluvné strany budú riadiť príslušnými ustanoveniami Obchodného zákonníka a ustanoveniami ostatných aplikovateľných všeobecne záväzných právnych predpisov účinných na území Slovenskej republiky. Pre vylúčenie akýchkoľvek pochybností, súčasťou Zmluvy nie sú všeobecné obchodné podmienky zhotoviteľa ani akákoľvek ich časť, a to ani v prípade, ak by tieto zhotoviteľ v procese verejného obstarávania akokoľvek použil, spomenul, alebo sa na ne odvolával. Na účely akejkoľvek interpretácie Zmluvy alebo interpretácie ktoréhokoľvek jej ustanovenia alebo otázky či sporu so Zmluvou súvisiacich sa preto rozumie, že takéto všeobecné podmienky zhotoviteľa ani žiadna ich časť nie sú na právny vzťah založený touto Zmluvou aplikovateľné.</w:t>
      </w:r>
    </w:p>
    <w:p w14:paraId="79640A4B" w14:textId="77777777" w:rsidR="001E66FD" w:rsidRDefault="001E66FD" w:rsidP="001E66FD">
      <w:pPr>
        <w:pStyle w:val="Odsekzoznamu"/>
        <w:numPr>
          <w:ilvl w:val="0"/>
          <w:numId w:val="28"/>
        </w:numPr>
        <w:tabs>
          <w:tab w:val="left" w:pos="284"/>
        </w:tabs>
        <w:spacing w:after="240"/>
        <w:ind w:left="0" w:firstLine="0"/>
        <w:jc w:val="both"/>
        <w:rPr>
          <w:rFonts w:asciiTheme="minorHAnsi" w:hAnsiTheme="minorHAnsi" w:cs="Calibri"/>
          <w:lang w:eastAsia="cs-CZ"/>
        </w:rPr>
      </w:pPr>
      <w:r>
        <w:rPr>
          <w:rFonts w:asciiTheme="minorHAnsi" w:hAnsiTheme="minorHAnsi" w:cs="Calibri"/>
          <w:lang w:eastAsia="cs-CZ"/>
        </w:rPr>
        <w:t>Akékoľvek ustanovenie tejto Zmluvy, ktoré je alebo sa stane neplatným, nezákonným alebo nevynútiteľným podľa platného práva, bude neúčinné len v rozsahu, v akom túto neplatnosť, nezákonnosť alebo nedostatok či stratu vynútiteľnosti postihuje právo, bez akéhokoľvek vplyvu na ostatné ustanovenia Zmluvy. Zmluvné strany sa zaväzujú nahradiť takéto ustanovenie novým ustanovením, ktoré bude platné a účinné a bude čo najlepšie zodpovedať jeho pôvodne zamýšľanému účelu.</w:t>
      </w:r>
    </w:p>
    <w:p w14:paraId="7B8ADC81" w14:textId="42C138B4" w:rsidR="00660D88" w:rsidRDefault="001E66FD" w:rsidP="001E66FD">
      <w:pPr>
        <w:pStyle w:val="Odsekzoznamu"/>
        <w:numPr>
          <w:ilvl w:val="0"/>
          <w:numId w:val="28"/>
        </w:numPr>
        <w:tabs>
          <w:tab w:val="left" w:pos="284"/>
        </w:tabs>
        <w:spacing w:after="240"/>
        <w:ind w:left="0" w:firstLine="0"/>
        <w:jc w:val="both"/>
        <w:rPr>
          <w:rFonts w:asciiTheme="minorHAnsi" w:hAnsiTheme="minorHAnsi" w:cs="Calibri"/>
          <w:lang w:eastAsia="cs-CZ"/>
        </w:rPr>
      </w:pPr>
      <w:r>
        <w:rPr>
          <w:rFonts w:asciiTheme="minorHAnsi" w:hAnsiTheme="minorHAnsi" w:cs="Calibri"/>
          <w:lang w:eastAsia="cs-CZ"/>
        </w:rPr>
        <w:t>Zmluvné strany sa zaväzujú, že dôverné informácie, s ktorými sa na základe tejto Zmluvy oboznámia, nebudú okrem povinností vyplývajúcich zo všeobecne záväzných právnych predpisov nijako zverejňovať, ani ich akoukoľvek formou reprodukovať alebo podávať ich akýmkoľvek tretím neoprávneným osobám.</w:t>
      </w:r>
      <w:r>
        <w:t xml:space="preserve"> </w:t>
      </w:r>
      <w:r>
        <w:rPr>
          <w:rFonts w:asciiTheme="minorHAnsi" w:hAnsiTheme="minorHAnsi" w:cs="Calibri"/>
          <w:lang w:eastAsia="cs-CZ"/>
        </w:rPr>
        <w:t xml:space="preserve">Zhotoviteľ však berie na vedomie, že Zmluva a informácie získané na jej základe, prípadne akékoľvek ďalšie súvisiace informácie, môžu podliehať aplikovateľným ustanoveniam Zákona o slobode informácií, a preto tieto môžu podliehať povinnosti objednávateľa zverejniť ich alebo poskytnúť v súlade s týmto právnym predpisom; zhotoviteľ berie na vedomie, že objednávateľ takéto informácie zverejní a/alebo sprístupní v rozsahu povinností a spôsobom vyplývajúcom zo zákona. Na túto skutočnosť zhotoviteľ zmluvne alebo iným vhodným spôsobom upozorní všetky osoby, na základe dodávok od ktorých, alebo na základe spolupráce s ktorými, bude zhotoviteľ </w:t>
      </w:r>
      <w:r w:rsidR="00412FFE">
        <w:rPr>
          <w:rFonts w:asciiTheme="minorHAnsi" w:hAnsiTheme="minorHAnsi" w:cs="Calibri"/>
          <w:lang w:eastAsia="cs-CZ"/>
        </w:rPr>
        <w:t>p</w:t>
      </w:r>
      <w:r>
        <w:rPr>
          <w:rFonts w:asciiTheme="minorHAnsi" w:hAnsiTheme="minorHAnsi" w:cs="Calibri"/>
          <w:lang w:eastAsia="cs-CZ"/>
        </w:rPr>
        <w:t>redmet Zmluvy realizovať (subdodávateľov).</w:t>
      </w:r>
    </w:p>
    <w:p w14:paraId="29FCB227" w14:textId="5D1F7595" w:rsidR="001E66FD" w:rsidRDefault="001E66FD" w:rsidP="001E66FD">
      <w:pPr>
        <w:pStyle w:val="Odsekzoznamu"/>
        <w:numPr>
          <w:ilvl w:val="0"/>
          <w:numId w:val="28"/>
        </w:numPr>
        <w:tabs>
          <w:tab w:val="left" w:pos="284"/>
        </w:tabs>
        <w:ind w:left="0" w:firstLine="0"/>
        <w:contextualSpacing/>
        <w:jc w:val="both"/>
        <w:rPr>
          <w:rFonts w:asciiTheme="minorHAnsi" w:hAnsiTheme="minorHAnsi" w:cs="Calibri"/>
          <w:lang w:eastAsia="cs-CZ"/>
        </w:rPr>
      </w:pPr>
      <w:r>
        <w:rPr>
          <w:rFonts w:asciiTheme="minorHAnsi" w:hAnsiTheme="minorHAnsi" w:cs="Calibri"/>
          <w:lang w:eastAsia="cs-CZ"/>
        </w:rPr>
        <w:t xml:space="preserve">Zmluvné strany sa týmto zaväzujú, že budú dodržiavať povinnosti uložené </w:t>
      </w:r>
      <w:r w:rsidR="0015686A">
        <w:rPr>
          <w:rFonts w:asciiTheme="minorHAnsi" w:hAnsiTheme="minorHAnsi" w:cs="Calibri"/>
          <w:lang w:eastAsia="cs-CZ"/>
        </w:rPr>
        <w:t>Z</w:t>
      </w:r>
      <w:r>
        <w:rPr>
          <w:rFonts w:asciiTheme="minorHAnsi" w:hAnsiTheme="minorHAnsi" w:cs="Calibri"/>
          <w:lang w:eastAsia="cs-CZ"/>
        </w:rPr>
        <w:t>mluvným stranám nariaden</w:t>
      </w:r>
      <w:r w:rsidR="0015686A">
        <w:rPr>
          <w:rFonts w:asciiTheme="minorHAnsi" w:hAnsiTheme="minorHAnsi" w:cs="Calibri"/>
          <w:lang w:eastAsia="cs-CZ"/>
        </w:rPr>
        <w:t>ím</w:t>
      </w:r>
      <w:r>
        <w:rPr>
          <w:rFonts w:asciiTheme="minorHAnsi" w:hAnsiTheme="minorHAnsi" w:cs="Calibri"/>
          <w:lang w:eastAsia="cs-CZ"/>
        </w:rPr>
        <w:t xml:space="preserve"> Európskeho parlamentu a Rady (EÚ) 2016/679 z 27. apríla 2016 o ochrane fyzických osôb pri spracúvaní osobných údajov a o voľnom pohybe takýchto údajov, ktorým sa zrušuje smernica 95/46/ES (všeobecné nariadenie o ochrane údajov). 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 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 Záväzky podľa tohto odseku</w:t>
      </w:r>
      <w:r w:rsidR="0015686A">
        <w:rPr>
          <w:rFonts w:asciiTheme="minorHAnsi" w:hAnsiTheme="minorHAnsi" w:cs="Calibri"/>
          <w:lang w:eastAsia="cs-CZ"/>
        </w:rPr>
        <w:t xml:space="preserve"> tohto článku</w:t>
      </w:r>
      <w:r>
        <w:rPr>
          <w:rFonts w:asciiTheme="minorHAnsi" w:hAnsiTheme="minorHAnsi" w:cs="Calibri"/>
          <w:lang w:eastAsia="cs-CZ"/>
        </w:rPr>
        <w:t xml:space="preserve"> Zmluvy pretrvajú aj po zániku Zmluvy z akéhokoľvek dôvodu.</w:t>
      </w:r>
    </w:p>
    <w:p w14:paraId="235CC58D" w14:textId="77777777" w:rsidR="0069602F" w:rsidRDefault="0069602F" w:rsidP="0069602F">
      <w:pPr>
        <w:pStyle w:val="Odsekzoznamu"/>
        <w:tabs>
          <w:tab w:val="left" w:pos="284"/>
        </w:tabs>
        <w:ind w:left="0"/>
        <w:contextualSpacing/>
        <w:jc w:val="both"/>
        <w:rPr>
          <w:rFonts w:asciiTheme="minorHAnsi" w:hAnsiTheme="minorHAnsi" w:cs="Calibri"/>
          <w:lang w:eastAsia="cs-CZ"/>
        </w:rPr>
      </w:pPr>
    </w:p>
    <w:p w14:paraId="5E4B3977" w14:textId="6D0B7929" w:rsidR="001E66FD" w:rsidRPr="0069602F" w:rsidRDefault="0001165B" w:rsidP="0069602F">
      <w:pPr>
        <w:pStyle w:val="Odsekzoznamu"/>
        <w:numPr>
          <w:ilvl w:val="0"/>
          <w:numId w:val="28"/>
        </w:numPr>
        <w:tabs>
          <w:tab w:val="left" w:pos="426"/>
        </w:tabs>
        <w:spacing w:after="240"/>
        <w:ind w:left="0" w:firstLine="0"/>
        <w:jc w:val="both"/>
        <w:rPr>
          <w:rFonts w:asciiTheme="minorHAnsi" w:hAnsiTheme="minorHAnsi" w:cstheme="minorHAnsi"/>
          <w:lang w:eastAsia="cs-CZ"/>
        </w:rPr>
      </w:pPr>
      <w:r w:rsidRPr="00B549A2">
        <w:rPr>
          <w:rFonts w:ascii="Calibri" w:hAnsi="Calibri"/>
        </w:rPr>
        <w:t xml:space="preserve">Zhotoviteľ sa zaväzuje strpieť výkon kontroly/auditu súvisiaceho s dodávkou tovaru, vykonaním diela a poskytovaním služieb kedykoľvek počas platnosti a účinnosti </w:t>
      </w:r>
      <w:r w:rsidR="001C324F">
        <w:rPr>
          <w:rFonts w:ascii="Calibri" w:hAnsi="Calibri"/>
        </w:rPr>
        <w:t xml:space="preserve">tejto </w:t>
      </w:r>
      <w:r w:rsidR="00245B60">
        <w:rPr>
          <w:rFonts w:ascii="Calibri" w:hAnsi="Calibri"/>
        </w:rPr>
        <w:t>Z</w:t>
      </w:r>
      <w:r w:rsidR="001C324F">
        <w:rPr>
          <w:rFonts w:ascii="Calibri" w:hAnsi="Calibri"/>
        </w:rPr>
        <w:t xml:space="preserve">mluvy v nadväznosti na fakt, že dielo je </w:t>
      </w:r>
      <w:r w:rsidRPr="00B549A2">
        <w:rPr>
          <w:rFonts w:ascii="Calibri" w:hAnsi="Calibri"/>
        </w:rPr>
        <w:t>financova</w:t>
      </w:r>
      <w:r w:rsidR="001C324F">
        <w:rPr>
          <w:rFonts w:ascii="Calibri" w:hAnsi="Calibri"/>
        </w:rPr>
        <w:t>né z Plánu obnovy a</w:t>
      </w:r>
      <w:r w:rsidR="00E54DB2">
        <w:rPr>
          <w:rFonts w:ascii="Calibri" w:hAnsi="Calibri"/>
        </w:rPr>
        <w:t> </w:t>
      </w:r>
      <w:r w:rsidR="001C324F">
        <w:rPr>
          <w:rFonts w:ascii="Calibri" w:hAnsi="Calibri"/>
        </w:rPr>
        <w:t>odolnosti</w:t>
      </w:r>
      <w:r w:rsidR="00E54DB2">
        <w:rPr>
          <w:rFonts w:ascii="Calibri" w:hAnsi="Calibri"/>
        </w:rPr>
        <w:t xml:space="preserve"> v nadväznosti na platnú a účinnú Zmluvu o </w:t>
      </w:r>
      <w:r w:rsidR="003C4E94">
        <w:rPr>
          <w:rFonts w:ascii="Calibri" w:hAnsi="Calibri"/>
        </w:rPr>
        <w:t>PPM</w:t>
      </w:r>
      <w:r w:rsidR="00E54DB2">
        <w:rPr>
          <w:rFonts w:ascii="Calibri" w:hAnsi="Calibri"/>
        </w:rPr>
        <w:t xml:space="preserve"> (preambula, bod 2</w:t>
      </w:r>
      <w:r w:rsidR="00425570">
        <w:rPr>
          <w:rFonts w:ascii="Calibri" w:hAnsi="Calibri"/>
        </w:rPr>
        <w:t xml:space="preserve"> Zmluvy</w:t>
      </w:r>
      <w:r w:rsidR="00E54DB2">
        <w:rPr>
          <w:rFonts w:ascii="Calibri" w:hAnsi="Calibri"/>
        </w:rPr>
        <w:t>)</w:t>
      </w:r>
      <w:r w:rsidRPr="00B549A2">
        <w:rPr>
          <w:rFonts w:ascii="Calibri" w:hAnsi="Calibri"/>
        </w:rPr>
        <w:t xml:space="preserve">, a to zo strany oprávnených osôb na výkon kontroly/auditu v zmysle príslušných právnych predpisov SR a EÚ, najmä zákona č. </w:t>
      </w:r>
      <w:r w:rsidR="002E73FA">
        <w:rPr>
          <w:rFonts w:ascii="Calibri" w:hAnsi="Calibri"/>
        </w:rPr>
        <w:t>36</w:t>
      </w:r>
      <w:r w:rsidRPr="00B549A2">
        <w:rPr>
          <w:rFonts w:ascii="Calibri" w:hAnsi="Calibri"/>
        </w:rPr>
        <w:t>8/20</w:t>
      </w:r>
      <w:r w:rsidR="002E73FA">
        <w:rPr>
          <w:rFonts w:ascii="Calibri" w:hAnsi="Calibri"/>
        </w:rPr>
        <w:t>21</w:t>
      </w:r>
      <w:r w:rsidRPr="00B549A2">
        <w:rPr>
          <w:rFonts w:ascii="Calibri" w:hAnsi="Calibri"/>
        </w:rPr>
        <w:t xml:space="preserve"> Z. z. o </w:t>
      </w:r>
      <w:r w:rsidR="00F67446">
        <w:rPr>
          <w:rFonts w:ascii="Calibri" w:hAnsi="Calibri"/>
        </w:rPr>
        <w:t>mechanizme na podporu obnovy a odolnosti a o zmene a doplnení niektorých zákonov</w:t>
      </w:r>
      <w:r w:rsidRPr="00B549A2">
        <w:rPr>
          <w:rFonts w:ascii="Calibri" w:hAnsi="Calibri"/>
        </w:rPr>
        <w:t xml:space="preserve"> v znení neskorších predpisov a zákona č. 357/2015 Z. z. o finančnej kontrole a audite a o zmene a doplnení niektorých zákonov v znení neskorších predpisov a </w:t>
      </w:r>
      <w:r w:rsidRPr="00E54DB2">
        <w:rPr>
          <w:rFonts w:ascii="Calibri" w:hAnsi="Calibri"/>
        </w:rPr>
        <w:t xml:space="preserve">príslušnej </w:t>
      </w:r>
      <w:r w:rsidR="009B534E">
        <w:rPr>
          <w:rFonts w:ascii="Calibri" w:hAnsi="Calibri"/>
        </w:rPr>
        <w:t>Z</w:t>
      </w:r>
      <w:r w:rsidRPr="00BD7ABC">
        <w:rPr>
          <w:rFonts w:ascii="Calibri" w:hAnsi="Calibri"/>
        </w:rPr>
        <w:t xml:space="preserve">mluvy o </w:t>
      </w:r>
      <w:r w:rsidR="00E54DB2" w:rsidRPr="00E54DB2">
        <w:rPr>
          <w:rFonts w:ascii="Calibri" w:hAnsi="Calibri"/>
        </w:rPr>
        <w:t>PPM</w:t>
      </w:r>
      <w:r w:rsidRPr="00B549A2">
        <w:rPr>
          <w:rFonts w:ascii="Calibri" w:hAnsi="Calibri"/>
        </w:rPr>
        <w:t xml:space="preserve"> a jej príloh vrátane všeobecných zmluvných podmienok pre takéto zmluvy a poskytnúť týmto orgánom riadne a včas všetku potrebnú súčinnosť. Porušenie tejto povinnosti zhotoviteľa je podstatným porušením Zmluvy, ktoré oprávňuje objednávateľa od Zmluvy odstúpiť. </w:t>
      </w:r>
      <w:r>
        <w:rPr>
          <w:rFonts w:ascii="Calibri" w:hAnsi="Calibri"/>
        </w:rPr>
        <w:lastRenderedPageBreak/>
        <w:t>Zároveň sa zhotoviteľ zaväzuje vyjadriť k zisteným nedostatkom súvisiacim s realizáciou diela a spolupracovať na ich odstránení vzájomne dohodnutým spôsobom.</w:t>
      </w:r>
    </w:p>
    <w:p w14:paraId="06E86605" w14:textId="77777777" w:rsidR="001E66FD" w:rsidRDefault="001E66FD" w:rsidP="001E66FD">
      <w:pPr>
        <w:pStyle w:val="Odsekzoznamu"/>
        <w:numPr>
          <w:ilvl w:val="0"/>
          <w:numId w:val="28"/>
        </w:numPr>
        <w:tabs>
          <w:tab w:val="left" w:pos="426"/>
        </w:tabs>
        <w:ind w:left="426" w:hanging="426"/>
        <w:jc w:val="both"/>
        <w:rPr>
          <w:rFonts w:asciiTheme="minorHAnsi" w:hAnsiTheme="minorHAnsi" w:cs="Calibri"/>
          <w:lang w:eastAsia="cs-CZ"/>
        </w:rPr>
      </w:pPr>
      <w:r>
        <w:rPr>
          <w:rFonts w:asciiTheme="minorHAnsi" w:hAnsiTheme="minorHAnsi" w:cs="Calibri"/>
          <w:lang w:eastAsia="cs-CZ"/>
        </w:rPr>
        <w:t xml:space="preserve">Neoddeliteľnou súčasťou tejto Zmluvy sú: </w:t>
      </w:r>
    </w:p>
    <w:p w14:paraId="1C9E94DA" w14:textId="0772CBAD" w:rsidR="001E66FD" w:rsidRDefault="001E66FD" w:rsidP="001E66FD">
      <w:pPr>
        <w:pStyle w:val="Odsekzoznamu"/>
        <w:ind w:left="1843" w:hanging="1417"/>
        <w:jc w:val="both"/>
        <w:rPr>
          <w:rFonts w:asciiTheme="minorHAnsi" w:hAnsiTheme="minorHAnsi" w:cstheme="minorHAnsi"/>
          <w:bCs/>
          <w:lang w:eastAsia="cs-CZ"/>
        </w:rPr>
      </w:pPr>
      <w:r>
        <w:rPr>
          <w:rFonts w:asciiTheme="minorHAnsi" w:hAnsiTheme="minorHAnsi" w:cstheme="minorHAnsi"/>
          <w:b/>
          <w:lang w:eastAsia="cs-CZ"/>
        </w:rPr>
        <w:t>Príloha č. 1:</w:t>
      </w:r>
      <w:r>
        <w:rPr>
          <w:rFonts w:asciiTheme="minorHAnsi" w:hAnsiTheme="minorHAnsi" w:cstheme="minorHAnsi"/>
          <w:bCs/>
          <w:lang w:eastAsia="cs-CZ"/>
        </w:rPr>
        <w:tab/>
        <w:t>Rozpočet/</w:t>
      </w:r>
      <w:r w:rsidR="00665A03">
        <w:rPr>
          <w:rFonts w:asciiTheme="minorHAnsi" w:hAnsiTheme="minorHAnsi" w:cstheme="minorHAnsi"/>
          <w:bCs/>
          <w:lang w:eastAsia="cs-CZ"/>
        </w:rPr>
        <w:t>o</w:t>
      </w:r>
      <w:r>
        <w:rPr>
          <w:rFonts w:asciiTheme="minorHAnsi" w:hAnsiTheme="minorHAnsi" w:cstheme="minorHAnsi"/>
          <w:bCs/>
          <w:lang w:eastAsia="cs-CZ"/>
        </w:rPr>
        <w:t xml:space="preserve">cenený </w:t>
      </w:r>
      <w:r w:rsidR="00665A03">
        <w:rPr>
          <w:rFonts w:asciiTheme="minorHAnsi" w:hAnsiTheme="minorHAnsi" w:cstheme="minorHAnsi"/>
          <w:bCs/>
          <w:lang w:eastAsia="cs-CZ"/>
        </w:rPr>
        <w:t>v</w:t>
      </w:r>
      <w:r>
        <w:rPr>
          <w:rFonts w:asciiTheme="minorHAnsi" w:hAnsiTheme="minorHAnsi" w:cstheme="minorHAnsi"/>
          <w:bCs/>
          <w:lang w:eastAsia="cs-CZ"/>
        </w:rPr>
        <w:t>ýkaz výmer zhotoviteľa</w:t>
      </w:r>
    </w:p>
    <w:p w14:paraId="0AC12A2B" w14:textId="6D6BC073" w:rsidR="001E66FD" w:rsidRDefault="001E66FD" w:rsidP="001E66FD">
      <w:pPr>
        <w:pStyle w:val="Odsekzoznamu"/>
        <w:ind w:left="1843" w:hanging="1417"/>
        <w:jc w:val="both"/>
        <w:rPr>
          <w:rFonts w:asciiTheme="minorHAnsi" w:hAnsiTheme="minorHAnsi" w:cs="Calibri"/>
          <w:lang w:eastAsia="cs-CZ"/>
        </w:rPr>
      </w:pPr>
      <w:r>
        <w:rPr>
          <w:rFonts w:asciiTheme="minorHAnsi" w:hAnsiTheme="minorHAnsi" w:cstheme="minorHAnsi"/>
          <w:b/>
          <w:lang w:eastAsia="cs-CZ"/>
        </w:rPr>
        <w:t>Príloha č. 2</w:t>
      </w:r>
      <w:r>
        <w:rPr>
          <w:rFonts w:asciiTheme="minorHAnsi" w:hAnsiTheme="minorHAnsi" w:cs="Calibri"/>
          <w:b/>
          <w:lang w:eastAsia="cs-CZ"/>
        </w:rPr>
        <w:t>:</w:t>
      </w:r>
      <w:r>
        <w:rPr>
          <w:rFonts w:asciiTheme="minorHAnsi" w:hAnsiTheme="minorHAnsi" w:cs="Calibri"/>
          <w:lang w:eastAsia="cs-CZ"/>
        </w:rPr>
        <w:tab/>
        <w:t>Projektová</w:t>
      </w:r>
      <w:r w:rsidR="00850553">
        <w:rPr>
          <w:rFonts w:asciiTheme="minorHAnsi" w:hAnsiTheme="minorHAnsi" w:cs="Calibri"/>
          <w:lang w:eastAsia="cs-CZ"/>
        </w:rPr>
        <w:t xml:space="preserve"> </w:t>
      </w:r>
      <w:r>
        <w:rPr>
          <w:rFonts w:asciiTheme="minorHAnsi" w:hAnsiTheme="minorHAnsi" w:cs="Calibri"/>
          <w:lang w:eastAsia="cs-CZ"/>
        </w:rPr>
        <w:t>dokumentácia v elektronickej podobe na pamäťovom médiu</w:t>
      </w:r>
    </w:p>
    <w:p w14:paraId="2F7B653A" w14:textId="77777777" w:rsidR="001E66FD" w:rsidRDefault="001E66FD" w:rsidP="001E66FD">
      <w:pPr>
        <w:pStyle w:val="Odsekzoznamu"/>
        <w:ind w:left="1843" w:hanging="1417"/>
        <w:jc w:val="both"/>
        <w:rPr>
          <w:rFonts w:asciiTheme="minorHAnsi" w:hAnsiTheme="minorHAnsi" w:cs="Calibri"/>
          <w:lang w:eastAsia="cs-CZ"/>
        </w:rPr>
      </w:pPr>
      <w:r>
        <w:rPr>
          <w:rFonts w:asciiTheme="minorHAnsi" w:hAnsiTheme="minorHAnsi" w:cstheme="minorHAnsi"/>
          <w:b/>
          <w:lang w:eastAsia="cs-CZ"/>
        </w:rPr>
        <w:t>Príloha č.</w:t>
      </w:r>
      <w:r>
        <w:rPr>
          <w:rFonts w:asciiTheme="minorHAnsi" w:hAnsiTheme="minorHAnsi" w:cs="Calibri"/>
          <w:lang w:eastAsia="cs-CZ"/>
        </w:rPr>
        <w:t xml:space="preserve"> </w:t>
      </w:r>
      <w:r>
        <w:rPr>
          <w:rFonts w:asciiTheme="minorHAnsi" w:hAnsiTheme="minorHAnsi" w:cs="Calibri"/>
          <w:b/>
          <w:bCs/>
          <w:lang w:eastAsia="cs-CZ"/>
        </w:rPr>
        <w:t>3:</w:t>
      </w:r>
      <w:r>
        <w:rPr>
          <w:rFonts w:asciiTheme="minorHAnsi" w:hAnsiTheme="minorHAnsi" w:cs="Calibri"/>
          <w:lang w:eastAsia="cs-CZ"/>
        </w:rPr>
        <w:tab/>
        <w:t>Vecný a časový harmonogram realizácie stavebných prác</w:t>
      </w:r>
    </w:p>
    <w:p w14:paraId="2BE71EFD" w14:textId="56B5FDF2" w:rsidR="001E66FD" w:rsidRDefault="001E66FD" w:rsidP="001E66FD">
      <w:pPr>
        <w:pStyle w:val="Odsekzoznamu"/>
        <w:ind w:left="1843" w:hanging="1417"/>
        <w:jc w:val="both"/>
        <w:rPr>
          <w:rFonts w:asciiTheme="minorHAnsi" w:hAnsiTheme="minorHAnsi" w:cs="Calibri"/>
          <w:lang w:eastAsia="cs-CZ"/>
        </w:rPr>
      </w:pPr>
      <w:r>
        <w:rPr>
          <w:rFonts w:asciiTheme="minorHAnsi" w:hAnsiTheme="minorHAnsi" w:cs="Calibri"/>
          <w:b/>
          <w:bCs/>
          <w:lang w:eastAsia="cs-CZ"/>
        </w:rPr>
        <w:t>Príloha č. 4:</w:t>
      </w:r>
      <w:r>
        <w:rPr>
          <w:rFonts w:asciiTheme="minorHAnsi" w:hAnsiTheme="minorHAnsi" w:cs="Calibri"/>
          <w:lang w:eastAsia="cs-CZ"/>
        </w:rPr>
        <w:tab/>
        <w:t xml:space="preserve">Zoznam subdodávateľov zhotoviteľa/čestné vyhlásenie zhotoviteľa, že na vykonanie </w:t>
      </w:r>
      <w:r w:rsidR="00B57959">
        <w:rPr>
          <w:rFonts w:asciiTheme="minorHAnsi" w:hAnsiTheme="minorHAnsi" w:cs="Calibri"/>
          <w:lang w:eastAsia="cs-CZ"/>
        </w:rPr>
        <w:t>d</w:t>
      </w:r>
      <w:r>
        <w:rPr>
          <w:rFonts w:asciiTheme="minorHAnsi" w:hAnsiTheme="minorHAnsi" w:cs="Calibri"/>
          <w:lang w:eastAsia="cs-CZ"/>
        </w:rPr>
        <w:t>iela nebudú využití subdodávatelia.</w:t>
      </w:r>
    </w:p>
    <w:p w14:paraId="5C9C9D3C" w14:textId="3568A2CA" w:rsidR="001E66FD" w:rsidRDefault="001E66FD" w:rsidP="001E66FD">
      <w:pPr>
        <w:pStyle w:val="Odsekzoznamu"/>
        <w:ind w:left="1843" w:hanging="1417"/>
        <w:jc w:val="both"/>
        <w:rPr>
          <w:rFonts w:asciiTheme="minorHAnsi" w:hAnsiTheme="minorHAnsi" w:cstheme="minorHAnsi"/>
        </w:rPr>
      </w:pPr>
      <w:r>
        <w:rPr>
          <w:rFonts w:asciiTheme="minorHAnsi" w:hAnsiTheme="minorHAnsi" w:cs="Calibri"/>
          <w:b/>
          <w:bCs/>
          <w:lang w:eastAsia="cs-CZ"/>
        </w:rPr>
        <w:t>Príloha č.</w:t>
      </w:r>
      <w:r>
        <w:rPr>
          <w:rFonts w:asciiTheme="minorHAnsi" w:hAnsiTheme="minorHAnsi" w:cs="Calibri"/>
          <w:lang w:eastAsia="cs-CZ"/>
        </w:rPr>
        <w:t xml:space="preserve"> </w:t>
      </w:r>
      <w:r w:rsidRPr="001E66FD">
        <w:rPr>
          <w:rFonts w:asciiTheme="minorHAnsi" w:hAnsiTheme="minorHAnsi" w:cs="Calibri"/>
          <w:b/>
          <w:bCs/>
          <w:lang w:eastAsia="cs-CZ"/>
        </w:rPr>
        <w:t>5</w:t>
      </w:r>
      <w:r>
        <w:rPr>
          <w:rFonts w:asciiTheme="minorHAnsi" w:hAnsiTheme="minorHAnsi" w:cs="Calibri"/>
          <w:b/>
          <w:bCs/>
          <w:lang w:eastAsia="cs-CZ"/>
        </w:rPr>
        <w:t>:</w:t>
      </w:r>
      <w:r>
        <w:rPr>
          <w:rFonts w:asciiTheme="minorHAnsi" w:hAnsiTheme="minorHAnsi" w:cs="Calibri"/>
          <w:lang w:eastAsia="cs-CZ"/>
        </w:rPr>
        <w:tab/>
      </w:r>
      <w:r>
        <w:rPr>
          <w:rFonts w:asciiTheme="minorHAnsi" w:hAnsiTheme="minorHAnsi" w:cstheme="minorHAnsi"/>
        </w:rPr>
        <w:t>Potvrdenie o vystavení bankovej záruky/poistenia záruky</w:t>
      </w:r>
      <w:r w:rsidR="00CE4C2D">
        <w:rPr>
          <w:rFonts w:asciiTheme="minorHAnsi" w:hAnsiTheme="minorHAnsi" w:cstheme="minorHAnsi"/>
        </w:rPr>
        <w:t>/zložení finančnej zábezpeky</w:t>
      </w:r>
    </w:p>
    <w:p w14:paraId="6322548D" w14:textId="12F13E28" w:rsidR="00DB29BD" w:rsidRDefault="001E66FD" w:rsidP="00DB29BD">
      <w:pPr>
        <w:pStyle w:val="Odsekzoznamu"/>
        <w:ind w:left="1843" w:hanging="1417"/>
        <w:jc w:val="both"/>
        <w:rPr>
          <w:rFonts w:cstheme="minorHAnsi"/>
        </w:rPr>
      </w:pPr>
      <w:r>
        <w:rPr>
          <w:rFonts w:asciiTheme="minorHAnsi" w:hAnsiTheme="minorHAnsi" w:cs="Calibri"/>
          <w:b/>
          <w:bCs/>
          <w:lang w:eastAsia="cs-CZ"/>
        </w:rPr>
        <w:t>Príloha č.</w:t>
      </w:r>
      <w:r>
        <w:rPr>
          <w:rFonts w:asciiTheme="minorHAnsi" w:hAnsiTheme="minorHAnsi" w:cstheme="minorHAnsi"/>
        </w:rPr>
        <w:t xml:space="preserve"> </w:t>
      </w:r>
      <w:r w:rsidRPr="001E66FD">
        <w:rPr>
          <w:rFonts w:asciiTheme="minorHAnsi" w:hAnsiTheme="minorHAnsi" w:cstheme="minorHAnsi"/>
          <w:b/>
          <w:bCs/>
        </w:rPr>
        <w:t>6:</w:t>
      </w:r>
      <w:r>
        <w:rPr>
          <w:rFonts w:asciiTheme="minorHAnsi" w:hAnsiTheme="minorHAnsi" w:cstheme="minorHAnsi"/>
        </w:rPr>
        <w:tab/>
        <w:t>Potvrdenie o zriadení transparentného bankového účtu zhotoviteľa</w:t>
      </w:r>
    </w:p>
    <w:p w14:paraId="19407743" w14:textId="77777777" w:rsidR="00DB29BD" w:rsidRDefault="00DB29BD" w:rsidP="00DB29BD">
      <w:pPr>
        <w:pStyle w:val="Odsekzoznamu"/>
        <w:ind w:left="426"/>
        <w:jc w:val="both"/>
        <w:rPr>
          <w:rFonts w:asciiTheme="minorHAnsi" w:hAnsiTheme="minorHAnsi" w:cs="Calibri"/>
          <w:b/>
          <w:bCs/>
          <w:lang w:eastAsia="cs-CZ"/>
        </w:rPr>
      </w:pPr>
    </w:p>
    <w:p w14:paraId="4C523AA3" w14:textId="5EFC2C35" w:rsidR="001E66FD" w:rsidRPr="00DB29BD" w:rsidRDefault="001E66FD" w:rsidP="007E632E">
      <w:pPr>
        <w:pStyle w:val="Odsekzoznamu"/>
        <w:numPr>
          <w:ilvl w:val="0"/>
          <w:numId w:val="28"/>
        </w:numPr>
        <w:ind w:left="0" w:firstLine="0"/>
        <w:jc w:val="both"/>
        <w:rPr>
          <w:rFonts w:asciiTheme="minorHAnsi" w:hAnsiTheme="minorHAnsi" w:cstheme="minorHAnsi"/>
        </w:rPr>
      </w:pPr>
      <w:r>
        <w:rPr>
          <w:rFonts w:asciiTheme="minorHAnsi" w:hAnsiTheme="minorHAnsi" w:cs="Calibri"/>
          <w:lang w:eastAsia="cs-CZ"/>
        </w:rPr>
        <w:t xml:space="preserve">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w:t>
      </w:r>
      <w:r w:rsidR="002E0B26">
        <w:rPr>
          <w:rFonts w:asciiTheme="minorHAnsi" w:hAnsiTheme="minorHAnsi" w:cs="Calibri"/>
          <w:lang w:eastAsia="cs-CZ"/>
        </w:rPr>
        <w:t>Z</w:t>
      </w:r>
      <w:r>
        <w:rPr>
          <w:rFonts w:asciiTheme="minorHAnsi" w:hAnsiTheme="minorHAnsi" w:cs="Calibri"/>
          <w:lang w:eastAsia="cs-CZ"/>
        </w:rPr>
        <w:t>mluvnej strane na základe tohto vyhlásenia. Zmluvné strany vyhlasujú, že túto Zmluvu uzavreli slobodne a vážne, neuzavreli ju v</w:t>
      </w:r>
      <w:r w:rsidR="002E0B26">
        <w:rPr>
          <w:rFonts w:asciiTheme="minorHAnsi" w:hAnsiTheme="minorHAnsi" w:cs="Calibri"/>
          <w:lang w:eastAsia="cs-CZ"/>
        </w:rPr>
        <w:t> </w:t>
      </w:r>
      <w:r>
        <w:rPr>
          <w:rFonts w:asciiTheme="minorHAnsi" w:hAnsiTheme="minorHAnsi" w:cs="Calibri"/>
          <w:lang w:eastAsia="cs-CZ"/>
        </w:rPr>
        <w:t>tiesni</w:t>
      </w:r>
      <w:r w:rsidR="002E0B26">
        <w:rPr>
          <w:rFonts w:asciiTheme="minorHAnsi" w:hAnsiTheme="minorHAnsi" w:cs="Calibri"/>
          <w:lang w:eastAsia="cs-CZ"/>
        </w:rPr>
        <w:t>, v omyle,</w:t>
      </w:r>
      <w:r>
        <w:rPr>
          <w:rFonts w:asciiTheme="minorHAnsi" w:hAnsiTheme="minorHAnsi" w:cs="Calibri"/>
          <w:lang w:eastAsia="cs-CZ"/>
        </w:rPr>
        <w:t xml:space="preserve"> ani za nápadne nevýhodných podmienok, pozorne si ju prečítali, porozumeli jej a nemajú proti jej forme a obsahu žiadne námietky, ani návrhy na doplnenie, čo zástupcovia </w:t>
      </w:r>
      <w:r w:rsidR="002E0B26">
        <w:rPr>
          <w:rFonts w:asciiTheme="minorHAnsi" w:hAnsiTheme="minorHAnsi" w:cs="Calibri"/>
          <w:lang w:eastAsia="cs-CZ"/>
        </w:rPr>
        <w:t>Z</w:t>
      </w:r>
      <w:r>
        <w:rPr>
          <w:rFonts w:asciiTheme="minorHAnsi" w:hAnsiTheme="minorHAnsi" w:cs="Calibri"/>
          <w:lang w:eastAsia="cs-CZ"/>
        </w:rPr>
        <w:t>mluvných strán plne spôsobilí na právne úkony potvrdzujú vlastnoručnými podpismi.</w:t>
      </w:r>
    </w:p>
    <w:p w14:paraId="488774F3" w14:textId="721CA6E4" w:rsidR="00E64420" w:rsidRDefault="00E64420" w:rsidP="00A21B66">
      <w:pPr>
        <w:pStyle w:val="Bezriadkovania"/>
        <w:tabs>
          <w:tab w:val="left" w:pos="426"/>
        </w:tabs>
        <w:spacing w:after="240"/>
        <w:jc w:val="both"/>
        <w:rPr>
          <w:rFonts w:asciiTheme="minorHAnsi" w:hAnsiTheme="minorHAnsi" w:cstheme="minorHAnsi"/>
          <w:color w:val="auto"/>
          <w:sz w:val="22"/>
          <w:szCs w:val="22"/>
          <w:lang w:eastAsia="cs-CZ"/>
        </w:rPr>
      </w:pPr>
    </w:p>
    <w:p w14:paraId="143A5E1C" w14:textId="72640804" w:rsidR="00C450E0" w:rsidRPr="00906D51" w:rsidRDefault="00C450E0" w:rsidP="00C450E0">
      <w:pPr>
        <w:rPr>
          <w:rFonts w:cs="Calibri"/>
          <w:lang w:eastAsia="cs-CZ"/>
        </w:rPr>
      </w:pPr>
      <w:r w:rsidRPr="00906D51">
        <w:rPr>
          <w:rFonts w:cs="Calibri"/>
          <w:lang w:eastAsia="cs-CZ"/>
        </w:rPr>
        <w:t>V</w:t>
      </w:r>
      <w:r w:rsidR="00E70F22">
        <w:rPr>
          <w:rFonts w:cs="Calibri"/>
          <w:lang w:eastAsia="cs-CZ"/>
        </w:rPr>
        <w:t> </w:t>
      </w:r>
      <w:r w:rsidR="002B35C1">
        <w:rPr>
          <w:rFonts w:cs="Calibri"/>
          <w:lang w:eastAsia="cs-CZ"/>
        </w:rPr>
        <w:t>Detve</w:t>
      </w:r>
      <w:r w:rsidR="00E70F22">
        <w:rPr>
          <w:rFonts w:cs="Calibri"/>
          <w:lang w:eastAsia="cs-CZ"/>
        </w:rPr>
        <w:t>,</w:t>
      </w:r>
      <w:r w:rsidRPr="00906D51">
        <w:rPr>
          <w:rFonts w:cs="Calibri"/>
          <w:lang w:eastAsia="cs-CZ"/>
        </w:rPr>
        <w:t xml:space="preserve"> dňa:                           </w:t>
      </w:r>
      <w:r w:rsidRPr="00906D51">
        <w:rPr>
          <w:rFonts w:cs="Calibri"/>
          <w:lang w:eastAsia="cs-CZ"/>
        </w:rPr>
        <w:tab/>
        <w:t xml:space="preserve">   </w:t>
      </w:r>
      <w:r w:rsidRPr="00906D51">
        <w:rPr>
          <w:rFonts w:cs="Calibri"/>
          <w:lang w:eastAsia="cs-CZ"/>
        </w:rPr>
        <w:tab/>
      </w:r>
      <w:r w:rsidRPr="00906D51">
        <w:rPr>
          <w:rFonts w:cs="Calibri"/>
          <w:lang w:eastAsia="cs-CZ"/>
        </w:rPr>
        <w:tab/>
      </w:r>
      <w:r w:rsidR="002B35C1">
        <w:rPr>
          <w:rFonts w:cs="Calibri"/>
          <w:lang w:eastAsia="cs-CZ"/>
        </w:rPr>
        <w:tab/>
      </w:r>
      <w:r w:rsidR="002B35C1">
        <w:rPr>
          <w:rFonts w:cs="Calibri"/>
          <w:lang w:eastAsia="cs-CZ"/>
        </w:rPr>
        <w:tab/>
      </w:r>
      <w:r w:rsidRPr="00906D51">
        <w:rPr>
          <w:rFonts w:cs="Calibri"/>
          <w:lang w:eastAsia="cs-CZ"/>
        </w:rPr>
        <w:t xml:space="preserve">V  </w:t>
      </w:r>
      <w:r>
        <w:rPr>
          <w:rFonts w:cs="Calibri"/>
          <w:lang w:eastAsia="cs-CZ"/>
        </w:rPr>
        <w:t xml:space="preserve">.......................  </w:t>
      </w:r>
      <w:r w:rsidRPr="00906D51">
        <w:rPr>
          <w:rFonts w:cs="Calibri"/>
          <w:lang w:eastAsia="cs-CZ"/>
        </w:rPr>
        <w:t xml:space="preserve">dňa:   </w:t>
      </w:r>
    </w:p>
    <w:p w14:paraId="07A100CD" w14:textId="77777777" w:rsidR="00E70F22" w:rsidRDefault="00E70F22" w:rsidP="00C450E0">
      <w:pPr>
        <w:rPr>
          <w:rFonts w:cs="Calibri"/>
          <w:b/>
          <w:lang w:eastAsia="cs-CZ"/>
        </w:rPr>
      </w:pPr>
    </w:p>
    <w:p w14:paraId="0C0DE1AA" w14:textId="68225197" w:rsidR="00C450E0" w:rsidRPr="00906D51" w:rsidRDefault="00C450E0" w:rsidP="00C450E0">
      <w:pPr>
        <w:rPr>
          <w:rFonts w:cs="Calibri"/>
          <w:lang w:eastAsia="cs-CZ"/>
        </w:rPr>
      </w:pPr>
      <w:r>
        <w:rPr>
          <w:rFonts w:cs="Calibri"/>
          <w:b/>
          <w:lang w:eastAsia="cs-CZ"/>
        </w:rPr>
        <w:t>O</w:t>
      </w:r>
      <w:r w:rsidRPr="00906D51">
        <w:rPr>
          <w:rFonts w:cs="Calibri"/>
          <w:b/>
          <w:lang w:eastAsia="cs-CZ"/>
        </w:rPr>
        <w:t xml:space="preserve">bjednávateľ:                                                  </w:t>
      </w:r>
      <w:r w:rsidRPr="00906D51">
        <w:rPr>
          <w:rFonts w:cs="Calibri"/>
          <w:b/>
          <w:lang w:eastAsia="cs-CZ"/>
        </w:rPr>
        <w:tab/>
      </w:r>
      <w:r w:rsidRPr="00906D51">
        <w:rPr>
          <w:rFonts w:cs="Calibri"/>
          <w:b/>
          <w:lang w:eastAsia="cs-CZ"/>
        </w:rPr>
        <w:tab/>
      </w:r>
      <w:r w:rsidRPr="00906D51">
        <w:rPr>
          <w:rFonts w:cs="Calibri"/>
          <w:b/>
          <w:lang w:eastAsia="cs-CZ"/>
        </w:rPr>
        <w:tab/>
        <w:t>Zhotoviteľ:</w:t>
      </w:r>
    </w:p>
    <w:p w14:paraId="414A149F" w14:textId="77777777" w:rsidR="00C450E0" w:rsidRDefault="00C450E0" w:rsidP="00C450E0">
      <w:pPr>
        <w:tabs>
          <w:tab w:val="left" w:pos="4500"/>
          <w:tab w:val="left" w:pos="4962"/>
        </w:tabs>
        <w:spacing w:after="120"/>
        <w:rPr>
          <w:rFonts w:cs="Calibri"/>
          <w:lang w:eastAsia="cs-CZ"/>
        </w:rPr>
      </w:pPr>
    </w:p>
    <w:p w14:paraId="02899F89" w14:textId="77777777" w:rsidR="00E70F22" w:rsidRDefault="00E70F22" w:rsidP="00C450E0">
      <w:pPr>
        <w:tabs>
          <w:tab w:val="left" w:pos="4500"/>
          <w:tab w:val="left" w:pos="4962"/>
        </w:tabs>
        <w:spacing w:after="120"/>
        <w:rPr>
          <w:rFonts w:cs="Calibri"/>
          <w:lang w:eastAsia="cs-CZ"/>
        </w:rPr>
      </w:pPr>
    </w:p>
    <w:p w14:paraId="1C0B6334" w14:textId="77777777" w:rsidR="00E70F22" w:rsidRDefault="00E70F22" w:rsidP="00C450E0">
      <w:pPr>
        <w:tabs>
          <w:tab w:val="left" w:pos="4500"/>
          <w:tab w:val="left" w:pos="4962"/>
        </w:tabs>
        <w:spacing w:after="120"/>
        <w:rPr>
          <w:rFonts w:cs="Calibri"/>
          <w:lang w:eastAsia="cs-CZ"/>
        </w:rPr>
      </w:pPr>
    </w:p>
    <w:p w14:paraId="4A6A393A" w14:textId="77777777" w:rsidR="00E70F22" w:rsidRPr="00906D51" w:rsidRDefault="00E70F22" w:rsidP="00C450E0">
      <w:pPr>
        <w:tabs>
          <w:tab w:val="left" w:pos="4500"/>
          <w:tab w:val="left" w:pos="4962"/>
        </w:tabs>
        <w:spacing w:after="120"/>
        <w:rPr>
          <w:rFonts w:cs="Calibri"/>
          <w:lang w:eastAsia="cs-CZ"/>
        </w:rPr>
      </w:pPr>
    </w:p>
    <w:p w14:paraId="5205EEC1" w14:textId="77777777" w:rsidR="00C450E0" w:rsidRPr="00906D51" w:rsidRDefault="00C450E0" w:rsidP="00C450E0">
      <w:pPr>
        <w:tabs>
          <w:tab w:val="left" w:pos="4500"/>
          <w:tab w:val="left" w:pos="4962"/>
        </w:tabs>
        <w:rPr>
          <w:rFonts w:cs="Calibri"/>
        </w:rPr>
      </w:pPr>
      <w:r w:rsidRPr="00906D51">
        <w:rPr>
          <w:rFonts w:cs="Calibri"/>
        </w:rPr>
        <w:t xml:space="preserve">.................................................                    </w:t>
      </w:r>
      <w:r w:rsidRPr="00906D51">
        <w:rPr>
          <w:rFonts w:cs="Calibri"/>
        </w:rPr>
        <w:tab/>
      </w:r>
      <w:r w:rsidRPr="00906D51">
        <w:rPr>
          <w:rFonts w:cs="Calibri"/>
        </w:rPr>
        <w:tab/>
        <w:t xml:space="preserve">               .................................................</w:t>
      </w:r>
    </w:p>
    <w:p w14:paraId="48A53788" w14:textId="2B832E12" w:rsidR="00C450E0" w:rsidRPr="00F47036" w:rsidRDefault="00E70F22" w:rsidP="00C450E0">
      <w:pPr>
        <w:tabs>
          <w:tab w:val="left" w:pos="1134"/>
          <w:tab w:val="left" w:pos="6096"/>
        </w:tabs>
        <w:rPr>
          <w:rFonts w:cs="Calibri"/>
          <w:b/>
          <w:bCs/>
        </w:rPr>
      </w:pPr>
      <w:r>
        <w:rPr>
          <w:rFonts w:cs="Calibri"/>
          <w:b/>
          <w:bCs/>
        </w:rPr>
        <w:t xml:space="preserve">Zariadenie sociálnych služieb </w:t>
      </w:r>
      <w:r w:rsidR="002B35C1">
        <w:rPr>
          <w:rFonts w:cs="Calibri"/>
          <w:b/>
          <w:bCs/>
        </w:rPr>
        <w:t>Detvan</w:t>
      </w:r>
    </w:p>
    <w:p w14:paraId="055038F2" w14:textId="75F7263E" w:rsidR="00C450E0" w:rsidRPr="00906D51" w:rsidRDefault="002B35C1" w:rsidP="00C450E0">
      <w:pPr>
        <w:tabs>
          <w:tab w:val="left" w:pos="1134"/>
          <w:tab w:val="left" w:pos="6096"/>
        </w:tabs>
        <w:rPr>
          <w:rFonts w:cs="Calibri"/>
        </w:rPr>
      </w:pPr>
      <w:r>
        <w:rPr>
          <w:rFonts w:cs="Calibri"/>
        </w:rPr>
        <w:t>M</w:t>
      </w:r>
      <w:r w:rsidR="00E70F22">
        <w:rPr>
          <w:rFonts w:cs="Calibri"/>
        </w:rPr>
        <w:t>g</w:t>
      </w:r>
      <w:r>
        <w:rPr>
          <w:rFonts w:cs="Calibri"/>
        </w:rPr>
        <w:t>r</w:t>
      </w:r>
      <w:r w:rsidR="00E70F22">
        <w:rPr>
          <w:rFonts w:cs="Calibri"/>
        </w:rPr>
        <w:t xml:space="preserve">. </w:t>
      </w:r>
      <w:r>
        <w:rPr>
          <w:rFonts w:cs="Calibri"/>
        </w:rPr>
        <w:t>Mária Gibaľová</w:t>
      </w:r>
    </w:p>
    <w:p w14:paraId="503B7668" w14:textId="30B490C4" w:rsidR="00C450E0" w:rsidRPr="00A25F33" w:rsidRDefault="00E70F22" w:rsidP="00A21B66">
      <w:pPr>
        <w:pStyle w:val="Bezriadkovania"/>
        <w:tabs>
          <w:tab w:val="left" w:pos="426"/>
        </w:tabs>
        <w:spacing w:after="240"/>
        <w:jc w:val="both"/>
        <w:rPr>
          <w:rFonts w:asciiTheme="minorHAnsi" w:hAnsiTheme="minorHAnsi" w:cstheme="minorHAnsi"/>
          <w:color w:val="auto"/>
          <w:sz w:val="22"/>
          <w:szCs w:val="22"/>
          <w:lang w:eastAsia="cs-CZ"/>
        </w:rPr>
      </w:pPr>
      <w:r>
        <w:rPr>
          <w:rFonts w:asciiTheme="minorHAnsi" w:hAnsiTheme="minorHAnsi" w:cstheme="minorHAnsi"/>
          <w:color w:val="auto"/>
          <w:sz w:val="22"/>
          <w:szCs w:val="22"/>
          <w:lang w:eastAsia="cs-CZ"/>
        </w:rPr>
        <w:t>riaditeľ</w:t>
      </w:r>
      <w:r w:rsidR="002B35C1">
        <w:rPr>
          <w:rFonts w:asciiTheme="minorHAnsi" w:hAnsiTheme="minorHAnsi" w:cstheme="minorHAnsi"/>
          <w:color w:val="auto"/>
          <w:sz w:val="22"/>
          <w:szCs w:val="22"/>
          <w:lang w:eastAsia="cs-CZ"/>
        </w:rPr>
        <w:t>ka</w:t>
      </w:r>
    </w:p>
    <w:sectPr w:rsidR="00C450E0" w:rsidRPr="00A25F33" w:rsidSect="00E70F22">
      <w:footerReference w:type="default" r:id="rId19"/>
      <w:pgSz w:w="11906" w:h="16838"/>
      <w:pgMar w:top="1417" w:right="1274"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1FF8FA" w14:textId="77777777" w:rsidR="0089382C" w:rsidRDefault="0089382C" w:rsidP="00D81E0A">
      <w:pPr>
        <w:spacing w:after="0" w:line="240" w:lineRule="auto"/>
      </w:pPr>
      <w:r>
        <w:separator/>
      </w:r>
    </w:p>
  </w:endnote>
  <w:endnote w:type="continuationSeparator" w:id="0">
    <w:p w14:paraId="2460280A" w14:textId="77777777" w:rsidR="0089382C" w:rsidRDefault="0089382C" w:rsidP="00D81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16079598"/>
      <w:docPartObj>
        <w:docPartGallery w:val="Page Numbers (Bottom of Page)"/>
        <w:docPartUnique/>
      </w:docPartObj>
    </w:sdtPr>
    <w:sdtEndPr/>
    <w:sdtContent>
      <w:sdt>
        <w:sdtPr>
          <w:id w:val="1728636285"/>
          <w:docPartObj>
            <w:docPartGallery w:val="Page Numbers (Top of Page)"/>
            <w:docPartUnique/>
          </w:docPartObj>
        </w:sdtPr>
        <w:sdtEndPr/>
        <w:sdtContent>
          <w:p w14:paraId="6CB521C7" w14:textId="4F5BAA5E" w:rsidR="00D232AD" w:rsidRDefault="00D232AD">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sidR="003E4F54">
              <w:rPr>
                <w:b/>
                <w:bCs/>
                <w:noProof/>
              </w:rPr>
              <w:t>14</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3E4F54">
              <w:rPr>
                <w:b/>
                <w:bCs/>
                <w:noProof/>
              </w:rPr>
              <w:t>28</w:t>
            </w:r>
            <w:r>
              <w:rPr>
                <w:b/>
                <w:bCs/>
                <w:sz w:val="24"/>
                <w:szCs w:val="24"/>
              </w:rPr>
              <w:fldChar w:fldCharType="end"/>
            </w:r>
          </w:p>
        </w:sdtContent>
      </w:sdt>
    </w:sdtContent>
  </w:sdt>
  <w:p w14:paraId="6FA4E0CF" w14:textId="77777777" w:rsidR="00D232AD" w:rsidRDefault="00D232A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7CD1E" w14:textId="77777777" w:rsidR="0089382C" w:rsidRDefault="0089382C" w:rsidP="00D81E0A">
      <w:pPr>
        <w:spacing w:after="0" w:line="240" w:lineRule="auto"/>
      </w:pPr>
      <w:r>
        <w:separator/>
      </w:r>
    </w:p>
  </w:footnote>
  <w:footnote w:type="continuationSeparator" w:id="0">
    <w:p w14:paraId="62E4BC44" w14:textId="77777777" w:rsidR="0089382C" w:rsidRDefault="0089382C" w:rsidP="00D81E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34CBB"/>
    <w:multiLevelType w:val="multilevel"/>
    <w:tmpl w:val="AFDE8864"/>
    <w:lvl w:ilvl="0">
      <w:start w:val="4"/>
      <w:numFmt w:val="decimal"/>
      <w:lvlText w:val="%1."/>
      <w:lvlJc w:val="left"/>
      <w:pPr>
        <w:ind w:left="360" w:hanging="360"/>
      </w:pPr>
      <w:rPr>
        <w:b/>
        <w:i w:val="0"/>
        <w:iCs/>
      </w:r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034762B4"/>
    <w:multiLevelType w:val="hybridMultilevel"/>
    <w:tmpl w:val="3014DE6E"/>
    <w:lvl w:ilvl="0" w:tplc="A83ED670">
      <w:start w:val="1"/>
      <w:numFmt w:val="upperLetter"/>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8346A97"/>
    <w:multiLevelType w:val="hybridMultilevel"/>
    <w:tmpl w:val="F4587970"/>
    <w:lvl w:ilvl="0" w:tplc="3D1E3596">
      <w:start w:val="1"/>
      <w:numFmt w:val="bullet"/>
      <w:lvlText w:val="-"/>
      <w:lvlJc w:val="left"/>
      <w:pPr>
        <w:ind w:left="720" w:hanging="360"/>
      </w:pPr>
      <w:rPr>
        <w:rFonts w:ascii="Arial Narrow" w:eastAsia="Times New Roman" w:hAnsi="Arial Narro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 w15:restartNumberingAfterBreak="0">
    <w:nsid w:val="121D23D1"/>
    <w:multiLevelType w:val="multilevel"/>
    <w:tmpl w:val="1BF6F076"/>
    <w:lvl w:ilvl="0">
      <w:start w:val="1"/>
      <w:numFmt w:val="decimal"/>
      <w:lvlText w:val="%1"/>
      <w:lvlJc w:val="left"/>
      <w:pPr>
        <w:ind w:left="435" w:hanging="435"/>
      </w:pPr>
      <w:rPr>
        <w:rFonts w:hint="default"/>
      </w:rPr>
    </w:lvl>
    <w:lvl w:ilvl="1">
      <w:start w:val="3"/>
      <w:numFmt w:val="decimal"/>
      <w:lvlText w:val="%1.%2"/>
      <w:lvlJc w:val="left"/>
      <w:pPr>
        <w:ind w:left="718" w:hanging="435"/>
      </w:pPr>
      <w:rPr>
        <w:rFonts w:hint="default"/>
      </w:rPr>
    </w:lvl>
    <w:lvl w:ilvl="2">
      <w:start w:val="1"/>
      <w:numFmt w:val="decimal"/>
      <w:lvlText w:val="%1.%2.%3"/>
      <w:lvlJc w:val="left"/>
      <w:pPr>
        <w:ind w:left="1286" w:hanging="720"/>
      </w:pPr>
      <w:rPr>
        <w:rFonts w:hint="default"/>
        <w:b/>
        <w:bCs/>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 w15:restartNumberingAfterBreak="0">
    <w:nsid w:val="12F32A28"/>
    <w:multiLevelType w:val="hybridMultilevel"/>
    <w:tmpl w:val="B492F0BE"/>
    <w:lvl w:ilvl="0" w:tplc="3D1E3596">
      <w:start w:val="1"/>
      <w:numFmt w:val="bullet"/>
      <w:lvlText w:val="-"/>
      <w:lvlJc w:val="left"/>
      <w:pPr>
        <w:ind w:left="720" w:hanging="360"/>
      </w:pPr>
      <w:rPr>
        <w:rFonts w:ascii="Arial Narrow" w:eastAsia="Times New Roman" w:hAnsi="Arial Narro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588260D"/>
    <w:multiLevelType w:val="hybridMultilevel"/>
    <w:tmpl w:val="7462415A"/>
    <w:lvl w:ilvl="0" w:tplc="AE52F6DA">
      <w:start w:val="1"/>
      <w:numFmt w:val="decimal"/>
      <w:lvlText w:val="%1."/>
      <w:lvlJc w:val="left"/>
      <w:pPr>
        <w:ind w:left="720" w:hanging="360"/>
      </w:pPr>
      <w:rPr>
        <w:rFonts w:asciiTheme="minorHAnsi" w:eastAsia="Times New Roman" w:hAnsiTheme="minorHAnsi" w:cstheme="minorHAnsi" w:hint="default"/>
        <w:b/>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 w15:restartNumberingAfterBreak="0">
    <w:nsid w:val="1B6E086B"/>
    <w:multiLevelType w:val="multilevel"/>
    <w:tmpl w:val="EE889786"/>
    <w:lvl w:ilvl="0">
      <w:start w:val="1"/>
      <w:numFmt w:val="decimal"/>
      <w:lvlText w:val="%1."/>
      <w:lvlJc w:val="left"/>
      <w:pPr>
        <w:ind w:left="720" w:hanging="360"/>
      </w:pPr>
      <w:rPr>
        <w:b/>
      </w:rPr>
    </w:lvl>
    <w:lvl w:ilvl="1">
      <w:start w:val="1"/>
      <w:numFmt w:val="decimal"/>
      <w:isLgl/>
      <w:lvlText w:val="%1.%2."/>
      <w:lvlJc w:val="left"/>
      <w:pPr>
        <w:ind w:left="786" w:hanging="360"/>
      </w:pPr>
      <w:rPr>
        <w:rFonts w:asciiTheme="minorHAnsi" w:hAnsiTheme="minorHAnsi" w:cstheme="minorHAnsi" w:hint="default"/>
        <w:b/>
        <w:sz w:val="22"/>
        <w:szCs w:val="22"/>
      </w:rPr>
    </w:lvl>
    <w:lvl w:ilvl="2">
      <w:start w:val="1"/>
      <w:numFmt w:val="decimal"/>
      <w:isLgl/>
      <w:lvlText w:val="%1.%2.%3."/>
      <w:lvlJc w:val="left"/>
      <w:pPr>
        <w:ind w:left="1212"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688" w:hanging="1800"/>
      </w:pPr>
    </w:lvl>
  </w:abstractNum>
  <w:abstractNum w:abstractNumId="7" w15:restartNumberingAfterBreak="0">
    <w:nsid w:val="215D19AD"/>
    <w:multiLevelType w:val="hybridMultilevel"/>
    <w:tmpl w:val="933019D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51D705E"/>
    <w:multiLevelType w:val="hybridMultilevel"/>
    <w:tmpl w:val="4A7AA34C"/>
    <w:lvl w:ilvl="0" w:tplc="88A46168">
      <w:start w:val="9"/>
      <w:numFmt w:val="decimal"/>
      <w:lvlText w:val="(%1)"/>
      <w:lvlJc w:val="left"/>
      <w:pPr>
        <w:ind w:left="720" w:hanging="360"/>
      </w:pPr>
      <w:rPr>
        <w:rFonts w:hint="default"/>
        <w:color w:val="000000"/>
        <w:sz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27167B2"/>
    <w:multiLevelType w:val="hybridMultilevel"/>
    <w:tmpl w:val="2344457C"/>
    <w:lvl w:ilvl="0" w:tplc="29A85E4E">
      <w:start w:val="1"/>
      <w:numFmt w:val="decimal"/>
      <w:lvlText w:val="%1."/>
      <w:lvlJc w:val="left"/>
      <w:pPr>
        <w:ind w:left="720" w:hanging="360"/>
      </w:pPr>
      <w:rPr>
        <w:b/>
        <w:color w:val="auto"/>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3A922EDE"/>
    <w:multiLevelType w:val="hybridMultilevel"/>
    <w:tmpl w:val="770EB70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1" w15:restartNumberingAfterBreak="0">
    <w:nsid w:val="3B660560"/>
    <w:multiLevelType w:val="hybridMultilevel"/>
    <w:tmpl w:val="B1629C16"/>
    <w:lvl w:ilvl="0" w:tplc="5D2CF640">
      <w:start w:val="1"/>
      <w:numFmt w:val="decimal"/>
      <w:lvlText w:val="%1."/>
      <w:lvlJc w:val="left"/>
      <w:pPr>
        <w:ind w:left="107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15:restartNumberingAfterBreak="0">
    <w:nsid w:val="3C0718E4"/>
    <w:multiLevelType w:val="multilevel"/>
    <w:tmpl w:val="F022E93C"/>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rPr>
        <w:b/>
        <w:bCs/>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3" w15:restartNumberingAfterBreak="0">
    <w:nsid w:val="3CDB5C03"/>
    <w:multiLevelType w:val="hybridMultilevel"/>
    <w:tmpl w:val="B6B84704"/>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29E6F18"/>
    <w:multiLevelType w:val="multilevel"/>
    <w:tmpl w:val="BD22747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5" w15:restartNumberingAfterBreak="0">
    <w:nsid w:val="47374A97"/>
    <w:multiLevelType w:val="multilevel"/>
    <w:tmpl w:val="659A2504"/>
    <w:lvl w:ilvl="0">
      <w:start w:val="1"/>
      <w:numFmt w:val="decimal"/>
      <w:lvlText w:val="%1."/>
      <w:lvlJc w:val="left"/>
      <w:pPr>
        <w:ind w:left="720" w:hanging="360"/>
      </w:pPr>
      <w:rPr>
        <w:b/>
        <w:sz w:val="23"/>
      </w:rPr>
    </w:lvl>
    <w:lvl w:ilvl="1">
      <w:start w:val="1"/>
      <w:numFmt w:val="decimal"/>
      <w:isLgl/>
      <w:lvlText w:val="%1.%2."/>
      <w:lvlJc w:val="left"/>
      <w:pPr>
        <w:ind w:left="720" w:hanging="360"/>
      </w:pPr>
      <w:rPr>
        <w:b/>
        <w:sz w:val="22"/>
        <w:szCs w:val="22"/>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48302FC1"/>
    <w:multiLevelType w:val="multilevel"/>
    <w:tmpl w:val="4E8A6B90"/>
    <w:lvl w:ilvl="0">
      <w:start w:val="1"/>
      <w:numFmt w:val="decimal"/>
      <w:lvlText w:val="%1."/>
      <w:lvlJc w:val="left"/>
      <w:pPr>
        <w:ind w:left="360" w:hanging="360"/>
      </w:pPr>
      <w:rPr>
        <w:rFonts w:asciiTheme="minorHAnsi" w:eastAsia="Times New Roman" w:hAnsiTheme="minorHAnsi" w:cstheme="minorHAnsi" w:hint="default"/>
        <w:b/>
      </w:rPr>
    </w:lvl>
    <w:lvl w:ilvl="1">
      <w:start w:val="1"/>
      <w:numFmt w:val="decimal"/>
      <w:isLgl/>
      <w:lvlText w:val="%1.%2"/>
      <w:lvlJc w:val="left"/>
      <w:pPr>
        <w:ind w:left="360" w:hanging="360"/>
      </w:pPr>
      <w:rPr>
        <w:b/>
      </w:rPr>
    </w:lvl>
    <w:lvl w:ilvl="2">
      <w:start w:val="1"/>
      <w:numFmt w:val="decimal"/>
      <w:isLgl/>
      <w:lvlText w:val="%1.%2.%3"/>
      <w:lvlJc w:val="left"/>
      <w:pPr>
        <w:ind w:left="720" w:hanging="720"/>
      </w:pPr>
      <w:rPr>
        <w:b/>
      </w:rPr>
    </w:lvl>
    <w:lvl w:ilvl="3">
      <w:start w:val="1"/>
      <w:numFmt w:val="decimal"/>
      <w:isLgl/>
      <w:lvlText w:val="%1.%2.%3.%4"/>
      <w:lvlJc w:val="left"/>
      <w:pPr>
        <w:ind w:left="720" w:hanging="720"/>
      </w:pPr>
      <w:rPr>
        <w:b/>
      </w:rPr>
    </w:lvl>
    <w:lvl w:ilvl="4">
      <w:start w:val="1"/>
      <w:numFmt w:val="decimal"/>
      <w:isLgl/>
      <w:lvlText w:val="%1.%2.%3.%4.%5"/>
      <w:lvlJc w:val="left"/>
      <w:pPr>
        <w:ind w:left="1080" w:hanging="1080"/>
      </w:pPr>
      <w:rPr>
        <w:b/>
      </w:rPr>
    </w:lvl>
    <w:lvl w:ilvl="5">
      <w:start w:val="1"/>
      <w:numFmt w:val="decimal"/>
      <w:isLgl/>
      <w:lvlText w:val="%1.%2.%3.%4.%5.%6"/>
      <w:lvlJc w:val="left"/>
      <w:pPr>
        <w:ind w:left="1080" w:hanging="1080"/>
      </w:pPr>
      <w:rPr>
        <w:b/>
      </w:rPr>
    </w:lvl>
    <w:lvl w:ilvl="6">
      <w:start w:val="1"/>
      <w:numFmt w:val="decimal"/>
      <w:isLgl/>
      <w:lvlText w:val="%1.%2.%3.%4.%5.%6.%7"/>
      <w:lvlJc w:val="left"/>
      <w:pPr>
        <w:ind w:left="1440" w:hanging="1440"/>
      </w:pPr>
      <w:rPr>
        <w:b/>
      </w:rPr>
    </w:lvl>
    <w:lvl w:ilvl="7">
      <w:start w:val="1"/>
      <w:numFmt w:val="decimal"/>
      <w:isLgl/>
      <w:lvlText w:val="%1.%2.%3.%4.%5.%6.%7.%8"/>
      <w:lvlJc w:val="left"/>
      <w:pPr>
        <w:ind w:left="1440" w:hanging="1440"/>
      </w:pPr>
      <w:rPr>
        <w:b/>
      </w:rPr>
    </w:lvl>
    <w:lvl w:ilvl="8">
      <w:start w:val="1"/>
      <w:numFmt w:val="decimal"/>
      <w:isLgl/>
      <w:lvlText w:val="%1.%2.%3.%4.%5.%6.%7.%8.%9"/>
      <w:lvlJc w:val="left"/>
      <w:pPr>
        <w:ind w:left="1800" w:hanging="1800"/>
      </w:pPr>
      <w:rPr>
        <w:b/>
      </w:rPr>
    </w:lvl>
  </w:abstractNum>
  <w:abstractNum w:abstractNumId="17" w15:restartNumberingAfterBreak="0">
    <w:nsid w:val="486E5EF6"/>
    <w:multiLevelType w:val="multilevel"/>
    <w:tmpl w:val="11C04CE4"/>
    <w:lvl w:ilvl="0">
      <w:start w:val="2"/>
      <w:numFmt w:val="decimal"/>
      <w:lvlText w:val="%1."/>
      <w:lvlJc w:val="left"/>
      <w:pPr>
        <w:ind w:left="360" w:hanging="360"/>
      </w:pPr>
      <w:rPr>
        <w:rFonts w:hint="default"/>
        <w:b/>
      </w:rPr>
    </w:lvl>
    <w:lvl w:ilvl="1">
      <w:start w:val="1"/>
      <w:numFmt w:val="decimal"/>
      <w:lvlText w:val="%1.3"/>
      <w:lvlJc w:val="left"/>
      <w:pPr>
        <w:ind w:left="786"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49E63B9C"/>
    <w:multiLevelType w:val="hybridMultilevel"/>
    <w:tmpl w:val="24AC2A54"/>
    <w:lvl w:ilvl="0" w:tplc="51EC6608">
      <w:start w:val="1"/>
      <w:numFmt w:val="decimal"/>
      <w:lvlText w:val="%1."/>
      <w:lvlJc w:val="left"/>
      <w:pPr>
        <w:ind w:left="840" w:hanging="480"/>
      </w:pPr>
      <w:rPr>
        <w:rFonts w:cs="Times New Roman" w:hint="default"/>
        <w:b/>
        <w:bCs/>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4D630F6F"/>
    <w:multiLevelType w:val="hybridMultilevel"/>
    <w:tmpl w:val="BE80D3C0"/>
    <w:lvl w:ilvl="0" w:tplc="131445F8">
      <w:start w:val="1"/>
      <w:numFmt w:val="decimal"/>
      <w:lvlText w:val="%1."/>
      <w:lvlJc w:val="left"/>
      <w:pPr>
        <w:ind w:left="720" w:hanging="360"/>
      </w:pPr>
      <w:rPr>
        <w:b/>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0" w15:restartNumberingAfterBreak="0">
    <w:nsid w:val="508F325A"/>
    <w:multiLevelType w:val="hybridMultilevel"/>
    <w:tmpl w:val="A120C654"/>
    <w:lvl w:ilvl="0" w:tplc="27F2C430">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0AA48EA"/>
    <w:multiLevelType w:val="hybridMultilevel"/>
    <w:tmpl w:val="F05EE74E"/>
    <w:lvl w:ilvl="0" w:tplc="332A5CD0">
      <w:start w:val="1"/>
      <w:numFmt w:val="lowerLetter"/>
      <w:lvlText w:val="%1)"/>
      <w:lvlJc w:val="left"/>
      <w:pPr>
        <w:ind w:left="1353" w:hanging="360"/>
      </w:pPr>
      <w:rPr>
        <w:b/>
        <w:sz w:val="22"/>
        <w:szCs w:val="22"/>
      </w:rPr>
    </w:lvl>
    <w:lvl w:ilvl="1" w:tplc="041B0019">
      <w:start w:val="1"/>
      <w:numFmt w:val="lowerLetter"/>
      <w:lvlText w:val="%2."/>
      <w:lvlJc w:val="left"/>
      <w:pPr>
        <w:ind w:left="2073" w:hanging="360"/>
      </w:pPr>
    </w:lvl>
    <w:lvl w:ilvl="2" w:tplc="041B001B">
      <w:start w:val="1"/>
      <w:numFmt w:val="lowerRoman"/>
      <w:lvlText w:val="%3."/>
      <w:lvlJc w:val="right"/>
      <w:pPr>
        <w:ind w:left="2793" w:hanging="180"/>
      </w:pPr>
    </w:lvl>
    <w:lvl w:ilvl="3" w:tplc="041B000F">
      <w:start w:val="1"/>
      <w:numFmt w:val="decimal"/>
      <w:lvlText w:val="%4."/>
      <w:lvlJc w:val="left"/>
      <w:pPr>
        <w:ind w:left="3513" w:hanging="360"/>
      </w:pPr>
    </w:lvl>
    <w:lvl w:ilvl="4" w:tplc="041B0019">
      <w:start w:val="1"/>
      <w:numFmt w:val="lowerLetter"/>
      <w:lvlText w:val="%5."/>
      <w:lvlJc w:val="left"/>
      <w:pPr>
        <w:ind w:left="4233" w:hanging="360"/>
      </w:pPr>
    </w:lvl>
    <w:lvl w:ilvl="5" w:tplc="041B001B">
      <w:start w:val="1"/>
      <w:numFmt w:val="lowerRoman"/>
      <w:lvlText w:val="%6."/>
      <w:lvlJc w:val="right"/>
      <w:pPr>
        <w:ind w:left="4953" w:hanging="180"/>
      </w:pPr>
    </w:lvl>
    <w:lvl w:ilvl="6" w:tplc="041B000F">
      <w:start w:val="1"/>
      <w:numFmt w:val="decimal"/>
      <w:lvlText w:val="%7."/>
      <w:lvlJc w:val="left"/>
      <w:pPr>
        <w:ind w:left="5673" w:hanging="360"/>
      </w:pPr>
    </w:lvl>
    <w:lvl w:ilvl="7" w:tplc="041B0019">
      <w:start w:val="1"/>
      <w:numFmt w:val="lowerLetter"/>
      <w:lvlText w:val="%8."/>
      <w:lvlJc w:val="left"/>
      <w:pPr>
        <w:ind w:left="6393" w:hanging="360"/>
      </w:pPr>
    </w:lvl>
    <w:lvl w:ilvl="8" w:tplc="041B001B">
      <w:start w:val="1"/>
      <w:numFmt w:val="lowerRoman"/>
      <w:lvlText w:val="%9."/>
      <w:lvlJc w:val="right"/>
      <w:pPr>
        <w:ind w:left="7113" w:hanging="180"/>
      </w:pPr>
    </w:lvl>
  </w:abstractNum>
  <w:abstractNum w:abstractNumId="22" w15:restartNumberingAfterBreak="0">
    <w:nsid w:val="5651373B"/>
    <w:multiLevelType w:val="hybridMultilevel"/>
    <w:tmpl w:val="EED86BCE"/>
    <w:lvl w:ilvl="0" w:tplc="1FB83384">
      <w:start w:val="1"/>
      <w:numFmt w:val="decimal"/>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ACB6B81"/>
    <w:multiLevelType w:val="hybridMultilevel"/>
    <w:tmpl w:val="4B9C06AE"/>
    <w:lvl w:ilvl="0" w:tplc="83A4D0CA">
      <w:start w:val="28"/>
      <w:numFmt w:val="bullet"/>
      <w:lvlText w:val="-"/>
      <w:lvlJc w:val="left"/>
      <w:pPr>
        <w:ind w:left="1080" w:hanging="360"/>
      </w:pPr>
      <w:rPr>
        <w:rFonts w:ascii="Calibri" w:eastAsia="Times New Roman"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4" w15:restartNumberingAfterBreak="0">
    <w:nsid w:val="5C416336"/>
    <w:multiLevelType w:val="multilevel"/>
    <w:tmpl w:val="80C0C81C"/>
    <w:styleLink w:val="tl1"/>
    <w:lvl w:ilvl="0">
      <w:start w:val="2"/>
      <w:numFmt w:val="decimal"/>
      <w:lvlText w:val="%1."/>
      <w:lvlJc w:val="left"/>
      <w:pPr>
        <w:ind w:left="360" w:hanging="360"/>
      </w:pPr>
      <w:rPr>
        <w:rFonts w:hint="default"/>
        <w:b/>
      </w:rPr>
    </w:lvl>
    <w:lvl w:ilvl="1">
      <w:start w:val="1"/>
      <w:numFmt w:val="decimal"/>
      <w:lvlText w:val="%1.%2"/>
      <w:lvlJc w:val="left"/>
      <w:pPr>
        <w:ind w:left="786"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5E5C493B"/>
    <w:multiLevelType w:val="hybridMultilevel"/>
    <w:tmpl w:val="F362B0E6"/>
    <w:lvl w:ilvl="0" w:tplc="041B0017">
      <w:start w:val="1"/>
      <w:numFmt w:val="lowerLetter"/>
      <w:lvlText w:val="%1)"/>
      <w:lvlJc w:val="left"/>
      <w:pPr>
        <w:ind w:left="1004" w:hanging="360"/>
      </w:pPr>
    </w:lvl>
    <w:lvl w:ilvl="1" w:tplc="041B0019">
      <w:start w:val="1"/>
      <w:numFmt w:val="lowerLetter"/>
      <w:lvlText w:val="%2."/>
      <w:lvlJc w:val="left"/>
      <w:pPr>
        <w:ind w:left="1724" w:hanging="360"/>
      </w:pPr>
    </w:lvl>
    <w:lvl w:ilvl="2" w:tplc="041B001B">
      <w:start w:val="1"/>
      <w:numFmt w:val="lowerRoman"/>
      <w:lvlText w:val="%3."/>
      <w:lvlJc w:val="right"/>
      <w:pPr>
        <w:ind w:left="2444" w:hanging="180"/>
      </w:pPr>
    </w:lvl>
    <w:lvl w:ilvl="3" w:tplc="041B000F">
      <w:start w:val="1"/>
      <w:numFmt w:val="decimal"/>
      <w:lvlText w:val="%4."/>
      <w:lvlJc w:val="left"/>
      <w:pPr>
        <w:ind w:left="3164" w:hanging="360"/>
      </w:pPr>
    </w:lvl>
    <w:lvl w:ilvl="4" w:tplc="041B0019">
      <w:start w:val="1"/>
      <w:numFmt w:val="lowerLetter"/>
      <w:lvlText w:val="%5."/>
      <w:lvlJc w:val="left"/>
      <w:pPr>
        <w:ind w:left="3884" w:hanging="360"/>
      </w:pPr>
    </w:lvl>
    <w:lvl w:ilvl="5" w:tplc="041B001B">
      <w:start w:val="1"/>
      <w:numFmt w:val="lowerRoman"/>
      <w:lvlText w:val="%6."/>
      <w:lvlJc w:val="right"/>
      <w:pPr>
        <w:ind w:left="4604" w:hanging="180"/>
      </w:pPr>
    </w:lvl>
    <w:lvl w:ilvl="6" w:tplc="041B000F">
      <w:start w:val="1"/>
      <w:numFmt w:val="decimal"/>
      <w:lvlText w:val="%7."/>
      <w:lvlJc w:val="left"/>
      <w:pPr>
        <w:ind w:left="5324" w:hanging="360"/>
      </w:pPr>
    </w:lvl>
    <w:lvl w:ilvl="7" w:tplc="041B0019">
      <w:start w:val="1"/>
      <w:numFmt w:val="lowerLetter"/>
      <w:lvlText w:val="%8."/>
      <w:lvlJc w:val="left"/>
      <w:pPr>
        <w:ind w:left="6044" w:hanging="360"/>
      </w:pPr>
    </w:lvl>
    <w:lvl w:ilvl="8" w:tplc="041B001B">
      <w:start w:val="1"/>
      <w:numFmt w:val="lowerRoman"/>
      <w:lvlText w:val="%9."/>
      <w:lvlJc w:val="right"/>
      <w:pPr>
        <w:ind w:left="6764" w:hanging="180"/>
      </w:pPr>
    </w:lvl>
  </w:abstractNum>
  <w:abstractNum w:abstractNumId="26" w15:restartNumberingAfterBreak="0">
    <w:nsid w:val="61BD59CE"/>
    <w:multiLevelType w:val="hybridMultilevel"/>
    <w:tmpl w:val="E31C320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4346B7C"/>
    <w:multiLevelType w:val="multilevel"/>
    <w:tmpl w:val="CFBE5CBC"/>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4F014FE"/>
    <w:multiLevelType w:val="hybridMultilevel"/>
    <w:tmpl w:val="41909E44"/>
    <w:lvl w:ilvl="0" w:tplc="2A263752">
      <w:start w:val="1"/>
      <w:numFmt w:val="lowerLetter"/>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69A621C"/>
    <w:multiLevelType w:val="multilevel"/>
    <w:tmpl w:val="A7CE19A6"/>
    <w:lvl w:ilvl="0">
      <w:start w:val="1"/>
      <w:numFmt w:val="decimal"/>
      <w:lvlText w:val="%1."/>
      <w:lvlJc w:val="left"/>
      <w:pPr>
        <w:ind w:left="360" w:hanging="360"/>
      </w:pPr>
      <w:rPr>
        <w:rFonts w:hint="default"/>
        <w:b/>
      </w:rPr>
    </w:lvl>
    <w:lvl w:ilvl="1">
      <w:start w:val="1"/>
      <w:numFmt w:val="decimal"/>
      <w:lvlText w:val="2.%2"/>
      <w:lvlJc w:val="left"/>
      <w:pPr>
        <w:ind w:left="786"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9DE3964"/>
    <w:multiLevelType w:val="multilevel"/>
    <w:tmpl w:val="CFBE5CBC"/>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9ED6AE1"/>
    <w:multiLevelType w:val="hybridMultilevel"/>
    <w:tmpl w:val="D73221DA"/>
    <w:lvl w:ilvl="0" w:tplc="02DC24F2">
      <w:start w:val="1"/>
      <w:numFmt w:val="decimal"/>
      <w:lvlText w:val="%1."/>
      <w:lvlJc w:val="left"/>
      <w:pPr>
        <w:ind w:left="720" w:hanging="360"/>
      </w:pPr>
      <w:rPr>
        <w:rFonts w:asciiTheme="minorHAnsi" w:hAnsiTheme="minorHAnsi" w:cstheme="minorHAnsi" w:hint="default"/>
        <w:b/>
        <w:bCs/>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D3E2E60"/>
    <w:multiLevelType w:val="hybridMultilevel"/>
    <w:tmpl w:val="3796C808"/>
    <w:lvl w:ilvl="0" w:tplc="5F522794">
      <w:start w:val="1"/>
      <w:numFmt w:val="decimal"/>
      <w:lvlText w:val="%1."/>
      <w:lvlJc w:val="left"/>
      <w:pPr>
        <w:ind w:left="720" w:hanging="360"/>
      </w:pPr>
      <w:rPr>
        <w:rFonts w:asciiTheme="minorHAnsi" w:eastAsia="Times New Roman" w:hAnsiTheme="minorHAnsi" w:cs="Calibri"/>
        <w:b/>
        <w:bCs/>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6FF55B42"/>
    <w:multiLevelType w:val="hybridMultilevel"/>
    <w:tmpl w:val="774C102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4" w15:restartNumberingAfterBreak="0">
    <w:nsid w:val="76E803D7"/>
    <w:multiLevelType w:val="multilevel"/>
    <w:tmpl w:val="4D9273B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5"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6" w15:restartNumberingAfterBreak="0">
    <w:nsid w:val="7CA815F9"/>
    <w:multiLevelType w:val="multilevel"/>
    <w:tmpl w:val="A824E4E2"/>
    <w:lvl w:ilvl="0">
      <w:start w:val="1"/>
      <w:numFmt w:val="decimal"/>
      <w:lvlText w:val="%1."/>
      <w:lvlJc w:val="left"/>
      <w:pPr>
        <w:ind w:left="720" w:hanging="360"/>
      </w:pPr>
      <w:rPr>
        <w:b/>
        <w:color w:val="auto"/>
      </w:rPr>
    </w:lvl>
    <w:lvl w:ilvl="1">
      <w:start w:val="1"/>
      <w:numFmt w:val="decimal"/>
      <w:isLgl/>
      <w:lvlText w:val="%1.%2."/>
      <w:lvlJc w:val="left"/>
      <w:pPr>
        <w:ind w:left="720" w:hanging="360"/>
      </w:pPr>
      <w:rPr>
        <w:rFonts w:ascii="Times New Roman" w:hAnsi="Times New Roman" w:cs="Times New Roman" w:hint="default"/>
        <w:b/>
      </w:rPr>
    </w:lvl>
    <w:lvl w:ilvl="2">
      <w:start w:val="1"/>
      <w:numFmt w:val="decimal"/>
      <w:isLgl/>
      <w:lvlText w:val="%1.%2.%3."/>
      <w:lvlJc w:val="left"/>
      <w:pPr>
        <w:ind w:left="1080" w:hanging="720"/>
      </w:pPr>
      <w:rPr>
        <w:rFonts w:asciiTheme="minorHAnsi" w:hAnsiTheme="minorHAnsi" w:cstheme="minorBidi" w:hint="default"/>
      </w:rPr>
    </w:lvl>
    <w:lvl w:ilvl="3">
      <w:start w:val="1"/>
      <w:numFmt w:val="decimal"/>
      <w:isLgl/>
      <w:lvlText w:val="%1.%2.%3.%4."/>
      <w:lvlJc w:val="left"/>
      <w:pPr>
        <w:ind w:left="1080" w:hanging="720"/>
      </w:pPr>
      <w:rPr>
        <w:rFonts w:asciiTheme="minorHAnsi" w:hAnsiTheme="minorHAnsi" w:cstheme="minorBidi" w:hint="default"/>
      </w:rPr>
    </w:lvl>
    <w:lvl w:ilvl="4">
      <w:start w:val="1"/>
      <w:numFmt w:val="decimal"/>
      <w:isLgl/>
      <w:lvlText w:val="%1.%2.%3.%4.%5."/>
      <w:lvlJc w:val="left"/>
      <w:pPr>
        <w:ind w:left="1440" w:hanging="1080"/>
      </w:pPr>
      <w:rPr>
        <w:rFonts w:asciiTheme="minorHAnsi" w:hAnsiTheme="minorHAnsi" w:cstheme="minorBidi" w:hint="default"/>
      </w:rPr>
    </w:lvl>
    <w:lvl w:ilvl="5">
      <w:start w:val="1"/>
      <w:numFmt w:val="decimal"/>
      <w:isLgl/>
      <w:lvlText w:val="%1.%2.%3.%4.%5.%6."/>
      <w:lvlJc w:val="left"/>
      <w:pPr>
        <w:ind w:left="1440" w:hanging="1080"/>
      </w:pPr>
      <w:rPr>
        <w:rFonts w:asciiTheme="minorHAnsi" w:hAnsiTheme="minorHAnsi" w:cstheme="minorBidi" w:hint="default"/>
      </w:rPr>
    </w:lvl>
    <w:lvl w:ilvl="6">
      <w:start w:val="1"/>
      <w:numFmt w:val="decimal"/>
      <w:isLgl/>
      <w:lvlText w:val="%1.%2.%3.%4.%5.%6.%7."/>
      <w:lvlJc w:val="left"/>
      <w:pPr>
        <w:ind w:left="1800" w:hanging="1440"/>
      </w:pPr>
      <w:rPr>
        <w:rFonts w:asciiTheme="minorHAnsi" w:hAnsiTheme="minorHAnsi" w:cstheme="minorBidi" w:hint="default"/>
      </w:rPr>
    </w:lvl>
    <w:lvl w:ilvl="7">
      <w:start w:val="1"/>
      <w:numFmt w:val="decimal"/>
      <w:isLgl/>
      <w:lvlText w:val="%1.%2.%3.%4.%5.%6.%7.%8."/>
      <w:lvlJc w:val="left"/>
      <w:pPr>
        <w:ind w:left="1800" w:hanging="1440"/>
      </w:pPr>
      <w:rPr>
        <w:rFonts w:asciiTheme="minorHAnsi" w:hAnsiTheme="minorHAnsi" w:cstheme="minorBidi" w:hint="default"/>
      </w:rPr>
    </w:lvl>
    <w:lvl w:ilvl="8">
      <w:start w:val="1"/>
      <w:numFmt w:val="decimal"/>
      <w:isLgl/>
      <w:lvlText w:val="%1.%2.%3.%4.%5.%6.%7.%8.%9."/>
      <w:lvlJc w:val="left"/>
      <w:pPr>
        <w:ind w:left="2160" w:hanging="1800"/>
      </w:pPr>
      <w:rPr>
        <w:rFonts w:asciiTheme="minorHAnsi" w:hAnsiTheme="minorHAnsi" w:cstheme="minorBidi" w:hint="default"/>
      </w:rPr>
    </w:lvl>
  </w:abstractNum>
  <w:abstractNum w:abstractNumId="37" w15:restartNumberingAfterBreak="0">
    <w:nsid w:val="7D1C70C1"/>
    <w:multiLevelType w:val="multilevel"/>
    <w:tmpl w:val="42C624CE"/>
    <w:lvl w:ilvl="0">
      <w:start w:val="1"/>
      <w:numFmt w:val="decimal"/>
      <w:lvlText w:val="%1."/>
      <w:lvlJc w:val="left"/>
      <w:pPr>
        <w:ind w:left="765" w:hanging="405"/>
      </w:pPr>
      <w:rPr>
        <w:rFonts w:asciiTheme="minorHAnsi" w:hAnsiTheme="minorHAnsi" w:cstheme="minorHAnsi" w:hint="default"/>
        <w:b/>
        <w:sz w:val="22"/>
        <w:szCs w:val="22"/>
      </w:rPr>
    </w:lvl>
    <w:lvl w:ilvl="1">
      <w:start w:val="1"/>
      <w:numFmt w:val="decimal"/>
      <w:isLgl/>
      <w:lvlText w:val="%1.%2."/>
      <w:lvlJc w:val="left"/>
      <w:pPr>
        <w:ind w:left="840" w:hanging="480"/>
      </w:pPr>
      <w:rPr>
        <w:b/>
        <w:color w:val="000000"/>
        <w:sz w:val="22"/>
        <w:szCs w:val="22"/>
      </w:rPr>
    </w:lvl>
    <w:lvl w:ilvl="2">
      <w:start w:val="1"/>
      <w:numFmt w:val="decimal"/>
      <w:isLgl/>
      <w:lvlText w:val="%1.%2.%3."/>
      <w:lvlJc w:val="left"/>
      <w:pPr>
        <w:ind w:left="1080" w:hanging="720"/>
      </w:pPr>
      <w:rPr>
        <w:color w:val="000000"/>
        <w:sz w:val="24"/>
      </w:rPr>
    </w:lvl>
    <w:lvl w:ilvl="3">
      <w:start w:val="1"/>
      <w:numFmt w:val="decimal"/>
      <w:isLgl/>
      <w:lvlText w:val="%1.%2.%3.%4."/>
      <w:lvlJc w:val="left"/>
      <w:pPr>
        <w:ind w:left="1080" w:hanging="720"/>
      </w:pPr>
      <w:rPr>
        <w:color w:val="000000"/>
        <w:sz w:val="24"/>
      </w:rPr>
    </w:lvl>
    <w:lvl w:ilvl="4">
      <w:start w:val="1"/>
      <w:numFmt w:val="decimal"/>
      <w:isLgl/>
      <w:lvlText w:val="%1.%2.%3.%4.%5."/>
      <w:lvlJc w:val="left"/>
      <w:pPr>
        <w:ind w:left="1440" w:hanging="1080"/>
      </w:pPr>
      <w:rPr>
        <w:color w:val="000000"/>
        <w:sz w:val="24"/>
      </w:rPr>
    </w:lvl>
    <w:lvl w:ilvl="5">
      <w:start w:val="1"/>
      <w:numFmt w:val="decimal"/>
      <w:isLgl/>
      <w:lvlText w:val="%1.%2.%3.%4.%5.%6."/>
      <w:lvlJc w:val="left"/>
      <w:pPr>
        <w:ind w:left="1440" w:hanging="1080"/>
      </w:pPr>
      <w:rPr>
        <w:color w:val="000000"/>
        <w:sz w:val="24"/>
      </w:rPr>
    </w:lvl>
    <w:lvl w:ilvl="6">
      <w:start w:val="1"/>
      <w:numFmt w:val="decimal"/>
      <w:isLgl/>
      <w:lvlText w:val="%1.%2.%3.%4.%5.%6.%7."/>
      <w:lvlJc w:val="left"/>
      <w:pPr>
        <w:ind w:left="1800" w:hanging="1440"/>
      </w:pPr>
      <w:rPr>
        <w:color w:val="000000"/>
        <w:sz w:val="24"/>
      </w:rPr>
    </w:lvl>
    <w:lvl w:ilvl="7">
      <w:start w:val="1"/>
      <w:numFmt w:val="decimal"/>
      <w:isLgl/>
      <w:lvlText w:val="%1.%2.%3.%4.%5.%6.%7.%8."/>
      <w:lvlJc w:val="left"/>
      <w:pPr>
        <w:ind w:left="1800" w:hanging="1440"/>
      </w:pPr>
      <w:rPr>
        <w:color w:val="000000"/>
        <w:sz w:val="24"/>
      </w:rPr>
    </w:lvl>
    <w:lvl w:ilvl="8">
      <w:start w:val="1"/>
      <w:numFmt w:val="decimal"/>
      <w:isLgl/>
      <w:lvlText w:val="%1.%2.%3.%4.%5.%6.%7.%8.%9."/>
      <w:lvlJc w:val="left"/>
      <w:pPr>
        <w:ind w:left="2160" w:hanging="1800"/>
      </w:pPr>
      <w:rPr>
        <w:color w:val="000000"/>
        <w:sz w:val="24"/>
      </w:rPr>
    </w:lvl>
  </w:abstractNum>
  <w:abstractNum w:abstractNumId="38" w15:restartNumberingAfterBreak="0">
    <w:nsid w:val="7EA26C8C"/>
    <w:multiLevelType w:val="hybridMultilevel"/>
    <w:tmpl w:val="82407400"/>
    <w:lvl w:ilvl="0" w:tplc="3D1E3596">
      <w:start w:val="1"/>
      <w:numFmt w:val="bullet"/>
      <w:lvlText w:val="-"/>
      <w:lvlJc w:val="left"/>
      <w:pPr>
        <w:ind w:left="1364" w:hanging="360"/>
      </w:pPr>
      <w:rPr>
        <w:rFonts w:ascii="Arial Narrow" w:eastAsia="Times New Roman" w:hAnsi="Arial Narrow" w:hint="default"/>
      </w:rPr>
    </w:lvl>
    <w:lvl w:ilvl="1" w:tplc="041B0003">
      <w:start w:val="1"/>
      <w:numFmt w:val="bullet"/>
      <w:lvlText w:val="o"/>
      <w:lvlJc w:val="left"/>
      <w:pPr>
        <w:ind w:left="2084" w:hanging="360"/>
      </w:pPr>
      <w:rPr>
        <w:rFonts w:ascii="Courier New" w:hAnsi="Courier New" w:cs="Courier New" w:hint="default"/>
      </w:rPr>
    </w:lvl>
    <w:lvl w:ilvl="2" w:tplc="041B0005">
      <w:start w:val="1"/>
      <w:numFmt w:val="bullet"/>
      <w:lvlText w:val=""/>
      <w:lvlJc w:val="left"/>
      <w:pPr>
        <w:ind w:left="2804" w:hanging="360"/>
      </w:pPr>
      <w:rPr>
        <w:rFonts w:ascii="Wingdings" w:hAnsi="Wingdings" w:hint="default"/>
      </w:rPr>
    </w:lvl>
    <w:lvl w:ilvl="3" w:tplc="041B0001">
      <w:start w:val="1"/>
      <w:numFmt w:val="bullet"/>
      <w:lvlText w:val=""/>
      <w:lvlJc w:val="left"/>
      <w:pPr>
        <w:ind w:left="3524" w:hanging="360"/>
      </w:pPr>
      <w:rPr>
        <w:rFonts w:ascii="Symbol" w:hAnsi="Symbol" w:hint="default"/>
      </w:rPr>
    </w:lvl>
    <w:lvl w:ilvl="4" w:tplc="041B0003">
      <w:start w:val="1"/>
      <w:numFmt w:val="bullet"/>
      <w:lvlText w:val="o"/>
      <w:lvlJc w:val="left"/>
      <w:pPr>
        <w:ind w:left="4244" w:hanging="360"/>
      </w:pPr>
      <w:rPr>
        <w:rFonts w:ascii="Courier New" w:hAnsi="Courier New" w:cs="Courier New" w:hint="default"/>
      </w:rPr>
    </w:lvl>
    <w:lvl w:ilvl="5" w:tplc="041B0005">
      <w:start w:val="1"/>
      <w:numFmt w:val="bullet"/>
      <w:lvlText w:val=""/>
      <w:lvlJc w:val="left"/>
      <w:pPr>
        <w:ind w:left="4964" w:hanging="360"/>
      </w:pPr>
      <w:rPr>
        <w:rFonts w:ascii="Wingdings" w:hAnsi="Wingdings" w:hint="default"/>
      </w:rPr>
    </w:lvl>
    <w:lvl w:ilvl="6" w:tplc="041B0001">
      <w:start w:val="1"/>
      <w:numFmt w:val="bullet"/>
      <w:lvlText w:val=""/>
      <w:lvlJc w:val="left"/>
      <w:pPr>
        <w:ind w:left="5684" w:hanging="360"/>
      </w:pPr>
      <w:rPr>
        <w:rFonts w:ascii="Symbol" w:hAnsi="Symbol" w:hint="default"/>
      </w:rPr>
    </w:lvl>
    <w:lvl w:ilvl="7" w:tplc="041B0003">
      <w:start w:val="1"/>
      <w:numFmt w:val="bullet"/>
      <w:lvlText w:val="o"/>
      <w:lvlJc w:val="left"/>
      <w:pPr>
        <w:ind w:left="6404" w:hanging="360"/>
      </w:pPr>
      <w:rPr>
        <w:rFonts w:ascii="Courier New" w:hAnsi="Courier New" w:cs="Courier New" w:hint="default"/>
      </w:rPr>
    </w:lvl>
    <w:lvl w:ilvl="8" w:tplc="041B0005">
      <w:start w:val="1"/>
      <w:numFmt w:val="bullet"/>
      <w:lvlText w:val=""/>
      <w:lvlJc w:val="left"/>
      <w:pPr>
        <w:ind w:left="7124" w:hanging="360"/>
      </w:pPr>
      <w:rPr>
        <w:rFonts w:ascii="Wingdings" w:hAnsi="Wingdings" w:hint="default"/>
      </w:rPr>
    </w:lvl>
  </w:abstractNum>
  <w:abstractNum w:abstractNumId="39" w15:restartNumberingAfterBreak="0">
    <w:nsid w:val="7F6F1845"/>
    <w:multiLevelType w:val="multilevel"/>
    <w:tmpl w:val="63F2A53E"/>
    <w:lvl w:ilvl="0">
      <w:start w:val="6"/>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4244214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96028998">
    <w:abstractNumId w:val="34"/>
  </w:num>
  <w:num w:numId="3" w16cid:durableId="46527225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633546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291204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3220877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42753297">
    <w:abstractNumId w:val="37"/>
  </w:num>
  <w:num w:numId="8" w16cid:durableId="8940020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9565015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6376809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1364760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7230945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03048872">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570205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55174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4936316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7192998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45236818">
    <w:abstractNumId w:val="33"/>
  </w:num>
  <w:num w:numId="19" w16cid:durableId="1825390395">
    <w:abstractNumId w:val="10"/>
  </w:num>
  <w:num w:numId="20" w16cid:durableId="149249898">
    <w:abstractNumId w:val="2"/>
  </w:num>
  <w:num w:numId="21" w16cid:durableId="3271030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03055792">
    <w:abstractNumId w:val="4"/>
  </w:num>
  <w:num w:numId="23" w16cid:durableId="902445140">
    <w:abstractNumId w:val="38"/>
  </w:num>
  <w:num w:numId="24" w16cid:durableId="7958319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593862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02976347">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65566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542184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57459023">
    <w:abstractNumId w:val="28"/>
  </w:num>
  <w:num w:numId="30" w16cid:durableId="75833231">
    <w:abstractNumId w:val="7"/>
  </w:num>
  <w:num w:numId="31" w16cid:durableId="1822577536">
    <w:abstractNumId w:val="23"/>
  </w:num>
  <w:num w:numId="32" w16cid:durableId="1336344681">
    <w:abstractNumId w:val="1"/>
  </w:num>
  <w:num w:numId="33" w16cid:durableId="1561331525">
    <w:abstractNumId w:val="13"/>
  </w:num>
  <w:num w:numId="34" w16cid:durableId="789475876">
    <w:abstractNumId w:val="39"/>
  </w:num>
  <w:num w:numId="35" w16cid:durableId="1197542226">
    <w:abstractNumId w:val="8"/>
  </w:num>
  <w:num w:numId="36" w16cid:durableId="738556917">
    <w:abstractNumId w:val="22"/>
  </w:num>
  <w:num w:numId="37" w16cid:durableId="1129590509">
    <w:abstractNumId w:val="11"/>
  </w:num>
  <w:num w:numId="38" w16cid:durableId="1687175373">
    <w:abstractNumId w:val="29"/>
  </w:num>
  <w:num w:numId="39" w16cid:durableId="1325205836">
    <w:abstractNumId w:val="24"/>
  </w:num>
  <w:num w:numId="40" w16cid:durableId="1104425765">
    <w:abstractNumId w:val="17"/>
  </w:num>
  <w:num w:numId="41" w16cid:durableId="642583001">
    <w:abstractNumId w:val="32"/>
  </w:num>
  <w:num w:numId="42" w16cid:durableId="1176518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86405499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439791149">
    <w:abstractNumId w:val="26"/>
  </w:num>
  <w:num w:numId="45" w16cid:durableId="672877121">
    <w:abstractNumId w:val="20"/>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večková Dominika">
    <w15:presenceInfo w15:providerId="AD" w15:userId="S::dominika.cveckova@bbsk.sk::5e65f74f-e623-411e-85f6-10df45d9bb8b"/>
  </w15:person>
  <w15:person w15:author="Priečková Kristína">
    <w15:presenceInfo w15:providerId="AD" w15:userId="S::kprieckova@bbsk.sk::8c0d9997-2251-47d8-8d2b-8b1294a60af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020D"/>
    <w:rsid w:val="0001165B"/>
    <w:rsid w:val="000143E8"/>
    <w:rsid w:val="00023212"/>
    <w:rsid w:val="0002534E"/>
    <w:rsid w:val="00031173"/>
    <w:rsid w:val="00032642"/>
    <w:rsid w:val="0004121F"/>
    <w:rsid w:val="0004146F"/>
    <w:rsid w:val="000438CB"/>
    <w:rsid w:val="00045166"/>
    <w:rsid w:val="00046F6F"/>
    <w:rsid w:val="0005037E"/>
    <w:rsid w:val="00050DF7"/>
    <w:rsid w:val="0005172B"/>
    <w:rsid w:val="00052FB1"/>
    <w:rsid w:val="000557CE"/>
    <w:rsid w:val="00060E3E"/>
    <w:rsid w:val="00070244"/>
    <w:rsid w:val="00071C4F"/>
    <w:rsid w:val="00073035"/>
    <w:rsid w:val="00073D7E"/>
    <w:rsid w:val="000745A6"/>
    <w:rsid w:val="00075509"/>
    <w:rsid w:val="000766F5"/>
    <w:rsid w:val="00080FC7"/>
    <w:rsid w:val="000833EA"/>
    <w:rsid w:val="000838D9"/>
    <w:rsid w:val="000877D4"/>
    <w:rsid w:val="000907E9"/>
    <w:rsid w:val="000923F7"/>
    <w:rsid w:val="00096F2D"/>
    <w:rsid w:val="00097CAE"/>
    <w:rsid w:val="000A3714"/>
    <w:rsid w:val="000A6780"/>
    <w:rsid w:val="000B0591"/>
    <w:rsid w:val="000B5786"/>
    <w:rsid w:val="000C166A"/>
    <w:rsid w:val="000C383F"/>
    <w:rsid w:val="000C4593"/>
    <w:rsid w:val="000C5EB1"/>
    <w:rsid w:val="000D0BFF"/>
    <w:rsid w:val="000D33A6"/>
    <w:rsid w:val="000D59F1"/>
    <w:rsid w:val="000D5A99"/>
    <w:rsid w:val="000D6E58"/>
    <w:rsid w:val="000D6E98"/>
    <w:rsid w:val="000D77F5"/>
    <w:rsid w:val="000E0D5F"/>
    <w:rsid w:val="000E4CCD"/>
    <w:rsid w:val="000E4FC3"/>
    <w:rsid w:val="000E5101"/>
    <w:rsid w:val="000F11F5"/>
    <w:rsid w:val="000F1590"/>
    <w:rsid w:val="001006B4"/>
    <w:rsid w:val="00102848"/>
    <w:rsid w:val="00102A06"/>
    <w:rsid w:val="00110865"/>
    <w:rsid w:val="00112476"/>
    <w:rsid w:val="00117E33"/>
    <w:rsid w:val="00120B86"/>
    <w:rsid w:val="00122C43"/>
    <w:rsid w:val="00132A55"/>
    <w:rsid w:val="00132DD6"/>
    <w:rsid w:val="00137A8F"/>
    <w:rsid w:val="00140B9C"/>
    <w:rsid w:val="00140F83"/>
    <w:rsid w:val="00141A18"/>
    <w:rsid w:val="00141CBD"/>
    <w:rsid w:val="00142B5F"/>
    <w:rsid w:val="00143BD8"/>
    <w:rsid w:val="0014416A"/>
    <w:rsid w:val="00145B1C"/>
    <w:rsid w:val="00150132"/>
    <w:rsid w:val="001534FF"/>
    <w:rsid w:val="0015686A"/>
    <w:rsid w:val="00156C80"/>
    <w:rsid w:val="001621E9"/>
    <w:rsid w:val="0016402E"/>
    <w:rsid w:val="0017210A"/>
    <w:rsid w:val="00174631"/>
    <w:rsid w:val="00175001"/>
    <w:rsid w:val="00175C84"/>
    <w:rsid w:val="00180114"/>
    <w:rsid w:val="00182BC2"/>
    <w:rsid w:val="00184C7B"/>
    <w:rsid w:val="0019125A"/>
    <w:rsid w:val="0019149B"/>
    <w:rsid w:val="0019582E"/>
    <w:rsid w:val="0019635B"/>
    <w:rsid w:val="001A2A26"/>
    <w:rsid w:val="001A3585"/>
    <w:rsid w:val="001A4887"/>
    <w:rsid w:val="001A536C"/>
    <w:rsid w:val="001A571B"/>
    <w:rsid w:val="001A6C18"/>
    <w:rsid w:val="001A6DAB"/>
    <w:rsid w:val="001A7DB6"/>
    <w:rsid w:val="001B2514"/>
    <w:rsid w:val="001B5C4B"/>
    <w:rsid w:val="001B6461"/>
    <w:rsid w:val="001B6EAF"/>
    <w:rsid w:val="001B79D7"/>
    <w:rsid w:val="001C0D06"/>
    <w:rsid w:val="001C2B0C"/>
    <w:rsid w:val="001C324F"/>
    <w:rsid w:val="001C6177"/>
    <w:rsid w:val="001C7477"/>
    <w:rsid w:val="001C7632"/>
    <w:rsid w:val="001C7823"/>
    <w:rsid w:val="001D2DE6"/>
    <w:rsid w:val="001D3EFE"/>
    <w:rsid w:val="001D7E9D"/>
    <w:rsid w:val="001E26A6"/>
    <w:rsid w:val="001E4897"/>
    <w:rsid w:val="001E66FD"/>
    <w:rsid w:val="001E70F8"/>
    <w:rsid w:val="001F2260"/>
    <w:rsid w:val="001F268E"/>
    <w:rsid w:val="001F3F25"/>
    <w:rsid w:val="001F4180"/>
    <w:rsid w:val="002033DD"/>
    <w:rsid w:val="00210E5D"/>
    <w:rsid w:val="002125E6"/>
    <w:rsid w:val="002155E5"/>
    <w:rsid w:val="00217546"/>
    <w:rsid w:val="00222051"/>
    <w:rsid w:val="00222EDE"/>
    <w:rsid w:val="00223A52"/>
    <w:rsid w:val="00224052"/>
    <w:rsid w:val="00231942"/>
    <w:rsid w:val="00231959"/>
    <w:rsid w:val="002419BE"/>
    <w:rsid w:val="00244404"/>
    <w:rsid w:val="0024461E"/>
    <w:rsid w:val="00245B60"/>
    <w:rsid w:val="00251A52"/>
    <w:rsid w:val="00253689"/>
    <w:rsid w:val="0025404A"/>
    <w:rsid w:val="00254676"/>
    <w:rsid w:val="00255DCF"/>
    <w:rsid w:val="00257BFB"/>
    <w:rsid w:val="00261AD2"/>
    <w:rsid w:val="00264172"/>
    <w:rsid w:val="00265646"/>
    <w:rsid w:val="00270D3A"/>
    <w:rsid w:val="00273BB4"/>
    <w:rsid w:val="002761D1"/>
    <w:rsid w:val="002779B7"/>
    <w:rsid w:val="0028410D"/>
    <w:rsid w:val="00284D7C"/>
    <w:rsid w:val="00285A0C"/>
    <w:rsid w:val="002915D1"/>
    <w:rsid w:val="00292396"/>
    <w:rsid w:val="00292639"/>
    <w:rsid w:val="00293B51"/>
    <w:rsid w:val="002947AB"/>
    <w:rsid w:val="00295F36"/>
    <w:rsid w:val="002A79B7"/>
    <w:rsid w:val="002B144D"/>
    <w:rsid w:val="002B2B4B"/>
    <w:rsid w:val="002B35C1"/>
    <w:rsid w:val="002B4232"/>
    <w:rsid w:val="002B590E"/>
    <w:rsid w:val="002B602C"/>
    <w:rsid w:val="002C2501"/>
    <w:rsid w:val="002C6A53"/>
    <w:rsid w:val="002C7376"/>
    <w:rsid w:val="002D0A53"/>
    <w:rsid w:val="002D272B"/>
    <w:rsid w:val="002D620C"/>
    <w:rsid w:val="002D6BF7"/>
    <w:rsid w:val="002E0B26"/>
    <w:rsid w:val="002E3921"/>
    <w:rsid w:val="002E73FA"/>
    <w:rsid w:val="002F552F"/>
    <w:rsid w:val="00302954"/>
    <w:rsid w:val="003048C6"/>
    <w:rsid w:val="00307DD6"/>
    <w:rsid w:val="00310176"/>
    <w:rsid w:val="0031178D"/>
    <w:rsid w:val="003137A6"/>
    <w:rsid w:val="00315600"/>
    <w:rsid w:val="003177E5"/>
    <w:rsid w:val="00317C82"/>
    <w:rsid w:val="003210AC"/>
    <w:rsid w:val="003217CE"/>
    <w:rsid w:val="0032723F"/>
    <w:rsid w:val="00327707"/>
    <w:rsid w:val="0033034B"/>
    <w:rsid w:val="003327E7"/>
    <w:rsid w:val="00335D40"/>
    <w:rsid w:val="00336600"/>
    <w:rsid w:val="00337EDA"/>
    <w:rsid w:val="0034135A"/>
    <w:rsid w:val="003452BD"/>
    <w:rsid w:val="00345C97"/>
    <w:rsid w:val="003460FB"/>
    <w:rsid w:val="003464A2"/>
    <w:rsid w:val="003506C8"/>
    <w:rsid w:val="00350EB7"/>
    <w:rsid w:val="0035188A"/>
    <w:rsid w:val="00353C57"/>
    <w:rsid w:val="00354C61"/>
    <w:rsid w:val="0035638A"/>
    <w:rsid w:val="0036012A"/>
    <w:rsid w:val="0036019B"/>
    <w:rsid w:val="003622D1"/>
    <w:rsid w:val="00363765"/>
    <w:rsid w:val="00363804"/>
    <w:rsid w:val="00365392"/>
    <w:rsid w:val="003653E5"/>
    <w:rsid w:val="00367A04"/>
    <w:rsid w:val="00367B6D"/>
    <w:rsid w:val="00370A53"/>
    <w:rsid w:val="00372F78"/>
    <w:rsid w:val="003763B5"/>
    <w:rsid w:val="0037792E"/>
    <w:rsid w:val="00382B18"/>
    <w:rsid w:val="0038391A"/>
    <w:rsid w:val="003900E7"/>
    <w:rsid w:val="00391362"/>
    <w:rsid w:val="003A09D2"/>
    <w:rsid w:val="003A4AAB"/>
    <w:rsid w:val="003B11C9"/>
    <w:rsid w:val="003B65F0"/>
    <w:rsid w:val="003B6B05"/>
    <w:rsid w:val="003B6D9B"/>
    <w:rsid w:val="003C0682"/>
    <w:rsid w:val="003C31F6"/>
    <w:rsid w:val="003C4167"/>
    <w:rsid w:val="003C48AA"/>
    <w:rsid w:val="003C4E94"/>
    <w:rsid w:val="003D2F4B"/>
    <w:rsid w:val="003E0160"/>
    <w:rsid w:val="003E2A8E"/>
    <w:rsid w:val="003E4F54"/>
    <w:rsid w:val="003F2F2C"/>
    <w:rsid w:val="003F4083"/>
    <w:rsid w:val="00400940"/>
    <w:rsid w:val="00402249"/>
    <w:rsid w:val="004035B9"/>
    <w:rsid w:val="0040608B"/>
    <w:rsid w:val="00412FFE"/>
    <w:rsid w:val="004138CE"/>
    <w:rsid w:val="004151EF"/>
    <w:rsid w:val="00415F8A"/>
    <w:rsid w:val="004169FF"/>
    <w:rsid w:val="00417A83"/>
    <w:rsid w:val="00424219"/>
    <w:rsid w:val="00425570"/>
    <w:rsid w:val="004258AF"/>
    <w:rsid w:val="004258F3"/>
    <w:rsid w:val="00432DA9"/>
    <w:rsid w:val="004346B8"/>
    <w:rsid w:val="00434AFA"/>
    <w:rsid w:val="00440184"/>
    <w:rsid w:val="00447436"/>
    <w:rsid w:val="004476B9"/>
    <w:rsid w:val="00452B40"/>
    <w:rsid w:val="00453328"/>
    <w:rsid w:val="004541CE"/>
    <w:rsid w:val="00457E07"/>
    <w:rsid w:val="00460A4A"/>
    <w:rsid w:val="004665CC"/>
    <w:rsid w:val="00470981"/>
    <w:rsid w:val="004709C5"/>
    <w:rsid w:val="00472471"/>
    <w:rsid w:val="00472672"/>
    <w:rsid w:val="00474794"/>
    <w:rsid w:val="00476643"/>
    <w:rsid w:val="00487F7D"/>
    <w:rsid w:val="00492723"/>
    <w:rsid w:val="004937A7"/>
    <w:rsid w:val="00493C8C"/>
    <w:rsid w:val="00494A75"/>
    <w:rsid w:val="00494AD6"/>
    <w:rsid w:val="00494DBD"/>
    <w:rsid w:val="00495C9E"/>
    <w:rsid w:val="00496636"/>
    <w:rsid w:val="00496E86"/>
    <w:rsid w:val="00497621"/>
    <w:rsid w:val="004A31BA"/>
    <w:rsid w:val="004A3A59"/>
    <w:rsid w:val="004B32B4"/>
    <w:rsid w:val="004B3EBA"/>
    <w:rsid w:val="004B6729"/>
    <w:rsid w:val="004C1F4D"/>
    <w:rsid w:val="004C651A"/>
    <w:rsid w:val="004D06A1"/>
    <w:rsid w:val="004D08DB"/>
    <w:rsid w:val="004D0F75"/>
    <w:rsid w:val="004D1494"/>
    <w:rsid w:val="004D19E8"/>
    <w:rsid w:val="004D4EE4"/>
    <w:rsid w:val="004D76E1"/>
    <w:rsid w:val="004E06CA"/>
    <w:rsid w:val="004E0FF6"/>
    <w:rsid w:val="004E265D"/>
    <w:rsid w:val="004E43DD"/>
    <w:rsid w:val="004E45CC"/>
    <w:rsid w:val="004E4C56"/>
    <w:rsid w:val="004F3E78"/>
    <w:rsid w:val="004F464E"/>
    <w:rsid w:val="004F5CF2"/>
    <w:rsid w:val="004F75AC"/>
    <w:rsid w:val="004F774A"/>
    <w:rsid w:val="0050089D"/>
    <w:rsid w:val="005010EC"/>
    <w:rsid w:val="00503AF8"/>
    <w:rsid w:val="00504761"/>
    <w:rsid w:val="00506BD6"/>
    <w:rsid w:val="00514E54"/>
    <w:rsid w:val="00515217"/>
    <w:rsid w:val="00517832"/>
    <w:rsid w:val="005229F8"/>
    <w:rsid w:val="00524B5A"/>
    <w:rsid w:val="00526B55"/>
    <w:rsid w:val="00527F57"/>
    <w:rsid w:val="00530352"/>
    <w:rsid w:val="0053174B"/>
    <w:rsid w:val="0053576F"/>
    <w:rsid w:val="00543734"/>
    <w:rsid w:val="005438EC"/>
    <w:rsid w:val="00546202"/>
    <w:rsid w:val="00550FFC"/>
    <w:rsid w:val="00556B0F"/>
    <w:rsid w:val="00560A6E"/>
    <w:rsid w:val="00561AB1"/>
    <w:rsid w:val="00561DC1"/>
    <w:rsid w:val="00562606"/>
    <w:rsid w:val="00563FF2"/>
    <w:rsid w:val="00565DF5"/>
    <w:rsid w:val="00566BC8"/>
    <w:rsid w:val="005678BB"/>
    <w:rsid w:val="005712CA"/>
    <w:rsid w:val="005734D9"/>
    <w:rsid w:val="00573AAC"/>
    <w:rsid w:val="00573C61"/>
    <w:rsid w:val="005756B7"/>
    <w:rsid w:val="005825E9"/>
    <w:rsid w:val="00583CBE"/>
    <w:rsid w:val="00584552"/>
    <w:rsid w:val="00586593"/>
    <w:rsid w:val="005A1BB2"/>
    <w:rsid w:val="005A1F23"/>
    <w:rsid w:val="005A4366"/>
    <w:rsid w:val="005A6067"/>
    <w:rsid w:val="005B1760"/>
    <w:rsid w:val="005B5ADB"/>
    <w:rsid w:val="005B6FCA"/>
    <w:rsid w:val="005B7A0E"/>
    <w:rsid w:val="005B7C6D"/>
    <w:rsid w:val="005C1622"/>
    <w:rsid w:val="005C2BAD"/>
    <w:rsid w:val="005C3CA4"/>
    <w:rsid w:val="005C501A"/>
    <w:rsid w:val="005C6FA0"/>
    <w:rsid w:val="005D0E68"/>
    <w:rsid w:val="005D20F5"/>
    <w:rsid w:val="005D2C70"/>
    <w:rsid w:val="005D30CE"/>
    <w:rsid w:val="005D605F"/>
    <w:rsid w:val="005E2F16"/>
    <w:rsid w:val="005E6B86"/>
    <w:rsid w:val="005E7C76"/>
    <w:rsid w:val="005F1712"/>
    <w:rsid w:val="005F373F"/>
    <w:rsid w:val="005F4A1A"/>
    <w:rsid w:val="005F4C1C"/>
    <w:rsid w:val="005F57D3"/>
    <w:rsid w:val="005F634F"/>
    <w:rsid w:val="005F6E0B"/>
    <w:rsid w:val="005F71B8"/>
    <w:rsid w:val="00600036"/>
    <w:rsid w:val="006006D9"/>
    <w:rsid w:val="00600ED8"/>
    <w:rsid w:val="00606D8F"/>
    <w:rsid w:val="00613F5C"/>
    <w:rsid w:val="0061732A"/>
    <w:rsid w:val="00617A71"/>
    <w:rsid w:val="00622D1D"/>
    <w:rsid w:val="006232C4"/>
    <w:rsid w:val="00623329"/>
    <w:rsid w:val="00626F11"/>
    <w:rsid w:val="006312E4"/>
    <w:rsid w:val="00633AB4"/>
    <w:rsid w:val="00633CA0"/>
    <w:rsid w:val="00640A43"/>
    <w:rsid w:val="00641C9F"/>
    <w:rsid w:val="00642A84"/>
    <w:rsid w:val="00643097"/>
    <w:rsid w:val="00643131"/>
    <w:rsid w:val="00643D31"/>
    <w:rsid w:val="006473A3"/>
    <w:rsid w:val="00647F5C"/>
    <w:rsid w:val="00651FB4"/>
    <w:rsid w:val="0065267B"/>
    <w:rsid w:val="00653959"/>
    <w:rsid w:val="00654169"/>
    <w:rsid w:val="00657FDC"/>
    <w:rsid w:val="00660D88"/>
    <w:rsid w:val="00665409"/>
    <w:rsid w:val="00665A03"/>
    <w:rsid w:val="00667E00"/>
    <w:rsid w:val="006704DE"/>
    <w:rsid w:val="00673A3F"/>
    <w:rsid w:val="006748CA"/>
    <w:rsid w:val="00681EC2"/>
    <w:rsid w:val="0068237C"/>
    <w:rsid w:val="00682917"/>
    <w:rsid w:val="00684F10"/>
    <w:rsid w:val="006851ED"/>
    <w:rsid w:val="006864AF"/>
    <w:rsid w:val="00690DFC"/>
    <w:rsid w:val="0069280E"/>
    <w:rsid w:val="0069341C"/>
    <w:rsid w:val="00693817"/>
    <w:rsid w:val="00694420"/>
    <w:rsid w:val="0069566F"/>
    <w:rsid w:val="0069602F"/>
    <w:rsid w:val="00697A06"/>
    <w:rsid w:val="006A007C"/>
    <w:rsid w:val="006A1839"/>
    <w:rsid w:val="006A3977"/>
    <w:rsid w:val="006A58DF"/>
    <w:rsid w:val="006B2F24"/>
    <w:rsid w:val="006B6789"/>
    <w:rsid w:val="006C1E21"/>
    <w:rsid w:val="006C1F72"/>
    <w:rsid w:val="006C2444"/>
    <w:rsid w:val="006D11A7"/>
    <w:rsid w:val="006D176E"/>
    <w:rsid w:val="006D454C"/>
    <w:rsid w:val="006D4ACB"/>
    <w:rsid w:val="006D5756"/>
    <w:rsid w:val="006D7E0D"/>
    <w:rsid w:val="006E1EB5"/>
    <w:rsid w:val="006E339B"/>
    <w:rsid w:val="006F0450"/>
    <w:rsid w:val="006F257A"/>
    <w:rsid w:val="006F39E5"/>
    <w:rsid w:val="006F6953"/>
    <w:rsid w:val="006F75FD"/>
    <w:rsid w:val="007018D4"/>
    <w:rsid w:val="007055FD"/>
    <w:rsid w:val="00706EF2"/>
    <w:rsid w:val="007108A3"/>
    <w:rsid w:val="00714752"/>
    <w:rsid w:val="007152A0"/>
    <w:rsid w:val="00715342"/>
    <w:rsid w:val="007153BE"/>
    <w:rsid w:val="00716849"/>
    <w:rsid w:val="00717CB0"/>
    <w:rsid w:val="0072097D"/>
    <w:rsid w:val="00724701"/>
    <w:rsid w:val="00725CD7"/>
    <w:rsid w:val="00726B7E"/>
    <w:rsid w:val="0073020D"/>
    <w:rsid w:val="00732205"/>
    <w:rsid w:val="0073466E"/>
    <w:rsid w:val="00735546"/>
    <w:rsid w:val="00736E9D"/>
    <w:rsid w:val="00737CC3"/>
    <w:rsid w:val="00737CF3"/>
    <w:rsid w:val="00742163"/>
    <w:rsid w:val="00742419"/>
    <w:rsid w:val="00743F9E"/>
    <w:rsid w:val="00744023"/>
    <w:rsid w:val="00744B2B"/>
    <w:rsid w:val="00744C9B"/>
    <w:rsid w:val="0074746D"/>
    <w:rsid w:val="0074764F"/>
    <w:rsid w:val="00753E1A"/>
    <w:rsid w:val="007552E2"/>
    <w:rsid w:val="00757E29"/>
    <w:rsid w:val="00757E59"/>
    <w:rsid w:val="007618D5"/>
    <w:rsid w:val="007649C5"/>
    <w:rsid w:val="00767F5D"/>
    <w:rsid w:val="007713D8"/>
    <w:rsid w:val="00774854"/>
    <w:rsid w:val="007801E6"/>
    <w:rsid w:val="00781843"/>
    <w:rsid w:val="00781B02"/>
    <w:rsid w:val="00785130"/>
    <w:rsid w:val="00785DF4"/>
    <w:rsid w:val="0078609D"/>
    <w:rsid w:val="00792BA8"/>
    <w:rsid w:val="007939EA"/>
    <w:rsid w:val="0079660E"/>
    <w:rsid w:val="007A2B79"/>
    <w:rsid w:val="007A5080"/>
    <w:rsid w:val="007A7283"/>
    <w:rsid w:val="007A7BFA"/>
    <w:rsid w:val="007A7F4F"/>
    <w:rsid w:val="007B3743"/>
    <w:rsid w:val="007B6B84"/>
    <w:rsid w:val="007C0009"/>
    <w:rsid w:val="007C5D56"/>
    <w:rsid w:val="007D05ED"/>
    <w:rsid w:val="007D32B3"/>
    <w:rsid w:val="007D65B0"/>
    <w:rsid w:val="007D6A8A"/>
    <w:rsid w:val="007E2170"/>
    <w:rsid w:val="007E632E"/>
    <w:rsid w:val="007E6C4B"/>
    <w:rsid w:val="007F0B6A"/>
    <w:rsid w:val="007F13E9"/>
    <w:rsid w:val="007F1A62"/>
    <w:rsid w:val="007F3680"/>
    <w:rsid w:val="007F5947"/>
    <w:rsid w:val="00803427"/>
    <w:rsid w:val="008055E4"/>
    <w:rsid w:val="0080602F"/>
    <w:rsid w:val="008109FF"/>
    <w:rsid w:val="0081363E"/>
    <w:rsid w:val="00813BF8"/>
    <w:rsid w:val="00814319"/>
    <w:rsid w:val="00814399"/>
    <w:rsid w:val="00821775"/>
    <w:rsid w:val="008226F2"/>
    <w:rsid w:val="00822947"/>
    <w:rsid w:val="00823DCD"/>
    <w:rsid w:val="00824AA0"/>
    <w:rsid w:val="008270B2"/>
    <w:rsid w:val="0082768F"/>
    <w:rsid w:val="00833CBA"/>
    <w:rsid w:val="00836E17"/>
    <w:rsid w:val="0084077A"/>
    <w:rsid w:val="00840B95"/>
    <w:rsid w:val="008422E0"/>
    <w:rsid w:val="008426E6"/>
    <w:rsid w:val="0084274C"/>
    <w:rsid w:val="00843968"/>
    <w:rsid w:val="00847A3F"/>
    <w:rsid w:val="00850553"/>
    <w:rsid w:val="00850727"/>
    <w:rsid w:val="0085352C"/>
    <w:rsid w:val="00855CE2"/>
    <w:rsid w:val="008637CA"/>
    <w:rsid w:val="008658C3"/>
    <w:rsid w:val="00871348"/>
    <w:rsid w:val="0087191E"/>
    <w:rsid w:val="00873A67"/>
    <w:rsid w:val="00874D38"/>
    <w:rsid w:val="00880C38"/>
    <w:rsid w:val="00880F7E"/>
    <w:rsid w:val="00882CF3"/>
    <w:rsid w:val="00882F4E"/>
    <w:rsid w:val="008850E5"/>
    <w:rsid w:val="00885E00"/>
    <w:rsid w:val="008861F1"/>
    <w:rsid w:val="008929E3"/>
    <w:rsid w:val="0089382C"/>
    <w:rsid w:val="008951A5"/>
    <w:rsid w:val="008952DC"/>
    <w:rsid w:val="0089654D"/>
    <w:rsid w:val="00897781"/>
    <w:rsid w:val="008A1AA5"/>
    <w:rsid w:val="008A1DC0"/>
    <w:rsid w:val="008A26F7"/>
    <w:rsid w:val="008A547E"/>
    <w:rsid w:val="008A7859"/>
    <w:rsid w:val="008B014D"/>
    <w:rsid w:val="008B0791"/>
    <w:rsid w:val="008B1C86"/>
    <w:rsid w:val="008B4648"/>
    <w:rsid w:val="008B4CCF"/>
    <w:rsid w:val="008B4F61"/>
    <w:rsid w:val="008B527D"/>
    <w:rsid w:val="008B5306"/>
    <w:rsid w:val="008C580A"/>
    <w:rsid w:val="008C5E74"/>
    <w:rsid w:val="008C7531"/>
    <w:rsid w:val="008C7D5F"/>
    <w:rsid w:val="008D000F"/>
    <w:rsid w:val="008D125C"/>
    <w:rsid w:val="008D183B"/>
    <w:rsid w:val="008D22C3"/>
    <w:rsid w:val="008D40CB"/>
    <w:rsid w:val="008D6031"/>
    <w:rsid w:val="008E0764"/>
    <w:rsid w:val="008E14F7"/>
    <w:rsid w:val="008E72B1"/>
    <w:rsid w:val="008F01B5"/>
    <w:rsid w:val="008F3191"/>
    <w:rsid w:val="008F320F"/>
    <w:rsid w:val="008F447D"/>
    <w:rsid w:val="008F4B59"/>
    <w:rsid w:val="008F4D0F"/>
    <w:rsid w:val="008F5855"/>
    <w:rsid w:val="008F5B5C"/>
    <w:rsid w:val="009022FB"/>
    <w:rsid w:val="00903372"/>
    <w:rsid w:val="009114A2"/>
    <w:rsid w:val="009127D0"/>
    <w:rsid w:val="00925D1F"/>
    <w:rsid w:val="009267D5"/>
    <w:rsid w:val="00932483"/>
    <w:rsid w:val="00932589"/>
    <w:rsid w:val="009335C1"/>
    <w:rsid w:val="0093552C"/>
    <w:rsid w:val="009358D8"/>
    <w:rsid w:val="00937A31"/>
    <w:rsid w:val="00940E51"/>
    <w:rsid w:val="009429CA"/>
    <w:rsid w:val="00942B34"/>
    <w:rsid w:val="0094327F"/>
    <w:rsid w:val="009459F7"/>
    <w:rsid w:val="00952390"/>
    <w:rsid w:val="00953F30"/>
    <w:rsid w:val="009641F6"/>
    <w:rsid w:val="009730F1"/>
    <w:rsid w:val="009828D0"/>
    <w:rsid w:val="00987462"/>
    <w:rsid w:val="00987CAB"/>
    <w:rsid w:val="0099016F"/>
    <w:rsid w:val="00991A73"/>
    <w:rsid w:val="00992BB4"/>
    <w:rsid w:val="00994699"/>
    <w:rsid w:val="00996506"/>
    <w:rsid w:val="009A43E0"/>
    <w:rsid w:val="009A4959"/>
    <w:rsid w:val="009A4BF1"/>
    <w:rsid w:val="009A7630"/>
    <w:rsid w:val="009A7A6A"/>
    <w:rsid w:val="009B1308"/>
    <w:rsid w:val="009B2AA3"/>
    <w:rsid w:val="009B4474"/>
    <w:rsid w:val="009B534E"/>
    <w:rsid w:val="009B76C8"/>
    <w:rsid w:val="009C0E01"/>
    <w:rsid w:val="009C28FA"/>
    <w:rsid w:val="009C356B"/>
    <w:rsid w:val="009C48B1"/>
    <w:rsid w:val="009C4AB5"/>
    <w:rsid w:val="009C5405"/>
    <w:rsid w:val="009C72FD"/>
    <w:rsid w:val="009D132A"/>
    <w:rsid w:val="009D398D"/>
    <w:rsid w:val="009E065D"/>
    <w:rsid w:val="009E1BA7"/>
    <w:rsid w:val="009E5667"/>
    <w:rsid w:val="009E5E82"/>
    <w:rsid w:val="009E6562"/>
    <w:rsid w:val="009F58BA"/>
    <w:rsid w:val="009F58C8"/>
    <w:rsid w:val="00A054A3"/>
    <w:rsid w:val="00A0564D"/>
    <w:rsid w:val="00A1166F"/>
    <w:rsid w:val="00A12081"/>
    <w:rsid w:val="00A13D13"/>
    <w:rsid w:val="00A148FE"/>
    <w:rsid w:val="00A178A2"/>
    <w:rsid w:val="00A20077"/>
    <w:rsid w:val="00A21B66"/>
    <w:rsid w:val="00A2368C"/>
    <w:rsid w:val="00A25F33"/>
    <w:rsid w:val="00A27B95"/>
    <w:rsid w:val="00A30937"/>
    <w:rsid w:val="00A31A1B"/>
    <w:rsid w:val="00A353BA"/>
    <w:rsid w:val="00A35E4E"/>
    <w:rsid w:val="00A3793B"/>
    <w:rsid w:val="00A44680"/>
    <w:rsid w:val="00A44E68"/>
    <w:rsid w:val="00A468CB"/>
    <w:rsid w:val="00A5276F"/>
    <w:rsid w:val="00A5391D"/>
    <w:rsid w:val="00A574A6"/>
    <w:rsid w:val="00A65287"/>
    <w:rsid w:val="00A67E3B"/>
    <w:rsid w:val="00A724AA"/>
    <w:rsid w:val="00A76F3F"/>
    <w:rsid w:val="00A77181"/>
    <w:rsid w:val="00A812B0"/>
    <w:rsid w:val="00A82098"/>
    <w:rsid w:val="00A8601B"/>
    <w:rsid w:val="00A86D3F"/>
    <w:rsid w:val="00A90437"/>
    <w:rsid w:val="00A96BD6"/>
    <w:rsid w:val="00A96DC5"/>
    <w:rsid w:val="00AA0416"/>
    <w:rsid w:val="00AA135F"/>
    <w:rsid w:val="00AA1446"/>
    <w:rsid w:val="00AA19B5"/>
    <w:rsid w:val="00AA46AB"/>
    <w:rsid w:val="00AA503E"/>
    <w:rsid w:val="00AA7AE5"/>
    <w:rsid w:val="00AB0B23"/>
    <w:rsid w:val="00AB18FC"/>
    <w:rsid w:val="00AB57C1"/>
    <w:rsid w:val="00AC05AF"/>
    <w:rsid w:val="00AC450F"/>
    <w:rsid w:val="00AC5937"/>
    <w:rsid w:val="00AC7962"/>
    <w:rsid w:val="00AC7C75"/>
    <w:rsid w:val="00AD0A8D"/>
    <w:rsid w:val="00AD1157"/>
    <w:rsid w:val="00AD5110"/>
    <w:rsid w:val="00AD6467"/>
    <w:rsid w:val="00AE1005"/>
    <w:rsid w:val="00AE1577"/>
    <w:rsid w:val="00AE4092"/>
    <w:rsid w:val="00AF02C2"/>
    <w:rsid w:val="00AF66CA"/>
    <w:rsid w:val="00AF70CA"/>
    <w:rsid w:val="00AF75BE"/>
    <w:rsid w:val="00B03220"/>
    <w:rsid w:val="00B056E8"/>
    <w:rsid w:val="00B0714A"/>
    <w:rsid w:val="00B07530"/>
    <w:rsid w:val="00B11CA0"/>
    <w:rsid w:val="00B11DFD"/>
    <w:rsid w:val="00B14B27"/>
    <w:rsid w:val="00B17011"/>
    <w:rsid w:val="00B21D0D"/>
    <w:rsid w:val="00B22AA5"/>
    <w:rsid w:val="00B23B3E"/>
    <w:rsid w:val="00B26568"/>
    <w:rsid w:val="00B30F1D"/>
    <w:rsid w:val="00B31473"/>
    <w:rsid w:val="00B35833"/>
    <w:rsid w:val="00B42BF5"/>
    <w:rsid w:val="00B43F06"/>
    <w:rsid w:val="00B476C8"/>
    <w:rsid w:val="00B5500A"/>
    <w:rsid w:val="00B5565A"/>
    <w:rsid w:val="00B55892"/>
    <w:rsid w:val="00B57959"/>
    <w:rsid w:val="00B57C18"/>
    <w:rsid w:val="00B626FC"/>
    <w:rsid w:val="00B665D5"/>
    <w:rsid w:val="00B67D2D"/>
    <w:rsid w:val="00B715BB"/>
    <w:rsid w:val="00B74BE0"/>
    <w:rsid w:val="00B817B7"/>
    <w:rsid w:val="00B83483"/>
    <w:rsid w:val="00B8470C"/>
    <w:rsid w:val="00B85080"/>
    <w:rsid w:val="00B90A55"/>
    <w:rsid w:val="00B93B30"/>
    <w:rsid w:val="00B96CA2"/>
    <w:rsid w:val="00B978D7"/>
    <w:rsid w:val="00BA2ACB"/>
    <w:rsid w:val="00BA373B"/>
    <w:rsid w:val="00BA3AD3"/>
    <w:rsid w:val="00BA4211"/>
    <w:rsid w:val="00BA62FF"/>
    <w:rsid w:val="00BB1F80"/>
    <w:rsid w:val="00BB2E0A"/>
    <w:rsid w:val="00BC101C"/>
    <w:rsid w:val="00BC1E1D"/>
    <w:rsid w:val="00BC1E57"/>
    <w:rsid w:val="00BC2AFF"/>
    <w:rsid w:val="00BC7D30"/>
    <w:rsid w:val="00BD16D3"/>
    <w:rsid w:val="00BD32EA"/>
    <w:rsid w:val="00BD345D"/>
    <w:rsid w:val="00BD7ABC"/>
    <w:rsid w:val="00BD7DB2"/>
    <w:rsid w:val="00BE0E53"/>
    <w:rsid w:val="00BE50D2"/>
    <w:rsid w:val="00BE5A6A"/>
    <w:rsid w:val="00BE5B2D"/>
    <w:rsid w:val="00BF175E"/>
    <w:rsid w:val="00BF2BA7"/>
    <w:rsid w:val="00BF48D0"/>
    <w:rsid w:val="00BF4944"/>
    <w:rsid w:val="00C01A51"/>
    <w:rsid w:val="00C072F8"/>
    <w:rsid w:val="00C10202"/>
    <w:rsid w:val="00C10253"/>
    <w:rsid w:val="00C1180A"/>
    <w:rsid w:val="00C21AD6"/>
    <w:rsid w:val="00C2268D"/>
    <w:rsid w:val="00C23174"/>
    <w:rsid w:val="00C23456"/>
    <w:rsid w:val="00C258C0"/>
    <w:rsid w:val="00C3218D"/>
    <w:rsid w:val="00C348E1"/>
    <w:rsid w:val="00C37F93"/>
    <w:rsid w:val="00C43387"/>
    <w:rsid w:val="00C43756"/>
    <w:rsid w:val="00C4462B"/>
    <w:rsid w:val="00C450E0"/>
    <w:rsid w:val="00C468B1"/>
    <w:rsid w:val="00C47904"/>
    <w:rsid w:val="00C50CF5"/>
    <w:rsid w:val="00C53D32"/>
    <w:rsid w:val="00C54D37"/>
    <w:rsid w:val="00C622B6"/>
    <w:rsid w:val="00C654A1"/>
    <w:rsid w:val="00C72EAC"/>
    <w:rsid w:val="00C735E9"/>
    <w:rsid w:val="00C7378B"/>
    <w:rsid w:val="00C75F67"/>
    <w:rsid w:val="00C75FF2"/>
    <w:rsid w:val="00C767EA"/>
    <w:rsid w:val="00C76E82"/>
    <w:rsid w:val="00C77416"/>
    <w:rsid w:val="00C80AD6"/>
    <w:rsid w:val="00C83909"/>
    <w:rsid w:val="00C86123"/>
    <w:rsid w:val="00C87E91"/>
    <w:rsid w:val="00C90B2E"/>
    <w:rsid w:val="00CA27F3"/>
    <w:rsid w:val="00CA29B5"/>
    <w:rsid w:val="00CA3598"/>
    <w:rsid w:val="00CA6F97"/>
    <w:rsid w:val="00CB13E2"/>
    <w:rsid w:val="00CB3576"/>
    <w:rsid w:val="00CB5823"/>
    <w:rsid w:val="00CC221E"/>
    <w:rsid w:val="00CC42CF"/>
    <w:rsid w:val="00CC5359"/>
    <w:rsid w:val="00CC5740"/>
    <w:rsid w:val="00CC5D31"/>
    <w:rsid w:val="00CC7F95"/>
    <w:rsid w:val="00CD0C0A"/>
    <w:rsid w:val="00CD0F63"/>
    <w:rsid w:val="00CD1854"/>
    <w:rsid w:val="00CD2AF1"/>
    <w:rsid w:val="00CD3037"/>
    <w:rsid w:val="00CD744F"/>
    <w:rsid w:val="00CE04E7"/>
    <w:rsid w:val="00CE2060"/>
    <w:rsid w:val="00CE2331"/>
    <w:rsid w:val="00CE444F"/>
    <w:rsid w:val="00CE4684"/>
    <w:rsid w:val="00CE4824"/>
    <w:rsid w:val="00CE4C2D"/>
    <w:rsid w:val="00CE53EE"/>
    <w:rsid w:val="00CE702F"/>
    <w:rsid w:val="00CE70B1"/>
    <w:rsid w:val="00CF4875"/>
    <w:rsid w:val="00CF69D6"/>
    <w:rsid w:val="00D04E48"/>
    <w:rsid w:val="00D06EA6"/>
    <w:rsid w:val="00D07D6E"/>
    <w:rsid w:val="00D10BDE"/>
    <w:rsid w:val="00D13BE5"/>
    <w:rsid w:val="00D232AD"/>
    <w:rsid w:val="00D23F33"/>
    <w:rsid w:val="00D2607F"/>
    <w:rsid w:val="00D27799"/>
    <w:rsid w:val="00D27CFA"/>
    <w:rsid w:val="00D303D7"/>
    <w:rsid w:val="00D316B6"/>
    <w:rsid w:val="00D3348E"/>
    <w:rsid w:val="00D36B35"/>
    <w:rsid w:val="00D36C8B"/>
    <w:rsid w:val="00D36D50"/>
    <w:rsid w:val="00D41C75"/>
    <w:rsid w:val="00D433ED"/>
    <w:rsid w:val="00D43FEB"/>
    <w:rsid w:val="00D4408C"/>
    <w:rsid w:val="00D465EB"/>
    <w:rsid w:val="00D47D1E"/>
    <w:rsid w:val="00D52B9D"/>
    <w:rsid w:val="00D5628E"/>
    <w:rsid w:val="00D62C17"/>
    <w:rsid w:val="00D63307"/>
    <w:rsid w:val="00D640E4"/>
    <w:rsid w:val="00D65749"/>
    <w:rsid w:val="00D6586E"/>
    <w:rsid w:val="00D716D8"/>
    <w:rsid w:val="00D7189D"/>
    <w:rsid w:val="00D72C87"/>
    <w:rsid w:val="00D7351E"/>
    <w:rsid w:val="00D754EA"/>
    <w:rsid w:val="00D81E0A"/>
    <w:rsid w:val="00D83CBA"/>
    <w:rsid w:val="00D929D9"/>
    <w:rsid w:val="00D92FEF"/>
    <w:rsid w:val="00D93936"/>
    <w:rsid w:val="00D9450F"/>
    <w:rsid w:val="00D95C56"/>
    <w:rsid w:val="00D95CFD"/>
    <w:rsid w:val="00D96530"/>
    <w:rsid w:val="00D974BC"/>
    <w:rsid w:val="00DA0CCC"/>
    <w:rsid w:val="00DA17B9"/>
    <w:rsid w:val="00DA34D2"/>
    <w:rsid w:val="00DA39EA"/>
    <w:rsid w:val="00DA3AB7"/>
    <w:rsid w:val="00DB29BD"/>
    <w:rsid w:val="00DB5016"/>
    <w:rsid w:val="00DB743A"/>
    <w:rsid w:val="00DB7F66"/>
    <w:rsid w:val="00DC206A"/>
    <w:rsid w:val="00DC5B6D"/>
    <w:rsid w:val="00DC77CF"/>
    <w:rsid w:val="00DD25D8"/>
    <w:rsid w:val="00DD4E98"/>
    <w:rsid w:val="00DD4FF8"/>
    <w:rsid w:val="00DD5CB8"/>
    <w:rsid w:val="00DD5D1D"/>
    <w:rsid w:val="00DD5D31"/>
    <w:rsid w:val="00DD5E6B"/>
    <w:rsid w:val="00DD718D"/>
    <w:rsid w:val="00DE76B0"/>
    <w:rsid w:val="00DE779B"/>
    <w:rsid w:val="00DF06F1"/>
    <w:rsid w:val="00DF09CC"/>
    <w:rsid w:val="00DF1BB4"/>
    <w:rsid w:val="00DF428C"/>
    <w:rsid w:val="00E003C6"/>
    <w:rsid w:val="00E00682"/>
    <w:rsid w:val="00E021B3"/>
    <w:rsid w:val="00E0428D"/>
    <w:rsid w:val="00E062A9"/>
    <w:rsid w:val="00E0778B"/>
    <w:rsid w:val="00E07FC9"/>
    <w:rsid w:val="00E10AF0"/>
    <w:rsid w:val="00E12C2A"/>
    <w:rsid w:val="00E16C36"/>
    <w:rsid w:val="00E26817"/>
    <w:rsid w:val="00E33602"/>
    <w:rsid w:val="00E33C32"/>
    <w:rsid w:val="00E35D9C"/>
    <w:rsid w:val="00E36763"/>
    <w:rsid w:val="00E372E1"/>
    <w:rsid w:val="00E447CD"/>
    <w:rsid w:val="00E45CBD"/>
    <w:rsid w:val="00E45D38"/>
    <w:rsid w:val="00E4631E"/>
    <w:rsid w:val="00E50352"/>
    <w:rsid w:val="00E549EC"/>
    <w:rsid w:val="00E54B1D"/>
    <w:rsid w:val="00E54DB2"/>
    <w:rsid w:val="00E5504C"/>
    <w:rsid w:val="00E56A00"/>
    <w:rsid w:val="00E56F74"/>
    <w:rsid w:val="00E6091A"/>
    <w:rsid w:val="00E64420"/>
    <w:rsid w:val="00E70F22"/>
    <w:rsid w:val="00E723EF"/>
    <w:rsid w:val="00E73068"/>
    <w:rsid w:val="00E747C4"/>
    <w:rsid w:val="00E74E79"/>
    <w:rsid w:val="00E8069D"/>
    <w:rsid w:val="00E82E89"/>
    <w:rsid w:val="00E860DB"/>
    <w:rsid w:val="00E86C8D"/>
    <w:rsid w:val="00E877AA"/>
    <w:rsid w:val="00E913E7"/>
    <w:rsid w:val="00E959C1"/>
    <w:rsid w:val="00EA066F"/>
    <w:rsid w:val="00EA14D3"/>
    <w:rsid w:val="00EA664E"/>
    <w:rsid w:val="00EB0877"/>
    <w:rsid w:val="00EB1B06"/>
    <w:rsid w:val="00EB2785"/>
    <w:rsid w:val="00EB425C"/>
    <w:rsid w:val="00EB5767"/>
    <w:rsid w:val="00EC4A2C"/>
    <w:rsid w:val="00ED06A7"/>
    <w:rsid w:val="00ED244E"/>
    <w:rsid w:val="00ED33C5"/>
    <w:rsid w:val="00ED3CA8"/>
    <w:rsid w:val="00EE525E"/>
    <w:rsid w:val="00EF0905"/>
    <w:rsid w:val="00EF136C"/>
    <w:rsid w:val="00EF2D67"/>
    <w:rsid w:val="00EF68DB"/>
    <w:rsid w:val="00EF7439"/>
    <w:rsid w:val="00F00575"/>
    <w:rsid w:val="00F00E35"/>
    <w:rsid w:val="00F010D5"/>
    <w:rsid w:val="00F01EF3"/>
    <w:rsid w:val="00F04B7A"/>
    <w:rsid w:val="00F10490"/>
    <w:rsid w:val="00F11A5A"/>
    <w:rsid w:val="00F13069"/>
    <w:rsid w:val="00F13DD3"/>
    <w:rsid w:val="00F14EC3"/>
    <w:rsid w:val="00F16DEF"/>
    <w:rsid w:val="00F21DF5"/>
    <w:rsid w:val="00F23070"/>
    <w:rsid w:val="00F238C9"/>
    <w:rsid w:val="00F24A6D"/>
    <w:rsid w:val="00F30398"/>
    <w:rsid w:val="00F325AF"/>
    <w:rsid w:val="00F400F1"/>
    <w:rsid w:val="00F41AC3"/>
    <w:rsid w:val="00F44627"/>
    <w:rsid w:val="00F44DEB"/>
    <w:rsid w:val="00F4707A"/>
    <w:rsid w:val="00F4762A"/>
    <w:rsid w:val="00F507A7"/>
    <w:rsid w:val="00F53138"/>
    <w:rsid w:val="00F55539"/>
    <w:rsid w:val="00F56B61"/>
    <w:rsid w:val="00F57914"/>
    <w:rsid w:val="00F64EE1"/>
    <w:rsid w:val="00F67446"/>
    <w:rsid w:val="00F727A0"/>
    <w:rsid w:val="00F7285B"/>
    <w:rsid w:val="00F74205"/>
    <w:rsid w:val="00F837A0"/>
    <w:rsid w:val="00F8666F"/>
    <w:rsid w:val="00F91106"/>
    <w:rsid w:val="00F91C65"/>
    <w:rsid w:val="00F9325D"/>
    <w:rsid w:val="00F96654"/>
    <w:rsid w:val="00F966B5"/>
    <w:rsid w:val="00F96C77"/>
    <w:rsid w:val="00FA15BE"/>
    <w:rsid w:val="00FA1EE9"/>
    <w:rsid w:val="00FA6EB8"/>
    <w:rsid w:val="00FB0DDE"/>
    <w:rsid w:val="00FB553A"/>
    <w:rsid w:val="00FC3A99"/>
    <w:rsid w:val="00FC3FBE"/>
    <w:rsid w:val="00FD0E9D"/>
    <w:rsid w:val="00FD5C30"/>
    <w:rsid w:val="00FE322B"/>
    <w:rsid w:val="00FE36FD"/>
    <w:rsid w:val="00FE3DA5"/>
    <w:rsid w:val="00FE4300"/>
    <w:rsid w:val="00FE4E2A"/>
    <w:rsid w:val="00FE5360"/>
    <w:rsid w:val="00FE7CF7"/>
    <w:rsid w:val="00FE7D14"/>
    <w:rsid w:val="00FF25BD"/>
    <w:rsid w:val="00FF2A16"/>
    <w:rsid w:val="00FF2CD7"/>
    <w:rsid w:val="00FF5CDA"/>
    <w:rsid w:val="00FF6E05"/>
    <w:rsid w:val="00FF78F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14734"/>
  <w15:chartTrackingRefBased/>
  <w15:docId w15:val="{59449C4D-2077-4485-9C67-0B63E8B92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3020D"/>
    <w:pPr>
      <w:spacing w:line="254"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CC5D31"/>
    <w:pPr>
      <w:spacing w:after="0" w:line="240" w:lineRule="auto"/>
    </w:pPr>
    <w:rPr>
      <w:lang w:eastAsia="x-none"/>
    </w:rPr>
  </w:style>
  <w:style w:type="character" w:customStyle="1" w:styleId="TextbublinyChar">
    <w:name w:val="Text bubliny Char"/>
    <w:link w:val="Textbubliny"/>
    <w:uiPriority w:val="99"/>
    <w:semiHidden/>
    <w:rsid w:val="00CC5D31"/>
    <w:rPr>
      <w:lang w:eastAsia="x-none"/>
    </w:rPr>
  </w:style>
  <w:style w:type="character" w:styleId="Hypertextovprepojenie">
    <w:name w:val="Hyperlink"/>
    <w:basedOn w:val="Predvolenpsmoodseku"/>
    <w:uiPriority w:val="99"/>
    <w:unhideWhenUsed/>
    <w:rsid w:val="0073020D"/>
    <w:rPr>
      <w:color w:val="0000FF"/>
      <w:u w:val="single"/>
    </w:rPr>
  </w:style>
  <w:style w:type="paragraph" w:styleId="Textkomentra">
    <w:name w:val="annotation text"/>
    <w:basedOn w:val="Normlny"/>
    <w:link w:val="TextkomentraChar"/>
    <w:uiPriority w:val="99"/>
    <w:unhideWhenUsed/>
    <w:rsid w:val="0073020D"/>
    <w:pPr>
      <w:spacing w:line="240" w:lineRule="auto"/>
    </w:pPr>
    <w:rPr>
      <w:sz w:val="20"/>
      <w:szCs w:val="20"/>
    </w:rPr>
  </w:style>
  <w:style w:type="character" w:customStyle="1" w:styleId="TextkomentraChar">
    <w:name w:val="Text komentára Char"/>
    <w:basedOn w:val="Predvolenpsmoodseku"/>
    <w:link w:val="Textkomentra"/>
    <w:uiPriority w:val="99"/>
    <w:rsid w:val="0073020D"/>
    <w:rPr>
      <w:sz w:val="20"/>
      <w:szCs w:val="20"/>
    </w:rPr>
  </w:style>
  <w:style w:type="paragraph" w:styleId="Nzov">
    <w:name w:val="Title"/>
    <w:basedOn w:val="Normlny"/>
    <w:link w:val="NzovChar"/>
    <w:qFormat/>
    <w:rsid w:val="0073020D"/>
    <w:pPr>
      <w:spacing w:after="0" w:line="240" w:lineRule="auto"/>
      <w:jc w:val="center"/>
    </w:pPr>
    <w:rPr>
      <w:rFonts w:ascii="Arial Black" w:eastAsia="Times New Roman" w:hAnsi="Arial Black" w:cs="Arial"/>
      <w:bCs/>
      <w:i/>
      <w:iCs/>
      <w:color w:val="FF0000"/>
      <w:sz w:val="48"/>
    </w:rPr>
  </w:style>
  <w:style w:type="character" w:customStyle="1" w:styleId="NzovChar">
    <w:name w:val="Názov Char"/>
    <w:basedOn w:val="Predvolenpsmoodseku"/>
    <w:link w:val="Nzov"/>
    <w:rsid w:val="0073020D"/>
    <w:rPr>
      <w:rFonts w:ascii="Arial Black" w:eastAsia="Times New Roman" w:hAnsi="Arial Black" w:cs="Arial"/>
      <w:bCs/>
      <w:i/>
      <w:iCs/>
      <w:color w:val="FF0000"/>
      <w:sz w:val="48"/>
    </w:rPr>
  </w:style>
  <w:style w:type="paragraph" w:styleId="Zkladntext2">
    <w:name w:val="Body Text 2"/>
    <w:basedOn w:val="Normlny"/>
    <w:link w:val="Zkladntext2Char"/>
    <w:uiPriority w:val="99"/>
    <w:semiHidden/>
    <w:unhideWhenUsed/>
    <w:rsid w:val="0073020D"/>
    <w:pPr>
      <w:spacing w:after="120" w:line="480" w:lineRule="auto"/>
    </w:pPr>
    <w:rPr>
      <w:rFonts w:ascii="Arial" w:eastAsia="Times New Roman" w:hAnsi="Arial" w:cs="Arial"/>
      <w:noProof/>
      <w:lang w:eastAsia="sk-SK"/>
    </w:rPr>
  </w:style>
  <w:style w:type="character" w:customStyle="1" w:styleId="Zkladntext2Char">
    <w:name w:val="Základný text 2 Char"/>
    <w:basedOn w:val="Predvolenpsmoodseku"/>
    <w:link w:val="Zkladntext2"/>
    <w:uiPriority w:val="99"/>
    <w:semiHidden/>
    <w:rsid w:val="0073020D"/>
    <w:rPr>
      <w:rFonts w:ascii="Arial" w:eastAsia="Times New Roman" w:hAnsi="Arial" w:cs="Arial"/>
      <w:noProof/>
      <w:lang w:eastAsia="sk-SK"/>
    </w:rPr>
  </w:style>
  <w:style w:type="paragraph" w:styleId="Bezriadkovania">
    <w:name w:val="No Spacing"/>
    <w:uiPriority w:val="99"/>
    <w:qFormat/>
    <w:rsid w:val="0073020D"/>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OdsekzoznamuChar">
    <w:name w:val="Odsek zoznamu Char"/>
    <w:aliases w:val="body Char,Odsek zoznamu2 Char,List Paragraph Char,Odsek Char,Listenabsatz Char"/>
    <w:link w:val="Odsekzoznamu"/>
    <w:uiPriority w:val="34"/>
    <w:locked/>
    <w:rsid w:val="0073020D"/>
    <w:rPr>
      <w:rFonts w:ascii="Arial" w:eastAsia="Times New Roman" w:hAnsi="Arial" w:cs="Arial"/>
      <w:noProof/>
      <w:lang w:eastAsia="sk-SK"/>
    </w:rPr>
  </w:style>
  <w:style w:type="paragraph" w:styleId="Odsekzoznamu">
    <w:name w:val="List Paragraph"/>
    <w:aliases w:val="body,Odsek zoznamu2,List Paragraph,Odsek,Listenabsatz"/>
    <w:basedOn w:val="Normlny"/>
    <w:link w:val="OdsekzoznamuChar"/>
    <w:uiPriority w:val="34"/>
    <w:qFormat/>
    <w:rsid w:val="0073020D"/>
    <w:pPr>
      <w:spacing w:after="0" w:line="240" w:lineRule="auto"/>
      <w:ind w:left="708"/>
    </w:pPr>
    <w:rPr>
      <w:rFonts w:ascii="Arial" w:eastAsia="Times New Roman" w:hAnsi="Arial" w:cs="Arial"/>
      <w:noProof/>
      <w:lang w:eastAsia="sk-SK"/>
    </w:rPr>
  </w:style>
  <w:style w:type="paragraph" w:customStyle="1" w:styleId="Default">
    <w:name w:val="Default"/>
    <w:rsid w:val="0073020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harStyle10">
    <w:name w:val="Char Style 10"/>
    <w:basedOn w:val="Predvolenpsmoodseku"/>
    <w:link w:val="Style2"/>
    <w:uiPriority w:val="99"/>
    <w:locked/>
    <w:rsid w:val="0073020D"/>
    <w:rPr>
      <w:rFonts w:ascii="Arial" w:hAnsi="Arial" w:cs="Arial"/>
      <w:sz w:val="19"/>
      <w:szCs w:val="19"/>
      <w:shd w:val="clear" w:color="auto" w:fill="FFFFFF"/>
    </w:rPr>
  </w:style>
  <w:style w:type="paragraph" w:customStyle="1" w:styleId="Style2">
    <w:name w:val="Style 2"/>
    <w:basedOn w:val="Normlny"/>
    <w:link w:val="CharStyle10"/>
    <w:uiPriority w:val="99"/>
    <w:rsid w:val="0073020D"/>
    <w:pPr>
      <w:widowControl w:val="0"/>
      <w:shd w:val="clear" w:color="auto" w:fill="FFFFFF"/>
      <w:spacing w:before="180" w:after="0" w:line="230" w:lineRule="exact"/>
      <w:ind w:hanging="800"/>
      <w:jc w:val="center"/>
    </w:pPr>
    <w:rPr>
      <w:rFonts w:ascii="Arial" w:hAnsi="Arial" w:cs="Arial"/>
      <w:sz w:val="19"/>
      <w:szCs w:val="19"/>
    </w:rPr>
  </w:style>
  <w:style w:type="character" w:customStyle="1" w:styleId="CharStyle13">
    <w:name w:val="Char Style 13"/>
    <w:basedOn w:val="Predvolenpsmoodseku"/>
    <w:link w:val="Style12"/>
    <w:uiPriority w:val="99"/>
    <w:locked/>
    <w:rsid w:val="0073020D"/>
    <w:rPr>
      <w:rFonts w:ascii="Arial" w:hAnsi="Arial" w:cs="Arial"/>
      <w:b/>
      <w:bCs/>
      <w:shd w:val="clear" w:color="auto" w:fill="FFFFFF"/>
    </w:rPr>
  </w:style>
  <w:style w:type="paragraph" w:customStyle="1" w:styleId="Style12">
    <w:name w:val="Style 12"/>
    <w:basedOn w:val="Normlny"/>
    <w:link w:val="CharStyle13"/>
    <w:uiPriority w:val="99"/>
    <w:rsid w:val="0073020D"/>
    <w:pPr>
      <w:widowControl w:val="0"/>
      <w:shd w:val="clear" w:color="auto" w:fill="FFFFFF"/>
      <w:spacing w:after="480" w:line="246" w:lineRule="exact"/>
      <w:jc w:val="center"/>
      <w:outlineLvl w:val="4"/>
    </w:pPr>
    <w:rPr>
      <w:rFonts w:ascii="Arial" w:hAnsi="Arial" w:cs="Arial"/>
      <w:b/>
      <w:bCs/>
    </w:rPr>
  </w:style>
  <w:style w:type="character" w:customStyle="1" w:styleId="CharStyle48">
    <w:name w:val="Char Style 48"/>
    <w:basedOn w:val="Predvolenpsmoodseku"/>
    <w:link w:val="Style47"/>
    <w:uiPriority w:val="99"/>
    <w:locked/>
    <w:rsid w:val="0073020D"/>
    <w:rPr>
      <w:rFonts w:ascii="Arial" w:hAnsi="Arial" w:cs="Arial"/>
      <w:b/>
      <w:bCs/>
      <w:shd w:val="clear" w:color="auto" w:fill="FFFFFF"/>
    </w:rPr>
  </w:style>
  <w:style w:type="paragraph" w:customStyle="1" w:styleId="Style47">
    <w:name w:val="Style 47"/>
    <w:basedOn w:val="Normlny"/>
    <w:link w:val="CharStyle48"/>
    <w:uiPriority w:val="99"/>
    <w:rsid w:val="0073020D"/>
    <w:pPr>
      <w:widowControl w:val="0"/>
      <w:shd w:val="clear" w:color="auto" w:fill="FFFFFF"/>
      <w:spacing w:after="0" w:line="202" w:lineRule="exact"/>
      <w:jc w:val="center"/>
    </w:pPr>
    <w:rPr>
      <w:rFonts w:ascii="Arial" w:hAnsi="Arial" w:cs="Arial"/>
      <w:b/>
      <w:bCs/>
    </w:rPr>
  </w:style>
  <w:style w:type="character" w:customStyle="1" w:styleId="CharStyle30">
    <w:name w:val="Char Style 30"/>
    <w:basedOn w:val="Predvolenpsmoodseku"/>
    <w:link w:val="Style5"/>
    <w:uiPriority w:val="99"/>
    <w:locked/>
    <w:rsid w:val="0073020D"/>
    <w:rPr>
      <w:rFonts w:ascii="Times New Roman" w:hAnsi="Times New Roman" w:cs="Times New Roman"/>
      <w:sz w:val="21"/>
      <w:szCs w:val="21"/>
      <w:shd w:val="clear" w:color="auto" w:fill="FFFFFF"/>
    </w:rPr>
  </w:style>
  <w:style w:type="paragraph" w:customStyle="1" w:styleId="Style5">
    <w:name w:val="Style 5"/>
    <w:basedOn w:val="Normlny"/>
    <w:link w:val="CharStyle30"/>
    <w:uiPriority w:val="99"/>
    <w:rsid w:val="0073020D"/>
    <w:pPr>
      <w:widowControl w:val="0"/>
      <w:shd w:val="clear" w:color="auto" w:fill="FFFFFF"/>
      <w:spacing w:after="0" w:line="259" w:lineRule="exact"/>
    </w:pPr>
    <w:rPr>
      <w:rFonts w:ascii="Times New Roman" w:hAnsi="Times New Roman" w:cs="Times New Roman"/>
      <w:sz w:val="21"/>
      <w:szCs w:val="21"/>
    </w:rPr>
  </w:style>
  <w:style w:type="character" w:styleId="Odkaznakomentr">
    <w:name w:val="annotation reference"/>
    <w:basedOn w:val="Predvolenpsmoodseku"/>
    <w:uiPriority w:val="99"/>
    <w:semiHidden/>
    <w:unhideWhenUsed/>
    <w:rsid w:val="0073020D"/>
    <w:rPr>
      <w:sz w:val="16"/>
      <w:szCs w:val="16"/>
    </w:rPr>
  </w:style>
  <w:style w:type="character" w:customStyle="1" w:styleId="CharStyle36">
    <w:name w:val="Char Style 36"/>
    <w:basedOn w:val="Predvolenpsmoodseku"/>
    <w:uiPriority w:val="99"/>
    <w:rsid w:val="0073020D"/>
    <w:rPr>
      <w:rFonts w:ascii="Times New Roman" w:hAnsi="Times New Roman" w:cs="Times New Roman" w:hint="default"/>
      <w:strike w:val="0"/>
      <w:dstrike w:val="0"/>
      <w:sz w:val="21"/>
      <w:szCs w:val="21"/>
      <w:u w:val="none"/>
      <w:effect w:val="none"/>
    </w:rPr>
  </w:style>
  <w:style w:type="character" w:customStyle="1" w:styleId="h1a4">
    <w:name w:val="h1a4"/>
    <w:rsid w:val="0073020D"/>
    <w:rPr>
      <w:rFonts w:ascii="Trebuchet MS" w:hAnsi="Trebuchet MS" w:hint="default"/>
      <w:vanish/>
      <w:webHidden w:val="0"/>
      <w:color w:val="505050"/>
      <w:sz w:val="24"/>
      <w:szCs w:val="24"/>
      <w:specVanish/>
    </w:rPr>
  </w:style>
  <w:style w:type="character" w:customStyle="1" w:styleId="h1a">
    <w:name w:val="h1a"/>
    <w:basedOn w:val="Predvolenpsmoodseku"/>
    <w:rsid w:val="0073020D"/>
  </w:style>
  <w:style w:type="paragraph" w:customStyle="1" w:styleId="Advokt">
    <w:name w:val="Advokát"/>
    <w:basedOn w:val="Normlny"/>
    <w:rsid w:val="00E860DB"/>
    <w:pPr>
      <w:spacing w:after="0" w:line="240" w:lineRule="auto"/>
    </w:pPr>
    <w:rPr>
      <w:rFonts w:ascii="Times New Roman" w:eastAsia="Times New Roman" w:hAnsi="Times New Roman" w:cs="Times New Roman"/>
      <w:sz w:val="24"/>
      <w:szCs w:val="20"/>
    </w:rPr>
  </w:style>
  <w:style w:type="paragraph" w:styleId="Predmetkomentra">
    <w:name w:val="annotation subject"/>
    <w:basedOn w:val="Textkomentra"/>
    <w:next w:val="Textkomentra"/>
    <w:link w:val="PredmetkomentraChar"/>
    <w:uiPriority w:val="99"/>
    <w:semiHidden/>
    <w:unhideWhenUsed/>
    <w:rsid w:val="00452B40"/>
    <w:rPr>
      <w:b/>
      <w:bCs/>
    </w:rPr>
  </w:style>
  <w:style w:type="character" w:customStyle="1" w:styleId="PredmetkomentraChar">
    <w:name w:val="Predmet komentára Char"/>
    <w:basedOn w:val="TextkomentraChar"/>
    <w:link w:val="Predmetkomentra"/>
    <w:uiPriority w:val="99"/>
    <w:semiHidden/>
    <w:rsid w:val="00452B40"/>
    <w:rPr>
      <w:b/>
      <w:bCs/>
      <w:sz w:val="20"/>
      <w:szCs w:val="20"/>
    </w:rPr>
  </w:style>
  <w:style w:type="paragraph" w:styleId="Hlavika">
    <w:name w:val="header"/>
    <w:basedOn w:val="Normlny"/>
    <w:link w:val="HlavikaChar"/>
    <w:uiPriority w:val="99"/>
    <w:unhideWhenUsed/>
    <w:rsid w:val="00D81E0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81E0A"/>
  </w:style>
  <w:style w:type="paragraph" w:styleId="Pta">
    <w:name w:val="footer"/>
    <w:basedOn w:val="Normlny"/>
    <w:link w:val="PtaChar"/>
    <w:uiPriority w:val="99"/>
    <w:unhideWhenUsed/>
    <w:rsid w:val="00D81E0A"/>
    <w:pPr>
      <w:tabs>
        <w:tab w:val="center" w:pos="4536"/>
        <w:tab w:val="right" w:pos="9072"/>
      </w:tabs>
      <w:spacing w:after="0" w:line="240" w:lineRule="auto"/>
    </w:pPr>
  </w:style>
  <w:style w:type="character" w:customStyle="1" w:styleId="PtaChar">
    <w:name w:val="Päta Char"/>
    <w:basedOn w:val="Predvolenpsmoodseku"/>
    <w:link w:val="Pta"/>
    <w:uiPriority w:val="99"/>
    <w:rsid w:val="00D81E0A"/>
  </w:style>
  <w:style w:type="character" w:customStyle="1" w:styleId="Nevyrieenzmienka1">
    <w:name w:val="Nevyriešená zmienka1"/>
    <w:basedOn w:val="Predvolenpsmoodseku"/>
    <w:uiPriority w:val="99"/>
    <w:semiHidden/>
    <w:unhideWhenUsed/>
    <w:rsid w:val="00726B7E"/>
    <w:rPr>
      <w:color w:val="605E5C"/>
      <w:shd w:val="clear" w:color="auto" w:fill="E1DFDD"/>
    </w:rPr>
  </w:style>
  <w:style w:type="paragraph" w:styleId="Revzia">
    <w:name w:val="Revision"/>
    <w:hidden/>
    <w:uiPriority w:val="99"/>
    <w:semiHidden/>
    <w:rsid w:val="00757E29"/>
    <w:pPr>
      <w:spacing w:after="0" w:line="240" w:lineRule="auto"/>
    </w:pPr>
  </w:style>
  <w:style w:type="numbering" w:customStyle="1" w:styleId="tl1">
    <w:name w:val="Štýl1"/>
    <w:uiPriority w:val="99"/>
    <w:rsid w:val="00B715BB"/>
    <w:pPr>
      <w:numPr>
        <w:numId w:val="39"/>
      </w:numPr>
    </w:pPr>
  </w:style>
  <w:style w:type="character" w:styleId="PouitHypertextovPrepojenie">
    <w:name w:val="FollowedHyperlink"/>
    <w:basedOn w:val="Predvolenpsmoodseku"/>
    <w:uiPriority w:val="99"/>
    <w:semiHidden/>
    <w:unhideWhenUsed/>
    <w:rsid w:val="00657FDC"/>
    <w:rPr>
      <w:color w:val="954F72" w:themeColor="followedHyperlink"/>
      <w:u w:val="single"/>
    </w:rPr>
  </w:style>
  <w:style w:type="character" w:styleId="Nevyrieenzmienka">
    <w:name w:val="Unresolved Mention"/>
    <w:basedOn w:val="Predvolenpsmoodseku"/>
    <w:uiPriority w:val="99"/>
    <w:semiHidden/>
    <w:unhideWhenUsed/>
    <w:rsid w:val="00AA14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423778">
      <w:bodyDiv w:val="1"/>
      <w:marLeft w:val="0"/>
      <w:marRight w:val="0"/>
      <w:marTop w:val="0"/>
      <w:marBottom w:val="0"/>
      <w:divBdr>
        <w:top w:val="none" w:sz="0" w:space="0" w:color="auto"/>
        <w:left w:val="none" w:sz="0" w:space="0" w:color="auto"/>
        <w:bottom w:val="none" w:sz="0" w:space="0" w:color="auto"/>
        <w:right w:val="none" w:sz="0" w:space="0" w:color="auto"/>
      </w:divBdr>
    </w:div>
    <w:div w:id="46807877">
      <w:bodyDiv w:val="1"/>
      <w:marLeft w:val="0"/>
      <w:marRight w:val="0"/>
      <w:marTop w:val="0"/>
      <w:marBottom w:val="0"/>
      <w:divBdr>
        <w:top w:val="none" w:sz="0" w:space="0" w:color="auto"/>
        <w:left w:val="none" w:sz="0" w:space="0" w:color="auto"/>
        <w:bottom w:val="none" w:sz="0" w:space="0" w:color="auto"/>
        <w:right w:val="none" w:sz="0" w:space="0" w:color="auto"/>
      </w:divBdr>
    </w:div>
    <w:div w:id="168103411">
      <w:bodyDiv w:val="1"/>
      <w:marLeft w:val="0"/>
      <w:marRight w:val="0"/>
      <w:marTop w:val="0"/>
      <w:marBottom w:val="0"/>
      <w:divBdr>
        <w:top w:val="none" w:sz="0" w:space="0" w:color="auto"/>
        <w:left w:val="none" w:sz="0" w:space="0" w:color="auto"/>
        <w:bottom w:val="none" w:sz="0" w:space="0" w:color="auto"/>
        <w:right w:val="none" w:sz="0" w:space="0" w:color="auto"/>
      </w:divBdr>
    </w:div>
    <w:div w:id="434596194">
      <w:bodyDiv w:val="1"/>
      <w:marLeft w:val="0"/>
      <w:marRight w:val="0"/>
      <w:marTop w:val="0"/>
      <w:marBottom w:val="0"/>
      <w:divBdr>
        <w:top w:val="none" w:sz="0" w:space="0" w:color="auto"/>
        <w:left w:val="none" w:sz="0" w:space="0" w:color="auto"/>
        <w:bottom w:val="none" w:sz="0" w:space="0" w:color="auto"/>
        <w:right w:val="none" w:sz="0" w:space="0" w:color="auto"/>
      </w:divBdr>
    </w:div>
    <w:div w:id="532158202">
      <w:bodyDiv w:val="1"/>
      <w:marLeft w:val="0"/>
      <w:marRight w:val="0"/>
      <w:marTop w:val="0"/>
      <w:marBottom w:val="0"/>
      <w:divBdr>
        <w:top w:val="none" w:sz="0" w:space="0" w:color="auto"/>
        <w:left w:val="none" w:sz="0" w:space="0" w:color="auto"/>
        <w:bottom w:val="none" w:sz="0" w:space="0" w:color="auto"/>
        <w:right w:val="none" w:sz="0" w:space="0" w:color="auto"/>
      </w:divBdr>
    </w:div>
    <w:div w:id="551188157">
      <w:bodyDiv w:val="1"/>
      <w:marLeft w:val="0"/>
      <w:marRight w:val="0"/>
      <w:marTop w:val="0"/>
      <w:marBottom w:val="0"/>
      <w:divBdr>
        <w:top w:val="none" w:sz="0" w:space="0" w:color="auto"/>
        <w:left w:val="none" w:sz="0" w:space="0" w:color="auto"/>
        <w:bottom w:val="none" w:sz="0" w:space="0" w:color="auto"/>
        <w:right w:val="none" w:sz="0" w:space="0" w:color="auto"/>
      </w:divBdr>
    </w:div>
    <w:div w:id="582448992">
      <w:bodyDiv w:val="1"/>
      <w:marLeft w:val="0"/>
      <w:marRight w:val="0"/>
      <w:marTop w:val="0"/>
      <w:marBottom w:val="0"/>
      <w:divBdr>
        <w:top w:val="none" w:sz="0" w:space="0" w:color="auto"/>
        <w:left w:val="none" w:sz="0" w:space="0" w:color="auto"/>
        <w:bottom w:val="none" w:sz="0" w:space="0" w:color="auto"/>
        <w:right w:val="none" w:sz="0" w:space="0" w:color="auto"/>
      </w:divBdr>
    </w:div>
    <w:div w:id="1255477641">
      <w:bodyDiv w:val="1"/>
      <w:marLeft w:val="0"/>
      <w:marRight w:val="0"/>
      <w:marTop w:val="0"/>
      <w:marBottom w:val="0"/>
      <w:divBdr>
        <w:top w:val="none" w:sz="0" w:space="0" w:color="auto"/>
        <w:left w:val="none" w:sz="0" w:space="0" w:color="auto"/>
        <w:bottom w:val="none" w:sz="0" w:space="0" w:color="auto"/>
        <w:right w:val="none" w:sz="0" w:space="0" w:color="auto"/>
      </w:divBdr>
    </w:div>
    <w:div w:id="1474254662">
      <w:bodyDiv w:val="1"/>
      <w:marLeft w:val="0"/>
      <w:marRight w:val="0"/>
      <w:marTop w:val="0"/>
      <w:marBottom w:val="0"/>
      <w:divBdr>
        <w:top w:val="none" w:sz="0" w:space="0" w:color="auto"/>
        <w:left w:val="none" w:sz="0" w:space="0" w:color="auto"/>
        <w:bottom w:val="none" w:sz="0" w:space="0" w:color="auto"/>
        <w:right w:val="none" w:sz="0" w:space="0" w:color="auto"/>
      </w:divBdr>
    </w:div>
    <w:div w:id="1743868461">
      <w:bodyDiv w:val="1"/>
      <w:marLeft w:val="0"/>
      <w:marRight w:val="0"/>
      <w:marTop w:val="0"/>
      <w:marBottom w:val="0"/>
      <w:divBdr>
        <w:top w:val="none" w:sz="0" w:space="0" w:color="auto"/>
        <w:left w:val="none" w:sz="0" w:space="0" w:color="auto"/>
        <w:bottom w:val="none" w:sz="0" w:space="0" w:color="auto"/>
        <w:right w:val="none" w:sz="0" w:space="0" w:color="auto"/>
      </w:divBdr>
    </w:div>
    <w:div w:id="2136211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iaditelka@dssdetva.sk" TargetMode="External"/><Relationship Id="rId18" Type="http://schemas.openxmlformats.org/officeDocument/2006/relationships/hyperlink" Target="mailto:peter.misura@bbsk.sk" TargetMode="Externa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mailto:peter.misura@bbsk.sk" TargetMode="External"/><Relationship Id="rId17" Type="http://schemas.openxmlformats.org/officeDocument/2006/relationships/hyperlink" Target="mailto:riaditelka@dssdetva.sk" TargetMode="External"/><Relationship Id="rId2" Type="http://schemas.openxmlformats.org/officeDocument/2006/relationships/customXml" Target="../customXml/item2.xml"/><Relationship Id="rId16" Type="http://schemas.openxmlformats.org/officeDocument/2006/relationships/hyperlink" Target="https://ispo.planobnovy.sk/app/vyzvy/588708288536686592"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eter.misura@bbsk.sk" TargetMode="External"/><Relationship Id="rId5" Type="http://schemas.openxmlformats.org/officeDocument/2006/relationships/numbering" Target="numbering.xml"/><Relationship Id="rId15" Type="http://schemas.openxmlformats.org/officeDocument/2006/relationships/hyperlink" Target="https://www.mindop.sk/uploads/Pl%C3%A1n%20obnovy/Obnova%20budov/Priloha-6-v-zneni-ozn-3_20032023.pdf"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 TargetMode="External"/><Relationship Id="rId22"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C6674E-D238-4447-B861-24AD78F69341}">
  <ds:schemaRefs>
    <ds:schemaRef ds:uri="http://schemas.openxmlformats.org/officeDocument/2006/bibliography"/>
  </ds:schemaRefs>
</ds:datastoreItem>
</file>

<file path=customXml/itemProps2.xml><?xml version="1.0" encoding="utf-8"?>
<ds:datastoreItem xmlns:ds="http://schemas.openxmlformats.org/officeDocument/2006/customXml" ds:itemID="{F8DA0247-EFF8-48F9-9B12-90312851AA1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877AE52-6273-42E4-A2B6-17B284DBEDDD}">
  <ds:schemaRefs>
    <ds:schemaRef ds:uri="http://schemas.microsoft.com/sharepoint/v3/contenttype/forms"/>
  </ds:schemaRefs>
</ds:datastoreItem>
</file>

<file path=customXml/itemProps4.xml><?xml version="1.0" encoding="utf-8"?>
<ds:datastoreItem xmlns:ds="http://schemas.openxmlformats.org/officeDocument/2006/customXml" ds:itemID="{5CA5CBA1-D7FF-4F5C-94C3-E634DB3F2B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27</Pages>
  <Words>13912</Words>
  <Characters>79303</Characters>
  <Application>Microsoft Office Word</Application>
  <DocSecurity>0</DocSecurity>
  <Lines>660</Lines>
  <Paragraphs>186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93029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Luptáková Martina</dc:creator>
  <cp:keywords/>
  <dc:description/>
  <cp:lastModifiedBy>Cvečková Dominika</cp:lastModifiedBy>
  <cp:revision>6</cp:revision>
  <cp:lastPrinted>2024-05-09T11:20:00Z</cp:lastPrinted>
  <dcterms:created xsi:type="dcterms:W3CDTF">2025-01-27T13:39:00Z</dcterms:created>
  <dcterms:modified xsi:type="dcterms:W3CDTF">2025-01-29T11:40:00Z</dcterms:modified>
</cp:coreProperties>
</file>