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2A6C74" w14:textId="77777777" w:rsidR="00CE4460" w:rsidRPr="00B84503" w:rsidRDefault="00CE4460" w:rsidP="00CE4460">
      <w:pPr>
        <w:tabs>
          <w:tab w:val="left" w:pos="3560"/>
        </w:tabs>
        <w:spacing w:after="0" w:line="240" w:lineRule="auto"/>
        <w:rPr>
          <w:rFonts w:asciiTheme="minorHAnsi" w:hAnsiTheme="minorHAnsi"/>
          <w:b/>
          <w:sz w:val="24"/>
          <w:szCs w:val="24"/>
        </w:rPr>
      </w:pPr>
      <w:r w:rsidRPr="00B84503">
        <w:rPr>
          <w:noProof/>
          <w:lang w:eastAsia="sk-SK"/>
        </w:rPr>
        <w:drawing>
          <wp:anchor distT="0" distB="0" distL="114300" distR="114300" simplePos="0" relativeHeight="251658240" behindDoc="1" locked="0" layoutInCell="1" allowOverlap="1" wp14:anchorId="2DCA82F5" wp14:editId="21592968">
            <wp:simplePos x="0" y="0"/>
            <wp:positionH relativeFrom="page">
              <wp:posOffset>205517</wp:posOffset>
            </wp:positionH>
            <wp:positionV relativeFrom="paragraph">
              <wp:posOffset>-463418</wp:posOffset>
            </wp:positionV>
            <wp:extent cx="8379460" cy="1515110"/>
            <wp:effectExtent l="0" t="0" r="0" b="0"/>
            <wp:wrapNone/>
            <wp:docPr id="1"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extLst>
                        <a:ext uri="{28A0092B-C50C-407E-A947-70E740481C1C}">
                          <a14:useLocalDpi xmlns:a14="http://schemas.microsoft.com/office/drawing/2010/main" val="0"/>
                        </a:ext>
                      </a:extLst>
                    </a:blip>
                    <a:srcRect l="-722" t="1978" r="722" b="85194"/>
                    <a:stretch>
                      <a:fillRect/>
                    </a:stretch>
                  </pic:blipFill>
                  <pic:spPr bwMode="auto">
                    <a:xfrm>
                      <a:off x="0" y="0"/>
                      <a:ext cx="8379460" cy="1515110"/>
                    </a:xfrm>
                    <a:prstGeom prst="rect">
                      <a:avLst/>
                    </a:prstGeom>
                    <a:noFill/>
                  </pic:spPr>
                </pic:pic>
              </a:graphicData>
            </a:graphic>
            <wp14:sizeRelH relativeFrom="page">
              <wp14:pctWidth>0</wp14:pctWidth>
            </wp14:sizeRelH>
            <wp14:sizeRelV relativeFrom="page">
              <wp14:pctHeight>0</wp14:pctHeight>
            </wp14:sizeRelV>
          </wp:anchor>
        </w:drawing>
      </w:r>
      <w:r w:rsidRPr="00B84503">
        <w:rPr>
          <w:rFonts w:asciiTheme="minorHAnsi" w:hAnsiTheme="minorHAnsi"/>
          <w:b/>
          <w:sz w:val="24"/>
          <w:szCs w:val="24"/>
        </w:rPr>
        <w:tab/>
      </w:r>
    </w:p>
    <w:p w14:paraId="0F8F97E7" w14:textId="77777777" w:rsidR="00CE4460" w:rsidRPr="00B84503" w:rsidRDefault="00CE4460" w:rsidP="00CE4460">
      <w:pPr>
        <w:tabs>
          <w:tab w:val="left" w:pos="7635"/>
        </w:tabs>
        <w:spacing w:after="0" w:line="240" w:lineRule="auto"/>
        <w:rPr>
          <w:rFonts w:asciiTheme="minorHAnsi" w:hAnsiTheme="minorHAnsi"/>
          <w:sz w:val="24"/>
          <w:szCs w:val="24"/>
        </w:rPr>
      </w:pPr>
    </w:p>
    <w:p w14:paraId="12C332D7" w14:textId="77777777" w:rsidR="00CE4460" w:rsidRPr="00B84503" w:rsidRDefault="00CE4460" w:rsidP="00CE4460">
      <w:pPr>
        <w:tabs>
          <w:tab w:val="left" w:pos="7635"/>
        </w:tabs>
        <w:spacing w:after="0" w:line="240" w:lineRule="auto"/>
        <w:rPr>
          <w:rFonts w:asciiTheme="minorHAnsi" w:hAnsiTheme="minorHAnsi"/>
          <w:sz w:val="24"/>
          <w:szCs w:val="24"/>
        </w:rPr>
      </w:pPr>
    </w:p>
    <w:p w14:paraId="6582253D" w14:textId="77777777" w:rsidR="00CE4460" w:rsidRPr="00B84503" w:rsidRDefault="00CE4460" w:rsidP="00CE4460">
      <w:pPr>
        <w:tabs>
          <w:tab w:val="left" w:pos="7635"/>
        </w:tabs>
        <w:spacing w:after="0" w:line="240" w:lineRule="auto"/>
        <w:rPr>
          <w:rFonts w:asciiTheme="minorHAnsi" w:hAnsiTheme="minorHAnsi"/>
          <w:sz w:val="24"/>
          <w:szCs w:val="24"/>
        </w:rPr>
      </w:pPr>
    </w:p>
    <w:p w14:paraId="4CDB8BC5"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1D8DF303"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69B089E3"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34A6B477"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7A65FB64"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41911AB5" w14:textId="7BC98776" w:rsidR="00CE4460" w:rsidRPr="00B84503" w:rsidRDefault="00CE4460" w:rsidP="00CE4460">
      <w:pPr>
        <w:tabs>
          <w:tab w:val="left" w:pos="7635"/>
        </w:tabs>
        <w:spacing w:after="0" w:line="240" w:lineRule="auto"/>
        <w:rPr>
          <w:rFonts w:asciiTheme="minorHAnsi" w:hAnsiTheme="minorHAnsi" w:cs="Arial"/>
          <w:sz w:val="20"/>
          <w:szCs w:val="20"/>
        </w:rPr>
      </w:pPr>
    </w:p>
    <w:p w14:paraId="68991992" w14:textId="66D065B1" w:rsidR="00CE4460" w:rsidRPr="00B84503" w:rsidRDefault="00CE4460" w:rsidP="00CE4460">
      <w:pPr>
        <w:tabs>
          <w:tab w:val="left" w:pos="7635"/>
        </w:tabs>
        <w:spacing w:after="0" w:line="240" w:lineRule="auto"/>
        <w:rPr>
          <w:rFonts w:asciiTheme="minorHAnsi" w:hAnsiTheme="minorHAnsi" w:cs="Arial"/>
          <w:sz w:val="20"/>
          <w:szCs w:val="20"/>
        </w:rPr>
      </w:pPr>
    </w:p>
    <w:p w14:paraId="5476DEB7"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7F4BA956" w14:textId="4892A271" w:rsidR="00484147" w:rsidRPr="00B84503" w:rsidRDefault="00CE4460" w:rsidP="00CE4460">
      <w:pPr>
        <w:pStyle w:val="Zkladntext3"/>
        <w:rPr>
          <w:rFonts w:ascii="Calibri" w:hAnsi="Calibri" w:cs="Calibri"/>
          <w:caps/>
          <w:color w:val="auto"/>
          <w:sz w:val="28"/>
          <w:szCs w:val="22"/>
        </w:rPr>
      </w:pPr>
      <w:r w:rsidRPr="00B84503">
        <w:rPr>
          <w:rFonts w:ascii="Calibri" w:hAnsi="Calibri" w:cs="Calibri"/>
          <w:caps/>
          <w:color w:val="auto"/>
          <w:sz w:val="28"/>
          <w:szCs w:val="22"/>
        </w:rPr>
        <w:t xml:space="preserve">ZADÁVANIE NADLIMITNEJ ZÁKAZKY </w:t>
      </w:r>
    </w:p>
    <w:p w14:paraId="3C6E9999" w14:textId="1D6117F7" w:rsidR="000C1940" w:rsidRPr="00B84503" w:rsidRDefault="000C1940" w:rsidP="00CE4460">
      <w:pPr>
        <w:pStyle w:val="Zkladntext3"/>
        <w:rPr>
          <w:rFonts w:asciiTheme="minorHAnsi" w:hAnsiTheme="minorHAnsi" w:cstheme="minorHAnsi"/>
          <w:caps/>
          <w:color w:val="auto"/>
          <w:sz w:val="22"/>
          <w:szCs w:val="22"/>
        </w:rPr>
      </w:pPr>
    </w:p>
    <w:p w14:paraId="30E10E16" w14:textId="77777777" w:rsidR="000C1940" w:rsidRPr="00B84503" w:rsidRDefault="000C1940" w:rsidP="00CE4460">
      <w:pPr>
        <w:pStyle w:val="Zkladntext3"/>
        <w:rPr>
          <w:rFonts w:asciiTheme="minorHAnsi" w:hAnsiTheme="minorHAnsi" w:cstheme="minorHAnsi"/>
          <w:caps/>
          <w:color w:val="auto"/>
          <w:sz w:val="22"/>
          <w:szCs w:val="22"/>
        </w:rPr>
      </w:pPr>
    </w:p>
    <w:p w14:paraId="48052F74" w14:textId="276F1D24" w:rsidR="000C1940" w:rsidRPr="00B84503" w:rsidRDefault="000C1940" w:rsidP="00CE4460">
      <w:pPr>
        <w:pStyle w:val="Zkladntext3"/>
        <w:rPr>
          <w:rFonts w:asciiTheme="minorHAnsi" w:hAnsiTheme="minorHAnsi" w:cstheme="minorHAnsi"/>
          <w:caps/>
          <w:color w:val="auto"/>
          <w:sz w:val="24"/>
          <w:szCs w:val="22"/>
        </w:rPr>
      </w:pPr>
      <w:r w:rsidRPr="00B84503">
        <w:rPr>
          <w:rFonts w:asciiTheme="minorHAnsi" w:hAnsiTheme="minorHAnsi" w:cstheme="minorHAnsi"/>
          <w:color w:val="auto"/>
          <w:sz w:val="24"/>
          <w:szCs w:val="22"/>
        </w:rPr>
        <w:t>verejnou súťažou podľa § 66 ods. 7 písm. b)</w:t>
      </w:r>
    </w:p>
    <w:p w14:paraId="78F1D162" w14:textId="77777777" w:rsidR="000C1940" w:rsidRPr="00B84503" w:rsidRDefault="000C1940" w:rsidP="000C1940">
      <w:pPr>
        <w:tabs>
          <w:tab w:val="right" w:leader="dot" w:pos="10080"/>
        </w:tabs>
        <w:spacing w:after="0" w:line="240" w:lineRule="auto"/>
        <w:rPr>
          <w:rFonts w:cs="Calibri"/>
          <w:sz w:val="20"/>
          <w:szCs w:val="20"/>
        </w:rPr>
      </w:pPr>
    </w:p>
    <w:p w14:paraId="3E601B38" w14:textId="0B9EB3EC" w:rsidR="00CE4460" w:rsidRPr="00B84503" w:rsidRDefault="00CE4460" w:rsidP="000C1940">
      <w:pPr>
        <w:tabs>
          <w:tab w:val="right" w:leader="dot" w:pos="10080"/>
        </w:tabs>
        <w:spacing w:after="0" w:line="240" w:lineRule="auto"/>
        <w:jc w:val="center"/>
        <w:rPr>
          <w:rFonts w:cs="Calibri"/>
          <w:b/>
        </w:rPr>
      </w:pPr>
      <w:r w:rsidRPr="00B84503">
        <w:rPr>
          <w:rFonts w:cs="Calibri"/>
          <w:b/>
        </w:rPr>
        <w:t>zákona č. 343/2015 Z. z. o verejnom obstarávaní a o zmene a doplnení niektorých zákonov v znení neskorších predpisov</w:t>
      </w:r>
    </w:p>
    <w:p w14:paraId="0800FF53" w14:textId="77777777" w:rsidR="00CE4460" w:rsidRPr="00B84503" w:rsidRDefault="00CE4460" w:rsidP="00CE4460">
      <w:pPr>
        <w:tabs>
          <w:tab w:val="right" w:leader="dot" w:pos="10080"/>
        </w:tabs>
        <w:spacing w:after="0" w:line="240" w:lineRule="auto"/>
        <w:jc w:val="center"/>
        <w:rPr>
          <w:rFonts w:cs="Calibri"/>
          <w:b/>
        </w:rPr>
      </w:pPr>
    </w:p>
    <w:p w14:paraId="75921400" w14:textId="4AB2B6D4" w:rsidR="00CE4460" w:rsidRPr="00B84503" w:rsidRDefault="00CE4460" w:rsidP="000C1940">
      <w:pPr>
        <w:tabs>
          <w:tab w:val="right" w:leader="dot" w:pos="10080"/>
        </w:tabs>
        <w:spacing w:after="0" w:line="240" w:lineRule="auto"/>
        <w:rPr>
          <w:rFonts w:cs="Calibri"/>
          <w:b/>
        </w:rPr>
      </w:pPr>
    </w:p>
    <w:p w14:paraId="00164003" w14:textId="77777777" w:rsidR="00CE4460" w:rsidRPr="00B84503" w:rsidRDefault="00CE4460" w:rsidP="00CE4460">
      <w:pPr>
        <w:pStyle w:val="Zkladntext3"/>
        <w:jc w:val="left"/>
        <w:rPr>
          <w:rFonts w:ascii="Calibri" w:hAnsi="Calibri" w:cs="Calibri"/>
          <w:color w:val="auto"/>
        </w:rPr>
      </w:pPr>
    </w:p>
    <w:p w14:paraId="70A257E1" w14:textId="77777777" w:rsidR="00CE4460" w:rsidRPr="00B84503" w:rsidRDefault="00CE4460" w:rsidP="00CE4460">
      <w:pPr>
        <w:pStyle w:val="Zkladntext3"/>
        <w:rPr>
          <w:rFonts w:ascii="Calibri" w:hAnsi="Calibri" w:cs="Calibri"/>
          <w:color w:val="auto"/>
          <w:sz w:val="40"/>
          <w:szCs w:val="40"/>
        </w:rPr>
      </w:pPr>
      <w:r w:rsidRPr="00B84503">
        <w:rPr>
          <w:rFonts w:ascii="Calibri" w:hAnsi="Calibri" w:cs="Calibri"/>
          <w:color w:val="auto"/>
          <w:sz w:val="40"/>
          <w:szCs w:val="40"/>
        </w:rPr>
        <w:t>SÚŤAŽNÉ  PODKLADY</w:t>
      </w:r>
    </w:p>
    <w:p w14:paraId="1F1233B3" w14:textId="77777777" w:rsidR="00CE4460" w:rsidRPr="00B84503" w:rsidRDefault="00CE4460" w:rsidP="00CE4460">
      <w:pPr>
        <w:tabs>
          <w:tab w:val="right" w:leader="dot" w:pos="10080"/>
        </w:tabs>
        <w:spacing w:after="0" w:line="240" w:lineRule="auto"/>
        <w:jc w:val="center"/>
        <w:rPr>
          <w:rFonts w:cs="Calibri"/>
          <w:smallCaps/>
        </w:rPr>
      </w:pPr>
    </w:p>
    <w:p w14:paraId="5F23D0E3" w14:textId="0F5407FA" w:rsidR="00CE4460" w:rsidRPr="00B84503" w:rsidRDefault="00CE4460" w:rsidP="00CE4460">
      <w:pPr>
        <w:tabs>
          <w:tab w:val="right" w:leader="dot" w:pos="10080"/>
        </w:tabs>
        <w:spacing w:after="0" w:line="240" w:lineRule="auto"/>
        <w:rPr>
          <w:rFonts w:cs="Calibri"/>
        </w:rPr>
      </w:pPr>
    </w:p>
    <w:p w14:paraId="25C2BDC4" w14:textId="77777777" w:rsidR="000C1940" w:rsidRPr="00B84503" w:rsidRDefault="000C1940" w:rsidP="00CE4460">
      <w:pPr>
        <w:tabs>
          <w:tab w:val="right" w:leader="dot" w:pos="10080"/>
        </w:tabs>
        <w:spacing w:after="0" w:line="240" w:lineRule="auto"/>
        <w:rPr>
          <w:rFonts w:cs="Calibri"/>
          <w:smallCaps/>
          <w:sz w:val="20"/>
          <w:szCs w:val="20"/>
        </w:rPr>
      </w:pPr>
    </w:p>
    <w:p w14:paraId="7C118A06" w14:textId="10AEB424" w:rsidR="00CE4460" w:rsidRPr="00B84503" w:rsidRDefault="00F04C09" w:rsidP="00CE4460">
      <w:pPr>
        <w:tabs>
          <w:tab w:val="right" w:leader="dot" w:pos="10080"/>
        </w:tabs>
        <w:spacing w:after="0" w:line="240" w:lineRule="auto"/>
        <w:jc w:val="center"/>
        <w:rPr>
          <w:rFonts w:cs="Calibri"/>
        </w:rPr>
      </w:pPr>
      <w:r w:rsidRPr="00B84503">
        <w:rPr>
          <w:rFonts w:cs="Calibri"/>
          <w:smallCaps/>
        </w:rPr>
        <w:t>PREDMET ZÁKAZKY:</w:t>
      </w:r>
    </w:p>
    <w:p w14:paraId="47E90828" w14:textId="77777777" w:rsidR="00CE4460" w:rsidRPr="00B84503" w:rsidRDefault="00CE4460" w:rsidP="00CE4460">
      <w:pPr>
        <w:spacing w:after="0" w:line="240" w:lineRule="auto"/>
        <w:rPr>
          <w:rFonts w:cs="Calibri"/>
          <w:sz w:val="20"/>
          <w:szCs w:val="20"/>
        </w:rPr>
      </w:pPr>
    </w:p>
    <w:p w14:paraId="51EAC9A9" w14:textId="77777777" w:rsidR="00CE4460" w:rsidRPr="00B84503" w:rsidRDefault="00CE4460" w:rsidP="00CE4460">
      <w:pPr>
        <w:spacing w:after="0" w:line="240" w:lineRule="auto"/>
        <w:jc w:val="center"/>
        <w:rPr>
          <w:rFonts w:cs="Calibri"/>
          <w:b/>
          <w:bCs/>
          <w:caps/>
          <w:sz w:val="20"/>
          <w:szCs w:val="20"/>
        </w:rPr>
      </w:pPr>
    </w:p>
    <w:p w14:paraId="37473E26" w14:textId="77777777" w:rsidR="00CE4460" w:rsidRPr="00B84503" w:rsidRDefault="00CE4460" w:rsidP="00CE4460">
      <w:pPr>
        <w:spacing w:after="0" w:line="240" w:lineRule="auto"/>
        <w:jc w:val="center"/>
        <w:rPr>
          <w:rFonts w:cs="Calibri"/>
          <w:b/>
          <w:bCs/>
          <w:caps/>
          <w:sz w:val="20"/>
          <w:szCs w:val="20"/>
        </w:rPr>
      </w:pPr>
    </w:p>
    <w:p w14:paraId="7E6F4B8C" w14:textId="1B78B4B2" w:rsidR="000C1940" w:rsidRPr="00B84503" w:rsidRDefault="008571B1" w:rsidP="00484147">
      <w:pPr>
        <w:tabs>
          <w:tab w:val="left" w:pos="3560"/>
        </w:tabs>
        <w:spacing w:after="0" w:line="240" w:lineRule="auto"/>
        <w:jc w:val="center"/>
        <w:rPr>
          <w:rFonts w:cs="Calibri"/>
          <w:b/>
          <w:sz w:val="24"/>
          <w:szCs w:val="24"/>
        </w:rPr>
      </w:pPr>
      <w:r w:rsidRPr="00B84503">
        <w:rPr>
          <w:b/>
          <w:szCs w:val="20"/>
        </w:rPr>
        <w:t xml:space="preserve">„Výkon servisnej činnosti a opráv technologického vybavenia diaľnic v úsekoch D1 </w:t>
      </w:r>
      <w:r w:rsidR="00F12A41" w:rsidRPr="00B84503">
        <w:rPr>
          <w:b/>
          <w:szCs w:val="20"/>
        </w:rPr>
        <w:t>Liptovský Mikuláš – Jablonov, I.</w:t>
      </w:r>
      <w:r w:rsidR="00CA32B7">
        <w:rPr>
          <w:b/>
          <w:szCs w:val="20"/>
        </w:rPr>
        <w:t xml:space="preserve"> </w:t>
      </w:r>
      <w:r w:rsidR="00F12A41" w:rsidRPr="00B84503">
        <w:rPr>
          <w:b/>
          <w:szCs w:val="20"/>
        </w:rPr>
        <w:t>úsek, vrátane</w:t>
      </w:r>
      <w:r w:rsidRPr="00B84503">
        <w:rPr>
          <w:b/>
          <w:szCs w:val="20"/>
        </w:rPr>
        <w:t xml:space="preserve"> tunela </w:t>
      </w:r>
      <w:r w:rsidR="00F12A41" w:rsidRPr="00B84503">
        <w:rPr>
          <w:b/>
          <w:szCs w:val="20"/>
        </w:rPr>
        <w:t>Bôrik a podjazdu Lučivná</w:t>
      </w:r>
      <w:r w:rsidRPr="00B84503">
        <w:rPr>
          <w:b/>
          <w:szCs w:val="20"/>
        </w:rPr>
        <w:t>“</w:t>
      </w:r>
    </w:p>
    <w:p w14:paraId="2BE05CDB" w14:textId="77777777" w:rsidR="000C1940" w:rsidRPr="00B84503" w:rsidRDefault="000C1940" w:rsidP="00484147">
      <w:pPr>
        <w:tabs>
          <w:tab w:val="left" w:pos="3560"/>
        </w:tabs>
        <w:spacing w:after="0" w:line="240" w:lineRule="auto"/>
        <w:jc w:val="center"/>
        <w:rPr>
          <w:rFonts w:cs="Calibri"/>
          <w:b/>
          <w:sz w:val="24"/>
          <w:szCs w:val="24"/>
        </w:rPr>
      </w:pPr>
    </w:p>
    <w:p w14:paraId="77C7BC40" w14:textId="77777777" w:rsidR="000C1940" w:rsidRPr="00B84503" w:rsidRDefault="000C1940" w:rsidP="00484147">
      <w:pPr>
        <w:tabs>
          <w:tab w:val="left" w:pos="3560"/>
        </w:tabs>
        <w:spacing w:after="0" w:line="240" w:lineRule="auto"/>
        <w:jc w:val="center"/>
        <w:rPr>
          <w:rFonts w:cs="Calibri"/>
          <w:b/>
          <w:sz w:val="24"/>
          <w:szCs w:val="24"/>
        </w:rPr>
      </w:pPr>
    </w:p>
    <w:p w14:paraId="7BB808AA" w14:textId="77777777" w:rsidR="000C1940" w:rsidRPr="00B84503" w:rsidRDefault="000C1940" w:rsidP="00484147">
      <w:pPr>
        <w:tabs>
          <w:tab w:val="left" w:pos="3560"/>
        </w:tabs>
        <w:spacing w:after="0" w:line="240" w:lineRule="auto"/>
        <w:jc w:val="center"/>
        <w:rPr>
          <w:rFonts w:cs="Calibri"/>
          <w:sz w:val="24"/>
          <w:szCs w:val="24"/>
        </w:rPr>
      </w:pPr>
    </w:p>
    <w:p w14:paraId="71510E99" w14:textId="758822A2" w:rsidR="00967B02" w:rsidRPr="00B84503" w:rsidRDefault="000C1940" w:rsidP="000C1940">
      <w:pPr>
        <w:tabs>
          <w:tab w:val="left" w:pos="3560"/>
        </w:tabs>
        <w:spacing w:after="0" w:line="240" w:lineRule="auto"/>
        <w:jc w:val="center"/>
        <w:rPr>
          <w:rFonts w:asciiTheme="minorHAnsi" w:hAnsiTheme="minorHAnsi" w:cstheme="minorHAnsi"/>
          <w:b/>
          <w:sz w:val="24"/>
          <w:szCs w:val="24"/>
        </w:rPr>
      </w:pPr>
      <w:r w:rsidRPr="00B84503">
        <w:rPr>
          <w:rFonts w:cs="Calibri"/>
          <w:sz w:val="24"/>
          <w:szCs w:val="24"/>
        </w:rPr>
        <w:t>DRUH ZÁKAZKY: POSKYTNUTIE SLUŽBY</w:t>
      </w:r>
    </w:p>
    <w:p w14:paraId="4DA9E703" w14:textId="77777777" w:rsidR="00967B02" w:rsidRPr="00B84503" w:rsidRDefault="00967B02" w:rsidP="00967B02">
      <w:pPr>
        <w:tabs>
          <w:tab w:val="left" w:pos="7635"/>
        </w:tabs>
        <w:spacing w:after="0" w:line="240" w:lineRule="auto"/>
        <w:rPr>
          <w:rFonts w:asciiTheme="minorHAnsi" w:hAnsiTheme="minorHAnsi" w:cstheme="minorHAnsi"/>
          <w:sz w:val="24"/>
          <w:szCs w:val="24"/>
        </w:rPr>
      </w:pPr>
    </w:p>
    <w:p w14:paraId="0A10396E" w14:textId="77777777" w:rsidR="00967B02" w:rsidRPr="00B84503" w:rsidRDefault="00967B02" w:rsidP="00967B02">
      <w:pPr>
        <w:tabs>
          <w:tab w:val="left" w:pos="7635"/>
        </w:tabs>
        <w:spacing w:after="0" w:line="240" w:lineRule="auto"/>
        <w:rPr>
          <w:rFonts w:asciiTheme="minorHAnsi" w:hAnsiTheme="minorHAnsi" w:cstheme="minorHAnsi"/>
          <w:sz w:val="24"/>
          <w:szCs w:val="24"/>
        </w:rPr>
      </w:pPr>
    </w:p>
    <w:p w14:paraId="2B77F48C" w14:textId="77777777" w:rsidR="00967B02" w:rsidRPr="00B84503" w:rsidRDefault="00967B02" w:rsidP="00967B02">
      <w:pPr>
        <w:tabs>
          <w:tab w:val="left" w:pos="7635"/>
        </w:tabs>
        <w:spacing w:after="0" w:line="240" w:lineRule="auto"/>
        <w:rPr>
          <w:rFonts w:asciiTheme="minorHAnsi" w:hAnsiTheme="minorHAnsi" w:cstheme="minorHAnsi"/>
          <w:sz w:val="24"/>
          <w:szCs w:val="24"/>
        </w:rPr>
      </w:pPr>
    </w:p>
    <w:p w14:paraId="33ED728E"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3750874E"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27638D62"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3133BE78"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291EE194"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20C0B865"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1C6EB510"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5E24ED65" w14:textId="77777777" w:rsidR="00967B02" w:rsidRPr="00B84503" w:rsidRDefault="00967B02" w:rsidP="00967B02">
      <w:pPr>
        <w:tabs>
          <w:tab w:val="right" w:leader="dot" w:pos="10080"/>
        </w:tabs>
        <w:spacing w:after="0" w:line="240" w:lineRule="auto"/>
        <w:jc w:val="center"/>
        <w:rPr>
          <w:rFonts w:asciiTheme="minorHAnsi" w:hAnsiTheme="minorHAnsi" w:cstheme="minorHAnsi"/>
          <w:b/>
        </w:rPr>
      </w:pPr>
    </w:p>
    <w:p w14:paraId="49B41994" w14:textId="77777777" w:rsidR="00967B02" w:rsidRPr="00B84503" w:rsidRDefault="00967B02" w:rsidP="00967B02">
      <w:pPr>
        <w:tabs>
          <w:tab w:val="right" w:leader="dot" w:pos="10080"/>
        </w:tabs>
        <w:spacing w:after="0" w:line="240" w:lineRule="auto"/>
        <w:jc w:val="center"/>
        <w:rPr>
          <w:rFonts w:asciiTheme="minorHAnsi" w:hAnsiTheme="minorHAnsi" w:cstheme="minorHAnsi"/>
          <w:b/>
        </w:rPr>
      </w:pPr>
    </w:p>
    <w:p w14:paraId="270C10F7" w14:textId="516853AE" w:rsidR="007354E4" w:rsidRPr="00B84503" w:rsidRDefault="00182E10" w:rsidP="00D90CC7">
      <w:pPr>
        <w:spacing w:after="0" w:line="240" w:lineRule="auto"/>
        <w:jc w:val="center"/>
        <w:rPr>
          <w:rFonts w:asciiTheme="minorHAnsi" w:hAnsiTheme="minorHAnsi" w:cstheme="minorHAnsi"/>
        </w:rPr>
      </w:pPr>
      <w:r>
        <w:rPr>
          <w:rFonts w:asciiTheme="minorHAnsi" w:hAnsiTheme="minorHAnsi" w:cstheme="minorHAnsi"/>
        </w:rPr>
        <w:t>10</w:t>
      </w:r>
      <w:r w:rsidR="00C96008" w:rsidRPr="00B84503">
        <w:rPr>
          <w:rFonts w:asciiTheme="minorHAnsi" w:hAnsiTheme="minorHAnsi" w:cstheme="minorHAnsi"/>
        </w:rPr>
        <w:t>/20</w:t>
      </w:r>
      <w:r w:rsidR="00FD598E" w:rsidRPr="00B84503">
        <w:rPr>
          <w:rFonts w:asciiTheme="minorHAnsi" w:hAnsiTheme="minorHAnsi" w:cstheme="minorHAnsi"/>
        </w:rPr>
        <w:t>2</w:t>
      </w:r>
      <w:r w:rsidR="008571B1" w:rsidRPr="00B84503">
        <w:rPr>
          <w:rFonts w:asciiTheme="minorHAnsi" w:hAnsiTheme="minorHAnsi" w:cstheme="minorHAnsi"/>
        </w:rPr>
        <w:t>4</w:t>
      </w:r>
    </w:p>
    <w:p w14:paraId="5AA02C8F" w14:textId="77777777" w:rsidR="000649F2" w:rsidRPr="00484147" w:rsidRDefault="000649F2" w:rsidP="000649F2">
      <w:pPr>
        <w:spacing w:after="0" w:line="240" w:lineRule="auto"/>
        <w:jc w:val="center"/>
        <w:rPr>
          <w:rFonts w:cs="Calibri"/>
          <w:b/>
          <w:bCs/>
          <w:caps/>
          <w:sz w:val="24"/>
          <w:szCs w:val="24"/>
        </w:rPr>
      </w:pPr>
      <w:r w:rsidRPr="00484147">
        <w:rPr>
          <w:rFonts w:cs="Calibri"/>
          <w:b/>
          <w:bCs/>
          <w:caps/>
          <w:sz w:val="24"/>
          <w:szCs w:val="24"/>
        </w:rPr>
        <w:lastRenderedPageBreak/>
        <w:t>Obsah súťažných podkladov</w:t>
      </w:r>
    </w:p>
    <w:p w14:paraId="4DDA59E4" w14:textId="77777777" w:rsidR="000649F2" w:rsidRPr="00484147" w:rsidRDefault="000649F2" w:rsidP="000649F2">
      <w:pPr>
        <w:spacing w:after="0" w:line="240" w:lineRule="auto"/>
        <w:jc w:val="center"/>
        <w:rPr>
          <w:rFonts w:cs="Calibri"/>
          <w:b/>
          <w:bCs/>
          <w:caps/>
          <w:sz w:val="24"/>
          <w:szCs w:val="24"/>
        </w:rPr>
      </w:pPr>
    </w:p>
    <w:p w14:paraId="4CB767E7" w14:textId="77777777" w:rsidR="000649F2" w:rsidRPr="00EB05DA" w:rsidRDefault="000649F2" w:rsidP="000649F2">
      <w:pPr>
        <w:pStyle w:val="Obsah1"/>
        <w:tabs>
          <w:tab w:val="right" w:pos="9062"/>
        </w:tabs>
        <w:rPr>
          <w:rFonts w:ascii="Calibri" w:hAnsi="Calibri" w:cs="Calibri"/>
          <w:b w:val="0"/>
          <w:bCs w:val="0"/>
          <w:caps w:val="0"/>
          <w:sz w:val="22"/>
          <w:szCs w:val="22"/>
          <w:lang w:eastAsia="sk-SK"/>
        </w:rPr>
      </w:pPr>
      <w:r w:rsidRPr="00EB05DA">
        <w:rPr>
          <w:rFonts w:ascii="Calibri" w:hAnsi="Calibri" w:cs="Calibri"/>
          <w:b w:val="0"/>
          <w:bCs w:val="0"/>
          <w:sz w:val="22"/>
          <w:szCs w:val="22"/>
        </w:rPr>
        <w:fldChar w:fldCharType="begin"/>
      </w:r>
      <w:r w:rsidRPr="00EB05DA">
        <w:rPr>
          <w:rFonts w:ascii="Calibri" w:hAnsi="Calibri" w:cs="Calibri"/>
          <w:b w:val="0"/>
          <w:bCs w:val="0"/>
          <w:sz w:val="22"/>
          <w:szCs w:val="22"/>
        </w:rPr>
        <w:instrText xml:space="preserve"> TOC \o "1-3" \n \h \z \u </w:instrText>
      </w:r>
      <w:r w:rsidRPr="00EB05DA">
        <w:rPr>
          <w:rFonts w:ascii="Calibri" w:hAnsi="Calibri" w:cs="Calibri"/>
          <w:b w:val="0"/>
          <w:bCs w:val="0"/>
          <w:sz w:val="22"/>
          <w:szCs w:val="22"/>
        </w:rPr>
        <w:fldChar w:fldCharType="separate"/>
      </w:r>
      <w:hyperlink w:anchor="_Toc461981347" w:history="1">
        <w:r w:rsidRPr="00EB05DA">
          <w:rPr>
            <w:rStyle w:val="Hypertextovprepojenie"/>
            <w:rFonts w:ascii="Calibri" w:hAnsi="Calibri" w:cs="Calibri"/>
            <w:sz w:val="22"/>
            <w:szCs w:val="22"/>
          </w:rPr>
          <w:t>A.1 POKYNY PRE UCHÁDZAČOV</w:t>
        </w:r>
      </w:hyperlink>
    </w:p>
    <w:p w14:paraId="3319EE39" w14:textId="77777777" w:rsidR="000649F2" w:rsidRPr="00EB05DA" w:rsidRDefault="00296DD3" w:rsidP="000649F2">
      <w:pPr>
        <w:pStyle w:val="Obsah2"/>
        <w:tabs>
          <w:tab w:val="right" w:pos="9062"/>
        </w:tabs>
        <w:rPr>
          <w:rFonts w:cs="Calibri"/>
          <w:b w:val="0"/>
          <w:bCs w:val="0"/>
          <w:sz w:val="22"/>
          <w:szCs w:val="22"/>
          <w:lang w:eastAsia="sk-SK"/>
        </w:rPr>
      </w:pPr>
      <w:hyperlink w:anchor="_Toc461981348" w:history="1">
        <w:r w:rsidR="000649F2" w:rsidRPr="00EB05DA">
          <w:rPr>
            <w:rStyle w:val="Hypertextovprepojenie"/>
            <w:rFonts w:cs="Calibri"/>
            <w:sz w:val="22"/>
            <w:szCs w:val="22"/>
          </w:rPr>
          <w:t>Časť I.</w:t>
        </w:r>
      </w:hyperlink>
    </w:p>
    <w:p w14:paraId="04D4CA5E" w14:textId="77777777" w:rsidR="000649F2" w:rsidRPr="00EB05DA" w:rsidRDefault="00296DD3" w:rsidP="000649F2">
      <w:pPr>
        <w:pStyle w:val="Obsah2"/>
        <w:tabs>
          <w:tab w:val="right" w:pos="9062"/>
        </w:tabs>
        <w:rPr>
          <w:rFonts w:cs="Calibri"/>
          <w:b w:val="0"/>
          <w:bCs w:val="0"/>
          <w:sz w:val="22"/>
          <w:szCs w:val="22"/>
          <w:lang w:eastAsia="sk-SK"/>
        </w:rPr>
      </w:pPr>
      <w:hyperlink w:anchor="_Toc461981349" w:history="1">
        <w:r w:rsidR="000649F2" w:rsidRPr="00EB05DA">
          <w:rPr>
            <w:rStyle w:val="Hypertextovprepojenie"/>
            <w:rFonts w:cs="Calibri"/>
            <w:sz w:val="22"/>
            <w:szCs w:val="22"/>
          </w:rPr>
          <w:t>Všeobecné informácie</w:t>
        </w:r>
      </w:hyperlink>
    </w:p>
    <w:p w14:paraId="72641A76" w14:textId="77777777" w:rsidR="000649F2" w:rsidRPr="00EB05DA" w:rsidRDefault="00296DD3" w:rsidP="000649F2">
      <w:pPr>
        <w:pStyle w:val="Obsah3"/>
        <w:rPr>
          <w:rFonts w:ascii="Calibri" w:hAnsi="Calibri" w:cs="Calibri"/>
          <w:lang w:eastAsia="sk-SK"/>
        </w:rPr>
      </w:pPr>
      <w:hyperlink w:anchor="_Toc461981350" w:history="1">
        <w:r w:rsidR="000649F2" w:rsidRPr="00EB05DA">
          <w:rPr>
            <w:rStyle w:val="Hypertextovprepojenie"/>
            <w:rFonts w:ascii="Calibri" w:hAnsi="Calibri" w:cs="Calibri"/>
          </w:rPr>
          <w:t>1</w:t>
        </w:r>
        <w:r w:rsidR="000649F2" w:rsidRPr="00EB05DA">
          <w:rPr>
            <w:rFonts w:ascii="Calibri" w:hAnsi="Calibri" w:cs="Calibri"/>
            <w:lang w:eastAsia="sk-SK"/>
          </w:rPr>
          <w:tab/>
        </w:r>
        <w:r w:rsidR="000649F2" w:rsidRPr="00EB05DA">
          <w:rPr>
            <w:rStyle w:val="Hypertextovprepojenie"/>
            <w:rFonts w:ascii="Calibri" w:hAnsi="Calibri" w:cs="Calibri"/>
          </w:rPr>
          <w:t>Identifikácia verejného obstarávateľa</w:t>
        </w:r>
      </w:hyperlink>
    </w:p>
    <w:p w14:paraId="0558286B" w14:textId="77777777" w:rsidR="000649F2" w:rsidRPr="00EB05DA" w:rsidRDefault="00296DD3" w:rsidP="000649F2">
      <w:pPr>
        <w:pStyle w:val="Obsah3"/>
        <w:rPr>
          <w:rFonts w:ascii="Calibri" w:hAnsi="Calibri" w:cs="Calibri"/>
          <w:lang w:eastAsia="sk-SK"/>
        </w:rPr>
      </w:pPr>
      <w:hyperlink w:anchor="_Toc461981351" w:history="1">
        <w:r w:rsidR="000649F2" w:rsidRPr="00EB05DA">
          <w:rPr>
            <w:rStyle w:val="Hypertextovprepojenie"/>
            <w:rFonts w:ascii="Calibri" w:hAnsi="Calibri" w:cs="Calibri"/>
          </w:rPr>
          <w:t>2</w:t>
        </w:r>
        <w:r w:rsidR="000649F2" w:rsidRPr="00EB05DA">
          <w:rPr>
            <w:rFonts w:ascii="Calibri" w:hAnsi="Calibri" w:cs="Calibri"/>
            <w:lang w:eastAsia="sk-SK"/>
          </w:rPr>
          <w:tab/>
        </w:r>
        <w:r w:rsidR="000649F2" w:rsidRPr="00EB05DA">
          <w:rPr>
            <w:rStyle w:val="Hypertextovprepojenie"/>
            <w:rFonts w:ascii="Calibri" w:hAnsi="Calibri" w:cs="Calibri"/>
          </w:rPr>
          <w:t>Predmet zákazky</w:t>
        </w:r>
      </w:hyperlink>
    </w:p>
    <w:p w14:paraId="2213349D" w14:textId="77777777" w:rsidR="000649F2" w:rsidRPr="00EB05DA" w:rsidRDefault="00296DD3" w:rsidP="000649F2">
      <w:pPr>
        <w:pStyle w:val="Obsah3"/>
        <w:rPr>
          <w:rFonts w:ascii="Calibri" w:hAnsi="Calibri" w:cs="Calibri"/>
          <w:lang w:eastAsia="sk-SK"/>
        </w:rPr>
      </w:pPr>
      <w:hyperlink w:anchor="_Toc461981352" w:history="1">
        <w:r w:rsidR="000649F2" w:rsidRPr="00EB05DA">
          <w:rPr>
            <w:rStyle w:val="Hypertextovprepojenie"/>
            <w:rFonts w:ascii="Calibri" w:hAnsi="Calibri" w:cs="Calibri"/>
          </w:rPr>
          <w:t>3</w:t>
        </w:r>
        <w:r w:rsidR="000649F2" w:rsidRPr="00EB05DA">
          <w:rPr>
            <w:rFonts w:ascii="Calibri" w:hAnsi="Calibri" w:cs="Calibri"/>
            <w:lang w:eastAsia="sk-SK"/>
          </w:rPr>
          <w:tab/>
        </w:r>
        <w:r w:rsidR="000649F2">
          <w:rPr>
            <w:rStyle w:val="Hypertextovprepojenie"/>
            <w:rFonts w:ascii="Calibri" w:hAnsi="Calibri" w:cs="Calibri"/>
          </w:rPr>
          <w:t xml:space="preserve">Rozdelenie </w:t>
        </w:r>
        <w:r w:rsidR="000649F2" w:rsidRPr="00EB05DA">
          <w:rPr>
            <w:rStyle w:val="Hypertextovprepojenie"/>
            <w:rFonts w:ascii="Calibri" w:hAnsi="Calibri" w:cs="Calibri"/>
          </w:rPr>
          <w:t>predmetu zákazky</w:t>
        </w:r>
      </w:hyperlink>
    </w:p>
    <w:p w14:paraId="55D63729" w14:textId="77777777" w:rsidR="000649F2" w:rsidRPr="00EB05DA" w:rsidRDefault="00296DD3" w:rsidP="000649F2">
      <w:pPr>
        <w:pStyle w:val="Obsah3"/>
        <w:rPr>
          <w:rFonts w:ascii="Calibri" w:hAnsi="Calibri" w:cs="Calibri"/>
          <w:lang w:eastAsia="sk-SK"/>
        </w:rPr>
      </w:pPr>
      <w:hyperlink w:anchor="_Toc461981353" w:history="1">
        <w:r w:rsidR="000649F2" w:rsidRPr="00EB05DA">
          <w:rPr>
            <w:rStyle w:val="Hypertextovprepojenie"/>
            <w:rFonts w:ascii="Calibri" w:hAnsi="Calibri" w:cs="Calibri"/>
          </w:rPr>
          <w:t>4</w:t>
        </w:r>
        <w:r w:rsidR="000649F2" w:rsidRPr="00EB05DA">
          <w:rPr>
            <w:rFonts w:ascii="Calibri" w:hAnsi="Calibri" w:cs="Calibri"/>
            <w:lang w:eastAsia="sk-SK"/>
          </w:rPr>
          <w:tab/>
        </w:r>
        <w:r w:rsidR="000649F2" w:rsidRPr="00EB05DA">
          <w:rPr>
            <w:rStyle w:val="Hypertextovprepojenie"/>
            <w:rFonts w:ascii="Calibri" w:hAnsi="Calibri" w:cs="Calibri"/>
          </w:rPr>
          <w:t>Variantné riešenie</w:t>
        </w:r>
      </w:hyperlink>
    </w:p>
    <w:p w14:paraId="160F0EB7" w14:textId="77777777" w:rsidR="000649F2" w:rsidRPr="00EB05DA" w:rsidRDefault="00296DD3" w:rsidP="000649F2">
      <w:pPr>
        <w:pStyle w:val="Obsah3"/>
        <w:rPr>
          <w:rFonts w:ascii="Calibri" w:hAnsi="Calibri" w:cs="Calibri"/>
          <w:lang w:eastAsia="sk-SK"/>
        </w:rPr>
      </w:pPr>
      <w:hyperlink w:anchor="_Toc461981354" w:history="1">
        <w:r w:rsidR="000649F2" w:rsidRPr="00EB05DA">
          <w:rPr>
            <w:rStyle w:val="Hypertextovprepojenie"/>
            <w:rFonts w:ascii="Calibri" w:hAnsi="Calibri" w:cs="Calibri"/>
          </w:rPr>
          <w:t>5</w:t>
        </w:r>
        <w:r w:rsidR="000649F2" w:rsidRPr="00EB05DA">
          <w:rPr>
            <w:rFonts w:ascii="Calibri" w:hAnsi="Calibri" w:cs="Calibri"/>
            <w:lang w:eastAsia="sk-SK"/>
          </w:rPr>
          <w:tab/>
        </w:r>
        <w:r w:rsidR="000649F2" w:rsidRPr="00EB05DA">
          <w:rPr>
            <w:rStyle w:val="Hypertextovprepojenie"/>
            <w:rFonts w:ascii="Calibri" w:hAnsi="Calibri" w:cs="Calibri"/>
          </w:rPr>
          <w:t xml:space="preserve">Miesto a termín </w:t>
        </w:r>
        <w:r w:rsidR="000649F2">
          <w:rPr>
            <w:rStyle w:val="Hypertextovprepojenie"/>
            <w:rFonts w:ascii="Calibri" w:hAnsi="Calibri" w:cs="Calibri"/>
          </w:rPr>
          <w:t>plnenia</w:t>
        </w:r>
        <w:r w:rsidR="000649F2" w:rsidRPr="00EB05DA">
          <w:rPr>
            <w:rStyle w:val="Hypertextovprepojenie"/>
            <w:rFonts w:ascii="Calibri" w:hAnsi="Calibri" w:cs="Calibri"/>
          </w:rPr>
          <w:t xml:space="preserve"> predmetu zákazky</w:t>
        </w:r>
      </w:hyperlink>
    </w:p>
    <w:p w14:paraId="5AB44EC2" w14:textId="77777777" w:rsidR="000649F2" w:rsidRPr="00EB05DA" w:rsidRDefault="00296DD3" w:rsidP="000649F2">
      <w:pPr>
        <w:pStyle w:val="Obsah3"/>
        <w:rPr>
          <w:rFonts w:ascii="Calibri" w:hAnsi="Calibri" w:cs="Calibri"/>
          <w:lang w:eastAsia="sk-SK"/>
        </w:rPr>
      </w:pPr>
      <w:hyperlink w:anchor="_Toc461981355" w:history="1">
        <w:r w:rsidR="000649F2" w:rsidRPr="00EB05DA">
          <w:rPr>
            <w:rStyle w:val="Hypertextovprepojenie"/>
            <w:rFonts w:ascii="Calibri" w:hAnsi="Calibri" w:cs="Calibri"/>
          </w:rPr>
          <w:t>6</w:t>
        </w:r>
        <w:r w:rsidR="000649F2" w:rsidRPr="00EB05DA">
          <w:rPr>
            <w:rFonts w:ascii="Calibri" w:hAnsi="Calibri" w:cs="Calibri"/>
            <w:lang w:eastAsia="sk-SK"/>
          </w:rPr>
          <w:tab/>
        </w:r>
        <w:r w:rsidR="000649F2" w:rsidRPr="00EB05DA">
          <w:rPr>
            <w:rStyle w:val="Hypertextovprepojenie"/>
            <w:rFonts w:ascii="Calibri" w:hAnsi="Calibri" w:cs="Calibri"/>
          </w:rPr>
          <w:t>Zdroj finančných prostriedkov</w:t>
        </w:r>
      </w:hyperlink>
    </w:p>
    <w:p w14:paraId="523E3EDE" w14:textId="77777777" w:rsidR="000649F2" w:rsidRPr="00EB05DA" w:rsidRDefault="00296DD3" w:rsidP="000649F2">
      <w:pPr>
        <w:pStyle w:val="Obsah3"/>
        <w:rPr>
          <w:rFonts w:ascii="Calibri" w:hAnsi="Calibri" w:cs="Calibri"/>
          <w:lang w:eastAsia="sk-SK"/>
        </w:rPr>
      </w:pPr>
      <w:hyperlink w:anchor="_Toc461981356" w:history="1">
        <w:r w:rsidR="000649F2" w:rsidRPr="00EB05DA">
          <w:rPr>
            <w:rStyle w:val="Hypertextovprepojenie"/>
            <w:rFonts w:ascii="Calibri" w:hAnsi="Calibri" w:cs="Calibri"/>
          </w:rPr>
          <w:t>7</w:t>
        </w:r>
        <w:r w:rsidR="000649F2" w:rsidRPr="00EB05DA">
          <w:rPr>
            <w:rFonts w:ascii="Calibri" w:hAnsi="Calibri" w:cs="Calibri"/>
            <w:lang w:eastAsia="sk-SK"/>
          </w:rPr>
          <w:tab/>
        </w:r>
        <w:r w:rsidR="000649F2" w:rsidRPr="00EB05DA">
          <w:rPr>
            <w:rStyle w:val="Hypertextovprepojenie"/>
            <w:rFonts w:ascii="Calibri" w:hAnsi="Calibri" w:cs="Calibri"/>
          </w:rPr>
          <w:t>Typ zmluvy</w:t>
        </w:r>
      </w:hyperlink>
    </w:p>
    <w:p w14:paraId="38FEB50C" w14:textId="77777777" w:rsidR="000649F2" w:rsidRPr="00EB05DA" w:rsidRDefault="00296DD3" w:rsidP="000649F2">
      <w:pPr>
        <w:pStyle w:val="Obsah3"/>
        <w:rPr>
          <w:rFonts w:ascii="Calibri" w:hAnsi="Calibri" w:cs="Calibri"/>
          <w:lang w:eastAsia="sk-SK"/>
        </w:rPr>
      </w:pPr>
      <w:hyperlink w:anchor="_Toc461981357" w:history="1">
        <w:r w:rsidR="000649F2" w:rsidRPr="00EB05DA">
          <w:rPr>
            <w:rStyle w:val="Hypertextovprepojenie"/>
            <w:rFonts w:ascii="Calibri" w:hAnsi="Calibri" w:cs="Calibri"/>
          </w:rPr>
          <w:t>8</w:t>
        </w:r>
        <w:r w:rsidR="000649F2" w:rsidRPr="00EB05DA">
          <w:rPr>
            <w:rFonts w:ascii="Calibri" w:hAnsi="Calibri" w:cs="Calibri"/>
            <w:lang w:eastAsia="sk-SK"/>
          </w:rPr>
          <w:tab/>
        </w:r>
        <w:r w:rsidR="000649F2" w:rsidRPr="00EB05DA">
          <w:rPr>
            <w:rStyle w:val="Hypertextovprepojenie"/>
            <w:rFonts w:ascii="Calibri" w:hAnsi="Calibri" w:cs="Calibri"/>
          </w:rPr>
          <w:t>Lehota viazanosti ponuky</w:t>
        </w:r>
      </w:hyperlink>
    </w:p>
    <w:p w14:paraId="1E746481" w14:textId="77777777" w:rsidR="000649F2" w:rsidRPr="00EB05DA" w:rsidRDefault="00296DD3" w:rsidP="000649F2">
      <w:pPr>
        <w:pStyle w:val="Obsah2"/>
        <w:tabs>
          <w:tab w:val="right" w:pos="9062"/>
        </w:tabs>
        <w:rPr>
          <w:rFonts w:cs="Calibri"/>
          <w:b w:val="0"/>
          <w:bCs w:val="0"/>
          <w:sz w:val="22"/>
          <w:szCs w:val="22"/>
          <w:lang w:eastAsia="sk-SK"/>
        </w:rPr>
      </w:pPr>
      <w:hyperlink w:anchor="_Toc461981358" w:history="1">
        <w:r w:rsidR="000649F2" w:rsidRPr="00EB05DA">
          <w:rPr>
            <w:rStyle w:val="Hypertextovprepojenie"/>
            <w:rFonts w:cs="Calibri"/>
            <w:sz w:val="22"/>
            <w:szCs w:val="22"/>
          </w:rPr>
          <w:t>Časť II.</w:t>
        </w:r>
      </w:hyperlink>
    </w:p>
    <w:p w14:paraId="724065DA" w14:textId="77777777" w:rsidR="000649F2" w:rsidRPr="00EB05DA" w:rsidRDefault="00296DD3" w:rsidP="000649F2">
      <w:pPr>
        <w:pStyle w:val="Obsah2"/>
        <w:tabs>
          <w:tab w:val="right" w:pos="9062"/>
        </w:tabs>
        <w:rPr>
          <w:rFonts w:cs="Calibri"/>
          <w:b w:val="0"/>
          <w:bCs w:val="0"/>
          <w:sz w:val="22"/>
          <w:szCs w:val="22"/>
          <w:lang w:eastAsia="sk-SK"/>
        </w:rPr>
      </w:pPr>
      <w:hyperlink w:anchor="_Toc461981359" w:history="1">
        <w:r w:rsidR="000649F2" w:rsidRPr="00EB05DA">
          <w:rPr>
            <w:rStyle w:val="Hypertextovprepojenie"/>
            <w:rFonts w:cs="Calibri"/>
            <w:sz w:val="22"/>
            <w:szCs w:val="22"/>
          </w:rPr>
          <w:t>Komunikácia a vysvetľovanie</w:t>
        </w:r>
      </w:hyperlink>
    </w:p>
    <w:p w14:paraId="2B9056DB" w14:textId="77777777" w:rsidR="000649F2" w:rsidRPr="00EB05DA" w:rsidRDefault="00296DD3" w:rsidP="000649F2">
      <w:pPr>
        <w:pStyle w:val="Obsah3"/>
        <w:rPr>
          <w:rFonts w:ascii="Calibri" w:hAnsi="Calibri" w:cs="Calibri"/>
          <w:lang w:eastAsia="sk-SK"/>
        </w:rPr>
      </w:pPr>
      <w:hyperlink w:anchor="_Toc461981360" w:history="1">
        <w:r w:rsidR="000649F2" w:rsidRPr="00EB05DA">
          <w:rPr>
            <w:rStyle w:val="Hypertextovprepojenie"/>
            <w:rFonts w:ascii="Calibri" w:hAnsi="Calibri" w:cs="Calibri"/>
          </w:rPr>
          <w:t>9</w:t>
        </w:r>
        <w:r w:rsidR="000649F2" w:rsidRPr="00EB05DA">
          <w:rPr>
            <w:rFonts w:ascii="Calibri" w:hAnsi="Calibri" w:cs="Calibri"/>
            <w:lang w:eastAsia="sk-SK"/>
          </w:rPr>
          <w:tab/>
        </w:r>
        <w:r w:rsidR="000649F2" w:rsidRPr="00EB05DA">
          <w:rPr>
            <w:rStyle w:val="Hypertextovprepojenie"/>
            <w:rFonts w:ascii="Calibri" w:hAnsi="Calibri" w:cs="Calibri"/>
          </w:rPr>
          <w:t>Komunikácia medzi verejným obstarávateľom a záujemcami/uchádzačmi</w:t>
        </w:r>
      </w:hyperlink>
    </w:p>
    <w:p w14:paraId="5B60D05F" w14:textId="77777777" w:rsidR="000649F2" w:rsidRPr="00EB05DA" w:rsidRDefault="00296DD3" w:rsidP="000649F2">
      <w:pPr>
        <w:pStyle w:val="Obsah3"/>
        <w:rPr>
          <w:rFonts w:ascii="Calibri" w:hAnsi="Calibri" w:cs="Calibri"/>
          <w:lang w:eastAsia="sk-SK"/>
        </w:rPr>
      </w:pPr>
      <w:hyperlink w:anchor="_Toc461981361" w:history="1">
        <w:r w:rsidR="000649F2" w:rsidRPr="00EB05DA">
          <w:rPr>
            <w:rStyle w:val="Hypertextovprepojenie"/>
            <w:rFonts w:ascii="Calibri" w:hAnsi="Calibri" w:cs="Calibri"/>
          </w:rPr>
          <w:t>10</w:t>
        </w:r>
        <w:r w:rsidR="000649F2" w:rsidRPr="00EB05DA">
          <w:rPr>
            <w:rFonts w:ascii="Calibri" w:hAnsi="Calibri" w:cs="Calibri"/>
            <w:lang w:eastAsia="sk-SK"/>
          </w:rPr>
          <w:tab/>
        </w:r>
        <w:r w:rsidR="000649F2" w:rsidRPr="00EB05DA">
          <w:rPr>
            <w:rStyle w:val="Hypertextovprepojenie"/>
            <w:rFonts w:ascii="Calibri" w:hAnsi="Calibri" w:cs="Calibri"/>
          </w:rPr>
          <w:t xml:space="preserve">Vysvetlenie informácií </w:t>
        </w:r>
      </w:hyperlink>
    </w:p>
    <w:p w14:paraId="2C26AAEC" w14:textId="77777777" w:rsidR="000649F2" w:rsidRPr="00EB05DA" w:rsidRDefault="00296DD3" w:rsidP="000649F2">
      <w:pPr>
        <w:pStyle w:val="Obsah3"/>
        <w:rPr>
          <w:rFonts w:ascii="Calibri" w:hAnsi="Calibri" w:cs="Calibri"/>
          <w:lang w:eastAsia="sk-SK"/>
        </w:rPr>
      </w:pPr>
      <w:hyperlink w:anchor="_Toc461981362" w:history="1">
        <w:r w:rsidR="000649F2" w:rsidRPr="00EB05DA">
          <w:rPr>
            <w:rStyle w:val="Hypertextovprepojenie"/>
            <w:rFonts w:ascii="Calibri" w:hAnsi="Calibri" w:cs="Calibri"/>
          </w:rPr>
          <w:t>11</w:t>
        </w:r>
        <w:r w:rsidR="000649F2" w:rsidRPr="00EB05DA">
          <w:rPr>
            <w:rFonts w:ascii="Calibri" w:hAnsi="Calibri" w:cs="Calibri"/>
            <w:lang w:eastAsia="sk-SK"/>
          </w:rPr>
          <w:tab/>
        </w:r>
        <w:r w:rsidR="000649F2" w:rsidRPr="00EB05DA">
          <w:rPr>
            <w:rStyle w:val="Hypertextovprepojenie"/>
            <w:rFonts w:ascii="Calibri" w:hAnsi="Calibri" w:cs="Calibri"/>
          </w:rPr>
          <w:t xml:space="preserve">Obhliadka miesta </w:t>
        </w:r>
        <w:r w:rsidR="000649F2">
          <w:rPr>
            <w:rStyle w:val="Hypertextovprepojenie"/>
            <w:rFonts w:ascii="Calibri" w:hAnsi="Calibri" w:cs="Calibri"/>
          </w:rPr>
          <w:t>plnenia</w:t>
        </w:r>
        <w:r w:rsidR="000649F2" w:rsidRPr="00EB05DA">
          <w:rPr>
            <w:rStyle w:val="Hypertextovprepojenie"/>
            <w:rFonts w:ascii="Calibri" w:hAnsi="Calibri" w:cs="Calibri"/>
          </w:rPr>
          <w:t xml:space="preserve"> predmetu zákazky</w:t>
        </w:r>
      </w:hyperlink>
    </w:p>
    <w:p w14:paraId="6277F47A" w14:textId="77777777" w:rsidR="000649F2" w:rsidRPr="00EB05DA" w:rsidRDefault="00296DD3" w:rsidP="000649F2">
      <w:pPr>
        <w:pStyle w:val="Obsah2"/>
        <w:tabs>
          <w:tab w:val="right" w:pos="9062"/>
        </w:tabs>
        <w:rPr>
          <w:rFonts w:cs="Calibri"/>
          <w:b w:val="0"/>
          <w:bCs w:val="0"/>
          <w:sz w:val="22"/>
          <w:szCs w:val="22"/>
          <w:lang w:eastAsia="sk-SK"/>
        </w:rPr>
      </w:pPr>
      <w:hyperlink w:anchor="_Toc461981363" w:history="1">
        <w:r w:rsidR="000649F2" w:rsidRPr="00EB05DA">
          <w:rPr>
            <w:rStyle w:val="Hypertextovprepojenie"/>
            <w:rFonts w:cs="Calibri"/>
            <w:sz w:val="22"/>
            <w:szCs w:val="22"/>
          </w:rPr>
          <w:t>Časť III.</w:t>
        </w:r>
      </w:hyperlink>
    </w:p>
    <w:p w14:paraId="2EEAD6DF" w14:textId="77777777" w:rsidR="000649F2" w:rsidRPr="00EB05DA" w:rsidRDefault="00296DD3" w:rsidP="000649F2">
      <w:pPr>
        <w:pStyle w:val="Obsah2"/>
        <w:tabs>
          <w:tab w:val="right" w:pos="9062"/>
        </w:tabs>
        <w:rPr>
          <w:rFonts w:cs="Calibri"/>
          <w:b w:val="0"/>
          <w:bCs w:val="0"/>
          <w:sz w:val="22"/>
          <w:szCs w:val="22"/>
          <w:lang w:eastAsia="sk-SK"/>
        </w:rPr>
      </w:pPr>
      <w:hyperlink w:anchor="_Toc461981364" w:history="1">
        <w:r w:rsidR="000649F2" w:rsidRPr="00EB05DA">
          <w:rPr>
            <w:rStyle w:val="Hypertextovprepojenie"/>
            <w:rFonts w:cs="Calibri"/>
            <w:sz w:val="22"/>
            <w:szCs w:val="22"/>
          </w:rPr>
          <w:t>Príprava ponuky</w:t>
        </w:r>
      </w:hyperlink>
    </w:p>
    <w:p w14:paraId="0241E7BB" w14:textId="77777777" w:rsidR="000649F2" w:rsidRPr="00EB05DA" w:rsidRDefault="00296DD3" w:rsidP="000649F2">
      <w:pPr>
        <w:pStyle w:val="Obsah3"/>
        <w:rPr>
          <w:rFonts w:ascii="Calibri" w:hAnsi="Calibri" w:cs="Calibri"/>
          <w:lang w:eastAsia="sk-SK"/>
        </w:rPr>
      </w:pPr>
      <w:hyperlink w:anchor="_Toc461981365" w:history="1">
        <w:r w:rsidR="000649F2" w:rsidRPr="00EB05DA">
          <w:rPr>
            <w:rStyle w:val="Hypertextovprepojenie"/>
            <w:rFonts w:ascii="Calibri" w:hAnsi="Calibri" w:cs="Calibri"/>
          </w:rPr>
          <w:t>12</w:t>
        </w:r>
        <w:r w:rsidR="000649F2" w:rsidRPr="00EB05DA">
          <w:rPr>
            <w:rFonts w:ascii="Calibri" w:hAnsi="Calibri" w:cs="Calibri"/>
            <w:lang w:eastAsia="sk-SK"/>
          </w:rPr>
          <w:tab/>
        </w:r>
        <w:r w:rsidR="000649F2" w:rsidRPr="00EB05DA">
          <w:rPr>
            <w:rStyle w:val="Hypertextovprepojenie"/>
            <w:rFonts w:ascii="Calibri" w:hAnsi="Calibri" w:cs="Calibri"/>
          </w:rPr>
          <w:t>Forma a spôsob predkladania ponuky</w:t>
        </w:r>
      </w:hyperlink>
    </w:p>
    <w:p w14:paraId="3563A5AF" w14:textId="77777777" w:rsidR="000649F2" w:rsidRPr="00EB05DA" w:rsidRDefault="00296DD3" w:rsidP="000649F2">
      <w:pPr>
        <w:pStyle w:val="Obsah3"/>
        <w:rPr>
          <w:rFonts w:ascii="Calibri" w:hAnsi="Calibri" w:cs="Calibri"/>
          <w:lang w:eastAsia="sk-SK"/>
        </w:rPr>
      </w:pPr>
      <w:hyperlink w:anchor="_Toc461981366" w:history="1">
        <w:r w:rsidR="000649F2" w:rsidRPr="00EB05DA">
          <w:rPr>
            <w:rStyle w:val="Hypertextovprepojenie"/>
            <w:rFonts w:ascii="Calibri" w:hAnsi="Calibri" w:cs="Calibri"/>
          </w:rPr>
          <w:t>13</w:t>
        </w:r>
        <w:r w:rsidR="000649F2" w:rsidRPr="00EB05DA">
          <w:rPr>
            <w:rFonts w:ascii="Calibri" w:hAnsi="Calibri" w:cs="Calibri"/>
            <w:lang w:eastAsia="sk-SK"/>
          </w:rPr>
          <w:tab/>
        </w:r>
        <w:r w:rsidR="000649F2" w:rsidRPr="00EB05DA">
          <w:rPr>
            <w:rStyle w:val="Hypertextovprepojenie"/>
            <w:rFonts w:ascii="Calibri" w:hAnsi="Calibri" w:cs="Calibri"/>
          </w:rPr>
          <w:t>Jazyk ponuky</w:t>
        </w:r>
      </w:hyperlink>
    </w:p>
    <w:p w14:paraId="4AD7FF9F" w14:textId="77777777" w:rsidR="000649F2" w:rsidRPr="00EB05DA" w:rsidRDefault="00296DD3" w:rsidP="000649F2">
      <w:pPr>
        <w:pStyle w:val="Obsah3"/>
        <w:rPr>
          <w:rFonts w:ascii="Calibri" w:hAnsi="Calibri" w:cs="Calibri"/>
          <w:lang w:eastAsia="sk-SK"/>
        </w:rPr>
      </w:pPr>
      <w:hyperlink w:anchor="_Toc461981367" w:history="1">
        <w:r w:rsidR="000649F2" w:rsidRPr="00EB05DA">
          <w:rPr>
            <w:rStyle w:val="Hypertextovprepojenie"/>
            <w:rFonts w:ascii="Calibri" w:hAnsi="Calibri" w:cs="Calibri"/>
          </w:rPr>
          <w:t>14</w:t>
        </w:r>
        <w:r w:rsidR="000649F2" w:rsidRPr="00EB05DA">
          <w:rPr>
            <w:rFonts w:ascii="Calibri" w:hAnsi="Calibri" w:cs="Calibri"/>
            <w:lang w:eastAsia="sk-SK"/>
          </w:rPr>
          <w:tab/>
        </w:r>
        <w:r w:rsidR="000649F2" w:rsidRPr="00EB05DA">
          <w:rPr>
            <w:rStyle w:val="Hypertextovprepojenie"/>
            <w:rFonts w:ascii="Calibri" w:hAnsi="Calibri" w:cs="Calibri"/>
          </w:rPr>
          <w:t>Mena a ceny uvádzané v ponuke</w:t>
        </w:r>
      </w:hyperlink>
    </w:p>
    <w:p w14:paraId="5B764775" w14:textId="77777777" w:rsidR="000649F2" w:rsidRPr="00EB05DA" w:rsidRDefault="00296DD3" w:rsidP="000649F2">
      <w:pPr>
        <w:pStyle w:val="Obsah3"/>
        <w:rPr>
          <w:rFonts w:ascii="Calibri" w:hAnsi="Calibri" w:cs="Calibri"/>
          <w:lang w:eastAsia="sk-SK"/>
        </w:rPr>
      </w:pPr>
      <w:hyperlink w:anchor="_Toc461981368" w:history="1">
        <w:r w:rsidR="000649F2" w:rsidRPr="00EB05DA">
          <w:rPr>
            <w:rStyle w:val="Hypertextovprepojenie"/>
            <w:rFonts w:ascii="Calibri" w:hAnsi="Calibri" w:cs="Calibri"/>
          </w:rPr>
          <w:t>15</w:t>
        </w:r>
        <w:r w:rsidR="000649F2" w:rsidRPr="00EB05DA">
          <w:rPr>
            <w:rFonts w:ascii="Calibri" w:hAnsi="Calibri" w:cs="Calibri"/>
            <w:lang w:eastAsia="sk-SK"/>
          </w:rPr>
          <w:tab/>
        </w:r>
        <w:r w:rsidR="000649F2" w:rsidRPr="00EB05DA">
          <w:rPr>
            <w:rStyle w:val="Hypertextovprepojenie"/>
            <w:rFonts w:ascii="Calibri" w:hAnsi="Calibri" w:cs="Calibri"/>
          </w:rPr>
          <w:t>Zábezpeka</w:t>
        </w:r>
      </w:hyperlink>
    </w:p>
    <w:p w14:paraId="63A04565" w14:textId="77777777" w:rsidR="000649F2" w:rsidRPr="00EB05DA" w:rsidRDefault="00296DD3" w:rsidP="000649F2">
      <w:pPr>
        <w:pStyle w:val="Obsah3"/>
        <w:rPr>
          <w:rFonts w:ascii="Calibri" w:hAnsi="Calibri" w:cs="Calibri"/>
          <w:lang w:eastAsia="sk-SK"/>
        </w:rPr>
      </w:pPr>
      <w:hyperlink w:anchor="_Toc461981369" w:history="1">
        <w:r w:rsidR="000649F2" w:rsidRPr="00EB05DA">
          <w:rPr>
            <w:rStyle w:val="Hypertextovprepojenie"/>
            <w:rFonts w:ascii="Calibri" w:hAnsi="Calibri" w:cs="Calibri"/>
          </w:rPr>
          <w:t>16</w:t>
        </w:r>
        <w:r w:rsidR="000649F2" w:rsidRPr="00EB05DA">
          <w:rPr>
            <w:rFonts w:ascii="Calibri" w:hAnsi="Calibri" w:cs="Calibri"/>
            <w:lang w:eastAsia="sk-SK"/>
          </w:rPr>
          <w:tab/>
        </w:r>
        <w:r w:rsidR="000649F2" w:rsidRPr="00EB05DA">
          <w:rPr>
            <w:rStyle w:val="Hypertextovprepojenie"/>
            <w:rFonts w:ascii="Calibri" w:hAnsi="Calibri" w:cs="Calibri"/>
          </w:rPr>
          <w:t>Obsah ponuky</w:t>
        </w:r>
      </w:hyperlink>
    </w:p>
    <w:p w14:paraId="16931121" w14:textId="77777777" w:rsidR="000649F2" w:rsidRPr="00EB05DA" w:rsidRDefault="00296DD3" w:rsidP="000649F2">
      <w:pPr>
        <w:pStyle w:val="Obsah3"/>
        <w:rPr>
          <w:rFonts w:ascii="Calibri" w:hAnsi="Calibri" w:cs="Calibri"/>
          <w:lang w:eastAsia="sk-SK"/>
        </w:rPr>
      </w:pPr>
      <w:hyperlink w:anchor="_Toc461981370" w:history="1">
        <w:r w:rsidR="000649F2" w:rsidRPr="00EB05DA">
          <w:rPr>
            <w:rStyle w:val="Hypertextovprepojenie"/>
            <w:rFonts w:ascii="Calibri" w:hAnsi="Calibri" w:cs="Calibri"/>
          </w:rPr>
          <w:t>17</w:t>
        </w:r>
        <w:r w:rsidR="000649F2" w:rsidRPr="00EB05DA">
          <w:rPr>
            <w:rFonts w:ascii="Calibri" w:hAnsi="Calibri" w:cs="Calibri"/>
            <w:lang w:eastAsia="sk-SK"/>
          </w:rPr>
          <w:tab/>
        </w:r>
        <w:r w:rsidR="000649F2" w:rsidRPr="00EB05DA">
          <w:rPr>
            <w:rStyle w:val="Hypertextovprepojenie"/>
            <w:rFonts w:ascii="Calibri" w:hAnsi="Calibri" w:cs="Calibri"/>
          </w:rPr>
          <w:t>Náklady na prípravu ponuky</w:t>
        </w:r>
      </w:hyperlink>
    </w:p>
    <w:p w14:paraId="2304E5DF" w14:textId="77777777" w:rsidR="000649F2" w:rsidRPr="00EB05DA" w:rsidRDefault="00296DD3" w:rsidP="000649F2">
      <w:pPr>
        <w:pStyle w:val="Obsah2"/>
        <w:tabs>
          <w:tab w:val="right" w:pos="9062"/>
        </w:tabs>
        <w:rPr>
          <w:rFonts w:cs="Calibri"/>
          <w:b w:val="0"/>
          <w:bCs w:val="0"/>
          <w:sz w:val="22"/>
          <w:szCs w:val="22"/>
          <w:lang w:eastAsia="sk-SK"/>
        </w:rPr>
      </w:pPr>
      <w:hyperlink w:anchor="_Toc461981371" w:history="1">
        <w:r w:rsidR="000649F2" w:rsidRPr="00EB05DA">
          <w:rPr>
            <w:rStyle w:val="Hypertextovprepojenie"/>
            <w:rFonts w:cs="Calibri"/>
            <w:sz w:val="22"/>
            <w:szCs w:val="22"/>
          </w:rPr>
          <w:t>Časť IV.</w:t>
        </w:r>
      </w:hyperlink>
    </w:p>
    <w:p w14:paraId="0DF36F69" w14:textId="77777777" w:rsidR="000649F2" w:rsidRPr="00EB05DA" w:rsidRDefault="00296DD3" w:rsidP="000649F2">
      <w:pPr>
        <w:pStyle w:val="Obsah2"/>
        <w:tabs>
          <w:tab w:val="right" w:pos="9062"/>
        </w:tabs>
        <w:rPr>
          <w:rFonts w:cs="Calibri"/>
          <w:b w:val="0"/>
          <w:bCs w:val="0"/>
          <w:sz w:val="22"/>
          <w:szCs w:val="22"/>
          <w:lang w:eastAsia="sk-SK"/>
        </w:rPr>
      </w:pPr>
      <w:hyperlink w:anchor="_Toc461981372" w:history="1">
        <w:r w:rsidR="000649F2" w:rsidRPr="00EB05DA">
          <w:rPr>
            <w:rStyle w:val="Hypertextovprepojenie"/>
            <w:rFonts w:cs="Calibri"/>
            <w:sz w:val="22"/>
            <w:szCs w:val="22"/>
          </w:rPr>
          <w:t>Predkladanie ponuky</w:t>
        </w:r>
      </w:hyperlink>
    </w:p>
    <w:p w14:paraId="4F05C8FD" w14:textId="77777777" w:rsidR="000649F2" w:rsidRPr="00EB05DA" w:rsidRDefault="00296DD3" w:rsidP="000649F2">
      <w:pPr>
        <w:pStyle w:val="Obsah3"/>
        <w:rPr>
          <w:rFonts w:ascii="Calibri" w:hAnsi="Calibri" w:cs="Calibri"/>
          <w:lang w:eastAsia="sk-SK"/>
        </w:rPr>
      </w:pPr>
      <w:hyperlink w:anchor="_Toc461981373" w:history="1">
        <w:r w:rsidR="000649F2" w:rsidRPr="00EB05DA">
          <w:rPr>
            <w:rStyle w:val="Hypertextovprepojenie"/>
            <w:rFonts w:ascii="Calibri" w:hAnsi="Calibri" w:cs="Calibri"/>
          </w:rPr>
          <w:t>18</w:t>
        </w:r>
        <w:r w:rsidR="000649F2" w:rsidRPr="00EB05DA">
          <w:rPr>
            <w:rFonts w:ascii="Calibri" w:hAnsi="Calibri" w:cs="Calibri"/>
            <w:lang w:eastAsia="sk-SK"/>
          </w:rPr>
          <w:tab/>
        </w:r>
        <w:r w:rsidR="000649F2" w:rsidRPr="00EB05DA">
          <w:rPr>
            <w:rStyle w:val="Hypertextovprepojenie"/>
            <w:rFonts w:ascii="Calibri" w:hAnsi="Calibri" w:cs="Calibri"/>
          </w:rPr>
          <w:t>Predloženie ponuky</w:t>
        </w:r>
      </w:hyperlink>
    </w:p>
    <w:p w14:paraId="2BFC7471" w14:textId="77777777" w:rsidR="000649F2" w:rsidRPr="00EB05DA" w:rsidRDefault="00296DD3" w:rsidP="000649F2">
      <w:pPr>
        <w:pStyle w:val="Obsah3"/>
        <w:rPr>
          <w:rFonts w:ascii="Calibri" w:hAnsi="Calibri" w:cs="Calibri"/>
          <w:lang w:eastAsia="sk-SK"/>
        </w:rPr>
      </w:pPr>
      <w:hyperlink w:anchor="_Toc461981374" w:history="1">
        <w:r w:rsidR="000649F2" w:rsidRPr="00EB05DA">
          <w:rPr>
            <w:rStyle w:val="Hypertextovprepojenie"/>
            <w:rFonts w:ascii="Calibri" w:hAnsi="Calibri" w:cs="Calibri"/>
          </w:rPr>
          <w:t>19</w:t>
        </w:r>
        <w:r w:rsidR="000649F2" w:rsidRPr="00EB05DA">
          <w:rPr>
            <w:rFonts w:ascii="Calibri" w:hAnsi="Calibri" w:cs="Calibri"/>
            <w:lang w:eastAsia="sk-SK"/>
          </w:rPr>
          <w:tab/>
        </w:r>
        <w:r w:rsidR="000649F2" w:rsidRPr="00EB05DA">
          <w:rPr>
            <w:rStyle w:val="Hypertextovprepojenie"/>
            <w:rFonts w:ascii="Calibri" w:hAnsi="Calibri" w:cs="Calibri"/>
          </w:rPr>
          <w:t>Registrácia</w:t>
        </w:r>
      </w:hyperlink>
      <w:r w:rsidR="000649F2" w:rsidRPr="00EB05DA">
        <w:rPr>
          <w:rStyle w:val="Hypertextovprepojenie"/>
          <w:rFonts w:ascii="Calibri" w:hAnsi="Calibri" w:cs="Calibri"/>
          <w:color w:val="auto"/>
          <w:u w:val="none"/>
        </w:rPr>
        <w:t xml:space="preserve"> a autentifikácia uchádzača </w:t>
      </w:r>
    </w:p>
    <w:p w14:paraId="0F0BE76C" w14:textId="77777777" w:rsidR="000649F2" w:rsidRPr="00EB05DA" w:rsidRDefault="00296DD3" w:rsidP="000649F2">
      <w:pPr>
        <w:pStyle w:val="Obsah3"/>
        <w:rPr>
          <w:rFonts w:ascii="Calibri" w:hAnsi="Calibri" w:cs="Calibri"/>
          <w:lang w:eastAsia="sk-SK"/>
        </w:rPr>
      </w:pPr>
      <w:hyperlink w:anchor="_Toc461981375" w:history="1">
        <w:r w:rsidR="000649F2" w:rsidRPr="00EB05DA">
          <w:rPr>
            <w:rStyle w:val="Hypertextovprepojenie"/>
            <w:rFonts w:ascii="Calibri" w:hAnsi="Calibri" w:cs="Calibri"/>
          </w:rPr>
          <w:t>20</w:t>
        </w:r>
        <w:r w:rsidR="000649F2" w:rsidRPr="00EB05DA">
          <w:rPr>
            <w:rFonts w:ascii="Calibri" w:hAnsi="Calibri" w:cs="Calibri"/>
            <w:lang w:eastAsia="sk-SK"/>
          </w:rPr>
          <w:tab/>
        </w:r>
        <w:r w:rsidR="000649F2" w:rsidRPr="00EB05DA">
          <w:rPr>
            <w:rStyle w:val="Hypertextovprepojenie"/>
            <w:rFonts w:ascii="Calibri" w:hAnsi="Calibri" w:cs="Calibri"/>
          </w:rPr>
          <w:t>Lehota na predkladanie ponuky</w:t>
        </w:r>
      </w:hyperlink>
    </w:p>
    <w:p w14:paraId="56B9E1F1" w14:textId="77777777" w:rsidR="000649F2" w:rsidRPr="00E03484" w:rsidRDefault="00296DD3" w:rsidP="000649F2">
      <w:pPr>
        <w:pStyle w:val="Obsah3"/>
        <w:rPr>
          <w:rFonts w:ascii="Calibri" w:hAnsi="Calibri" w:cs="Calibri"/>
          <w:color w:val="0000FF"/>
          <w:u w:val="single"/>
        </w:rPr>
      </w:pPr>
      <w:hyperlink w:anchor="_Toc461981376" w:history="1">
        <w:r w:rsidR="000649F2" w:rsidRPr="00EB05DA">
          <w:rPr>
            <w:rStyle w:val="Hypertextovprepojenie"/>
            <w:rFonts w:ascii="Calibri" w:hAnsi="Calibri" w:cs="Calibri"/>
          </w:rPr>
          <w:t>21</w:t>
        </w:r>
        <w:r w:rsidR="000649F2" w:rsidRPr="00EB05DA">
          <w:rPr>
            <w:rFonts w:ascii="Calibri" w:hAnsi="Calibri" w:cs="Calibri"/>
            <w:lang w:eastAsia="sk-SK"/>
          </w:rPr>
          <w:tab/>
        </w:r>
        <w:r w:rsidR="000649F2" w:rsidRPr="00EB05DA">
          <w:rPr>
            <w:rStyle w:val="Hypertextovprepojenie"/>
            <w:rFonts w:ascii="Calibri" w:hAnsi="Calibri" w:cs="Calibri"/>
          </w:rPr>
          <w:t>Doplnenie, zmena a odvolanie ponuky</w:t>
        </w:r>
      </w:hyperlink>
    </w:p>
    <w:p w14:paraId="341DADDF" w14:textId="77777777" w:rsidR="000649F2" w:rsidRPr="00EB05DA" w:rsidRDefault="00296DD3" w:rsidP="000649F2">
      <w:pPr>
        <w:pStyle w:val="Obsah2"/>
        <w:tabs>
          <w:tab w:val="right" w:pos="9062"/>
        </w:tabs>
        <w:rPr>
          <w:rFonts w:cs="Calibri"/>
          <w:b w:val="0"/>
          <w:bCs w:val="0"/>
          <w:sz w:val="22"/>
          <w:szCs w:val="22"/>
          <w:lang w:eastAsia="sk-SK"/>
        </w:rPr>
      </w:pPr>
      <w:hyperlink w:anchor="_Toc461981377" w:history="1">
        <w:r w:rsidR="000649F2" w:rsidRPr="00EB05DA">
          <w:rPr>
            <w:rStyle w:val="Hypertextovprepojenie"/>
            <w:rFonts w:cs="Calibri"/>
            <w:sz w:val="22"/>
            <w:szCs w:val="22"/>
          </w:rPr>
          <w:t>Časť V.</w:t>
        </w:r>
      </w:hyperlink>
    </w:p>
    <w:p w14:paraId="71A41D40" w14:textId="77777777" w:rsidR="000649F2" w:rsidRPr="00EB05DA" w:rsidRDefault="00296DD3" w:rsidP="000649F2">
      <w:pPr>
        <w:pStyle w:val="Obsah2"/>
        <w:tabs>
          <w:tab w:val="right" w:pos="9062"/>
        </w:tabs>
        <w:rPr>
          <w:rFonts w:cs="Calibri"/>
          <w:b w:val="0"/>
          <w:bCs w:val="0"/>
          <w:sz w:val="22"/>
          <w:szCs w:val="22"/>
          <w:lang w:eastAsia="sk-SK"/>
        </w:rPr>
      </w:pPr>
      <w:hyperlink w:anchor="_Toc461981378" w:history="1">
        <w:r w:rsidR="000649F2" w:rsidRPr="00EB05DA">
          <w:rPr>
            <w:rStyle w:val="Hypertextovprepojenie"/>
            <w:rFonts w:cs="Calibri"/>
            <w:sz w:val="22"/>
            <w:szCs w:val="22"/>
          </w:rPr>
          <w:t>Otváranie a vyhodnotenie ponúk</w:t>
        </w:r>
      </w:hyperlink>
    </w:p>
    <w:p w14:paraId="400306E7" w14:textId="77777777" w:rsidR="000649F2" w:rsidRPr="00BC523E" w:rsidRDefault="00296DD3" w:rsidP="000649F2">
      <w:pPr>
        <w:pStyle w:val="Obsah3"/>
        <w:rPr>
          <w:rFonts w:ascii="Calibri" w:hAnsi="Calibri" w:cs="Calibri"/>
          <w:lang w:eastAsia="sk-SK"/>
        </w:rPr>
      </w:pPr>
      <w:hyperlink w:anchor="_Toc461981379" w:history="1">
        <w:r w:rsidR="000649F2" w:rsidRPr="00EB05DA">
          <w:rPr>
            <w:rStyle w:val="Hypertextovprepojenie"/>
            <w:rFonts w:ascii="Calibri" w:hAnsi="Calibri" w:cs="Calibri"/>
          </w:rPr>
          <w:t>22</w:t>
        </w:r>
        <w:r w:rsidR="000649F2" w:rsidRPr="00EB05DA">
          <w:rPr>
            <w:rFonts w:ascii="Calibri" w:hAnsi="Calibri" w:cs="Calibri"/>
            <w:lang w:eastAsia="sk-SK"/>
          </w:rPr>
          <w:tab/>
        </w:r>
        <w:r w:rsidR="000649F2" w:rsidRPr="00EB05DA">
          <w:rPr>
            <w:rStyle w:val="Hypertextovprepojenie"/>
            <w:rFonts w:ascii="Calibri" w:hAnsi="Calibri" w:cs="Calibri"/>
          </w:rPr>
          <w:t>Otváranie ponúk</w:t>
        </w:r>
      </w:hyperlink>
      <w:r w:rsidR="000649F2" w:rsidRPr="00BC523E">
        <w:rPr>
          <w:rStyle w:val="Hypertextovprepojenie"/>
          <w:rFonts w:ascii="Calibri" w:hAnsi="Calibri" w:cs="Calibri"/>
          <w:color w:val="auto"/>
          <w:u w:val="none"/>
        </w:rPr>
        <w:t xml:space="preserve"> </w:t>
      </w:r>
      <w:r w:rsidR="000649F2">
        <w:rPr>
          <w:rFonts w:ascii="Calibri" w:hAnsi="Calibri" w:cs="Calibri"/>
        </w:rPr>
        <w:t>(on-line sprístupnenie)</w:t>
      </w:r>
    </w:p>
    <w:p w14:paraId="4F2CA010" w14:textId="77777777" w:rsidR="000649F2" w:rsidRPr="00EB05DA" w:rsidRDefault="00296DD3" w:rsidP="000649F2">
      <w:pPr>
        <w:pStyle w:val="Obsah3"/>
        <w:rPr>
          <w:rFonts w:ascii="Calibri" w:hAnsi="Calibri" w:cs="Calibri"/>
          <w:lang w:eastAsia="sk-SK"/>
        </w:rPr>
      </w:pPr>
      <w:hyperlink w:anchor="_Toc461981380" w:history="1">
        <w:r w:rsidR="000649F2" w:rsidRPr="00EB05DA">
          <w:rPr>
            <w:rStyle w:val="Hypertextovprepojenie"/>
            <w:rFonts w:ascii="Calibri" w:hAnsi="Calibri" w:cs="Calibri"/>
          </w:rPr>
          <w:t>23</w:t>
        </w:r>
        <w:r w:rsidR="000649F2" w:rsidRPr="00EB05DA">
          <w:rPr>
            <w:rFonts w:ascii="Calibri" w:hAnsi="Calibri" w:cs="Calibri"/>
            <w:lang w:eastAsia="sk-SK"/>
          </w:rPr>
          <w:tab/>
        </w:r>
        <w:r w:rsidR="000649F2" w:rsidRPr="00EB05DA">
          <w:rPr>
            <w:rStyle w:val="Hypertextovprepojenie"/>
            <w:rFonts w:ascii="Calibri" w:hAnsi="Calibri" w:cs="Calibri"/>
          </w:rPr>
          <w:t>Preskúmanie ponúk</w:t>
        </w:r>
      </w:hyperlink>
    </w:p>
    <w:p w14:paraId="7E055EF9" w14:textId="77777777" w:rsidR="000649F2" w:rsidRPr="00EB05DA" w:rsidRDefault="00296DD3" w:rsidP="000649F2">
      <w:pPr>
        <w:pStyle w:val="Obsah3"/>
        <w:rPr>
          <w:rFonts w:ascii="Calibri" w:hAnsi="Calibri" w:cs="Calibri"/>
          <w:lang w:eastAsia="sk-SK"/>
        </w:rPr>
      </w:pPr>
      <w:hyperlink w:anchor="_Toc461981381" w:history="1">
        <w:r w:rsidR="000649F2" w:rsidRPr="00EB05DA">
          <w:rPr>
            <w:rStyle w:val="Hypertextovprepojenie"/>
            <w:rFonts w:ascii="Calibri" w:hAnsi="Calibri" w:cs="Calibri"/>
          </w:rPr>
          <w:t>24</w:t>
        </w:r>
        <w:r w:rsidR="000649F2" w:rsidRPr="00EB05DA">
          <w:rPr>
            <w:rFonts w:ascii="Calibri" w:hAnsi="Calibri" w:cs="Calibri"/>
            <w:lang w:eastAsia="sk-SK"/>
          </w:rPr>
          <w:tab/>
        </w:r>
        <w:r w:rsidR="000649F2" w:rsidRPr="00EB05DA">
          <w:rPr>
            <w:rStyle w:val="Hypertextovprepojenie"/>
            <w:rFonts w:ascii="Calibri" w:hAnsi="Calibri" w:cs="Calibri"/>
          </w:rPr>
          <w:t>Dôvernosť procesu verejného obstarávania</w:t>
        </w:r>
      </w:hyperlink>
    </w:p>
    <w:p w14:paraId="2F197C81" w14:textId="77777777" w:rsidR="000649F2" w:rsidRPr="00EB05DA" w:rsidRDefault="00296DD3" w:rsidP="000649F2">
      <w:pPr>
        <w:pStyle w:val="Obsah3"/>
        <w:rPr>
          <w:rFonts w:ascii="Calibri" w:hAnsi="Calibri" w:cs="Calibri"/>
          <w:lang w:eastAsia="sk-SK"/>
        </w:rPr>
      </w:pPr>
      <w:hyperlink w:anchor="_Toc461981382" w:history="1">
        <w:r w:rsidR="000649F2" w:rsidRPr="00EB05DA">
          <w:rPr>
            <w:rStyle w:val="Hypertextovprepojenie"/>
            <w:rFonts w:ascii="Calibri" w:hAnsi="Calibri" w:cs="Calibri"/>
          </w:rPr>
          <w:t>25</w:t>
        </w:r>
        <w:r w:rsidR="000649F2" w:rsidRPr="00EB05DA">
          <w:rPr>
            <w:rFonts w:ascii="Calibri" w:hAnsi="Calibri" w:cs="Calibri"/>
            <w:lang w:eastAsia="sk-SK"/>
          </w:rPr>
          <w:tab/>
        </w:r>
        <w:r w:rsidR="000649F2" w:rsidRPr="00EB05DA">
          <w:rPr>
            <w:rStyle w:val="Hypertextovprepojenie"/>
            <w:rFonts w:ascii="Calibri" w:hAnsi="Calibri" w:cs="Calibri"/>
          </w:rPr>
          <w:t>Vyhodnocovanie ponúk</w:t>
        </w:r>
      </w:hyperlink>
    </w:p>
    <w:p w14:paraId="7FCA390D" w14:textId="77777777" w:rsidR="000649F2" w:rsidRPr="00EB05DA" w:rsidRDefault="00296DD3" w:rsidP="000649F2">
      <w:pPr>
        <w:pStyle w:val="Obsah3"/>
        <w:rPr>
          <w:rFonts w:ascii="Calibri" w:hAnsi="Calibri" w:cs="Calibri"/>
          <w:lang w:eastAsia="sk-SK"/>
        </w:rPr>
      </w:pPr>
      <w:hyperlink w:anchor="_Toc461981383" w:history="1">
        <w:r w:rsidR="000649F2" w:rsidRPr="00EB05DA">
          <w:rPr>
            <w:rStyle w:val="Hypertextovprepojenie"/>
            <w:rFonts w:ascii="Calibri" w:hAnsi="Calibri" w:cs="Calibri"/>
          </w:rPr>
          <w:t>26</w:t>
        </w:r>
        <w:r w:rsidR="000649F2" w:rsidRPr="00EB05DA">
          <w:rPr>
            <w:rFonts w:ascii="Calibri" w:hAnsi="Calibri" w:cs="Calibri"/>
            <w:lang w:eastAsia="sk-SK"/>
          </w:rPr>
          <w:tab/>
        </w:r>
        <w:r w:rsidR="000649F2" w:rsidRPr="00EB05DA">
          <w:rPr>
            <w:rStyle w:val="Hypertextovprepojenie"/>
            <w:rFonts w:ascii="Calibri" w:hAnsi="Calibri" w:cs="Calibri"/>
          </w:rPr>
          <w:t>Vyhodnotenie splnenia podmienok účasti uchádzačov</w:t>
        </w:r>
      </w:hyperlink>
    </w:p>
    <w:p w14:paraId="0BFB9FE9" w14:textId="77777777" w:rsidR="000649F2" w:rsidRPr="00EB05DA" w:rsidRDefault="00296DD3" w:rsidP="000649F2">
      <w:pPr>
        <w:pStyle w:val="Obsah3"/>
        <w:rPr>
          <w:rFonts w:ascii="Calibri" w:hAnsi="Calibri" w:cs="Calibri"/>
          <w:lang w:eastAsia="sk-SK"/>
        </w:rPr>
      </w:pPr>
      <w:hyperlink w:anchor="_Toc461981384" w:history="1">
        <w:r w:rsidR="000649F2" w:rsidRPr="00EB05DA">
          <w:rPr>
            <w:rStyle w:val="Hypertextovprepojenie"/>
            <w:rFonts w:ascii="Calibri" w:hAnsi="Calibri" w:cs="Calibri"/>
          </w:rPr>
          <w:t>27</w:t>
        </w:r>
        <w:r w:rsidR="000649F2" w:rsidRPr="00EB05DA">
          <w:rPr>
            <w:rFonts w:ascii="Calibri" w:hAnsi="Calibri" w:cs="Calibri"/>
            <w:lang w:eastAsia="sk-SK"/>
          </w:rPr>
          <w:tab/>
        </w:r>
        <w:r w:rsidR="000649F2" w:rsidRPr="00EB05DA">
          <w:rPr>
            <w:rStyle w:val="Hypertextovprepojenie"/>
            <w:rFonts w:ascii="Calibri" w:hAnsi="Calibri" w:cs="Calibri"/>
          </w:rPr>
          <w:t>Oprava chýb</w:t>
        </w:r>
      </w:hyperlink>
    </w:p>
    <w:p w14:paraId="4F326E9B" w14:textId="77777777" w:rsidR="000649F2" w:rsidRPr="00EB05DA" w:rsidRDefault="00296DD3" w:rsidP="000649F2">
      <w:pPr>
        <w:pStyle w:val="Obsah2"/>
        <w:tabs>
          <w:tab w:val="right" w:pos="9062"/>
        </w:tabs>
        <w:rPr>
          <w:rFonts w:cs="Calibri"/>
          <w:b w:val="0"/>
          <w:bCs w:val="0"/>
          <w:sz w:val="22"/>
          <w:szCs w:val="22"/>
          <w:lang w:eastAsia="sk-SK"/>
        </w:rPr>
      </w:pPr>
      <w:hyperlink w:anchor="_Toc461981433" w:history="1">
        <w:r w:rsidR="000649F2" w:rsidRPr="00EB05DA">
          <w:rPr>
            <w:rStyle w:val="Hypertextovprepojenie"/>
            <w:rFonts w:cs="Calibri"/>
            <w:sz w:val="22"/>
            <w:szCs w:val="22"/>
          </w:rPr>
          <w:t>Časť VI.</w:t>
        </w:r>
      </w:hyperlink>
    </w:p>
    <w:p w14:paraId="5CCA1CA7" w14:textId="77777777" w:rsidR="000649F2" w:rsidRPr="00EB05DA" w:rsidRDefault="00296DD3" w:rsidP="000649F2">
      <w:pPr>
        <w:pStyle w:val="Obsah2"/>
        <w:tabs>
          <w:tab w:val="right" w:pos="9062"/>
        </w:tabs>
        <w:rPr>
          <w:rFonts w:cs="Calibri"/>
          <w:b w:val="0"/>
          <w:bCs w:val="0"/>
          <w:sz w:val="22"/>
          <w:szCs w:val="22"/>
          <w:lang w:eastAsia="sk-SK"/>
        </w:rPr>
      </w:pPr>
      <w:hyperlink w:anchor="_Toc461981434" w:history="1">
        <w:r w:rsidR="000649F2" w:rsidRPr="00EB05DA">
          <w:rPr>
            <w:rStyle w:val="Hypertextovprepojenie"/>
            <w:rFonts w:cs="Calibri"/>
            <w:sz w:val="22"/>
            <w:szCs w:val="22"/>
          </w:rPr>
          <w:t>Prijatie ponuky</w:t>
        </w:r>
      </w:hyperlink>
    </w:p>
    <w:p w14:paraId="50BA2588" w14:textId="77777777" w:rsidR="000649F2" w:rsidRPr="00EB05DA" w:rsidRDefault="00296DD3" w:rsidP="000649F2">
      <w:pPr>
        <w:pStyle w:val="Obsah3"/>
        <w:rPr>
          <w:rFonts w:ascii="Calibri" w:hAnsi="Calibri" w:cs="Calibri"/>
          <w:lang w:eastAsia="sk-SK"/>
        </w:rPr>
      </w:pPr>
      <w:hyperlink w:anchor="_Toc461981435" w:history="1">
        <w:r w:rsidR="000649F2" w:rsidRPr="00EB05DA">
          <w:rPr>
            <w:rStyle w:val="Hypertextovprepojenie"/>
            <w:rFonts w:ascii="Calibri" w:hAnsi="Calibri" w:cs="Calibri"/>
          </w:rPr>
          <w:t>28</w:t>
        </w:r>
        <w:r w:rsidR="000649F2" w:rsidRPr="00EB05DA">
          <w:rPr>
            <w:rFonts w:ascii="Calibri" w:hAnsi="Calibri" w:cs="Calibri"/>
            <w:lang w:eastAsia="sk-SK"/>
          </w:rPr>
          <w:tab/>
        </w:r>
        <w:r w:rsidR="000649F2" w:rsidRPr="00EB05DA">
          <w:rPr>
            <w:rStyle w:val="Hypertextovprepojenie"/>
            <w:rFonts w:ascii="Calibri" w:hAnsi="Calibri" w:cs="Calibri"/>
          </w:rPr>
          <w:t>Informácie o výsledku vyhodnotenia ponúk</w:t>
        </w:r>
      </w:hyperlink>
    </w:p>
    <w:p w14:paraId="103EBDB5" w14:textId="77777777" w:rsidR="000649F2" w:rsidRPr="00EB05DA" w:rsidRDefault="00296DD3" w:rsidP="000649F2">
      <w:pPr>
        <w:pStyle w:val="Obsah3"/>
        <w:rPr>
          <w:rFonts w:ascii="Calibri" w:hAnsi="Calibri" w:cs="Calibri"/>
          <w:lang w:eastAsia="sk-SK"/>
        </w:rPr>
      </w:pPr>
      <w:hyperlink w:anchor="_Toc461981436" w:history="1">
        <w:r w:rsidR="000649F2" w:rsidRPr="00EB05DA">
          <w:rPr>
            <w:rStyle w:val="Hypertextovprepojenie"/>
            <w:rFonts w:ascii="Calibri" w:hAnsi="Calibri" w:cs="Calibri"/>
          </w:rPr>
          <w:t>29</w:t>
        </w:r>
        <w:r w:rsidR="000649F2" w:rsidRPr="00EB05DA">
          <w:rPr>
            <w:rFonts w:ascii="Calibri" w:hAnsi="Calibri" w:cs="Calibri"/>
            <w:lang w:eastAsia="sk-SK"/>
          </w:rPr>
          <w:tab/>
        </w:r>
        <w:r w:rsidR="000649F2" w:rsidRPr="00EB05DA">
          <w:rPr>
            <w:rStyle w:val="Hypertextovprepojenie"/>
            <w:rFonts w:ascii="Calibri" w:hAnsi="Calibri" w:cs="Calibri"/>
          </w:rPr>
          <w:t>Uzavretie dohody</w:t>
        </w:r>
      </w:hyperlink>
    </w:p>
    <w:p w14:paraId="5200806D" w14:textId="77777777" w:rsidR="000649F2" w:rsidRPr="00EB05DA" w:rsidRDefault="00296DD3" w:rsidP="000649F2">
      <w:pPr>
        <w:pStyle w:val="Obsah3"/>
        <w:rPr>
          <w:rFonts w:ascii="Calibri" w:hAnsi="Calibri" w:cs="Calibri"/>
          <w:lang w:eastAsia="sk-SK"/>
        </w:rPr>
      </w:pPr>
      <w:hyperlink w:anchor="_Toc461981437" w:history="1">
        <w:r w:rsidR="000649F2" w:rsidRPr="00EB05DA">
          <w:rPr>
            <w:rStyle w:val="Hypertextovprepojenie"/>
            <w:rFonts w:ascii="Calibri" w:hAnsi="Calibri" w:cs="Calibri"/>
          </w:rPr>
          <w:t>30</w:t>
        </w:r>
        <w:r w:rsidR="000649F2" w:rsidRPr="00EB05DA">
          <w:rPr>
            <w:rFonts w:ascii="Calibri" w:hAnsi="Calibri" w:cs="Calibri"/>
            <w:lang w:eastAsia="sk-SK"/>
          </w:rPr>
          <w:tab/>
        </w:r>
        <w:r w:rsidR="000649F2" w:rsidRPr="00EB05DA">
          <w:rPr>
            <w:rStyle w:val="Hypertextovprepojenie"/>
            <w:rFonts w:ascii="Calibri" w:hAnsi="Calibri" w:cs="Calibri"/>
            <w:lang w:eastAsia="sk-SK"/>
          </w:rPr>
          <w:t>Zrušenie verejného obstarávania</w:t>
        </w:r>
      </w:hyperlink>
    </w:p>
    <w:p w14:paraId="784BADDC" w14:textId="77777777" w:rsidR="000649F2" w:rsidRDefault="00296DD3" w:rsidP="000649F2">
      <w:pPr>
        <w:pStyle w:val="Obsah1"/>
        <w:tabs>
          <w:tab w:val="right" w:pos="9062"/>
        </w:tabs>
        <w:spacing w:line="240" w:lineRule="auto"/>
        <w:rPr>
          <w:rStyle w:val="Hypertextovprepojenie"/>
          <w:rFonts w:ascii="Calibri" w:hAnsi="Calibri" w:cs="Calibri"/>
          <w:sz w:val="22"/>
          <w:szCs w:val="22"/>
        </w:rPr>
      </w:pPr>
      <w:hyperlink w:anchor="_Toc461981438" w:history="1">
        <w:r w:rsidR="000649F2" w:rsidRPr="00EB05DA">
          <w:rPr>
            <w:rStyle w:val="Hypertextovprepojenie"/>
            <w:rFonts w:ascii="Calibri" w:hAnsi="Calibri" w:cs="Calibri"/>
            <w:sz w:val="22"/>
            <w:szCs w:val="22"/>
          </w:rPr>
          <w:t>A.2 KritériÁ na hodnotenie ponúk a PRAVIDLÁ ich uplatnenia</w:t>
        </w:r>
      </w:hyperlink>
    </w:p>
    <w:p w14:paraId="0A59D014" w14:textId="77777777" w:rsidR="000649F2" w:rsidRPr="00E03484" w:rsidRDefault="000649F2" w:rsidP="000649F2">
      <w:pPr>
        <w:rPr>
          <w:sz w:val="6"/>
        </w:rPr>
      </w:pPr>
    </w:p>
    <w:p w14:paraId="32904C2F" w14:textId="77777777" w:rsidR="000649F2" w:rsidRPr="00D77A18" w:rsidRDefault="000649F2" w:rsidP="000649F2">
      <w:pPr>
        <w:rPr>
          <w:b/>
        </w:rPr>
      </w:pPr>
      <w:r w:rsidRPr="00D90CC7">
        <w:rPr>
          <w:b/>
        </w:rPr>
        <w:t>A.3 PODMIENKY ÚČASTI</w:t>
      </w:r>
    </w:p>
    <w:p w14:paraId="64C77466" w14:textId="77777777" w:rsidR="000649F2" w:rsidRPr="00EB05DA" w:rsidRDefault="00296DD3" w:rsidP="000649F2">
      <w:pPr>
        <w:pStyle w:val="Obsah1"/>
        <w:tabs>
          <w:tab w:val="right" w:pos="9062"/>
        </w:tabs>
        <w:spacing w:line="240" w:lineRule="auto"/>
        <w:rPr>
          <w:rFonts w:ascii="Calibri" w:hAnsi="Calibri" w:cs="Calibri"/>
          <w:b w:val="0"/>
          <w:bCs w:val="0"/>
          <w:caps w:val="0"/>
          <w:sz w:val="22"/>
          <w:szCs w:val="22"/>
          <w:lang w:eastAsia="sk-SK"/>
        </w:rPr>
      </w:pPr>
      <w:hyperlink w:anchor="_Toc461981440" w:history="1">
        <w:r w:rsidR="000649F2" w:rsidRPr="00EB05DA">
          <w:rPr>
            <w:rStyle w:val="Hypertextovprepojenie"/>
            <w:rFonts w:ascii="Calibri" w:hAnsi="Calibri" w:cs="Calibri"/>
            <w:sz w:val="22"/>
            <w:szCs w:val="22"/>
          </w:rPr>
          <w:t>B.1 OPIS PREDMETU ZÁKAZKY</w:t>
        </w:r>
      </w:hyperlink>
    </w:p>
    <w:p w14:paraId="52C95847" w14:textId="77777777" w:rsidR="000649F2" w:rsidRPr="00EB05DA" w:rsidRDefault="00296DD3" w:rsidP="000649F2">
      <w:pPr>
        <w:pStyle w:val="Obsah1"/>
        <w:tabs>
          <w:tab w:val="right" w:pos="9062"/>
        </w:tabs>
        <w:spacing w:line="240" w:lineRule="auto"/>
        <w:rPr>
          <w:rFonts w:ascii="Calibri" w:hAnsi="Calibri" w:cs="Calibri"/>
          <w:b w:val="0"/>
          <w:bCs w:val="0"/>
          <w:caps w:val="0"/>
          <w:sz w:val="22"/>
          <w:szCs w:val="22"/>
          <w:lang w:eastAsia="sk-SK"/>
        </w:rPr>
      </w:pPr>
      <w:hyperlink w:anchor="_Toc461981441" w:history="1">
        <w:r w:rsidR="000649F2">
          <w:rPr>
            <w:rStyle w:val="Hypertextovprepojenie"/>
            <w:rFonts w:ascii="Calibri" w:hAnsi="Calibri" w:cs="Calibri"/>
            <w:sz w:val="22"/>
            <w:szCs w:val="22"/>
          </w:rPr>
          <w:t xml:space="preserve">B.2 </w:t>
        </w:r>
        <w:r w:rsidR="000649F2" w:rsidRPr="00EB05DA">
          <w:rPr>
            <w:rStyle w:val="Hypertextovprepojenie"/>
            <w:rFonts w:ascii="Calibri" w:hAnsi="Calibri" w:cs="Calibri"/>
            <w:sz w:val="22"/>
            <w:szCs w:val="22"/>
          </w:rPr>
          <w:t>SPÔSOB URČENIA CENY</w:t>
        </w:r>
      </w:hyperlink>
    </w:p>
    <w:p w14:paraId="114C72DD" w14:textId="77777777" w:rsidR="000649F2" w:rsidRPr="00EB05DA" w:rsidRDefault="00296DD3" w:rsidP="000649F2">
      <w:pPr>
        <w:pStyle w:val="Obsah1"/>
        <w:tabs>
          <w:tab w:val="right" w:pos="9062"/>
        </w:tabs>
        <w:spacing w:line="240" w:lineRule="auto"/>
        <w:rPr>
          <w:rStyle w:val="Hypertextovprepojenie"/>
          <w:rFonts w:ascii="Calibri" w:hAnsi="Calibri" w:cs="Calibri"/>
          <w:sz w:val="22"/>
          <w:szCs w:val="22"/>
        </w:rPr>
      </w:pPr>
      <w:hyperlink w:anchor="_Toc461981442" w:history="1">
        <w:r w:rsidR="000649F2">
          <w:rPr>
            <w:rStyle w:val="Hypertextovprepojenie"/>
            <w:rFonts w:ascii="Calibri" w:hAnsi="Calibri" w:cs="Calibri"/>
            <w:sz w:val="22"/>
            <w:szCs w:val="22"/>
          </w:rPr>
          <w:t xml:space="preserve">B.3 </w:t>
        </w:r>
        <w:r w:rsidR="000649F2" w:rsidRPr="00EB05DA">
          <w:rPr>
            <w:rStyle w:val="Hypertextovprepojenie"/>
            <w:rFonts w:ascii="Calibri" w:hAnsi="Calibri" w:cs="Calibri"/>
            <w:sz w:val="22"/>
            <w:szCs w:val="22"/>
          </w:rPr>
          <w:t xml:space="preserve">OBCHODNÉ PODMIENKY </w:t>
        </w:r>
        <w:r w:rsidR="000649F2">
          <w:rPr>
            <w:rStyle w:val="Hypertextovprepojenie"/>
            <w:rFonts w:ascii="Calibri" w:hAnsi="Calibri" w:cs="Calibri"/>
            <w:sz w:val="22"/>
            <w:szCs w:val="22"/>
          </w:rPr>
          <w:t>PLNENIA</w:t>
        </w:r>
        <w:r w:rsidR="000649F2" w:rsidRPr="00EB05DA">
          <w:rPr>
            <w:rStyle w:val="Hypertextovprepojenie"/>
            <w:rFonts w:ascii="Calibri" w:hAnsi="Calibri" w:cs="Calibri"/>
            <w:sz w:val="22"/>
            <w:szCs w:val="22"/>
          </w:rPr>
          <w:t xml:space="preserve"> PREDMETU ZÁKAZKY</w:t>
        </w:r>
      </w:hyperlink>
    </w:p>
    <w:p w14:paraId="3CDF3E4F" w14:textId="77777777" w:rsidR="000649F2" w:rsidRPr="00EB05DA" w:rsidRDefault="000649F2" w:rsidP="000649F2">
      <w:pPr>
        <w:rPr>
          <w:rFonts w:cs="Calibri"/>
        </w:rPr>
      </w:pPr>
    </w:p>
    <w:p w14:paraId="5B66351D" w14:textId="77777777" w:rsidR="000649F2" w:rsidRPr="0037546B" w:rsidRDefault="000649F2" w:rsidP="000649F2">
      <w:pPr>
        <w:spacing w:after="0" w:line="240" w:lineRule="auto"/>
        <w:jc w:val="both"/>
        <w:rPr>
          <w:rFonts w:ascii="Arial" w:hAnsi="Arial" w:cs="Arial"/>
          <w:b/>
          <w:sz w:val="20"/>
          <w:szCs w:val="20"/>
        </w:rPr>
      </w:pPr>
      <w:r w:rsidRPr="00EB05DA">
        <w:rPr>
          <w:rFonts w:cs="Calibri"/>
          <w:b/>
          <w:bCs/>
        </w:rPr>
        <w:fldChar w:fldCharType="end"/>
      </w:r>
      <w:r w:rsidRPr="000D2A77">
        <w:rPr>
          <w:rFonts w:asciiTheme="minorHAnsi" w:hAnsiTheme="minorHAnsi" w:cstheme="minorHAnsi"/>
          <w:b/>
        </w:rPr>
        <w:t>PRÍLOHY K SÚŤAŽNÝM PODKLADOM</w:t>
      </w:r>
    </w:p>
    <w:p w14:paraId="7B108042" w14:textId="77777777" w:rsidR="000649F2" w:rsidRPr="000D2A77" w:rsidRDefault="000649F2" w:rsidP="000649F2">
      <w:pPr>
        <w:pStyle w:val="Hlavika"/>
        <w:tabs>
          <w:tab w:val="left" w:pos="708"/>
        </w:tabs>
        <w:jc w:val="both"/>
        <w:rPr>
          <w:rFonts w:asciiTheme="minorHAnsi" w:hAnsiTheme="minorHAnsi" w:cstheme="minorHAnsi"/>
          <w:bCs/>
        </w:rPr>
      </w:pPr>
    </w:p>
    <w:p w14:paraId="4315654E" w14:textId="77777777" w:rsidR="000649F2"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sidRPr="000D2A77">
        <w:rPr>
          <w:rFonts w:asciiTheme="minorHAnsi" w:hAnsiTheme="minorHAnsi" w:cstheme="minorHAnsi"/>
          <w:bCs/>
        </w:rPr>
        <w:t>Príloha č. 1 k časti A.1</w:t>
      </w:r>
      <w:r>
        <w:rPr>
          <w:rFonts w:asciiTheme="minorHAnsi" w:hAnsiTheme="minorHAnsi" w:cstheme="minorHAnsi"/>
          <w:bCs/>
        </w:rPr>
        <w:t xml:space="preserve"> - </w:t>
      </w:r>
      <w:r w:rsidRPr="000D2A77">
        <w:rPr>
          <w:rFonts w:asciiTheme="minorHAnsi" w:hAnsiTheme="minorHAnsi" w:cstheme="minorHAnsi"/>
          <w:bCs/>
        </w:rPr>
        <w:t>Všeobecné informácie o</w:t>
      </w:r>
      <w:r>
        <w:rPr>
          <w:rFonts w:asciiTheme="minorHAnsi" w:hAnsiTheme="minorHAnsi" w:cstheme="minorHAnsi"/>
          <w:bCs/>
        </w:rPr>
        <w:t> </w:t>
      </w:r>
      <w:r w:rsidRPr="000D2A77">
        <w:rPr>
          <w:rFonts w:asciiTheme="minorHAnsi" w:hAnsiTheme="minorHAnsi" w:cstheme="minorHAnsi"/>
          <w:bCs/>
        </w:rPr>
        <w:t>uchádzačovi</w:t>
      </w:r>
    </w:p>
    <w:p w14:paraId="26DC2898" w14:textId="77777777" w:rsidR="000649F2" w:rsidRPr="000D2A77" w:rsidRDefault="000649F2" w:rsidP="000649F2">
      <w:pPr>
        <w:pStyle w:val="Hlavika"/>
        <w:tabs>
          <w:tab w:val="clear" w:pos="4536"/>
          <w:tab w:val="clear" w:pos="9072"/>
          <w:tab w:val="left" w:pos="708"/>
        </w:tabs>
        <w:ind w:left="2127" w:hanging="2127"/>
        <w:jc w:val="both"/>
        <w:rPr>
          <w:rFonts w:asciiTheme="minorHAnsi" w:hAnsiTheme="minorHAnsi" w:cstheme="minorHAnsi"/>
          <w:bCs/>
        </w:rPr>
      </w:pPr>
      <w:r>
        <w:rPr>
          <w:rFonts w:asciiTheme="minorHAnsi" w:hAnsiTheme="minorHAnsi" w:cstheme="minorHAnsi"/>
          <w:bCs/>
        </w:rPr>
        <w:t xml:space="preserve">Príloha č. 2 k časti A.1 - </w:t>
      </w:r>
      <w:r w:rsidRPr="00230A37">
        <w:rPr>
          <w:rFonts w:asciiTheme="minorHAnsi" w:hAnsiTheme="minorHAnsi" w:cstheme="minorHAnsi"/>
          <w:bCs/>
        </w:rPr>
        <w:t>Čestné vyhlásenie podľa Článku 5k Nariadenia rady (EÚ) č. 8</w:t>
      </w:r>
      <w:r>
        <w:rPr>
          <w:rFonts w:asciiTheme="minorHAnsi" w:hAnsiTheme="minorHAnsi" w:cstheme="minorHAnsi"/>
          <w:bCs/>
        </w:rPr>
        <w:t>33</w:t>
      </w:r>
      <w:r w:rsidRPr="00230A37">
        <w:rPr>
          <w:rFonts w:asciiTheme="minorHAnsi" w:hAnsiTheme="minorHAnsi" w:cstheme="minorHAnsi"/>
          <w:bCs/>
        </w:rPr>
        <w:t>/2014 z 31. júla 2014</w:t>
      </w:r>
    </w:p>
    <w:p w14:paraId="670E1F17" w14:textId="77777777" w:rsidR="000649F2" w:rsidRDefault="000649F2" w:rsidP="000649F2">
      <w:pPr>
        <w:pStyle w:val="Hlavika"/>
        <w:tabs>
          <w:tab w:val="clear" w:pos="4536"/>
          <w:tab w:val="clear" w:pos="9072"/>
          <w:tab w:val="left" w:pos="708"/>
        </w:tabs>
        <w:jc w:val="both"/>
        <w:rPr>
          <w:rFonts w:asciiTheme="minorHAnsi" w:hAnsiTheme="minorHAnsi" w:cstheme="minorHAnsi"/>
          <w:bCs/>
        </w:rPr>
      </w:pPr>
    </w:p>
    <w:p w14:paraId="23CBA753" w14:textId="77777777" w:rsidR="000649F2"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Pr>
          <w:rFonts w:asciiTheme="minorHAnsi" w:hAnsiTheme="minorHAnsi" w:cstheme="minorHAnsi"/>
          <w:bCs/>
        </w:rPr>
        <w:t xml:space="preserve">Príloha č. 1 k časti A.2 - Návrh na plnenie kritéria </w:t>
      </w:r>
      <w:r w:rsidRPr="00395479">
        <w:rPr>
          <w:rFonts w:asciiTheme="minorHAnsi" w:hAnsiTheme="minorHAnsi" w:cstheme="minorHAnsi"/>
          <w:bCs/>
        </w:rPr>
        <w:t>(zároveň ako príloha č. 12 Rámcovej dohody)</w:t>
      </w:r>
    </w:p>
    <w:p w14:paraId="56DED931" w14:textId="77777777" w:rsidR="000649F2" w:rsidRDefault="000649F2" w:rsidP="000649F2">
      <w:pPr>
        <w:pStyle w:val="Hlavika"/>
        <w:tabs>
          <w:tab w:val="clear" w:pos="4536"/>
          <w:tab w:val="clear" w:pos="9072"/>
          <w:tab w:val="left" w:pos="708"/>
        </w:tabs>
        <w:jc w:val="both"/>
        <w:rPr>
          <w:rFonts w:asciiTheme="minorHAnsi" w:hAnsiTheme="minorHAnsi" w:cstheme="minorHAnsi"/>
          <w:bCs/>
        </w:rPr>
      </w:pPr>
    </w:p>
    <w:p w14:paraId="3E3F15ED" w14:textId="77777777" w:rsidR="000649F2" w:rsidRPr="006E7885"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sidRPr="000D2A77">
        <w:rPr>
          <w:rFonts w:asciiTheme="minorHAnsi" w:hAnsiTheme="minorHAnsi" w:cstheme="minorHAnsi"/>
          <w:bCs/>
        </w:rPr>
        <w:t xml:space="preserve">Príloha č. </w:t>
      </w:r>
      <w:r>
        <w:rPr>
          <w:rFonts w:asciiTheme="minorHAnsi" w:hAnsiTheme="minorHAnsi" w:cstheme="minorHAnsi"/>
          <w:bCs/>
        </w:rPr>
        <w:t>1</w:t>
      </w:r>
      <w:r w:rsidRPr="000D2A77">
        <w:rPr>
          <w:rFonts w:asciiTheme="minorHAnsi" w:hAnsiTheme="minorHAnsi" w:cstheme="minorHAnsi"/>
          <w:bCs/>
        </w:rPr>
        <w:t xml:space="preserve"> k časti A.</w:t>
      </w:r>
      <w:r>
        <w:rPr>
          <w:rFonts w:asciiTheme="minorHAnsi" w:hAnsiTheme="minorHAnsi" w:cstheme="minorHAnsi"/>
          <w:bCs/>
        </w:rPr>
        <w:t xml:space="preserve">3 - </w:t>
      </w:r>
      <w:r w:rsidRPr="000D2A77">
        <w:rPr>
          <w:rFonts w:asciiTheme="minorHAnsi" w:hAnsiTheme="minorHAnsi" w:cstheme="minorHAnsi"/>
          <w:bCs/>
        </w:rPr>
        <w:t>Jednotný európsky dokument</w:t>
      </w:r>
    </w:p>
    <w:p w14:paraId="1538F8DF" w14:textId="25AA52F8" w:rsidR="000649F2" w:rsidRPr="00395479" w:rsidRDefault="00C50B0E" w:rsidP="000649F2">
      <w:pPr>
        <w:pStyle w:val="Hlavika"/>
        <w:tabs>
          <w:tab w:val="clear" w:pos="4536"/>
          <w:tab w:val="clear" w:pos="9072"/>
          <w:tab w:val="left" w:pos="708"/>
        </w:tabs>
        <w:ind w:left="2268" w:hanging="2268"/>
        <w:jc w:val="both"/>
        <w:rPr>
          <w:rFonts w:asciiTheme="minorHAnsi" w:hAnsiTheme="minorHAnsi" w:cstheme="minorHAnsi"/>
          <w:bCs/>
        </w:rPr>
      </w:pPr>
      <w:r w:rsidRPr="00C50B0E">
        <w:rPr>
          <w:rFonts w:asciiTheme="minorHAnsi" w:hAnsiTheme="minorHAnsi" w:cstheme="minorHAnsi"/>
          <w:bCs/>
        </w:rPr>
        <w:t>Príloha č. 2 k časti A.3 - Čestné vyhlásenie k preukázaniu § 32 ods. 1 písm. a) v spojení s ods. 7 ZVO</w:t>
      </w:r>
    </w:p>
    <w:p w14:paraId="45B03956" w14:textId="77777777" w:rsidR="000649F2" w:rsidRPr="00395479"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sidRPr="00395479">
        <w:rPr>
          <w:rFonts w:asciiTheme="minorHAnsi" w:hAnsiTheme="minorHAnsi" w:cstheme="minorHAnsi"/>
          <w:bCs/>
        </w:rPr>
        <w:t>Príloha č. 3 k časti A.3 - Zoznam Kľúčových expertov (zároveň ako príloha č. 21 Rámcovej dohody)</w:t>
      </w:r>
    </w:p>
    <w:p w14:paraId="1494662C" w14:textId="77777777" w:rsidR="000649F2" w:rsidRPr="00395479"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sidRPr="00395479">
        <w:rPr>
          <w:rFonts w:asciiTheme="minorHAnsi" w:hAnsiTheme="minorHAnsi" w:cstheme="minorHAnsi"/>
          <w:bCs/>
        </w:rPr>
        <w:t>Príloha č. 4 k časti A.3 - Profesijný životopis</w:t>
      </w:r>
    </w:p>
    <w:p w14:paraId="1C2055DE" w14:textId="77777777" w:rsidR="000649F2"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sidRPr="00395479">
        <w:rPr>
          <w:rFonts w:asciiTheme="minorHAnsi" w:hAnsiTheme="minorHAnsi" w:cstheme="minorHAnsi"/>
          <w:bCs/>
        </w:rPr>
        <w:t>Príloha č. 5 k časti A.3 - Referenčný list</w:t>
      </w:r>
    </w:p>
    <w:p w14:paraId="1F8ADBC0" w14:textId="77777777" w:rsidR="000649F2"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sidRPr="00450D26">
        <w:rPr>
          <w:rFonts w:asciiTheme="minorHAnsi" w:hAnsiTheme="minorHAnsi" w:cstheme="minorHAnsi"/>
          <w:bCs/>
        </w:rPr>
        <w:t>Príloha č. 1 k časti B.1 - Zoznam osôb zodpovedných za poskytnutie služby (zároveň ako príloha č. 22 Rámcovej dohody)</w:t>
      </w:r>
    </w:p>
    <w:p w14:paraId="2D1D0DC6" w14:textId="77777777" w:rsidR="000649F2" w:rsidRPr="00822AA1" w:rsidRDefault="000649F2" w:rsidP="000649F2">
      <w:pPr>
        <w:pStyle w:val="Hlavika"/>
        <w:tabs>
          <w:tab w:val="clear" w:pos="4536"/>
          <w:tab w:val="clear" w:pos="9072"/>
          <w:tab w:val="left" w:pos="708"/>
        </w:tabs>
        <w:ind w:left="2268" w:hanging="2268"/>
        <w:jc w:val="both"/>
        <w:rPr>
          <w:rFonts w:asciiTheme="minorHAnsi" w:hAnsiTheme="minorHAnsi" w:cstheme="minorHAnsi"/>
          <w:bCs/>
          <w:color w:val="000000" w:themeColor="text1"/>
        </w:rPr>
      </w:pPr>
      <w:r w:rsidRPr="00822AA1">
        <w:rPr>
          <w:rFonts w:asciiTheme="minorHAnsi" w:hAnsiTheme="minorHAnsi" w:cstheme="minorHAnsi"/>
          <w:bCs/>
          <w:color w:val="000000" w:themeColor="text1"/>
        </w:rPr>
        <w:t>Príloha č. 2 k časti B.1 - Zoznam subdodávateľov a podiel subdodávok (zároveň ako príloha č. 14 Rámcovej dohody)</w:t>
      </w:r>
    </w:p>
    <w:p w14:paraId="4EA6212C"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 xml:space="preserve">Príloha č. 1 </w:t>
      </w:r>
      <w:bookmarkStart w:id="0" w:name="_Hlk174967338"/>
      <w:r w:rsidRPr="00822AA1">
        <w:rPr>
          <w:rFonts w:asciiTheme="minorHAnsi" w:hAnsiTheme="minorHAnsi" w:cs="Arial"/>
          <w:color w:val="000000" w:themeColor="text1"/>
        </w:rPr>
        <w:t xml:space="preserve">k časti B.2 </w:t>
      </w:r>
      <w:bookmarkEnd w:id="0"/>
      <w:r w:rsidRPr="00822AA1">
        <w:rPr>
          <w:rFonts w:asciiTheme="minorHAnsi" w:hAnsiTheme="minorHAnsi" w:cs="Arial"/>
          <w:color w:val="000000" w:themeColor="text1"/>
        </w:rPr>
        <w:t>– Cena za servis a údržbu technologickej časti tunela Bôrik</w:t>
      </w:r>
    </w:p>
    <w:p w14:paraId="56537052"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ab/>
      </w:r>
      <w:r w:rsidRPr="00822AA1">
        <w:rPr>
          <w:rFonts w:asciiTheme="minorHAnsi" w:hAnsiTheme="minorHAnsi" w:cs="Arial"/>
          <w:color w:val="000000" w:themeColor="text1"/>
        </w:rPr>
        <w:tab/>
      </w:r>
      <w:r w:rsidRPr="00822AA1">
        <w:rPr>
          <w:rFonts w:asciiTheme="minorHAnsi" w:hAnsiTheme="minorHAnsi" w:cs="Arial"/>
          <w:color w:val="000000" w:themeColor="text1"/>
        </w:rPr>
        <w:tab/>
        <w:t>(zároveň aj ako Príloha č. 1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5A08E3BD"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Príloha č. 2 k časti B.2  – Sumár k Prílohe č. 1 – Cena za servis tunela Bôrik</w:t>
      </w:r>
    </w:p>
    <w:p w14:paraId="22159D5B" w14:textId="77777777" w:rsidR="000649F2" w:rsidRPr="00822AA1" w:rsidRDefault="000649F2" w:rsidP="000649F2">
      <w:pPr>
        <w:spacing w:after="0" w:line="240" w:lineRule="auto"/>
        <w:ind w:left="1418" w:firstLine="709"/>
        <w:rPr>
          <w:rFonts w:asciiTheme="minorHAnsi" w:hAnsiTheme="minorHAnsi" w:cs="Arial"/>
          <w:color w:val="000000" w:themeColor="text1"/>
        </w:rPr>
      </w:pPr>
      <w:r w:rsidRPr="00822AA1">
        <w:rPr>
          <w:rFonts w:asciiTheme="minorHAnsi" w:hAnsiTheme="minorHAnsi" w:cs="Arial"/>
          <w:color w:val="000000" w:themeColor="text1"/>
        </w:rPr>
        <w:t>(zároveň aj ako Príloha č. 2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324281C7"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lastRenderedPageBreak/>
        <w:t>Príloha č. 3</w:t>
      </w:r>
      <w:r w:rsidRPr="00822AA1">
        <w:rPr>
          <w:color w:val="000000" w:themeColor="text1"/>
        </w:rPr>
        <w:t xml:space="preserve"> </w:t>
      </w:r>
      <w:r w:rsidRPr="00822AA1">
        <w:rPr>
          <w:rFonts w:asciiTheme="minorHAnsi" w:hAnsiTheme="minorHAnsi" w:cs="Arial"/>
          <w:color w:val="000000" w:themeColor="text1"/>
        </w:rPr>
        <w:t>k časti B.2  – Cena za servis a údržbu technologickej časti podjazdu Lučivná</w:t>
      </w:r>
    </w:p>
    <w:p w14:paraId="3C798157"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ab/>
      </w:r>
      <w:r w:rsidRPr="00822AA1">
        <w:rPr>
          <w:rFonts w:asciiTheme="minorHAnsi" w:hAnsiTheme="minorHAnsi" w:cs="Arial"/>
          <w:color w:val="000000" w:themeColor="text1"/>
        </w:rPr>
        <w:tab/>
      </w:r>
      <w:r w:rsidRPr="00822AA1">
        <w:rPr>
          <w:rFonts w:asciiTheme="minorHAnsi" w:hAnsiTheme="minorHAnsi" w:cs="Arial"/>
          <w:color w:val="000000" w:themeColor="text1"/>
        </w:rPr>
        <w:tab/>
        <w:t>(zároveň aj ako Príloha č. 3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1C63BC7A"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Príloha č. 4 k časti B.2  – Sumár k Prílohe č. 3 – Cena za servis podjazdu Lučivná</w:t>
      </w:r>
    </w:p>
    <w:p w14:paraId="39424DF1"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ab/>
      </w:r>
      <w:r w:rsidRPr="00822AA1">
        <w:rPr>
          <w:rFonts w:asciiTheme="minorHAnsi" w:hAnsiTheme="minorHAnsi" w:cs="Arial"/>
          <w:color w:val="000000" w:themeColor="text1"/>
        </w:rPr>
        <w:tab/>
      </w:r>
      <w:r w:rsidRPr="00822AA1">
        <w:rPr>
          <w:rFonts w:asciiTheme="minorHAnsi" w:hAnsiTheme="minorHAnsi" w:cs="Arial"/>
          <w:color w:val="000000" w:themeColor="text1"/>
        </w:rPr>
        <w:tab/>
        <w:t>(zároveň aj ako Príloha č. 4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3FB4E42D"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Príloha č. 5 k časti B.2 – Cena za servis a údržbu informačného systému diaľnice</w:t>
      </w:r>
    </w:p>
    <w:p w14:paraId="19A27315"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ab/>
      </w:r>
      <w:r w:rsidRPr="00822AA1">
        <w:rPr>
          <w:rFonts w:asciiTheme="minorHAnsi" w:hAnsiTheme="minorHAnsi" w:cs="Arial"/>
          <w:color w:val="000000" w:themeColor="text1"/>
        </w:rPr>
        <w:tab/>
      </w:r>
      <w:r w:rsidRPr="00822AA1">
        <w:rPr>
          <w:rFonts w:asciiTheme="minorHAnsi" w:hAnsiTheme="minorHAnsi" w:cs="Arial"/>
          <w:color w:val="000000" w:themeColor="text1"/>
        </w:rPr>
        <w:tab/>
        <w:t>(zároveň aj ako Príloha č. 5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0825B337"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Príloha č. 6 k časti B.2 – Sumár k Prílohe č. 5 – Cena za servis ISD</w:t>
      </w:r>
    </w:p>
    <w:p w14:paraId="2958FC81"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ab/>
      </w:r>
      <w:r w:rsidRPr="00822AA1">
        <w:rPr>
          <w:rFonts w:asciiTheme="minorHAnsi" w:hAnsiTheme="minorHAnsi" w:cs="Arial"/>
          <w:color w:val="000000" w:themeColor="text1"/>
        </w:rPr>
        <w:tab/>
      </w:r>
      <w:r w:rsidRPr="00822AA1">
        <w:rPr>
          <w:rFonts w:asciiTheme="minorHAnsi" w:hAnsiTheme="minorHAnsi" w:cs="Arial"/>
          <w:color w:val="000000" w:themeColor="text1"/>
        </w:rPr>
        <w:tab/>
        <w:t>(zároveň aj ako Príloha č. 6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55DBAB31"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Príloha č. 7 k časti B.2  – Zoznam náhradných dielov</w:t>
      </w:r>
    </w:p>
    <w:p w14:paraId="674357D5"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ab/>
      </w:r>
      <w:r w:rsidRPr="00822AA1">
        <w:rPr>
          <w:rFonts w:asciiTheme="minorHAnsi" w:hAnsiTheme="minorHAnsi" w:cs="Arial"/>
          <w:color w:val="000000" w:themeColor="text1"/>
        </w:rPr>
        <w:tab/>
      </w:r>
      <w:r w:rsidRPr="00822AA1">
        <w:rPr>
          <w:rFonts w:asciiTheme="minorHAnsi" w:hAnsiTheme="minorHAnsi" w:cs="Arial"/>
          <w:color w:val="000000" w:themeColor="text1"/>
        </w:rPr>
        <w:tab/>
        <w:t>(zároveň aj ako Príloha č. 7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1D8D68D6"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Príloha č. 8 k časti B.2 – Sumár k Prílohe č. 7 – Cena za náhradné diely</w:t>
      </w:r>
    </w:p>
    <w:p w14:paraId="54FBA724"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ab/>
      </w:r>
      <w:r w:rsidRPr="00822AA1">
        <w:rPr>
          <w:rFonts w:asciiTheme="minorHAnsi" w:hAnsiTheme="minorHAnsi" w:cs="Arial"/>
          <w:color w:val="000000" w:themeColor="text1"/>
        </w:rPr>
        <w:tab/>
      </w:r>
      <w:r w:rsidRPr="00822AA1">
        <w:rPr>
          <w:rFonts w:asciiTheme="minorHAnsi" w:hAnsiTheme="minorHAnsi" w:cs="Arial"/>
          <w:color w:val="000000" w:themeColor="text1"/>
        </w:rPr>
        <w:tab/>
        <w:t>(zároveň aj ako Príloha č. 8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55480245"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Príloha č. 9 k časti B.2 – Cena za opravy</w:t>
      </w:r>
    </w:p>
    <w:p w14:paraId="468BE403"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ab/>
      </w:r>
      <w:r w:rsidRPr="00822AA1">
        <w:rPr>
          <w:rFonts w:asciiTheme="minorHAnsi" w:hAnsiTheme="minorHAnsi" w:cs="Arial"/>
          <w:color w:val="000000" w:themeColor="text1"/>
        </w:rPr>
        <w:tab/>
      </w:r>
      <w:r w:rsidRPr="00822AA1">
        <w:rPr>
          <w:rFonts w:asciiTheme="minorHAnsi" w:hAnsiTheme="minorHAnsi" w:cs="Arial"/>
          <w:color w:val="000000" w:themeColor="text1"/>
        </w:rPr>
        <w:tab/>
        <w:t>(zároveň aj ako Príloha č. 9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7FB723D9"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Príloha č. 10 k časti B.2 – Cena za plnenie povinností Zmluvy KB</w:t>
      </w:r>
    </w:p>
    <w:p w14:paraId="2FE73717"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ab/>
      </w:r>
      <w:r w:rsidRPr="00822AA1">
        <w:rPr>
          <w:rFonts w:asciiTheme="minorHAnsi" w:hAnsiTheme="minorHAnsi" w:cs="Arial"/>
          <w:color w:val="000000" w:themeColor="text1"/>
        </w:rPr>
        <w:tab/>
      </w:r>
      <w:r w:rsidRPr="00822AA1">
        <w:rPr>
          <w:rFonts w:asciiTheme="minorHAnsi" w:hAnsiTheme="minorHAnsi" w:cs="Arial"/>
          <w:color w:val="000000" w:themeColor="text1"/>
        </w:rPr>
        <w:tab/>
        <w:t>(zároveň aj ako Príloha č. 10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54393F8D"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 xml:space="preserve">Príloha č. 11 k časti B.2  – </w:t>
      </w:r>
      <w:r>
        <w:rPr>
          <w:rFonts w:asciiTheme="minorHAnsi" w:hAnsiTheme="minorHAnsi" w:cs="Arial"/>
          <w:color w:val="000000" w:themeColor="text1"/>
        </w:rPr>
        <w:t>Cena za h</w:t>
      </w:r>
      <w:r w:rsidRPr="00822AA1">
        <w:rPr>
          <w:rFonts w:asciiTheme="minorHAnsi" w:hAnsiTheme="minorHAnsi" w:cs="Arial"/>
          <w:color w:val="000000" w:themeColor="text1"/>
        </w:rPr>
        <w:t>odnotiace správy</w:t>
      </w:r>
    </w:p>
    <w:p w14:paraId="3347E807"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ab/>
      </w:r>
      <w:r w:rsidRPr="00822AA1">
        <w:rPr>
          <w:rFonts w:asciiTheme="minorHAnsi" w:hAnsiTheme="minorHAnsi" w:cs="Arial"/>
          <w:color w:val="000000" w:themeColor="text1"/>
        </w:rPr>
        <w:tab/>
      </w:r>
      <w:r w:rsidRPr="00822AA1">
        <w:rPr>
          <w:rFonts w:asciiTheme="minorHAnsi" w:hAnsiTheme="minorHAnsi" w:cs="Arial"/>
          <w:color w:val="000000" w:themeColor="text1"/>
        </w:rPr>
        <w:tab/>
        <w:t>(zároveň aj ako Príloha č. 11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689D2C48" w14:textId="77777777" w:rsidR="000649F2" w:rsidRPr="00601824" w:rsidRDefault="000649F2" w:rsidP="000649F2">
      <w:pPr>
        <w:pStyle w:val="Hlavika"/>
        <w:tabs>
          <w:tab w:val="clear" w:pos="4536"/>
          <w:tab w:val="clear" w:pos="9072"/>
          <w:tab w:val="left" w:pos="708"/>
        </w:tabs>
        <w:ind w:left="2268" w:hanging="2268"/>
        <w:jc w:val="both"/>
        <w:rPr>
          <w:rFonts w:asciiTheme="minorHAnsi" w:hAnsiTheme="minorHAnsi" w:cstheme="minorHAnsi"/>
          <w:bCs/>
        </w:rPr>
      </w:pPr>
    </w:p>
    <w:p w14:paraId="70B8BAE4" w14:textId="77777777" w:rsidR="000649F2" w:rsidRPr="00601824" w:rsidRDefault="000649F2" w:rsidP="000649F2">
      <w:pPr>
        <w:pStyle w:val="Hlavika"/>
        <w:tabs>
          <w:tab w:val="clear" w:pos="4536"/>
          <w:tab w:val="clear" w:pos="9072"/>
          <w:tab w:val="left" w:pos="708"/>
        </w:tabs>
        <w:ind w:left="2268" w:hanging="2268"/>
        <w:jc w:val="both"/>
        <w:rPr>
          <w:rFonts w:asciiTheme="minorHAnsi" w:hAnsiTheme="minorHAnsi" w:cstheme="minorHAnsi"/>
          <w:bCs/>
        </w:rPr>
      </w:pPr>
    </w:p>
    <w:p w14:paraId="79E6BCE1" w14:textId="77777777" w:rsidR="000649F2" w:rsidRPr="00601824" w:rsidRDefault="000649F2" w:rsidP="000649F2">
      <w:pPr>
        <w:pStyle w:val="Hlavika"/>
        <w:tabs>
          <w:tab w:val="clear" w:pos="4536"/>
          <w:tab w:val="clear" w:pos="9072"/>
          <w:tab w:val="left" w:pos="708"/>
        </w:tabs>
        <w:ind w:left="2268" w:hanging="2268"/>
        <w:jc w:val="both"/>
        <w:rPr>
          <w:rFonts w:asciiTheme="minorHAnsi" w:hAnsiTheme="minorHAnsi" w:cstheme="minorHAnsi"/>
          <w:bCs/>
          <w:highlight w:val="yellow"/>
        </w:rPr>
      </w:pPr>
    </w:p>
    <w:p w14:paraId="23E8EDEA" w14:textId="77777777" w:rsidR="000649F2" w:rsidRPr="00601824" w:rsidRDefault="000649F2" w:rsidP="000649F2">
      <w:pPr>
        <w:pStyle w:val="Hlavika"/>
        <w:tabs>
          <w:tab w:val="clear" w:pos="4536"/>
          <w:tab w:val="clear" w:pos="9072"/>
          <w:tab w:val="left" w:pos="708"/>
        </w:tabs>
        <w:ind w:left="2268" w:hanging="2268"/>
        <w:jc w:val="both"/>
        <w:rPr>
          <w:rFonts w:asciiTheme="minorHAnsi" w:hAnsiTheme="minorHAnsi" w:cstheme="minorHAnsi"/>
          <w:bCs/>
          <w:highlight w:val="yellow"/>
        </w:rPr>
      </w:pPr>
    </w:p>
    <w:p w14:paraId="39FBEC52" w14:textId="77777777" w:rsidR="000649F2" w:rsidRPr="00601824" w:rsidRDefault="000649F2" w:rsidP="000649F2">
      <w:pPr>
        <w:pStyle w:val="Hlavika"/>
        <w:tabs>
          <w:tab w:val="clear" w:pos="4536"/>
          <w:tab w:val="clear" w:pos="9072"/>
          <w:tab w:val="left" w:pos="708"/>
        </w:tabs>
        <w:ind w:left="2268" w:hanging="2268"/>
        <w:jc w:val="both"/>
        <w:rPr>
          <w:rFonts w:asciiTheme="minorHAnsi" w:hAnsiTheme="minorHAnsi" w:cstheme="minorHAnsi"/>
          <w:bCs/>
        </w:rPr>
      </w:pPr>
    </w:p>
    <w:p w14:paraId="10A5D61E"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4513E596"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275B772C"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7AF797FD"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078ED048"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0CD907F1"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7D125B59"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44476B61"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02EF406F"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2F878DC9"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7E5718FB"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6E665888"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675F4347"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4CA4EDF5"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6E49B0CF"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1C10E91E"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4FCBD760"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5A124F8C"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0B828741"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298B707A"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6566C412" w14:textId="77777777" w:rsidR="000649F2" w:rsidRDefault="000649F2" w:rsidP="000649F2">
      <w:pPr>
        <w:spacing w:after="160" w:line="259" w:lineRule="auto"/>
        <w:rPr>
          <w:rFonts w:asciiTheme="minorHAnsi" w:hAnsiTheme="minorHAnsi" w:cstheme="minorHAnsi"/>
          <w:bCs/>
        </w:rPr>
      </w:pPr>
      <w:r>
        <w:rPr>
          <w:rFonts w:asciiTheme="minorHAnsi" w:hAnsiTheme="minorHAnsi" w:cstheme="minorHAnsi"/>
          <w:bCs/>
        </w:rPr>
        <w:br w:type="page"/>
      </w:r>
    </w:p>
    <w:p w14:paraId="327CD8E1" w14:textId="77777777" w:rsidR="000649F2" w:rsidRPr="00B74113" w:rsidRDefault="000649F2" w:rsidP="000649F2">
      <w:pPr>
        <w:pStyle w:val="Nadpis1"/>
        <w:rPr>
          <w:rFonts w:ascii="Calibri" w:hAnsi="Calibri" w:cs="Calibri"/>
        </w:rPr>
      </w:pPr>
      <w:r w:rsidRPr="00B74113">
        <w:rPr>
          <w:rFonts w:ascii="Calibri" w:hAnsi="Calibri" w:cs="Calibri"/>
        </w:rPr>
        <w:lastRenderedPageBreak/>
        <w:t>A.1 POKYNY PRE UCHÁDZAČOV</w:t>
      </w:r>
    </w:p>
    <w:p w14:paraId="7A99109E" w14:textId="77777777" w:rsidR="000649F2" w:rsidRPr="00B74113" w:rsidRDefault="000649F2" w:rsidP="000649F2">
      <w:pPr>
        <w:spacing w:after="0"/>
        <w:rPr>
          <w:rFonts w:cs="Calibri"/>
        </w:rPr>
      </w:pPr>
    </w:p>
    <w:p w14:paraId="5D1F7848" w14:textId="77777777" w:rsidR="000649F2" w:rsidRPr="00B74113" w:rsidRDefault="000649F2" w:rsidP="000649F2">
      <w:pPr>
        <w:pStyle w:val="Nadpis2"/>
        <w:rPr>
          <w:rFonts w:ascii="Calibri" w:hAnsi="Calibri" w:cs="Calibri"/>
        </w:rPr>
      </w:pPr>
      <w:bookmarkStart w:id="1" w:name="_Toc461981348"/>
      <w:r w:rsidRPr="00B74113">
        <w:rPr>
          <w:rFonts w:ascii="Calibri" w:hAnsi="Calibri" w:cs="Calibri"/>
        </w:rPr>
        <w:t>Časť I.</w:t>
      </w:r>
      <w:bookmarkEnd w:id="1"/>
    </w:p>
    <w:p w14:paraId="1B5637CD" w14:textId="77777777" w:rsidR="000649F2" w:rsidRPr="00B74113" w:rsidRDefault="000649F2" w:rsidP="000649F2">
      <w:pPr>
        <w:pStyle w:val="Nadpis2"/>
        <w:rPr>
          <w:rFonts w:ascii="Calibri" w:hAnsi="Calibri" w:cs="Calibri"/>
        </w:rPr>
      </w:pPr>
      <w:bookmarkStart w:id="2" w:name="_Toc461981349"/>
      <w:r w:rsidRPr="00B74113">
        <w:rPr>
          <w:rFonts w:ascii="Calibri" w:hAnsi="Calibri" w:cs="Calibri"/>
        </w:rPr>
        <w:t>Všeobecné informácie</w:t>
      </w:r>
      <w:bookmarkEnd w:id="2"/>
    </w:p>
    <w:p w14:paraId="55A77E8D" w14:textId="77777777" w:rsidR="000649F2" w:rsidRPr="00B74113" w:rsidRDefault="000649F2" w:rsidP="000649F2">
      <w:pPr>
        <w:spacing w:after="0" w:line="240" w:lineRule="auto"/>
        <w:jc w:val="center"/>
        <w:rPr>
          <w:rFonts w:cs="Calibri"/>
          <w:b/>
          <w:sz w:val="20"/>
          <w:szCs w:val="20"/>
        </w:rPr>
      </w:pPr>
    </w:p>
    <w:p w14:paraId="15AEC137" w14:textId="77777777" w:rsidR="000649F2" w:rsidRPr="00B74113" w:rsidRDefault="000649F2" w:rsidP="000649F2">
      <w:pPr>
        <w:pStyle w:val="Nadpis3"/>
        <w:ind w:left="426" w:hanging="426"/>
        <w:rPr>
          <w:rFonts w:ascii="Calibri" w:hAnsi="Calibri" w:cs="Calibri"/>
          <w:sz w:val="22"/>
          <w:szCs w:val="22"/>
        </w:rPr>
      </w:pPr>
      <w:bookmarkStart w:id="3" w:name="_Toc461981350"/>
      <w:r w:rsidRPr="00B74113">
        <w:rPr>
          <w:rFonts w:ascii="Calibri" w:hAnsi="Calibri" w:cs="Calibri"/>
          <w:sz w:val="22"/>
          <w:szCs w:val="22"/>
        </w:rPr>
        <w:t>Identifikácia verejného obstarávateľa</w:t>
      </w:r>
      <w:bookmarkEnd w:id="3"/>
      <w:r w:rsidRPr="00B74113">
        <w:rPr>
          <w:rFonts w:ascii="Calibri" w:hAnsi="Calibri" w:cs="Calibri"/>
          <w:sz w:val="22"/>
          <w:szCs w:val="22"/>
        </w:rPr>
        <w:t xml:space="preserve"> </w:t>
      </w:r>
    </w:p>
    <w:p w14:paraId="6C371439" w14:textId="77777777" w:rsidR="000649F2" w:rsidRPr="00B74113" w:rsidRDefault="000649F2" w:rsidP="000649F2">
      <w:pPr>
        <w:tabs>
          <w:tab w:val="left" w:pos="4253"/>
        </w:tabs>
        <w:spacing w:after="0" w:line="240" w:lineRule="auto"/>
        <w:ind w:left="426" w:right="-29"/>
        <w:jc w:val="both"/>
        <w:rPr>
          <w:rFonts w:cs="Calibri"/>
        </w:rPr>
      </w:pPr>
      <w:r w:rsidRPr="00B74113">
        <w:rPr>
          <w:rFonts w:cs="Calibri"/>
        </w:rPr>
        <w:t>Názov organizácie:</w:t>
      </w:r>
      <w:r w:rsidRPr="00B74113">
        <w:rPr>
          <w:rFonts w:cs="Calibri"/>
        </w:rPr>
        <w:tab/>
        <w:t>Národná diaľničná spoločnosť</w:t>
      </w:r>
      <w:r>
        <w:rPr>
          <w:rFonts w:cs="Calibri"/>
        </w:rPr>
        <w:t>,</w:t>
      </w:r>
      <w:r w:rsidRPr="00B74113">
        <w:rPr>
          <w:rFonts w:cs="Calibri"/>
        </w:rPr>
        <w:t xml:space="preserve"> a.</w:t>
      </w:r>
      <w:r>
        <w:rPr>
          <w:rFonts w:cs="Calibri"/>
        </w:rPr>
        <w:t xml:space="preserve"> </w:t>
      </w:r>
      <w:r w:rsidRPr="00B74113">
        <w:rPr>
          <w:rFonts w:cs="Calibri"/>
        </w:rPr>
        <w:t>s.</w:t>
      </w:r>
    </w:p>
    <w:p w14:paraId="180FC638" w14:textId="77777777" w:rsidR="000649F2" w:rsidRDefault="000649F2" w:rsidP="000649F2">
      <w:pPr>
        <w:tabs>
          <w:tab w:val="left" w:pos="4253"/>
        </w:tabs>
        <w:spacing w:after="0" w:line="240" w:lineRule="auto"/>
        <w:ind w:left="426" w:right="-29"/>
        <w:jc w:val="both"/>
        <w:rPr>
          <w:rFonts w:cs="Calibri"/>
        </w:rPr>
      </w:pPr>
      <w:r w:rsidRPr="00B74113">
        <w:rPr>
          <w:rFonts w:cs="Calibri"/>
        </w:rPr>
        <w:t>Sídlo organizácie:</w:t>
      </w:r>
      <w:r>
        <w:rPr>
          <w:rFonts w:cs="Calibri"/>
        </w:rPr>
        <w:tab/>
        <w:t xml:space="preserve">Dúbravská cesta 14, 841 04 </w:t>
      </w:r>
      <w:r w:rsidRPr="00B74113">
        <w:rPr>
          <w:rFonts w:cs="Calibri"/>
        </w:rPr>
        <w:t>Bratislava</w:t>
      </w:r>
    </w:p>
    <w:p w14:paraId="30342165" w14:textId="77777777" w:rsidR="000649F2" w:rsidRPr="007F71EE" w:rsidRDefault="000649F2" w:rsidP="000649F2">
      <w:pPr>
        <w:tabs>
          <w:tab w:val="left" w:pos="4253"/>
        </w:tabs>
        <w:spacing w:after="0" w:line="240" w:lineRule="auto"/>
        <w:ind w:left="426" w:right="-29"/>
        <w:jc w:val="both"/>
        <w:rPr>
          <w:rFonts w:cs="Calibri"/>
        </w:rPr>
      </w:pPr>
      <w:r w:rsidRPr="007F71EE">
        <w:rPr>
          <w:rFonts w:cs="Calibri"/>
        </w:rPr>
        <w:t>Právna forma:</w:t>
      </w:r>
      <w:r w:rsidRPr="007F71EE">
        <w:rPr>
          <w:rFonts w:cs="Calibri"/>
        </w:rPr>
        <w:tab/>
        <w:t xml:space="preserve">akciová spoločnosť </w:t>
      </w:r>
    </w:p>
    <w:p w14:paraId="5AF1EB5E" w14:textId="77777777" w:rsidR="000649F2" w:rsidRPr="007F71EE" w:rsidRDefault="000649F2" w:rsidP="000649F2">
      <w:pPr>
        <w:tabs>
          <w:tab w:val="left" w:pos="4253"/>
        </w:tabs>
        <w:spacing w:after="0" w:line="240" w:lineRule="auto"/>
        <w:ind w:left="4253" w:right="-29" w:hanging="3827"/>
        <w:jc w:val="both"/>
        <w:rPr>
          <w:rFonts w:cs="Calibri"/>
        </w:rPr>
      </w:pPr>
      <w:r w:rsidRPr="007F71EE">
        <w:rPr>
          <w:rFonts w:cs="Calibri"/>
        </w:rPr>
        <w:t>Zápis v Obchodnom registri:</w:t>
      </w:r>
      <w:r w:rsidRPr="007F71EE">
        <w:rPr>
          <w:rFonts w:cs="Calibri"/>
        </w:rPr>
        <w:tab/>
        <w:t xml:space="preserve">Okresný register Mestského súdu Bratislava III., Oddiel: Sa, vložka č. 3518/B  </w:t>
      </w:r>
    </w:p>
    <w:p w14:paraId="0DDF6086" w14:textId="77777777" w:rsidR="000649F2" w:rsidRPr="007F71EE" w:rsidRDefault="000649F2" w:rsidP="000649F2">
      <w:pPr>
        <w:tabs>
          <w:tab w:val="left" w:pos="4253"/>
        </w:tabs>
        <w:spacing w:after="0" w:line="240" w:lineRule="auto"/>
        <w:ind w:left="4253" w:right="-29" w:hanging="3827"/>
        <w:jc w:val="both"/>
        <w:rPr>
          <w:rFonts w:cs="Calibri"/>
        </w:rPr>
      </w:pPr>
      <w:r>
        <w:rPr>
          <w:rFonts w:cs="Calibri"/>
        </w:rPr>
        <w:t xml:space="preserve">Štatutárny orgán:                                              </w:t>
      </w:r>
      <w:r w:rsidRPr="007F71EE">
        <w:rPr>
          <w:rFonts w:cs="Calibri"/>
        </w:rPr>
        <w:t>predstavenstvo zastúpené:</w:t>
      </w:r>
    </w:p>
    <w:p w14:paraId="4D86B352" w14:textId="77777777" w:rsidR="000649F2" w:rsidRPr="007F71EE" w:rsidRDefault="000649F2" w:rsidP="000649F2">
      <w:pPr>
        <w:tabs>
          <w:tab w:val="left" w:pos="4253"/>
        </w:tabs>
        <w:spacing w:after="0" w:line="240" w:lineRule="auto"/>
        <w:ind w:left="4253" w:right="-29"/>
        <w:jc w:val="both"/>
        <w:rPr>
          <w:rFonts w:cs="Calibri"/>
        </w:rPr>
      </w:pPr>
      <w:r w:rsidRPr="007F71EE">
        <w:rPr>
          <w:rFonts w:cs="Calibri"/>
        </w:rPr>
        <w:t xml:space="preserve">Ing. Filip </w:t>
      </w:r>
      <w:proofErr w:type="spellStart"/>
      <w:r w:rsidRPr="007F71EE">
        <w:rPr>
          <w:rFonts w:cs="Calibri"/>
        </w:rPr>
        <w:t>Macháček</w:t>
      </w:r>
      <w:proofErr w:type="spellEnd"/>
      <w:r w:rsidRPr="007F71EE">
        <w:rPr>
          <w:rFonts w:cs="Calibri"/>
        </w:rPr>
        <w:t xml:space="preserve">, predseda predstavenstva a generálny riaditeľ </w:t>
      </w:r>
    </w:p>
    <w:p w14:paraId="439A24EF" w14:textId="77777777" w:rsidR="000649F2" w:rsidRPr="00B74113" w:rsidRDefault="000649F2" w:rsidP="000649F2">
      <w:pPr>
        <w:tabs>
          <w:tab w:val="left" w:pos="4253"/>
        </w:tabs>
        <w:spacing w:after="0" w:line="240" w:lineRule="auto"/>
        <w:ind w:left="4253" w:right="-29" w:hanging="1843"/>
        <w:jc w:val="both"/>
        <w:rPr>
          <w:rFonts w:cs="Calibri"/>
        </w:rPr>
      </w:pPr>
      <w:r w:rsidRPr="007F71EE">
        <w:rPr>
          <w:rFonts w:cs="Calibri"/>
        </w:rPr>
        <w:t xml:space="preserve">                                  </w:t>
      </w:r>
      <w:r w:rsidRPr="007F71EE">
        <w:rPr>
          <w:rFonts w:cs="Calibri"/>
        </w:rPr>
        <w:tab/>
      </w:r>
      <w:r>
        <w:rPr>
          <w:rFonts w:cs="Calibri"/>
        </w:rPr>
        <w:t xml:space="preserve">PhDr. Rastislav </w:t>
      </w:r>
      <w:proofErr w:type="spellStart"/>
      <w:r>
        <w:rPr>
          <w:rFonts w:cs="Calibri"/>
        </w:rPr>
        <w:t>Droppa</w:t>
      </w:r>
      <w:proofErr w:type="spellEnd"/>
      <w:r w:rsidRPr="007F71EE">
        <w:rPr>
          <w:rFonts w:cs="Calibri"/>
        </w:rPr>
        <w:t>, člen predstavenstva</w:t>
      </w:r>
    </w:p>
    <w:p w14:paraId="0B87BDFE" w14:textId="77777777" w:rsidR="000649F2" w:rsidRPr="00B74113" w:rsidRDefault="000649F2" w:rsidP="000649F2">
      <w:pPr>
        <w:tabs>
          <w:tab w:val="left" w:pos="4253"/>
        </w:tabs>
        <w:spacing w:after="0" w:line="240" w:lineRule="auto"/>
        <w:ind w:left="426" w:right="-29"/>
        <w:jc w:val="both"/>
        <w:rPr>
          <w:rFonts w:cs="Calibri"/>
        </w:rPr>
      </w:pPr>
      <w:r w:rsidRPr="00B74113">
        <w:rPr>
          <w:rFonts w:cs="Calibri"/>
        </w:rPr>
        <w:t>IČO:</w:t>
      </w:r>
      <w:r w:rsidRPr="00B74113">
        <w:rPr>
          <w:rFonts w:cs="Calibri"/>
        </w:rPr>
        <w:tab/>
      </w:r>
      <w:r w:rsidRPr="00B74113">
        <w:rPr>
          <w:rFonts w:cs="Calibri"/>
        </w:rPr>
        <w:tab/>
        <w:t>35 919 001</w:t>
      </w:r>
    </w:p>
    <w:p w14:paraId="71907297" w14:textId="77777777" w:rsidR="000649F2" w:rsidRPr="00B74113" w:rsidRDefault="000649F2" w:rsidP="000649F2">
      <w:pPr>
        <w:tabs>
          <w:tab w:val="left" w:pos="4253"/>
        </w:tabs>
        <w:spacing w:after="0" w:line="240" w:lineRule="auto"/>
        <w:ind w:left="426" w:right="-29"/>
        <w:jc w:val="both"/>
        <w:rPr>
          <w:rFonts w:cs="Calibri"/>
          <w:b/>
          <w:bCs/>
          <w:color w:val="000000"/>
        </w:rPr>
      </w:pPr>
      <w:r w:rsidRPr="00B74113">
        <w:rPr>
          <w:rFonts w:cs="Calibri"/>
        </w:rPr>
        <w:t xml:space="preserve">IČ DPH: </w:t>
      </w:r>
      <w:r w:rsidRPr="00B74113">
        <w:rPr>
          <w:rFonts w:cs="Calibri"/>
        </w:rPr>
        <w:tab/>
      </w:r>
      <w:r w:rsidRPr="00B74113">
        <w:rPr>
          <w:rFonts w:cs="Calibri"/>
        </w:rPr>
        <w:tab/>
        <w:t>SK 2021937775</w:t>
      </w:r>
    </w:p>
    <w:p w14:paraId="4D890955" w14:textId="77777777" w:rsidR="000649F2" w:rsidRPr="00450D26" w:rsidRDefault="000649F2" w:rsidP="000649F2">
      <w:pPr>
        <w:tabs>
          <w:tab w:val="left" w:pos="4253"/>
        </w:tabs>
        <w:spacing w:after="0" w:line="240" w:lineRule="auto"/>
        <w:ind w:left="426"/>
        <w:rPr>
          <w:rFonts w:cs="Calibri"/>
        </w:rPr>
      </w:pPr>
      <w:r w:rsidRPr="00B74113">
        <w:rPr>
          <w:rFonts w:cs="Calibri"/>
          <w:bCs/>
        </w:rPr>
        <w:t xml:space="preserve">Bankové spojenie: </w:t>
      </w:r>
      <w:r w:rsidRPr="00B74113">
        <w:rPr>
          <w:rFonts w:cs="Calibri"/>
          <w:bCs/>
        </w:rPr>
        <w:tab/>
      </w:r>
      <w:r w:rsidRPr="00B74113">
        <w:rPr>
          <w:rFonts w:cs="Calibri"/>
          <w:bCs/>
        </w:rPr>
        <w:tab/>
      </w:r>
      <w:r w:rsidRPr="00450D26">
        <w:rPr>
          <w:rFonts w:cs="Calibri"/>
          <w:bCs/>
        </w:rPr>
        <w:t>Štátna pokladnica</w:t>
      </w:r>
    </w:p>
    <w:p w14:paraId="1D37F319" w14:textId="77777777" w:rsidR="000649F2" w:rsidRPr="00450D26" w:rsidRDefault="000649F2" w:rsidP="000649F2">
      <w:pPr>
        <w:tabs>
          <w:tab w:val="left" w:pos="4253"/>
        </w:tabs>
        <w:spacing w:after="0" w:line="240" w:lineRule="auto"/>
        <w:ind w:left="426"/>
        <w:rPr>
          <w:rFonts w:cs="Calibri"/>
          <w:bCs/>
        </w:rPr>
      </w:pPr>
      <w:r w:rsidRPr="00450D26">
        <w:rPr>
          <w:rFonts w:cs="Calibri"/>
          <w:bCs/>
        </w:rPr>
        <w:t>IBAN:</w:t>
      </w:r>
      <w:r w:rsidRPr="00450D26">
        <w:rPr>
          <w:rFonts w:cs="Calibri"/>
          <w:bCs/>
        </w:rPr>
        <w:tab/>
      </w:r>
      <w:r w:rsidRPr="00450D26">
        <w:rPr>
          <w:rFonts w:cs="Calibri"/>
          <w:bCs/>
        </w:rPr>
        <w:tab/>
        <w:t>SK95 8180 0000 0070 0069 4593</w:t>
      </w:r>
    </w:p>
    <w:p w14:paraId="0675CB2B" w14:textId="77777777" w:rsidR="000649F2" w:rsidRPr="00B74113" w:rsidRDefault="000649F2" w:rsidP="000649F2">
      <w:pPr>
        <w:tabs>
          <w:tab w:val="left" w:pos="4253"/>
        </w:tabs>
        <w:spacing w:after="0" w:line="240" w:lineRule="auto"/>
        <w:ind w:left="426"/>
        <w:rPr>
          <w:rFonts w:cs="Calibri"/>
        </w:rPr>
      </w:pPr>
      <w:r w:rsidRPr="00450D26">
        <w:rPr>
          <w:rFonts w:cs="Calibri"/>
          <w:bCs/>
        </w:rPr>
        <w:t xml:space="preserve">BIC/SWIFT: </w:t>
      </w:r>
      <w:r w:rsidRPr="00450D26">
        <w:rPr>
          <w:rFonts w:cs="Calibri"/>
          <w:bCs/>
        </w:rPr>
        <w:tab/>
      </w:r>
      <w:r w:rsidRPr="00450D26">
        <w:rPr>
          <w:rFonts w:cs="Calibri"/>
          <w:bCs/>
        </w:rPr>
        <w:tab/>
        <w:t>SPSRSKBA</w:t>
      </w:r>
    </w:p>
    <w:p w14:paraId="6FFFF63A" w14:textId="77777777" w:rsidR="000649F2" w:rsidRPr="00B74113" w:rsidRDefault="000649F2" w:rsidP="000649F2">
      <w:pPr>
        <w:tabs>
          <w:tab w:val="left" w:pos="4253"/>
        </w:tabs>
        <w:spacing w:after="0" w:line="240" w:lineRule="auto"/>
        <w:ind w:left="426" w:right="-29"/>
        <w:jc w:val="both"/>
        <w:rPr>
          <w:rFonts w:cs="Calibri"/>
        </w:rPr>
      </w:pPr>
      <w:r w:rsidRPr="00B74113">
        <w:rPr>
          <w:rFonts w:cs="Calibri"/>
        </w:rPr>
        <w:t xml:space="preserve">Internetová adresa organizácie (URL): </w:t>
      </w:r>
      <w:r w:rsidRPr="00B74113">
        <w:rPr>
          <w:rFonts w:cs="Calibri"/>
        </w:rPr>
        <w:tab/>
      </w:r>
      <w:hyperlink r:id="rId9" w:history="1">
        <w:r w:rsidRPr="00B74113">
          <w:rPr>
            <w:rStyle w:val="Hypertextovprepojenie"/>
            <w:rFonts w:cs="Calibri"/>
            <w:bCs/>
          </w:rPr>
          <w:t>www.ndsas.sk</w:t>
        </w:r>
      </w:hyperlink>
      <w:r w:rsidRPr="00B74113">
        <w:rPr>
          <w:rFonts w:cs="Calibri"/>
          <w:bCs/>
        </w:rPr>
        <w:t xml:space="preserve"> </w:t>
      </w:r>
    </w:p>
    <w:p w14:paraId="49960575" w14:textId="77777777" w:rsidR="000649F2" w:rsidRPr="00B74113" w:rsidRDefault="000649F2" w:rsidP="000649F2">
      <w:pPr>
        <w:tabs>
          <w:tab w:val="left" w:pos="4253"/>
        </w:tabs>
        <w:spacing w:after="0" w:line="240" w:lineRule="auto"/>
        <w:ind w:left="4253" w:right="-29" w:hanging="3827"/>
        <w:rPr>
          <w:rFonts w:cs="Calibri"/>
        </w:rPr>
      </w:pPr>
      <w:r w:rsidRPr="00B74113">
        <w:rPr>
          <w:rFonts w:cs="Calibri"/>
        </w:rPr>
        <w:t>Profil verejného obstarávateľa:</w:t>
      </w:r>
      <w:r w:rsidRPr="00B74113">
        <w:rPr>
          <w:rFonts w:cs="Calibri"/>
        </w:rPr>
        <w:tab/>
      </w:r>
      <w:r w:rsidRPr="00B74113">
        <w:rPr>
          <w:rFonts w:cs="Calibri"/>
        </w:rPr>
        <w:tab/>
      </w:r>
      <w:hyperlink r:id="rId10" w:history="1">
        <w:r w:rsidRPr="006E7885">
          <w:rPr>
            <w:rStyle w:val="Hypertextovprepojenie"/>
            <w:rFonts w:asciiTheme="minorHAnsi" w:hAnsiTheme="minorHAnsi" w:cstheme="minorHAnsi"/>
          </w:rPr>
          <w:t>https://www.uvo.gov.sk/vyhladavanie/vyhladavanie-profilov/detail/9127</w:t>
        </w:r>
      </w:hyperlink>
    </w:p>
    <w:p w14:paraId="1B5C330C" w14:textId="77777777" w:rsidR="000649F2" w:rsidRPr="00B74113" w:rsidRDefault="000649F2" w:rsidP="000649F2">
      <w:pPr>
        <w:tabs>
          <w:tab w:val="left" w:pos="4253"/>
        </w:tabs>
        <w:spacing w:after="0" w:line="240" w:lineRule="auto"/>
        <w:ind w:left="426" w:right="-29"/>
        <w:jc w:val="both"/>
        <w:rPr>
          <w:rFonts w:cs="Calibri"/>
          <w:b/>
          <w:bCs/>
        </w:rPr>
      </w:pPr>
      <w:r w:rsidRPr="00B74113">
        <w:rPr>
          <w:rFonts w:cs="Calibri"/>
        </w:rPr>
        <w:t>Kontaktná osoba:</w:t>
      </w:r>
      <w:r w:rsidRPr="00B74113">
        <w:rPr>
          <w:rFonts w:cs="Calibri"/>
        </w:rPr>
        <w:tab/>
      </w:r>
      <w:r w:rsidRPr="00B74113">
        <w:rPr>
          <w:rFonts w:cs="Calibri"/>
        </w:rPr>
        <w:tab/>
      </w:r>
      <w:r>
        <w:rPr>
          <w:rFonts w:cs="Calibri"/>
        </w:rPr>
        <w:t>Ing. Katarína Andraščíková</w:t>
      </w:r>
    </w:p>
    <w:p w14:paraId="3B1F0929" w14:textId="77777777" w:rsidR="000649F2" w:rsidRPr="00B74113" w:rsidRDefault="000649F2" w:rsidP="000649F2">
      <w:pPr>
        <w:tabs>
          <w:tab w:val="left" w:pos="4253"/>
        </w:tabs>
        <w:spacing w:after="0" w:line="240" w:lineRule="auto"/>
        <w:ind w:left="426" w:right="-29"/>
        <w:rPr>
          <w:rFonts w:cs="Calibri"/>
        </w:rPr>
      </w:pPr>
      <w:r w:rsidRPr="00B74113">
        <w:rPr>
          <w:rFonts w:cs="Calibri"/>
        </w:rPr>
        <w:t>Telefón:</w:t>
      </w:r>
      <w:r w:rsidRPr="00B74113">
        <w:rPr>
          <w:rFonts w:cs="Calibri"/>
        </w:rPr>
        <w:tab/>
      </w:r>
      <w:r w:rsidRPr="00B74113">
        <w:rPr>
          <w:rFonts w:cs="Calibri"/>
        </w:rPr>
        <w:tab/>
      </w:r>
      <w:r w:rsidRPr="006E7885">
        <w:rPr>
          <w:rFonts w:cs="Calibri"/>
        </w:rPr>
        <w:t>+</w:t>
      </w:r>
      <w:r w:rsidRPr="002975FE">
        <w:rPr>
          <w:rFonts w:cs="Calibri"/>
        </w:rPr>
        <w:t>421 2 5831 1</w:t>
      </w:r>
      <w:r>
        <w:rPr>
          <w:rFonts w:cs="Calibri"/>
        </w:rPr>
        <w:t>580</w:t>
      </w:r>
    </w:p>
    <w:p w14:paraId="30AF2D68" w14:textId="77777777" w:rsidR="000649F2" w:rsidRDefault="000649F2" w:rsidP="000649F2">
      <w:pPr>
        <w:tabs>
          <w:tab w:val="left" w:pos="4253"/>
        </w:tabs>
        <w:spacing w:after="0" w:line="240" w:lineRule="auto"/>
        <w:ind w:left="426" w:right="-29"/>
        <w:rPr>
          <w:rFonts w:cs="Calibri"/>
        </w:rPr>
      </w:pPr>
      <w:r w:rsidRPr="00B74113">
        <w:rPr>
          <w:rFonts w:cs="Calibri"/>
        </w:rPr>
        <w:t xml:space="preserve">E-mail: </w:t>
      </w:r>
      <w:r w:rsidRPr="00B74113">
        <w:rPr>
          <w:rFonts w:cs="Calibri"/>
        </w:rPr>
        <w:tab/>
      </w:r>
      <w:r w:rsidRPr="00B74113">
        <w:rPr>
          <w:rFonts w:cs="Calibri"/>
        </w:rPr>
        <w:tab/>
      </w:r>
      <w:hyperlink r:id="rId11" w:history="1">
        <w:r w:rsidRPr="007724A6">
          <w:rPr>
            <w:rStyle w:val="Hypertextovprepojenie"/>
            <w:rFonts w:cs="Calibri"/>
          </w:rPr>
          <w:t>katarina.andrascikova@ndsas.sk</w:t>
        </w:r>
      </w:hyperlink>
    </w:p>
    <w:p w14:paraId="4B6DBB82" w14:textId="77777777" w:rsidR="000649F2" w:rsidRPr="00B74113" w:rsidRDefault="000649F2" w:rsidP="000649F2">
      <w:pPr>
        <w:spacing w:after="0" w:line="240" w:lineRule="auto"/>
        <w:ind w:left="426" w:right="-29"/>
        <w:rPr>
          <w:rFonts w:cs="Calibri"/>
        </w:rPr>
      </w:pPr>
      <w:r w:rsidRPr="00B74113">
        <w:rPr>
          <w:rFonts w:cs="Calibri"/>
        </w:rPr>
        <w:tab/>
      </w:r>
      <w:r w:rsidRPr="00B74113">
        <w:rPr>
          <w:rFonts w:cs="Calibri"/>
        </w:rPr>
        <w:tab/>
        <w:t xml:space="preserve"> </w:t>
      </w:r>
    </w:p>
    <w:p w14:paraId="4BBF4411" w14:textId="77777777" w:rsidR="000649F2" w:rsidRPr="00B74113" w:rsidRDefault="000649F2" w:rsidP="000649F2">
      <w:pPr>
        <w:spacing w:after="0" w:line="240" w:lineRule="auto"/>
        <w:ind w:left="426" w:right="-29"/>
        <w:rPr>
          <w:rFonts w:cs="Calibri"/>
        </w:rPr>
      </w:pPr>
    </w:p>
    <w:p w14:paraId="03A311DA" w14:textId="77777777" w:rsidR="000649F2" w:rsidRPr="00B74113" w:rsidRDefault="000649F2" w:rsidP="000649F2">
      <w:pPr>
        <w:pStyle w:val="Nadpis3"/>
        <w:ind w:left="567" w:hanging="567"/>
        <w:rPr>
          <w:rFonts w:ascii="Calibri" w:hAnsi="Calibri" w:cs="Calibri"/>
          <w:sz w:val="22"/>
          <w:szCs w:val="22"/>
        </w:rPr>
      </w:pPr>
      <w:bookmarkStart w:id="4" w:name="_Toc461981351"/>
      <w:r w:rsidRPr="00B74113">
        <w:rPr>
          <w:rFonts w:ascii="Calibri" w:hAnsi="Calibri" w:cs="Calibri"/>
          <w:sz w:val="22"/>
          <w:szCs w:val="22"/>
        </w:rPr>
        <w:t>Predmet zákazky</w:t>
      </w:r>
      <w:bookmarkEnd w:id="4"/>
    </w:p>
    <w:p w14:paraId="21F08B39" w14:textId="77777777" w:rsidR="000649F2" w:rsidRPr="00B74113" w:rsidRDefault="000649F2" w:rsidP="000649F2">
      <w:pPr>
        <w:pStyle w:val="Zarkazkladnhotextu2"/>
        <w:numPr>
          <w:ilvl w:val="1"/>
          <w:numId w:val="2"/>
        </w:numPr>
        <w:spacing w:after="60" w:line="240" w:lineRule="auto"/>
        <w:ind w:left="567" w:hanging="567"/>
        <w:jc w:val="both"/>
        <w:rPr>
          <w:rFonts w:cs="Calibri"/>
          <w:color w:val="000000"/>
        </w:rPr>
      </w:pPr>
      <w:r w:rsidRPr="00B74113">
        <w:rPr>
          <w:rFonts w:cs="Calibri"/>
          <w:color w:val="000000"/>
        </w:rPr>
        <w:t xml:space="preserve">Predmet zákazky je v súlade s </w:t>
      </w:r>
      <w:r>
        <w:rPr>
          <w:rFonts w:cs="Calibri"/>
          <w:color w:val="000000"/>
          <w:shd w:val="clear" w:color="auto" w:fill="FFFFFF"/>
        </w:rPr>
        <w:t>§ 3 ods. 4</w:t>
      </w:r>
      <w:r w:rsidRPr="00B74113">
        <w:rPr>
          <w:rFonts w:cs="Calibri"/>
          <w:color w:val="000000"/>
          <w:shd w:val="clear" w:color="auto" w:fill="FFFFFF"/>
        </w:rPr>
        <w:t xml:space="preserve"> zákona</w:t>
      </w:r>
      <w:r w:rsidRPr="00B74113">
        <w:rPr>
          <w:rFonts w:cs="Calibri"/>
          <w:color w:val="000000"/>
        </w:rPr>
        <w:t xml:space="preserve"> č. 343/2015 Z. z. o verejnom obstarávaní a o zmene a doplnení niektorých zákonov v znení neskorších predpisov (ďalej len „Zákon“ alebo „zákon o verejnom obstarávaní“) zákazka na </w:t>
      </w:r>
      <w:r>
        <w:rPr>
          <w:rFonts w:cs="Calibri"/>
          <w:b/>
          <w:shd w:val="clear" w:color="auto" w:fill="FFFFFF"/>
        </w:rPr>
        <w:t>poskytnutie služby</w:t>
      </w:r>
      <w:r w:rsidRPr="00B74113">
        <w:rPr>
          <w:rFonts w:cs="Calibri"/>
          <w:color w:val="000000"/>
          <w:shd w:val="clear" w:color="auto" w:fill="FFFFFF"/>
        </w:rPr>
        <w:t xml:space="preserve"> s</w:t>
      </w:r>
      <w:r w:rsidRPr="00B74113">
        <w:rPr>
          <w:rFonts w:cs="Calibri"/>
          <w:color w:val="000000"/>
        </w:rPr>
        <w:t> predmetom podrobne vymedzeným v týchto súťažných podkladoch (ďalej len „týchto SP“</w:t>
      </w:r>
      <w:r>
        <w:rPr>
          <w:rFonts w:cs="Calibri"/>
          <w:color w:val="000000"/>
        </w:rPr>
        <w:t xml:space="preserve"> alebo „SP“</w:t>
      </w:r>
      <w:r w:rsidRPr="00B74113">
        <w:rPr>
          <w:rFonts w:cs="Calibri"/>
          <w:color w:val="000000"/>
        </w:rPr>
        <w:t xml:space="preserve">). </w:t>
      </w:r>
    </w:p>
    <w:p w14:paraId="2419D7EF" w14:textId="77777777" w:rsidR="000649F2" w:rsidRDefault="000649F2" w:rsidP="000649F2">
      <w:pPr>
        <w:pStyle w:val="Zarkazkladnhotextu2"/>
        <w:numPr>
          <w:ilvl w:val="1"/>
          <w:numId w:val="2"/>
        </w:numPr>
        <w:spacing w:after="60" w:line="240" w:lineRule="auto"/>
        <w:ind w:left="567" w:hanging="567"/>
        <w:jc w:val="both"/>
        <w:rPr>
          <w:rFonts w:cs="Calibri"/>
          <w:color w:val="000000"/>
        </w:rPr>
      </w:pPr>
      <w:r w:rsidRPr="00B74113">
        <w:rPr>
          <w:rFonts w:cs="Calibri"/>
          <w:color w:val="000000"/>
        </w:rPr>
        <w:t xml:space="preserve">Názov predmetu zákazky: </w:t>
      </w:r>
    </w:p>
    <w:p w14:paraId="0E7DB794" w14:textId="77777777" w:rsidR="000649F2" w:rsidRDefault="000649F2" w:rsidP="000649F2">
      <w:pPr>
        <w:pStyle w:val="Odsekzoznamu"/>
        <w:tabs>
          <w:tab w:val="left" w:pos="3560"/>
        </w:tabs>
        <w:ind w:left="567" w:hanging="207"/>
        <w:jc w:val="both"/>
        <w:rPr>
          <w:rFonts w:ascii="Calibri" w:hAnsi="Calibri" w:cs="Calibri"/>
          <w:b/>
          <w:szCs w:val="20"/>
        </w:rPr>
      </w:pPr>
      <w:r>
        <w:rPr>
          <w:b/>
          <w:szCs w:val="20"/>
        </w:rPr>
        <w:t xml:space="preserve">   </w:t>
      </w:r>
      <w:r w:rsidRPr="006D4AD7">
        <w:rPr>
          <w:rFonts w:ascii="Calibri" w:hAnsi="Calibri" w:cs="Calibri"/>
          <w:b/>
          <w:szCs w:val="20"/>
        </w:rPr>
        <w:t xml:space="preserve">„Výkon servisnej činnosti a opráv technologického vybavenia diaľnic v úsekoch D1 </w:t>
      </w:r>
      <w:r>
        <w:rPr>
          <w:rFonts w:ascii="Calibri" w:hAnsi="Calibri" w:cs="Calibri"/>
          <w:b/>
          <w:szCs w:val="20"/>
        </w:rPr>
        <w:t>Liptovský Mikuláš – Jablonov, I. úsek, vrátane tunela Bôrik a podjazdu Lučivná</w:t>
      </w:r>
      <w:r w:rsidRPr="006D4AD7">
        <w:rPr>
          <w:rFonts w:ascii="Calibri" w:hAnsi="Calibri" w:cs="Calibri"/>
          <w:b/>
          <w:szCs w:val="20"/>
        </w:rPr>
        <w:t>“</w:t>
      </w:r>
    </w:p>
    <w:p w14:paraId="07F874BF" w14:textId="77777777" w:rsidR="000649F2" w:rsidRPr="006D4AD7" w:rsidRDefault="000649F2" w:rsidP="000649F2">
      <w:pPr>
        <w:pStyle w:val="Odsekzoznamu"/>
        <w:tabs>
          <w:tab w:val="left" w:pos="3560"/>
        </w:tabs>
        <w:ind w:left="567" w:hanging="207"/>
        <w:jc w:val="both"/>
        <w:rPr>
          <w:rFonts w:ascii="Calibri" w:hAnsi="Calibri" w:cs="Calibri"/>
          <w:b/>
          <w:sz w:val="6"/>
          <w:szCs w:val="24"/>
        </w:rPr>
      </w:pPr>
    </w:p>
    <w:p w14:paraId="61A37DE7" w14:textId="77777777" w:rsidR="000649F2" w:rsidRDefault="000649F2" w:rsidP="000649F2">
      <w:pPr>
        <w:pStyle w:val="Zarkazkladnhotextu2"/>
        <w:numPr>
          <w:ilvl w:val="1"/>
          <w:numId w:val="2"/>
        </w:numPr>
        <w:spacing w:after="60" w:line="240" w:lineRule="auto"/>
        <w:ind w:left="567" w:hanging="567"/>
        <w:jc w:val="both"/>
        <w:rPr>
          <w:rFonts w:cs="Calibri"/>
          <w:color w:val="000000"/>
        </w:rPr>
      </w:pPr>
      <w:r w:rsidRPr="00FE0E02">
        <w:rPr>
          <w:rFonts w:cs="Calibri"/>
          <w:color w:val="000000"/>
        </w:rPr>
        <w:t>Stručný opis predmetu zákazky:</w:t>
      </w:r>
    </w:p>
    <w:p w14:paraId="582201CD" w14:textId="77777777" w:rsidR="000649F2" w:rsidRPr="007E03DB" w:rsidRDefault="000649F2" w:rsidP="000649F2">
      <w:pPr>
        <w:pStyle w:val="Odsekzoznamu"/>
        <w:ind w:left="567" w:hanging="210"/>
        <w:jc w:val="both"/>
        <w:rPr>
          <w:rFonts w:asciiTheme="minorHAnsi" w:hAnsiTheme="minorHAnsi" w:cstheme="minorHAnsi"/>
          <w:sz w:val="8"/>
          <w:szCs w:val="20"/>
        </w:rPr>
      </w:pPr>
      <w:r>
        <w:rPr>
          <w:rFonts w:ascii="Calibri" w:hAnsi="Calibri" w:cs="Calibri"/>
          <w:szCs w:val="20"/>
        </w:rPr>
        <w:t xml:space="preserve">    </w:t>
      </w:r>
      <w:r w:rsidRPr="0072653C">
        <w:rPr>
          <w:rFonts w:ascii="Calibri" w:hAnsi="Calibri" w:cs="Calibri"/>
          <w:szCs w:val="20"/>
        </w:rPr>
        <w:t>Predmetom zákazky je poskytnutie služby, a to vykonávanie servisnej činnosti a opráv technologického vybavenia diaľnic v úsekoch D1 Liptovský Mikuláš - Jablonov, I. úsek, vrátane tunela Bôrik a podjazdu Lučivná pre strediská SSÚD 8 Liptovský Mikuláš a SSÚD 9 Mengusovce v súlade s platnými technickými normami a právnymi predpismi. Súčasťou predmetu zákazky je aj plnenie bezpečnostných opatrení a notifikačných povinností.</w:t>
      </w:r>
    </w:p>
    <w:p w14:paraId="2BABEB1E" w14:textId="77777777" w:rsidR="000649F2" w:rsidRPr="00043666" w:rsidRDefault="000649F2" w:rsidP="000649F2">
      <w:pPr>
        <w:pStyle w:val="Zarkazkladnhotextu2"/>
        <w:numPr>
          <w:ilvl w:val="1"/>
          <w:numId w:val="2"/>
        </w:numPr>
        <w:spacing w:after="60" w:line="360" w:lineRule="auto"/>
        <w:ind w:left="567" w:hanging="567"/>
        <w:jc w:val="both"/>
        <w:rPr>
          <w:rFonts w:cs="Calibri"/>
          <w:color w:val="000000"/>
        </w:rPr>
      </w:pPr>
      <w:r w:rsidRPr="00B74113">
        <w:rPr>
          <w:rFonts w:cs="Calibri"/>
          <w:color w:val="000000"/>
          <w:shd w:val="clear" w:color="auto" w:fill="FFFFFF"/>
        </w:rPr>
        <w:t xml:space="preserve">Postup vo verejnom obstarávaní: </w:t>
      </w:r>
      <w:r w:rsidRPr="00144F72">
        <w:rPr>
          <w:rFonts w:cs="Calibri"/>
          <w:b/>
          <w:color w:val="000000"/>
          <w:shd w:val="clear" w:color="auto" w:fill="FFFFFF"/>
        </w:rPr>
        <w:t xml:space="preserve">verejná súťaž podľa </w:t>
      </w:r>
      <w:r w:rsidRPr="00CB7849">
        <w:rPr>
          <w:rFonts w:cs="Calibri"/>
          <w:b/>
          <w:color w:val="000000"/>
          <w:shd w:val="clear" w:color="auto" w:fill="FFFFFF"/>
        </w:rPr>
        <w:t xml:space="preserve">§ 66 ods. 7 </w:t>
      </w:r>
      <w:r>
        <w:rPr>
          <w:rFonts w:cs="Calibri"/>
          <w:b/>
          <w:color w:val="000000"/>
          <w:shd w:val="clear" w:color="auto" w:fill="FFFFFF"/>
        </w:rPr>
        <w:t>písm. b) Zákona</w:t>
      </w:r>
      <w:r>
        <w:rPr>
          <w:rFonts w:cs="Calibri"/>
          <w:color w:val="000000"/>
          <w:shd w:val="clear" w:color="auto" w:fill="FFFFFF"/>
        </w:rPr>
        <w:t>.</w:t>
      </w:r>
    </w:p>
    <w:p w14:paraId="7D67A8F9" w14:textId="77777777" w:rsidR="000649F2" w:rsidRPr="008C2CB6" w:rsidRDefault="000649F2" w:rsidP="000649F2">
      <w:pPr>
        <w:pStyle w:val="Zarkazkladnhotextu2"/>
        <w:numPr>
          <w:ilvl w:val="1"/>
          <w:numId w:val="2"/>
        </w:numPr>
        <w:spacing w:after="60" w:line="240" w:lineRule="auto"/>
        <w:ind w:left="567" w:hanging="567"/>
        <w:jc w:val="both"/>
        <w:rPr>
          <w:rFonts w:cs="Calibri"/>
          <w:color w:val="000000"/>
        </w:rPr>
      </w:pPr>
      <w:r w:rsidRPr="008C2CB6">
        <w:rPr>
          <w:rFonts w:cs="Calibri"/>
          <w:color w:val="000000"/>
        </w:rPr>
        <w:lastRenderedPageBreak/>
        <w:t>Číselný kód pre hlavný predmet a doplňujúce predmety z Hlavného slovníka Spoločného slovníka obstarávania, prípadne alfanumerický kód z Doplnkového slovníka Spoločného</w:t>
      </w:r>
      <w:r w:rsidRPr="008C2CB6">
        <w:rPr>
          <w:rFonts w:cs="Calibri"/>
        </w:rPr>
        <w:t xml:space="preserve"> slovníka obstarávania (CPV/SSO):</w:t>
      </w:r>
    </w:p>
    <w:p w14:paraId="0CCA58D0" w14:textId="77777777" w:rsidR="000649F2" w:rsidRPr="007A0016" w:rsidRDefault="000649F2" w:rsidP="000649F2">
      <w:pPr>
        <w:pStyle w:val="Default"/>
        <w:ind w:left="360" w:firstLine="207"/>
        <w:jc w:val="both"/>
        <w:rPr>
          <w:rFonts w:ascii="Calibri" w:hAnsi="Calibri" w:cs="Calibri"/>
          <w:color w:val="auto"/>
          <w:sz w:val="22"/>
          <w:szCs w:val="22"/>
        </w:rPr>
      </w:pPr>
      <w:r w:rsidRPr="007A0016">
        <w:rPr>
          <w:rFonts w:ascii="Calibri" w:hAnsi="Calibri" w:cs="Calibri"/>
          <w:color w:val="auto"/>
          <w:sz w:val="22"/>
          <w:szCs w:val="22"/>
        </w:rPr>
        <w:t>50232200-2 Údržba dopravných návestí</w:t>
      </w:r>
    </w:p>
    <w:p w14:paraId="49BDDCE2" w14:textId="77777777" w:rsidR="000649F2"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50312300-8 Údržba a opravy zariadení dátových sietí</w:t>
      </w:r>
    </w:p>
    <w:p w14:paraId="13CFA238"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Pr>
          <w:rFonts w:asciiTheme="minorHAnsi" w:hAnsiTheme="minorHAnsi" w:cstheme="minorHAnsi"/>
          <w:color w:val="auto"/>
          <w:sz w:val="22"/>
          <w:szCs w:val="22"/>
        </w:rPr>
        <w:t>5</w:t>
      </w:r>
      <w:r w:rsidRPr="007A0016">
        <w:rPr>
          <w:rFonts w:asciiTheme="minorHAnsi" w:hAnsiTheme="minorHAnsi" w:cstheme="minorHAnsi"/>
          <w:color w:val="auto"/>
          <w:sz w:val="22"/>
          <w:szCs w:val="22"/>
        </w:rPr>
        <w:t>0312600-1 Údržba a opravy zariadení informačných technológií</w:t>
      </w:r>
    </w:p>
    <w:p w14:paraId="1F8F0933"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50330000-7 Údržba telekomunikačných zariadení</w:t>
      </w:r>
    </w:p>
    <w:p w14:paraId="4D60AE9C"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50333000-8 Údržba rádiokomunikačných zariadení</w:t>
      </w:r>
    </w:p>
    <w:p w14:paraId="111782A6"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50334400-9 Údržba komunikačných sústav</w:t>
      </w:r>
    </w:p>
    <w:p w14:paraId="4DFBC3F7"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50343000-1 Opravy a údržba </w:t>
      </w:r>
      <w:proofErr w:type="spellStart"/>
      <w:r>
        <w:rPr>
          <w:rFonts w:asciiTheme="minorHAnsi" w:hAnsiTheme="minorHAnsi" w:cstheme="minorHAnsi"/>
          <w:color w:val="auto"/>
          <w:sz w:val="22"/>
          <w:szCs w:val="22"/>
        </w:rPr>
        <w:t>videozariadení</w:t>
      </w:r>
      <w:proofErr w:type="spellEnd"/>
    </w:p>
    <w:p w14:paraId="4E99B445" w14:textId="77777777" w:rsidR="000649F2"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50344000-8 Opravy a údržba optických zariadení</w:t>
      </w:r>
    </w:p>
    <w:p w14:paraId="79A5973A"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50413200-5 Opravy a údržba protipožiarnych zariadení</w:t>
      </w:r>
    </w:p>
    <w:p w14:paraId="60A775F1" w14:textId="77777777" w:rsidR="000649F2" w:rsidRPr="00A64987" w:rsidRDefault="000649F2" w:rsidP="000649F2">
      <w:pPr>
        <w:spacing w:after="0" w:line="240" w:lineRule="auto"/>
        <w:ind w:left="360" w:firstLine="207"/>
        <w:jc w:val="both"/>
        <w:rPr>
          <w:rFonts w:cs="Calibri"/>
        </w:rPr>
      </w:pPr>
      <w:r w:rsidRPr="00A64987">
        <w:rPr>
          <w:rFonts w:cs="Calibri"/>
        </w:rPr>
        <w:t>50532000-3 Opravy a údržba elektrických strojov, prístrojov a súvisiaceho vybavenia</w:t>
      </w:r>
    </w:p>
    <w:p w14:paraId="136491B8" w14:textId="77777777" w:rsidR="000649F2" w:rsidRDefault="000649F2" w:rsidP="000649F2">
      <w:pPr>
        <w:pStyle w:val="Default"/>
        <w:ind w:left="360" w:firstLine="207"/>
        <w:jc w:val="both"/>
        <w:rPr>
          <w:rFonts w:eastAsia="Calibri"/>
        </w:rPr>
      </w:pPr>
    </w:p>
    <w:p w14:paraId="1436FA4A" w14:textId="77777777" w:rsidR="000649F2" w:rsidRPr="00483D02" w:rsidRDefault="000649F2" w:rsidP="000649F2">
      <w:pPr>
        <w:pStyle w:val="Zarkazkladnhotextu2"/>
        <w:spacing w:after="60" w:line="240" w:lineRule="auto"/>
        <w:ind w:left="0"/>
        <w:jc w:val="both"/>
        <w:rPr>
          <w:rFonts w:asciiTheme="minorHAnsi" w:eastAsia="Calibri" w:hAnsiTheme="minorHAnsi" w:cstheme="minorHAnsi"/>
          <w:lang w:eastAsia="sk-SK"/>
        </w:rPr>
      </w:pPr>
    </w:p>
    <w:p w14:paraId="1C2CB670" w14:textId="79935FE9" w:rsidR="000649F2" w:rsidRPr="00B44267" w:rsidRDefault="000649F2" w:rsidP="000649F2">
      <w:pPr>
        <w:pStyle w:val="Zarkazkladnhotextu2"/>
        <w:numPr>
          <w:ilvl w:val="1"/>
          <w:numId w:val="2"/>
        </w:numPr>
        <w:spacing w:after="0" w:line="240" w:lineRule="auto"/>
        <w:ind w:left="567" w:hanging="567"/>
        <w:jc w:val="both"/>
        <w:rPr>
          <w:rFonts w:asciiTheme="minorHAnsi" w:hAnsiTheme="minorHAnsi" w:cstheme="minorHAnsi"/>
        </w:rPr>
      </w:pPr>
      <w:r w:rsidRPr="008645B9">
        <w:rPr>
          <w:rFonts w:asciiTheme="minorHAnsi" w:hAnsiTheme="minorHAnsi" w:cstheme="minorHAnsi"/>
        </w:rPr>
        <w:t xml:space="preserve">Celková predpokladaná hodnota zákazky:  </w:t>
      </w:r>
      <w:r w:rsidR="00CA32B7">
        <w:rPr>
          <w:rFonts w:asciiTheme="minorHAnsi" w:hAnsiTheme="minorHAnsi" w:cstheme="minorHAnsi"/>
          <w:b/>
        </w:rPr>
        <w:t>8</w:t>
      </w:r>
      <w:r w:rsidRPr="00B44267">
        <w:rPr>
          <w:rFonts w:asciiTheme="minorHAnsi" w:hAnsiTheme="minorHAnsi" w:cstheme="minorHAnsi"/>
          <w:b/>
        </w:rPr>
        <w:t> </w:t>
      </w:r>
      <w:r w:rsidR="00CA32B7">
        <w:rPr>
          <w:rFonts w:asciiTheme="minorHAnsi" w:hAnsiTheme="minorHAnsi" w:cstheme="minorHAnsi"/>
          <w:b/>
        </w:rPr>
        <w:t>819</w:t>
      </w:r>
      <w:r w:rsidRPr="00B44267">
        <w:rPr>
          <w:rFonts w:asciiTheme="minorHAnsi" w:hAnsiTheme="minorHAnsi" w:cstheme="minorHAnsi"/>
          <w:b/>
        </w:rPr>
        <w:t> </w:t>
      </w:r>
      <w:r w:rsidR="00CA32B7">
        <w:rPr>
          <w:rFonts w:asciiTheme="minorHAnsi" w:hAnsiTheme="minorHAnsi" w:cstheme="minorHAnsi"/>
          <w:b/>
        </w:rPr>
        <w:t>637</w:t>
      </w:r>
      <w:r w:rsidRPr="00B44267">
        <w:rPr>
          <w:rFonts w:asciiTheme="minorHAnsi" w:hAnsiTheme="minorHAnsi" w:cstheme="minorHAnsi"/>
          <w:b/>
        </w:rPr>
        <w:t>,</w:t>
      </w:r>
      <w:r w:rsidR="00CA32B7">
        <w:rPr>
          <w:rFonts w:asciiTheme="minorHAnsi" w:hAnsiTheme="minorHAnsi" w:cstheme="minorHAnsi"/>
          <w:b/>
        </w:rPr>
        <w:t>65</w:t>
      </w:r>
      <w:r>
        <w:rPr>
          <w:rFonts w:asciiTheme="minorHAnsi" w:hAnsiTheme="minorHAnsi" w:cstheme="minorHAnsi"/>
          <w:b/>
        </w:rPr>
        <w:t xml:space="preserve"> </w:t>
      </w:r>
      <w:r w:rsidRPr="008645B9">
        <w:rPr>
          <w:rFonts w:asciiTheme="minorHAnsi" w:hAnsiTheme="minorHAnsi" w:cstheme="minorHAnsi"/>
          <w:b/>
          <w:color w:val="000000"/>
        </w:rPr>
        <w:t>eur bez dane z pridanej hodnoty (ďalej len „DPH“)</w:t>
      </w:r>
    </w:p>
    <w:p w14:paraId="7A5F9A16" w14:textId="47C0E083" w:rsidR="000649F2" w:rsidRPr="00B44267" w:rsidRDefault="000649F2" w:rsidP="000649F2">
      <w:pPr>
        <w:pStyle w:val="Zarkazkladnhotextu2"/>
        <w:spacing w:after="0" w:line="240" w:lineRule="auto"/>
        <w:ind w:left="567"/>
        <w:jc w:val="both"/>
        <w:rPr>
          <w:rFonts w:asciiTheme="minorHAnsi" w:hAnsiTheme="minorHAnsi" w:cstheme="minorHAnsi"/>
          <w:b/>
        </w:rPr>
      </w:pPr>
      <w:r w:rsidRPr="00B44267">
        <w:rPr>
          <w:rFonts w:asciiTheme="minorHAnsi" w:hAnsiTheme="minorHAnsi" w:cstheme="minorHAnsi"/>
          <w:b/>
        </w:rPr>
        <w:t xml:space="preserve">(slovom: </w:t>
      </w:r>
      <w:r w:rsidR="00CA32B7">
        <w:rPr>
          <w:rFonts w:asciiTheme="minorHAnsi" w:hAnsiTheme="minorHAnsi" w:cstheme="minorHAnsi"/>
          <w:b/>
        </w:rPr>
        <w:t>osem</w:t>
      </w:r>
      <w:r>
        <w:rPr>
          <w:rFonts w:asciiTheme="minorHAnsi" w:hAnsiTheme="minorHAnsi" w:cstheme="minorHAnsi"/>
          <w:b/>
        </w:rPr>
        <w:t xml:space="preserve"> </w:t>
      </w:r>
      <w:r w:rsidRPr="00B44267">
        <w:rPr>
          <w:rFonts w:asciiTheme="minorHAnsi" w:hAnsiTheme="minorHAnsi" w:cstheme="minorHAnsi"/>
          <w:b/>
        </w:rPr>
        <w:t xml:space="preserve">miliónov </w:t>
      </w:r>
      <w:r w:rsidR="00CA32B7">
        <w:rPr>
          <w:rFonts w:asciiTheme="minorHAnsi" w:hAnsiTheme="minorHAnsi" w:cstheme="minorHAnsi"/>
          <w:b/>
        </w:rPr>
        <w:t xml:space="preserve">osemstodevätnásťtisícšesťstotridsaťsedem </w:t>
      </w:r>
      <w:r>
        <w:rPr>
          <w:rFonts w:asciiTheme="minorHAnsi" w:hAnsiTheme="minorHAnsi" w:cstheme="minorHAnsi"/>
          <w:b/>
        </w:rPr>
        <w:t xml:space="preserve">eur a </w:t>
      </w:r>
      <w:r w:rsidR="00CA32B7">
        <w:rPr>
          <w:rFonts w:asciiTheme="minorHAnsi" w:hAnsiTheme="minorHAnsi" w:cstheme="minorHAnsi"/>
          <w:b/>
        </w:rPr>
        <w:t>65</w:t>
      </w:r>
      <w:r>
        <w:rPr>
          <w:rFonts w:asciiTheme="minorHAnsi" w:hAnsiTheme="minorHAnsi" w:cstheme="minorHAnsi"/>
          <w:b/>
        </w:rPr>
        <w:t xml:space="preserve"> </w:t>
      </w:r>
      <w:r w:rsidRPr="00B44267">
        <w:rPr>
          <w:rFonts w:asciiTheme="minorHAnsi" w:hAnsiTheme="minorHAnsi" w:cstheme="minorHAnsi"/>
          <w:b/>
        </w:rPr>
        <w:t>cent</w:t>
      </w:r>
      <w:r>
        <w:rPr>
          <w:rFonts w:asciiTheme="minorHAnsi" w:hAnsiTheme="minorHAnsi" w:cstheme="minorHAnsi"/>
          <w:b/>
        </w:rPr>
        <w:t>ov</w:t>
      </w:r>
      <w:r w:rsidRPr="00B44267">
        <w:rPr>
          <w:rFonts w:asciiTheme="minorHAnsi" w:hAnsiTheme="minorHAnsi" w:cstheme="minorHAnsi"/>
          <w:b/>
          <w:lang w:val="en-US"/>
        </w:rPr>
        <w:t>)</w:t>
      </w:r>
      <w:r>
        <w:rPr>
          <w:rFonts w:asciiTheme="minorHAnsi" w:hAnsiTheme="minorHAnsi" w:cstheme="minorHAnsi"/>
          <w:b/>
          <w:lang w:val="en-US"/>
        </w:rPr>
        <w:t xml:space="preserve"> bez DPH</w:t>
      </w:r>
    </w:p>
    <w:p w14:paraId="40A72F0F" w14:textId="77777777" w:rsidR="000649F2" w:rsidRDefault="000649F2" w:rsidP="000649F2">
      <w:pPr>
        <w:pStyle w:val="Zarkazkladnhotextu2"/>
        <w:spacing w:after="0" w:line="240" w:lineRule="auto"/>
        <w:ind w:left="567"/>
        <w:jc w:val="both"/>
        <w:rPr>
          <w:rFonts w:asciiTheme="minorHAnsi" w:hAnsiTheme="minorHAnsi" w:cstheme="minorHAnsi"/>
        </w:rPr>
      </w:pPr>
    </w:p>
    <w:p w14:paraId="68C53008" w14:textId="77777777" w:rsidR="000649F2" w:rsidRPr="00FA4C0E" w:rsidRDefault="000649F2" w:rsidP="000649F2">
      <w:pPr>
        <w:pStyle w:val="Nadpis3"/>
        <w:ind w:left="567" w:hanging="567"/>
        <w:rPr>
          <w:rFonts w:asciiTheme="minorHAnsi" w:hAnsiTheme="minorHAnsi" w:cstheme="minorHAnsi"/>
          <w:sz w:val="22"/>
          <w:szCs w:val="22"/>
        </w:rPr>
      </w:pPr>
      <w:bookmarkStart w:id="5" w:name="_Toc461981352"/>
      <w:r>
        <w:rPr>
          <w:rFonts w:asciiTheme="minorHAnsi" w:hAnsiTheme="minorHAnsi" w:cstheme="minorHAnsi"/>
          <w:sz w:val="22"/>
          <w:szCs w:val="22"/>
        </w:rPr>
        <w:t xml:space="preserve">Rozdelenie </w:t>
      </w:r>
      <w:r w:rsidRPr="00FA4C0E">
        <w:rPr>
          <w:rFonts w:asciiTheme="minorHAnsi" w:hAnsiTheme="minorHAnsi" w:cstheme="minorHAnsi"/>
          <w:sz w:val="22"/>
          <w:szCs w:val="22"/>
        </w:rPr>
        <w:t>predmetu zákazky</w:t>
      </w:r>
      <w:bookmarkEnd w:id="5"/>
    </w:p>
    <w:p w14:paraId="6FD09E16" w14:textId="77777777" w:rsidR="000649F2" w:rsidRPr="0036632D" w:rsidRDefault="000649F2" w:rsidP="000649F2">
      <w:pPr>
        <w:pStyle w:val="Odsekzoznamu"/>
        <w:numPr>
          <w:ilvl w:val="0"/>
          <w:numId w:val="2"/>
        </w:numPr>
        <w:jc w:val="both"/>
        <w:rPr>
          <w:rFonts w:asciiTheme="minorHAnsi" w:eastAsia="Calibri" w:hAnsiTheme="minorHAnsi" w:cstheme="minorHAnsi"/>
          <w:vanish/>
          <w:highlight w:val="yellow"/>
          <w:lang w:eastAsia="sk-SK"/>
        </w:rPr>
      </w:pPr>
    </w:p>
    <w:p w14:paraId="314DA383" w14:textId="77777777" w:rsidR="000649F2" w:rsidRPr="0003210D" w:rsidRDefault="000649F2" w:rsidP="000649F2">
      <w:pPr>
        <w:pStyle w:val="Zarkazkladnhotextu2"/>
        <w:numPr>
          <w:ilvl w:val="1"/>
          <w:numId w:val="2"/>
        </w:numPr>
        <w:spacing w:after="60" w:line="240" w:lineRule="auto"/>
        <w:ind w:left="567" w:hanging="567"/>
        <w:jc w:val="both"/>
        <w:rPr>
          <w:rFonts w:asciiTheme="minorHAnsi" w:eastAsia="Calibri" w:hAnsiTheme="minorHAnsi" w:cstheme="minorHAnsi"/>
          <w:lang w:eastAsia="sk-SK"/>
        </w:rPr>
      </w:pPr>
      <w:r>
        <w:rPr>
          <w:rFonts w:asciiTheme="minorHAnsi" w:hAnsiTheme="minorHAnsi" w:cstheme="minorHAnsi"/>
        </w:rPr>
        <w:t>Verejný obstarávateľ nepovoľuje rozdelenie predmetu zákazky na časti.</w:t>
      </w:r>
    </w:p>
    <w:p w14:paraId="0A869343" w14:textId="77777777" w:rsidR="000649F2" w:rsidRDefault="000649F2" w:rsidP="000649F2">
      <w:pPr>
        <w:numPr>
          <w:ilvl w:val="1"/>
          <w:numId w:val="2"/>
        </w:numPr>
        <w:spacing w:after="60" w:line="240" w:lineRule="auto"/>
        <w:ind w:left="567" w:hanging="567"/>
        <w:jc w:val="both"/>
        <w:rPr>
          <w:rFonts w:cs="Calibri"/>
        </w:rPr>
      </w:pPr>
      <w:r>
        <w:rPr>
          <w:rFonts w:cs="Calibri"/>
        </w:rPr>
        <w:t>Odôvodnenie nerozdelenia predmetu zákazky:</w:t>
      </w:r>
    </w:p>
    <w:p w14:paraId="67CC2D6E" w14:textId="77777777" w:rsidR="000649F2" w:rsidRPr="00D66088" w:rsidRDefault="000649F2" w:rsidP="000649F2">
      <w:pPr>
        <w:spacing w:after="120" w:line="240" w:lineRule="auto"/>
        <w:ind w:left="567"/>
        <w:jc w:val="both"/>
        <w:rPr>
          <w:rFonts w:cs="Calibri"/>
        </w:rPr>
      </w:pPr>
      <w:r w:rsidRPr="00D66088">
        <w:rPr>
          <w:rFonts w:cs="Calibri"/>
        </w:rPr>
        <w:t>Na diaľnici D1 v úseku Liptovský Mikuláš - Jablonov, I. úsek sa nachádza tunel Bôrik, podjazd Lučivná a niekoľko objektov technológií ISD, ktoré sú navzájom prepojené a predstavujú jeden funkčný celok. Kvôli uvedenému je nutné, aby servisné činnosti na všetkých technológiách vykonával jeden dodávateľ s požadovanými schopnosťami a v požadovanej kvalite.</w:t>
      </w:r>
    </w:p>
    <w:p w14:paraId="1EF7C8BA" w14:textId="77777777" w:rsidR="000649F2" w:rsidRPr="00446990" w:rsidRDefault="000649F2" w:rsidP="000649F2">
      <w:pPr>
        <w:spacing w:after="60" w:line="240" w:lineRule="auto"/>
        <w:ind w:left="567" w:hanging="567"/>
        <w:jc w:val="both"/>
        <w:rPr>
          <w:rFonts w:cs="Calibri"/>
          <w:sz w:val="24"/>
        </w:rPr>
      </w:pPr>
      <w:r>
        <w:rPr>
          <w:rFonts w:cstheme="minorHAnsi"/>
          <w:szCs w:val="20"/>
        </w:rPr>
        <w:t>3.3      Uchádzač predloží ponuku na celý predmet zákazky.</w:t>
      </w:r>
    </w:p>
    <w:p w14:paraId="22DC5366" w14:textId="77777777" w:rsidR="000649F2" w:rsidRPr="00FE0E02" w:rsidRDefault="000649F2" w:rsidP="000649F2">
      <w:pPr>
        <w:spacing w:after="0" w:line="240" w:lineRule="auto"/>
        <w:ind w:left="567"/>
        <w:jc w:val="both"/>
        <w:rPr>
          <w:rFonts w:cs="Calibri"/>
        </w:rPr>
      </w:pPr>
    </w:p>
    <w:p w14:paraId="797842FF" w14:textId="77777777" w:rsidR="000649F2" w:rsidRPr="003E0B3A" w:rsidRDefault="000649F2" w:rsidP="000649F2">
      <w:pPr>
        <w:pStyle w:val="Nadpis3"/>
        <w:spacing w:after="60"/>
        <w:ind w:left="567" w:hanging="567"/>
        <w:rPr>
          <w:rFonts w:asciiTheme="minorHAnsi" w:hAnsiTheme="minorHAnsi" w:cstheme="minorHAnsi"/>
          <w:sz w:val="22"/>
          <w:szCs w:val="22"/>
        </w:rPr>
      </w:pPr>
      <w:bookmarkStart w:id="6" w:name="_Toc461981353"/>
      <w:r w:rsidRPr="00083C62">
        <w:rPr>
          <w:rFonts w:asciiTheme="minorHAnsi" w:hAnsiTheme="minorHAnsi" w:cstheme="minorHAnsi"/>
          <w:sz w:val="22"/>
          <w:szCs w:val="22"/>
        </w:rPr>
        <w:t>Variantné riešenie</w:t>
      </w:r>
      <w:bookmarkEnd w:id="6"/>
    </w:p>
    <w:p w14:paraId="15AF33C4" w14:textId="77777777" w:rsidR="000649F2" w:rsidRPr="00083C62" w:rsidRDefault="000649F2" w:rsidP="000649F2">
      <w:pPr>
        <w:pStyle w:val="Odsekzoznamu"/>
        <w:numPr>
          <w:ilvl w:val="0"/>
          <w:numId w:val="2"/>
        </w:numPr>
        <w:spacing w:after="60"/>
        <w:jc w:val="both"/>
        <w:rPr>
          <w:rFonts w:asciiTheme="minorHAnsi" w:eastAsia="Calibri" w:hAnsiTheme="minorHAnsi" w:cstheme="minorHAnsi"/>
          <w:vanish/>
          <w:lang w:eastAsia="sk-SK"/>
        </w:rPr>
      </w:pPr>
    </w:p>
    <w:p w14:paraId="7D6194E1" w14:textId="77777777" w:rsidR="000649F2" w:rsidRPr="006321B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Pr>
          <w:rFonts w:asciiTheme="minorHAnsi" w:hAnsiTheme="minorHAnsi" w:cstheme="minorHAnsi"/>
        </w:rPr>
        <w:t xml:space="preserve">Uchádzačom sa neumožňuje </w:t>
      </w:r>
      <w:r w:rsidRPr="006321B2">
        <w:rPr>
          <w:rFonts w:asciiTheme="minorHAnsi" w:hAnsiTheme="minorHAnsi" w:cstheme="minorHAnsi"/>
        </w:rPr>
        <w:t>predložiť variantné riešenie.</w:t>
      </w:r>
    </w:p>
    <w:p w14:paraId="23998229" w14:textId="77777777" w:rsidR="000649F2" w:rsidRPr="00083C6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083C62">
        <w:rPr>
          <w:rFonts w:asciiTheme="minorHAnsi" w:hAnsiTheme="minorHAnsi" w:cstheme="minorHAnsi"/>
        </w:rPr>
        <w:t>Ak súčasťou ponu</w:t>
      </w:r>
      <w:r>
        <w:rPr>
          <w:rFonts w:asciiTheme="minorHAnsi" w:hAnsiTheme="minorHAnsi" w:cstheme="minorHAnsi"/>
        </w:rPr>
        <w:t xml:space="preserve">ky bude aj variantné riešenie, </w:t>
      </w:r>
      <w:r w:rsidRPr="00083C62">
        <w:rPr>
          <w:rFonts w:asciiTheme="minorHAnsi" w:hAnsiTheme="minorHAnsi" w:cstheme="minorHAnsi"/>
        </w:rPr>
        <w:t xml:space="preserve">nebude takéto variantné riešenie </w:t>
      </w:r>
      <w:r>
        <w:rPr>
          <w:rFonts w:asciiTheme="minorHAnsi" w:hAnsiTheme="minorHAnsi" w:cstheme="minorHAnsi"/>
        </w:rPr>
        <w:t xml:space="preserve">zaradené do vyhodnotenia ponúk </w:t>
      </w:r>
      <w:r w:rsidRPr="00083C62">
        <w:rPr>
          <w:rFonts w:asciiTheme="minorHAnsi" w:hAnsiTheme="minorHAnsi" w:cstheme="minorHAnsi"/>
        </w:rPr>
        <w:t>a bude sa naň hľadieť, akoby nebolo predložené.</w:t>
      </w:r>
    </w:p>
    <w:p w14:paraId="532333A3" w14:textId="77777777" w:rsidR="000649F2" w:rsidRPr="00B74113" w:rsidRDefault="000649F2" w:rsidP="000649F2">
      <w:pPr>
        <w:spacing w:after="0" w:line="240" w:lineRule="auto"/>
        <w:ind w:left="360" w:hanging="360"/>
        <w:jc w:val="both"/>
        <w:rPr>
          <w:rFonts w:asciiTheme="minorHAnsi" w:hAnsiTheme="minorHAnsi" w:cstheme="minorHAnsi"/>
          <w:b/>
        </w:rPr>
      </w:pPr>
    </w:p>
    <w:p w14:paraId="0880DEC4" w14:textId="77777777" w:rsidR="000649F2" w:rsidRPr="006321B2" w:rsidRDefault="000649F2" w:rsidP="000649F2">
      <w:pPr>
        <w:pStyle w:val="Nadpis3"/>
        <w:ind w:left="567" w:hanging="567"/>
        <w:rPr>
          <w:rFonts w:asciiTheme="minorHAnsi" w:hAnsiTheme="minorHAnsi" w:cstheme="minorHAnsi"/>
          <w:sz w:val="22"/>
          <w:szCs w:val="22"/>
        </w:rPr>
      </w:pPr>
      <w:bookmarkStart w:id="7" w:name="_Toc461981354"/>
      <w:r w:rsidRPr="006321B2">
        <w:rPr>
          <w:rFonts w:asciiTheme="minorHAnsi" w:hAnsiTheme="minorHAnsi" w:cstheme="minorHAnsi"/>
          <w:sz w:val="22"/>
          <w:szCs w:val="22"/>
        </w:rPr>
        <w:t xml:space="preserve">Miesto a termín </w:t>
      </w:r>
      <w:r>
        <w:rPr>
          <w:rFonts w:asciiTheme="minorHAnsi" w:hAnsiTheme="minorHAnsi" w:cstheme="minorHAnsi"/>
          <w:sz w:val="22"/>
          <w:szCs w:val="22"/>
        </w:rPr>
        <w:t>plnenia</w:t>
      </w:r>
      <w:r w:rsidRPr="006321B2">
        <w:rPr>
          <w:rFonts w:asciiTheme="minorHAnsi" w:hAnsiTheme="minorHAnsi" w:cstheme="minorHAnsi"/>
          <w:sz w:val="22"/>
          <w:szCs w:val="22"/>
        </w:rPr>
        <w:t xml:space="preserve"> predmetu zákazky</w:t>
      </w:r>
      <w:bookmarkEnd w:id="7"/>
    </w:p>
    <w:p w14:paraId="52EEC3EB" w14:textId="77777777" w:rsidR="000649F2" w:rsidRPr="006321B2" w:rsidRDefault="000649F2" w:rsidP="000649F2">
      <w:pPr>
        <w:pStyle w:val="Odsekzoznamu"/>
        <w:numPr>
          <w:ilvl w:val="0"/>
          <w:numId w:val="2"/>
        </w:numPr>
        <w:jc w:val="both"/>
        <w:rPr>
          <w:rFonts w:asciiTheme="minorHAnsi" w:eastAsia="Calibri" w:hAnsiTheme="minorHAnsi" w:cstheme="minorHAnsi"/>
          <w:vanish/>
          <w:lang w:eastAsia="sk-SK"/>
        </w:rPr>
      </w:pPr>
    </w:p>
    <w:p w14:paraId="2CDEE97C" w14:textId="77777777" w:rsidR="000649F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8645B9">
        <w:rPr>
          <w:rFonts w:asciiTheme="minorHAnsi" w:hAnsiTheme="minorHAnsi" w:cstheme="minorHAnsi"/>
        </w:rPr>
        <w:t>Miesto plnenia predmetu zákazky:</w:t>
      </w:r>
    </w:p>
    <w:p w14:paraId="7EB00F16"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D1 Liptovský Mikuláš – Važec</w:t>
      </w:r>
    </w:p>
    <w:p w14:paraId="433FC56A"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p>
    <w:p w14:paraId="00854842"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V správe a údržbe:</w:t>
      </w:r>
    </w:p>
    <w:p w14:paraId="1431A9CD"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Národná diaľničná spoločnosť, a. s.,</w:t>
      </w:r>
    </w:p>
    <w:p w14:paraId="504BDC30"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 xml:space="preserve">Stredisko správy a údržby diaľnic 8 Liptovský Mikuláš </w:t>
      </w:r>
    </w:p>
    <w:p w14:paraId="094B040E"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Demänovská cesta 79, 031 01 Liptovský Mikuláš-Demänová</w:t>
      </w:r>
    </w:p>
    <w:p w14:paraId="1DE74A61"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p>
    <w:p w14:paraId="4D1D350B" w14:textId="77777777" w:rsidR="000649F2" w:rsidRPr="004E2453" w:rsidRDefault="000649F2" w:rsidP="000649F2">
      <w:pPr>
        <w:pStyle w:val="Odsekzoznamu"/>
        <w:shd w:val="clear" w:color="auto" w:fill="FFFFFF" w:themeFill="background1"/>
        <w:ind w:left="567"/>
        <w:jc w:val="both"/>
        <w:rPr>
          <w:rFonts w:ascii="Calibri" w:hAnsi="Calibri" w:cs="Calibri"/>
          <w:lang w:eastAsia="sk-SK"/>
        </w:rPr>
      </w:pPr>
      <w:r w:rsidRPr="004E2453">
        <w:rPr>
          <w:rFonts w:ascii="Calibri" w:hAnsi="Calibri" w:cs="Calibri"/>
          <w:lang w:eastAsia="sk-SK"/>
        </w:rPr>
        <w:t>D1 Važec – Mengusovce, D1 Mengusovce – Jánovce, I. úsek, D1 Mengusovce – Jánovce, II. úsek, D1 Mengusovce – Jánovce, III. úsek, D1 Jánovce – Jablonov, I. úsek vrátane tunela Bôrik a podjazdu Lučivná</w:t>
      </w:r>
    </w:p>
    <w:p w14:paraId="7488BD9C"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p>
    <w:p w14:paraId="3CDF08FA"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V správe a údržbe:</w:t>
      </w:r>
    </w:p>
    <w:p w14:paraId="536829AC"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Národná diaľničná spoločnosť, a. s.,</w:t>
      </w:r>
    </w:p>
    <w:p w14:paraId="5E1396EE"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Stredisko správy a údržby diaľnic 9 Mengusovce</w:t>
      </w:r>
    </w:p>
    <w:p w14:paraId="3092146F" w14:textId="77777777" w:rsidR="000649F2"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059 36 Mengusovce</w:t>
      </w:r>
    </w:p>
    <w:p w14:paraId="6F26B658" w14:textId="77777777" w:rsidR="000649F2" w:rsidRDefault="000649F2" w:rsidP="000649F2">
      <w:pPr>
        <w:pStyle w:val="Odsekzoznamu"/>
        <w:shd w:val="clear" w:color="auto" w:fill="FFFFFF" w:themeFill="background1"/>
        <w:ind w:left="360" w:firstLine="207"/>
        <w:jc w:val="both"/>
        <w:rPr>
          <w:rFonts w:ascii="Calibri" w:hAnsi="Calibri" w:cs="Calibri"/>
          <w:szCs w:val="20"/>
        </w:rPr>
      </w:pPr>
    </w:p>
    <w:p w14:paraId="3B2E4DDF" w14:textId="77777777" w:rsidR="000649F2" w:rsidRPr="00A730CE" w:rsidRDefault="000649F2" w:rsidP="000649F2">
      <w:pPr>
        <w:shd w:val="clear" w:color="auto" w:fill="FFFFFF" w:themeFill="background1"/>
        <w:ind w:left="567" w:hanging="567"/>
        <w:jc w:val="both"/>
        <w:rPr>
          <w:szCs w:val="20"/>
        </w:rPr>
      </w:pPr>
      <w:r>
        <w:rPr>
          <w:szCs w:val="20"/>
        </w:rPr>
        <w:t>5.2</w:t>
      </w:r>
      <w:r>
        <w:rPr>
          <w:szCs w:val="20"/>
        </w:rPr>
        <w:tab/>
      </w:r>
      <w:r w:rsidRPr="00A730CE">
        <w:rPr>
          <w:szCs w:val="20"/>
        </w:rPr>
        <w:t>Termín poskytnutia služby:</w:t>
      </w:r>
    </w:p>
    <w:p w14:paraId="7A6E403F" w14:textId="77777777" w:rsidR="000649F2" w:rsidRPr="0085476B" w:rsidRDefault="000649F2" w:rsidP="000649F2">
      <w:pPr>
        <w:shd w:val="clear" w:color="auto" w:fill="FFFFFF" w:themeFill="background1"/>
        <w:spacing w:line="240" w:lineRule="auto"/>
        <w:ind w:left="567"/>
        <w:jc w:val="both"/>
        <w:rPr>
          <w:szCs w:val="20"/>
        </w:rPr>
      </w:pPr>
      <w:r w:rsidRPr="0085476B">
        <w:rPr>
          <w:szCs w:val="20"/>
        </w:rPr>
        <w:t>Predpokladané obdobie od 01.01.2025 do 31.12.2028, resp. 4 roky od nadobudnutia účinnosti rámcovej dohody.</w:t>
      </w:r>
    </w:p>
    <w:p w14:paraId="72A3A1BA" w14:textId="77777777" w:rsidR="000649F2" w:rsidRPr="008F182E" w:rsidRDefault="000649F2" w:rsidP="000649F2">
      <w:pPr>
        <w:shd w:val="clear" w:color="auto" w:fill="FFFFFF" w:themeFill="background1"/>
        <w:spacing w:line="240" w:lineRule="auto"/>
        <w:ind w:left="567"/>
        <w:jc w:val="both"/>
        <w:rPr>
          <w:szCs w:val="20"/>
        </w:rPr>
      </w:pPr>
      <w:r w:rsidRPr="00A730CE">
        <w:rPr>
          <w:szCs w:val="20"/>
        </w:rPr>
        <w:t>Servisná činnosť podľa harmonogramu servisných činností uvedeného v tabuľke Prílohy č. 1, 3</w:t>
      </w:r>
      <w:r>
        <w:rPr>
          <w:szCs w:val="20"/>
        </w:rPr>
        <w:t>,5, 7, 9, 10 a 11 časti B.2 Spôsob určenia ceny</w:t>
      </w:r>
      <w:r w:rsidRPr="00A730CE">
        <w:rPr>
          <w:szCs w:val="20"/>
        </w:rPr>
        <w:t xml:space="preserve">. Súčasťou je harmonogram servisných činností počas pôsobenia </w:t>
      </w:r>
      <w:r>
        <w:rPr>
          <w:szCs w:val="20"/>
        </w:rPr>
        <w:t>R</w:t>
      </w:r>
      <w:r w:rsidRPr="00A730CE">
        <w:rPr>
          <w:szCs w:val="20"/>
        </w:rPr>
        <w:t>ámcovej dohody.</w:t>
      </w:r>
      <w:r>
        <w:rPr>
          <w:rFonts w:asciiTheme="minorHAnsi" w:hAnsiTheme="minorHAnsi" w:cstheme="minorHAnsi"/>
        </w:rPr>
        <w:t xml:space="preserve"> </w:t>
      </w:r>
    </w:p>
    <w:p w14:paraId="0A804BB1" w14:textId="77777777" w:rsidR="000649F2" w:rsidRPr="00C97D84" w:rsidRDefault="000649F2" w:rsidP="000649F2">
      <w:pPr>
        <w:pStyle w:val="Odsekzoznamu"/>
        <w:numPr>
          <w:ilvl w:val="1"/>
          <w:numId w:val="2"/>
        </w:numPr>
        <w:spacing w:after="60"/>
        <w:jc w:val="both"/>
        <w:rPr>
          <w:rFonts w:asciiTheme="minorHAnsi" w:hAnsiTheme="minorHAnsi" w:cstheme="minorHAnsi"/>
          <w:vanish/>
        </w:rPr>
      </w:pPr>
    </w:p>
    <w:p w14:paraId="76E48729" w14:textId="77777777" w:rsidR="000649F2" w:rsidRPr="006321B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6321B2">
        <w:rPr>
          <w:rFonts w:asciiTheme="minorHAnsi" w:hAnsiTheme="minorHAnsi" w:cstheme="minorHAnsi"/>
        </w:rPr>
        <w:t>Podrobné vymedzenie miesta plnenia a predpokladaného termínu  plnenia predmetu zákazky je v časti B.1 Opi</w:t>
      </w:r>
      <w:r>
        <w:rPr>
          <w:rFonts w:asciiTheme="minorHAnsi" w:hAnsiTheme="minorHAnsi" w:cstheme="minorHAnsi"/>
        </w:rPr>
        <w:t xml:space="preserve">s predmetu zákazky a časti B.3 </w:t>
      </w:r>
      <w:r w:rsidRPr="006321B2">
        <w:rPr>
          <w:rFonts w:asciiTheme="minorHAnsi" w:hAnsiTheme="minorHAnsi" w:cstheme="minorHAnsi"/>
        </w:rPr>
        <w:t xml:space="preserve">Obchodné podmienky </w:t>
      </w:r>
      <w:r>
        <w:rPr>
          <w:rFonts w:asciiTheme="minorHAnsi" w:hAnsiTheme="minorHAnsi" w:cstheme="minorHAnsi"/>
        </w:rPr>
        <w:t>plne</w:t>
      </w:r>
      <w:r w:rsidRPr="006321B2">
        <w:rPr>
          <w:rFonts w:asciiTheme="minorHAnsi" w:hAnsiTheme="minorHAnsi" w:cstheme="minorHAnsi"/>
        </w:rPr>
        <w:t>nia predmetu zákazky, ktoré sú neoddeliteľnou súčasťou týchto SP.</w:t>
      </w:r>
    </w:p>
    <w:p w14:paraId="38222323" w14:textId="77777777" w:rsidR="000649F2" w:rsidRPr="00B74113" w:rsidRDefault="000649F2" w:rsidP="000649F2">
      <w:pPr>
        <w:pStyle w:val="pismo"/>
        <w:tabs>
          <w:tab w:val="clear" w:pos="10080"/>
          <w:tab w:val="left" w:pos="-709"/>
        </w:tabs>
        <w:ind w:left="0"/>
        <w:rPr>
          <w:rFonts w:asciiTheme="minorHAnsi" w:hAnsiTheme="minorHAnsi" w:cstheme="minorHAnsi"/>
          <w:b/>
          <w:bCs/>
          <w:color w:val="000000"/>
          <w:sz w:val="22"/>
          <w:szCs w:val="22"/>
        </w:rPr>
      </w:pPr>
    </w:p>
    <w:p w14:paraId="10AAB748" w14:textId="77777777" w:rsidR="000649F2" w:rsidRPr="00D14FEC" w:rsidRDefault="000649F2" w:rsidP="000649F2">
      <w:pPr>
        <w:pStyle w:val="Nadpis3"/>
        <w:ind w:left="567" w:hanging="567"/>
        <w:rPr>
          <w:rFonts w:asciiTheme="minorHAnsi" w:hAnsiTheme="minorHAnsi" w:cstheme="minorHAnsi"/>
          <w:sz w:val="22"/>
          <w:szCs w:val="22"/>
        </w:rPr>
      </w:pPr>
      <w:bookmarkStart w:id="8" w:name="_Toc461981355"/>
      <w:r w:rsidRPr="00D14FEC">
        <w:rPr>
          <w:rFonts w:asciiTheme="minorHAnsi" w:hAnsiTheme="minorHAnsi" w:cstheme="minorHAnsi"/>
          <w:sz w:val="22"/>
          <w:szCs w:val="22"/>
        </w:rPr>
        <w:t>Zdroj finančných prostriedkov</w:t>
      </w:r>
      <w:bookmarkEnd w:id="8"/>
    </w:p>
    <w:p w14:paraId="0045F62A" w14:textId="77777777" w:rsidR="000649F2" w:rsidRPr="00C81977" w:rsidRDefault="000649F2" w:rsidP="000649F2">
      <w:pPr>
        <w:pStyle w:val="Odsekzoznamu"/>
        <w:numPr>
          <w:ilvl w:val="0"/>
          <w:numId w:val="2"/>
        </w:numPr>
        <w:spacing w:after="60"/>
        <w:jc w:val="both"/>
        <w:rPr>
          <w:rFonts w:asciiTheme="minorHAnsi" w:hAnsiTheme="minorHAnsi" w:cstheme="minorHAnsi"/>
          <w:vanish/>
        </w:rPr>
      </w:pPr>
    </w:p>
    <w:p w14:paraId="170154CB" w14:textId="120DFDC6" w:rsidR="000649F2" w:rsidRPr="00C81977"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C81977">
        <w:rPr>
          <w:rFonts w:asciiTheme="minorHAnsi" w:hAnsiTheme="minorHAnsi" w:cstheme="minorHAnsi"/>
        </w:rPr>
        <w:t>Predmet zákazky bude financovaný z vlastných zdrojov verejného obstarávateľa</w:t>
      </w:r>
      <w:r>
        <w:rPr>
          <w:rFonts w:asciiTheme="minorHAnsi" w:hAnsiTheme="minorHAnsi" w:cstheme="minorHAnsi"/>
        </w:rPr>
        <w:t>.</w:t>
      </w:r>
    </w:p>
    <w:p w14:paraId="291EB7AE" w14:textId="77777777" w:rsidR="000649F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C81977">
        <w:rPr>
          <w:rFonts w:asciiTheme="minorHAnsi" w:hAnsiTheme="minorHAnsi" w:cstheme="minorHAnsi"/>
        </w:rPr>
        <w:t xml:space="preserve">Verejný obstarávateľ neposkytuje zálohy ani preddavky na plnenie </w:t>
      </w:r>
      <w:r>
        <w:rPr>
          <w:rFonts w:asciiTheme="minorHAnsi" w:hAnsiTheme="minorHAnsi" w:cstheme="minorHAnsi"/>
        </w:rPr>
        <w:t>Rámcovej d</w:t>
      </w:r>
      <w:r w:rsidRPr="00C81977">
        <w:rPr>
          <w:rFonts w:asciiTheme="minorHAnsi" w:hAnsiTheme="minorHAnsi" w:cstheme="minorHAnsi"/>
        </w:rPr>
        <w:t xml:space="preserve">ohody. </w:t>
      </w:r>
    </w:p>
    <w:p w14:paraId="1A795E71" w14:textId="77777777" w:rsidR="000649F2" w:rsidRPr="00C81977" w:rsidRDefault="000649F2" w:rsidP="000649F2">
      <w:pPr>
        <w:pStyle w:val="Zarkazkladnhotextu2"/>
        <w:spacing w:after="60" w:line="240" w:lineRule="auto"/>
        <w:ind w:left="567"/>
        <w:jc w:val="both"/>
        <w:rPr>
          <w:rFonts w:asciiTheme="minorHAnsi" w:hAnsiTheme="minorHAnsi" w:cstheme="minorHAnsi"/>
        </w:rPr>
      </w:pPr>
    </w:p>
    <w:p w14:paraId="3D28E500" w14:textId="77777777" w:rsidR="000649F2" w:rsidRPr="006321B2" w:rsidRDefault="000649F2" w:rsidP="000649F2">
      <w:pPr>
        <w:pStyle w:val="Nadpis3"/>
        <w:spacing w:after="60"/>
        <w:ind w:left="567" w:hanging="567"/>
        <w:rPr>
          <w:rFonts w:asciiTheme="minorHAnsi" w:hAnsiTheme="minorHAnsi" w:cstheme="minorHAnsi"/>
          <w:sz w:val="22"/>
          <w:szCs w:val="22"/>
        </w:rPr>
      </w:pPr>
      <w:bookmarkStart w:id="9" w:name="_Toc461981356"/>
      <w:r w:rsidRPr="006321B2">
        <w:rPr>
          <w:rFonts w:asciiTheme="minorHAnsi" w:hAnsiTheme="minorHAnsi" w:cstheme="minorHAnsi"/>
          <w:sz w:val="22"/>
          <w:szCs w:val="22"/>
        </w:rPr>
        <w:t>Typ zmluvy</w:t>
      </w:r>
      <w:bookmarkEnd w:id="9"/>
    </w:p>
    <w:p w14:paraId="64E60392" w14:textId="77777777" w:rsidR="000649F2" w:rsidRPr="006321B2" w:rsidRDefault="000649F2" w:rsidP="000649F2">
      <w:pPr>
        <w:autoSpaceDE w:val="0"/>
        <w:autoSpaceDN w:val="0"/>
        <w:spacing w:after="0" w:line="240" w:lineRule="auto"/>
        <w:ind w:left="567"/>
        <w:jc w:val="both"/>
        <w:rPr>
          <w:rFonts w:asciiTheme="minorHAnsi" w:hAnsiTheme="minorHAnsi" w:cstheme="minorHAnsi"/>
          <w:sz w:val="20"/>
          <w:szCs w:val="20"/>
        </w:rPr>
      </w:pPr>
    </w:p>
    <w:p w14:paraId="6723D852" w14:textId="77777777" w:rsidR="000649F2" w:rsidRPr="00C81977" w:rsidRDefault="000649F2" w:rsidP="000649F2">
      <w:pPr>
        <w:pStyle w:val="Odsekzoznamu"/>
        <w:numPr>
          <w:ilvl w:val="0"/>
          <w:numId w:val="2"/>
        </w:numPr>
        <w:spacing w:after="60"/>
        <w:jc w:val="both"/>
        <w:rPr>
          <w:rFonts w:asciiTheme="minorHAnsi" w:hAnsiTheme="minorHAnsi" w:cstheme="minorHAnsi"/>
          <w:vanish/>
        </w:rPr>
      </w:pPr>
    </w:p>
    <w:p w14:paraId="652EAB49" w14:textId="77777777" w:rsidR="000649F2" w:rsidRPr="00C81977"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6321B2">
        <w:rPr>
          <w:rFonts w:asciiTheme="minorHAnsi" w:hAnsiTheme="minorHAnsi" w:cstheme="minorHAnsi"/>
        </w:rPr>
        <w:t>Výsledok p</w:t>
      </w:r>
      <w:r>
        <w:rPr>
          <w:rFonts w:asciiTheme="minorHAnsi" w:hAnsiTheme="minorHAnsi" w:cstheme="minorHAnsi"/>
        </w:rPr>
        <w:t>ostupu verejného obstarávania: uzavretie</w:t>
      </w:r>
      <w:r w:rsidRPr="006321B2">
        <w:rPr>
          <w:rFonts w:asciiTheme="minorHAnsi" w:hAnsiTheme="minorHAnsi" w:cstheme="minorHAnsi"/>
        </w:rPr>
        <w:t xml:space="preserve"> </w:t>
      </w:r>
      <w:r w:rsidRPr="00C81977">
        <w:rPr>
          <w:rFonts w:asciiTheme="minorHAnsi" w:hAnsiTheme="minorHAnsi" w:cstheme="minorHAnsi"/>
        </w:rPr>
        <w:t>Rámcovej dohody</w:t>
      </w:r>
      <w:r w:rsidRPr="006321B2">
        <w:rPr>
          <w:rFonts w:asciiTheme="minorHAnsi" w:hAnsiTheme="minorHAnsi" w:cstheme="minorHAnsi"/>
        </w:rPr>
        <w:t xml:space="preserve"> podľa § 83 Zákona</w:t>
      </w:r>
      <w:r>
        <w:rPr>
          <w:rFonts w:asciiTheme="minorHAnsi" w:hAnsiTheme="minorHAnsi" w:cstheme="minorHAnsi"/>
        </w:rPr>
        <w:t xml:space="preserve"> a § 269 ods. 2 Zákona č. 513/1991 Zb. Obchodný zákonník v znení neskorších predpisov s primeraným použitím § 536 Obchodného zákonníka (ďalej len „Dohoda“)</w:t>
      </w:r>
      <w:r w:rsidRPr="00C81977">
        <w:rPr>
          <w:rFonts w:asciiTheme="minorHAnsi" w:hAnsiTheme="minorHAnsi" w:cstheme="minorHAnsi"/>
        </w:rPr>
        <w:t>.</w:t>
      </w:r>
    </w:p>
    <w:p w14:paraId="4A6E0621" w14:textId="77777777" w:rsidR="000649F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6321B2">
        <w:rPr>
          <w:rFonts w:asciiTheme="minorHAnsi" w:hAnsiTheme="minorHAnsi" w:cstheme="minorHAnsi"/>
        </w:rPr>
        <w:t xml:space="preserve">Vymedzenie zmluvných podmienok na </w:t>
      </w:r>
      <w:r>
        <w:rPr>
          <w:rFonts w:asciiTheme="minorHAnsi" w:hAnsiTheme="minorHAnsi" w:cstheme="minorHAnsi"/>
        </w:rPr>
        <w:t>plnenie</w:t>
      </w:r>
      <w:r w:rsidRPr="006321B2">
        <w:rPr>
          <w:rFonts w:asciiTheme="minorHAnsi" w:hAnsiTheme="minorHAnsi" w:cstheme="minorHAnsi"/>
        </w:rPr>
        <w:t xml:space="preserve"> pr</w:t>
      </w:r>
      <w:r>
        <w:rPr>
          <w:rFonts w:asciiTheme="minorHAnsi" w:hAnsiTheme="minorHAnsi" w:cstheme="minorHAnsi"/>
        </w:rPr>
        <w:t xml:space="preserve">edmetu zákazky tvoria časti B.1 </w:t>
      </w:r>
      <w:r w:rsidRPr="006321B2">
        <w:rPr>
          <w:rFonts w:asciiTheme="minorHAnsi" w:hAnsiTheme="minorHAnsi" w:cstheme="minorHAnsi"/>
        </w:rPr>
        <w:t>Opis predmetu zákazky,</w:t>
      </w:r>
      <w:r>
        <w:rPr>
          <w:rFonts w:asciiTheme="minorHAnsi" w:hAnsiTheme="minorHAnsi" w:cstheme="minorHAnsi"/>
        </w:rPr>
        <w:t xml:space="preserve"> B.2 Spôsob určenia ceny a B.3 </w:t>
      </w:r>
      <w:r w:rsidRPr="006321B2">
        <w:rPr>
          <w:rFonts w:asciiTheme="minorHAnsi" w:hAnsiTheme="minorHAnsi" w:cstheme="minorHAnsi"/>
        </w:rPr>
        <w:t xml:space="preserve">Obchodné podmienky </w:t>
      </w:r>
      <w:r>
        <w:rPr>
          <w:rFonts w:asciiTheme="minorHAnsi" w:hAnsiTheme="minorHAnsi" w:cstheme="minorHAnsi"/>
        </w:rPr>
        <w:t>plnenia</w:t>
      </w:r>
      <w:r w:rsidRPr="006321B2">
        <w:rPr>
          <w:rFonts w:asciiTheme="minorHAnsi" w:hAnsiTheme="minorHAnsi" w:cstheme="minorHAnsi"/>
        </w:rPr>
        <w:t xml:space="preserve"> predmetu zákazky, ktoré sú neoddeliteľnou súčasťou týchto SP.</w:t>
      </w:r>
    </w:p>
    <w:p w14:paraId="79EE0E6E" w14:textId="77777777" w:rsidR="000649F2" w:rsidRPr="00912F4D" w:rsidRDefault="000649F2" w:rsidP="000649F2">
      <w:pPr>
        <w:autoSpaceDE w:val="0"/>
        <w:autoSpaceDN w:val="0"/>
        <w:spacing w:after="6" w:line="240" w:lineRule="auto"/>
        <w:ind w:left="567"/>
        <w:jc w:val="both"/>
        <w:rPr>
          <w:rFonts w:asciiTheme="minorHAnsi" w:hAnsiTheme="minorHAnsi" w:cstheme="minorHAnsi"/>
        </w:rPr>
      </w:pPr>
    </w:p>
    <w:p w14:paraId="3CAC8820" w14:textId="77777777" w:rsidR="000649F2" w:rsidRDefault="000649F2" w:rsidP="000649F2">
      <w:pPr>
        <w:pStyle w:val="Nadpis3"/>
        <w:spacing w:after="60"/>
        <w:ind w:left="567" w:hanging="567"/>
        <w:rPr>
          <w:rFonts w:asciiTheme="minorHAnsi" w:hAnsiTheme="minorHAnsi" w:cstheme="minorHAnsi"/>
          <w:sz w:val="22"/>
          <w:szCs w:val="22"/>
        </w:rPr>
      </w:pPr>
      <w:bookmarkStart w:id="10" w:name="_Toc461981357"/>
      <w:r w:rsidRPr="00B74113">
        <w:rPr>
          <w:rFonts w:asciiTheme="minorHAnsi" w:hAnsiTheme="minorHAnsi" w:cstheme="minorHAnsi"/>
          <w:sz w:val="22"/>
          <w:szCs w:val="22"/>
        </w:rPr>
        <w:t>Lehota viazanosti ponuky</w:t>
      </w:r>
      <w:bookmarkEnd w:id="10"/>
    </w:p>
    <w:p w14:paraId="41EEF856" w14:textId="77777777" w:rsidR="000649F2" w:rsidRPr="00D80620" w:rsidRDefault="000649F2" w:rsidP="000649F2">
      <w:pPr>
        <w:spacing w:after="0" w:line="240" w:lineRule="auto"/>
        <w:rPr>
          <w:lang w:eastAsia="sk-SK"/>
        </w:rPr>
      </w:pPr>
    </w:p>
    <w:p w14:paraId="07B9C460" w14:textId="77777777" w:rsidR="000649F2" w:rsidRPr="00B9517D" w:rsidRDefault="000649F2" w:rsidP="000649F2">
      <w:pPr>
        <w:pStyle w:val="Odsekzoznamu"/>
        <w:numPr>
          <w:ilvl w:val="0"/>
          <w:numId w:val="1"/>
        </w:numPr>
        <w:autoSpaceDE w:val="0"/>
        <w:autoSpaceDN w:val="0"/>
        <w:spacing w:after="60"/>
        <w:jc w:val="both"/>
        <w:rPr>
          <w:rFonts w:asciiTheme="minorHAnsi" w:hAnsiTheme="minorHAnsi" w:cstheme="minorHAnsi"/>
          <w:vanish/>
        </w:rPr>
      </w:pPr>
    </w:p>
    <w:p w14:paraId="7CAF5523" w14:textId="77777777" w:rsidR="000649F2" w:rsidRPr="00B9517D" w:rsidRDefault="000649F2" w:rsidP="000649F2">
      <w:pPr>
        <w:pStyle w:val="Odsekzoznamu"/>
        <w:numPr>
          <w:ilvl w:val="0"/>
          <w:numId w:val="1"/>
        </w:numPr>
        <w:autoSpaceDE w:val="0"/>
        <w:autoSpaceDN w:val="0"/>
        <w:spacing w:after="60"/>
        <w:jc w:val="both"/>
        <w:rPr>
          <w:rFonts w:asciiTheme="minorHAnsi" w:hAnsiTheme="minorHAnsi" w:cstheme="minorHAnsi"/>
          <w:vanish/>
        </w:rPr>
      </w:pPr>
    </w:p>
    <w:p w14:paraId="6D621DBE" w14:textId="77777777" w:rsidR="000649F2" w:rsidRPr="00B9517D" w:rsidRDefault="000649F2" w:rsidP="000649F2">
      <w:pPr>
        <w:pStyle w:val="Odsekzoznamu"/>
        <w:numPr>
          <w:ilvl w:val="0"/>
          <w:numId w:val="2"/>
        </w:numPr>
        <w:spacing w:after="60"/>
        <w:jc w:val="both"/>
        <w:rPr>
          <w:rFonts w:asciiTheme="minorHAnsi" w:hAnsiTheme="minorHAnsi" w:cstheme="minorHAnsi"/>
          <w:vanish/>
        </w:rPr>
      </w:pPr>
    </w:p>
    <w:p w14:paraId="681BEFF1" w14:textId="77777777" w:rsidR="000649F2" w:rsidRPr="00B74113"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Pr>
          <w:rFonts w:asciiTheme="minorHAnsi" w:hAnsiTheme="minorHAnsi" w:cstheme="minorHAnsi"/>
        </w:rPr>
        <w:t xml:space="preserve">Uchádzač je viazaný svojou ponukou od uplynutia lehoty na predkladanie ponúk až do uplynutia lehoty viazanosti ponúk, ktorú verejný obstarávateľ určuje </w:t>
      </w:r>
      <w:r w:rsidRPr="00395479">
        <w:rPr>
          <w:rFonts w:asciiTheme="minorHAnsi" w:hAnsiTheme="minorHAnsi" w:cstheme="minorHAnsi"/>
        </w:rPr>
        <w:t>na 12 mesiacov</w:t>
      </w:r>
      <w:r>
        <w:rPr>
          <w:rFonts w:asciiTheme="minorHAnsi" w:hAnsiTheme="minorHAnsi" w:cstheme="minorHAnsi"/>
        </w:rPr>
        <w:t xml:space="preserve"> v súlade s § 46 ods. 2 Zákona od uplynutia lehoty na predkladanie ponúk. </w:t>
      </w:r>
    </w:p>
    <w:p w14:paraId="12D0DC60" w14:textId="77777777" w:rsidR="000649F2" w:rsidRPr="00AE5030" w:rsidRDefault="000649F2" w:rsidP="000649F2">
      <w:pPr>
        <w:pStyle w:val="Zarkazkladnhotextu2"/>
        <w:numPr>
          <w:ilvl w:val="1"/>
          <w:numId w:val="2"/>
        </w:numPr>
        <w:spacing w:after="60" w:line="240" w:lineRule="auto"/>
        <w:ind w:left="567" w:hanging="567"/>
        <w:jc w:val="both"/>
        <w:rPr>
          <w:rFonts w:cs="Calibri"/>
          <w:sz w:val="24"/>
        </w:rPr>
      </w:pPr>
      <w:r w:rsidRPr="00AE5030">
        <w:rPr>
          <w:rFonts w:cs="Calibri"/>
          <w:szCs w:val="20"/>
        </w:rPr>
        <w:t xml:space="preserve">V prípade, ak bude podaná námietka podľa § 170 Zákona a začaté konanie o námietkach podľa § 171 Zákona alebo ak bude začatá kontrola postupu verejného obstarávateľa pred uzavretím Zmluvy podľa §169 </w:t>
      </w:r>
      <w:r>
        <w:rPr>
          <w:rFonts w:cs="Calibri"/>
          <w:szCs w:val="20"/>
        </w:rPr>
        <w:t xml:space="preserve">ods. 1 </w:t>
      </w:r>
      <w:r w:rsidRPr="00AE5030">
        <w:rPr>
          <w:rFonts w:cs="Calibri"/>
          <w:szCs w:val="20"/>
        </w:rPr>
        <w:t>Zákona a Úrad pre verejné obstarávanie (ďalej len „Úrad“</w:t>
      </w:r>
      <w:r w:rsidRPr="00AE5030">
        <w:rPr>
          <w:rFonts w:cs="Calibri"/>
          <w:szCs w:val="20"/>
          <w:lang w:val="en-US"/>
        </w:rPr>
        <w:t>)</w:t>
      </w:r>
      <w:r w:rsidRPr="00AE5030">
        <w:rPr>
          <w:rFonts w:cs="Calibri"/>
          <w:szCs w:val="20"/>
        </w:rPr>
        <w:t xml:space="preserve">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mesiacov od uplynutia lehoty na predkladanie ponúk.</w:t>
      </w:r>
    </w:p>
    <w:p w14:paraId="71A310F6" w14:textId="77777777" w:rsidR="000649F2" w:rsidRPr="00E03484"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B74113">
        <w:rPr>
          <w:rFonts w:asciiTheme="minorHAnsi" w:hAnsiTheme="minorHAnsi" w:cstheme="minorHAnsi"/>
        </w:rPr>
        <w:lastRenderedPageBreak/>
        <w:t>Uchádzači sú svojou ponukou viazaní do uplynutia lehoty verejným obstarávateľom oznámenej, resp. primerane predĺženej lehoty viazanosti ponúk podľa bodu 8.2</w:t>
      </w:r>
      <w:r>
        <w:rPr>
          <w:rFonts w:asciiTheme="minorHAnsi" w:hAnsiTheme="minorHAnsi" w:cstheme="minorHAnsi"/>
        </w:rPr>
        <w:t xml:space="preserve"> časti</w:t>
      </w:r>
      <w:r w:rsidRPr="00B74113">
        <w:rPr>
          <w:rFonts w:asciiTheme="minorHAnsi" w:hAnsiTheme="minorHAnsi" w:cstheme="minorHAnsi"/>
        </w:rPr>
        <w:t xml:space="preserve"> A.1 Pokyny pre uchádzačov</w:t>
      </w:r>
      <w:r>
        <w:rPr>
          <w:rFonts w:asciiTheme="minorHAnsi" w:hAnsiTheme="minorHAnsi" w:cstheme="minorHAnsi"/>
        </w:rPr>
        <w:t xml:space="preserve"> týchto</w:t>
      </w:r>
      <w:r w:rsidRPr="00B74113">
        <w:rPr>
          <w:rFonts w:asciiTheme="minorHAnsi" w:hAnsiTheme="minorHAnsi" w:cstheme="minorHAnsi"/>
        </w:rPr>
        <w:t xml:space="preserve"> SP.</w:t>
      </w:r>
    </w:p>
    <w:p w14:paraId="17CE8F27" w14:textId="77777777" w:rsidR="000649F2" w:rsidRPr="00026A58" w:rsidRDefault="000649F2" w:rsidP="000649F2">
      <w:pPr>
        <w:pStyle w:val="Zarkazkladnhotextu2"/>
        <w:spacing w:after="60" w:line="240" w:lineRule="auto"/>
        <w:ind w:left="567"/>
        <w:jc w:val="both"/>
        <w:rPr>
          <w:rFonts w:asciiTheme="minorHAnsi" w:hAnsiTheme="minorHAnsi" w:cstheme="minorHAnsi"/>
        </w:rPr>
      </w:pPr>
    </w:p>
    <w:p w14:paraId="6A56804A" w14:textId="77777777" w:rsidR="000649F2" w:rsidRPr="00B74113" w:rsidRDefault="000649F2" w:rsidP="000649F2">
      <w:pPr>
        <w:pStyle w:val="Nadpis2"/>
        <w:spacing w:after="60"/>
        <w:rPr>
          <w:rFonts w:asciiTheme="minorHAnsi" w:hAnsiTheme="minorHAnsi" w:cstheme="minorHAnsi"/>
          <w:sz w:val="22"/>
          <w:szCs w:val="22"/>
        </w:rPr>
      </w:pPr>
      <w:bookmarkStart w:id="11" w:name="_Toc461981358"/>
      <w:r w:rsidRPr="00B74113">
        <w:rPr>
          <w:rFonts w:asciiTheme="minorHAnsi" w:hAnsiTheme="minorHAnsi" w:cstheme="minorHAnsi"/>
          <w:sz w:val="22"/>
          <w:szCs w:val="22"/>
        </w:rPr>
        <w:t>Časť II.</w:t>
      </w:r>
      <w:bookmarkEnd w:id="11"/>
    </w:p>
    <w:p w14:paraId="13848EC5" w14:textId="77777777" w:rsidR="000649F2" w:rsidRPr="00B74113" w:rsidRDefault="000649F2" w:rsidP="000649F2">
      <w:pPr>
        <w:pStyle w:val="Nadpis2"/>
        <w:spacing w:after="60"/>
        <w:rPr>
          <w:rFonts w:asciiTheme="minorHAnsi" w:hAnsiTheme="minorHAnsi" w:cstheme="minorHAnsi"/>
          <w:sz w:val="22"/>
          <w:szCs w:val="22"/>
        </w:rPr>
      </w:pPr>
      <w:bookmarkStart w:id="12" w:name="_Toc461981359"/>
      <w:r w:rsidRPr="000435AB">
        <w:rPr>
          <w:rFonts w:asciiTheme="minorHAnsi" w:hAnsiTheme="minorHAnsi" w:cstheme="minorHAnsi"/>
          <w:sz w:val="22"/>
          <w:szCs w:val="22"/>
        </w:rPr>
        <w:t>Komunikácia a vysvetľovanie</w:t>
      </w:r>
      <w:bookmarkEnd w:id="12"/>
    </w:p>
    <w:p w14:paraId="5F65E705" w14:textId="77777777" w:rsidR="000649F2" w:rsidRPr="00B74113" w:rsidRDefault="000649F2" w:rsidP="000649F2">
      <w:pPr>
        <w:spacing w:after="60" w:line="240" w:lineRule="auto"/>
        <w:rPr>
          <w:rFonts w:asciiTheme="minorHAnsi" w:hAnsiTheme="minorHAnsi" w:cstheme="minorHAnsi"/>
          <w:b/>
        </w:rPr>
      </w:pPr>
    </w:p>
    <w:p w14:paraId="635C8148" w14:textId="77777777" w:rsidR="000649F2" w:rsidRPr="008A5388" w:rsidRDefault="000649F2" w:rsidP="000649F2">
      <w:pPr>
        <w:pStyle w:val="Nadpis3"/>
        <w:spacing w:after="60"/>
        <w:ind w:left="567" w:hanging="567"/>
        <w:rPr>
          <w:rFonts w:asciiTheme="minorHAnsi" w:hAnsiTheme="minorHAnsi" w:cstheme="minorHAnsi"/>
          <w:sz w:val="22"/>
          <w:szCs w:val="22"/>
        </w:rPr>
      </w:pPr>
      <w:bookmarkStart w:id="13" w:name="_Toc461981360"/>
      <w:r w:rsidRPr="008A5388">
        <w:rPr>
          <w:rFonts w:asciiTheme="minorHAnsi" w:hAnsiTheme="minorHAnsi" w:cstheme="minorHAnsi"/>
          <w:sz w:val="22"/>
          <w:szCs w:val="22"/>
        </w:rPr>
        <w:t>Komunikácia medzi verejným obstarávateľom a záujemcami/uchádzačmi</w:t>
      </w:r>
      <w:bookmarkEnd w:id="13"/>
      <w:r w:rsidRPr="008A5388">
        <w:rPr>
          <w:rFonts w:asciiTheme="minorHAnsi" w:hAnsiTheme="minorHAnsi" w:cstheme="minorHAnsi"/>
          <w:sz w:val="22"/>
          <w:szCs w:val="22"/>
        </w:rPr>
        <w:t xml:space="preserve"> </w:t>
      </w:r>
    </w:p>
    <w:p w14:paraId="6ED89885" w14:textId="77777777" w:rsidR="000649F2" w:rsidRPr="001D2927" w:rsidRDefault="000649F2" w:rsidP="000649F2">
      <w:pPr>
        <w:spacing w:after="0"/>
        <w:rPr>
          <w:sz w:val="20"/>
          <w:szCs w:val="20"/>
          <w:lang w:eastAsia="sk-SK"/>
        </w:rPr>
      </w:pPr>
    </w:p>
    <w:p w14:paraId="06601FB4" w14:textId="77777777" w:rsidR="000649F2" w:rsidRPr="00B74113" w:rsidRDefault="000649F2" w:rsidP="000649F2">
      <w:pPr>
        <w:pStyle w:val="Odsekzoznamu"/>
        <w:numPr>
          <w:ilvl w:val="0"/>
          <w:numId w:val="1"/>
        </w:numPr>
        <w:autoSpaceDE w:val="0"/>
        <w:autoSpaceDN w:val="0"/>
        <w:spacing w:after="60"/>
        <w:jc w:val="both"/>
        <w:rPr>
          <w:rFonts w:asciiTheme="minorHAnsi" w:hAnsiTheme="minorHAnsi" w:cstheme="minorHAnsi"/>
          <w:vanish/>
        </w:rPr>
      </w:pPr>
    </w:p>
    <w:p w14:paraId="30ACF9C2" w14:textId="77777777"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 xml:space="preserve">Komunikácia medzi verejným obstarávateľom a záujemcami/uchádzačmi sa bude uskutočňovať v štátnom </w:t>
      </w:r>
      <w:r>
        <w:rPr>
          <w:rFonts w:asciiTheme="minorHAnsi" w:hAnsiTheme="minorHAnsi" w:cstheme="minorHAnsi"/>
        </w:rPr>
        <w:t xml:space="preserve">(slovenskom) jazyku a spôsobom, </w:t>
      </w:r>
      <w:r w:rsidRPr="00FA6849">
        <w:rPr>
          <w:rFonts w:asciiTheme="minorHAnsi" w:hAnsiTheme="minorHAnsi" w:cstheme="minorHAnsi"/>
        </w:rPr>
        <w:t>ktorý zabezpečí úplnosť a obsah týchto údajov uvedených v ponuke, podmienkach účasti a zaručí ochranu dôverných a osobných údajov uvedených v týchto dokumentoch.</w:t>
      </w:r>
    </w:p>
    <w:p w14:paraId="76F6583F" w14:textId="77777777"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Pr>
          <w:rFonts w:asciiTheme="minorHAnsi" w:hAnsiTheme="minorHAnsi" w:cstheme="minorHAnsi"/>
        </w:rPr>
        <w:t>Komunikácia a výmena informácií medzi verejným obstarávateľom a záujemcami/uchádzačmi bude prebiehať písomne prostredníctvom elektronických prostriedkov podľa podmienok uvedených v § 20 Zákona.</w:t>
      </w:r>
    </w:p>
    <w:p w14:paraId="63A461BF"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Pr>
          <w:rFonts w:asciiTheme="minorHAnsi" w:hAnsiTheme="minorHAnsi" w:cstheme="minorHAnsi"/>
        </w:rPr>
        <w:t>Verejný obstarávateľ bude na komunikáciu so záujemcami/uchádzačmi používať elektronický prostriedok, ktorým je komunikačné rozhranie systému JOSEPHINE (ďalej len „JOSEPHINE“). Tento spôsob komunikácie sa týka akejkoľvek komunikácie a podaní medzi verejným obstarávateľom a záujemcami/uchádzačmi.</w:t>
      </w:r>
    </w:p>
    <w:p w14:paraId="3446B5C7"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 xml:space="preserve">JOSEPHINE je na účely tohto verejného obstarávania softvér na elektronizáciu zadávania verejných zákaziek. JOSEPHINE je webová aplikácia na doméne </w:t>
      </w:r>
      <w:hyperlink r:id="rId12" w:history="1">
        <w:r w:rsidRPr="00FA6849">
          <w:rPr>
            <w:rStyle w:val="Hypertextovprepojenie"/>
            <w:rFonts w:asciiTheme="minorHAnsi" w:hAnsiTheme="minorHAnsi" w:cstheme="minorHAnsi"/>
          </w:rPr>
          <w:t>https://josephine.proebiz.com</w:t>
        </w:r>
      </w:hyperlink>
      <w:r w:rsidRPr="00FA6849">
        <w:rPr>
          <w:rFonts w:asciiTheme="minorHAnsi" w:hAnsiTheme="minorHAnsi" w:cstheme="minorHAnsi"/>
        </w:rPr>
        <w:t>.</w:t>
      </w:r>
    </w:p>
    <w:p w14:paraId="17B86185"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Na bezproblémové používanie systému JOSEPHINE je nutné používať jeden z podporovaných internetových prehliadačov:</w:t>
      </w:r>
    </w:p>
    <w:p w14:paraId="1781F712" w14:textId="77777777" w:rsidR="000649F2" w:rsidRPr="00FA6849" w:rsidRDefault="000649F2" w:rsidP="000649F2">
      <w:pPr>
        <w:autoSpaceDE w:val="0"/>
        <w:autoSpaceDN w:val="0"/>
        <w:spacing w:after="0" w:line="240" w:lineRule="auto"/>
        <w:ind w:left="567"/>
        <w:jc w:val="both"/>
        <w:rPr>
          <w:rFonts w:asciiTheme="minorHAnsi" w:hAnsiTheme="minorHAnsi" w:cstheme="minorHAnsi"/>
        </w:rPr>
      </w:pPr>
      <w:r w:rsidRPr="00FA6849">
        <w:rPr>
          <w:rFonts w:asciiTheme="minorHAnsi" w:hAnsiTheme="minorHAnsi" w:cstheme="minorHAnsi"/>
        </w:rPr>
        <w:t xml:space="preserve">- Microsoft </w:t>
      </w:r>
      <w:proofErr w:type="spellStart"/>
      <w:r>
        <w:rPr>
          <w:rFonts w:asciiTheme="minorHAnsi" w:hAnsiTheme="minorHAnsi" w:cstheme="minorHAnsi"/>
        </w:rPr>
        <w:t>Edge</w:t>
      </w:r>
      <w:proofErr w:type="spellEnd"/>
      <w:r w:rsidRPr="00FA6849">
        <w:rPr>
          <w:rFonts w:asciiTheme="minorHAnsi" w:hAnsiTheme="minorHAnsi" w:cstheme="minorHAnsi"/>
        </w:rPr>
        <w:t xml:space="preserve">, </w:t>
      </w:r>
    </w:p>
    <w:p w14:paraId="6FF03984" w14:textId="77777777" w:rsidR="000649F2" w:rsidRPr="00FA6849" w:rsidRDefault="000649F2" w:rsidP="000649F2">
      <w:pPr>
        <w:autoSpaceDE w:val="0"/>
        <w:autoSpaceDN w:val="0"/>
        <w:spacing w:after="0" w:line="240" w:lineRule="auto"/>
        <w:ind w:left="567"/>
        <w:jc w:val="both"/>
        <w:rPr>
          <w:rFonts w:asciiTheme="minorHAnsi" w:hAnsiTheme="minorHAnsi" w:cstheme="minorHAnsi"/>
        </w:rPr>
      </w:pPr>
      <w:r w:rsidRPr="00FA6849">
        <w:rPr>
          <w:rFonts w:asciiTheme="minorHAnsi" w:hAnsiTheme="minorHAnsi" w:cstheme="minorHAnsi"/>
        </w:rPr>
        <w:t xml:space="preserve">- </w:t>
      </w:r>
      <w:proofErr w:type="spellStart"/>
      <w:r w:rsidRPr="00FA6849">
        <w:rPr>
          <w:rFonts w:asciiTheme="minorHAnsi" w:hAnsiTheme="minorHAnsi" w:cstheme="minorHAnsi"/>
        </w:rPr>
        <w:t>Mozilla</w:t>
      </w:r>
      <w:proofErr w:type="spellEnd"/>
      <w:r w:rsidRPr="00FA6849">
        <w:rPr>
          <w:rFonts w:asciiTheme="minorHAnsi" w:hAnsiTheme="minorHAnsi" w:cstheme="minorHAnsi"/>
        </w:rPr>
        <w:t xml:space="preserve"> Firefox verzia 13.0 a vyššia alebo </w:t>
      </w:r>
    </w:p>
    <w:p w14:paraId="6DDB5DD5" w14:textId="77777777" w:rsidR="000649F2" w:rsidRPr="00FA6849" w:rsidRDefault="000649F2" w:rsidP="000649F2">
      <w:pPr>
        <w:autoSpaceDE w:val="0"/>
        <w:autoSpaceDN w:val="0"/>
        <w:spacing w:after="0" w:line="240" w:lineRule="auto"/>
        <w:ind w:left="567"/>
        <w:jc w:val="both"/>
        <w:rPr>
          <w:rFonts w:asciiTheme="minorHAnsi" w:hAnsiTheme="minorHAnsi" w:cstheme="minorHAnsi"/>
        </w:rPr>
      </w:pPr>
      <w:r w:rsidRPr="00FA6849">
        <w:rPr>
          <w:rFonts w:asciiTheme="minorHAnsi" w:hAnsiTheme="minorHAnsi" w:cstheme="minorHAnsi"/>
        </w:rPr>
        <w:t xml:space="preserve">- Google Chrome. </w:t>
      </w:r>
    </w:p>
    <w:p w14:paraId="13ABAF57"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3C7252EE"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 xml:space="preserve">Obsahom komunikácie prostredníctvom komunikačného rozhrania systému JOSEPHINE bude predkladanie ponúk, vysvetľovanie </w:t>
      </w:r>
      <w:r>
        <w:rPr>
          <w:rFonts w:asciiTheme="minorHAnsi" w:hAnsiTheme="minorHAnsi" w:cstheme="minorHAnsi"/>
        </w:rPr>
        <w:t>SP a požiadaviek uvedených v  </w:t>
      </w:r>
      <w:r w:rsidRPr="008C68A3">
        <w:rPr>
          <w:rFonts w:cs="Calibri"/>
        </w:rPr>
        <w:t xml:space="preserve">Oznámení </w:t>
      </w:r>
      <w:r>
        <w:rPr>
          <w:rFonts w:cs="Calibri"/>
        </w:rPr>
        <w:t>o vyhlásení verejného obstarávania (ďalej len „Oznámenie“)</w:t>
      </w:r>
      <w:r>
        <w:rPr>
          <w:rFonts w:asciiTheme="minorHAnsi" w:hAnsiTheme="minorHAnsi" w:cstheme="minorHAnsi"/>
        </w:rPr>
        <w:t xml:space="preserve">, </w:t>
      </w:r>
      <w:r w:rsidRPr="00FA6849">
        <w:rPr>
          <w:rFonts w:asciiTheme="minorHAnsi" w:hAnsiTheme="minorHAnsi" w:cstheme="minorHAnsi"/>
        </w:rPr>
        <w:t xml:space="preserve">prípadné doplnenie </w:t>
      </w:r>
      <w:r>
        <w:rPr>
          <w:rFonts w:asciiTheme="minorHAnsi" w:hAnsiTheme="minorHAnsi" w:cstheme="minorHAnsi"/>
        </w:rPr>
        <w:t>SP</w:t>
      </w:r>
      <w:r w:rsidRPr="00FA6849">
        <w:rPr>
          <w:rFonts w:asciiTheme="minorHAnsi" w:hAnsiTheme="minorHAnsi" w:cstheme="minorHAnsi"/>
        </w:rPr>
        <w:t>, vysvetľovanie predložených ponúk, vysvetľovanie predložených dokladov</w:t>
      </w:r>
      <w:r>
        <w:rPr>
          <w:rFonts w:asciiTheme="minorHAnsi" w:hAnsiTheme="minorHAnsi" w:cstheme="minorHAnsi"/>
        </w:rPr>
        <w:t>, námietky</w:t>
      </w:r>
      <w:r w:rsidRPr="00FA6849">
        <w:rPr>
          <w:rFonts w:asciiTheme="minorHAnsi" w:hAnsiTheme="minorHAnsi" w:cstheme="minorHAnsi"/>
        </w:rPr>
        <w:t xml:space="preserve"> a akákoľvek ďalšia, výslovne neuvedená komunikácia v súvislosti s týmto verejným obstarávaním, s výnimkou prípadov, keď to výslovne vylučuje </w:t>
      </w:r>
      <w:r>
        <w:rPr>
          <w:rFonts w:asciiTheme="minorHAnsi" w:hAnsiTheme="minorHAnsi" w:cstheme="minorHAnsi"/>
        </w:rPr>
        <w:t>Z</w:t>
      </w:r>
      <w:r w:rsidRPr="00FA6849">
        <w:rPr>
          <w:rFonts w:asciiTheme="minorHAnsi" w:hAnsiTheme="minorHAnsi" w:cstheme="minorHAnsi"/>
        </w:rPr>
        <w:t>ákon. Pokiaľ sa v </w:t>
      </w:r>
      <w:r>
        <w:rPr>
          <w:rFonts w:asciiTheme="minorHAnsi" w:hAnsiTheme="minorHAnsi" w:cstheme="minorHAnsi"/>
        </w:rPr>
        <w:t>SP</w:t>
      </w:r>
      <w:r w:rsidRPr="00FA6849">
        <w:rPr>
          <w:rFonts w:asciiTheme="minorHAnsi" w:hAnsiTheme="minorHAnsi" w:cstheme="minorHAnsi"/>
        </w:rPr>
        <w:t xml:space="preserve"> vyskytujú požiadavky na predkladanie ponúk, vysvetľovanie </w:t>
      </w:r>
      <w:r>
        <w:rPr>
          <w:rFonts w:asciiTheme="minorHAnsi" w:hAnsiTheme="minorHAnsi" w:cstheme="minorHAnsi"/>
        </w:rPr>
        <w:t>SP</w:t>
      </w:r>
      <w:r w:rsidRPr="00FA6849">
        <w:rPr>
          <w:rFonts w:asciiTheme="minorHAnsi" w:hAnsiTheme="minorHAnsi" w:cstheme="minorHAnsi"/>
        </w:rPr>
        <w:t xml:space="preserve"> a</w:t>
      </w:r>
      <w:r>
        <w:rPr>
          <w:rFonts w:asciiTheme="minorHAnsi" w:hAnsiTheme="minorHAnsi" w:cstheme="minorHAnsi"/>
        </w:rPr>
        <w:t> požiadaviek uvedených v </w:t>
      </w:r>
      <w:r w:rsidRPr="00FA6849">
        <w:rPr>
          <w:rFonts w:asciiTheme="minorHAnsi" w:hAnsiTheme="minorHAnsi" w:cstheme="minorHAnsi"/>
        </w:rPr>
        <w:t>Oznámen</w:t>
      </w:r>
      <w:r>
        <w:rPr>
          <w:rFonts w:asciiTheme="minorHAnsi" w:hAnsiTheme="minorHAnsi" w:cstheme="minorHAnsi"/>
        </w:rPr>
        <w:t>í,</w:t>
      </w:r>
      <w:r w:rsidRPr="00FA6849">
        <w:rPr>
          <w:rFonts w:asciiTheme="minorHAnsi" w:hAnsiTheme="minorHAnsi" w:cstheme="minorHAnsi"/>
        </w:rPr>
        <w:t xml:space="preserve"> prípadné doplnenie </w:t>
      </w:r>
      <w:r>
        <w:rPr>
          <w:rFonts w:asciiTheme="minorHAnsi" w:hAnsiTheme="minorHAnsi" w:cstheme="minorHAnsi"/>
        </w:rPr>
        <w:t>SP</w:t>
      </w:r>
      <w:r w:rsidRPr="00FA6849">
        <w:rPr>
          <w:rFonts w:asciiTheme="minorHAnsi" w:hAnsiTheme="minorHAnsi" w:cstheme="minorHAnsi"/>
        </w:rPr>
        <w:t>, vysvetľovanie predložených ponúk,</w:t>
      </w:r>
      <w:r>
        <w:rPr>
          <w:rFonts w:asciiTheme="minorHAnsi" w:hAnsiTheme="minorHAnsi" w:cstheme="minorHAnsi"/>
        </w:rPr>
        <w:t xml:space="preserve"> vysvetľovanie predložených dokladov, námietky </w:t>
      </w:r>
      <w:r w:rsidRPr="00FA6849">
        <w:rPr>
          <w:rFonts w:asciiTheme="minorHAnsi" w:hAnsiTheme="minorHAnsi" w:cstheme="minorHAnsi"/>
        </w:rPr>
        <w:t>alebo akúkoľvek in</w:t>
      </w:r>
      <w:r>
        <w:rPr>
          <w:rFonts w:asciiTheme="minorHAnsi" w:hAnsiTheme="minorHAnsi" w:cstheme="minorHAnsi"/>
        </w:rPr>
        <w:t>á</w:t>
      </w:r>
      <w:r w:rsidRPr="00FA6849">
        <w:rPr>
          <w:rFonts w:asciiTheme="minorHAnsi" w:hAnsiTheme="minorHAnsi" w:cstheme="minorHAnsi"/>
        </w:rPr>
        <w:t xml:space="preserve"> komunikáci</w:t>
      </w:r>
      <w:r>
        <w:rPr>
          <w:rFonts w:asciiTheme="minorHAnsi" w:hAnsiTheme="minorHAnsi" w:cstheme="minorHAnsi"/>
        </w:rPr>
        <w:t>a</w:t>
      </w:r>
      <w:r w:rsidRPr="00FA6849">
        <w:rPr>
          <w:rFonts w:asciiTheme="minorHAnsi" w:hAnsiTheme="minorHAnsi" w:cstheme="minorHAnsi"/>
        </w:rPr>
        <w:t xml:space="preserve"> medzi verejným obstarávateľom a záujemcami/uchádzačmi, má sa na mysli vždy použitie komunikácie prostredníctvom komunikačného rozhrania systému JOSEPHINE. V prípade, že verejný obstarávateľ rozhodne aj o možnost</w:t>
      </w:r>
      <w:r>
        <w:rPr>
          <w:rFonts w:asciiTheme="minorHAnsi" w:hAnsiTheme="minorHAnsi" w:cstheme="minorHAnsi"/>
        </w:rPr>
        <w:t xml:space="preserve">i iného spôsobu komunikácie než </w:t>
      </w:r>
      <w:r w:rsidRPr="00FA6849">
        <w:rPr>
          <w:rFonts w:asciiTheme="minorHAnsi" w:hAnsiTheme="minorHAnsi" w:cstheme="minorHAnsi"/>
        </w:rPr>
        <w:t>prostredníctvom komunikačného rozhrania JOSEPHINE, tak v </w:t>
      </w:r>
      <w:r>
        <w:rPr>
          <w:rFonts w:asciiTheme="minorHAnsi" w:hAnsiTheme="minorHAnsi" w:cstheme="minorHAnsi"/>
        </w:rPr>
        <w:t>SP</w:t>
      </w:r>
      <w:r w:rsidRPr="00FA6849">
        <w:rPr>
          <w:rFonts w:asciiTheme="minorHAnsi" w:hAnsiTheme="minorHAnsi" w:cstheme="minorHAnsi"/>
        </w:rPr>
        <w:t xml:space="preserve"> t</w:t>
      </w:r>
      <w:r>
        <w:rPr>
          <w:rFonts w:asciiTheme="minorHAnsi" w:hAnsiTheme="minorHAnsi" w:cstheme="minorHAnsi"/>
        </w:rPr>
        <w:t>akúto</w:t>
      </w:r>
      <w:r w:rsidRPr="00FA6849">
        <w:rPr>
          <w:rFonts w:asciiTheme="minorHAnsi" w:hAnsiTheme="minorHAnsi" w:cstheme="minorHAnsi"/>
        </w:rPr>
        <w:t xml:space="preserve">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w:t>
      </w:r>
      <w:r w:rsidRPr="00FA6849">
        <w:rPr>
          <w:rFonts w:asciiTheme="minorHAnsi" w:hAnsiTheme="minorHAnsi" w:cstheme="minorHAnsi"/>
        </w:rPr>
        <w:lastRenderedPageBreak/>
        <w:t>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w:t>
      </w:r>
      <w:r>
        <w:rPr>
          <w:rFonts w:asciiTheme="minorHAnsi" w:hAnsiTheme="minorHAnsi" w:cstheme="minorHAnsi"/>
        </w:rPr>
        <w:t xml:space="preserve"> (treťou osobou sa rozumie subjekt odlišný od záujemcu, resp. uchádzača)</w:t>
      </w:r>
      <w:r w:rsidRPr="00FA6849">
        <w:rPr>
          <w:rFonts w:asciiTheme="minorHAnsi" w:hAnsiTheme="minorHAnsi" w:cstheme="minorHAnsi"/>
        </w:rPr>
        <w:t xml:space="preserve"> v súvislosti s týmto verejným obstarávaním bude prebiehať spôsobom, ktorý stanoví </w:t>
      </w:r>
      <w:r>
        <w:rPr>
          <w:rFonts w:asciiTheme="minorHAnsi" w:hAnsiTheme="minorHAnsi" w:cstheme="minorHAnsi"/>
        </w:rPr>
        <w:t>Z</w:t>
      </w:r>
      <w:r w:rsidRPr="00FA6849">
        <w:rPr>
          <w:rFonts w:asciiTheme="minorHAnsi" w:hAnsiTheme="minorHAnsi" w:cstheme="minorHAnsi"/>
        </w:rPr>
        <w:t>ákon a bude realizovaná mimo komunikačné rozhranie systému JOSEPHINE.</w:t>
      </w:r>
    </w:p>
    <w:p w14:paraId="08E44264"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Ak je odosielateľom zásielky verejn</w:t>
      </w:r>
      <w:r>
        <w:rPr>
          <w:rFonts w:asciiTheme="minorHAnsi" w:hAnsiTheme="minorHAnsi" w:cstheme="minorHAnsi"/>
        </w:rPr>
        <w:t>ý obstarávateľ, tak záujemcovi/</w:t>
      </w:r>
      <w:r w:rsidRPr="00FA6849">
        <w:rPr>
          <w:rFonts w:asciiTheme="minorHAnsi" w:hAnsiTheme="minorHAnsi" w:cstheme="minorHAnsi"/>
        </w:rPr>
        <w:t>uchádzačovi bude na ním určený kontaktný e-mail/e-maily bezodkladne odoslaná informácia o tom, že k predmetnej zákazke existuje</w:t>
      </w:r>
      <w:r>
        <w:rPr>
          <w:rFonts w:asciiTheme="minorHAnsi" w:hAnsiTheme="minorHAnsi" w:cstheme="minorHAnsi"/>
        </w:rPr>
        <w:t xml:space="preserve"> nová zásielka/správa. Záujemca/</w:t>
      </w:r>
      <w:r w:rsidRPr="00FA6849">
        <w:rPr>
          <w:rFonts w:asciiTheme="minorHAnsi" w:hAnsiTheme="minorHAnsi" w:cstheme="minorHAnsi"/>
        </w:rPr>
        <w:t>uchádzač sa prihlási do systému a v komunikačnom rozhraní zákazky bude mať zobrazený obsah komunikácie – zásielky, správy. Záujemca</w:t>
      </w:r>
      <w:r>
        <w:rPr>
          <w:rFonts w:asciiTheme="minorHAnsi" w:hAnsiTheme="minorHAnsi" w:cstheme="minorHAnsi"/>
        </w:rPr>
        <w:t>/</w:t>
      </w:r>
      <w:r w:rsidRPr="00FA6849">
        <w:rPr>
          <w:rFonts w:asciiTheme="minorHAnsi" w:hAnsiTheme="minorHAnsi" w:cstheme="minorHAnsi"/>
        </w:rPr>
        <w:t>uchádzač si môže v komunikačnom rozhraní zobraziť celú históriu o svojej komunikácii s verejným obstarávateľom.</w:t>
      </w:r>
    </w:p>
    <w:p w14:paraId="37D3A635"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Ak je o</w:t>
      </w:r>
      <w:r>
        <w:rPr>
          <w:rFonts w:asciiTheme="minorHAnsi" w:hAnsiTheme="minorHAnsi" w:cstheme="minorHAnsi"/>
        </w:rPr>
        <w:t>dosielateľom zásielky záujemca/</w:t>
      </w:r>
      <w:r w:rsidRPr="00FA6849">
        <w:rPr>
          <w:rFonts w:asciiTheme="minorHAnsi" w:hAnsiTheme="minorHAnsi" w:cstheme="minorHAnsi"/>
        </w:rPr>
        <w:t xml:space="preserve">uchádzač, tak po prihlásení do systému JOSEPHINE môže </w:t>
      </w:r>
      <w:r>
        <w:rPr>
          <w:rFonts w:asciiTheme="minorHAnsi" w:hAnsiTheme="minorHAnsi" w:cstheme="minorHAnsi"/>
        </w:rPr>
        <w:t xml:space="preserve">k </w:t>
      </w:r>
      <w:r w:rsidRPr="00FA6849">
        <w:rPr>
          <w:rFonts w:asciiTheme="minorHAnsi" w:hAnsiTheme="minorHAnsi" w:cstheme="minorHAnsi"/>
        </w:rPr>
        <w:t>predmetnému obstarávaniu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4D9C1BB7"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Verejný obstarávateľ odporúča záujemcom</w:t>
      </w:r>
      <w:r>
        <w:rPr>
          <w:rFonts w:asciiTheme="minorHAnsi" w:hAnsiTheme="minorHAnsi" w:cstheme="minorHAnsi"/>
        </w:rPr>
        <w:t>/uchádzačom</w:t>
      </w:r>
      <w:r w:rsidRPr="00FA6849">
        <w:rPr>
          <w:rFonts w:asciiTheme="minorHAnsi" w:hAnsiTheme="minorHAnsi" w:cstheme="minorHAnsi"/>
        </w:rPr>
        <w:t>, ktorí si vyhľadali obsta</w:t>
      </w:r>
      <w:r>
        <w:rPr>
          <w:rFonts w:asciiTheme="minorHAnsi" w:hAnsiTheme="minorHAnsi" w:cstheme="minorHAnsi"/>
        </w:rPr>
        <w:t>rávania prostredníctvom profilu</w:t>
      </w:r>
      <w:r w:rsidRPr="00FA6849">
        <w:rPr>
          <w:rFonts w:asciiTheme="minorHAnsi" w:hAnsiTheme="minorHAnsi" w:cstheme="minorHAnsi"/>
        </w:rPr>
        <w:t xml:space="preserve"> verejného obstarávateľa, resp. v systéme JOSEPHINE (</w:t>
      </w:r>
      <w:hyperlink r:id="rId13" w:history="1">
        <w:r w:rsidRPr="001A620D">
          <w:rPr>
            <w:rStyle w:val="Hypertextovprepojenie"/>
            <w:rFonts w:asciiTheme="minorHAnsi" w:hAnsiTheme="minorHAnsi" w:cstheme="minorHAnsi"/>
          </w:rPr>
          <w:t>https://josephine.proebiz.com</w:t>
        </w:r>
      </w:hyperlink>
      <w:r w:rsidRPr="00FA6849">
        <w:rPr>
          <w:rFonts w:asciiTheme="minorHAnsi" w:hAnsiTheme="minorHAnsi" w:cstheme="minorHAnsi"/>
        </w:rPr>
        <w:t xml:space="preserve">), a zároveň ktorí chcú byť informovaní o prípadných aktualizáciách týkajúcich sa konkrétneho obstarávania prostredníctvom notifikačných e-mailov, aby v danom obstarávaní zaklikli tlačidlo </w:t>
      </w:r>
      <w:r w:rsidRPr="00FA6849">
        <w:rPr>
          <w:rFonts w:asciiTheme="minorHAnsi" w:hAnsiTheme="minorHAnsi" w:cstheme="minorHAnsi"/>
          <w:b/>
          <w:bCs/>
        </w:rPr>
        <w:t xml:space="preserve">„ZAUJÍMA MA TO“ </w:t>
      </w:r>
      <w:r w:rsidRPr="00FA6849">
        <w:rPr>
          <w:rFonts w:asciiTheme="minorHAnsi" w:hAnsiTheme="minorHAnsi" w:cstheme="minorHAnsi"/>
        </w:rPr>
        <w:t>(v pravej hornej časti obrazovky).</w:t>
      </w:r>
      <w:r>
        <w:rPr>
          <w:rFonts w:asciiTheme="minorHAnsi" w:hAnsiTheme="minorHAnsi" w:cstheme="minorHAnsi"/>
        </w:rPr>
        <w:t xml:space="preserve"> </w:t>
      </w:r>
      <w:r w:rsidRPr="00CF70DB">
        <w:rPr>
          <w:rFonts w:asciiTheme="minorHAnsi" w:hAnsiTheme="minorHAnsi" w:cstheme="minorHAnsi"/>
        </w:rPr>
        <w:t>Záujemci/uchádzači, ktorí odporúčanie nebudú akceptovať, sa vystavujú riziku, že im obsah informácií k predmetnej zákazke nebude doručený.</w:t>
      </w:r>
      <w:r>
        <w:rPr>
          <w:rFonts w:asciiTheme="minorHAnsi" w:hAnsiTheme="minorHAnsi" w:cstheme="minorHAnsi"/>
        </w:rPr>
        <w:t xml:space="preserve"> </w:t>
      </w:r>
    </w:p>
    <w:p w14:paraId="78E01ADC" w14:textId="77777777" w:rsidR="000649F2" w:rsidRPr="00B74113" w:rsidRDefault="000649F2" w:rsidP="000649F2">
      <w:pPr>
        <w:numPr>
          <w:ilvl w:val="1"/>
          <w:numId w:val="1"/>
        </w:numPr>
        <w:autoSpaceDE w:val="0"/>
        <w:autoSpaceDN w:val="0"/>
        <w:spacing w:after="60" w:line="240" w:lineRule="auto"/>
        <w:ind w:left="567" w:hanging="567"/>
        <w:jc w:val="both"/>
        <w:rPr>
          <w:rFonts w:asciiTheme="minorHAnsi" w:hAnsiTheme="minorHAnsi" w:cstheme="minorHAnsi"/>
          <w:color w:val="000000" w:themeColor="text1"/>
        </w:rPr>
      </w:pPr>
      <w:r w:rsidRPr="00FA6849">
        <w:rPr>
          <w:rFonts w:asciiTheme="minorHAnsi" w:hAnsiTheme="minorHAnsi" w:cstheme="minorHAnsi"/>
        </w:rPr>
        <w:t xml:space="preserve">Verejný obstarávateľ umožňuje neobmedzený a priamy prístup elektronickými prostriedkami </w:t>
      </w:r>
      <w:r>
        <w:rPr>
          <w:rFonts w:asciiTheme="minorHAnsi" w:hAnsiTheme="minorHAnsi" w:cstheme="minorHAnsi"/>
        </w:rPr>
        <w:t xml:space="preserve">                </w:t>
      </w:r>
      <w:r w:rsidRPr="00FA6849">
        <w:rPr>
          <w:rFonts w:asciiTheme="minorHAnsi" w:hAnsiTheme="minorHAnsi" w:cstheme="minorHAnsi"/>
        </w:rPr>
        <w:t xml:space="preserve">k </w:t>
      </w:r>
      <w:r>
        <w:rPr>
          <w:rFonts w:asciiTheme="minorHAnsi" w:hAnsiTheme="minorHAnsi" w:cstheme="minorHAnsi"/>
        </w:rPr>
        <w:t>SP</w:t>
      </w:r>
      <w:r w:rsidRPr="00FA6849">
        <w:rPr>
          <w:rFonts w:asciiTheme="minorHAnsi" w:hAnsiTheme="minorHAnsi" w:cstheme="minorHAnsi"/>
        </w:rPr>
        <w:t xml:space="preserve"> a k prípadným všetkým doplňujúcim podkladom. </w:t>
      </w:r>
      <w:r>
        <w:rPr>
          <w:rFonts w:asciiTheme="minorHAnsi" w:hAnsiTheme="minorHAnsi" w:cstheme="minorHAnsi"/>
        </w:rPr>
        <w:t>SP</w:t>
      </w:r>
      <w:r w:rsidRPr="00FA6849">
        <w:rPr>
          <w:rFonts w:asciiTheme="minorHAnsi" w:hAnsiTheme="minorHAnsi" w:cstheme="minorHAnsi"/>
        </w:rPr>
        <w:t xml:space="preserve"> a prípadné vysvetlenie alebo doplnenie </w:t>
      </w:r>
      <w:r>
        <w:rPr>
          <w:rFonts w:asciiTheme="minorHAnsi" w:hAnsiTheme="minorHAnsi" w:cstheme="minorHAnsi"/>
        </w:rPr>
        <w:t>SP</w:t>
      </w:r>
      <w:r w:rsidRPr="00FA6849">
        <w:rPr>
          <w:rFonts w:asciiTheme="minorHAnsi" w:hAnsiTheme="minorHAnsi" w:cstheme="minorHAnsi"/>
        </w:rPr>
        <w:t xml:space="preserve"> alebo vysvetlenie požiadaviek uvedených v Oznámení, podmienok účasti vo verejnom obstarávaní, informatívneho dokumentu alebo inej sprievodnej dokumentácie budú verejným obstarávateľom zverejnené ako </w:t>
      </w:r>
      <w:r>
        <w:rPr>
          <w:rFonts w:asciiTheme="minorHAnsi" w:hAnsiTheme="minorHAnsi" w:cstheme="minorHAnsi"/>
        </w:rPr>
        <w:t xml:space="preserve">odkaz na </w:t>
      </w:r>
      <w:r w:rsidRPr="00FA6849">
        <w:rPr>
          <w:rFonts w:asciiTheme="minorHAnsi" w:hAnsiTheme="minorHAnsi" w:cstheme="minorHAnsi"/>
        </w:rPr>
        <w:t xml:space="preserve">elektronické dokumenty v </w:t>
      </w:r>
      <w:r>
        <w:rPr>
          <w:rFonts w:asciiTheme="minorHAnsi" w:hAnsiTheme="minorHAnsi" w:cstheme="minorHAnsi"/>
        </w:rPr>
        <w:t xml:space="preserve">profile verejného obstarávateľa </w:t>
      </w:r>
      <w:hyperlink r:id="rId14" w:history="1">
        <w:r w:rsidRPr="006A55D8">
          <w:rPr>
            <w:rStyle w:val="Hypertextovprepojenie"/>
            <w:rFonts w:cs="Calibri"/>
            <w:shd w:val="clear" w:color="auto" w:fill="FFFFFF" w:themeFill="background1"/>
          </w:rPr>
          <w:t>https://www.uvo.gov.sk/vyhladavanie/vyhladavanie-profilov/detail/9127</w:t>
        </w:r>
      </w:hyperlink>
      <w:r>
        <w:rPr>
          <w:rFonts w:asciiTheme="minorHAnsi" w:hAnsiTheme="minorHAnsi" w:cstheme="minorHAnsi"/>
        </w:rPr>
        <w:t xml:space="preserve"> (ďalej len „profil“) podľa § 64 ods. 3 ZVO a zároveň ako elektronické dokumenty v</w:t>
      </w:r>
      <w:r w:rsidRPr="00FA6849">
        <w:rPr>
          <w:rFonts w:asciiTheme="minorHAnsi" w:hAnsiTheme="minorHAnsi" w:cstheme="minorHAnsi"/>
        </w:rPr>
        <w:t xml:space="preserve"> systém</w:t>
      </w:r>
      <w:r>
        <w:rPr>
          <w:rFonts w:asciiTheme="minorHAnsi" w:hAnsiTheme="minorHAnsi" w:cstheme="minorHAnsi"/>
        </w:rPr>
        <w:t>e</w:t>
      </w:r>
      <w:r w:rsidRPr="00FA6849">
        <w:rPr>
          <w:rFonts w:asciiTheme="minorHAnsi" w:hAnsiTheme="minorHAnsi" w:cstheme="minorHAnsi"/>
        </w:rPr>
        <w:t xml:space="preserve"> JOSEPHINE.</w:t>
      </w:r>
      <w:r w:rsidRPr="00B74113">
        <w:rPr>
          <w:rFonts w:asciiTheme="minorHAnsi" w:hAnsiTheme="minorHAnsi" w:cstheme="minorHAnsi"/>
          <w:color w:val="000000" w:themeColor="text1"/>
        </w:rPr>
        <w:t xml:space="preserve"> </w:t>
      </w:r>
    </w:p>
    <w:p w14:paraId="487372E4" w14:textId="77777777" w:rsidR="000649F2" w:rsidRPr="00B74113" w:rsidRDefault="000649F2" w:rsidP="000649F2">
      <w:pPr>
        <w:spacing w:after="0" w:line="240" w:lineRule="auto"/>
        <w:ind w:left="360" w:hanging="360"/>
        <w:jc w:val="both"/>
        <w:rPr>
          <w:rFonts w:asciiTheme="minorHAnsi" w:hAnsiTheme="minorHAnsi" w:cstheme="minorHAnsi"/>
          <w:b/>
          <w:color w:val="000000" w:themeColor="text1"/>
        </w:rPr>
      </w:pPr>
    </w:p>
    <w:p w14:paraId="100B702B" w14:textId="77777777" w:rsidR="000649F2" w:rsidRPr="000C08B4" w:rsidRDefault="000649F2" w:rsidP="000649F2">
      <w:pPr>
        <w:pStyle w:val="Nadpis3"/>
        <w:ind w:left="567" w:hanging="567"/>
        <w:rPr>
          <w:rFonts w:asciiTheme="minorHAnsi" w:hAnsiTheme="minorHAnsi" w:cstheme="minorHAnsi"/>
          <w:sz w:val="22"/>
          <w:szCs w:val="22"/>
        </w:rPr>
      </w:pPr>
      <w:bookmarkStart w:id="14" w:name="_Toc461981361"/>
      <w:r w:rsidRPr="000C08B4">
        <w:rPr>
          <w:rFonts w:asciiTheme="minorHAnsi" w:hAnsiTheme="minorHAnsi" w:cstheme="minorHAnsi"/>
          <w:sz w:val="22"/>
          <w:szCs w:val="22"/>
        </w:rPr>
        <w:t xml:space="preserve">Vysvetlenie informácií </w:t>
      </w:r>
      <w:bookmarkEnd w:id="14"/>
    </w:p>
    <w:p w14:paraId="21DAE535" w14:textId="77777777" w:rsidR="000649F2" w:rsidRPr="008A5388" w:rsidRDefault="000649F2" w:rsidP="000649F2">
      <w:pPr>
        <w:pStyle w:val="Odsekzoznamu"/>
        <w:numPr>
          <w:ilvl w:val="0"/>
          <w:numId w:val="1"/>
        </w:numPr>
        <w:autoSpaceDE w:val="0"/>
        <w:autoSpaceDN w:val="0"/>
        <w:jc w:val="both"/>
        <w:rPr>
          <w:rFonts w:asciiTheme="minorHAnsi" w:hAnsiTheme="minorHAnsi" w:cstheme="minorHAnsi"/>
          <w:vanish/>
          <w:color w:val="C00000"/>
        </w:rPr>
      </w:pPr>
    </w:p>
    <w:p w14:paraId="6597F5F2" w14:textId="77777777" w:rsidR="000649F2" w:rsidRPr="008A5388"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V prípade nejasností alebo potreby vysvetlenia informácií potrebných na vypracovanie ponuky a na preukázanie splnenia podmienok účasti poskytnutých verejným obstarávateľom v lehote na predkladanie ponúk</w:t>
      </w:r>
      <w:r>
        <w:rPr>
          <w:rFonts w:asciiTheme="minorHAnsi" w:hAnsiTheme="minorHAnsi" w:cstheme="minorHAnsi"/>
        </w:rPr>
        <w:t xml:space="preserve">, </w:t>
      </w:r>
      <w:r w:rsidRPr="008A5388">
        <w:rPr>
          <w:rFonts w:asciiTheme="minorHAnsi" w:hAnsiTheme="minorHAnsi" w:cstheme="minorHAnsi"/>
        </w:rPr>
        <w:t>môže ktorýkoľvek zo záujemcov požiadať o vysvetlenie informácií k predmetnej zákazke prostredníctvom komunikačného rozhrania systému JOSEPHINE.</w:t>
      </w:r>
    </w:p>
    <w:p w14:paraId="11C34100" w14:textId="77777777" w:rsidR="000649F2" w:rsidRPr="008A5388"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 xml:space="preserve">Prípadnú žiadosť o vysvetlenie informácií potrebných na vypracovanie ponuky a na preukázanie splnenia podmienok účasti verejný obstarávateľ odporúča záujemcom doručiť prostredníctvom komunikačného rozhrania systému JOSEPHINE </w:t>
      </w:r>
      <w:r w:rsidRPr="00E5714D">
        <w:rPr>
          <w:rFonts w:asciiTheme="minorHAnsi" w:hAnsiTheme="minorHAnsi" w:cstheme="minorHAnsi"/>
          <w:b/>
        </w:rPr>
        <w:t>„dostatočne vopred“</w:t>
      </w:r>
      <w:r w:rsidRPr="008A5388">
        <w:rPr>
          <w:rFonts w:asciiTheme="minorHAnsi" w:hAnsiTheme="minorHAnsi" w:cstheme="minorHAnsi"/>
        </w:rPr>
        <w:t>.</w:t>
      </w:r>
    </w:p>
    <w:p w14:paraId="0AA148B0" w14:textId="77777777" w:rsidR="000649F2" w:rsidRPr="008A5388"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Verejný obstarávateľ bezodkladne poskytne vysvetlenie informácií potrebných na vypracovanie ponuky a na preukázanie splnenia podmienok úč</w:t>
      </w:r>
      <w:r>
        <w:rPr>
          <w:rFonts w:asciiTheme="minorHAnsi" w:hAnsiTheme="minorHAnsi" w:cstheme="minorHAnsi"/>
        </w:rPr>
        <w:t>asti všetkým záujemcom, ktorí sú</w:t>
      </w:r>
      <w:r w:rsidRPr="008A5388">
        <w:rPr>
          <w:rFonts w:asciiTheme="minorHAnsi" w:hAnsiTheme="minorHAnsi" w:cstheme="minorHAnsi"/>
        </w:rPr>
        <w:t xml:space="preserve"> </w:t>
      </w:r>
      <w:r>
        <w:rPr>
          <w:rFonts w:asciiTheme="minorHAnsi" w:hAnsiTheme="minorHAnsi" w:cstheme="minorHAnsi"/>
        </w:rPr>
        <w:t xml:space="preserve">mu známi </w:t>
      </w:r>
      <w:r w:rsidRPr="008A5388">
        <w:rPr>
          <w:rFonts w:asciiTheme="minorHAnsi" w:hAnsiTheme="minorHAnsi" w:cstheme="minorHAnsi"/>
        </w:rPr>
        <w:t xml:space="preserve">v tejto zákazke, najneskôr však </w:t>
      </w:r>
      <w:r>
        <w:rPr>
          <w:rFonts w:asciiTheme="minorHAnsi" w:hAnsiTheme="minorHAnsi" w:cstheme="minorHAnsi"/>
        </w:rPr>
        <w:t>6 (</w:t>
      </w:r>
      <w:r w:rsidRPr="008A5388">
        <w:rPr>
          <w:rFonts w:asciiTheme="minorHAnsi" w:hAnsiTheme="minorHAnsi" w:cstheme="minorHAnsi"/>
        </w:rPr>
        <w:t>šesť</w:t>
      </w:r>
      <w:r>
        <w:rPr>
          <w:rFonts w:asciiTheme="minorHAnsi" w:hAnsiTheme="minorHAnsi" w:cstheme="minorHAnsi"/>
        </w:rPr>
        <w:t>)</w:t>
      </w:r>
      <w:r w:rsidRPr="008A5388">
        <w:rPr>
          <w:rFonts w:asciiTheme="minorHAnsi" w:hAnsiTheme="minorHAnsi" w:cstheme="minorHAnsi"/>
        </w:rPr>
        <w:t xml:space="preserve"> dní pred uplynutím lehoty na predkladanie ponúk za predpokladu, že o vysvetlenie záuj</w:t>
      </w:r>
      <w:r>
        <w:rPr>
          <w:rFonts w:asciiTheme="minorHAnsi" w:hAnsiTheme="minorHAnsi" w:cstheme="minorHAnsi"/>
        </w:rPr>
        <w:t>emca požiada dostatočne vopred.</w:t>
      </w:r>
    </w:p>
    <w:p w14:paraId="686E3771" w14:textId="77777777"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 xml:space="preserve">Verejný obstarávateľ primerane predĺži lehotu na predkladanie ponúk, ak vysvetlenie informácií potrebných na vypracovanie ponuky a na preukázanie splnenia podmienok účasti nie je </w:t>
      </w:r>
      <w:r w:rsidRPr="008A5388">
        <w:rPr>
          <w:rFonts w:asciiTheme="minorHAnsi" w:hAnsiTheme="minorHAnsi" w:cstheme="minorHAnsi"/>
        </w:rPr>
        <w:lastRenderedPageBreak/>
        <w:t xml:space="preserve">poskytnuté v lehote podľa bodu 10.3 </w:t>
      </w:r>
      <w:r>
        <w:rPr>
          <w:rFonts w:asciiTheme="minorHAnsi" w:hAnsiTheme="minorHAnsi" w:cstheme="minorHAnsi"/>
        </w:rPr>
        <w:t xml:space="preserve">časť </w:t>
      </w:r>
      <w:r w:rsidRPr="008A5388">
        <w:rPr>
          <w:rFonts w:asciiTheme="minorHAnsi" w:hAnsiTheme="minorHAnsi" w:cstheme="minorHAnsi"/>
        </w:rPr>
        <w:t xml:space="preserve">A.1 Pokyny pre uchádzačov </w:t>
      </w:r>
      <w:r>
        <w:rPr>
          <w:rFonts w:asciiTheme="minorHAnsi" w:hAnsiTheme="minorHAnsi" w:cstheme="minorHAnsi"/>
        </w:rPr>
        <w:t xml:space="preserve">týchto </w:t>
      </w:r>
      <w:r w:rsidRPr="008A5388">
        <w:rPr>
          <w:rFonts w:asciiTheme="minorHAnsi" w:hAnsiTheme="minorHAnsi" w:cstheme="minorHAnsi"/>
        </w:rPr>
        <w:t>SP, aj napriek tomu, že bolo vyžiadané dostatočne vopred</w:t>
      </w:r>
      <w:r>
        <w:rPr>
          <w:rFonts w:asciiTheme="minorHAnsi" w:hAnsiTheme="minorHAnsi" w:cstheme="minorHAnsi"/>
        </w:rPr>
        <w:t>.</w:t>
      </w:r>
      <w:r w:rsidRPr="008A5388">
        <w:rPr>
          <w:rFonts w:asciiTheme="minorHAnsi" w:hAnsiTheme="minorHAnsi" w:cstheme="minorHAnsi"/>
        </w:rPr>
        <w:t xml:space="preserve"> </w:t>
      </w:r>
    </w:p>
    <w:p w14:paraId="6751CA08" w14:textId="77777777"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Pr>
          <w:rFonts w:asciiTheme="minorHAnsi" w:hAnsiTheme="minorHAnsi" w:cstheme="minorHAnsi"/>
        </w:rPr>
        <w:t>Verejný obstarávateľ predĺži lehotu na predkladanie ponúk o celú jej pôvodnú dĺžku,</w:t>
      </w:r>
      <w:r w:rsidRPr="008A5388">
        <w:rPr>
          <w:rFonts w:asciiTheme="minorHAnsi" w:hAnsiTheme="minorHAnsi" w:cstheme="minorHAnsi"/>
        </w:rPr>
        <w:t xml:space="preserve"> ak v dokumentoch potrebných na vypracovanie ponuky alebo na preukázanie splnenia podmienok účasti vykoná podstatnú zmenu</w:t>
      </w:r>
      <w:r>
        <w:rPr>
          <w:rFonts w:asciiTheme="minorHAnsi" w:hAnsiTheme="minorHAnsi" w:cstheme="minorHAnsi"/>
        </w:rPr>
        <w:t>.</w:t>
      </w:r>
    </w:p>
    <w:p w14:paraId="47C088E5" w14:textId="77777777"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Ak si vysvetlenie informácií potrebných na vypracovanie ponuky alebo na preukázanie splnenia podmienok účasti záujemca nevyžiada dostatočne vopred alebo jeho význam je z hľadis</w:t>
      </w:r>
      <w:r>
        <w:rPr>
          <w:rFonts w:asciiTheme="minorHAnsi" w:hAnsiTheme="minorHAnsi" w:cstheme="minorHAnsi"/>
        </w:rPr>
        <w:t xml:space="preserve">ka prípravy ponuky nepodstatný, verejný </w:t>
      </w:r>
      <w:r w:rsidRPr="008A5388">
        <w:rPr>
          <w:rFonts w:asciiTheme="minorHAnsi" w:hAnsiTheme="minorHAnsi" w:cstheme="minorHAnsi"/>
        </w:rPr>
        <w:t>obstarávateľ nie je povinný predĺžiť lehotu na predkladanie ponúk.</w:t>
      </w:r>
    </w:p>
    <w:p w14:paraId="405099ED" w14:textId="77777777" w:rsidR="000649F2" w:rsidRPr="008A5388" w:rsidRDefault="000649F2" w:rsidP="000649F2">
      <w:pPr>
        <w:autoSpaceDE w:val="0"/>
        <w:autoSpaceDN w:val="0"/>
        <w:spacing w:after="0" w:line="240" w:lineRule="auto"/>
        <w:ind w:left="567"/>
        <w:jc w:val="both"/>
        <w:rPr>
          <w:rFonts w:asciiTheme="minorHAnsi" w:hAnsiTheme="minorHAnsi" w:cstheme="minorHAnsi"/>
        </w:rPr>
      </w:pPr>
    </w:p>
    <w:p w14:paraId="6F2DDFAD" w14:textId="77777777" w:rsidR="000649F2" w:rsidRPr="006B6D1A" w:rsidRDefault="000649F2" w:rsidP="000649F2">
      <w:pPr>
        <w:pStyle w:val="Nadpis3"/>
        <w:ind w:left="567" w:hanging="567"/>
        <w:rPr>
          <w:rFonts w:asciiTheme="minorHAnsi" w:hAnsiTheme="minorHAnsi" w:cstheme="minorHAnsi"/>
          <w:sz w:val="22"/>
          <w:szCs w:val="22"/>
        </w:rPr>
      </w:pPr>
      <w:bookmarkStart w:id="15" w:name="_Toc461981362"/>
      <w:bookmarkStart w:id="16" w:name="_Hlk183174131"/>
      <w:r w:rsidRPr="006B6D1A">
        <w:rPr>
          <w:rFonts w:asciiTheme="minorHAnsi" w:hAnsiTheme="minorHAnsi" w:cstheme="minorHAnsi"/>
          <w:sz w:val="22"/>
          <w:szCs w:val="22"/>
        </w:rPr>
        <w:t>Obhliadka miesta plnenia predmetu zákazky</w:t>
      </w:r>
      <w:bookmarkEnd w:id="15"/>
    </w:p>
    <w:p w14:paraId="4DEAF418" w14:textId="6C26E3AB" w:rsidR="000649F2" w:rsidRPr="0085476B" w:rsidRDefault="000649F2" w:rsidP="000649F2">
      <w:pPr>
        <w:numPr>
          <w:ilvl w:val="1"/>
          <w:numId w:val="5"/>
        </w:numPr>
        <w:shd w:val="clear" w:color="auto" w:fill="FFFFFF"/>
        <w:autoSpaceDE w:val="0"/>
        <w:autoSpaceDN w:val="0"/>
        <w:spacing w:after="0" w:line="240" w:lineRule="auto"/>
        <w:ind w:left="567" w:hanging="567"/>
        <w:jc w:val="both"/>
        <w:rPr>
          <w:rFonts w:asciiTheme="minorHAnsi" w:hAnsiTheme="minorHAnsi" w:cstheme="minorHAnsi"/>
        </w:rPr>
      </w:pPr>
      <w:r w:rsidRPr="00450D26">
        <w:rPr>
          <w:rFonts w:cs="Calibri"/>
          <w:color w:val="000000"/>
          <w:lang w:eastAsia="cs-CZ"/>
        </w:rPr>
        <w:t xml:space="preserve">Verejný obstarávateľ odporúča všetkým záujemcom vykonať obhliadku miesta uskutočnenia </w:t>
      </w:r>
      <w:bookmarkStart w:id="17" w:name="_GoBack"/>
      <w:bookmarkEnd w:id="17"/>
      <w:r w:rsidRPr="00450D26">
        <w:rPr>
          <w:rFonts w:cs="Calibri"/>
          <w:color w:val="000000"/>
          <w:lang w:eastAsia="cs-CZ"/>
        </w:rPr>
        <w:t xml:space="preserve">predmetu zákazky z dôvodu získania všetkých údajov, ktoré môžu byť potrebné pre prípravu ponuky a podpísanie Dohody na predmetnú zákazku. </w:t>
      </w:r>
      <w:bookmarkStart w:id="18" w:name="_Hlk514229550"/>
      <w:r w:rsidRPr="00450D26">
        <w:rPr>
          <w:rFonts w:cs="Calibri"/>
          <w:color w:val="000000"/>
          <w:lang w:eastAsia="cs-CZ"/>
        </w:rPr>
        <w:t xml:space="preserve">Miesto predmetu zákazky je uvedené v časti I. časť A1 Pokyny pre uchádzačov týchto </w:t>
      </w:r>
      <w:r>
        <w:rPr>
          <w:rFonts w:cs="Calibri"/>
          <w:color w:val="000000"/>
          <w:lang w:eastAsia="cs-CZ"/>
        </w:rPr>
        <w:t>SP</w:t>
      </w:r>
      <w:r w:rsidRPr="00450D26">
        <w:rPr>
          <w:rFonts w:cs="Calibri"/>
          <w:color w:val="000000"/>
          <w:lang w:eastAsia="cs-CZ"/>
        </w:rPr>
        <w:t xml:space="preserve"> a v časti B1 Opis predmetu zákazky týchto </w:t>
      </w:r>
      <w:r>
        <w:rPr>
          <w:rFonts w:cs="Calibri"/>
          <w:color w:val="000000"/>
          <w:lang w:eastAsia="cs-CZ"/>
        </w:rPr>
        <w:t>SP</w:t>
      </w:r>
      <w:r w:rsidRPr="00450D26">
        <w:rPr>
          <w:rFonts w:cs="Calibri"/>
          <w:color w:val="000000"/>
          <w:lang w:eastAsia="cs-CZ"/>
        </w:rPr>
        <w:t>.</w:t>
      </w:r>
      <w:bookmarkEnd w:id="18"/>
      <w:r w:rsidRPr="00450D26">
        <w:rPr>
          <w:rFonts w:cs="Calibri"/>
          <w:color w:val="000000"/>
          <w:lang w:eastAsia="cs-CZ"/>
        </w:rPr>
        <w:t xml:space="preserve"> Z dôvodu bezpečnosti a dodržania interných predpisov verejného obstarávateľa každý záujemca, ktorý sa chce zúčastniť obhliadky, je povinný oznámiť verejnému obstarávateľovi prostredníctvom systému JOSEPHINE najneskôr </w:t>
      </w:r>
      <w:r w:rsidRPr="0085476B">
        <w:rPr>
          <w:rFonts w:cs="Calibri"/>
          <w:lang w:eastAsia="cs-CZ"/>
        </w:rPr>
        <w:t xml:space="preserve">do </w:t>
      </w:r>
      <w:del w:id="19" w:author="Andraščíková Katarína" w:date="2024-11-22T13:21:00Z">
        <w:r w:rsidRPr="0085476B" w:rsidDel="00296DD3">
          <w:rPr>
            <w:rFonts w:cs="Calibri"/>
            <w:b/>
            <w:bCs/>
            <w:lang w:eastAsia="cs-CZ"/>
          </w:rPr>
          <w:delText>dd</w:delText>
        </w:r>
      </w:del>
      <w:ins w:id="20" w:author="Andraščíková Katarína" w:date="2024-11-22T13:21:00Z">
        <w:r w:rsidR="00296DD3">
          <w:rPr>
            <w:rFonts w:cs="Calibri"/>
            <w:b/>
            <w:bCs/>
            <w:lang w:eastAsia="cs-CZ"/>
          </w:rPr>
          <w:t>28</w:t>
        </w:r>
      </w:ins>
      <w:r w:rsidRPr="0085476B">
        <w:rPr>
          <w:rFonts w:cs="Calibri"/>
          <w:b/>
          <w:bCs/>
          <w:lang w:eastAsia="cs-CZ"/>
        </w:rPr>
        <w:t xml:space="preserve">. </w:t>
      </w:r>
      <w:del w:id="21" w:author="Andraščíková Katarína" w:date="2024-11-22T13:21:00Z">
        <w:r w:rsidRPr="0085476B" w:rsidDel="00296DD3">
          <w:rPr>
            <w:rFonts w:cs="Calibri"/>
            <w:b/>
            <w:bCs/>
            <w:lang w:eastAsia="cs-CZ"/>
          </w:rPr>
          <w:delText>mm</w:delText>
        </w:r>
      </w:del>
      <w:ins w:id="22" w:author="Andraščíková Katarína" w:date="2024-11-22T13:21:00Z">
        <w:r w:rsidR="00296DD3">
          <w:rPr>
            <w:rFonts w:cs="Calibri"/>
            <w:b/>
            <w:bCs/>
            <w:lang w:eastAsia="cs-CZ"/>
          </w:rPr>
          <w:t>11</w:t>
        </w:r>
      </w:ins>
      <w:r w:rsidRPr="0085476B">
        <w:rPr>
          <w:rFonts w:cs="Calibri"/>
          <w:b/>
          <w:bCs/>
          <w:lang w:eastAsia="cs-CZ"/>
        </w:rPr>
        <w:t xml:space="preserve">. </w:t>
      </w:r>
      <w:del w:id="23" w:author="Andraščíková Katarína" w:date="2024-11-22T13:21:00Z">
        <w:r w:rsidRPr="0085476B" w:rsidDel="00296DD3">
          <w:rPr>
            <w:rFonts w:cs="Calibri"/>
            <w:b/>
            <w:bCs/>
            <w:lang w:eastAsia="cs-CZ"/>
          </w:rPr>
          <w:delText xml:space="preserve">rrrr </w:delText>
        </w:r>
      </w:del>
      <w:ins w:id="24" w:author="Andraščíková Katarína" w:date="2024-11-22T13:21:00Z">
        <w:r w:rsidR="00296DD3">
          <w:rPr>
            <w:rFonts w:cs="Calibri"/>
            <w:b/>
            <w:bCs/>
            <w:lang w:eastAsia="cs-CZ"/>
          </w:rPr>
          <w:t>2024</w:t>
        </w:r>
        <w:r w:rsidR="00296DD3" w:rsidRPr="0085476B">
          <w:rPr>
            <w:rFonts w:cs="Calibri"/>
            <w:b/>
            <w:bCs/>
            <w:lang w:eastAsia="cs-CZ"/>
          </w:rPr>
          <w:t xml:space="preserve"> </w:t>
        </w:r>
      </w:ins>
      <w:r w:rsidRPr="0085476B">
        <w:rPr>
          <w:rFonts w:cs="Calibri"/>
          <w:b/>
          <w:bCs/>
          <w:lang w:eastAsia="cs-CZ"/>
        </w:rPr>
        <w:t xml:space="preserve">do </w:t>
      </w:r>
      <w:del w:id="25" w:author="Andraščíková Katarína" w:date="2024-11-22T13:21:00Z">
        <w:r w:rsidRPr="0085476B" w:rsidDel="00296DD3">
          <w:rPr>
            <w:rFonts w:cs="Calibri"/>
            <w:b/>
            <w:bCs/>
            <w:lang w:eastAsia="cs-CZ"/>
          </w:rPr>
          <w:delText>hh</w:delText>
        </w:r>
      </w:del>
      <w:ins w:id="26" w:author="Andraščíková Katarína" w:date="2024-11-22T13:21:00Z">
        <w:r w:rsidR="00296DD3">
          <w:rPr>
            <w:rFonts w:cs="Calibri"/>
            <w:b/>
            <w:bCs/>
            <w:lang w:eastAsia="cs-CZ"/>
          </w:rPr>
          <w:t>12</w:t>
        </w:r>
      </w:ins>
      <w:r w:rsidRPr="0085476B">
        <w:rPr>
          <w:rFonts w:cs="Calibri"/>
          <w:b/>
          <w:bCs/>
          <w:lang w:eastAsia="cs-CZ"/>
        </w:rPr>
        <w:t>:</w:t>
      </w:r>
      <w:del w:id="27" w:author="Andraščíková Katarína" w:date="2024-11-22T13:21:00Z">
        <w:r w:rsidRPr="0085476B" w:rsidDel="00296DD3">
          <w:rPr>
            <w:rFonts w:cs="Calibri"/>
            <w:b/>
            <w:bCs/>
            <w:lang w:eastAsia="cs-CZ"/>
          </w:rPr>
          <w:delText xml:space="preserve">mm </w:delText>
        </w:r>
      </w:del>
      <w:ins w:id="28" w:author="Andraščíková Katarína" w:date="2024-11-22T13:21:00Z">
        <w:r w:rsidR="00296DD3">
          <w:rPr>
            <w:rFonts w:cs="Calibri"/>
            <w:b/>
            <w:bCs/>
            <w:lang w:eastAsia="cs-CZ"/>
          </w:rPr>
          <w:t>00</w:t>
        </w:r>
        <w:r w:rsidR="00296DD3" w:rsidRPr="0085476B">
          <w:rPr>
            <w:rFonts w:cs="Calibri"/>
            <w:b/>
            <w:bCs/>
            <w:lang w:eastAsia="cs-CZ"/>
          </w:rPr>
          <w:t xml:space="preserve"> </w:t>
        </w:r>
      </w:ins>
      <w:r w:rsidRPr="0085476B">
        <w:rPr>
          <w:rFonts w:cs="Calibri"/>
          <w:b/>
          <w:bCs/>
          <w:lang w:eastAsia="cs-CZ"/>
        </w:rPr>
        <w:t>hod</w:t>
      </w:r>
      <w:r w:rsidRPr="0085476B">
        <w:rPr>
          <w:rFonts w:cs="Calibri"/>
          <w:lang w:eastAsia="cs-CZ"/>
        </w:rPr>
        <w:t xml:space="preserve">. kontaktné údaje o účastníkoch obhliadky: </w:t>
      </w:r>
      <w:r w:rsidRPr="0085476B">
        <w:rPr>
          <w:rFonts w:cs="Calibri"/>
          <w:b/>
          <w:bCs/>
          <w:lang w:eastAsia="cs-CZ"/>
        </w:rPr>
        <w:t>meno, priezvisko, mobilný telefón a e-mail.</w:t>
      </w:r>
    </w:p>
    <w:p w14:paraId="49A32D7C" w14:textId="77777777" w:rsidR="000649F2" w:rsidRPr="00450D26" w:rsidRDefault="000649F2" w:rsidP="000649F2">
      <w:pPr>
        <w:pStyle w:val="Zkladntext"/>
        <w:spacing w:line="240" w:lineRule="auto"/>
        <w:ind w:left="567"/>
        <w:jc w:val="both"/>
        <w:rPr>
          <w:rFonts w:cs="Calibri"/>
          <w:color w:val="000000"/>
          <w:lang w:eastAsia="cs-CZ"/>
        </w:rPr>
      </w:pPr>
      <w:r w:rsidRPr="00450D26">
        <w:rPr>
          <w:rFonts w:cs="Calibri"/>
          <w:color w:val="000000"/>
          <w:lang w:eastAsia="cs-CZ"/>
        </w:rPr>
        <w:t xml:space="preserve">Podrobnejšie inštrukcie k obhliadke, ako aj termín a miesto stretnutia bude všetkým záujemcom, ktorí potvrdia svoj záujem o obhliadku, doručený prostredníctvom systému JOSEPHINE. </w:t>
      </w:r>
    </w:p>
    <w:p w14:paraId="1414D60D" w14:textId="77777777" w:rsidR="000649F2" w:rsidRPr="00327BD9" w:rsidRDefault="000649F2" w:rsidP="000649F2">
      <w:pPr>
        <w:shd w:val="clear" w:color="auto" w:fill="FFFFFF"/>
        <w:autoSpaceDE w:val="0"/>
        <w:autoSpaceDN w:val="0"/>
        <w:spacing w:line="240" w:lineRule="auto"/>
        <w:ind w:left="567"/>
        <w:jc w:val="both"/>
        <w:rPr>
          <w:rFonts w:asciiTheme="minorHAnsi" w:hAnsiTheme="minorHAnsi" w:cstheme="minorHAnsi"/>
        </w:rPr>
      </w:pPr>
      <w:r w:rsidRPr="00450D26">
        <w:rPr>
          <w:color w:val="000000"/>
          <w:lang w:eastAsia="cs-CZ"/>
        </w:rPr>
        <w:t xml:space="preserve">Z obhliadky bude vyhotovený zápis, ktorý bude súčasťou dokumentácie z verejného obstarávania. Predmetom obhliadky je oboznámenie sa s predmetom zákazky, a teda verejný obstarávateľ v súlade s princípom transparentnosti nebude poskytovať dodatočné informácie týkajúce sa predmetu zákazky. Na obhliadke (tzn. počas obhliadky) nie je prípustné klásť otázky, ktorých predmetom by malo byť vysvetlenie súťažných podkladov alebo oznámenia o vyhlásení verejného obstarávania. Záujemca je následne až po vykonaní obhliadky oprávnený predložiť žiadosť o vysvetlenie v zmysle bodu 10 </w:t>
      </w:r>
      <w:r>
        <w:rPr>
          <w:rFonts w:asciiTheme="minorHAnsi" w:hAnsiTheme="minorHAnsi" w:cstheme="minorHAnsi"/>
        </w:rPr>
        <w:t xml:space="preserve">časť </w:t>
      </w:r>
      <w:r w:rsidRPr="008A5388">
        <w:rPr>
          <w:rFonts w:asciiTheme="minorHAnsi" w:hAnsiTheme="minorHAnsi" w:cstheme="minorHAnsi"/>
        </w:rPr>
        <w:t>A.1 Pokyny pre uchádzačov</w:t>
      </w:r>
      <w:r w:rsidRPr="00450D26">
        <w:rPr>
          <w:color w:val="000000"/>
          <w:lang w:eastAsia="cs-CZ"/>
        </w:rPr>
        <w:t xml:space="preserve"> týchto </w:t>
      </w:r>
      <w:r>
        <w:rPr>
          <w:color w:val="000000"/>
          <w:lang w:eastAsia="cs-CZ"/>
        </w:rPr>
        <w:t>SP</w:t>
      </w:r>
      <w:r w:rsidRPr="00450D26">
        <w:rPr>
          <w:color w:val="000000"/>
          <w:lang w:eastAsia="cs-CZ"/>
        </w:rPr>
        <w:t>.</w:t>
      </w:r>
      <w:r w:rsidRPr="00327BD9">
        <w:rPr>
          <w:rFonts w:asciiTheme="minorHAnsi" w:hAnsiTheme="minorHAnsi" w:cstheme="minorHAnsi"/>
        </w:rPr>
        <w:t xml:space="preserve"> </w:t>
      </w:r>
    </w:p>
    <w:p w14:paraId="7E6468B1" w14:textId="77777777" w:rsidR="000649F2" w:rsidRDefault="000649F2" w:rsidP="000649F2">
      <w:pPr>
        <w:pStyle w:val="Nadpis2"/>
        <w:ind w:left="3540" w:firstLine="708"/>
        <w:jc w:val="left"/>
        <w:rPr>
          <w:rFonts w:asciiTheme="minorHAnsi" w:hAnsiTheme="minorHAnsi" w:cstheme="minorHAnsi"/>
          <w:sz w:val="22"/>
          <w:szCs w:val="22"/>
        </w:rPr>
      </w:pPr>
      <w:bookmarkStart w:id="29" w:name="_Toc461981363"/>
      <w:bookmarkEnd w:id="16"/>
    </w:p>
    <w:p w14:paraId="6D114270" w14:textId="77777777" w:rsidR="000649F2" w:rsidRPr="00BF002A" w:rsidRDefault="000649F2" w:rsidP="000649F2">
      <w:pPr>
        <w:pStyle w:val="Nadpis2"/>
        <w:ind w:left="3540" w:firstLine="708"/>
        <w:jc w:val="left"/>
        <w:rPr>
          <w:rFonts w:asciiTheme="minorHAnsi" w:hAnsiTheme="minorHAnsi" w:cstheme="minorHAnsi"/>
          <w:sz w:val="22"/>
          <w:szCs w:val="22"/>
        </w:rPr>
      </w:pPr>
      <w:r w:rsidRPr="00BF002A">
        <w:rPr>
          <w:rFonts w:asciiTheme="minorHAnsi" w:hAnsiTheme="minorHAnsi" w:cstheme="minorHAnsi"/>
          <w:sz w:val="22"/>
          <w:szCs w:val="22"/>
        </w:rPr>
        <w:t>Časť III.</w:t>
      </w:r>
      <w:bookmarkEnd w:id="29"/>
    </w:p>
    <w:p w14:paraId="4A2EB182" w14:textId="77777777" w:rsidR="000649F2" w:rsidRPr="00BF002A" w:rsidRDefault="000649F2" w:rsidP="000649F2">
      <w:pPr>
        <w:pStyle w:val="Nadpis2"/>
        <w:rPr>
          <w:rFonts w:asciiTheme="minorHAnsi" w:hAnsiTheme="minorHAnsi" w:cstheme="minorHAnsi"/>
          <w:bCs/>
          <w:sz w:val="22"/>
          <w:szCs w:val="22"/>
        </w:rPr>
      </w:pPr>
      <w:bookmarkStart w:id="30" w:name="_Toc461981364"/>
      <w:r w:rsidRPr="00BF002A">
        <w:rPr>
          <w:rFonts w:asciiTheme="minorHAnsi" w:hAnsiTheme="minorHAnsi" w:cstheme="minorHAnsi"/>
          <w:bCs/>
          <w:sz w:val="22"/>
          <w:szCs w:val="22"/>
        </w:rPr>
        <w:t>Príprava ponuky</w:t>
      </w:r>
      <w:bookmarkEnd w:id="30"/>
    </w:p>
    <w:p w14:paraId="7C5C9493" w14:textId="77777777" w:rsidR="000649F2" w:rsidRPr="00BF002A" w:rsidRDefault="000649F2" w:rsidP="000649F2">
      <w:pPr>
        <w:pStyle w:val="Nadpis3"/>
        <w:numPr>
          <w:ilvl w:val="0"/>
          <w:numId w:val="0"/>
        </w:numPr>
        <w:spacing w:after="0"/>
        <w:ind w:left="425"/>
        <w:rPr>
          <w:rFonts w:asciiTheme="minorHAnsi" w:hAnsiTheme="minorHAnsi" w:cstheme="minorHAnsi"/>
          <w:sz w:val="22"/>
          <w:szCs w:val="22"/>
        </w:rPr>
      </w:pPr>
    </w:p>
    <w:p w14:paraId="06BCCF21" w14:textId="77777777" w:rsidR="000649F2" w:rsidRPr="006321B2" w:rsidRDefault="000649F2" w:rsidP="000649F2">
      <w:pPr>
        <w:pStyle w:val="Odsekzoznamu"/>
        <w:numPr>
          <w:ilvl w:val="0"/>
          <w:numId w:val="6"/>
        </w:numPr>
        <w:autoSpaceDE w:val="0"/>
        <w:autoSpaceDN w:val="0"/>
        <w:jc w:val="both"/>
        <w:rPr>
          <w:rFonts w:asciiTheme="minorHAnsi" w:hAnsiTheme="minorHAnsi" w:cstheme="minorHAnsi"/>
          <w:vanish/>
          <w:highlight w:val="yellow"/>
        </w:rPr>
      </w:pPr>
    </w:p>
    <w:p w14:paraId="1462E50E" w14:textId="77777777" w:rsidR="000649F2" w:rsidRPr="006321B2" w:rsidRDefault="000649F2" w:rsidP="000649F2">
      <w:pPr>
        <w:pStyle w:val="Odsekzoznamu"/>
        <w:numPr>
          <w:ilvl w:val="0"/>
          <w:numId w:val="6"/>
        </w:numPr>
        <w:autoSpaceDE w:val="0"/>
        <w:autoSpaceDN w:val="0"/>
        <w:jc w:val="both"/>
        <w:rPr>
          <w:rFonts w:asciiTheme="minorHAnsi" w:hAnsiTheme="minorHAnsi" w:cstheme="minorHAnsi"/>
          <w:vanish/>
          <w:highlight w:val="yellow"/>
        </w:rPr>
      </w:pPr>
    </w:p>
    <w:p w14:paraId="30FA092D" w14:textId="77777777" w:rsidR="000649F2" w:rsidRPr="00483D02" w:rsidRDefault="000649F2" w:rsidP="000649F2">
      <w:pPr>
        <w:pStyle w:val="Nadpis3"/>
        <w:spacing w:after="0"/>
        <w:ind w:left="567" w:hanging="567"/>
        <w:rPr>
          <w:rFonts w:asciiTheme="minorHAnsi" w:hAnsiTheme="minorHAnsi" w:cstheme="minorHAnsi"/>
          <w:sz w:val="22"/>
        </w:rPr>
      </w:pPr>
      <w:bookmarkStart w:id="31" w:name="_Toc461981365"/>
      <w:r w:rsidRPr="00483D02">
        <w:rPr>
          <w:rFonts w:asciiTheme="minorHAnsi" w:hAnsiTheme="minorHAnsi" w:cstheme="minorHAnsi"/>
          <w:sz w:val="22"/>
        </w:rPr>
        <w:t>Forma a spôsob predkladania ponuky</w:t>
      </w:r>
      <w:bookmarkEnd w:id="31"/>
    </w:p>
    <w:p w14:paraId="033EDAF1" w14:textId="77777777" w:rsidR="000649F2" w:rsidRPr="001777FC" w:rsidRDefault="000649F2" w:rsidP="000649F2">
      <w:pPr>
        <w:pStyle w:val="Odsekzoznamu"/>
        <w:numPr>
          <w:ilvl w:val="0"/>
          <w:numId w:val="1"/>
        </w:numPr>
        <w:autoSpaceDE w:val="0"/>
        <w:autoSpaceDN w:val="0"/>
        <w:jc w:val="both"/>
        <w:rPr>
          <w:rFonts w:cs="Arial"/>
          <w:vanish/>
          <w:sz w:val="20"/>
          <w:szCs w:val="20"/>
        </w:rPr>
      </w:pPr>
    </w:p>
    <w:p w14:paraId="1D620FFE" w14:textId="77777777" w:rsidR="000649F2" w:rsidRPr="001777FC" w:rsidRDefault="000649F2" w:rsidP="000649F2">
      <w:pPr>
        <w:pStyle w:val="Odsekzoznamu"/>
        <w:numPr>
          <w:ilvl w:val="0"/>
          <w:numId w:val="1"/>
        </w:numPr>
        <w:autoSpaceDE w:val="0"/>
        <w:autoSpaceDN w:val="0"/>
        <w:jc w:val="both"/>
        <w:rPr>
          <w:rFonts w:cs="Arial"/>
          <w:vanish/>
          <w:sz w:val="20"/>
          <w:szCs w:val="20"/>
        </w:rPr>
      </w:pPr>
    </w:p>
    <w:p w14:paraId="560C3ED8" w14:textId="77777777" w:rsidR="000649F2" w:rsidRDefault="000649F2" w:rsidP="000649F2">
      <w:pPr>
        <w:autoSpaceDE w:val="0"/>
        <w:autoSpaceDN w:val="0"/>
        <w:spacing w:after="0" w:line="240" w:lineRule="auto"/>
        <w:ind w:left="567"/>
        <w:jc w:val="both"/>
        <w:rPr>
          <w:rFonts w:ascii="Arial" w:hAnsi="Arial" w:cs="Arial"/>
          <w:sz w:val="20"/>
          <w:szCs w:val="20"/>
        </w:rPr>
      </w:pPr>
    </w:p>
    <w:p w14:paraId="2ED3BE76" w14:textId="77777777" w:rsidR="000649F2" w:rsidRPr="00D968C4" w:rsidRDefault="000649F2" w:rsidP="000649F2">
      <w:pPr>
        <w:numPr>
          <w:ilvl w:val="1"/>
          <w:numId w:val="1"/>
        </w:numPr>
        <w:autoSpaceDE w:val="0"/>
        <w:autoSpaceDN w:val="0"/>
        <w:spacing w:after="0" w:line="240" w:lineRule="auto"/>
        <w:ind w:left="567" w:hanging="567"/>
        <w:jc w:val="both"/>
        <w:rPr>
          <w:rFonts w:cs="Calibri"/>
        </w:rPr>
      </w:pPr>
      <w:r>
        <w:rPr>
          <w:rFonts w:cs="Calibri"/>
        </w:rPr>
        <w:t>Uchádzač p</w:t>
      </w:r>
      <w:r w:rsidRPr="00D968C4">
        <w:rPr>
          <w:rFonts w:cs="Calibri"/>
        </w:rPr>
        <w:t>onuk</w:t>
      </w:r>
      <w:r>
        <w:rPr>
          <w:rFonts w:cs="Calibri"/>
        </w:rPr>
        <w:t>u</w:t>
      </w:r>
      <w:r w:rsidRPr="00D968C4">
        <w:rPr>
          <w:rFonts w:cs="Calibri"/>
        </w:rPr>
        <w:t xml:space="preserve"> predkladá elektronicky v zmysle § 49 ods. 1 písm. a) Zákona vložen</w:t>
      </w:r>
      <w:r>
        <w:rPr>
          <w:rFonts w:cs="Calibri"/>
        </w:rPr>
        <w:t>ím</w:t>
      </w:r>
      <w:r w:rsidRPr="00D968C4">
        <w:rPr>
          <w:rFonts w:cs="Calibri"/>
        </w:rPr>
        <w:t xml:space="preserve"> do systému JOSEPHINE umiestnenom na webovej adrese </w:t>
      </w:r>
      <w:hyperlink r:id="rId15" w:history="1">
        <w:r w:rsidRPr="00364D8E">
          <w:rPr>
            <w:rStyle w:val="Hypertextovprepojenie"/>
            <w:rFonts w:cs="Calibri"/>
          </w:rPr>
          <w:t>https://josephine.proebiz.com</w:t>
        </w:r>
      </w:hyperlink>
      <w:r>
        <w:rPr>
          <w:rFonts w:cs="Calibri"/>
        </w:rPr>
        <w:t xml:space="preserve"> </w:t>
      </w:r>
      <w:r w:rsidRPr="00D968C4">
        <w:rPr>
          <w:rFonts w:cs="Calibri"/>
        </w:rPr>
        <w:t>za podmienok:</w:t>
      </w:r>
    </w:p>
    <w:p w14:paraId="0C3E6E1E" w14:textId="77777777" w:rsidR="000649F2" w:rsidRPr="00D968C4" w:rsidRDefault="000649F2" w:rsidP="000649F2">
      <w:pPr>
        <w:numPr>
          <w:ilvl w:val="2"/>
          <w:numId w:val="1"/>
        </w:numPr>
        <w:autoSpaceDE w:val="0"/>
        <w:autoSpaceDN w:val="0"/>
        <w:spacing w:after="0" w:line="240" w:lineRule="auto"/>
        <w:ind w:left="1276" w:hanging="709"/>
        <w:jc w:val="both"/>
        <w:rPr>
          <w:rFonts w:cs="Calibri"/>
        </w:rPr>
      </w:pPr>
      <w:r w:rsidRPr="00D968C4">
        <w:rPr>
          <w:rFonts w:cs="Calibri"/>
        </w:rPr>
        <w:t xml:space="preserve">Elektronická ponuka sa vloží vyplnením ponukového formulára a vložením požadovaných dokladov a dokumentov v systéme JOSEPHINE umiestnenom na webovej adrese </w:t>
      </w:r>
      <w:hyperlink r:id="rId16" w:history="1">
        <w:r w:rsidRPr="00D968C4">
          <w:rPr>
            <w:rStyle w:val="Hypertextovprepojenie"/>
            <w:rFonts w:cs="Calibri"/>
          </w:rPr>
          <w:t>https://josephine.proebiz.com/</w:t>
        </w:r>
      </w:hyperlink>
      <w:r w:rsidRPr="00D968C4">
        <w:rPr>
          <w:rFonts w:cs="Calibri"/>
        </w:rPr>
        <w:t>.</w:t>
      </w:r>
    </w:p>
    <w:p w14:paraId="52131FAF" w14:textId="77777777" w:rsidR="000649F2" w:rsidRPr="00D968C4" w:rsidRDefault="000649F2" w:rsidP="000649F2">
      <w:pPr>
        <w:numPr>
          <w:ilvl w:val="2"/>
          <w:numId w:val="1"/>
        </w:numPr>
        <w:autoSpaceDE w:val="0"/>
        <w:autoSpaceDN w:val="0"/>
        <w:spacing w:after="0" w:line="240" w:lineRule="auto"/>
        <w:ind w:left="1276" w:hanging="709"/>
        <w:jc w:val="both"/>
        <w:rPr>
          <w:rFonts w:cs="Calibri"/>
        </w:rPr>
      </w:pPr>
      <w:r>
        <w:rPr>
          <w:rFonts w:cs="Calibri"/>
        </w:rPr>
        <w:t xml:space="preserve">V </w:t>
      </w:r>
      <w:r w:rsidRPr="00D968C4">
        <w:rPr>
          <w:rFonts w:cs="Calibri"/>
        </w:rPr>
        <w:t xml:space="preserve">predloženej ponuke prostredníctvom systému JOSEPHINE musia byť pripojené požadované doklady (odporúčaný formát je „PDF“) tak, ako je uvedené v týchto </w:t>
      </w:r>
      <w:r>
        <w:rPr>
          <w:rFonts w:cs="Calibri"/>
        </w:rPr>
        <w:t>SP</w:t>
      </w:r>
      <w:r w:rsidRPr="00D968C4">
        <w:rPr>
          <w:rFonts w:cs="Calibri"/>
        </w:rPr>
        <w:t xml:space="preserve"> </w:t>
      </w:r>
    </w:p>
    <w:p w14:paraId="42B34B8C" w14:textId="77777777" w:rsidR="000649F2" w:rsidRPr="00D968C4" w:rsidRDefault="000649F2" w:rsidP="000649F2">
      <w:pPr>
        <w:numPr>
          <w:ilvl w:val="2"/>
          <w:numId w:val="1"/>
        </w:numPr>
        <w:autoSpaceDE w:val="0"/>
        <w:autoSpaceDN w:val="0"/>
        <w:spacing w:after="0" w:line="240" w:lineRule="auto"/>
        <w:ind w:left="1276" w:hanging="709"/>
        <w:jc w:val="both"/>
        <w:rPr>
          <w:rFonts w:cs="Calibri"/>
        </w:rPr>
      </w:pPr>
      <w:r w:rsidRPr="00D968C4">
        <w:rPr>
          <w:rFonts w:cs="Calibri"/>
        </w:rPr>
        <w:t>Ak ponuka obsahuje dôverné informácie, uchádzač ich v ponuke viditeľne označí. Uchádzačom navrhovaná cena za plnenie požadovaného predmetu zákazky b</w:t>
      </w:r>
      <w:r>
        <w:rPr>
          <w:rFonts w:cs="Calibri"/>
        </w:rPr>
        <w:t xml:space="preserve">ude uvedená v ponuke uchádzača </w:t>
      </w:r>
      <w:r w:rsidRPr="00D968C4">
        <w:rPr>
          <w:rFonts w:cs="Calibri"/>
        </w:rPr>
        <w:t>spôsobom uvedeným v časti B.2 Spôsob určenia ceny týchto SP.</w:t>
      </w:r>
    </w:p>
    <w:p w14:paraId="736624EE" w14:textId="77777777" w:rsidR="000649F2" w:rsidRPr="00D968C4" w:rsidRDefault="000649F2" w:rsidP="000649F2">
      <w:pPr>
        <w:numPr>
          <w:ilvl w:val="2"/>
          <w:numId w:val="1"/>
        </w:numPr>
        <w:autoSpaceDE w:val="0"/>
        <w:autoSpaceDN w:val="0"/>
        <w:spacing w:after="0" w:line="240" w:lineRule="auto"/>
        <w:ind w:left="1276" w:hanging="709"/>
        <w:jc w:val="both"/>
        <w:rPr>
          <w:rFonts w:cs="Calibri"/>
        </w:rPr>
      </w:pPr>
      <w:r w:rsidRPr="00D968C4">
        <w:rPr>
          <w:rFonts w:cs="Calibri"/>
        </w:rPr>
        <w:lastRenderedPageBreak/>
        <w:t xml:space="preserve">Po úspešnom nahraní ponuky do systému JOSEPHINE je uchádzačovi odoslaný notifikačný informatívny e-mail (a to na emailovú adresu užívateľa uchádzača, ktorý ponuku nahral). </w:t>
      </w:r>
    </w:p>
    <w:p w14:paraId="30A3ADF5" w14:textId="77777777" w:rsidR="000649F2" w:rsidRPr="00347F23" w:rsidRDefault="000649F2" w:rsidP="000649F2">
      <w:pPr>
        <w:numPr>
          <w:ilvl w:val="1"/>
          <w:numId w:val="1"/>
        </w:numPr>
        <w:autoSpaceDE w:val="0"/>
        <w:autoSpaceDN w:val="0"/>
        <w:spacing w:after="0" w:line="240" w:lineRule="auto"/>
        <w:ind w:left="567" w:hanging="567"/>
        <w:jc w:val="both"/>
        <w:rPr>
          <w:rFonts w:cs="Calibri"/>
        </w:rPr>
      </w:pPr>
      <w:r>
        <w:rPr>
          <w:rFonts w:cs="Calibri"/>
        </w:rPr>
        <w:t>D</w:t>
      </w:r>
      <w:r w:rsidRPr="00D968C4">
        <w:rPr>
          <w:rFonts w:cs="Calibri"/>
        </w:rPr>
        <w:t>okumenty tvoriace ponuk</w:t>
      </w:r>
      <w:r>
        <w:rPr>
          <w:rFonts w:cs="Calibri"/>
        </w:rPr>
        <w:t>u môže uchádzač predložiť ako originály alebo kópie dokladov v elektronickej podobe s kvalifikovaným elektronickým podpisom alebo ako zaručene konvertované listiny v zmysle ustanovenia § 35 a </w:t>
      </w:r>
      <w:proofErr w:type="spellStart"/>
      <w:r>
        <w:rPr>
          <w:rFonts w:cs="Calibri"/>
        </w:rPr>
        <w:t>nasl</w:t>
      </w:r>
      <w:proofErr w:type="spellEnd"/>
      <w:r>
        <w:rPr>
          <w:rFonts w:cs="Calibri"/>
        </w:rPr>
        <w:t>. zákona č. 305/2013 Z. z. o elektronickej podobe výkonu pôsobnosti orgánov verejnej moci a o zmene a doplnení niektorých zákonov (zákon o e-</w:t>
      </w:r>
      <w:proofErr w:type="spellStart"/>
      <w:r>
        <w:rPr>
          <w:rFonts w:cs="Calibri"/>
        </w:rPr>
        <w:t>Governmente</w:t>
      </w:r>
      <w:proofErr w:type="spellEnd"/>
      <w:r>
        <w:rPr>
          <w:rFonts w:cs="Calibri"/>
        </w:rPr>
        <w:t xml:space="preserve">) v znení neskorších predpisov, alebo len ako </w:t>
      </w:r>
      <w:proofErr w:type="spellStart"/>
      <w:r>
        <w:rPr>
          <w:rFonts w:cs="Calibri"/>
        </w:rPr>
        <w:t>skeny</w:t>
      </w:r>
      <w:proofErr w:type="spellEnd"/>
      <w:r>
        <w:rPr>
          <w:rFonts w:cs="Calibri"/>
        </w:rPr>
        <w:t xml:space="preserve"> originálov alebo úradne overených fotokópií týchto dokumentov. Pri predkladaní bankovej záruky a poistenia záruky uchádzač postupuje podľa bodov 15.4.2 a 15.4.3 časti A.1 Pokyny pre uchádzačov týchto SP.</w:t>
      </w:r>
    </w:p>
    <w:p w14:paraId="12554E46" w14:textId="77777777" w:rsidR="000649F2" w:rsidRPr="00D968C4" w:rsidRDefault="000649F2" w:rsidP="000649F2">
      <w:pPr>
        <w:numPr>
          <w:ilvl w:val="1"/>
          <w:numId w:val="1"/>
        </w:numPr>
        <w:autoSpaceDE w:val="0"/>
        <w:autoSpaceDN w:val="0"/>
        <w:spacing w:after="0" w:line="240" w:lineRule="auto"/>
        <w:ind w:left="567" w:hanging="567"/>
        <w:jc w:val="both"/>
        <w:rPr>
          <w:rFonts w:cs="Calibri"/>
        </w:rPr>
      </w:pPr>
      <w:r w:rsidRPr="00D968C4">
        <w:rPr>
          <w:rFonts w:cs="Calibri"/>
        </w:rPr>
        <w:t xml:space="preserve">Znenie obchodných podmienok, ktoré sú súčasťou týchto SP v časti B.3 Obchodné podmienky </w:t>
      </w:r>
      <w:r>
        <w:rPr>
          <w:rFonts w:cs="Calibri"/>
        </w:rPr>
        <w:t>plnenia</w:t>
      </w:r>
      <w:r w:rsidRPr="00D968C4">
        <w:rPr>
          <w:rFonts w:cs="Calibri"/>
        </w:rPr>
        <w:t xml:space="preserve"> predmetu zákazky nemožno meniť, ani uvádzať výhrady, ktoré by odporovali týmto </w:t>
      </w:r>
      <w:r>
        <w:rPr>
          <w:rFonts w:cs="Calibri"/>
        </w:rPr>
        <w:t>SP.</w:t>
      </w:r>
    </w:p>
    <w:p w14:paraId="6DA884BB" w14:textId="77777777" w:rsidR="000649F2" w:rsidRPr="00F4029F" w:rsidRDefault="000649F2" w:rsidP="000649F2">
      <w:pPr>
        <w:autoSpaceDE w:val="0"/>
        <w:autoSpaceDN w:val="0"/>
        <w:spacing w:after="60" w:line="240" w:lineRule="auto"/>
        <w:ind w:left="567"/>
        <w:jc w:val="both"/>
        <w:rPr>
          <w:rFonts w:asciiTheme="minorHAnsi" w:hAnsiTheme="minorHAnsi" w:cstheme="minorHAnsi"/>
        </w:rPr>
      </w:pPr>
    </w:p>
    <w:p w14:paraId="74F8E7B3" w14:textId="77777777" w:rsidR="000649F2" w:rsidRPr="00B74113" w:rsidRDefault="000649F2" w:rsidP="000649F2">
      <w:pPr>
        <w:pStyle w:val="Nadpis3"/>
        <w:ind w:left="567" w:hanging="567"/>
        <w:rPr>
          <w:rFonts w:asciiTheme="minorHAnsi" w:hAnsiTheme="minorHAnsi" w:cstheme="minorHAnsi"/>
          <w:sz w:val="22"/>
          <w:szCs w:val="22"/>
        </w:rPr>
      </w:pPr>
      <w:bookmarkStart w:id="32" w:name="_Toc461981366"/>
      <w:r w:rsidRPr="00B74113">
        <w:rPr>
          <w:rFonts w:asciiTheme="minorHAnsi" w:hAnsiTheme="minorHAnsi" w:cstheme="minorHAnsi"/>
          <w:sz w:val="22"/>
          <w:szCs w:val="22"/>
        </w:rPr>
        <w:t>Jazyk ponuky</w:t>
      </w:r>
      <w:bookmarkEnd w:id="32"/>
    </w:p>
    <w:p w14:paraId="0BDDC247" w14:textId="77777777" w:rsidR="000649F2" w:rsidRPr="00B74113" w:rsidRDefault="000649F2" w:rsidP="000649F2">
      <w:pPr>
        <w:pStyle w:val="Odsekzoznamu"/>
        <w:numPr>
          <w:ilvl w:val="0"/>
          <w:numId w:val="8"/>
        </w:numPr>
        <w:autoSpaceDE w:val="0"/>
        <w:autoSpaceDN w:val="0"/>
        <w:spacing w:after="60"/>
        <w:jc w:val="both"/>
        <w:rPr>
          <w:rFonts w:asciiTheme="minorHAnsi" w:hAnsiTheme="minorHAnsi" w:cstheme="minorHAnsi"/>
          <w:vanish/>
        </w:rPr>
      </w:pPr>
    </w:p>
    <w:p w14:paraId="5572E832" w14:textId="77777777" w:rsidR="000649F2" w:rsidRPr="00717241" w:rsidRDefault="000649F2" w:rsidP="000649F2">
      <w:pPr>
        <w:pStyle w:val="Odsekzoznamu"/>
        <w:numPr>
          <w:ilvl w:val="1"/>
          <w:numId w:val="6"/>
        </w:numPr>
        <w:autoSpaceDE w:val="0"/>
        <w:autoSpaceDN w:val="0"/>
        <w:spacing w:after="60"/>
        <w:ind w:left="567" w:hanging="567"/>
        <w:jc w:val="both"/>
        <w:rPr>
          <w:rFonts w:asciiTheme="minorHAnsi" w:hAnsiTheme="minorHAnsi" w:cstheme="minorHAnsi"/>
        </w:rPr>
      </w:pPr>
      <w:r>
        <w:rPr>
          <w:rFonts w:asciiTheme="minorHAnsi" w:hAnsiTheme="minorHAnsi" w:cstheme="minorHAnsi"/>
        </w:rPr>
        <w:t xml:space="preserve">Ponuky, </w:t>
      </w:r>
      <w:r w:rsidRPr="00717241">
        <w:rPr>
          <w:rFonts w:asciiTheme="minorHAnsi" w:hAnsiTheme="minorHAnsi" w:cstheme="minorHAnsi"/>
        </w:rPr>
        <w:t>ďalšie doklady a dokumenty vo verejnom obstarávaní sa pred</w:t>
      </w:r>
      <w:r>
        <w:rPr>
          <w:rFonts w:asciiTheme="minorHAnsi" w:hAnsiTheme="minorHAnsi" w:cstheme="minorHAnsi"/>
        </w:rPr>
        <w:t xml:space="preserve">kladajú v štátnom </w:t>
      </w:r>
      <w:r w:rsidRPr="00717241">
        <w:rPr>
          <w:rFonts w:asciiTheme="minorHAnsi" w:hAnsiTheme="minorHAnsi" w:cstheme="minorHAnsi"/>
        </w:rPr>
        <w:t>jazyku</w:t>
      </w:r>
      <w:r>
        <w:rPr>
          <w:rFonts w:asciiTheme="minorHAnsi" w:hAnsiTheme="minorHAnsi" w:cstheme="minorHAnsi"/>
        </w:rPr>
        <w:t xml:space="preserve"> Slovenskej republiky</w:t>
      </w:r>
      <w:r w:rsidRPr="00717241">
        <w:rPr>
          <w:rFonts w:asciiTheme="minorHAnsi" w:hAnsiTheme="minorHAnsi" w:cstheme="minorHAnsi"/>
        </w:rPr>
        <w:t>.</w:t>
      </w:r>
      <w:r>
        <w:rPr>
          <w:rFonts w:asciiTheme="minorHAnsi" w:hAnsiTheme="minorHAnsi" w:cstheme="minorHAnsi"/>
        </w:rPr>
        <w:t xml:space="preserve"> </w:t>
      </w:r>
      <w:r w:rsidRPr="00D82558">
        <w:rPr>
          <w:rFonts w:asciiTheme="minorHAnsi" w:hAnsiTheme="minorHAnsi" w:cstheme="minorHAnsi"/>
        </w:rPr>
        <w:t>Ak je doklad alebo dokument vyhotovený v cudzom jazyku, predkladá sa spolu s jeho úradným prekladom do štátneho jazyka Slovenskej republiky; to neplatí pre ponuky, doklady a dokumenty vyhotovené v českom jazyku. Ak sa zistí rozdiel v ich obsahu, rozhodujúci je úradný preklad do štátneho jazyka Slovenskej republiky.</w:t>
      </w:r>
    </w:p>
    <w:p w14:paraId="3442AE2A" w14:textId="77777777" w:rsidR="000649F2" w:rsidRPr="00B74113" w:rsidRDefault="000649F2" w:rsidP="000649F2">
      <w:pPr>
        <w:numPr>
          <w:ilvl w:val="1"/>
          <w:numId w:val="6"/>
        </w:numPr>
        <w:autoSpaceDE w:val="0"/>
        <w:autoSpaceDN w:val="0"/>
        <w:spacing w:after="0" w:line="240" w:lineRule="auto"/>
        <w:ind w:left="567" w:hanging="567"/>
        <w:jc w:val="both"/>
        <w:rPr>
          <w:rFonts w:asciiTheme="minorHAnsi" w:hAnsiTheme="minorHAnsi" w:cstheme="minorHAnsi"/>
        </w:rPr>
      </w:pPr>
      <w:r w:rsidRPr="00B74113">
        <w:rPr>
          <w:rFonts w:asciiTheme="minorHAnsi" w:hAnsiTheme="minorHAnsi" w:cstheme="minorHAnsi"/>
        </w:rPr>
        <w:t>Ak ponuku predkladá uchádzač so sídlom mimo</w:t>
      </w:r>
      <w:r>
        <w:rPr>
          <w:rFonts w:asciiTheme="minorHAnsi" w:hAnsiTheme="minorHAnsi" w:cstheme="minorHAnsi"/>
        </w:rPr>
        <w:t xml:space="preserve"> územia Slovenskej republiky a </w:t>
      </w:r>
      <w:r w:rsidRPr="00B74113">
        <w:rPr>
          <w:rFonts w:asciiTheme="minorHAnsi" w:hAnsiTheme="minorHAnsi" w:cstheme="minorHAnsi"/>
        </w:rPr>
        <w:t xml:space="preserve">doklad alebo dokument je vyhotovený v cudzom jazyku, predkladá sa </w:t>
      </w:r>
      <w:r>
        <w:rPr>
          <w:rFonts w:asciiTheme="minorHAnsi" w:hAnsiTheme="minorHAnsi" w:cstheme="minorHAnsi"/>
        </w:rPr>
        <w:t xml:space="preserve">takýto dokument </w:t>
      </w:r>
      <w:r w:rsidRPr="00B74113">
        <w:rPr>
          <w:rFonts w:asciiTheme="minorHAnsi" w:hAnsiTheme="minorHAnsi" w:cstheme="minorHAnsi"/>
        </w:rPr>
        <w:t>spolu s jeho úradným prekladom do štátneho jazyka</w:t>
      </w:r>
      <w:r>
        <w:rPr>
          <w:rFonts w:asciiTheme="minorHAnsi" w:hAnsiTheme="minorHAnsi" w:cstheme="minorHAnsi"/>
        </w:rPr>
        <w:t xml:space="preserve"> Slovenskej republiky, </w:t>
      </w:r>
      <w:r w:rsidRPr="00B74113">
        <w:rPr>
          <w:rFonts w:asciiTheme="minorHAnsi" w:hAnsiTheme="minorHAnsi" w:cstheme="minorHAnsi"/>
        </w:rPr>
        <w:t>to neplatí pre ponuky, návrhy, doklady a dokumenty vyhotovené v českom jazyku. Ak sa zistí rozdiel v ich obsahu, rozhodujúci je úradný pre</w:t>
      </w:r>
      <w:r>
        <w:rPr>
          <w:rFonts w:asciiTheme="minorHAnsi" w:hAnsiTheme="minorHAnsi" w:cstheme="minorHAnsi"/>
        </w:rPr>
        <w:t xml:space="preserve">klad v štátnom </w:t>
      </w:r>
      <w:r w:rsidRPr="00B74113">
        <w:rPr>
          <w:rFonts w:asciiTheme="minorHAnsi" w:hAnsiTheme="minorHAnsi" w:cstheme="minorHAnsi"/>
        </w:rPr>
        <w:t>jazyku</w:t>
      </w:r>
      <w:r>
        <w:rPr>
          <w:rFonts w:asciiTheme="minorHAnsi" w:hAnsiTheme="minorHAnsi" w:cstheme="minorHAnsi"/>
        </w:rPr>
        <w:t xml:space="preserve"> Slovenskej republiky</w:t>
      </w:r>
      <w:r w:rsidRPr="00B74113">
        <w:rPr>
          <w:rFonts w:asciiTheme="minorHAnsi" w:hAnsiTheme="minorHAnsi" w:cstheme="minorHAnsi"/>
        </w:rPr>
        <w:t>.</w:t>
      </w:r>
    </w:p>
    <w:p w14:paraId="7D205F97" w14:textId="77777777" w:rsidR="000649F2" w:rsidRPr="00B74113" w:rsidRDefault="000649F2" w:rsidP="000649F2">
      <w:pPr>
        <w:autoSpaceDE w:val="0"/>
        <w:autoSpaceDN w:val="0"/>
        <w:spacing w:after="0" w:line="240" w:lineRule="auto"/>
        <w:ind w:left="567"/>
        <w:jc w:val="both"/>
        <w:rPr>
          <w:rFonts w:asciiTheme="minorHAnsi" w:hAnsiTheme="minorHAnsi" w:cstheme="minorHAnsi"/>
        </w:rPr>
      </w:pPr>
    </w:p>
    <w:p w14:paraId="5E0017FE" w14:textId="77777777" w:rsidR="000649F2" w:rsidRPr="00B74113" w:rsidRDefault="000649F2" w:rsidP="000649F2">
      <w:pPr>
        <w:pStyle w:val="Nadpis3"/>
        <w:ind w:left="567" w:hanging="567"/>
        <w:rPr>
          <w:rFonts w:asciiTheme="minorHAnsi" w:hAnsiTheme="minorHAnsi" w:cstheme="minorHAnsi"/>
          <w:sz w:val="22"/>
          <w:szCs w:val="22"/>
        </w:rPr>
      </w:pPr>
      <w:bookmarkStart w:id="33" w:name="_Toc461981367"/>
      <w:r w:rsidRPr="00B74113">
        <w:rPr>
          <w:rFonts w:asciiTheme="minorHAnsi" w:hAnsiTheme="minorHAnsi" w:cstheme="minorHAnsi"/>
          <w:sz w:val="22"/>
          <w:szCs w:val="22"/>
        </w:rPr>
        <w:t>Mena a ceny uvádzané v ponuke</w:t>
      </w:r>
      <w:bookmarkEnd w:id="33"/>
    </w:p>
    <w:p w14:paraId="44A55A18" w14:textId="77777777" w:rsidR="000649F2" w:rsidRPr="00B74113" w:rsidRDefault="000649F2" w:rsidP="000649F2">
      <w:pPr>
        <w:pStyle w:val="Odsekzoznamu"/>
        <w:numPr>
          <w:ilvl w:val="0"/>
          <w:numId w:val="6"/>
        </w:numPr>
        <w:autoSpaceDE w:val="0"/>
        <w:autoSpaceDN w:val="0"/>
        <w:spacing w:after="60"/>
        <w:jc w:val="both"/>
        <w:rPr>
          <w:rFonts w:asciiTheme="minorHAnsi" w:hAnsiTheme="minorHAnsi" w:cstheme="minorHAnsi"/>
          <w:vanish/>
        </w:rPr>
      </w:pPr>
    </w:p>
    <w:p w14:paraId="167E1700" w14:textId="77777777" w:rsidR="000649F2" w:rsidRPr="00B74113" w:rsidRDefault="000649F2" w:rsidP="000649F2">
      <w:pPr>
        <w:numPr>
          <w:ilvl w:val="1"/>
          <w:numId w:val="6"/>
        </w:numPr>
        <w:autoSpaceDE w:val="0"/>
        <w:autoSpaceDN w:val="0"/>
        <w:spacing w:after="60" w:line="240" w:lineRule="auto"/>
        <w:ind w:left="567" w:hanging="567"/>
        <w:jc w:val="both"/>
        <w:rPr>
          <w:rFonts w:asciiTheme="minorHAnsi" w:hAnsiTheme="minorHAnsi" w:cstheme="minorHAnsi"/>
        </w:rPr>
      </w:pPr>
      <w:r w:rsidRPr="00B74113">
        <w:rPr>
          <w:rFonts w:asciiTheme="minorHAnsi" w:hAnsiTheme="minorHAnsi" w:cstheme="minorHAnsi"/>
        </w:rPr>
        <w:t xml:space="preserve">Uchádzačom navrhovaná zmluvná cena za </w:t>
      </w:r>
      <w:r>
        <w:rPr>
          <w:rFonts w:asciiTheme="minorHAnsi" w:hAnsiTheme="minorHAnsi" w:cstheme="minorHAnsi"/>
        </w:rPr>
        <w:t xml:space="preserve">plnenie </w:t>
      </w:r>
      <w:r w:rsidRPr="00B74113">
        <w:rPr>
          <w:rFonts w:asciiTheme="minorHAnsi" w:hAnsiTheme="minorHAnsi" w:cstheme="minorHAnsi"/>
        </w:rPr>
        <w:t>požadovaného predmetu zákazky, uvedená v ponuke uchádzača, bude vyjadrená v </w:t>
      </w:r>
      <w:r>
        <w:rPr>
          <w:rFonts w:asciiTheme="minorHAnsi" w:hAnsiTheme="minorHAnsi" w:cstheme="minorHAnsi"/>
        </w:rPr>
        <w:t>eurách</w:t>
      </w:r>
      <w:r w:rsidRPr="00B74113">
        <w:rPr>
          <w:rFonts w:asciiTheme="minorHAnsi" w:hAnsiTheme="minorHAnsi" w:cstheme="minorHAnsi"/>
        </w:rPr>
        <w:t xml:space="preserve"> (€</w:t>
      </w:r>
      <w:r>
        <w:rPr>
          <w:rFonts w:asciiTheme="minorHAnsi" w:hAnsiTheme="minorHAnsi" w:cstheme="minorHAnsi"/>
        </w:rPr>
        <w:t>, alebo EUR</w:t>
      </w:r>
      <w:r w:rsidRPr="00B74113">
        <w:rPr>
          <w:rFonts w:asciiTheme="minorHAnsi" w:hAnsiTheme="minorHAnsi" w:cstheme="minorHAnsi"/>
        </w:rPr>
        <w:t xml:space="preserve">). </w:t>
      </w:r>
    </w:p>
    <w:p w14:paraId="7E450B07" w14:textId="77777777" w:rsidR="000649F2" w:rsidRPr="00B74113" w:rsidRDefault="000649F2" w:rsidP="000649F2">
      <w:pPr>
        <w:numPr>
          <w:ilvl w:val="1"/>
          <w:numId w:val="6"/>
        </w:numPr>
        <w:autoSpaceDE w:val="0"/>
        <w:autoSpaceDN w:val="0"/>
        <w:spacing w:after="60" w:line="240" w:lineRule="auto"/>
        <w:ind w:left="567" w:hanging="567"/>
        <w:jc w:val="both"/>
        <w:rPr>
          <w:rFonts w:asciiTheme="minorHAnsi" w:hAnsiTheme="minorHAnsi" w:cstheme="minorHAnsi"/>
        </w:rPr>
      </w:pPr>
      <w:r w:rsidRPr="00B74113">
        <w:rPr>
          <w:rFonts w:asciiTheme="minorHAnsi" w:hAnsiTheme="minorHAnsi" w:cstheme="minorHAnsi"/>
        </w:rPr>
        <w:t xml:space="preserve">Cena za </w:t>
      </w:r>
      <w:r>
        <w:rPr>
          <w:rFonts w:asciiTheme="minorHAnsi" w:hAnsiTheme="minorHAnsi" w:cstheme="minorHAnsi"/>
        </w:rPr>
        <w:t>plnenie</w:t>
      </w:r>
      <w:r w:rsidRPr="00B74113">
        <w:rPr>
          <w:rFonts w:asciiTheme="minorHAnsi" w:hAnsiTheme="minorHAnsi" w:cstheme="minorHAnsi"/>
        </w:rPr>
        <w:t xml:space="preserve"> predmetu zákazky musí byť stanovená podľa zákona </w:t>
      </w:r>
      <w:r>
        <w:rPr>
          <w:rFonts w:asciiTheme="minorHAnsi" w:hAnsiTheme="minorHAnsi" w:cstheme="minorHAnsi"/>
        </w:rPr>
        <w:t xml:space="preserve">Národnej rady  Slovenskej republiky </w:t>
      </w:r>
      <w:r w:rsidRPr="00B74113">
        <w:rPr>
          <w:rFonts w:asciiTheme="minorHAnsi" w:hAnsiTheme="minorHAnsi" w:cstheme="minorHAnsi"/>
        </w:rPr>
        <w:t>č. 18/1996 Z. z. o cenách v znení neskorších predpisov</w:t>
      </w:r>
      <w:r>
        <w:rPr>
          <w:rFonts w:asciiTheme="minorHAnsi" w:hAnsiTheme="minorHAnsi" w:cstheme="minorHAnsi"/>
        </w:rPr>
        <w:t xml:space="preserve"> (ďalej aj „zákon o cenách“), vyhlášky Ministerstva financií Slovenskej republiky</w:t>
      </w:r>
      <w:r w:rsidRPr="00B74113">
        <w:rPr>
          <w:rFonts w:asciiTheme="minorHAnsi" w:hAnsiTheme="minorHAnsi" w:cstheme="minorHAnsi"/>
        </w:rPr>
        <w:t xml:space="preserve"> č. 87/1996 Z. z., ktorou sa vykonáva </w:t>
      </w:r>
      <w:r>
        <w:rPr>
          <w:rFonts w:asciiTheme="minorHAnsi" w:hAnsiTheme="minorHAnsi" w:cstheme="minorHAnsi"/>
        </w:rPr>
        <w:t xml:space="preserve">zákon o cenách. </w:t>
      </w:r>
    </w:p>
    <w:p w14:paraId="39C4F5F1" w14:textId="77777777" w:rsidR="000649F2" w:rsidRPr="00B74113" w:rsidRDefault="000649F2" w:rsidP="000649F2">
      <w:pPr>
        <w:numPr>
          <w:ilvl w:val="1"/>
          <w:numId w:val="6"/>
        </w:numPr>
        <w:autoSpaceDE w:val="0"/>
        <w:autoSpaceDN w:val="0"/>
        <w:spacing w:after="60" w:line="240" w:lineRule="auto"/>
        <w:ind w:left="567" w:hanging="567"/>
        <w:jc w:val="both"/>
        <w:rPr>
          <w:rFonts w:asciiTheme="minorHAnsi" w:hAnsiTheme="minorHAnsi" w:cstheme="minorHAnsi"/>
        </w:rPr>
      </w:pPr>
      <w:r w:rsidRPr="00B74113">
        <w:rPr>
          <w:rFonts w:asciiTheme="minorHAnsi" w:hAnsiTheme="minorHAnsi" w:cstheme="minorHAnsi"/>
        </w:rPr>
        <w:t xml:space="preserve">Ak je uchádzač platiteľom </w:t>
      </w:r>
      <w:r>
        <w:rPr>
          <w:rFonts w:asciiTheme="minorHAnsi" w:hAnsiTheme="minorHAnsi" w:cstheme="minorHAnsi"/>
        </w:rPr>
        <w:t>DPH</w:t>
      </w:r>
      <w:r w:rsidRPr="00B74113">
        <w:rPr>
          <w:rFonts w:asciiTheme="minorHAnsi" w:hAnsiTheme="minorHAnsi" w:cstheme="minorHAnsi"/>
        </w:rPr>
        <w:t>, navrhovanú zmluvnú cenu uvedie v zložení:</w:t>
      </w:r>
    </w:p>
    <w:p w14:paraId="541BF5B1" w14:textId="77777777" w:rsidR="000649F2" w:rsidRPr="00B74113" w:rsidRDefault="000649F2" w:rsidP="000649F2">
      <w:pPr>
        <w:autoSpaceDE w:val="0"/>
        <w:autoSpaceDN w:val="0"/>
        <w:spacing w:after="0"/>
        <w:ind w:left="567"/>
        <w:jc w:val="both"/>
        <w:rPr>
          <w:rFonts w:asciiTheme="minorHAnsi" w:hAnsiTheme="minorHAnsi" w:cstheme="minorHAnsi"/>
        </w:rPr>
      </w:pPr>
      <w:r w:rsidRPr="00B74113">
        <w:rPr>
          <w:rFonts w:asciiTheme="minorHAnsi" w:hAnsiTheme="minorHAnsi" w:cstheme="minorHAnsi"/>
        </w:rPr>
        <w:t xml:space="preserve">14.3.1 </w:t>
      </w:r>
      <w:r w:rsidRPr="00B74113">
        <w:rPr>
          <w:rFonts w:asciiTheme="minorHAnsi" w:hAnsiTheme="minorHAnsi" w:cstheme="minorHAnsi"/>
        </w:rPr>
        <w:tab/>
        <w:t>navrhovaná zmluvná cena bez DPH</w:t>
      </w:r>
    </w:p>
    <w:p w14:paraId="4FAD6AA8" w14:textId="77777777" w:rsidR="000649F2" w:rsidRPr="00B74113" w:rsidRDefault="000649F2" w:rsidP="000649F2">
      <w:pPr>
        <w:autoSpaceDE w:val="0"/>
        <w:autoSpaceDN w:val="0"/>
        <w:spacing w:after="0"/>
        <w:ind w:left="567"/>
        <w:jc w:val="both"/>
        <w:rPr>
          <w:rFonts w:asciiTheme="minorHAnsi" w:hAnsiTheme="minorHAnsi" w:cstheme="minorHAnsi"/>
        </w:rPr>
      </w:pPr>
      <w:r w:rsidRPr="00B74113">
        <w:rPr>
          <w:rFonts w:asciiTheme="minorHAnsi" w:hAnsiTheme="minorHAnsi" w:cstheme="minorHAnsi"/>
        </w:rPr>
        <w:t>14.3.2</w:t>
      </w:r>
      <w:r w:rsidRPr="00B74113">
        <w:rPr>
          <w:rFonts w:asciiTheme="minorHAnsi" w:hAnsiTheme="minorHAnsi" w:cstheme="minorHAnsi"/>
        </w:rPr>
        <w:tab/>
        <w:t>sadzba DPH a výška DPH</w:t>
      </w:r>
    </w:p>
    <w:p w14:paraId="4AE18353" w14:textId="77777777" w:rsidR="000649F2" w:rsidRPr="00B74113" w:rsidRDefault="000649F2" w:rsidP="000649F2">
      <w:pPr>
        <w:autoSpaceDE w:val="0"/>
        <w:autoSpaceDN w:val="0"/>
        <w:spacing w:after="0"/>
        <w:ind w:left="567"/>
        <w:jc w:val="both"/>
        <w:rPr>
          <w:rFonts w:asciiTheme="minorHAnsi" w:hAnsiTheme="minorHAnsi" w:cstheme="minorHAnsi"/>
        </w:rPr>
      </w:pPr>
      <w:r w:rsidRPr="00B74113">
        <w:rPr>
          <w:rFonts w:asciiTheme="minorHAnsi" w:hAnsiTheme="minorHAnsi" w:cstheme="minorHAnsi"/>
        </w:rPr>
        <w:t xml:space="preserve">14.3.3 </w:t>
      </w:r>
      <w:r w:rsidRPr="00B74113">
        <w:rPr>
          <w:rFonts w:asciiTheme="minorHAnsi" w:hAnsiTheme="minorHAnsi" w:cstheme="minorHAnsi"/>
        </w:rPr>
        <w:tab/>
        <w:t>navrhovaná zmluvná cena vrátane DPH</w:t>
      </w:r>
    </w:p>
    <w:p w14:paraId="4877EE41" w14:textId="77777777" w:rsidR="000649F2" w:rsidRPr="00B74113" w:rsidRDefault="000649F2" w:rsidP="000649F2">
      <w:pPr>
        <w:spacing w:line="240" w:lineRule="auto"/>
        <w:ind w:left="567" w:hanging="567"/>
        <w:jc w:val="both"/>
        <w:rPr>
          <w:rFonts w:asciiTheme="minorHAnsi" w:hAnsiTheme="minorHAnsi" w:cstheme="minorHAnsi"/>
        </w:rPr>
      </w:pPr>
      <w:r w:rsidRPr="00B74113">
        <w:rPr>
          <w:rFonts w:asciiTheme="minorHAnsi" w:hAnsiTheme="minorHAnsi" w:cstheme="minorHAnsi"/>
        </w:rPr>
        <w:t>14.4.  Ak uchádzač nie je platiteľom DPH, uvedie navrhovanú zmluvnú cenu celkom. Skutočnosť či je, alebo nie je platiteľom DPH,</w:t>
      </w:r>
      <w:r>
        <w:rPr>
          <w:rFonts w:asciiTheme="minorHAnsi" w:hAnsiTheme="minorHAnsi" w:cstheme="minorHAnsi"/>
        </w:rPr>
        <w:t xml:space="preserve"> upozorní/uvedie v ponuke </w:t>
      </w:r>
      <w:r w:rsidRPr="00B74113">
        <w:rPr>
          <w:rFonts w:asciiTheme="minorHAnsi" w:hAnsiTheme="minorHAnsi" w:cstheme="minorHAnsi"/>
        </w:rPr>
        <w:t xml:space="preserve">v príslušnom </w:t>
      </w:r>
      <w:r w:rsidRPr="002943DA">
        <w:rPr>
          <w:rFonts w:asciiTheme="minorHAnsi" w:hAnsiTheme="minorHAnsi" w:cstheme="minorHAnsi"/>
        </w:rPr>
        <w:t xml:space="preserve">Návrhu na plnenie kritérií </w:t>
      </w:r>
      <w:r w:rsidRPr="006E54CF">
        <w:rPr>
          <w:rFonts w:asciiTheme="minorHAnsi" w:hAnsiTheme="minorHAnsi" w:cstheme="minorHAnsi"/>
        </w:rPr>
        <w:t>(Príloha č. 1</w:t>
      </w:r>
      <w:r>
        <w:rPr>
          <w:rFonts w:asciiTheme="minorHAnsi" w:hAnsiTheme="minorHAnsi" w:cstheme="minorHAnsi"/>
        </w:rPr>
        <w:t xml:space="preserve"> </w:t>
      </w:r>
      <w:r w:rsidRPr="006E54CF">
        <w:rPr>
          <w:rFonts w:asciiTheme="minorHAnsi" w:hAnsiTheme="minorHAnsi" w:cstheme="minorHAnsi"/>
        </w:rPr>
        <w:t>k časti A.2</w:t>
      </w:r>
      <w:r>
        <w:rPr>
          <w:rFonts w:asciiTheme="minorHAnsi" w:hAnsiTheme="minorHAnsi" w:cstheme="minorHAnsi"/>
        </w:rPr>
        <w:t xml:space="preserve"> Kritériá na hodnotenie ponúk a pravidlá ich uplatnenia</w:t>
      </w:r>
      <w:r w:rsidRPr="006E54CF">
        <w:rPr>
          <w:rFonts w:asciiTheme="minorHAnsi" w:hAnsiTheme="minorHAnsi" w:cstheme="minorHAnsi"/>
        </w:rPr>
        <w:t xml:space="preserve"> týchto SP).</w:t>
      </w:r>
    </w:p>
    <w:p w14:paraId="3BFC0B0E" w14:textId="77777777" w:rsidR="000649F2" w:rsidRPr="00A84368" w:rsidRDefault="000649F2" w:rsidP="000649F2">
      <w:pPr>
        <w:pStyle w:val="Nadpis3"/>
        <w:ind w:left="567" w:hanging="567"/>
        <w:rPr>
          <w:rFonts w:asciiTheme="minorHAnsi" w:hAnsiTheme="minorHAnsi" w:cstheme="minorHAnsi"/>
          <w:sz w:val="22"/>
          <w:szCs w:val="22"/>
        </w:rPr>
      </w:pPr>
      <w:bookmarkStart w:id="34" w:name="_Toc461981368"/>
      <w:r w:rsidRPr="00A84368">
        <w:rPr>
          <w:rFonts w:asciiTheme="minorHAnsi" w:hAnsiTheme="minorHAnsi" w:cstheme="minorHAnsi"/>
          <w:sz w:val="22"/>
          <w:szCs w:val="22"/>
        </w:rPr>
        <w:t>Zábezpeka</w:t>
      </w:r>
      <w:bookmarkEnd w:id="34"/>
    </w:p>
    <w:p w14:paraId="4F40F0F3" w14:textId="77777777" w:rsidR="000649F2" w:rsidRPr="00B55BDF" w:rsidRDefault="000649F2" w:rsidP="000649F2">
      <w:pPr>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15.1</w:t>
      </w:r>
      <w:r>
        <w:rPr>
          <w:rFonts w:asciiTheme="minorHAnsi" w:hAnsiTheme="minorHAnsi" w:cstheme="minorHAnsi"/>
          <w:color w:val="000000" w:themeColor="text1"/>
        </w:rPr>
        <w:t xml:space="preserve">  </w:t>
      </w:r>
      <w:r w:rsidRPr="00B55BDF">
        <w:rPr>
          <w:rFonts w:asciiTheme="minorHAnsi" w:hAnsiTheme="minorHAnsi" w:cstheme="minorHAnsi"/>
          <w:color w:val="000000" w:themeColor="text1"/>
        </w:rPr>
        <w:t xml:space="preserve">Verejný obstarávateľ vyžaduje, aby uchádzač zabezpečil viazanosť svojej ponuky zábezpekou. Zábezpeka </w:t>
      </w:r>
      <w:r>
        <w:rPr>
          <w:rFonts w:asciiTheme="minorHAnsi" w:hAnsiTheme="minorHAnsi" w:cstheme="minorHAnsi"/>
          <w:color w:val="000000" w:themeColor="text1"/>
        </w:rPr>
        <w:t xml:space="preserve">je poskytnutie bankovej záruky, </w:t>
      </w:r>
      <w:r w:rsidRPr="00B55BDF">
        <w:rPr>
          <w:rFonts w:asciiTheme="minorHAnsi" w:hAnsiTheme="minorHAnsi" w:cstheme="minorHAnsi"/>
          <w:color w:val="000000" w:themeColor="text1"/>
        </w:rPr>
        <w:t>poistenie záruky alebo zloženie finančných prostriedkov na účet verejného obstarávateľa.</w:t>
      </w:r>
    </w:p>
    <w:p w14:paraId="09688474" w14:textId="77777777" w:rsidR="000649F2" w:rsidRPr="001B5607" w:rsidRDefault="000649F2" w:rsidP="000649F2">
      <w:pPr>
        <w:spacing w:after="0" w:line="240" w:lineRule="auto"/>
        <w:jc w:val="both"/>
        <w:rPr>
          <w:rFonts w:asciiTheme="minorHAnsi" w:hAnsiTheme="minorHAnsi" w:cstheme="minorHAnsi"/>
          <w:b/>
          <w:color w:val="000000" w:themeColor="text1"/>
        </w:rPr>
      </w:pPr>
      <w:r w:rsidRPr="00B55BDF">
        <w:rPr>
          <w:rFonts w:asciiTheme="minorHAnsi" w:hAnsiTheme="minorHAnsi" w:cstheme="minorHAnsi"/>
          <w:color w:val="000000" w:themeColor="text1"/>
        </w:rPr>
        <w:lastRenderedPageBreak/>
        <w:t xml:space="preserve">15.2   </w:t>
      </w:r>
      <w:r>
        <w:rPr>
          <w:rFonts w:asciiTheme="minorHAnsi" w:hAnsiTheme="minorHAnsi" w:cstheme="minorHAnsi"/>
          <w:color w:val="000000" w:themeColor="text1"/>
        </w:rPr>
        <w:t xml:space="preserve">Zábezpeka je stanovená vo výške </w:t>
      </w:r>
      <w:r>
        <w:rPr>
          <w:rFonts w:asciiTheme="minorHAnsi" w:hAnsiTheme="minorHAnsi" w:cstheme="minorHAnsi"/>
          <w:b/>
        </w:rPr>
        <w:t>5</w:t>
      </w:r>
      <w:r w:rsidRPr="00450D26">
        <w:rPr>
          <w:rFonts w:asciiTheme="minorHAnsi" w:hAnsiTheme="minorHAnsi" w:cstheme="minorHAnsi"/>
          <w:b/>
        </w:rPr>
        <w:t xml:space="preserve">0 000,00 (slovom: </w:t>
      </w:r>
      <w:r>
        <w:rPr>
          <w:rFonts w:asciiTheme="minorHAnsi" w:hAnsiTheme="minorHAnsi" w:cstheme="minorHAnsi"/>
          <w:b/>
        </w:rPr>
        <w:t>päťdesiat</w:t>
      </w:r>
      <w:r w:rsidRPr="00450D26">
        <w:rPr>
          <w:rFonts w:asciiTheme="minorHAnsi" w:hAnsiTheme="minorHAnsi" w:cstheme="minorHAnsi"/>
          <w:b/>
        </w:rPr>
        <w:t>tisíc</w:t>
      </w:r>
      <w:r w:rsidRPr="00450D26">
        <w:rPr>
          <w:rFonts w:asciiTheme="minorHAnsi" w:hAnsiTheme="minorHAnsi" w:cstheme="minorHAnsi"/>
          <w:b/>
          <w:lang w:val="en-US"/>
        </w:rPr>
        <w:t xml:space="preserve">) </w:t>
      </w:r>
      <w:r w:rsidRPr="00450D26">
        <w:rPr>
          <w:rFonts w:asciiTheme="minorHAnsi" w:hAnsiTheme="minorHAnsi" w:cstheme="minorHAnsi"/>
          <w:b/>
        </w:rPr>
        <w:t>EUR.</w:t>
      </w:r>
    </w:p>
    <w:p w14:paraId="09AE1862" w14:textId="77777777" w:rsidR="000649F2" w:rsidRPr="001B5607" w:rsidRDefault="000649F2" w:rsidP="000649F2">
      <w:pPr>
        <w:spacing w:after="0" w:line="240" w:lineRule="auto"/>
        <w:jc w:val="both"/>
        <w:rPr>
          <w:rFonts w:asciiTheme="minorHAnsi" w:hAnsiTheme="minorHAnsi" w:cstheme="minorHAnsi"/>
          <w:color w:val="000000" w:themeColor="text1"/>
          <w:sz w:val="6"/>
        </w:rPr>
      </w:pPr>
    </w:p>
    <w:p w14:paraId="76EA0A97" w14:textId="77777777" w:rsidR="000649F2" w:rsidRPr="00B55BDF" w:rsidRDefault="000649F2" w:rsidP="000649F2">
      <w:pPr>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15.3</w:t>
      </w:r>
      <w:r w:rsidRPr="00B55BDF">
        <w:rPr>
          <w:rFonts w:asciiTheme="minorHAnsi" w:hAnsiTheme="minorHAnsi" w:cstheme="minorHAnsi"/>
          <w:color w:val="000000" w:themeColor="text1"/>
        </w:rPr>
        <w:tab/>
      </w:r>
      <w:r w:rsidRPr="00347F23">
        <w:rPr>
          <w:rFonts w:asciiTheme="minorHAnsi" w:hAnsiTheme="minorHAnsi" w:cstheme="minorHAnsi"/>
          <w:b/>
          <w:color w:val="000000" w:themeColor="text1"/>
        </w:rPr>
        <w:t>Spôsoby zloženia zábezpeky:</w:t>
      </w:r>
    </w:p>
    <w:p w14:paraId="0BA53C65" w14:textId="77777777" w:rsidR="000649F2" w:rsidRPr="00B55BDF" w:rsidRDefault="000649F2" w:rsidP="000649F2">
      <w:pPr>
        <w:tabs>
          <w:tab w:val="left" w:pos="284"/>
        </w:tabs>
        <w:spacing w:after="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ab/>
        <w:t xml:space="preserve">      15.3.1   </w:t>
      </w:r>
      <w:r w:rsidRPr="00B55BDF">
        <w:rPr>
          <w:rFonts w:asciiTheme="minorHAnsi" w:hAnsiTheme="minorHAnsi" w:cstheme="minorHAnsi"/>
          <w:color w:val="000000" w:themeColor="text1"/>
        </w:rPr>
        <w:t>zložením finančných prostriedkov na bankový účet verejného obstarávateľa alebo</w:t>
      </w:r>
    </w:p>
    <w:p w14:paraId="5D0A93C8" w14:textId="77777777" w:rsidR="000649F2" w:rsidRPr="00B55BDF" w:rsidRDefault="000649F2" w:rsidP="000649F2">
      <w:pPr>
        <w:tabs>
          <w:tab w:val="left" w:pos="-567"/>
        </w:tabs>
        <w:spacing w:after="0" w:line="240" w:lineRule="auto"/>
        <w:ind w:left="567"/>
        <w:jc w:val="both"/>
        <w:rPr>
          <w:rFonts w:asciiTheme="minorHAnsi" w:hAnsiTheme="minorHAnsi" w:cstheme="minorHAnsi"/>
          <w:color w:val="000000" w:themeColor="text1"/>
        </w:rPr>
      </w:pPr>
      <w:r>
        <w:rPr>
          <w:rFonts w:asciiTheme="minorHAnsi" w:hAnsiTheme="minorHAnsi" w:cstheme="minorHAnsi"/>
          <w:color w:val="000000" w:themeColor="text1"/>
        </w:rPr>
        <w:t xml:space="preserve">15.3.2    </w:t>
      </w:r>
      <w:r w:rsidRPr="00B55BDF">
        <w:rPr>
          <w:rFonts w:asciiTheme="minorHAnsi" w:hAnsiTheme="minorHAnsi" w:cstheme="minorHAnsi"/>
          <w:color w:val="000000" w:themeColor="text1"/>
        </w:rPr>
        <w:t>poskytnutím bankovej záruky za uchádzača, alebo</w:t>
      </w:r>
    </w:p>
    <w:p w14:paraId="79D4361F" w14:textId="77777777" w:rsidR="000649F2" w:rsidRPr="00B55BDF" w:rsidRDefault="000649F2" w:rsidP="000649F2">
      <w:pPr>
        <w:tabs>
          <w:tab w:val="left" w:pos="-567"/>
        </w:tabs>
        <w:spacing w:after="0" w:line="240" w:lineRule="auto"/>
        <w:ind w:left="1418" w:hanging="851"/>
        <w:jc w:val="both"/>
        <w:rPr>
          <w:rFonts w:asciiTheme="minorHAnsi" w:hAnsiTheme="minorHAnsi" w:cstheme="minorHAnsi"/>
          <w:color w:val="000000" w:themeColor="text1"/>
        </w:rPr>
      </w:pPr>
      <w:r>
        <w:rPr>
          <w:rFonts w:asciiTheme="minorHAnsi" w:hAnsiTheme="minorHAnsi" w:cstheme="minorHAnsi"/>
          <w:color w:val="000000" w:themeColor="text1"/>
        </w:rPr>
        <w:t xml:space="preserve">15.3.3    </w:t>
      </w:r>
      <w:r w:rsidRPr="00B55BDF">
        <w:rPr>
          <w:rFonts w:asciiTheme="minorHAnsi" w:hAnsiTheme="minorHAnsi" w:cstheme="minorHAnsi"/>
          <w:color w:val="000000" w:themeColor="text1"/>
        </w:rPr>
        <w:t>poskytnutím poistenia záruky za uchádzača.</w:t>
      </w:r>
    </w:p>
    <w:p w14:paraId="5D2D34A0" w14:textId="77777777" w:rsidR="000649F2" w:rsidRDefault="000649F2" w:rsidP="000649F2">
      <w:pPr>
        <w:tabs>
          <w:tab w:val="left" w:pos="-567"/>
        </w:tabs>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ab/>
        <w:t>Spôsob zloženia zábezpeky si vyberie uchádzač podľa nižšie uvedených podmienok zloženia.</w:t>
      </w:r>
    </w:p>
    <w:p w14:paraId="2A48D796" w14:textId="77777777" w:rsidR="000649F2" w:rsidRPr="00087E44" w:rsidRDefault="000649F2" w:rsidP="000649F2">
      <w:pPr>
        <w:tabs>
          <w:tab w:val="left" w:pos="-567"/>
        </w:tabs>
        <w:spacing w:after="0" w:line="240" w:lineRule="auto"/>
        <w:ind w:left="567" w:hanging="567"/>
        <w:jc w:val="both"/>
        <w:rPr>
          <w:rFonts w:asciiTheme="minorHAnsi" w:hAnsiTheme="minorHAnsi" w:cstheme="minorHAnsi"/>
          <w:color w:val="000000" w:themeColor="text1"/>
          <w:sz w:val="12"/>
        </w:rPr>
      </w:pPr>
    </w:p>
    <w:p w14:paraId="478359D4" w14:textId="77777777" w:rsidR="000649F2" w:rsidRPr="00B55BDF" w:rsidRDefault="000649F2" w:rsidP="000649F2">
      <w:pPr>
        <w:spacing w:after="0" w:line="240" w:lineRule="auto"/>
        <w:jc w:val="both"/>
        <w:rPr>
          <w:rFonts w:asciiTheme="minorHAnsi" w:hAnsiTheme="minorHAnsi" w:cstheme="minorHAnsi"/>
          <w:b/>
          <w:color w:val="000000" w:themeColor="text1"/>
        </w:rPr>
      </w:pPr>
      <w:r>
        <w:rPr>
          <w:rFonts w:asciiTheme="minorHAnsi" w:hAnsiTheme="minorHAnsi" w:cstheme="minorHAnsi"/>
          <w:color w:val="000000" w:themeColor="text1"/>
        </w:rPr>
        <w:t xml:space="preserve">15.4    </w:t>
      </w:r>
      <w:r w:rsidRPr="00B55BDF">
        <w:rPr>
          <w:rFonts w:asciiTheme="minorHAnsi" w:hAnsiTheme="minorHAnsi" w:cstheme="minorHAnsi"/>
          <w:b/>
          <w:color w:val="000000" w:themeColor="text1"/>
        </w:rPr>
        <w:t>Podmienky zloženia zábezpeky</w:t>
      </w:r>
    </w:p>
    <w:p w14:paraId="1519E6AC" w14:textId="77777777" w:rsidR="000649F2" w:rsidRPr="00B55BDF" w:rsidRDefault="000649F2" w:rsidP="000649F2">
      <w:pPr>
        <w:tabs>
          <w:tab w:val="left" w:pos="284"/>
        </w:tabs>
        <w:spacing w:after="0"/>
        <w:ind w:left="1418" w:hanging="851"/>
        <w:jc w:val="both"/>
        <w:rPr>
          <w:rFonts w:asciiTheme="minorHAnsi" w:hAnsiTheme="minorHAnsi" w:cstheme="minorHAnsi"/>
          <w:color w:val="000000" w:themeColor="text1"/>
        </w:rPr>
      </w:pPr>
      <w:r>
        <w:rPr>
          <w:rFonts w:asciiTheme="minorHAnsi" w:hAnsiTheme="minorHAnsi" w:cstheme="minorHAnsi"/>
          <w:color w:val="000000" w:themeColor="text1"/>
        </w:rPr>
        <w:t>15.4.1</w:t>
      </w:r>
      <w:r>
        <w:rPr>
          <w:rFonts w:asciiTheme="minorHAnsi" w:hAnsiTheme="minorHAnsi" w:cstheme="minorHAnsi"/>
          <w:color w:val="000000" w:themeColor="text1"/>
        </w:rPr>
        <w:tab/>
      </w:r>
      <w:r w:rsidRPr="00B55BDF">
        <w:rPr>
          <w:rFonts w:asciiTheme="minorHAnsi" w:hAnsiTheme="minorHAnsi" w:cstheme="minorHAnsi"/>
          <w:color w:val="000000" w:themeColor="text1"/>
          <w:u w:val="single"/>
        </w:rPr>
        <w:t>Zloženie finančných prostriedkov na bankový účet verejného obstarávateľa</w:t>
      </w:r>
    </w:p>
    <w:p w14:paraId="1DB300FF" w14:textId="77777777" w:rsidR="000649F2" w:rsidRDefault="000649F2" w:rsidP="000649F2">
      <w:pPr>
        <w:tabs>
          <w:tab w:val="left" w:pos="567"/>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15.4.1.1 </w:t>
      </w:r>
      <w:r w:rsidRPr="00B55BDF">
        <w:rPr>
          <w:rFonts w:asciiTheme="minorHAnsi" w:hAnsiTheme="minorHAnsi" w:cstheme="minorHAnsi"/>
          <w:color w:val="000000" w:themeColor="text1"/>
        </w:rPr>
        <w:tab/>
        <w:t>Finančné prostriedky vo výške podľa bodu 15.2 časti A.1 Pokyny pre uchádzačov týchto SP musia byť zložené na účet verejného obstarávateľa určený pre </w:t>
      </w:r>
      <w:bookmarkStart w:id="35" w:name="_Hlk172719721"/>
      <w:r w:rsidRPr="00B55BDF">
        <w:rPr>
          <w:rFonts w:asciiTheme="minorHAnsi" w:hAnsiTheme="minorHAnsi" w:cstheme="minorHAnsi"/>
          <w:color w:val="000000" w:themeColor="text1"/>
        </w:rPr>
        <w:t>zábezpeky</w:t>
      </w:r>
      <w:r>
        <w:rPr>
          <w:rFonts w:asciiTheme="minorHAnsi" w:hAnsiTheme="minorHAnsi" w:cstheme="minorHAnsi"/>
          <w:color w:val="000000" w:themeColor="text1"/>
        </w:rPr>
        <w:t>:</w:t>
      </w:r>
      <w:r w:rsidRPr="00B55BDF">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 - </w:t>
      </w:r>
    </w:p>
    <w:p w14:paraId="7739E610" w14:textId="77777777" w:rsidR="000649F2" w:rsidRPr="00D90CC7" w:rsidRDefault="000649F2" w:rsidP="000649F2">
      <w:pPr>
        <w:tabs>
          <w:tab w:val="left" w:pos="567"/>
        </w:tabs>
        <w:spacing w:after="0" w:line="240" w:lineRule="auto"/>
        <w:ind w:left="2268" w:hanging="850"/>
        <w:jc w:val="both"/>
        <w:rPr>
          <w:rFonts w:asciiTheme="minorHAnsi" w:hAnsiTheme="minorHAnsi" w:cstheme="minorHAnsi"/>
          <w:color w:val="000000" w:themeColor="text1"/>
        </w:rPr>
      </w:pPr>
      <w:r>
        <w:rPr>
          <w:rFonts w:asciiTheme="minorHAnsi" w:hAnsiTheme="minorHAnsi" w:cstheme="minorHAnsi"/>
          <w:color w:val="000000" w:themeColor="text1"/>
        </w:rPr>
        <w:tab/>
      </w:r>
      <w:r w:rsidRPr="00D90CC7">
        <w:rPr>
          <w:rFonts w:asciiTheme="minorHAnsi" w:hAnsiTheme="minorHAnsi" w:cstheme="minorHAnsi"/>
          <w:color w:val="000000" w:themeColor="text1"/>
        </w:rPr>
        <w:t xml:space="preserve">Bankové spojenie:        Štátna pokladnica </w:t>
      </w:r>
    </w:p>
    <w:p w14:paraId="033BF332" w14:textId="77777777" w:rsidR="000649F2" w:rsidRPr="00D90CC7" w:rsidRDefault="000649F2" w:rsidP="000649F2">
      <w:pPr>
        <w:tabs>
          <w:tab w:val="left" w:pos="1418"/>
        </w:tabs>
        <w:spacing w:after="0" w:line="240" w:lineRule="auto"/>
        <w:jc w:val="both"/>
        <w:rPr>
          <w:rFonts w:asciiTheme="minorHAnsi" w:hAnsiTheme="minorHAnsi" w:cstheme="minorHAnsi"/>
          <w:b/>
          <w:color w:val="000000" w:themeColor="text1"/>
        </w:rPr>
      </w:pPr>
      <w:r w:rsidRPr="00D90CC7">
        <w:rPr>
          <w:rFonts w:asciiTheme="minorHAnsi" w:hAnsiTheme="minorHAnsi" w:cstheme="minorHAnsi"/>
          <w:color w:val="000000" w:themeColor="text1"/>
        </w:rPr>
        <w:tab/>
      </w:r>
      <w:r w:rsidRPr="00D90CC7">
        <w:rPr>
          <w:rFonts w:asciiTheme="minorHAnsi" w:hAnsiTheme="minorHAnsi" w:cstheme="minorHAnsi"/>
          <w:color w:val="000000" w:themeColor="text1"/>
        </w:rPr>
        <w:tab/>
      </w:r>
      <w:r w:rsidRPr="00D90CC7">
        <w:rPr>
          <w:rFonts w:asciiTheme="minorHAnsi" w:hAnsiTheme="minorHAnsi" w:cstheme="minorHAnsi"/>
          <w:b/>
          <w:color w:val="000000" w:themeColor="text1"/>
        </w:rPr>
        <w:t xml:space="preserve">   IBAN:</w:t>
      </w: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t>SK13 8180 0000 0070 0069 4614</w:t>
      </w:r>
    </w:p>
    <w:p w14:paraId="2DED708D" w14:textId="77777777" w:rsidR="000649F2" w:rsidRPr="00D90CC7" w:rsidRDefault="000649F2" w:rsidP="000649F2">
      <w:pPr>
        <w:tabs>
          <w:tab w:val="left" w:pos="-284"/>
          <w:tab w:val="left" w:pos="1418"/>
        </w:tabs>
        <w:spacing w:after="0" w:line="240" w:lineRule="auto"/>
        <w:jc w:val="both"/>
        <w:rPr>
          <w:rFonts w:asciiTheme="minorHAnsi" w:hAnsiTheme="minorHAnsi" w:cstheme="minorHAnsi"/>
          <w:b/>
          <w:color w:val="000000" w:themeColor="text1"/>
        </w:rPr>
      </w:pP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t xml:space="preserve">   SWIFT (BIC): </w:t>
      </w: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r>
      <w:r w:rsidRPr="00D90CC7">
        <w:rPr>
          <w:rStyle w:val="Styl11bModr"/>
          <w:rFonts w:asciiTheme="minorHAnsi" w:hAnsiTheme="minorHAnsi" w:cstheme="minorHAnsi"/>
          <w:b/>
          <w:color w:val="000000" w:themeColor="text1"/>
        </w:rPr>
        <w:t>SPSRSKBA</w:t>
      </w:r>
      <w:bookmarkEnd w:id="35"/>
    </w:p>
    <w:p w14:paraId="09038B39" w14:textId="77777777" w:rsidR="000649F2" w:rsidRPr="00C476B6" w:rsidRDefault="000649F2" w:rsidP="000649F2">
      <w:pPr>
        <w:tabs>
          <w:tab w:val="right" w:leader="dot" w:pos="-709"/>
        </w:tabs>
        <w:spacing w:after="0" w:line="240" w:lineRule="auto"/>
        <w:jc w:val="both"/>
        <w:rPr>
          <w:rFonts w:asciiTheme="minorHAnsi" w:hAnsiTheme="minorHAnsi" w:cstheme="minorHAnsi"/>
          <w:b/>
          <w:color w:val="000000" w:themeColor="text1"/>
        </w:rPr>
      </w:pP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t xml:space="preserve">   variabilný symbol:</w:t>
      </w:r>
      <w:r w:rsidRPr="00D90CC7">
        <w:rPr>
          <w:rFonts w:asciiTheme="minorHAnsi" w:hAnsiTheme="minorHAnsi" w:cstheme="minorHAnsi"/>
          <w:b/>
          <w:color w:val="000000" w:themeColor="text1"/>
        </w:rPr>
        <w:tab/>
        <w:t>102410301</w:t>
      </w:r>
    </w:p>
    <w:p w14:paraId="6800C473" w14:textId="77777777" w:rsidR="000649F2" w:rsidRPr="00B55BDF" w:rsidRDefault="000649F2" w:rsidP="000649F2">
      <w:pPr>
        <w:tabs>
          <w:tab w:val="left" w:pos="567"/>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15.4.1.2</w:t>
      </w:r>
      <w:r w:rsidRPr="00B55BDF">
        <w:rPr>
          <w:rFonts w:asciiTheme="minorHAnsi" w:hAnsiTheme="minorHAnsi" w:cstheme="minorHAnsi"/>
          <w:color w:val="000000" w:themeColor="text1"/>
        </w:rPr>
        <w:tab/>
        <w:t>Finančné prostriedky musia byť pripísané na účte vere</w:t>
      </w:r>
      <w:r>
        <w:rPr>
          <w:rFonts w:asciiTheme="minorHAnsi" w:hAnsiTheme="minorHAnsi" w:cstheme="minorHAnsi"/>
          <w:color w:val="000000" w:themeColor="text1"/>
        </w:rPr>
        <w:t>jného obstarávateľa najneskôr v lehote</w:t>
      </w:r>
      <w:r w:rsidRPr="00B55BDF">
        <w:rPr>
          <w:rFonts w:asciiTheme="minorHAnsi" w:hAnsiTheme="minorHAnsi" w:cstheme="minorHAnsi"/>
          <w:color w:val="000000" w:themeColor="text1"/>
        </w:rPr>
        <w:t xml:space="preserve"> na predkladanie ponúk podľa bodu 20.1 časti A.1 Pokyny pre uchádzačov týchto SP. Doba platnosti zábezpeky formou zloženia finančných prostriedkov na účet verejného obstarávateľa trvá až do uplynutia lehoty viazanosti ponúk</w:t>
      </w:r>
      <w:r w:rsidRPr="008F575A">
        <w:rPr>
          <w:rFonts w:asciiTheme="minorHAnsi" w:hAnsiTheme="minorHAnsi" w:cstheme="minorHAnsi"/>
          <w:color w:val="000000" w:themeColor="text1"/>
        </w:rPr>
        <w:t xml:space="preserve"> </w:t>
      </w:r>
      <w:r>
        <w:rPr>
          <w:rFonts w:asciiTheme="minorHAnsi" w:hAnsiTheme="minorHAnsi" w:cstheme="minorHAnsi"/>
          <w:color w:val="000000" w:themeColor="text1"/>
        </w:rPr>
        <w:t>podľa bodu 8</w:t>
      </w:r>
      <w:r w:rsidRPr="00B55BDF">
        <w:rPr>
          <w:rFonts w:asciiTheme="minorHAnsi" w:hAnsiTheme="minorHAnsi" w:cstheme="minorHAnsi"/>
          <w:color w:val="000000" w:themeColor="text1"/>
        </w:rPr>
        <w:t>.1 časti A.1 Pokyny pre uchádzačov týchto SP.</w:t>
      </w:r>
    </w:p>
    <w:p w14:paraId="007D5935" w14:textId="77777777" w:rsidR="000649F2" w:rsidRDefault="000649F2" w:rsidP="000649F2">
      <w:pPr>
        <w:tabs>
          <w:tab w:val="left" w:pos="567"/>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15.4.1.3 </w:t>
      </w:r>
      <w:r w:rsidRPr="00B55BDF">
        <w:rPr>
          <w:rFonts w:asciiTheme="minorHAnsi" w:hAnsiTheme="minorHAnsi" w:cstheme="minorHAnsi"/>
          <w:color w:val="000000" w:themeColor="text1"/>
        </w:rPr>
        <w:tab/>
        <w:t>Ak finančné prostriedky nebudú zložené na účte verejného obstarávateľa podľa bodov 1</w:t>
      </w:r>
      <w:r>
        <w:rPr>
          <w:rFonts w:asciiTheme="minorHAnsi" w:hAnsiTheme="minorHAnsi" w:cstheme="minorHAnsi"/>
          <w:color w:val="000000" w:themeColor="text1"/>
        </w:rPr>
        <w:t xml:space="preserve">5.4.1.1 a </w:t>
      </w:r>
      <w:r w:rsidRPr="00B55BDF">
        <w:rPr>
          <w:rFonts w:asciiTheme="minorHAnsi" w:hAnsiTheme="minorHAnsi" w:cstheme="minorHAnsi"/>
          <w:color w:val="000000" w:themeColor="text1"/>
        </w:rPr>
        <w:t>15.4.1.2, b</w:t>
      </w:r>
      <w:r>
        <w:rPr>
          <w:rFonts w:asciiTheme="minorHAnsi" w:hAnsiTheme="minorHAnsi" w:cstheme="minorHAnsi"/>
          <w:color w:val="000000" w:themeColor="text1"/>
        </w:rPr>
        <w:t>ude ponuka uchádzača z verejnej</w:t>
      </w:r>
      <w:r w:rsidRPr="00B55BDF">
        <w:rPr>
          <w:rFonts w:asciiTheme="minorHAnsi" w:hAnsiTheme="minorHAnsi" w:cstheme="minorHAnsi"/>
          <w:color w:val="000000" w:themeColor="text1"/>
        </w:rPr>
        <w:t xml:space="preserve"> </w:t>
      </w:r>
      <w:r>
        <w:rPr>
          <w:rFonts w:asciiTheme="minorHAnsi" w:hAnsiTheme="minorHAnsi" w:cstheme="minorHAnsi"/>
          <w:color w:val="000000" w:themeColor="text1"/>
        </w:rPr>
        <w:t>súťaže</w:t>
      </w:r>
      <w:r w:rsidRPr="00B55BDF">
        <w:rPr>
          <w:rFonts w:asciiTheme="minorHAnsi" w:hAnsiTheme="minorHAnsi" w:cstheme="minorHAnsi"/>
          <w:color w:val="000000" w:themeColor="text1"/>
        </w:rPr>
        <w:t xml:space="preserve"> vylúčená. Verejný obstarávateľ odporúča, aby uchádzač doložil k svojej ponuke výpis z bankového účtu o vklade požadovanej čiastky na daný účet verejného obstarávateľa.</w:t>
      </w:r>
    </w:p>
    <w:p w14:paraId="63D3E92B" w14:textId="77777777" w:rsidR="000649F2" w:rsidRPr="00B55BDF" w:rsidRDefault="000649F2" w:rsidP="000649F2">
      <w:pPr>
        <w:tabs>
          <w:tab w:val="left" w:pos="567"/>
        </w:tabs>
        <w:spacing w:after="0" w:line="240" w:lineRule="auto"/>
        <w:ind w:left="2268" w:hanging="850"/>
        <w:jc w:val="both"/>
        <w:rPr>
          <w:rFonts w:asciiTheme="minorHAnsi" w:hAnsiTheme="minorHAnsi" w:cstheme="minorHAnsi"/>
          <w:color w:val="000000" w:themeColor="text1"/>
        </w:rPr>
      </w:pPr>
    </w:p>
    <w:p w14:paraId="53A50930" w14:textId="77777777" w:rsidR="000649F2" w:rsidRPr="00B55BDF" w:rsidRDefault="000649F2" w:rsidP="000649F2">
      <w:pPr>
        <w:tabs>
          <w:tab w:val="left" w:pos="284"/>
        </w:tabs>
        <w:spacing w:after="0"/>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15.4.2</w:t>
      </w:r>
      <w:r w:rsidRPr="00B55BDF">
        <w:rPr>
          <w:rFonts w:asciiTheme="minorHAnsi" w:hAnsiTheme="minorHAnsi" w:cstheme="minorHAnsi"/>
          <w:color w:val="000000" w:themeColor="text1"/>
        </w:rPr>
        <w:tab/>
      </w:r>
      <w:r w:rsidRPr="00A84826">
        <w:rPr>
          <w:rFonts w:asciiTheme="minorHAnsi" w:hAnsiTheme="minorHAnsi" w:cstheme="minorHAnsi"/>
          <w:color w:val="000000" w:themeColor="text1"/>
          <w:u w:val="single"/>
        </w:rPr>
        <w:t>Poskytnutie bankovej záruky za uchádzača</w:t>
      </w:r>
      <w:r w:rsidRPr="00A84826">
        <w:rPr>
          <w:rFonts w:asciiTheme="minorHAnsi" w:hAnsiTheme="minorHAnsi" w:cstheme="minorHAnsi"/>
          <w:color w:val="000000" w:themeColor="text1"/>
        </w:rPr>
        <w:t>:</w:t>
      </w:r>
    </w:p>
    <w:p w14:paraId="7D5E5152" w14:textId="77777777"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15.4.2.1  </w:t>
      </w:r>
      <w:r w:rsidRPr="00B55BDF">
        <w:rPr>
          <w:rFonts w:asciiTheme="minorHAnsi" w:hAnsiTheme="minorHAnsi" w:cstheme="minorHAnsi"/>
          <w:color w:val="000000" w:themeColor="text1"/>
        </w:rPr>
        <w:tab/>
        <w:t>V prípade, že uchádzač použije možnosť poskytnutia bankovej záruky podľa bodu 15.3.2 časti A.1 Pokyny pre uchádzačov týchto SP, je povinný predložiť v ponuke predloženej prostredníctvom systému JOSEPHINE kópiu (</w:t>
      </w:r>
      <w:proofErr w:type="spellStart"/>
      <w:r w:rsidRPr="00B55BDF">
        <w:rPr>
          <w:rFonts w:asciiTheme="minorHAnsi" w:hAnsiTheme="minorHAnsi" w:cstheme="minorHAnsi"/>
          <w:color w:val="000000" w:themeColor="text1"/>
        </w:rPr>
        <w:t>scan</w:t>
      </w:r>
      <w:proofErr w:type="spellEnd"/>
      <w:r w:rsidRPr="00B55BDF">
        <w:rPr>
          <w:rFonts w:asciiTheme="minorHAnsi" w:hAnsiTheme="minorHAnsi" w:cstheme="minorHAnsi"/>
          <w:color w:val="000000" w:themeColor="text1"/>
        </w:rPr>
        <w:t xml:space="preserve"> originálu) bankovej záruky.</w:t>
      </w:r>
    </w:p>
    <w:p w14:paraId="2662C3A8" w14:textId="77777777" w:rsidR="000649F2" w:rsidRPr="00B55BDF" w:rsidRDefault="000649F2" w:rsidP="000649F2">
      <w:pPr>
        <w:spacing w:after="0" w:line="240" w:lineRule="auto"/>
        <w:ind w:left="3261" w:hanging="993"/>
        <w:jc w:val="both"/>
        <w:rPr>
          <w:rFonts w:asciiTheme="minorHAnsi" w:eastAsia="Calibri" w:hAnsiTheme="minorHAnsi" w:cstheme="minorHAnsi"/>
          <w:color w:val="000000" w:themeColor="text1"/>
          <w:lang w:eastAsia="sk-SK"/>
        </w:rPr>
      </w:pPr>
      <w:r w:rsidRPr="00B55BDF">
        <w:rPr>
          <w:rFonts w:asciiTheme="minorHAnsi" w:eastAsia="Calibri" w:hAnsiTheme="minorHAnsi" w:cstheme="minorHAnsi"/>
          <w:color w:val="000000" w:themeColor="text1"/>
          <w:lang w:eastAsia="sk-SK"/>
        </w:rPr>
        <w:t xml:space="preserve">15.4.2.1.1 </w:t>
      </w:r>
      <w:r w:rsidRPr="00B55BDF">
        <w:rPr>
          <w:rFonts w:asciiTheme="minorHAnsi" w:eastAsia="Calibri" w:hAnsiTheme="minorHAnsi" w:cstheme="minorHAnsi"/>
          <w:color w:val="000000" w:themeColor="text1"/>
        </w:rPr>
        <w:tab/>
      </w:r>
      <w:r w:rsidRPr="00B55BDF">
        <w:rPr>
          <w:rFonts w:asciiTheme="minorHAnsi" w:eastAsia="Calibri" w:hAnsiTheme="minorHAnsi" w:cstheme="minorHAnsi"/>
          <w:color w:val="000000" w:themeColor="text1"/>
          <w:lang w:eastAsia="sk-SK"/>
        </w:rPr>
        <w:t>Originál bankovej záruky vystavený bankou musí uchádzač doručiť verejnému obstarávateľovi v uzatvorenej obálke v lehote na predkladanie ponúk osobne alebo poštou na adresu verejného obstarávateľa:</w:t>
      </w:r>
    </w:p>
    <w:p w14:paraId="35F8CA17" w14:textId="77777777" w:rsidR="000649F2" w:rsidRPr="00C476B6" w:rsidRDefault="000649F2" w:rsidP="000649F2">
      <w:pPr>
        <w:spacing w:after="0" w:line="240" w:lineRule="auto"/>
        <w:ind w:left="3261"/>
        <w:jc w:val="both"/>
        <w:rPr>
          <w:rFonts w:asciiTheme="minorHAnsi" w:hAnsiTheme="minorHAnsi" w:cstheme="minorHAnsi"/>
          <w:b/>
          <w:color w:val="000000" w:themeColor="text1"/>
        </w:rPr>
      </w:pPr>
      <w:r w:rsidRPr="00C476B6">
        <w:rPr>
          <w:rFonts w:asciiTheme="minorHAnsi" w:hAnsiTheme="minorHAnsi" w:cstheme="minorHAnsi"/>
          <w:b/>
          <w:color w:val="000000" w:themeColor="text1"/>
        </w:rPr>
        <w:t>Národná diaľničná spoločnosť, a. s.</w:t>
      </w:r>
    </w:p>
    <w:p w14:paraId="246DA7D4" w14:textId="77777777" w:rsidR="000649F2" w:rsidRPr="00C476B6" w:rsidRDefault="000649F2" w:rsidP="000649F2">
      <w:pPr>
        <w:spacing w:after="0" w:line="240" w:lineRule="auto"/>
        <w:ind w:left="3261"/>
        <w:jc w:val="both"/>
        <w:rPr>
          <w:rFonts w:asciiTheme="minorHAnsi" w:hAnsiTheme="minorHAnsi" w:cstheme="minorHAnsi"/>
          <w:b/>
          <w:color w:val="000000" w:themeColor="text1"/>
        </w:rPr>
      </w:pPr>
      <w:r w:rsidRPr="00C476B6">
        <w:rPr>
          <w:rFonts w:asciiTheme="minorHAnsi" w:hAnsiTheme="minorHAnsi" w:cstheme="minorHAnsi"/>
          <w:b/>
          <w:color w:val="000000" w:themeColor="text1"/>
        </w:rPr>
        <w:t>Dúbravská cesta 14</w:t>
      </w:r>
    </w:p>
    <w:p w14:paraId="1DCC30D5" w14:textId="77777777" w:rsidR="000649F2" w:rsidRDefault="000649F2" w:rsidP="000649F2">
      <w:pPr>
        <w:spacing w:after="0" w:line="240" w:lineRule="auto"/>
        <w:ind w:left="3261"/>
        <w:jc w:val="both"/>
        <w:rPr>
          <w:rFonts w:asciiTheme="minorHAnsi" w:hAnsiTheme="minorHAnsi" w:cstheme="minorHAnsi"/>
          <w:b/>
          <w:color w:val="000000" w:themeColor="text1"/>
        </w:rPr>
      </w:pPr>
      <w:r>
        <w:rPr>
          <w:rFonts w:asciiTheme="minorHAnsi" w:hAnsiTheme="minorHAnsi" w:cstheme="minorHAnsi"/>
          <w:b/>
          <w:color w:val="000000" w:themeColor="text1"/>
        </w:rPr>
        <w:t>841 04 Bratislava</w:t>
      </w:r>
    </w:p>
    <w:p w14:paraId="3D7A136D" w14:textId="77777777" w:rsidR="000649F2" w:rsidRPr="00C476B6" w:rsidRDefault="000649F2" w:rsidP="000649F2">
      <w:pPr>
        <w:spacing w:after="0" w:line="240" w:lineRule="auto"/>
        <w:ind w:left="3261"/>
        <w:jc w:val="both"/>
        <w:rPr>
          <w:rFonts w:asciiTheme="minorHAnsi" w:hAnsiTheme="minorHAnsi" w:cstheme="minorHAnsi"/>
          <w:b/>
          <w:color w:val="000000" w:themeColor="text1"/>
        </w:rPr>
      </w:pPr>
      <w:r>
        <w:rPr>
          <w:rFonts w:asciiTheme="minorHAnsi" w:hAnsiTheme="minorHAnsi" w:cstheme="minorHAnsi"/>
          <w:b/>
          <w:color w:val="000000" w:themeColor="text1"/>
        </w:rPr>
        <w:t>Kontaktné miesto: prízemie – podateľňa v čase: v pracovných dňoch pondelok až piatok 8:00 – 15:00 hod.</w:t>
      </w:r>
    </w:p>
    <w:p w14:paraId="0F481158" w14:textId="77777777" w:rsidR="000649F2" w:rsidRPr="00B55BDF" w:rsidRDefault="000649F2" w:rsidP="000649F2">
      <w:pPr>
        <w:spacing w:after="0" w:line="240" w:lineRule="auto"/>
        <w:ind w:left="3261" w:hanging="993"/>
        <w:jc w:val="both"/>
        <w:rPr>
          <w:rFonts w:asciiTheme="minorHAnsi" w:eastAsia="Calibri" w:hAnsiTheme="minorHAnsi" w:cstheme="minorHAnsi"/>
          <w:color w:val="000000" w:themeColor="text1"/>
        </w:rPr>
      </w:pPr>
      <w:r w:rsidRPr="00B55BDF">
        <w:rPr>
          <w:rFonts w:asciiTheme="minorHAnsi" w:eastAsia="Calibri" w:hAnsiTheme="minorHAnsi" w:cstheme="minorHAnsi"/>
          <w:color w:val="000000" w:themeColor="text1"/>
          <w:lang w:eastAsia="sk-SK"/>
        </w:rPr>
        <w:t>15.4.2.1.2</w:t>
      </w:r>
      <w:r w:rsidRPr="00B55BDF">
        <w:rPr>
          <w:rFonts w:asciiTheme="minorHAnsi" w:eastAsia="Calibri" w:hAnsiTheme="minorHAnsi" w:cstheme="minorHAnsi"/>
          <w:color w:val="000000" w:themeColor="text1"/>
        </w:rPr>
        <w:tab/>
      </w:r>
      <w:r w:rsidRPr="00B55BDF">
        <w:rPr>
          <w:rFonts w:asciiTheme="minorHAnsi" w:eastAsia="Calibri" w:hAnsiTheme="minorHAnsi" w:cstheme="minorHAnsi"/>
          <w:color w:val="000000" w:themeColor="text1"/>
          <w:lang w:eastAsia="sk-SK"/>
        </w:rPr>
        <w:t xml:space="preserve">Obálku s originálom bankovej záruky uchádzač označí </w:t>
      </w:r>
      <w:r w:rsidRPr="00B55BDF">
        <w:rPr>
          <w:rFonts w:asciiTheme="minorHAnsi" w:eastAsia="Calibri" w:hAnsiTheme="minorHAnsi" w:cstheme="minorHAnsi"/>
          <w:b/>
          <w:color w:val="000000" w:themeColor="text1"/>
        </w:rPr>
        <w:t>„Verejn</w:t>
      </w:r>
      <w:r>
        <w:rPr>
          <w:rFonts w:asciiTheme="minorHAnsi" w:eastAsia="Calibri" w:hAnsiTheme="minorHAnsi" w:cstheme="minorHAnsi"/>
          <w:b/>
          <w:color w:val="000000" w:themeColor="text1"/>
        </w:rPr>
        <w:t>á</w:t>
      </w:r>
      <w:r w:rsidRPr="00B55BDF">
        <w:rPr>
          <w:rFonts w:asciiTheme="minorHAnsi" w:eastAsia="Calibri" w:hAnsiTheme="minorHAnsi" w:cstheme="minorHAnsi"/>
          <w:b/>
          <w:color w:val="000000" w:themeColor="text1"/>
        </w:rPr>
        <w:t xml:space="preserve"> </w:t>
      </w:r>
      <w:r>
        <w:rPr>
          <w:rFonts w:asciiTheme="minorHAnsi" w:eastAsia="Calibri" w:hAnsiTheme="minorHAnsi" w:cstheme="minorHAnsi"/>
          <w:b/>
          <w:color w:val="000000" w:themeColor="text1"/>
        </w:rPr>
        <w:t>súťaž</w:t>
      </w:r>
      <w:r w:rsidRPr="00B55BDF">
        <w:rPr>
          <w:rFonts w:asciiTheme="minorHAnsi" w:eastAsia="Calibri" w:hAnsiTheme="minorHAnsi" w:cstheme="minorHAnsi"/>
          <w:b/>
          <w:color w:val="000000" w:themeColor="text1"/>
          <w:lang w:eastAsia="sk-SK"/>
        </w:rPr>
        <w:t xml:space="preserve"> – neotvárať</w:t>
      </w:r>
      <w:r w:rsidRPr="00B55BDF">
        <w:rPr>
          <w:rFonts w:asciiTheme="minorHAnsi" w:eastAsia="Calibri" w:hAnsiTheme="minorHAnsi" w:cstheme="minorHAnsi"/>
          <w:b/>
          <w:color w:val="000000" w:themeColor="text1"/>
        </w:rPr>
        <w:t>“</w:t>
      </w:r>
      <w:r w:rsidRPr="00B55BDF">
        <w:rPr>
          <w:rFonts w:asciiTheme="minorHAnsi" w:eastAsia="Calibri" w:hAnsiTheme="minorHAnsi" w:cstheme="minorHAnsi"/>
          <w:color w:val="000000" w:themeColor="text1"/>
          <w:lang w:eastAsia="sk-SK"/>
        </w:rPr>
        <w:t xml:space="preserve"> a doplní heslom:</w:t>
      </w:r>
    </w:p>
    <w:p w14:paraId="5ACE2127" w14:textId="77777777" w:rsidR="000649F2" w:rsidRPr="00B55BDF" w:rsidRDefault="000649F2" w:rsidP="000649F2">
      <w:pPr>
        <w:spacing w:after="0" w:line="240" w:lineRule="auto"/>
        <w:ind w:left="3261"/>
        <w:jc w:val="both"/>
        <w:rPr>
          <w:rFonts w:asciiTheme="minorHAnsi" w:hAnsiTheme="minorHAnsi" w:cstheme="minorHAnsi"/>
          <w:b/>
          <w:color w:val="000000" w:themeColor="text1"/>
        </w:rPr>
      </w:pPr>
      <w:r w:rsidRPr="003F3699">
        <w:rPr>
          <w:rFonts w:asciiTheme="minorHAnsi" w:eastAsia="Calibri" w:hAnsiTheme="minorHAnsi" w:cstheme="minorHAnsi"/>
          <w:b/>
          <w:color w:val="000000" w:themeColor="text1"/>
        </w:rPr>
        <w:t>„</w:t>
      </w:r>
      <w:r w:rsidRPr="003F3699">
        <w:rPr>
          <w:rFonts w:asciiTheme="minorHAnsi" w:hAnsiTheme="minorHAnsi" w:cstheme="minorHAnsi"/>
          <w:b/>
          <w:color w:val="000000" w:themeColor="text1"/>
        </w:rPr>
        <w:t>Banková záruka</w:t>
      </w:r>
      <w:r>
        <w:rPr>
          <w:rFonts w:asciiTheme="minorHAnsi" w:hAnsiTheme="minorHAnsi" w:cstheme="minorHAnsi"/>
          <w:b/>
          <w:color w:val="000000" w:themeColor="text1"/>
        </w:rPr>
        <w:t xml:space="preserve"> </w:t>
      </w:r>
      <w:r w:rsidRPr="00A84826">
        <w:rPr>
          <w:rFonts w:asciiTheme="minorHAnsi" w:hAnsiTheme="minorHAnsi" w:cstheme="minorHAnsi"/>
          <w:b/>
          <w:color w:val="000000" w:themeColor="text1"/>
        </w:rPr>
        <w:t xml:space="preserve">- </w:t>
      </w:r>
      <w:r w:rsidRPr="00A84826">
        <w:rPr>
          <w:rFonts w:asciiTheme="minorHAnsi" w:hAnsiTheme="minorHAnsi" w:cstheme="minorHAnsi"/>
          <w:b/>
        </w:rPr>
        <w:t xml:space="preserve">Výkon servisnej činnosti a opráv technologického vybavenia diaľnic v úsekoch </w:t>
      </w:r>
      <w:bookmarkStart w:id="36" w:name="_Hlk174968052"/>
      <w:r w:rsidRPr="00A84826">
        <w:rPr>
          <w:rFonts w:asciiTheme="minorHAnsi" w:hAnsiTheme="minorHAnsi" w:cstheme="minorHAnsi"/>
          <w:b/>
        </w:rPr>
        <w:t xml:space="preserve">D1 </w:t>
      </w:r>
      <w:r>
        <w:rPr>
          <w:rFonts w:asciiTheme="minorHAnsi" w:hAnsiTheme="minorHAnsi" w:cstheme="minorHAnsi"/>
          <w:b/>
        </w:rPr>
        <w:t>Liptovský Mikuláš – Jablonov, I. úsek, vrátane tunela Bôrik a podjazdu Lučivná</w:t>
      </w:r>
      <w:bookmarkEnd w:id="36"/>
      <w:r w:rsidRPr="00A84826">
        <w:rPr>
          <w:rFonts w:asciiTheme="minorHAnsi" w:hAnsiTheme="minorHAnsi" w:cstheme="minorHAnsi"/>
          <w:b/>
        </w:rPr>
        <w:t>“</w:t>
      </w:r>
    </w:p>
    <w:p w14:paraId="30DABA3F" w14:textId="77777777"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lastRenderedPageBreak/>
        <w:t>15.4.2.2  </w:t>
      </w:r>
      <w:r w:rsidRPr="00B55BDF">
        <w:rPr>
          <w:rFonts w:asciiTheme="minorHAnsi" w:hAnsiTheme="minorHAnsi" w:cstheme="minorHAnsi"/>
          <w:color w:val="000000" w:themeColor="text1"/>
        </w:rPr>
        <w:tab/>
        <w:t xml:space="preserve">Ak záručná listina nebude súčasťou ponuky podľa bodu 15.4.2.1, bude </w:t>
      </w:r>
      <w:r>
        <w:rPr>
          <w:rFonts w:asciiTheme="minorHAnsi" w:hAnsiTheme="minorHAnsi" w:cstheme="minorHAnsi"/>
          <w:color w:val="000000" w:themeColor="text1"/>
        </w:rPr>
        <w:t xml:space="preserve">ponuka </w:t>
      </w:r>
      <w:r w:rsidRPr="00B55BDF">
        <w:rPr>
          <w:rFonts w:asciiTheme="minorHAnsi" w:hAnsiTheme="minorHAnsi" w:cstheme="minorHAnsi"/>
          <w:color w:val="000000" w:themeColor="text1"/>
        </w:rPr>
        <w:t>uchádzač</w:t>
      </w:r>
      <w:r>
        <w:rPr>
          <w:rFonts w:asciiTheme="minorHAnsi" w:hAnsiTheme="minorHAnsi" w:cstheme="minorHAnsi"/>
          <w:color w:val="000000" w:themeColor="text1"/>
        </w:rPr>
        <w:t>a</w:t>
      </w:r>
      <w:r w:rsidRPr="00B55BDF">
        <w:rPr>
          <w:rFonts w:asciiTheme="minorHAnsi" w:hAnsiTheme="minorHAnsi" w:cstheme="minorHAnsi"/>
          <w:color w:val="000000" w:themeColor="text1"/>
        </w:rPr>
        <w:t xml:space="preserve"> z verejn</w:t>
      </w:r>
      <w:r>
        <w:rPr>
          <w:rFonts w:asciiTheme="minorHAnsi" w:hAnsiTheme="minorHAnsi" w:cstheme="minorHAnsi"/>
          <w:color w:val="000000" w:themeColor="text1"/>
        </w:rPr>
        <w:t>ej</w:t>
      </w:r>
      <w:r w:rsidRPr="00B55BDF">
        <w:rPr>
          <w:rFonts w:asciiTheme="minorHAnsi" w:hAnsiTheme="minorHAnsi" w:cstheme="minorHAnsi"/>
          <w:color w:val="000000" w:themeColor="text1"/>
        </w:rPr>
        <w:t xml:space="preserve"> </w:t>
      </w:r>
      <w:r>
        <w:rPr>
          <w:rFonts w:asciiTheme="minorHAnsi" w:hAnsiTheme="minorHAnsi" w:cstheme="minorHAnsi"/>
          <w:color w:val="000000" w:themeColor="text1"/>
        </w:rPr>
        <w:t>súťaže</w:t>
      </w:r>
      <w:r w:rsidRPr="00B55BDF">
        <w:rPr>
          <w:rFonts w:asciiTheme="minorHAnsi" w:hAnsiTheme="minorHAnsi" w:cstheme="minorHAnsi"/>
          <w:color w:val="000000" w:themeColor="text1"/>
        </w:rPr>
        <w:t xml:space="preserve"> vylúčen</w:t>
      </w:r>
      <w:r>
        <w:rPr>
          <w:rFonts w:asciiTheme="minorHAnsi" w:hAnsiTheme="minorHAnsi" w:cstheme="minorHAnsi"/>
          <w:color w:val="000000" w:themeColor="text1"/>
        </w:rPr>
        <w:t>á.</w:t>
      </w:r>
      <w:r w:rsidRPr="00B55BDF">
        <w:rPr>
          <w:rFonts w:asciiTheme="minorHAnsi" w:hAnsiTheme="minorHAnsi" w:cstheme="minorHAnsi"/>
          <w:color w:val="000000" w:themeColor="text1"/>
        </w:rPr>
        <w:t xml:space="preserve"> </w:t>
      </w:r>
    </w:p>
    <w:p w14:paraId="5227DE00" w14:textId="77777777" w:rsidR="000649F2"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15.4.2.3 </w:t>
      </w:r>
      <w:r w:rsidRPr="00B55BDF">
        <w:rPr>
          <w:rFonts w:asciiTheme="minorHAnsi" w:hAnsiTheme="minorHAnsi" w:cstheme="minorHAnsi"/>
          <w:color w:val="000000" w:themeColor="text1"/>
        </w:rPr>
        <w:tab/>
        <w:t>V záručnej listine musí banka písomne vyhlásiť, že uspokojí verejného obstarávateľa (veriteľa) za uchádzača do výšky finančných prostriedkov, ktoré veriteľ požaduje ako zábezpeku viazanosti ponuky uchádzača.</w:t>
      </w:r>
    </w:p>
    <w:p w14:paraId="5E7C7B0B" w14:textId="77777777" w:rsidR="000649F2"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Pr>
          <w:rFonts w:asciiTheme="minorHAnsi" w:hAnsiTheme="minorHAnsi" w:cstheme="minorHAnsi"/>
          <w:color w:val="000000" w:themeColor="text1"/>
        </w:rPr>
        <w:t>15.4.2.4 Verejný obstarávateľ akceptuje predloženie bankovej záruky v podobe elektronického dokumentu, ktorý bude podpísaný kvalifikovaným elektronickým podpisom banky, resp. osobou/osobami oprávnenou/-</w:t>
      </w:r>
      <w:proofErr w:type="spellStart"/>
      <w:r>
        <w:rPr>
          <w:rFonts w:asciiTheme="minorHAnsi" w:hAnsiTheme="minorHAnsi" w:cstheme="minorHAnsi"/>
          <w:color w:val="000000" w:themeColor="text1"/>
        </w:rPr>
        <w:t>ými</w:t>
      </w:r>
      <w:proofErr w:type="spellEnd"/>
      <w:r>
        <w:rPr>
          <w:rFonts w:asciiTheme="minorHAnsi" w:hAnsiTheme="minorHAnsi" w:cstheme="minorHAnsi"/>
          <w:color w:val="000000" w:themeColor="text1"/>
        </w:rPr>
        <w:t xml:space="preserve"> za banku takýto dokument podpisovať.</w:t>
      </w:r>
    </w:p>
    <w:p w14:paraId="6889350D" w14:textId="77777777"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p>
    <w:p w14:paraId="72C52EAD" w14:textId="77777777" w:rsidR="000649F2" w:rsidRPr="00B55BDF" w:rsidRDefault="000649F2" w:rsidP="000649F2">
      <w:pPr>
        <w:pStyle w:val="Odsekzoznamu"/>
        <w:numPr>
          <w:ilvl w:val="2"/>
          <w:numId w:val="70"/>
        </w:numPr>
        <w:tabs>
          <w:tab w:val="left" w:pos="851"/>
          <w:tab w:val="left" w:pos="1418"/>
        </w:tabs>
        <w:autoSpaceDE w:val="0"/>
        <w:autoSpaceDN w:val="0"/>
        <w:ind w:left="1418" w:hanging="851"/>
        <w:jc w:val="both"/>
        <w:rPr>
          <w:rFonts w:asciiTheme="minorHAnsi" w:hAnsiTheme="minorHAnsi" w:cstheme="minorHAnsi"/>
          <w:color w:val="000000" w:themeColor="text1"/>
          <w:u w:val="single"/>
        </w:rPr>
      </w:pPr>
      <w:r w:rsidRPr="00B55BDF">
        <w:rPr>
          <w:rFonts w:asciiTheme="minorHAnsi" w:hAnsiTheme="minorHAnsi" w:cstheme="minorHAnsi"/>
          <w:color w:val="000000" w:themeColor="text1"/>
          <w:u w:val="single"/>
        </w:rPr>
        <w:t>Poskytnutie poistenia záruky za uchádzača</w:t>
      </w:r>
    </w:p>
    <w:p w14:paraId="119CA5D3" w14:textId="77777777"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15.4.3.1  </w:t>
      </w:r>
      <w:r w:rsidRPr="00B55BDF">
        <w:rPr>
          <w:rFonts w:asciiTheme="minorHAnsi" w:hAnsiTheme="minorHAnsi" w:cstheme="minorHAnsi"/>
          <w:color w:val="000000" w:themeColor="text1"/>
        </w:rPr>
        <w:tab/>
        <w:t>V prípade, že uchádzač použije možnosť poskytnutia poistenia záruky podľa bodu 15.3.3 časti A.1 Pokyny pre uchádzačov týchto SP je povinný predložiť v ponuke predloženej prostredníctvom systému JOSEPHINE kópiu (</w:t>
      </w:r>
      <w:proofErr w:type="spellStart"/>
      <w:r w:rsidRPr="00B55BDF">
        <w:rPr>
          <w:rFonts w:asciiTheme="minorHAnsi" w:hAnsiTheme="minorHAnsi" w:cstheme="minorHAnsi"/>
          <w:color w:val="000000" w:themeColor="text1"/>
        </w:rPr>
        <w:t>scan</w:t>
      </w:r>
      <w:proofErr w:type="spellEnd"/>
      <w:r w:rsidRPr="00B55BDF">
        <w:rPr>
          <w:rFonts w:asciiTheme="minorHAnsi" w:hAnsiTheme="minorHAnsi" w:cstheme="minorHAnsi"/>
          <w:color w:val="000000" w:themeColor="text1"/>
        </w:rPr>
        <w:t xml:space="preserve"> originálu) poistenia záruky.</w:t>
      </w:r>
    </w:p>
    <w:p w14:paraId="4192569C" w14:textId="1DF1E90D" w:rsidR="000649F2" w:rsidRPr="00B55BDF" w:rsidRDefault="000649F2" w:rsidP="000649F2">
      <w:pPr>
        <w:spacing w:after="0" w:line="240" w:lineRule="auto"/>
        <w:ind w:left="3261" w:hanging="993"/>
        <w:jc w:val="both"/>
        <w:rPr>
          <w:rFonts w:asciiTheme="minorHAnsi" w:eastAsia="Calibri" w:hAnsiTheme="minorHAnsi" w:cstheme="minorHAnsi"/>
          <w:color w:val="000000" w:themeColor="text1"/>
          <w:lang w:eastAsia="sk-SK"/>
        </w:rPr>
      </w:pPr>
      <w:r w:rsidRPr="00B55BDF">
        <w:rPr>
          <w:rFonts w:asciiTheme="minorHAnsi" w:hAnsiTheme="minorHAnsi" w:cstheme="minorHAnsi"/>
          <w:color w:val="000000" w:themeColor="text1"/>
        </w:rPr>
        <w:t>15</w:t>
      </w:r>
      <w:r w:rsidRPr="00B55BDF">
        <w:rPr>
          <w:rFonts w:asciiTheme="minorHAnsi" w:eastAsia="Calibri" w:hAnsiTheme="minorHAnsi" w:cstheme="minorHAnsi"/>
          <w:color w:val="000000" w:themeColor="text1"/>
          <w:lang w:eastAsia="sk-SK"/>
        </w:rPr>
        <w:t>.4.3.</w:t>
      </w:r>
      <w:r w:rsidRPr="00B55BDF">
        <w:rPr>
          <w:rFonts w:asciiTheme="minorHAnsi" w:hAnsiTheme="minorHAnsi" w:cstheme="minorHAnsi"/>
          <w:color w:val="000000" w:themeColor="text1"/>
        </w:rPr>
        <w:t>1.1</w:t>
      </w:r>
      <w:r w:rsidRPr="00B55BDF">
        <w:rPr>
          <w:rFonts w:asciiTheme="minorHAnsi" w:eastAsia="Calibri" w:hAnsiTheme="minorHAnsi" w:cstheme="minorHAnsi"/>
          <w:color w:val="000000" w:themeColor="text1"/>
          <w:lang w:eastAsia="sk-SK"/>
        </w:rPr>
        <w:t xml:space="preserve"> </w:t>
      </w:r>
      <w:r w:rsidRPr="00B55BDF">
        <w:rPr>
          <w:rFonts w:asciiTheme="minorHAnsi" w:hAnsiTheme="minorHAnsi" w:cstheme="minorHAnsi"/>
          <w:color w:val="000000" w:themeColor="text1"/>
        </w:rPr>
        <w:tab/>
      </w:r>
      <w:r w:rsidRPr="00B55BDF">
        <w:rPr>
          <w:rFonts w:asciiTheme="minorHAnsi" w:eastAsia="Calibri" w:hAnsiTheme="minorHAnsi" w:cstheme="minorHAnsi"/>
          <w:color w:val="000000" w:themeColor="text1"/>
          <w:lang w:eastAsia="sk-SK"/>
        </w:rPr>
        <w:t>Originál poistenia záruky</w:t>
      </w:r>
      <w:r w:rsidR="00C50B0E">
        <w:rPr>
          <w:rFonts w:asciiTheme="minorHAnsi" w:eastAsia="Calibri" w:hAnsiTheme="minorHAnsi" w:cstheme="minorHAnsi"/>
          <w:color w:val="000000" w:themeColor="text1"/>
          <w:lang w:eastAsia="sk-SK"/>
        </w:rPr>
        <w:t xml:space="preserve"> </w:t>
      </w:r>
      <w:r w:rsidR="00C50B0E" w:rsidRPr="00C50B0E">
        <w:rPr>
          <w:rFonts w:asciiTheme="minorHAnsi" w:eastAsia="Calibri" w:hAnsiTheme="minorHAnsi" w:cstheme="minorHAnsi"/>
          <w:color w:val="000000" w:themeColor="text1"/>
          <w:lang w:eastAsia="sk-SK"/>
        </w:rPr>
        <w:t>vystavený poisťovateľom</w:t>
      </w:r>
      <w:r w:rsidRPr="00B55BDF">
        <w:rPr>
          <w:rFonts w:asciiTheme="minorHAnsi" w:eastAsia="Calibri" w:hAnsiTheme="minorHAnsi" w:cstheme="minorHAnsi"/>
          <w:color w:val="000000" w:themeColor="text1"/>
          <w:lang w:eastAsia="sk-SK"/>
        </w:rPr>
        <w:t xml:space="preserve"> musí uchádzač doručiť verejnému obstarávateľovi v uzatvorenej obálke v lehote na predkladanie ponúk osobne alebo poštou na adresu verejného obstarávateľa</w:t>
      </w:r>
      <w:r w:rsidRPr="00B55BDF">
        <w:rPr>
          <w:rFonts w:asciiTheme="minorHAnsi" w:eastAsia="Calibri" w:hAnsiTheme="minorHAnsi" w:cstheme="minorHAnsi"/>
          <w:color w:val="000000" w:themeColor="text1"/>
        </w:rPr>
        <w:t xml:space="preserve"> podľa bodu 15.4.2.1.1.</w:t>
      </w:r>
    </w:p>
    <w:p w14:paraId="2611790A" w14:textId="77777777" w:rsidR="000649F2" w:rsidRPr="00B55BDF" w:rsidRDefault="000649F2" w:rsidP="000649F2">
      <w:pPr>
        <w:spacing w:after="0" w:line="240" w:lineRule="auto"/>
        <w:ind w:left="3261" w:hanging="993"/>
        <w:jc w:val="both"/>
        <w:rPr>
          <w:rFonts w:asciiTheme="minorHAnsi" w:eastAsia="Calibri" w:hAnsiTheme="minorHAnsi" w:cstheme="minorHAnsi"/>
          <w:color w:val="000000" w:themeColor="text1"/>
          <w:lang w:eastAsia="sk-SK"/>
        </w:rPr>
      </w:pPr>
      <w:r w:rsidRPr="00B55BDF">
        <w:rPr>
          <w:rFonts w:asciiTheme="minorHAnsi" w:eastAsia="Calibri" w:hAnsiTheme="minorHAnsi" w:cstheme="minorHAnsi"/>
          <w:color w:val="000000" w:themeColor="text1"/>
          <w:lang w:eastAsia="sk-SK"/>
        </w:rPr>
        <w:t>15.4.3.1.2</w:t>
      </w:r>
      <w:r w:rsidRPr="00B55BDF">
        <w:rPr>
          <w:rFonts w:asciiTheme="minorHAnsi" w:eastAsia="Calibri" w:hAnsiTheme="minorHAnsi" w:cstheme="minorHAnsi"/>
          <w:color w:val="000000" w:themeColor="text1"/>
        </w:rPr>
        <w:tab/>
      </w:r>
      <w:r w:rsidRPr="00B55BDF">
        <w:rPr>
          <w:rFonts w:asciiTheme="minorHAnsi" w:eastAsia="Calibri" w:hAnsiTheme="minorHAnsi" w:cstheme="minorHAnsi"/>
          <w:color w:val="000000" w:themeColor="text1"/>
          <w:lang w:eastAsia="sk-SK"/>
        </w:rPr>
        <w:t xml:space="preserve">Obálku s originálom </w:t>
      </w:r>
      <w:r w:rsidRPr="00B55BDF">
        <w:rPr>
          <w:rFonts w:asciiTheme="minorHAnsi" w:eastAsia="Calibri" w:hAnsiTheme="minorHAnsi" w:cstheme="minorHAnsi"/>
          <w:color w:val="000000" w:themeColor="text1"/>
        </w:rPr>
        <w:t>poistenia</w:t>
      </w:r>
      <w:r w:rsidRPr="00B55BDF">
        <w:rPr>
          <w:rFonts w:asciiTheme="minorHAnsi" w:eastAsia="Calibri" w:hAnsiTheme="minorHAnsi" w:cstheme="minorHAnsi"/>
          <w:color w:val="000000" w:themeColor="text1"/>
          <w:lang w:eastAsia="sk-SK"/>
        </w:rPr>
        <w:t xml:space="preserve"> záruky uchádzač označí </w:t>
      </w:r>
      <w:r w:rsidRPr="00B55BDF">
        <w:rPr>
          <w:rFonts w:asciiTheme="minorHAnsi" w:eastAsia="Calibri" w:hAnsiTheme="minorHAnsi" w:cstheme="minorHAnsi"/>
          <w:b/>
          <w:color w:val="000000" w:themeColor="text1"/>
        </w:rPr>
        <w:t>„Verejn</w:t>
      </w:r>
      <w:r>
        <w:rPr>
          <w:rFonts w:asciiTheme="minorHAnsi" w:eastAsia="Calibri" w:hAnsiTheme="minorHAnsi" w:cstheme="minorHAnsi"/>
          <w:b/>
          <w:color w:val="000000" w:themeColor="text1"/>
        </w:rPr>
        <w:t>á</w:t>
      </w:r>
      <w:r w:rsidRPr="00B55BDF">
        <w:rPr>
          <w:rFonts w:asciiTheme="minorHAnsi" w:eastAsia="Calibri" w:hAnsiTheme="minorHAnsi" w:cstheme="minorHAnsi"/>
          <w:b/>
          <w:color w:val="000000" w:themeColor="text1"/>
        </w:rPr>
        <w:t xml:space="preserve"> </w:t>
      </w:r>
      <w:r>
        <w:rPr>
          <w:rFonts w:asciiTheme="minorHAnsi" w:eastAsia="Calibri" w:hAnsiTheme="minorHAnsi" w:cstheme="minorHAnsi"/>
          <w:b/>
          <w:color w:val="000000" w:themeColor="text1"/>
        </w:rPr>
        <w:t>súťaž</w:t>
      </w:r>
      <w:r w:rsidRPr="00B55BDF">
        <w:rPr>
          <w:rFonts w:asciiTheme="minorHAnsi" w:eastAsia="Calibri" w:hAnsiTheme="minorHAnsi" w:cstheme="minorHAnsi"/>
          <w:b/>
          <w:color w:val="000000" w:themeColor="text1"/>
          <w:lang w:eastAsia="sk-SK"/>
        </w:rPr>
        <w:t xml:space="preserve"> – neotvárať“</w:t>
      </w:r>
      <w:r w:rsidRPr="00B55BDF">
        <w:rPr>
          <w:rFonts w:asciiTheme="minorHAnsi" w:eastAsia="Calibri" w:hAnsiTheme="minorHAnsi" w:cstheme="minorHAnsi"/>
          <w:color w:val="000000" w:themeColor="text1"/>
          <w:lang w:eastAsia="sk-SK"/>
        </w:rPr>
        <w:t xml:space="preserve"> a doplní heslom:</w:t>
      </w:r>
    </w:p>
    <w:p w14:paraId="075D2A5C" w14:textId="77777777" w:rsidR="000649F2" w:rsidRPr="003F3699" w:rsidRDefault="000649F2" w:rsidP="000649F2">
      <w:pPr>
        <w:spacing w:after="0" w:line="240" w:lineRule="auto"/>
        <w:ind w:left="3261"/>
        <w:jc w:val="both"/>
        <w:rPr>
          <w:rFonts w:asciiTheme="minorHAnsi" w:hAnsiTheme="minorHAnsi" w:cstheme="minorHAnsi"/>
          <w:b/>
          <w:color w:val="000000" w:themeColor="text1"/>
        </w:rPr>
      </w:pPr>
      <w:r w:rsidRPr="003F3699">
        <w:rPr>
          <w:rFonts w:asciiTheme="minorHAnsi" w:eastAsia="Calibri" w:hAnsiTheme="minorHAnsi" w:cstheme="minorHAnsi"/>
          <w:b/>
          <w:color w:val="000000" w:themeColor="text1"/>
          <w:lang w:eastAsia="sk-SK"/>
        </w:rPr>
        <w:t>„</w:t>
      </w:r>
      <w:r w:rsidRPr="003F3699">
        <w:rPr>
          <w:rFonts w:asciiTheme="minorHAnsi" w:eastAsia="Calibri" w:hAnsiTheme="minorHAnsi" w:cstheme="minorHAnsi"/>
          <w:b/>
          <w:color w:val="000000" w:themeColor="text1"/>
        </w:rPr>
        <w:t>Poistenie</w:t>
      </w:r>
      <w:r w:rsidRPr="003F3699">
        <w:rPr>
          <w:rFonts w:asciiTheme="minorHAnsi" w:hAnsiTheme="minorHAnsi" w:cstheme="minorHAnsi"/>
          <w:b/>
          <w:color w:val="000000" w:themeColor="text1"/>
        </w:rPr>
        <w:t xml:space="preserve"> záruky – </w:t>
      </w:r>
      <w:r w:rsidRPr="00A84826">
        <w:rPr>
          <w:rFonts w:asciiTheme="minorHAnsi" w:hAnsiTheme="minorHAnsi" w:cstheme="minorHAnsi"/>
          <w:b/>
        </w:rPr>
        <w:t xml:space="preserve">Výkon servisnej činnosti a opráv technologického vybavenia diaľnic v úsekoch D1 </w:t>
      </w:r>
      <w:r>
        <w:rPr>
          <w:rFonts w:asciiTheme="minorHAnsi" w:hAnsiTheme="minorHAnsi" w:cstheme="minorHAnsi"/>
          <w:b/>
        </w:rPr>
        <w:t>Liptovský Mikuláš – Jablonov, I. úsek, vrátane tunela Bôrik a podjazdu Lučivná</w:t>
      </w:r>
      <w:r w:rsidRPr="00A84826">
        <w:rPr>
          <w:rFonts w:asciiTheme="minorHAnsi" w:hAnsiTheme="minorHAnsi" w:cstheme="minorHAnsi"/>
          <w:b/>
        </w:rPr>
        <w:t>“</w:t>
      </w:r>
    </w:p>
    <w:p w14:paraId="1C2EC7F7" w14:textId="77777777"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15.4.3.2  </w:t>
      </w:r>
      <w:r w:rsidRPr="00B55BDF">
        <w:rPr>
          <w:rFonts w:asciiTheme="minorHAnsi" w:hAnsiTheme="minorHAnsi" w:cstheme="minorHAnsi"/>
          <w:color w:val="000000" w:themeColor="text1"/>
        </w:rPr>
        <w:tab/>
        <w:t>Ak poistná listina nebude súčasťou ponuky podľa bodu 15.4.3.1, bude</w:t>
      </w:r>
      <w:r>
        <w:rPr>
          <w:rFonts w:asciiTheme="minorHAnsi" w:hAnsiTheme="minorHAnsi" w:cstheme="minorHAnsi"/>
          <w:color w:val="000000" w:themeColor="text1"/>
        </w:rPr>
        <w:t xml:space="preserve"> ponuka</w:t>
      </w:r>
      <w:r w:rsidRPr="00B55BDF">
        <w:rPr>
          <w:rFonts w:asciiTheme="minorHAnsi" w:hAnsiTheme="minorHAnsi" w:cstheme="minorHAnsi"/>
          <w:color w:val="000000" w:themeColor="text1"/>
        </w:rPr>
        <w:t xml:space="preserve"> uchádzač</w:t>
      </w:r>
      <w:r>
        <w:rPr>
          <w:rFonts w:asciiTheme="minorHAnsi" w:hAnsiTheme="minorHAnsi" w:cstheme="minorHAnsi"/>
          <w:color w:val="000000" w:themeColor="text1"/>
        </w:rPr>
        <w:t>a</w:t>
      </w:r>
      <w:r w:rsidRPr="00B55BDF">
        <w:rPr>
          <w:rFonts w:asciiTheme="minorHAnsi" w:hAnsiTheme="minorHAnsi" w:cstheme="minorHAnsi"/>
          <w:color w:val="000000" w:themeColor="text1"/>
        </w:rPr>
        <w:t xml:space="preserve"> z</w:t>
      </w:r>
      <w:r>
        <w:rPr>
          <w:rFonts w:asciiTheme="minorHAnsi" w:hAnsiTheme="minorHAnsi" w:cstheme="minorHAnsi"/>
          <w:color w:val="000000" w:themeColor="text1"/>
        </w:rPr>
        <w:t> </w:t>
      </w:r>
      <w:r w:rsidRPr="00B55BDF">
        <w:rPr>
          <w:rFonts w:asciiTheme="minorHAnsi" w:hAnsiTheme="minorHAnsi" w:cstheme="minorHAnsi"/>
          <w:color w:val="000000" w:themeColor="text1"/>
        </w:rPr>
        <w:t>verejn</w:t>
      </w:r>
      <w:r>
        <w:rPr>
          <w:rFonts w:asciiTheme="minorHAnsi" w:hAnsiTheme="minorHAnsi" w:cstheme="minorHAnsi"/>
          <w:color w:val="000000" w:themeColor="text1"/>
        </w:rPr>
        <w:t>ej súťaže</w:t>
      </w:r>
      <w:r w:rsidRPr="00B55BDF">
        <w:rPr>
          <w:rFonts w:asciiTheme="minorHAnsi" w:hAnsiTheme="minorHAnsi" w:cstheme="minorHAnsi"/>
          <w:color w:val="000000" w:themeColor="text1"/>
        </w:rPr>
        <w:t xml:space="preserve"> vylúčen</w:t>
      </w:r>
      <w:r>
        <w:rPr>
          <w:rFonts w:asciiTheme="minorHAnsi" w:hAnsiTheme="minorHAnsi" w:cstheme="minorHAnsi"/>
          <w:color w:val="000000" w:themeColor="text1"/>
        </w:rPr>
        <w:t>á</w:t>
      </w:r>
      <w:r w:rsidRPr="00B55BDF">
        <w:rPr>
          <w:rFonts w:asciiTheme="minorHAnsi" w:hAnsiTheme="minorHAnsi" w:cstheme="minorHAnsi"/>
          <w:color w:val="000000" w:themeColor="text1"/>
        </w:rPr>
        <w:t xml:space="preserve">. </w:t>
      </w:r>
    </w:p>
    <w:p w14:paraId="49BA1F94" w14:textId="77777777" w:rsidR="000649F2"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15.4.3.3 </w:t>
      </w:r>
      <w:r w:rsidRPr="00B55BDF">
        <w:rPr>
          <w:rFonts w:asciiTheme="minorHAnsi" w:hAnsiTheme="minorHAnsi" w:cstheme="minorHAnsi"/>
          <w:color w:val="000000" w:themeColor="text1"/>
        </w:rPr>
        <w:tab/>
        <w:t>V poistnej listine musí poisťovateľ písomne vyhlásiť, že uspokojí verejného obstarávateľa (veriteľa) za uchádzača do výšky finančných prostriedkov, ktoré veriteľ požaduje ako zábezpeku viazanosti ponuky uchádzača.</w:t>
      </w:r>
    </w:p>
    <w:p w14:paraId="045A4A3C" w14:textId="77777777" w:rsidR="000649F2"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Pr>
          <w:rFonts w:asciiTheme="minorHAnsi" w:hAnsiTheme="minorHAnsi" w:cstheme="minorHAnsi"/>
          <w:color w:val="000000" w:themeColor="text1"/>
        </w:rPr>
        <w:t>15.4.3.4 Verejný obstarávateľ akceptuje predloženie poistenia záruky v podobe elektronického dokumentu, ktorý bude podpísaný kvalifikovaným elektronickým podpisom poisťovateľa, resp. osobou/osobami oprávnenou/</w:t>
      </w:r>
      <w:proofErr w:type="spellStart"/>
      <w:r>
        <w:rPr>
          <w:rFonts w:asciiTheme="minorHAnsi" w:hAnsiTheme="minorHAnsi" w:cstheme="minorHAnsi"/>
          <w:color w:val="000000" w:themeColor="text1"/>
        </w:rPr>
        <w:t>ými</w:t>
      </w:r>
      <w:proofErr w:type="spellEnd"/>
      <w:r>
        <w:rPr>
          <w:rFonts w:asciiTheme="minorHAnsi" w:hAnsiTheme="minorHAnsi" w:cstheme="minorHAnsi"/>
          <w:color w:val="000000" w:themeColor="text1"/>
        </w:rPr>
        <w:t xml:space="preserve"> za poisťovateľa takýto dokument podpisovať.</w:t>
      </w:r>
    </w:p>
    <w:p w14:paraId="16DE8EA1" w14:textId="77777777"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p>
    <w:p w14:paraId="73127E1E" w14:textId="77777777" w:rsidR="000649F2" w:rsidRPr="00B55BDF" w:rsidRDefault="000649F2" w:rsidP="000649F2">
      <w:pPr>
        <w:spacing w:after="0" w:line="240" w:lineRule="auto"/>
        <w:ind w:left="568" w:hanging="568"/>
        <w:jc w:val="both"/>
        <w:rPr>
          <w:rFonts w:asciiTheme="minorHAnsi" w:hAnsiTheme="minorHAnsi" w:cstheme="minorHAnsi"/>
          <w:color w:val="000000" w:themeColor="text1"/>
        </w:rPr>
      </w:pPr>
      <w:r w:rsidRPr="00B55BDF">
        <w:rPr>
          <w:rFonts w:asciiTheme="minorHAnsi" w:hAnsiTheme="minorHAnsi" w:cstheme="minorHAnsi"/>
          <w:color w:val="000000" w:themeColor="text1"/>
        </w:rPr>
        <w:t>15.5</w:t>
      </w:r>
      <w:r w:rsidRPr="00B55BDF">
        <w:rPr>
          <w:rFonts w:asciiTheme="minorHAnsi" w:hAnsiTheme="minorHAnsi" w:cstheme="minorHAnsi"/>
          <w:color w:val="000000" w:themeColor="text1"/>
        </w:rPr>
        <w:tab/>
      </w:r>
      <w:r w:rsidRPr="00B55BDF">
        <w:rPr>
          <w:rFonts w:asciiTheme="minorHAnsi" w:hAnsiTheme="minorHAnsi" w:cstheme="minorHAnsi"/>
          <w:b/>
          <w:color w:val="000000" w:themeColor="text1"/>
        </w:rPr>
        <w:t>Podmienky uvoľnenia alebo vrátenia zábezpeky:</w:t>
      </w:r>
      <w:r w:rsidRPr="00B55BDF">
        <w:rPr>
          <w:rFonts w:asciiTheme="minorHAnsi" w:hAnsiTheme="minorHAnsi" w:cstheme="minorHAnsi"/>
          <w:color w:val="000000" w:themeColor="text1"/>
        </w:rPr>
        <w:t xml:space="preserve"> </w:t>
      </w:r>
    </w:p>
    <w:p w14:paraId="277D379E" w14:textId="77777777" w:rsidR="000649F2" w:rsidRPr="00B55BDF" w:rsidRDefault="000649F2" w:rsidP="000649F2">
      <w:pPr>
        <w:spacing w:after="0" w:line="240" w:lineRule="auto"/>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15.5.1 </w:t>
      </w:r>
      <w:r w:rsidRPr="00B55BDF">
        <w:rPr>
          <w:rFonts w:asciiTheme="minorHAnsi" w:hAnsiTheme="minorHAnsi" w:cstheme="minorHAnsi"/>
          <w:color w:val="000000" w:themeColor="text1"/>
        </w:rPr>
        <w:tab/>
        <w:t xml:space="preserve">Verejný obstarávateľ uvoľní alebo vráti uchádzačovi zábezpeku do </w:t>
      </w:r>
      <w:r>
        <w:rPr>
          <w:rFonts w:asciiTheme="minorHAnsi" w:hAnsiTheme="minorHAnsi" w:cstheme="minorHAnsi"/>
          <w:color w:val="000000" w:themeColor="text1"/>
        </w:rPr>
        <w:t>7 (</w:t>
      </w:r>
      <w:r w:rsidRPr="00B55BDF">
        <w:rPr>
          <w:rFonts w:asciiTheme="minorHAnsi" w:hAnsiTheme="minorHAnsi" w:cstheme="minorHAnsi"/>
          <w:color w:val="000000" w:themeColor="text1"/>
        </w:rPr>
        <w:t>siedmich</w:t>
      </w:r>
      <w:r>
        <w:rPr>
          <w:rFonts w:asciiTheme="minorHAnsi" w:hAnsiTheme="minorHAnsi" w:cstheme="minorHAnsi"/>
          <w:color w:val="000000" w:themeColor="text1"/>
        </w:rPr>
        <w:t>)</w:t>
      </w:r>
      <w:r w:rsidRPr="00B55BDF">
        <w:rPr>
          <w:rFonts w:asciiTheme="minorHAnsi" w:hAnsiTheme="minorHAnsi" w:cstheme="minorHAnsi"/>
          <w:color w:val="000000" w:themeColor="text1"/>
        </w:rPr>
        <w:t xml:space="preserve"> dní odo dňa:</w:t>
      </w:r>
    </w:p>
    <w:p w14:paraId="09CB5F79" w14:textId="77777777" w:rsidR="000649F2" w:rsidRPr="00B55BDF" w:rsidRDefault="000649F2" w:rsidP="000649F2">
      <w:pPr>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15.5.1.1  uplynutia lehoty viazanosti ponúk,</w:t>
      </w:r>
    </w:p>
    <w:p w14:paraId="5A1A6BD7" w14:textId="77777777" w:rsidR="000649F2" w:rsidRPr="00B55BDF" w:rsidRDefault="000649F2" w:rsidP="000649F2">
      <w:pPr>
        <w:tabs>
          <w:tab w:val="left" w:pos="2410"/>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15.5.1.2 </w:t>
      </w:r>
      <w:r w:rsidRPr="00B55BDF">
        <w:rPr>
          <w:rFonts w:asciiTheme="minorHAnsi" w:hAnsiTheme="minorHAnsi" w:cstheme="minorHAnsi"/>
          <w:color w:val="000000" w:themeColor="text1"/>
        </w:rPr>
        <w:tab/>
        <w:t>márneho uplynutia lehoty na doručenie námietky, ak ho verejný obstarávateľ vylúčil z verejného obstarávania, alebo ak verejný obstarávateľ zruší použitý postup zadávania zákazky, alebo</w:t>
      </w:r>
    </w:p>
    <w:p w14:paraId="42A7EA80" w14:textId="77777777" w:rsidR="000649F2" w:rsidRPr="00B55BDF" w:rsidRDefault="000649F2" w:rsidP="000649F2">
      <w:pPr>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15.5.1.3</w:t>
      </w:r>
      <w:r w:rsidRPr="00B55BDF">
        <w:rPr>
          <w:rFonts w:asciiTheme="minorHAnsi" w:hAnsiTheme="minorHAnsi" w:cstheme="minorHAnsi"/>
          <w:color w:val="000000" w:themeColor="text1"/>
        </w:rPr>
        <w:tab/>
        <w:t>uzavretia Dohody.</w:t>
      </w:r>
    </w:p>
    <w:p w14:paraId="3EDC10B5" w14:textId="77777777" w:rsidR="000649F2" w:rsidRPr="00B55BDF" w:rsidRDefault="000649F2" w:rsidP="000649F2">
      <w:pPr>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15.6</w:t>
      </w:r>
      <w:r w:rsidRPr="00B55BDF">
        <w:rPr>
          <w:rFonts w:asciiTheme="minorHAnsi" w:hAnsiTheme="minorHAnsi" w:cstheme="minorHAnsi"/>
          <w:color w:val="000000" w:themeColor="text1"/>
        </w:rPr>
        <w:tab/>
        <w:t xml:space="preserve">Zábezpeka prepadne v prospech verejného obstarávateľa, ak </w:t>
      </w:r>
      <w:r w:rsidRPr="00AC079D">
        <w:rPr>
          <w:rFonts w:asciiTheme="minorHAnsi" w:hAnsiTheme="minorHAnsi" w:cstheme="minorHAnsi"/>
          <w:b/>
          <w:color w:val="000000" w:themeColor="text1"/>
        </w:rPr>
        <w:t>uchádzač</w:t>
      </w:r>
      <w:r w:rsidRPr="00B55BDF">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v lehote viazanosti ponúk </w:t>
      </w:r>
      <w:r w:rsidRPr="00AC079D">
        <w:rPr>
          <w:rFonts w:asciiTheme="minorHAnsi" w:hAnsiTheme="minorHAnsi" w:cstheme="minorHAnsi"/>
          <w:b/>
          <w:color w:val="000000" w:themeColor="text1"/>
        </w:rPr>
        <w:t>odstúpi od svojej ponuky</w:t>
      </w:r>
      <w:r>
        <w:rPr>
          <w:rFonts w:asciiTheme="minorHAnsi" w:hAnsiTheme="minorHAnsi" w:cstheme="minorHAnsi"/>
          <w:color w:val="000000" w:themeColor="text1"/>
        </w:rPr>
        <w:t xml:space="preserve"> </w:t>
      </w:r>
      <w:r w:rsidRPr="00B55BDF">
        <w:rPr>
          <w:rFonts w:asciiTheme="minorHAnsi" w:hAnsiTheme="minorHAnsi" w:cstheme="minorHAnsi"/>
          <w:color w:val="000000" w:themeColor="text1"/>
        </w:rPr>
        <w:t>alebo</w:t>
      </w:r>
      <w:r>
        <w:rPr>
          <w:rFonts w:asciiTheme="minorHAnsi" w:hAnsiTheme="minorHAnsi" w:cstheme="minorHAnsi"/>
          <w:color w:val="000000" w:themeColor="text1"/>
        </w:rPr>
        <w:t xml:space="preserve">, ak </w:t>
      </w:r>
      <w:r w:rsidRPr="00B55BDF">
        <w:rPr>
          <w:rFonts w:asciiTheme="minorHAnsi" w:hAnsiTheme="minorHAnsi" w:cstheme="minorHAnsi"/>
          <w:color w:val="000000" w:themeColor="text1"/>
        </w:rPr>
        <w:t>neposkytne súčinnosť alebo</w:t>
      </w:r>
      <w:r>
        <w:rPr>
          <w:rFonts w:asciiTheme="minorHAnsi" w:hAnsiTheme="minorHAnsi" w:cstheme="minorHAnsi"/>
          <w:color w:val="000000" w:themeColor="text1"/>
        </w:rPr>
        <w:t xml:space="preserve"> odmietne uzavrieť Dohodu podľa </w:t>
      </w:r>
      <w:r w:rsidRPr="00B55BDF">
        <w:rPr>
          <w:rFonts w:asciiTheme="minorHAnsi" w:hAnsiTheme="minorHAnsi" w:cstheme="minorHAnsi"/>
          <w:color w:val="000000" w:themeColor="text1"/>
        </w:rPr>
        <w:t xml:space="preserve">§ 56 ods. </w:t>
      </w:r>
      <w:r>
        <w:rPr>
          <w:rFonts w:asciiTheme="minorHAnsi" w:hAnsiTheme="minorHAnsi" w:cstheme="minorHAnsi"/>
          <w:color w:val="000000" w:themeColor="text1"/>
        </w:rPr>
        <w:t>5</w:t>
      </w:r>
      <w:r w:rsidRPr="00B55BDF">
        <w:rPr>
          <w:rFonts w:asciiTheme="minorHAnsi" w:hAnsiTheme="minorHAnsi" w:cstheme="minorHAnsi"/>
          <w:color w:val="000000" w:themeColor="text1"/>
        </w:rPr>
        <w:t xml:space="preserve"> až </w:t>
      </w:r>
      <w:r>
        <w:rPr>
          <w:rFonts w:asciiTheme="minorHAnsi" w:hAnsiTheme="minorHAnsi" w:cstheme="minorHAnsi"/>
          <w:color w:val="000000" w:themeColor="text1"/>
        </w:rPr>
        <w:t>9</w:t>
      </w:r>
      <w:r w:rsidRPr="00B55BDF">
        <w:rPr>
          <w:rFonts w:asciiTheme="minorHAnsi" w:hAnsiTheme="minorHAnsi" w:cstheme="minorHAnsi"/>
          <w:color w:val="000000" w:themeColor="text1"/>
        </w:rPr>
        <w:t xml:space="preserve"> Zákona.</w:t>
      </w:r>
    </w:p>
    <w:p w14:paraId="1B79D24A" w14:textId="77777777" w:rsidR="000649F2" w:rsidRPr="00B55BDF" w:rsidRDefault="000649F2" w:rsidP="000649F2">
      <w:pPr>
        <w:spacing w:after="0" w:line="240" w:lineRule="auto"/>
        <w:ind w:left="568" w:hanging="568"/>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15.7 </w:t>
      </w:r>
      <w:r w:rsidRPr="00B55BDF">
        <w:rPr>
          <w:rFonts w:asciiTheme="minorHAnsi" w:hAnsiTheme="minorHAnsi" w:cstheme="minorHAnsi"/>
          <w:color w:val="000000" w:themeColor="text1"/>
        </w:rPr>
        <w:tab/>
        <w:t xml:space="preserve">Odstúpenie od svojej ponuky uchádzač bezodkladne oznámi prostredníctvom určeného spôsobu komunikácie verejnému obstarávateľovi. </w:t>
      </w:r>
    </w:p>
    <w:p w14:paraId="2B850EE4" w14:textId="77777777" w:rsidR="000649F2" w:rsidRPr="00B55BDF" w:rsidRDefault="000649F2" w:rsidP="000649F2">
      <w:pPr>
        <w:spacing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lastRenderedPageBreak/>
        <w:t>15.8</w:t>
      </w:r>
      <w:r w:rsidRPr="00B55BDF">
        <w:rPr>
          <w:rFonts w:asciiTheme="minorHAnsi" w:hAnsiTheme="minorHAnsi" w:cstheme="minorHAnsi"/>
          <w:color w:val="000000" w:themeColor="text1"/>
        </w:rPr>
        <w:tab/>
        <w:t>V prípade predĺženia lehoty viazanosti ponúk podľa bodu 8.2 časti A</w:t>
      </w:r>
      <w:r>
        <w:rPr>
          <w:rFonts w:asciiTheme="minorHAnsi" w:hAnsiTheme="minorHAnsi" w:cstheme="minorHAnsi"/>
          <w:color w:val="000000" w:themeColor="text1"/>
        </w:rPr>
        <w:t xml:space="preserve">.1 Pokyny pre uchádzačov týchto </w:t>
      </w:r>
      <w:r w:rsidRPr="00B55BDF">
        <w:rPr>
          <w:rFonts w:asciiTheme="minorHAnsi" w:hAnsiTheme="minorHAnsi" w:cstheme="minorHAnsi"/>
          <w:color w:val="000000" w:themeColor="text1"/>
        </w:rPr>
        <w:t>SP verejný obstarávateľ oznámi uchádzačom cez systém JOSEPHINE novú lehotu viazanosti ponúk.</w:t>
      </w:r>
    </w:p>
    <w:p w14:paraId="2A990889" w14:textId="77777777" w:rsidR="000649F2" w:rsidRPr="00B55BDF" w:rsidRDefault="000649F2" w:rsidP="000649F2">
      <w:pPr>
        <w:pStyle w:val="Odsekzoznamu"/>
        <w:numPr>
          <w:ilvl w:val="2"/>
          <w:numId w:val="71"/>
        </w:numPr>
        <w:tabs>
          <w:tab w:val="left" w:pos="1418"/>
        </w:tabs>
        <w:autoSpaceDE w:val="0"/>
        <w:autoSpaceDN w:val="0"/>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Zábezpeka vo forme finančných prostriedkov zložených na bankový účet verejného obstarávateľa v prípade predĺženia lehoty viazanosti ponúk naďalej zabezpečuje viazanosť ponuky až do uplynutia predĺženej lehoty viazanosti ponúk. </w:t>
      </w:r>
    </w:p>
    <w:p w14:paraId="4BE94317" w14:textId="77777777" w:rsidR="000649F2" w:rsidRPr="00B55BDF" w:rsidRDefault="000649F2" w:rsidP="000649F2">
      <w:pPr>
        <w:pStyle w:val="Odsekzoznamu"/>
        <w:numPr>
          <w:ilvl w:val="2"/>
          <w:numId w:val="71"/>
        </w:numPr>
        <w:tabs>
          <w:tab w:val="left" w:pos="1418"/>
        </w:tabs>
        <w:autoSpaceDE w:val="0"/>
        <w:autoSpaceDN w:val="0"/>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Platnosť zábezpeky vo forme bankovej záruky alebo poistenia záruky v prípade predĺženia lehoty viazanosti ponúk je uchádzač povinný predĺžiť a doručiť originál bankovej záruky alebo poisteni</w:t>
      </w:r>
      <w:r>
        <w:rPr>
          <w:rFonts w:asciiTheme="minorHAnsi" w:hAnsiTheme="minorHAnsi" w:cstheme="minorHAnsi"/>
          <w:color w:val="000000" w:themeColor="text1"/>
        </w:rPr>
        <w:t xml:space="preserve">a záruky, prípadne ich dodatok </w:t>
      </w:r>
      <w:r w:rsidRPr="006E7885">
        <w:rPr>
          <w:rFonts w:asciiTheme="minorHAnsi" w:hAnsiTheme="minorHAnsi" w:cstheme="minorHAnsi"/>
          <w:szCs w:val="20"/>
        </w:rPr>
        <w:t>podľa bodov</w:t>
      </w:r>
      <w:r w:rsidRPr="000A0E08">
        <w:rPr>
          <w:rFonts w:asciiTheme="minorHAnsi" w:hAnsiTheme="minorHAnsi" w:cstheme="minorHAnsi"/>
          <w:szCs w:val="20"/>
        </w:rPr>
        <w:t xml:space="preserve"> 15</w:t>
      </w:r>
      <w:r w:rsidRPr="00761993">
        <w:rPr>
          <w:rFonts w:asciiTheme="minorHAnsi" w:hAnsiTheme="minorHAnsi" w:cstheme="minorHAnsi"/>
          <w:szCs w:val="20"/>
        </w:rPr>
        <w:t xml:space="preserve">.4.2 a 15.4.3 </w:t>
      </w:r>
      <w:r>
        <w:rPr>
          <w:rFonts w:asciiTheme="minorHAnsi" w:hAnsiTheme="minorHAnsi" w:cstheme="minorHAnsi"/>
          <w:szCs w:val="20"/>
        </w:rPr>
        <w:t>č</w:t>
      </w:r>
      <w:r w:rsidRPr="006E7885">
        <w:rPr>
          <w:rFonts w:asciiTheme="minorHAnsi" w:hAnsiTheme="minorHAnsi" w:cstheme="minorHAnsi"/>
          <w:szCs w:val="20"/>
        </w:rPr>
        <w:t xml:space="preserve">asť A.1 </w:t>
      </w:r>
      <w:r>
        <w:rPr>
          <w:rFonts w:asciiTheme="minorHAnsi" w:hAnsiTheme="minorHAnsi" w:cstheme="minorHAnsi"/>
          <w:color w:val="000000" w:themeColor="text1"/>
        </w:rPr>
        <w:t>Pokyny pre uchádzačov</w:t>
      </w:r>
      <w:r w:rsidRPr="006E7885">
        <w:rPr>
          <w:rFonts w:asciiTheme="minorHAnsi" w:hAnsiTheme="minorHAnsi" w:cstheme="minorHAnsi"/>
          <w:szCs w:val="20"/>
        </w:rPr>
        <w:t xml:space="preserve"> týchto SP</w:t>
      </w:r>
      <w:r w:rsidRPr="000A0E08">
        <w:rPr>
          <w:rFonts w:asciiTheme="minorHAnsi" w:hAnsiTheme="minorHAnsi" w:cstheme="minorHAnsi"/>
          <w:color w:val="000000" w:themeColor="text1"/>
        </w:rPr>
        <w:t>.</w:t>
      </w:r>
      <w:r>
        <w:rPr>
          <w:rFonts w:asciiTheme="minorHAnsi" w:hAnsiTheme="minorHAnsi" w:cstheme="minorHAnsi"/>
          <w:color w:val="000000" w:themeColor="text1"/>
        </w:rPr>
        <w:t xml:space="preserve"> </w:t>
      </w:r>
      <w:r w:rsidRPr="00B55BDF">
        <w:rPr>
          <w:rFonts w:asciiTheme="minorHAnsi" w:hAnsiTheme="minorHAnsi" w:cstheme="minorHAnsi"/>
          <w:color w:val="000000" w:themeColor="text1"/>
        </w:rPr>
        <w:t xml:space="preserve">Uchádzač môže nahradiť bankovú záruku </w:t>
      </w:r>
      <w:r>
        <w:rPr>
          <w:rFonts w:asciiTheme="minorHAnsi" w:hAnsiTheme="minorHAnsi" w:cstheme="minorHAnsi"/>
          <w:color w:val="000000" w:themeColor="text1"/>
        </w:rPr>
        <w:t xml:space="preserve">alebo poistenie záruky zložením </w:t>
      </w:r>
      <w:r w:rsidRPr="00B55BDF">
        <w:rPr>
          <w:rFonts w:asciiTheme="minorHAnsi" w:hAnsiTheme="minorHAnsi" w:cstheme="minorHAnsi"/>
          <w:color w:val="000000" w:themeColor="text1"/>
        </w:rPr>
        <w:t>finančných prostriedkov na bankový účet verejného obstarávateľa v požadovanej výške v tejto lehote.</w:t>
      </w:r>
    </w:p>
    <w:p w14:paraId="4EBFA298" w14:textId="77777777" w:rsidR="000649F2" w:rsidRPr="00902BBB" w:rsidRDefault="000649F2" w:rsidP="000649F2">
      <w:pPr>
        <w:pStyle w:val="Odsekzoznamu"/>
        <w:numPr>
          <w:ilvl w:val="2"/>
          <w:numId w:val="71"/>
        </w:numPr>
        <w:tabs>
          <w:tab w:val="left" w:pos="1418"/>
        </w:tabs>
        <w:autoSpaceDE w:val="0"/>
        <w:autoSpaceDN w:val="0"/>
        <w:ind w:left="1418" w:hanging="851"/>
        <w:jc w:val="both"/>
        <w:rPr>
          <w:rFonts w:asciiTheme="minorHAnsi" w:hAnsiTheme="minorHAnsi" w:cstheme="minorHAnsi"/>
          <w:color w:val="0033CC"/>
        </w:rPr>
      </w:pPr>
      <w:r w:rsidRPr="00B55BDF">
        <w:rPr>
          <w:rFonts w:asciiTheme="minorHAnsi" w:hAnsiTheme="minorHAnsi" w:cstheme="minorHAnsi"/>
          <w:color w:val="000000" w:themeColor="text1"/>
        </w:rPr>
        <w:t>V prípade predĺženia lehoty viazanosti ponúk bude verejný obsta</w:t>
      </w:r>
      <w:r>
        <w:rPr>
          <w:rFonts w:asciiTheme="minorHAnsi" w:hAnsiTheme="minorHAnsi" w:cstheme="minorHAnsi"/>
          <w:color w:val="000000" w:themeColor="text1"/>
        </w:rPr>
        <w:t>rávateľ postupovať v zmysle § 46 ods. 2</w:t>
      </w:r>
      <w:r w:rsidRPr="00B55BDF">
        <w:rPr>
          <w:rFonts w:asciiTheme="minorHAnsi" w:hAnsiTheme="minorHAnsi" w:cstheme="minorHAnsi"/>
          <w:color w:val="000000" w:themeColor="text1"/>
        </w:rPr>
        <w:t xml:space="preserve"> Z</w:t>
      </w:r>
      <w:r>
        <w:rPr>
          <w:rFonts w:asciiTheme="minorHAnsi" w:hAnsiTheme="minorHAnsi" w:cstheme="minorHAnsi"/>
          <w:color w:val="000000" w:themeColor="text1"/>
        </w:rPr>
        <w:t>ákona</w:t>
      </w:r>
      <w:r w:rsidRPr="00B55BDF">
        <w:rPr>
          <w:rFonts w:asciiTheme="minorHAnsi" w:hAnsiTheme="minorHAnsi" w:cstheme="minorHAnsi"/>
          <w:color w:val="000000" w:themeColor="text1"/>
        </w:rPr>
        <w:t>.</w:t>
      </w:r>
      <w:r w:rsidRPr="00B55BDF">
        <w:rPr>
          <w:rFonts w:asciiTheme="minorHAnsi" w:hAnsiTheme="minorHAnsi" w:cstheme="minorHAnsi"/>
          <w:color w:val="0000FF"/>
        </w:rPr>
        <w:t xml:space="preserve"> </w:t>
      </w:r>
    </w:p>
    <w:p w14:paraId="28CD87DF" w14:textId="77777777" w:rsidR="000649F2" w:rsidRPr="00A234B2" w:rsidRDefault="000649F2" w:rsidP="000649F2">
      <w:pPr>
        <w:pStyle w:val="Odsekzoznamu"/>
        <w:tabs>
          <w:tab w:val="left" w:pos="1418"/>
        </w:tabs>
        <w:autoSpaceDE w:val="0"/>
        <w:autoSpaceDN w:val="0"/>
        <w:ind w:left="1418"/>
        <w:jc w:val="both"/>
        <w:rPr>
          <w:rFonts w:asciiTheme="minorHAnsi" w:hAnsiTheme="minorHAnsi" w:cstheme="minorHAnsi"/>
          <w:color w:val="0033CC"/>
        </w:rPr>
      </w:pPr>
    </w:p>
    <w:p w14:paraId="6FE24A01" w14:textId="77777777" w:rsidR="000649F2" w:rsidRPr="001E619B" w:rsidRDefault="000649F2" w:rsidP="000649F2">
      <w:pPr>
        <w:pStyle w:val="Nadpis3"/>
        <w:ind w:left="567" w:hanging="567"/>
        <w:rPr>
          <w:rFonts w:ascii="Calibri" w:hAnsi="Calibri" w:cs="Calibri"/>
          <w:sz w:val="22"/>
          <w:szCs w:val="22"/>
        </w:rPr>
      </w:pPr>
      <w:bookmarkStart w:id="37" w:name="_Toc461981369"/>
      <w:r w:rsidRPr="001E619B">
        <w:rPr>
          <w:rFonts w:ascii="Calibri" w:hAnsi="Calibri" w:cs="Calibri"/>
          <w:sz w:val="22"/>
          <w:szCs w:val="22"/>
        </w:rPr>
        <w:t>Obsah ponuky</w:t>
      </w:r>
      <w:bookmarkEnd w:id="37"/>
    </w:p>
    <w:p w14:paraId="573DF9F4" w14:textId="77777777" w:rsidR="000649F2" w:rsidRPr="00C476B6" w:rsidRDefault="000649F2" w:rsidP="000649F2">
      <w:pPr>
        <w:numPr>
          <w:ilvl w:val="1"/>
          <w:numId w:val="9"/>
        </w:numPr>
        <w:autoSpaceDE w:val="0"/>
        <w:autoSpaceDN w:val="0"/>
        <w:spacing w:after="60" w:line="240" w:lineRule="auto"/>
        <w:ind w:hanging="502"/>
        <w:jc w:val="both"/>
        <w:rPr>
          <w:rFonts w:cs="Calibri"/>
          <w:b/>
        </w:rPr>
      </w:pPr>
      <w:r w:rsidRPr="00C476B6">
        <w:rPr>
          <w:rFonts w:cs="Calibri"/>
          <w:b/>
        </w:rPr>
        <w:t xml:space="preserve">Ponuka predložená elektronicky prostredníctvom systému JOSEPHINE musí obsahovať </w:t>
      </w:r>
      <w:r>
        <w:rPr>
          <w:rFonts w:cs="Calibri"/>
          <w:b/>
        </w:rPr>
        <w:t xml:space="preserve">nasledovné </w:t>
      </w:r>
      <w:r w:rsidRPr="00C476B6">
        <w:rPr>
          <w:rFonts w:cs="Calibri"/>
          <w:b/>
        </w:rPr>
        <w:t>doklady:</w:t>
      </w:r>
    </w:p>
    <w:p w14:paraId="7FAAED90" w14:textId="77777777" w:rsidR="000649F2" w:rsidRPr="005F75A2" w:rsidRDefault="000649F2" w:rsidP="000649F2">
      <w:pPr>
        <w:pStyle w:val="Odsekzoznamu"/>
        <w:numPr>
          <w:ilvl w:val="0"/>
          <w:numId w:val="9"/>
        </w:numPr>
        <w:autoSpaceDE w:val="0"/>
        <w:autoSpaceDN w:val="0"/>
        <w:jc w:val="both"/>
        <w:rPr>
          <w:rFonts w:ascii="Calibri" w:hAnsi="Calibri" w:cs="Calibri"/>
          <w:vanish/>
          <w:sz w:val="20"/>
          <w:szCs w:val="20"/>
        </w:rPr>
      </w:pPr>
    </w:p>
    <w:p w14:paraId="5B68AB0A" w14:textId="77777777" w:rsidR="000649F2" w:rsidRPr="005F75A2" w:rsidRDefault="000649F2" w:rsidP="000649F2">
      <w:pPr>
        <w:pStyle w:val="Odsekzoznamu"/>
        <w:numPr>
          <w:ilvl w:val="1"/>
          <w:numId w:val="9"/>
        </w:numPr>
        <w:autoSpaceDE w:val="0"/>
        <w:autoSpaceDN w:val="0"/>
        <w:jc w:val="both"/>
        <w:rPr>
          <w:rFonts w:ascii="Calibri" w:hAnsi="Calibri" w:cs="Calibri"/>
          <w:vanish/>
          <w:sz w:val="20"/>
          <w:szCs w:val="20"/>
        </w:rPr>
      </w:pPr>
    </w:p>
    <w:p w14:paraId="5976970B" w14:textId="77777777" w:rsidR="000649F2" w:rsidRPr="005F75A2" w:rsidRDefault="000649F2" w:rsidP="000649F2">
      <w:pPr>
        <w:pStyle w:val="Odsekzoznamu"/>
        <w:numPr>
          <w:ilvl w:val="0"/>
          <w:numId w:val="6"/>
        </w:numPr>
        <w:autoSpaceDE w:val="0"/>
        <w:autoSpaceDN w:val="0"/>
        <w:spacing w:after="60"/>
        <w:jc w:val="both"/>
        <w:rPr>
          <w:rFonts w:ascii="Calibri" w:hAnsi="Calibri" w:cs="Calibri"/>
          <w:vanish/>
        </w:rPr>
      </w:pPr>
    </w:p>
    <w:p w14:paraId="358D56DD" w14:textId="77777777" w:rsidR="000649F2" w:rsidRPr="005F75A2" w:rsidRDefault="000649F2" w:rsidP="000649F2">
      <w:pPr>
        <w:pStyle w:val="Odsekzoznamu"/>
        <w:numPr>
          <w:ilvl w:val="0"/>
          <w:numId w:val="6"/>
        </w:numPr>
        <w:autoSpaceDE w:val="0"/>
        <w:autoSpaceDN w:val="0"/>
        <w:spacing w:after="60"/>
        <w:jc w:val="both"/>
        <w:rPr>
          <w:rFonts w:ascii="Calibri" w:hAnsi="Calibri" w:cs="Calibri"/>
          <w:vanish/>
        </w:rPr>
      </w:pPr>
    </w:p>
    <w:p w14:paraId="0A4A3C46" w14:textId="77777777" w:rsidR="000649F2" w:rsidRPr="005F75A2" w:rsidRDefault="000649F2" w:rsidP="000649F2">
      <w:pPr>
        <w:pStyle w:val="Odsekzoznamu"/>
        <w:numPr>
          <w:ilvl w:val="1"/>
          <w:numId w:val="6"/>
        </w:numPr>
        <w:autoSpaceDE w:val="0"/>
        <w:autoSpaceDN w:val="0"/>
        <w:spacing w:after="60"/>
        <w:jc w:val="both"/>
        <w:rPr>
          <w:rFonts w:ascii="Calibri" w:hAnsi="Calibri" w:cs="Calibri"/>
          <w:vanish/>
        </w:rPr>
      </w:pPr>
    </w:p>
    <w:p w14:paraId="5CF6F0B1" w14:textId="77777777" w:rsidR="000649F2" w:rsidRPr="00D968C4" w:rsidRDefault="000649F2" w:rsidP="000649F2">
      <w:pPr>
        <w:pStyle w:val="Odsekzoznamu"/>
        <w:numPr>
          <w:ilvl w:val="2"/>
          <w:numId w:val="64"/>
        </w:numPr>
        <w:autoSpaceDE w:val="0"/>
        <w:autoSpaceDN w:val="0"/>
        <w:spacing w:after="60"/>
        <w:jc w:val="both"/>
        <w:rPr>
          <w:rFonts w:ascii="Calibri" w:hAnsi="Calibri" w:cs="Calibri"/>
        </w:rPr>
      </w:pPr>
      <w:r w:rsidRPr="00D82558">
        <w:rPr>
          <w:rFonts w:ascii="Calibri" w:hAnsi="Calibri" w:cs="Calibri"/>
          <w:b/>
        </w:rPr>
        <w:t>Titulný list ponuky</w:t>
      </w:r>
      <w:r w:rsidRPr="00D968C4">
        <w:rPr>
          <w:rFonts w:ascii="Calibri" w:hAnsi="Calibri" w:cs="Calibri"/>
        </w:rPr>
        <w:t xml:space="preserve"> s označením, z ktorého jednoznačne vyplýva, že ide o ponuku na predmet zákazky podľa týchto </w:t>
      </w:r>
      <w:r>
        <w:rPr>
          <w:rFonts w:ascii="Calibri" w:hAnsi="Calibri" w:cs="Calibri"/>
        </w:rPr>
        <w:t>SP</w:t>
      </w:r>
      <w:r w:rsidRPr="00D968C4">
        <w:rPr>
          <w:rFonts w:ascii="Calibri" w:hAnsi="Calibri" w:cs="Calibri"/>
        </w:rPr>
        <w:t>.</w:t>
      </w:r>
    </w:p>
    <w:p w14:paraId="087C9709" w14:textId="77777777" w:rsidR="000649F2" w:rsidRPr="005F75A2" w:rsidRDefault="000649F2" w:rsidP="000649F2">
      <w:pPr>
        <w:numPr>
          <w:ilvl w:val="2"/>
          <w:numId w:val="64"/>
        </w:numPr>
        <w:autoSpaceDE w:val="0"/>
        <w:autoSpaceDN w:val="0"/>
        <w:spacing w:after="60" w:line="240" w:lineRule="auto"/>
        <w:jc w:val="both"/>
        <w:rPr>
          <w:rFonts w:cs="Calibri"/>
        </w:rPr>
      </w:pPr>
      <w:r w:rsidRPr="00D82558">
        <w:rPr>
          <w:rFonts w:cs="Calibri"/>
          <w:b/>
        </w:rPr>
        <w:t>Obsah ponuky</w:t>
      </w:r>
      <w:r w:rsidRPr="005F75A2">
        <w:rPr>
          <w:rFonts w:cs="Calibri"/>
        </w:rPr>
        <w:t xml:space="preserve"> (index – </w:t>
      </w:r>
      <w:proofErr w:type="spellStart"/>
      <w:r w:rsidRPr="005F75A2">
        <w:rPr>
          <w:rFonts w:cs="Calibri"/>
        </w:rPr>
        <w:t>položkový</w:t>
      </w:r>
      <w:proofErr w:type="spellEnd"/>
      <w:r w:rsidRPr="005F75A2">
        <w:rPr>
          <w:rFonts w:cs="Calibri"/>
        </w:rPr>
        <w:t xml:space="preserve"> zoznam) s odkazom na očíslované strany.</w:t>
      </w:r>
    </w:p>
    <w:p w14:paraId="2EBAFADA" w14:textId="77777777" w:rsidR="000649F2" w:rsidRPr="005F75A2" w:rsidRDefault="000649F2" w:rsidP="000649F2">
      <w:pPr>
        <w:numPr>
          <w:ilvl w:val="2"/>
          <w:numId w:val="64"/>
        </w:numPr>
        <w:autoSpaceDE w:val="0"/>
        <w:autoSpaceDN w:val="0"/>
        <w:spacing w:after="60" w:line="240" w:lineRule="auto"/>
        <w:jc w:val="both"/>
        <w:rPr>
          <w:rFonts w:cs="Calibri"/>
        </w:rPr>
      </w:pPr>
      <w:r w:rsidRPr="005F75A2">
        <w:rPr>
          <w:rFonts w:cs="Calibri"/>
        </w:rPr>
        <w:t>Vyplnený  formulár „</w:t>
      </w:r>
      <w:r w:rsidRPr="00D82558">
        <w:rPr>
          <w:rFonts w:cs="Calibri"/>
          <w:b/>
        </w:rPr>
        <w:t>Všeobecné informácie o uchádzačovi</w:t>
      </w:r>
      <w:r w:rsidRPr="005F75A2">
        <w:rPr>
          <w:rFonts w:cs="Calibri"/>
        </w:rPr>
        <w:t>“ (Príloha č. 1 k časti A.1</w:t>
      </w:r>
      <w:r>
        <w:rPr>
          <w:rFonts w:cs="Calibri"/>
        </w:rPr>
        <w:t xml:space="preserve"> Pokyny pre uchádzačov </w:t>
      </w:r>
      <w:r w:rsidRPr="005F75A2">
        <w:rPr>
          <w:rFonts w:cs="Calibri"/>
        </w:rPr>
        <w:t>týchto SP</w:t>
      </w:r>
      <w:r>
        <w:rPr>
          <w:rFonts w:cs="Calibri"/>
        </w:rPr>
        <w:t xml:space="preserve">). V prípade, ak je uchádzačom </w:t>
      </w:r>
      <w:r w:rsidRPr="005F75A2">
        <w:rPr>
          <w:rFonts w:cs="Calibri"/>
        </w:rPr>
        <w:t xml:space="preserve">skupina dodávateľov, vyplní a predloží tento formulár každý jej člen. </w:t>
      </w:r>
    </w:p>
    <w:p w14:paraId="56365B14" w14:textId="77777777" w:rsidR="000649F2" w:rsidRDefault="000649F2" w:rsidP="000649F2">
      <w:pPr>
        <w:numPr>
          <w:ilvl w:val="2"/>
          <w:numId w:val="64"/>
        </w:numPr>
        <w:autoSpaceDE w:val="0"/>
        <w:autoSpaceDN w:val="0"/>
        <w:spacing w:after="60" w:line="240" w:lineRule="auto"/>
        <w:jc w:val="both"/>
        <w:rPr>
          <w:rFonts w:cs="Calibri"/>
        </w:rPr>
      </w:pPr>
      <w:r w:rsidRPr="005F75A2">
        <w:rPr>
          <w:rFonts w:cs="Calibri"/>
        </w:rPr>
        <w:t>V</w:t>
      </w:r>
      <w:r>
        <w:rPr>
          <w:rFonts w:cs="Calibri"/>
        </w:rPr>
        <w:t> </w:t>
      </w:r>
      <w:r w:rsidRPr="005F75A2">
        <w:rPr>
          <w:rFonts w:cs="Calibri"/>
        </w:rPr>
        <w:t>prípade</w:t>
      </w:r>
      <w:r>
        <w:rPr>
          <w:rFonts w:cs="Calibri"/>
        </w:rPr>
        <w:t>, ak ponuku predkladá</w:t>
      </w:r>
      <w:r w:rsidRPr="005F75A2">
        <w:rPr>
          <w:rFonts w:cs="Calibri"/>
        </w:rPr>
        <w:t xml:space="preserve"> skupin</w:t>
      </w:r>
      <w:r>
        <w:rPr>
          <w:rFonts w:cs="Calibri"/>
        </w:rPr>
        <w:t>a</w:t>
      </w:r>
      <w:r w:rsidRPr="005F75A2">
        <w:rPr>
          <w:rFonts w:cs="Calibri"/>
        </w:rPr>
        <w:t xml:space="preserve"> dodávateľov</w:t>
      </w:r>
      <w:r>
        <w:rPr>
          <w:rFonts w:cs="Calibri"/>
        </w:rPr>
        <w:t>, v súlade s bodom</w:t>
      </w:r>
      <w:r w:rsidRPr="005F75A2">
        <w:rPr>
          <w:rFonts w:cs="Calibri"/>
        </w:rPr>
        <w:t xml:space="preserve"> </w:t>
      </w:r>
      <w:r>
        <w:rPr>
          <w:rFonts w:cs="Calibri"/>
        </w:rPr>
        <w:t xml:space="preserve">18.6.1 </w:t>
      </w:r>
      <w:r>
        <w:rPr>
          <w:rFonts w:asciiTheme="minorHAnsi" w:hAnsiTheme="minorHAnsi" w:cstheme="minorHAnsi"/>
          <w:szCs w:val="20"/>
        </w:rPr>
        <w:t>č</w:t>
      </w:r>
      <w:r w:rsidRPr="002A0EE2">
        <w:rPr>
          <w:rFonts w:asciiTheme="minorHAnsi" w:hAnsiTheme="minorHAnsi" w:cstheme="minorHAnsi"/>
          <w:szCs w:val="20"/>
        </w:rPr>
        <w:t xml:space="preserve">asť A.1 </w:t>
      </w:r>
      <w:r>
        <w:rPr>
          <w:rFonts w:asciiTheme="minorHAnsi" w:hAnsiTheme="minorHAnsi" w:cstheme="minorHAnsi"/>
          <w:color w:val="000000" w:themeColor="text1"/>
        </w:rPr>
        <w:t>Pokyny pre uchádzačov</w:t>
      </w:r>
      <w:r w:rsidRPr="002A0EE2">
        <w:rPr>
          <w:rFonts w:asciiTheme="minorHAnsi" w:hAnsiTheme="minorHAnsi" w:cstheme="minorHAnsi"/>
          <w:szCs w:val="20"/>
        </w:rPr>
        <w:t xml:space="preserve"> týchto SP</w:t>
      </w:r>
      <w:r>
        <w:rPr>
          <w:rFonts w:asciiTheme="minorHAnsi" w:hAnsiTheme="minorHAnsi" w:cstheme="minorHAnsi"/>
          <w:szCs w:val="20"/>
        </w:rPr>
        <w:t>,</w:t>
      </w:r>
      <w:r w:rsidRPr="00D82558">
        <w:rPr>
          <w:rFonts w:cs="Calibri"/>
          <w:b/>
        </w:rPr>
        <w:t xml:space="preserve"> vystavenú plnú moc pre jedného z členov skup</w:t>
      </w:r>
      <w:r w:rsidRPr="00C476B6">
        <w:rPr>
          <w:rFonts w:cs="Calibri"/>
          <w:b/>
        </w:rPr>
        <w:t>iny</w:t>
      </w:r>
      <w:r w:rsidRPr="005F75A2">
        <w:rPr>
          <w:rFonts w:cs="Calibri"/>
        </w:rPr>
        <w:t>, ktorý bude oprávnený prijímať pokyny za všetkých a konať v mene všetkých ostatných členov skupiny, podpísanú všetkými členmi skupiny alebo osobou/osobami oprávnenými konať v danej veci za každého člena skupiny.</w:t>
      </w:r>
    </w:p>
    <w:p w14:paraId="7E50FEF4" w14:textId="77777777" w:rsidR="000649F2" w:rsidRDefault="000649F2" w:rsidP="000649F2">
      <w:pPr>
        <w:numPr>
          <w:ilvl w:val="2"/>
          <w:numId w:val="64"/>
        </w:numPr>
        <w:autoSpaceDE w:val="0"/>
        <w:autoSpaceDN w:val="0"/>
        <w:spacing w:after="60" w:line="240" w:lineRule="auto"/>
        <w:jc w:val="both"/>
        <w:rPr>
          <w:rFonts w:cs="Calibri"/>
        </w:rPr>
      </w:pPr>
      <w:r>
        <w:rPr>
          <w:rFonts w:cs="Calibri"/>
        </w:rPr>
        <w:t>Zároveň v súlade s bodom 18.3</w:t>
      </w:r>
      <w:r w:rsidRPr="005F75A2">
        <w:rPr>
          <w:rFonts w:cs="Calibri"/>
        </w:rPr>
        <w:t xml:space="preserve">.1 </w:t>
      </w:r>
      <w:r>
        <w:rPr>
          <w:rFonts w:asciiTheme="minorHAnsi" w:hAnsiTheme="minorHAnsi" w:cstheme="minorHAnsi"/>
          <w:szCs w:val="20"/>
        </w:rPr>
        <w:t>č</w:t>
      </w:r>
      <w:r w:rsidRPr="002A0EE2">
        <w:rPr>
          <w:rFonts w:asciiTheme="minorHAnsi" w:hAnsiTheme="minorHAnsi" w:cstheme="minorHAnsi"/>
          <w:szCs w:val="20"/>
        </w:rPr>
        <w:t xml:space="preserve">asť A.1 </w:t>
      </w:r>
      <w:r>
        <w:rPr>
          <w:rFonts w:asciiTheme="minorHAnsi" w:hAnsiTheme="minorHAnsi" w:cstheme="minorHAnsi"/>
          <w:color w:val="000000" w:themeColor="text1"/>
        </w:rPr>
        <w:t>Pokyny pre uchádzačov</w:t>
      </w:r>
      <w:r w:rsidRPr="002A0EE2">
        <w:rPr>
          <w:rFonts w:asciiTheme="minorHAnsi" w:hAnsiTheme="minorHAnsi" w:cstheme="minorHAnsi"/>
          <w:szCs w:val="20"/>
        </w:rPr>
        <w:t xml:space="preserve"> týchto</w:t>
      </w:r>
      <w:r w:rsidRPr="005F75A2">
        <w:rPr>
          <w:rFonts w:cs="Calibri"/>
        </w:rPr>
        <w:t xml:space="preserve"> </w:t>
      </w:r>
      <w:r>
        <w:rPr>
          <w:rFonts w:cs="Calibri"/>
        </w:rPr>
        <w:t>SP</w:t>
      </w:r>
      <w:r w:rsidRPr="005F75A2">
        <w:rPr>
          <w:rFonts w:cs="Calibri"/>
        </w:rPr>
        <w:t>, v ponuke skupiny dodávateľov musí byť uvedený záväzok, že táto skupina dodávateľov v prípade prijatia jej ponuky verejným obstarávateľom za účelom riadneho plnenia Dohody vytvorí niektorú z právn</w:t>
      </w:r>
      <w:r>
        <w:rPr>
          <w:rFonts w:cs="Calibri"/>
        </w:rPr>
        <w:t>ych foriem uvedených v bode 18.4</w:t>
      </w:r>
      <w:r w:rsidRPr="005F75A2">
        <w:rPr>
          <w:rFonts w:cs="Calibri"/>
        </w:rPr>
        <w:t xml:space="preserve"> časti A.1 </w:t>
      </w:r>
      <w:r>
        <w:rPr>
          <w:rFonts w:cs="Calibri"/>
        </w:rPr>
        <w:t xml:space="preserve">Pokyny pre uchádzačov </w:t>
      </w:r>
      <w:r w:rsidRPr="005F75A2">
        <w:rPr>
          <w:rFonts w:cs="Calibri"/>
        </w:rPr>
        <w:t>týchto SP, pričom sa odporúča, aby obsahom jej ponuky bola aspoň zmluva o budúcej zmluve o vytvorení príslušnej právnej formy.</w:t>
      </w:r>
    </w:p>
    <w:p w14:paraId="0451DE0A" w14:textId="77777777" w:rsidR="000649F2" w:rsidRPr="006E7885" w:rsidRDefault="000649F2" w:rsidP="000649F2">
      <w:pPr>
        <w:numPr>
          <w:ilvl w:val="2"/>
          <w:numId w:val="64"/>
        </w:numPr>
        <w:autoSpaceDE w:val="0"/>
        <w:autoSpaceDN w:val="0"/>
        <w:spacing w:after="60" w:line="240" w:lineRule="auto"/>
        <w:jc w:val="both"/>
        <w:rPr>
          <w:rFonts w:cs="Calibri"/>
        </w:rPr>
      </w:pPr>
      <w:r w:rsidRPr="006E7885">
        <w:rPr>
          <w:rFonts w:asciiTheme="minorHAnsi" w:hAnsiTheme="minorHAnsi" w:cstheme="minorHAnsi"/>
          <w:b/>
          <w:bCs/>
        </w:rPr>
        <w:t>Čestné vyhlásenie podľa Článku 5k Nariadenia rady (EÚ) č. 8</w:t>
      </w:r>
      <w:r>
        <w:rPr>
          <w:rFonts w:asciiTheme="minorHAnsi" w:hAnsiTheme="minorHAnsi" w:cstheme="minorHAnsi"/>
          <w:b/>
          <w:bCs/>
        </w:rPr>
        <w:t>33</w:t>
      </w:r>
      <w:r w:rsidRPr="006E7885">
        <w:rPr>
          <w:rFonts w:asciiTheme="minorHAnsi" w:hAnsiTheme="minorHAnsi" w:cstheme="minorHAnsi"/>
          <w:b/>
          <w:bCs/>
        </w:rPr>
        <w:t>/2014 z 31. júla 2014</w:t>
      </w:r>
      <w:r w:rsidRPr="00230A37">
        <w:rPr>
          <w:rFonts w:asciiTheme="minorHAnsi" w:hAnsiTheme="minorHAnsi" w:cstheme="minorHAnsi"/>
          <w:bCs/>
        </w:rPr>
        <w:t xml:space="preserve"> vypracované podľa Prílohy </w:t>
      </w:r>
      <w:r>
        <w:rPr>
          <w:rFonts w:asciiTheme="minorHAnsi" w:hAnsiTheme="minorHAnsi" w:cstheme="minorHAnsi"/>
          <w:bCs/>
        </w:rPr>
        <w:t>č. 2 k časti A.1</w:t>
      </w:r>
      <w:r w:rsidRPr="00230A37">
        <w:rPr>
          <w:rFonts w:asciiTheme="minorHAnsi" w:hAnsiTheme="minorHAnsi" w:cstheme="minorHAnsi"/>
          <w:bCs/>
        </w:rPr>
        <w:t xml:space="preserve"> </w:t>
      </w:r>
      <w:r>
        <w:rPr>
          <w:rFonts w:asciiTheme="minorHAnsi" w:hAnsiTheme="minorHAnsi" w:cstheme="minorHAnsi"/>
          <w:bCs/>
        </w:rPr>
        <w:t xml:space="preserve">Pokyny pre uchádzačov </w:t>
      </w:r>
      <w:r w:rsidRPr="00230A37">
        <w:rPr>
          <w:rFonts w:asciiTheme="minorHAnsi" w:hAnsiTheme="minorHAnsi" w:cstheme="minorHAnsi"/>
          <w:bCs/>
        </w:rPr>
        <w:t>týchto SP</w:t>
      </w:r>
      <w:r>
        <w:rPr>
          <w:rFonts w:asciiTheme="minorHAnsi" w:hAnsiTheme="minorHAnsi" w:cstheme="minorHAnsi"/>
          <w:bCs/>
        </w:rPr>
        <w:t>.</w:t>
      </w:r>
    </w:p>
    <w:p w14:paraId="53BFE1CD" w14:textId="77777777" w:rsidR="000649F2" w:rsidRPr="00DF78E9" w:rsidRDefault="000649F2" w:rsidP="000649F2">
      <w:pPr>
        <w:numPr>
          <w:ilvl w:val="2"/>
          <w:numId w:val="64"/>
        </w:numPr>
        <w:autoSpaceDE w:val="0"/>
        <w:autoSpaceDN w:val="0"/>
        <w:spacing w:after="60" w:line="240" w:lineRule="auto"/>
        <w:jc w:val="both"/>
        <w:rPr>
          <w:rFonts w:cs="Calibri"/>
        </w:rPr>
      </w:pPr>
      <w:r w:rsidRPr="00DF78E9">
        <w:rPr>
          <w:rFonts w:cs="Calibri"/>
          <w:b/>
        </w:rPr>
        <w:t>Vyplnenú Prílohu č. 1 - Návrh na plnenie kritéria - k časti A.2 Kritériá na hodnotenie ponúk a pravidlá ich uplatnenia týchto SP</w:t>
      </w:r>
      <w:r w:rsidRPr="00DF78E9">
        <w:rPr>
          <w:rFonts w:cs="Calibri"/>
        </w:rPr>
        <w:t>,</w:t>
      </w:r>
      <w:r w:rsidRPr="006E7885">
        <w:rPr>
          <w:rFonts w:asciiTheme="minorHAnsi" w:hAnsiTheme="minorHAnsi" w:cstheme="minorHAnsi"/>
          <w:b/>
        </w:rPr>
        <w:t xml:space="preserve"> </w:t>
      </w:r>
      <w:bookmarkStart w:id="38" w:name="_Hlk157496407"/>
      <w:r w:rsidRPr="006E7885">
        <w:rPr>
          <w:rFonts w:asciiTheme="minorHAnsi" w:eastAsiaTheme="minorEastAsia" w:hAnsiTheme="minorHAnsi" w:cstheme="minorHAnsi"/>
        </w:rPr>
        <w:t xml:space="preserve">ako </w:t>
      </w:r>
      <w:proofErr w:type="spellStart"/>
      <w:r w:rsidRPr="006E7885">
        <w:rPr>
          <w:rFonts w:asciiTheme="minorHAnsi" w:eastAsiaTheme="minorEastAsia" w:hAnsiTheme="minorHAnsi" w:cstheme="minorHAnsi"/>
        </w:rPr>
        <w:t>sken</w:t>
      </w:r>
      <w:proofErr w:type="spellEnd"/>
      <w:r w:rsidRPr="006E7885">
        <w:rPr>
          <w:rFonts w:asciiTheme="minorHAnsi" w:eastAsiaTheme="minorEastAsia" w:hAnsiTheme="minorHAnsi" w:cstheme="minorHAnsi"/>
        </w:rPr>
        <w:t xml:space="preserve"> podpísaný uchádzačom, a to jeho štatutárnym orgánom alebo členom štatutárneho orgánu alebo iným zástupcom uchádzača, ktorý je oprávnený konať v mene uchádzača v záväzkových vzťahoch.</w:t>
      </w:r>
      <w:bookmarkEnd w:id="38"/>
      <w:r w:rsidRPr="006E7885">
        <w:rPr>
          <w:rFonts w:asciiTheme="minorHAnsi" w:hAnsiTheme="minorHAnsi" w:cstheme="minorHAnsi"/>
        </w:rPr>
        <w:t xml:space="preserve"> </w:t>
      </w:r>
    </w:p>
    <w:p w14:paraId="034649D9" w14:textId="5D9FD170" w:rsidR="000649F2" w:rsidRPr="0074096D" w:rsidRDefault="000649F2" w:rsidP="000649F2">
      <w:pPr>
        <w:numPr>
          <w:ilvl w:val="2"/>
          <w:numId w:val="64"/>
        </w:numPr>
        <w:autoSpaceDE w:val="0"/>
        <w:autoSpaceDN w:val="0"/>
        <w:spacing w:after="60" w:line="240" w:lineRule="auto"/>
        <w:jc w:val="both"/>
        <w:rPr>
          <w:rFonts w:cs="Calibri"/>
        </w:rPr>
      </w:pPr>
      <w:r w:rsidRPr="0074096D">
        <w:rPr>
          <w:rFonts w:cs="Calibri"/>
          <w:b/>
        </w:rPr>
        <w:t>Vyplnen</w:t>
      </w:r>
      <w:r>
        <w:rPr>
          <w:rFonts w:cs="Calibri"/>
          <w:b/>
        </w:rPr>
        <w:t>é</w:t>
      </w:r>
      <w:r w:rsidRPr="0074096D">
        <w:rPr>
          <w:rFonts w:cs="Calibri"/>
          <w:b/>
        </w:rPr>
        <w:t xml:space="preserve"> Príloh</w:t>
      </w:r>
      <w:r>
        <w:rPr>
          <w:rFonts w:cs="Calibri"/>
          <w:b/>
        </w:rPr>
        <w:t>y</w:t>
      </w:r>
      <w:r w:rsidRPr="0074096D">
        <w:rPr>
          <w:rFonts w:cs="Calibri"/>
          <w:b/>
        </w:rPr>
        <w:t xml:space="preserve"> č. 1</w:t>
      </w:r>
      <w:r>
        <w:rPr>
          <w:rFonts w:cs="Calibri"/>
          <w:b/>
        </w:rPr>
        <w:t xml:space="preserve">, 2, 3, 4, 5, 6, 7, 8, 9, 10 a 11 </w:t>
      </w:r>
      <w:r w:rsidRPr="0074096D">
        <w:rPr>
          <w:rFonts w:cs="Calibri"/>
          <w:b/>
        </w:rPr>
        <w:t xml:space="preserve"> Špecifikácia ceny </w:t>
      </w:r>
      <w:r>
        <w:rPr>
          <w:rFonts w:cs="Calibri"/>
          <w:b/>
        </w:rPr>
        <w:t>–</w:t>
      </w:r>
      <w:r w:rsidRPr="0074096D">
        <w:rPr>
          <w:rFonts w:cs="Calibri"/>
          <w:b/>
        </w:rPr>
        <w:t xml:space="preserve"> k</w:t>
      </w:r>
      <w:r>
        <w:rPr>
          <w:rFonts w:cs="Calibri"/>
          <w:b/>
        </w:rPr>
        <w:t xml:space="preserve"> </w:t>
      </w:r>
      <w:r w:rsidRPr="0074096D">
        <w:rPr>
          <w:rFonts w:cs="Calibri"/>
          <w:b/>
        </w:rPr>
        <w:t>časti B.2 Spôsob určenia ceny týchto SP</w:t>
      </w:r>
      <w:r w:rsidRPr="0074096D">
        <w:rPr>
          <w:rFonts w:cs="Calibri"/>
        </w:rPr>
        <w:t>, v elektronickej forme so zabudovanou matematikou vo formáte Microsoft Excel ٭.</w:t>
      </w:r>
      <w:proofErr w:type="spellStart"/>
      <w:r w:rsidRPr="0074096D">
        <w:rPr>
          <w:rFonts w:cs="Calibri"/>
        </w:rPr>
        <w:t>xls</w:t>
      </w:r>
      <w:proofErr w:type="spellEnd"/>
      <w:r w:rsidRPr="0074096D">
        <w:rPr>
          <w:rFonts w:cs="Calibri"/>
        </w:rPr>
        <w:t>/*</w:t>
      </w:r>
      <w:r>
        <w:rPr>
          <w:rFonts w:cs="Calibri"/>
        </w:rPr>
        <w:t>.</w:t>
      </w:r>
      <w:proofErr w:type="spellStart"/>
      <w:r w:rsidRPr="0074096D">
        <w:rPr>
          <w:rFonts w:cs="Calibri"/>
        </w:rPr>
        <w:t>xlsx</w:t>
      </w:r>
      <w:proofErr w:type="spellEnd"/>
      <w:r>
        <w:rPr>
          <w:rFonts w:cs="Calibri"/>
        </w:rPr>
        <w:t xml:space="preserve"> </w:t>
      </w:r>
      <w:r w:rsidRPr="009F515E">
        <w:rPr>
          <w:rFonts w:cs="Calibri"/>
        </w:rPr>
        <w:t>a </w:t>
      </w:r>
      <w:r w:rsidR="008F0F06" w:rsidRPr="00BB6066">
        <w:rPr>
          <w:rFonts w:asciiTheme="minorHAnsi" w:hAnsiTheme="minorHAnsi" w:cstheme="minorHAnsi"/>
        </w:rPr>
        <w:t xml:space="preserve"> zároveň aj ako </w:t>
      </w:r>
      <w:proofErr w:type="spellStart"/>
      <w:r w:rsidR="008F0F06" w:rsidRPr="00BB6066">
        <w:rPr>
          <w:rFonts w:asciiTheme="minorHAnsi" w:hAnsiTheme="minorHAnsi" w:cstheme="minorHAnsi"/>
        </w:rPr>
        <w:t>sken</w:t>
      </w:r>
      <w:proofErr w:type="spellEnd"/>
      <w:r w:rsidR="008F0F06" w:rsidRPr="00BB6066">
        <w:rPr>
          <w:rFonts w:asciiTheme="minorHAnsi" w:hAnsiTheme="minorHAnsi" w:cstheme="minorHAnsi"/>
        </w:rPr>
        <w:t xml:space="preserve"> </w:t>
      </w:r>
      <w:r w:rsidR="008F0F06" w:rsidRPr="00BB6066">
        <w:rPr>
          <w:rFonts w:asciiTheme="minorHAnsi" w:hAnsiTheme="minorHAnsi" w:cstheme="minorHAnsi"/>
        </w:rPr>
        <w:lastRenderedPageBreak/>
        <w:t>podpísaný na všetkých hárkoch jednotlivých príloh uchádzačom, jeho štatutárnym orgánom alebo členom štatutárneho orgánu alebo iným zástupcom uchádzača, ktorý je oprávnený konať v mene uchádzača v záväzkových vzťahoch</w:t>
      </w:r>
      <w:r w:rsidR="008F0F06">
        <w:rPr>
          <w:rStyle w:val="Odkaznakomentr"/>
          <w:rFonts w:asciiTheme="minorHAnsi" w:eastAsia="Calibri" w:hAnsiTheme="minorHAnsi" w:cstheme="minorHAnsi"/>
          <w:sz w:val="22"/>
          <w:szCs w:val="22"/>
          <w:lang w:eastAsia="sk-SK"/>
        </w:rPr>
        <w:t>.</w:t>
      </w:r>
    </w:p>
    <w:p w14:paraId="3A8BAB2D" w14:textId="77777777" w:rsidR="000649F2" w:rsidRPr="000A0E08" w:rsidRDefault="000649F2" w:rsidP="000649F2">
      <w:pPr>
        <w:numPr>
          <w:ilvl w:val="2"/>
          <w:numId w:val="64"/>
        </w:numPr>
        <w:autoSpaceDE w:val="0"/>
        <w:autoSpaceDN w:val="0"/>
        <w:spacing w:after="60" w:line="240" w:lineRule="auto"/>
        <w:jc w:val="both"/>
        <w:rPr>
          <w:rFonts w:cs="Calibri"/>
        </w:rPr>
      </w:pPr>
      <w:r>
        <w:rPr>
          <w:rFonts w:cs="Calibri"/>
          <w:b/>
        </w:rPr>
        <w:t>Doklady preukazujúce</w:t>
      </w:r>
      <w:r w:rsidRPr="00A71F54">
        <w:rPr>
          <w:rFonts w:cs="Calibri"/>
          <w:b/>
        </w:rPr>
        <w:t xml:space="preserve"> splnenie podmienok </w:t>
      </w:r>
      <w:r w:rsidRPr="00A71F54">
        <w:rPr>
          <w:rFonts w:cs="Calibri"/>
        </w:rPr>
        <w:t>účasti týkajúce sa osobn</w:t>
      </w:r>
      <w:r>
        <w:rPr>
          <w:rFonts w:cs="Calibri"/>
        </w:rPr>
        <w:t>ého postavenia a </w:t>
      </w:r>
      <w:r w:rsidRPr="00A71F54">
        <w:rPr>
          <w:rFonts w:cs="Calibri"/>
        </w:rPr>
        <w:t>technickej</w:t>
      </w:r>
      <w:r>
        <w:rPr>
          <w:rFonts w:cs="Calibri"/>
        </w:rPr>
        <w:t xml:space="preserve"> spôsobilosti</w:t>
      </w:r>
      <w:r w:rsidRPr="00A71F54">
        <w:rPr>
          <w:rFonts w:cs="Calibri"/>
        </w:rPr>
        <w:t xml:space="preserve"> alebo odbornej spôsobilosti, uvedených v</w:t>
      </w:r>
      <w:r>
        <w:rPr>
          <w:rFonts w:cs="Calibri"/>
        </w:rPr>
        <w:t> </w:t>
      </w:r>
      <w:r w:rsidRPr="00A71F54">
        <w:rPr>
          <w:rFonts w:cs="Calibri"/>
        </w:rPr>
        <w:t>Oznámení</w:t>
      </w:r>
      <w:r>
        <w:rPr>
          <w:rFonts w:cs="Calibri"/>
        </w:rPr>
        <w:t xml:space="preserve"> </w:t>
      </w:r>
      <w:r w:rsidRPr="00037FAE">
        <w:rPr>
          <w:rFonts w:cs="Calibri"/>
        </w:rPr>
        <w:t xml:space="preserve">a v </w:t>
      </w:r>
      <w:r>
        <w:rPr>
          <w:rFonts w:cs="Calibri"/>
        </w:rPr>
        <w:t>časti</w:t>
      </w:r>
      <w:r w:rsidRPr="00037FAE">
        <w:rPr>
          <w:rFonts w:cs="Calibri"/>
        </w:rPr>
        <w:t xml:space="preserve"> </w:t>
      </w:r>
      <w:r>
        <w:rPr>
          <w:rFonts w:cs="Calibri"/>
        </w:rPr>
        <w:t>A.3 Podmienky účasti</w:t>
      </w:r>
      <w:r w:rsidRPr="00037FAE">
        <w:rPr>
          <w:rFonts w:cs="Calibri"/>
        </w:rPr>
        <w:t xml:space="preserve"> týchto SP</w:t>
      </w:r>
      <w:r w:rsidRPr="00A71F54">
        <w:rPr>
          <w:rFonts w:cs="Calibri"/>
        </w:rPr>
        <w:t>, prostredníctvom ktorých uchádzač preukazuje splnenie podmienok účasti vo verejnom obstarávaní požadované v Oznámení</w:t>
      </w:r>
      <w:r w:rsidRPr="00236A11">
        <w:rPr>
          <w:rFonts w:cs="Calibri"/>
        </w:rPr>
        <w:t xml:space="preserve"> </w:t>
      </w:r>
      <w:r w:rsidRPr="00037FAE">
        <w:rPr>
          <w:rFonts w:cs="Calibri"/>
        </w:rPr>
        <w:t xml:space="preserve">a v </w:t>
      </w:r>
      <w:r>
        <w:rPr>
          <w:rFonts w:cs="Calibri"/>
        </w:rPr>
        <w:t>časti</w:t>
      </w:r>
      <w:r w:rsidRPr="00037FAE">
        <w:rPr>
          <w:rFonts w:cs="Calibri"/>
        </w:rPr>
        <w:t xml:space="preserve"> </w:t>
      </w:r>
      <w:r>
        <w:rPr>
          <w:rFonts w:cs="Calibri"/>
        </w:rPr>
        <w:t>A.3 Podmienky účasti</w:t>
      </w:r>
      <w:r w:rsidRPr="00037FAE">
        <w:rPr>
          <w:rFonts w:cs="Calibri"/>
        </w:rPr>
        <w:t xml:space="preserve"> týchto SP</w:t>
      </w:r>
      <w:r w:rsidRPr="00A71F54">
        <w:rPr>
          <w:rFonts w:cs="Calibri"/>
        </w:rPr>
        <w:t>.</w:t>
      </w:r>
      <w:r>
        <w:rPr>
          <w:rFonts w:cs="Calibri"/>
        </w:rPr>
        <w:t xml:space="preserve"> Uchádzač môže doklady na preukázanie splnenia podmienok účasti predbežne nahradiť podľa § 39 Zákona: </w:t>
      </w:r>
    </w:p>
    <w:p w14:paraId="1B32B0AC" w14:textId="77777777" w:rsidR="000649F2" w:rsidRDefault="000649F2" w:rsidP="000649F2">
      <w:pPr>
        <w:autoSpaceDE w:val="0"/>
        <w:autoSpaceDN w:val="0"/>
        <w:spacing w:after="120" w:line="240" w:lineRule="auto"/>
        <w:ind w:left="1134"/>
        <w:jc w:val="both"/>
        <w:rPr>
          <w:rFonts w:cs="Calibri"/>
        </w:rPr>
      </w:pPr>
      <w:r>
        <w:rPr>
          <w:rFonts w:cs="Calibri"/>
          <w:b/>
        </w:rPr>
        <w:t xml:space="preserve">Jednotným európskym dokumentom </w:t>
      </w:r>
      <w:r>
        <w:rPr>
          <w:rFonts w:cs="Calibri"/>
        </w:rPr>
        <w:t>(ďalej len „JED“)</w:t>
      </w:r>
    </w:p>
    <w:p w14:paraId="02B0805E" w14:textId="77777777" w:rsidR="000649F2" w:rsidRPr="00487544" w:rsidRDefault="000649F2" w:rsidP="000649F2">
      <w:pPr>
        <w:pStyle w:val="Odsekzoznamu"/>
        <w:numPr>
          <w:ilvl w:val="0"/>
          <w:numId w:val="69"/>
        </w:numPr>
        <w:autoSpaceDE w:val="0"/>
        <w:autoSpaceDN w:val="0"/>
        <w:spacing w:after="120"/>
        <w:jc w:val="both"/>
        <w:rPr>
          <w:rFonts w:cs="Calibri"/>
        </w:rPr>
      </w:pPr>
      <w:r>
        <w:rPr>
          <w:rFonts w:ascii="Calibri" w:hAnsi="Calibri" w:cs="Calibri"/>
        </w:rPr>
        <w:t xml:space="preserve">JED tvorí Prílohu č. 1 k časti A.3 Podmienky účasti týchto SP. Uchádzač vyplní časti I. až III. JED–u, zároveň je uchádzačovi umožnené </w:t>
      </w:r>
      <w:r>
        <w:rPr>
          <w:rFonts w:ascii="Calibri" w:hAnsi="Calibri" w:cs="Calibri"/>
          <w:b/>
        </w:rPr>
        <w:t xml:space="preserve">vyplniť len oddiel α: GLOBÁLNY ÚDAJ PRE VŠETKY PODMIENKY ÚČASTI časti IV. JED-u </w:t>
      </w:r>
      <w:r>
        <w:rPr>
          <w:rFonts w:ascii="Calibri" w:hAnsi="Calibri" w:cs="Calibri"/>
        </w:rPr>
        <w:t xml:space="preserve">bez toho, aby musel vyplniť iné oddiely časti IV. JED-u. </w:t>
      </w:r>
    </w:p>
    <w:p w14:paraId="48394D5F" w14:textId="77777777" w:rsidR="000649F2" w:rsidRPr="00487544" w:rsidRDefault="000649F2" w:rsidP="000649F2">
      <w:pPr>
        <w:pStyle w:val="Odsekzoznamu"/>
        <w:numPr>
          <w:ilvl w:val="0"/>
          <w:numId w:val="69"/>
        </w:numPr>
        <w:autoSpaceDE w:val="0"/>
        <w:autoSpaceDN w:val="0"/>
        <w:spacing w:after="120"/>
        <w:jc w:val="both"/>
        <w:rPr>
          <w:rFonts w:cs="Calibri"/>
        </w:rPr>
      </w:pPr>
      <w:r>
        <w:rPr>
          <w:rFonts w:ascii="Calibri" w:hAnsi="Calibri" w:cs="Calibri"/>
        </w:rPr>
        <w:t xml:space="preserve">Ak uchádzač preukazuje finančné a ekonomické postavenie alebo technickú spôsobilosť alebo odbornú spôsobilosť prostredníctvom inej osoby, uchádzač je povinný predložiť JED aj pre túto osobu. </w:t>
      </w:r>
    </w:p>
    <w:p w14:paraId="595A0A55" w14:textId="77777777" w:rsidR="000649F2" w:rsidRPr="00487544" w:rsidRDefault="000649F2" w:rsidP="000649F2">
      <w:pPr>
        <w:pStyle w:val="Odsekzoznamu"/>
        <w:numPr>
          <w:ilvl w:val="0"/>
          <w:numId w:val="69"/>
        </w:numPr>
        <w:autoSpaceDE w:val="0"/>
        <w:autoSpaceDN w:val="0"/>
        <w:spacing w:after="120"/>
        <w:jc w:val="both"/>
        <w:rPr>
          <w:rFonts w:cs="Calibri"/>
        </w:rPr>
      </w:pPr>
      <w:r>
        <w:rPr>
          <w:rFonts w:ascii="Calibri" w:hAnsi="Calibri" w:cs="Calibri"/>
        </w:rPr>
        <w:t xml:space="preserve">V prípade, ak ponuku predkladá skupina dodávateľov, je potrebné predložiť JED pre každého člena skupiny osobitne. </w:t>
      </w:r>
    </w:p>
    <w:p w14:paraId="6E4B4108" w14:textId="77777777" w:rsidR="000649F2" w:rsidRPr="00F60315" w:rsidRDefault="000649F2" w:rsidP="000649F2">
      <w:pPr>
        <w:pStyle w:val="Odsekzoznamu"/>
        <w:numPr>
          <w:ilvl w:val="0"/>
          <w:numId w:val="69"/>
        </w:numPr>
        <w:autoSpaceDE w:val="0"/>
        <w:autoSpaceDN w:val="0"/>
        <w:spacing w:after="120"/>
        <w:jc w:val="both"/>
        <w:rPr>
          <w:rFonts w:cs="Calibri"/>
        </w:rPr>
      </w:pPr>
      <w:r>
        <w:rPr>
          <w:rFonts w:ascii="Calibri" w:hAnsi="Calibri" w:cs="Calibri"/>
        </w:rPr>
        <w:t xml:space="preserve">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 </w:t>
      </w:r>
    </w:p>
    <w:p w14:paraId="580ACE29" w14:textId="77777777" w:rsidR="000649F2" w:rsidRDefault="000649F2" w:rsidP="000649F2">
      <w:pPr>
        <w:numPr>
          <w:ilvl w:val="2"/>
          <w:numId w:val="64"/>
        </w:numPr>
        <w:autoSpaceDE w:val="0"/>
        <w:autoSpaceDN w:val="0"/>
        <w:spacing w:after="60" w:line="240" w:lineRule="auto"/>
        <w:jc w:val="both"/>
        <w:rPr>
          <w:rFonts w:cs="Calibri"/>
        </w:rPr>
      </w:pPr>
      <w:r>
        <w:rPr>
          <w:rFonts w:cs="Calibri"/>
          <w:b/>
        </w:rPr>
        <w:t>Doklad o zložení zábezpeky</w:t>
      </w:r>
      <w:r>
        <w:rPr>
          <w:rFonts w:cs="Calibri"/>
        </w:rPr>
        <w:t xml:space="preserve"> podľa bodu </w:t>
      </w:r>
      <w:r w:rsidRPr="00F2162C">
        <w:t>15</w:t>
      </w:r>
      <w:r>
        <w:rPr>
          <w:rFonts w:cs="Calibri"/>
        </w:rPr>
        <w:t xml:space="preserve"> časti A.1 Pokyny pre uchádzačov týchto SP. V prípade, že uchádzač použije možnosť poskytnutia bankovej záruky podľa bodu 15.3.2 alebo poistenia záruky podľa bodu 15.3.3 časti A.1 Pokyny pre uchádzačov týchto SP je povinný predložiť v ponuke predloženej prostredníctvom systému JOSEPHINE kópiu (</w:t>
      </w:r>
      <w:proofErr w:type="spellStart"/>
      <w:r>
        <w:rPr>
          <w:rFonts w:cs="Calibri"/>
        </w:rPr>
        <w:t>sken</w:t>
      </w:r>
      <w:proofErr w:type="spellEnd"/>
      <w:r>
        <w:rPr>
          <w:rFonts w:cs="Calibri"/>
        </w:rPr>
        <w:t xml:space="preserve"> originálu) bankovej záruky alebo poistenia záruky</w:t>
      </w:r>
      <w:r w:rsidRPr="001F4219">
        <w:rPr>
          <w:rFonts w:ascii="Arial" w:hAnsi="Arial" w:cs="Arial"/>
          <w:sz w:val="20"/>
          <w:szCs w:val="20"/>
        </w:rPr>
        <w:t xml:space="preserve"> </w:t>
      </w:r>
      <w:r w:rsidRPr="006E7885">
        <w:rPr>
          <w:rFonts w:asciiTheme="minorHAnsi" w:hAnsiTheme="minorHAnsi" w:cstheme="minorHAnsi"/>
        </w:rPr>
        <w:t>alebo elektronický dokument, podľa bodov</w:t>
      </w:r>
      <w:r w:rsidRPr="000A0E08">
        <w:rPr>
          <w:rFonts w:asciiTheme="minorHAnsi" w:hAnsiTheme="minorHAnsi" w:cstheme="minorHAnsi"/>
        </w:rPr>
        <w:t xml:space="preserve"> 15</w:t>
      </w:r>
      <w:r w:rsidRPr="006E7885">
        <w:rPr>
          <w:rFonts w:asciiTheme="minorHAnsi" w:hAnsiTheme="minorHAnsi" w:cstheme="minorHAnsi"/>
        </w:rPr>
        <w:t xml:space="preserve">.4.2.4 </w:t>
      </w:r>
      <w:r w:rsidRPr="000A0E08">
        <w:rPr>
          <w:rFonts w:asciiTheme="minorHAnsi" w:hAnsiTheme="minorHAnsi" w:cstheme="minorHAnsi"/>
        </w:rPr>
        <w:t>a 15</w:t>
      </w:r>
      <w:r w:rsidRPr="00761993">
        <w:rPr>
          <w:rFonts w:asciiTheme="minorHAnsi" w:hAnsiTheme="minorHAnsi" w:cstheme="minorHAnsi"/>
        </w:rPr>
        <w:t xml:space="preserve">.4.3.4 </w:t>
      </w:r>
      <w:r>
        <w:rPr>
          <w:rFonts w:asciiTheme="minorHAnsi" w:hAnsiTheme="minorHAnsi" w:cstheme="minorHAnsi"/>
        </w:rPr>
        <w:t>č</w:t>
      </w:r>
      <w:r w:rsidRPr="006E7885">
        <w:rPr>
          <w:rFonts w:asciiTheme="minorHAnsi" w:hAnsiTheme="minorHAnsi" w:cstheme="minorHAnsi"/>
        </w:rPr>
        <w:t xml:space="preserve">asť A.1 </w:t>
      </w:r>
      <w:r w:rsidRPr="001F4219">
        <w:rPr>
          <w:rFonts w:asciiTheme="minorHAnsi" w:hAnsiTheme="minorHAnsi" w:cstheme="minorHAnsi"/>
        </w:rPr>
        <w:t>Pokyny pre uchádzačov</w:t>
      </w:r>
      <w:r w:rsidRPr="006E7885">
        <w:rPr>
          <w:rFonts w:asciiTheme="minorHAnsi" w:hAnsiTheme="minorHAnsi" w:cstheme="minorHAnsi"/>
        </w:rPr>
        <w:t xml:space="preserve"> týchto SP.</w:t>
      </w:r>
      <w:r>
        <w:rPr>
          <w:rFonts w:cs="Calibri"/>
        </w:rPr>
        <w:t xml:space="preserve"> Originál bankovej záruky vystavený bankou alebo poistenia záruky musí uchádzač doručiť verejnému obstarávateľovi v lehote na predkladanie ponúk podľa bodu 15.4.2.1.1 časti A.1 Pokyny pre uchádzačov týchto SP.</w:t>
      </w:r>
      <w:r>
        <w:rPr>
          <w:rFonts w:asciiTheme="minorHAnsi" w:hAnsiTheme="minorHAnsi" w:cstheme="minorHAnsi"/>
          <w:szCs w:val="20"/>
        </w:rPr>
        <w:t xml:space="preserve"> P</w:t>
      </w:r>
      <w:r w:rsidRPr="006E7885">
        <w:rPr>
          <w:rFonts w:asciiTheme="minorHAnsi" w:hAnsiTheme="minorHAnsi" w:cstheme="minorHAnsi"/>
          <w:szCs w:val="20"/>
        </w:rPr>
        <w:t>ri elektronickom dokumente</w:t>
      </w:r>
      <w:r>
        <w:rPr>
          <w:rFonts w:asciiTheme="minorHAnsi" w:hAnsiTheme="minorHAnsi" w:cstheme="minorHAnsi"/>
          <w:szCs w:val="20"/>
        </w:rPr>
        <w:t xml:space="preserve"> </w:t>
      </w:r>
      <w:r w:rsidRPr="002A0EE2">
        <w:rPr>
          <w:rFonts w:asciiTheme="minorHAnsi" w:hAnsiTheme="minorHAnsi" w:cstheme="minorHAnsi"/>
        </w:rPr>
        <w:t xml:space="preserve">podľa bodov 15.4.2.4 a 15.4.3.4 </w:t>
      </w:r>
      <w:r>
        <w:rPr>
          <w:rFonts w:asciiTheme="minorHAnsi" w:hAnsiTheme="minorHAnsi" w:cstheme="minorHAnsi"/>
        </w:rPr>
        <w:t>č</w:t>
      </w:r>
      <w:r w:rsidRPr="002A0EE2">
        <w:rPr>
          <w:rFonts w:asciiTheme="minorHAnsi" w:hAnsiTheme="minorHAnsi" w:cstheme="minorHAnsi"/>
        </w:rPr>
        <w:t xml:space="preserve">asť A.1 </w:t>
      </w:r>
      <w:r w:rsidRPr="001F4219">
        <w:rPr>
          <w:rFonts w:asciiTheme="minorHAnsi" w:hAnsiTheme="minorHAnsi" w:cstheme="minorHAnsi"/>
        </w:rPr>
        <w:t>Pokyny pre uchádzačov</w:t>
      </w:r>
      <w:r w:rsidRPr="002A0EE2">
        <w:rPr>
          <w:rFonts w:asciiTheme="minorHAnsi" w:hAnsiTheme="minorHAnsi" w:cstheme="minorHAnsi"/>
        </w:rPr>
        <w:t xml:space="preserve"> týchto SP</w:t>
      </w:r>
      <w:r w:rsidRPr="006E7885">
        <w:rPr>
          <w:rFonts w:asciiTheme="minorHAnsi" w:hAnsiTheme="minorHAnsi" w:cstheme="minorHAnsi"/>
          <w:szCs w:val="20"/>
        </w:rPr>
        <w:t>, ktorý bude podpísaný kvalifikovaným elektronickým podpisom sa originál bankovej</w:t>
      </w:r>
      <w:r>
        <w:rPr>
          <w:rFonts w:asciiTheme="minorHAnsi" w:hAnsiTheme="minorHAnsi" w:cstheme="minorHAnsi"/>
          <w:szCs w:val="20"/>
        </w:rPr>
        <w:t xml:space="preserve"> záruky</w:t>
      </w:r>
      <w:r w:rsidRPr="000A0E08">
        <w:rPr>
          <w:rFonts w:asciiTheme="minorHAnsi" w:hAnsiTheme="minorHAnsi" w:cstheme="minorHAnsi"/>
          <w:szCs w:val="20"/>
        </w:rPr>
        <w:t>/poistenie</w:t>
      </w:r>
      <w:r w:rsidRPr="006E7885">
        <w:rPr>
          <w:rFonts w:asciiTheme="minorHAnsi" w:hAnsiTheme="minorHAnsi" w:cstheme="minorHAnsi"/>
          <w:szCs w:val="20"/>
        </w:rPr>
        <w:t xml:space="preserve"> zá</w:t>
      </w:r>
      <w:r w:rsidRPr="000A0E08">
        <w:rPr>
          <w:rFonts w:asciiTheme="minorHAnsi" w:hAnsiTheme="minorHAnsi" w:cstheme="minorHAnsi"/>
          <w:szCs w:val="20"/>
        </w:rPr>
        <w:t>ruky nedoručuje do podateľne</w:t>
      </w:r>
      <w:r w:rsidRPr="006E7885">
        <w:rPr>
          <w:rFonts w:asciiTheme="minorHAnsi" w:hAnsiTheme="minorHAnsi" w:cstheme="minorHAnsi"/>
          <w:szCs w:val="20"/>
        </w:rPr>
        <w:t>.</w:t>
      </w:r>
    </w:p>
    <w:p w14:paraId="3193D748" w14:textId="77777777" w:rsidR="000649F2" w:rsidRPr="0058056F" w:rsidRDefault="000649F2" w:rsidP="000649F2">
      <w:pPr>
        <w:numPr>
          <w:ilvl w:val="2"/>
          <w:numId w:val="64"/>
        </w:numPr>
        <w:autoSpaceDE w:val="0"/>
        <w:autoSpaceDN w:val="0"/>
        <w:spacing w:after="60" w:line="240" w:lineRule="auto"/>
        <w:jc w:val="both"/>
        <w:rPr>
          <w:rFonts w:ascii="Arial" w:hAnsi="Arial" w:cs="Arial"/>
          <w:b/>
          <w:sz w:val="20"/>
          <w:szCs w:val="20"/>
        </w:rPr>
      </w:pPr>
      <w:r w:rsidRPr="0058056F">
        <w:rPr>
          <w:rFonts w:cs="Calibri"/>
          <w:b/>
        </w:rPr>
        <w:t xml:space="preserve">Prílohu č. 1 - Zoznam osôb </w:t>
      </w:r>
      <w:r w:rsidRPr="0058056F">
        <w:rPr>
          <w:rFonts w:cs="Calibri"/>
        </w:rPr>
        <w:t>zodpovedných za poskytnutie služby</w:t>
      </w:r>
      <w:r w:rsidRPr="0058056F">
        <w:rPr>
          <w:rFonts w:cs="Calibri"/>
          <w:b/>
        </w:rPr>
        <w:t xml:space="preserve"> - k časti B.1 Opis predmetu zákazky týchto SP vyplnenú </w:t>
      </w:r>
      <w:r w:rsidRPr="0058056F">
        <w:rPr>
          <w:rFonts w:cs="Calibri"/>
        </w:rPr>
        <w:t xml:space="preserve">v zmysle bodu 13 časti B1 Opis predmetu zákazky týchto SP </w:t>
      </w:r>
    </w:p>
    <w:p w14:paraId="0FB6BD93" w14:textId="77777777" w:rsidR="000649F2" w:rsidRPr="006E7885" w:rsidRDefault="000649F2" w:rsidP="00C50B0E">
      <w:pPr>
        <w:pStyle w:val="Odsekzoznamu"/>
        <w:numPr>
          <w:ilvl w:val="2"/>
          <w:numId w:val="64"/>
        </w:numPr>
        <w:autoSpaceDE w:val="0"/>
        <w:autoSpaceDN w:val="0"/>
        <w:spacing w:after="60"/>
        <w:ind w:left="1701" w:hanging="708"/>
        <w:contextualSpacing/>
        <w:jc w:val="both"/>
        <w:rPr>
          <w:rFonts w:asciiTheme="minorHAnsi" w:hAnsiTheme="minorHAnsi" w:cstheme="minorHAnsi"/>
          <w:sz w:val="24"/>
          <w:szCs w:val="20"/>
        </w:rPr>
      </w:pPr>
      <w:r w:rsidRPr="0058056F">
        <w:rPr>
          <w:rFonts w:asciiTheme="minorHAnsi" w:hAnsiTheme="minorHAnsi" w:cstheme="minorHAnsi"/>
          <w:b/>
          <w:szCs w:val="20"/>
        </w:rPr>
        <w:t xml:space="preserve">Na účely preukázania využitia subdodávateľov uchádzač predloží: </w:t>
      </w:r>
      <w:r w:rsidRPr="0058056F">
        <w:rPr>
          <w:rFonts w:asciiTheme="minorHAnsi" w:hAnsiTheme="minorHAnsi" w:cstheme="minorHAnsi"/>
          <w:bCs/>
          <w:szCs w:val="20"/>
        </w:rPr>
        <w:t xml:space="preserve">Zoznam subdodávateľov a podiel subdodávok </w:t>
      </w:r>
      <w:r w:rsidRPr="0058056F">
        <w:rPr>
          <w:rFonts w:asciiTheme="minorHAnsi" w:hAnsiTheme="minorHAnsi" w:cstheme="minorHAnsi"/>
          <w:szCs w:val="20"/>
        </w:rPr>
        <w:t>vypracovaný v súlade s </w:t>
      </w:r>
      <w:r w:rsidRPr="0058056F">
        <w:rPr>
          <w:rFonts w:asciiTheme="minorHAnsi" w:hAnsiTheme="minorHAnsi" w:cstheme="minorHAnsi"/>
          <w:b/>
          <w:szCs w:val="20"/>
        </w:rPr>
        <w:t>Prílohou č. 2 k časti B1 Opis predmetu zákazky týchto SP</w:t>
      </w:r>
      <w:r w:rsidRPr="0058056F">
        <w:rPr>
          <w:rFonts w:asciiTheme="minorHAnsi" w:hAnsiTheme="minorHAnsi" w:cstheme="minorHAnsi"/>
          <w:szCs w:val="20"/>
        </w:rPr>
        <w:t xml:space="preserve">, </w:t>
      </w:r>
      <w:r w:rsidRPr="006E7885">
        <w:rPr>
          <w:rFonts w:asciiTheme="minorHAnsi" w:hAnsiTheme="minorHAnsi" w:cstheme="minorHAnsi"/>
          <w:szCs w:val="20"/>
        </w:rPr>
        <w:t>ktorý obsahuje aktuálne a úplné údaje o</w:t>
      </w:r>
      <w:r>
        <w:rPr>
          <w:rFonts w:asciiTheme="minorHAnsi" w:hAnsiTheme="minorHAnsi" w:cstheme="minorHAnsi"/>
          <w:szCs w:val="20"/>
        </w:rPr>
        <w:t xml:space="preserve"> subdodávateľoch</w:t>
      </w:r>
      <w:r w:rsidRPr="006E7885">
        <w:rPr>
          <w:rFonts w:asciiTheme="minorHAnsi" w:hAnsiTheme="minorHAnsi" w:cstheme="minorHAnsi"/>
          <w:szCs w:val="20"/>
        </w:rPr>
        <w:t xml:space="preserve">, ktorým má uchádzač v úmysle zadať podiel zákazky v rozsahu obchodné meno/názov, sídlo/miesto podnikania, IČO, zápis do príslušného registra, </w:t>
      </w:r>
      <w:r w:rsidRPr="006E7885">
        <w:rPr>
          <w:rFonts w:asciiTheme="minorHAnsi" w:hAnsiTheme="minorHAnsi" w:cstheme="minorHAnsi"/>
          <w:szCs w:val="20"/>
        </w:rPr>
        <w:lastRenderedPageBreak/>
        <w:t>predmet subdodávky a podiel subdodávok vyjadrený v % z navrhovanej ponukovej ceny uchádzača.</w:t>
      </w:r>
    </w:p>
    <w:p w14:paraId="709370C3" w14:textId="77777777" w:rsidR="000649F2" w:rsidRPr="0058056F" w:rsidRDefault="000649F2" w:rsidP="00C50B0E">
      <w:pPr>
        <w:pStyle w:val="Odsekzoznamu"/>
        <w:numPr>
          <w:ilvl w:val="2"/>
          <w:numId w:val="64"/>
        </w:numPr>
        <w:autoSpaceDE w:val="0"/>
        <w:autoSpaceDN w:val="0"/>
        <w:spacing w:after="60"/>
        <w:ind w:left="1701" w:hanging="708"/>
        <w:contextualSpacing/>
        <w:jc w:val="both"/>
        <w:rPr>
          <w:rFonts w:asciiTheme="minorHAnsi" w:hAnsiTheme="minorHAnsi" w:cstheme="minorHAnsi"/>
          <w:szCs w:val="20"/>
        </w:rPr>
      </w:pPr>
      <w:r w:rsidRPr="0058056F">
        <w:rPr>
          <w:rFonts w:asciiTheme="minorHAnsi" w:hAnsiTheme="minorHAnsi" w:cstheme="minorHAnsi"/>
          <w:szCs w:val="20"/>
        </w:rPr>
        <w:t xml:space="preserve">Návrh </w:t>
      </w:r>
      <w:r w:rsidRPr="0058056F">
        <w:rPr>
          <w:rFonts w:asciiTheme="minorHAnsi" w:hAnsiTheme="minorHAnsi" w:cstheme="minorHAnsi"/>
          <w:b/>
          <w:szCs w:val="20"/>
        </w:rPr>
        <w:t>Rámcovej dohody</w:t>
      </w:r>
      <w:r w:rsidRPr="0058056F">
        <w:rPr>
          <w:rFonts w:asciiTheme="minorHAnsi" w:hAnsiTheme="minorHAnsi" w:cstheme="minorHAnsi"/>
          <w:szCs w:val="20"/>
        </w:rPr>
        <w:t xml:space="preserve"> s vyplnenými cenami vrátane požadovaných príloh k Rámcovej dohode nasledovne: </w:t>
      </w:r>
    </w:p>
    <w:p w14:paraId="6359EA2A" w14:textId="77777777" w:rsidR="000649F2" w:rsidRPr="0058056F" w:rsidRDefault="000649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Príloha č. 1-11 predkladá uchádzač podľa bodu 16.1.8 časti A</w:t>
      </w:r>
      <w:r>
        <w:rPr>
          <w:rFonts w:asciiTheme="minorHAnsi" w:hAnsiTheme="minorHAnsi" w:cstheme="minorHAnsi"/>
          <w:szCs w:val="20"/>
        </w:rPr>
        <w:t>.</w:t>
      </w:r>
      <w:r w:rsidRPr="0058056F">
        <w:rPr>
          <w:rFonts w:asciiTheme="minorHAnsi" w:hAnsiTheme="minorHAnsi" w:cstheme="minorHAnsi"/>
          <w:szCs w:val="20"/>
        </w:rPr>
        <w:t xml:space="preserve">1 </w:t>
      </w:r>
      <w:r w:rsidRPr="0036427C">
        <w:rPr>
          <w:rFonts w:asciiTheme="minorHAnsi" w:hAnsiTheme="minorHAnsi" w:cstheme="minorHAnsi"/>
          <w:szCs w:val="20"/>
        </w:rPr>
        <w:t>Pokyny pre uchádzačov</w:t>
      </w:r>
      <w:r>
        <w:rPr>
          <w:rFonts w:asciiTheme="minorHAnsi" w:hAnsiTheme="minorHAnsi" w:cstheme="minorHAnsi"/>
          <w:szCs w:val="20"/>
        </w:rPr>
        <w:t xml:space="preserve"> </w:t>
      </w:r>
      <w:r w:rsidRPr="0058056F">
        <w:rPr>
          <w:rFonts w:asciiTheme="minorHAnsi" w:hAnsiTheme="minorHAnsi" w:cstheme="minorHAnsi"/>
          <w:szCs w:val="20"/>
        </w:rPr>
        <w:t>týchto SP</w:t>
      </w:r>
    </w:p>
    <w:p w14:paraId="0B793AE2" w14:textId="77777777" w:rsidR="000649F2" w:rsidRPr="0058056F" w:rsidRDefault="000649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Príloha č. 12 predkladá uchádzač podľa bodu 16.1.7 časti A</w:t>
      </w:r>
      <w:r>
        <w:rPr>
          <w:rFonts w:asciiTheme="minorHAnsi" w:hAnsiTheme="minorHAnsi" w:cstheme="minorHAnsi"/>
          <w:szCs w:val="20"/>
        </w:rPr>
        <w:t>.</w:t>
      </w:r>
      <w:r w:rsidRPr="0058056F">
        <w:rPr>
          <w:rFonts w:asciiTheme="minorHAnsi" w:hAnsiTheme="minorHAnsi" w:cstheme="minorHAnsi"/>
          <w:szCs w:val="20"/>
        </w:rPr>
        <w:t xml:space="preserve">1 </w:t>
      </w:r>
      <w:r w:rsidRPr="0036427C">
        <w:rPr>
          <w:rFonts w:asciiTheme="minorHAnsi" w:hAnsiTheme="minorHAnsi" w:cstheme="minorHAnsi"/>
          <w:szCs w:val="20"/>
        </w:rPr>
        <w:t>Pokyny pre uchádzačov</w:t>
      </w:r>
      <w:r w:rsidRPr="0058056F">
        <w:rPr>
          <w:rFonts w:asciiTheme="minorHAnsi" w:hAnsiTheme="minorHAnsi" w:cstheme="minorHAnsi"/>
          <w:szCs w:val="20"/>
        </w:rPr>
        <w:t xml:space="preserve"> týchto SP</w:t>
      </w:r>
    </w:p>
    <w:p w14:paraId="44D4999D" w14:textId="77777777" w:rsidR="000649F2" w:rsidRPr="0058056F" w:rsidRDefault="000649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Príloha č. 13-20 predkladá úspešný uchádzač v rámci predloženia dokladov k súčinnosti podľa bodu 30.8 časti A</w:t>
      </w:r>
      <w:r>
        <w:rPr>
          <w:rFonts w:asciiTheme="minorHAnsi" w:hAnsiTheme="minorHAnsi" w:cstheme="minorHAnsi"/>
          <w:szCs w:val="20"/>
        </w:rPr>
        <w:t>.</w:t>
      </w:r>
      <w:r w:rsidRPr="0058056F">
        <w:rPr>
          <w:rFonts w:asciiTheme="minorHAnsi" w:hAnsiTheme="minorHAnsi" w:cstheme="minorHAnsi"/>
          <w:szCs w:val="20"/>
        </w:rPr>
        <w:t xml:space="preserve">1 </w:t>
      </w:r>
      <w:r w:rsidRPr="0036427C">
        <w:rPr>
          <w:rFonts w:asciiTheme="minorHAnsi" w:hAnsiTheme="minorHAnsi" w:cstheme="minorHAnsi"/>
          <w:szCs w:val="20"/>
        </w:rPr>
        <w:t>Pokyny pre uchádzačov</w:t>
      </w:r>
      <w:r w:rsidRPr="0058056F">
        <w:rPr>
          <w:rFonts w:asciiTheme="minorHAnsi" w:hAnsiTheme="minorHAnsi" w:cstheme="minorHAnsi"/>
          <w:szCs w:val="20"/>
        </w:rPr>
        <w:t xml:space="preserve"> týchto SP</w:t>
      </w:r>
    </w:p>
    <w:p w14:paraId="2B15E7A4" w14:textId="77777777" w:rsidR="000649F2" w:rsidRPr="0058056F" w:rsidRDefault="000649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Príloha č. 21 predkladá uchádzač ako Prílohu č. 3 k časti A</w:t>
      </w:r>
      <w:r>
        <w:rPr>
          <w:rFonts w:asciiTheme="minorHAnsi" w:hAnsiTheme="minorHAnsi" w:cstheme="minorHAnsi"/>
          <w:szCs w:val="20"/>
        </w:rPr>
        <w:t>.</w:t>
      </w:r>
      <w:r w:rsidRPr="0058056F">
        <w:rPr>
          <w:rFonts w:asciiTheme="minorHAnsi" w:hAnsiTheme="minorHAnsi" w:cstheme="minorHAnsi"/>
          <w:szCs w:val="20"/>
        </w:rPr>
        <w:t xml:space="preserve">3 </w:t>
      </w:r>
      <w:r>
        <w:rPr>
          <w:rFonts w:asciiTheme="minorHAnsi" w:hAnsiTheme="minorHAnsi" w:cstheme="minorHAnsi"/>
          <w:szCs w:val="20"/>
        </w:rPr>
        <w:t>Podmienky účasti</w:t>
      </w:r>
      <w:r w:rsidRPr="0058056F">
        <w:rPr>
          <w:rFonts w:asciiTheme="minorHAnsi" w:hAnsiTheme="minorHAnsi" w:cstheme="minorHAnsi"/>
          <w:szCs w:val="20"/>
        </w:rPr>
        <w:t xml:space="preserve"> týchto SP</w:t>
      </w:r>
    </w:p>
    <w:p w14:paraId="02643C9F" w14:textId="77777777" w:rsidR="000649F2" w:rsidRDefault="000649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 xml:space="preserve">Príloha č. 22 predkladá </w:t>
      </w:r>
      <w:r>
        <w:rPr>
          <w:rFonts w:asciiTheme="minorHAnsi" w:hAnsiTheme="minorHAnsi" w:cstheme="minorHAnsi"/>
          <w:szCs w:val="20"/>
        </w:rPr>
        <w:t xml:space="preserve">uchádzač podľa bodu 16.1.11 časti A.1 </w:t>
      </w:r>
      <w:r w:rsidRPr="0036427C">
        <w:rPr>
          <w:rFonts w:asciiTheme="minorHAnsi" w:hAnsiTheme="minorHAnsi" w:cstheme="minorHAnsi"/>
          <w:szCs w:val="20"/>
        </w:rPr>
        <w:t>Pokyny pre uchádzačov</w:t>
      </w:r>
      <w:r>
        <w:rPr>
          <w:rFonts w:asciiTheme="minorHAnsi" w:hAnsiTheme="minorHAnsi" w:cstheme="minorHAnsi"/>
          <w:szCs w:val="20"/>
        </w:rPr>
        <w:t xml:space="preserve"> týchto SP</w:t>
      </w:r>
    </w:p>
    <w:p w14:paraId="5A766286" w14:textId="77777777" w:rsidR="000649F2" w:rsidRPr="006E7885" w:rsidRDefault="000649F2" w:rsidP="00C50B0E">
      <w:pPr>
        <w:pStyle w:val="Odsekzoznamu"/>
        <w:autoSpaceDE w:val="0"/>
        <w:autoSpaceDN w:val="0"/>
        <w:spacing w:after="60"/>
        <w:ind w:left="1701"/>
        <w:contextualSpacing/>
        <w:jc w:val="both"/>
        <w:rPr>
          <w:rFonts w:ascii="Calibri" w:hAnsi="Calibri" w:cs="Calibri"/>
        </w:rPr>
      </w:pPr>
      <w:r w:rsidRPr="00D82558">
        <w:rPr>
          <w:rFonts w:asciiTheme="minorHAnsi" w:hAnsiTheme="minorHAnsi" w:cstheme="minorHAnsi"/>
          <w:szCs w:val="20"/>
        </w:rPr>
        <w:t>Návrh Rámcovej dohody musí byť podpísaný uchádzačom, jeho štatutárnym orgánom alebo členom štatutárneho orgánu alebo iným zástupcom uchádzača, ktorý je oprávnený konať v mene uchádzača v záväzkových vzťahoch.</w:t>
      </w:r>
      <w:r>
        <w:rPr>
          <w:rFonts w:asciiTheme="minorHAnsi" w:hAnsiTheme="minorHAnsi" w:cstheme="minorHAnsi"/>
          <w:szCs w:val="20"/>
        </w:rPr>
        <w:t xml:space="preserve"> </w:t>
      </w:r>
      <w:r w:rsidRPr="006E7885">
        <w:rPr>
          <w:rFonts w:ascii="Calibri" w:hAnsi="Calibri" w:cs="Calibri"/>
        </w:rPr>
        <w:t xml:space="preserve">V prípade, ak ponuku predkladá skupina dodávateľov, návrh Dohody musí byť podpísaný všetkými členmi skupiny alebo osobou/osobami oprávnenými konať v danej veci za každého člena skupiny. </w:t>
      </w:r>
    </w:p>
    <w:p w14:paraId="0AAE8275" w14:textId="77777777" w:rsidR="000649F2" w:rsidRPr="00C476B6" w:rsidRDefault="000649F2" w:rsidP="000649F2">
      <w:pPr>
        <w:pStyle w:val="Odsekzoznamu"/>
        <w:ind w:left="1080"/>
        <w:jc w:val="both"/>
        <w:rPr>
          <w:rFonts w:ascii="Calibri" w:hAnsi="Calibri" w:cs="Calibri"/>
        </w:rPr>
      </w:pPr>
    </w:p>
    <w:p w14:paraId="63CF6977" w14:textId="77777777" w:rsidR="000649F2" w:rsidRPr="00B74113" w:rsidRDefault="000649F2" w:rsidP="000649F2">
      <w:pPr>
        <w:pStyle w:val="Nadpis3"/>
        <w:ind w:left="567" w:hanging="567"/>
        <w:rPr>
          <w:rFonts w:ascii="Calibri" w:hAnsi="Calibri" w:cs="Calibri"/>
          <w:sz w:val="22"/>
          <w:szCs w:val="22"/>
        </w:rPr>
      </w:pPr>
      <w:bookmarkStart w:id="39" w:name="_Toc461981370"/>
      <w:r w:rsidRPr="00B74113">
        <w:rPr>
          <w:rFonts w:ascii="Calibri" w:hAnsi="Calibri" w:cs="Calibri"/>
          <w:sz w:val="22"/>
          <w:szCs w:val="22"/>
        </w:rPr>
        <w:t>Náklady na prípravu ponuky</w:t>
      </w:r>
      <w:bookmarkEnd w:id="39"/>
    </w:p>
    <w:p w14:paraId="270DE574" w14:textId="77777777" w:rsidR="000649F2" w:rsidRPr="00B74113" w:rsidRDefault="000649F2" w:rsidP="000649F2">
      <w:pPr>
        <w:pStyle w:val="Odsekzoznamu"/>
        <w:numPr>
          <w:ilvl w:val="0"/>
          <w:numId w:val="10"/>
        </w:numPr>
        <w:autoSpaceDE w:val="0"/>
        <w:autoSpaceDN w:val="0"/>
        <w:jc w:val="both"/>
        <w:rPr>
          <w:rFonts w:ascii="Calibri" w:hAnsi="Calibri" w:cs="Calibri"/>
          <w:vanish/>
        </w:rPr>
      </w:pPr>
    </w:p>
    <w:p w14:paraId="5B286A35" w14:textId="77777777" w:rsidR="000649F2" w:rsidRPr="00B74113" w:rsidRDefault="000649F2" w:rsidP="000649F2">
      <w:pPr>
        <w:numPr>
          <w:ilvl w:val="1"/>
          <w:numId w:val="10"/>
        </w:numPr>
        <w:autoSpaceDE w:val="0"/>
        <w:autoSpaceDN w:val="0"/>
        <w:spacing w:after="60" w:line="240" w:lineRule="auto"/>
        <w:ind w:left="567" w:hanging="567"/>
        <w:jc w:val="both"/>
        <w:rPr>
          <w:rFonts w:cs="Calibri"/>
        </w:rPr>
      </w:pPr>
      <w:r w:rsidRPr="00B74113">
        <w:rPr>
          <w:rFonts w:cs="Calibri"/>
        </w:rPr>
        <w:t xml:space="preserve">Všetky náklady a výdavky spojené s prípravou a predložením ponuky znáša uchádzač bez finančného nároku voči verejnému obstarávateľovi, bez ohľadu na výsledok verejného obstarávania. </w:t>
      </w:r>
    </w:p>
    <w:p w14:paraId="387F4FA4" w14:textId="77777777" w:rsidR="000649F2" w:rsidRDefault="000649F2" w:rsidP="000649F2">
      <w:pPr>
        <w:numPr>
          <w:ilvl w:val="1"/>
          <w:numId w:val="10"/>
        </w:numPr>
        <w:autoSpaceDE w:val="0"/>
        <w:autoSpaceDN w:val="0"/>
        <w:spacing w:after="60" w:line="240" w:lineRule="auto"/>
        <w:ind w:left="567" w:hanging="567"/>
        <w:jc w:val="both"/>
        <w:rPr>
          <w:rFonts w:cs="Calibri"/>
        </w:rPr>
      </w:pPr>
      <w:r w:rsidRPr="00DB312D">
        <w:rPr>
          <w:rFonts w:cs="Calibri"/>
        </w:rPr>
        <w:t xml:space="preserve">Ponuky </w:t>
      </w:r>
      <w:r>
        <w:rPr>
          <w:rFonts w:cs="Calibri"/>
        </w:rPr>
        <w:t xml:space="preserve">predložené elektronicky v lehote na predkladanie ponúk sa počas plynutia lehoty viazanosti ponúk a po uplynutí lehoty viazanosti ponúk, resp. predĺženej lehoty viazanosti uchádzačom nevracajú. Zostávajú uložené v predmetnej zákazke vytvorenej v systéme JOSEPHINE ako súčasť dokumentácie vyhláseného verejného obstarávania. </w:t>
      </w:r>
      <w:bookmarkStart w:id="40" w:name="_Toc461981371"/>
    </w:p>
    <w:p w14:paraId="071F1EFF" w14:textId="77777777" w:rsidR="000649F2" w:rsidRPr="00232D7A" w:rsidRDefault="000649F2" w:rsidP="000649F2">
      <w:pPr>
        <w:autoSpaceDE w:val="0"/>
        <w:autoSpaceDN w:val="0"/>
        <w:spacing w:after="0" w:line="240" w:lineRule="auto"/>
        <w:ind w:left="567"/>
        <w:jc w:val="both"/>
        <w:rPr>
          <w:rFonts w:cs="Calibri"/>
        </w:rPr>
      </w:pPr>
    </w:p>
    <w:p w14:paraId="4FF4DD00" w14:textId="77777777" w:rsidR="000649F2" w:rsidRPr="00B74113" w:rsidRDefault="000649F2" w:rsidP="000649F2">
      <w:pPr>
        <w:pStyle w:val="Nadpis2"/>
        <w:rPr>
          <w:rFonts w:ascii="Calibri" w:hAnsi="Calibri" w:cs="Calibri"/>
          <w:sz w:val="22"/>
          <w:szCs w:val="22"/>
        </w:rPr>
      </w:pPr>
      <w:r w:rsidRPr="00B74113">
        <w:rPr>
          <w:rFonts w:ascii="Calibri" w:hAnsi="Calibri" w:cs="Calibri"/>
          <w:sz w:val="22"/>
          <w:szCs w:val="22"/>
        </w:rPr>
        <w:t>Časť IV.</w:t>
      </w:r>
      <w:bookmarkEnd w:id="40"/>
    </w:p>
    <w:p w14:paraId="7FCF23F6" w14:textId="77777777" w:rsidR="000649F2" w:rsidRPr="00B74113" w:rsidRDefault="000649F2" w:rsidP="000649F2">
      <w:pPr>
        <w:pStyle w:val="Nadpis2"/>
        <w:rPr>
          <w:rFonts w:ascii="Calibri" w:hAnsi="Calibri" w:cs="Calibri"/>
          <w:sz w:val="22"/>
          <w:szCs w:val="22"/>
        </w:rPr>
      </w:pPr>
      <w:bookmarkStart w:id="41" w:name="_Toc461981372"/>
      <w:r w:rsidRPr="00B74113">
        <w:rPr>
          <w:rFonts w:ascii="Calibri" w:hAnsi="Calibri" w:cs="Calibri"/>
          <w:sz w:val="22"/>
          <w:szCs w:val="22"/>
        </w:rPr>
        <w:t>Predkladanie ponuky</w:t>
      </w:r>
      <w:bookmarkEnd w:id="41"/>
    </w:p>
    <w:p w14:paraId="48A381D6" w14:textId="77777777" w:rsidR="000649F2" w:rsidRPr="00B74113" w:rsidRDefault="000649F2" w:rsidP="000649F2">
      <w:pPr>
        <w:spacing w:after="0" w:line="240" w:lineRule="auto"/>
        <w:jc w:val="center"/>
        <w:rPr>
          <w:rFonts w:cs="Calibri"/>
          <w:b/>
          <w:bCs/>
        </w:rPr>
      </w:pPr>
    </w:p>
    <w:p w14:paraId="43B8D71E" w14:textId="77777777" w:rsidR="000649F2" w:rsidRPr="00DE70E5" w:rsidRDefault="000649F2" w:rsidP="000649F2">
      <w:pPr>
        <w:pStyle w:val="Nadpis3"/>
        <w:ind w:left="567" w:hanging="567"/>
        <w:rPr>
          <w:rFonts w:ascii="Calibri" w:hAnsi="Calibri" w:cs="Calibri"/>
          <w:sz w:val="22"/>
          <w:szCs w:val="22"/>
        </w:rPr>
      </w:pPr>
      <w:bookmarkStart w:id="42" w:name="_Toc461981373"/>
      <w:r w:rsidRPr="00DE70E5">
        <w:rPr>
          <w:rFonts w:ascii="Calibri" w:hAnsi="Calibri" w:cs="Calibri"/>
          <w:sz w:val="22"/>
          <w:szCs w:val="22"/>
        </w:rPr>
        <w:t>Predloženie ponuky</w:t>
      </w:r>
      <w:bookmarkEnd w:id="42"/>
    </w:p>
    <w:p w14:paraId="252174B7" w14:textId="77777777" w:rsidR="000649F2" w:rsidRPr="00DE70E5" w:rsidRDefault="000649F2" w:rsidP="000649F2">
      <w:pPr>
        <w:pStyle w:val="Odsekzoznamu"/>
        <w:numPr>
          <w:ilvl w:val="0"/>
          <w:numId w:val="10"/>
        </w:numPr>
        <w:autoSpaceDE w:val="0"/>
        <w:autoSpaceDN w:val="0"/>
        <w:jc w:val="both"/>
        <w:rPr>
          <w:rFonts w:ascii="Calibri" w:hAnsi="Calibri" w:cs="Calibri"/>
          <w:vanish/>
        </w:rPr>
      </w:pPr>
    </w:p>
    <w:p w14:paraId="0F8749A7"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sidRPr="00DE70E5">
        <w:rPr>
          <w:rFonts w:cs="Calibri"/>
        </w:rPr>
        <w:t xml:space="preserve">Uchádzač predloží svoju ponuku </w:t>
      </w:r>
      <w:r w:rsidRPr="00DE70E5">
        <w:rPr>
          <w:rFonts w:cs="Calibri"/>
          <w:b/>
        </w:rPr>
        <w:t>v elektronickej podobe</w:t>
      </w:r>
      <w:r w:rsidRPr="00DE70E5">
        <w:rPr>
          <w:rFonts w:cs="Calibri"/>
        </w:rPr>
        <w:t xml:space="preserve"> do systému JOSEPHINE, umiestnenom na webovej adrese: </w:t>
      </w:r>
      <w:hyperlink r:id="rId17" w:history="1">
        <w:r w:rsidRPr="00DE70E5">
          <w:rPr>
            <w:rStyle w:val="Hypertextovprepojenie"/>
            <w:rFonts w:cs="Calibri"/>
          </w:rPr>
          <w:t>https://josephine.proebiz.com</w:t>
        </w:r>
      </w:hyperlink>
      <w:r w:rsidRPr="00DE70E5">
        <w:rPr>
          <w:rFonts w:cs="Calibri"/>
        </w:rPr>
        <w:t xml:space="preserve"> podľa bodu 12 časti A.1 Pokyny pre uchádzačov 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DE70E5">
        <w:rPr>
          <w:rFonts w:cs="Calibri"/>
          <w:b/>
        </w:rPr>
        <w:t>v dostatočnom časovom predstihu</w:t>
      </w:r>
      <w:r>
        <w:rPr>
          <w:rFonts w:cs="Calibri"/>
        </w:rPr>
        <w:t xml:space="preserve"> </w:t>
      </w:r>
      <w:r w:rsidRPr="00DE70E5">
        <w:rPr>
          <w:rFonts w:cs="Calibri"/>
        </w:rPr>
        <w:t>najmä s ohľadom na veľkosť ukladaných dát.</w:t>
      </w:r>
    </w:p>
    <w:p w14:paraId="542155D9"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Pr>
          <w:rFonts w:cs="Calibri"/>
        </w:rPr>
        <w:t>U</w:t>
      </w:r>
      <w:r w:rsidRPr="00DE70E5">
        <w:rPr>
          <w:rFonts w:cs="Calibri"/>
        </w:rPr>
        <w:t xml:space="preserve">chádzač môže predložiť </w:t>
      </w:r>
      <w:r>
        <w:rPr>
          <w:rFonts w:cs="Calibri"/>
        </w:rPr>
        <w:t>len</w:t>
      </w:r>
      <w:r w:rsidRPr="00DE70E5">
        <w:rPr>
          <w:rFonts w:cs="Calibri"/>
        </w:rPr>
        <w:t xml:space="preserve"> jednu ponuku. </w:t>
      </w:r>
      <w:r>
        <w:rPr>
          <w:rFonts w:cs="Calibri"/>
        </w:rPr>
        <w:t>Ak uchádzač v lehote na predkladanie ponúk predloží viac ponúk, verejný obstarávateľ bude prihliadať len na ponuku, ktorá bola predložená ako posledná a na ostatné ponuky bude hľadieť ako na ponuky, ktoré boli predložené po lehote na predkladanie ponúk.</w:t>
      </w:r>
    </w:p>
    <w:p w14:paraId="1DE738EE"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sidRPr="00DE70E5">
        <w:rPr>
          <w:rFonts w:cs="Calibri"/>
        </w:rPr>
        <w:t>Ak sa tejto zákazky zúčastní skupina dodávateľov:</w:t>
      </w:r>
    </w:p>
    <w:p w14:paraId="4A7FC6CC" w14:textId="77777777" w:rsidR="000649F2" w:rsidRPr="00DE70E5"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 xml:space="preserve">v jej ponuke musí byť uvedený záväzok, že táto skupina dodávateľov v prípade prijatia jej ponuky verejným obstarávateľom za účelom riadneho plnenia Dohody vytvorí </w:t>
      </w:r>
      <w:r w:rsidRPr="00DE70E5">
        <w:rPr>
          <w:rFonts w:cs="Calibri"/>
        </w:rPr>
        <w:lastRenderedPageBreak/>
        <w:t>niektorú z právnych foriem uvedených v  bode 18.</w:t>
      </w:r>
      <w:r>
        <w:rPr>
          <w:rFonts w:cs="Calibri"/>
        </w:rPr>
        <w:t>4</w:t>
      </w:r>
      <w:r w:rsidRPr="00DE70E5">
        <w:rPr>
          <w:rFonts w:cs="Calibri"/>
        </w:rPr>
        <w:t xml:space="preserve"> časti A</w:t>
      </w:r>
      <w:r>
        <w:rPr>
          <w:rFonts w:cs="Calibri"/>
        </w:rPr>
        <w:t>.</w:t>
      </w:r>
      <w:r w:rsidRPr="00DE70E5">
        <w:rPr>
          <w:rFonts w:cs="Calibri"/>
        </w:rPr>
        <w:t>1 Pokyny pre uchádzačov týchto SP, pričom sa odporúča, aby obsahom jej ponuky bola aspoň zmluva o budúcej zmluve o vytvorení príslušnej právnej formy;</w:t>
      </w:r>
    </w:p>
    <w:p w14:paraId="22FA4CC3" w14:textId="77777777" w:rsidR="000649F2" w:rsidRPr="00DE70E5"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ponuka musí byť podpísaná všetkými členmi skupiny dodávateľov spôsobom, ktorý ich právne zaväzuje.</w:t>
      </w:r>
    </w:p>
    <w:p w14:paraId="775FA7B5"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sidRPr="00DE70E5">
        <w:rPr>
          <w:rFonts w:cs="Calibri"/>
        </w:rPr>
        <w:t>Za účelom riadneho plnenia Dohody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Dohody.</w:t>
      </w:r>
    </w:p>
    <w:p w14:paraId="2BB1C6E9"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sidRPr="00DE70E5">
        <w:rPr>
          <w:rFonts w:cs="Calibri"/>
        </w:rPr>
        <w:t>Ak skupina dodávateľov vytvorí v súlade s predchádzajúcim bodom niektorú z právnych foriem tam uvedených, pred uzatvorením Doh</w:t>
      </w:r>
      <w:r>
        <w:rPr>
          <w:rFonts w:cs="Calibri"/>
        </w:rPr>
        <w:t xml:space="preserve">ody bude povinná preukázať, že </w:t>
      </w:r>
      <w:r w:rsidRPr="00DE70E5">
        <w:rPr>
          <w:rFonts w:cs="Calibri"/>
        </w:rPr>
        <w:t>táto právna forma má spôsobilosť mať práva a povinnosti a spôsobilosť na právne úkony, ak príslušná právna forma môže byť nositeľom takejto</w:t>
      </w:r>
      <w:r>
        <w:rPr>
          <w:rFonts w:cs="Calibri"/>
        </w:rPr>
        <w:t xml:space="preserve"> spôsobilosti. Úspešný uchádzač </w:t>
      </w:r>
      <w:r w:rsidRPr="00DE70E5">
        <w:rPr>
          <w:rFonts w:cs="Calibri"/>
        </w:rPr>
        <w:t>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E28B1BC"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Pr>
          <w:rFonts w:cs="Calibri"/>
        </w:rPr>
        <w:t>V </w:t>
      </w:r>
      <w:r w:rsidRPr="00DE70E5">
        <w:rPr>
          <w:rFonts w:cs="Calibri"/>
        </w:rPr>
        <w:t>prípade zoskupenia bez právnej subjektivity zmluva o vytvorení tohto zoskupenia musí obsahovať:</w:t>
      </w:r>
    </w:p>
    <w:p w14:paraId="5A375203" w14:textId="77777777" w:rsidR="000649F2" w:rsidRPr="00DE70E5"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plnú moc jedného z účastníkov zoskupenia, ktorý bude mať postavenie</w:t>
      </w:r>
      <w:r>
        <w:rPr>
          <w:rFonts w:cs="Calibri"/>
        </w:rPr>
        <w:t xml:space="preserve"> hlavného účastníka zoskupenia, </w:t>
      </w:r>
      <w:r w:rsidRPr="00DE70E5">
        <w:rPr>
          <w:rFonts w:cs="Calibri"/>
        </w:rPr>
        <w:t>udelenú ostatnými účastníkmi zoskupenia na všetky právne úkony, ktoré sa budú uskutočňovať v mene všetkých účastníkov zoskupenia v súvislosti s</w:t>
      </w:r>
      <w:r>
        <w:rPr>
          <w:rFonts w:cs="Calibri"/>
        </w:rPr>
        <w:t xml:space="preserve"> predložením ponuky plnením, </w:t>
      </w:r>
      <w:r w:rsidRPr="00DE70E5">
        <w:rPr>
          <w:rFonts w:cs="Calibri"/>
        </w:rPr>
        <w:t>pričom táto plná moc musí byť neoddeliteľnou súčasťou tejto Dohody;</w:t>
      </w:r>
    </w:p>
    <w:p w14:paraId="17521954" w14:textId="77777777" w:rsidR="000649F2" w:rsidRPr="00DE70E5"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 xml:space="preserve">percentuálny podiel na zákazke, ktorí uskutočnia jednotliví účastníci zoskupenia, a uvedenie druhu podielu podľa konkrétnej činnosti, </w:t>
      </w:r>
    </w:p>
    <w:p w14:paraId="43A275FF" w14:textId="77777777" w:rsidR="000649F2" w:rsidRPr="00702B94"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prehlásenie, že účastníci zoskupenia ručia spoločne a nerozdielne za záväzky voči verejnému obstarávateľovi, vzniknuté v súvislosti s plnením Dohody.</w:t>
      </w:r>
    </w:p>
    <w:p w14:paraId="4A95803E" w14:textId="77777777" w:rsidR="000649F2" w:rsidRDefault="000649F2" w:rsidP="000649F2">
      <w:pPr>
        <w:autoSpaceDE w:val="0"/>
        <w:autoSpaceDN w:val="0"/>
        <w:spacing w:after="0" w:line="240" w:lineRule="auto"/>
        <w:jc w:val="both"/>
        <w:rPr>
          <w:rFonts w:cs="Calibri"/>
        </w:rPr>
      </w:pPr>
    </w:p>
    <w:p w14:paraId="6465A4BC" w14:textId="77777777" w:rsidR="000649F2" w:rsidRPr="00D82558" w:rsidRDefault="000649F2" w:rsidP="000649F2">
      <w:pPr>
        <w:pStyle w:val="Nadpis3"/>
        <w:ind w:left="567" w:hanging="567"/>
        <w:rPr>
          <w:rFonts w:ascii="Calibri" w:hAnsi="Calibri" w:cs="Calibri"/>
          <w:sz w:val="22"/>
          <w:szCs w:val="22"/>
        </w:rPr>
      </w:pPr>
      <w:r w:rsidRPr="00D82558">
        <w:rPr>
          <w:rFonts w:ascii="Calibri" w:hAnsi="Calibri" w:cs="Calibri"/>
          <w:sz w:val="22"/>
          <w:szCs w:val="22"/>
        </w:rPr>
        <w:t>Registrácia a autentifikácia uchádzača</w:t>
      </w:r>
    </w:p>
    <w:p w14:paraId="2A6DB4D0" w14:textId="77777777" w:rsidR="000649F2" w:rsidRPr="007008D0" w:rsidRDefault="000649F2" w:rsidP="000649F2">
      <w:pPr>
        <w:pStyle w:val="Odsekzoznamu"/>
        <w:numPr>
          <w:ilvl w:val="0"/>
          <w:numId w:val="65"/>
        </w:numPr>
        <w:autoSpaceDE w:val="0"/>
        <w:autoSpaceDN w:val="0"/>
        <w:jc w:val="both"/>
        <w:rPr>
          <w:rFonts w:ascii="Calibri" w:hAnsi="Calibri" w:cs="Calibri"/>
          <w:vanish/>
        </w:rPr>
      </w:pPr>
    </w:p>
    <w:p w14:paraId="4DBE5459" w14:textId="77777777" w:rsidR="000649F2" w:rsidRPr="00F97B35" w:rsidRDefault="000649F2" w:rsidP="000649F2">
      <w:pPr>
        <w:pStyle w:val="Odsekzoznamu"/>
        <w:numPr>
          <w:ilvl w:val="1"/>
          <w:numId w:val="66"/>
        </w:numPr>
        <w:autoSpaceDE w:val="0"/>
        <w:autoSpaceDN w:val="0"/>
        <w:spacing w:after="60"/>
        <w:ind w:hanging="555"/>
        <w:jc w:val="both"/>
        <w:rPr>
          <w:rFonts w:ascii="Calibri" w:hAnsi="Calibri" w:cs="Calibri"/>
        </w:rPr>
      </w:pPr>
      <w:r w:rsidRPr="00F97B35">
        <w:rPr>
          <w:rFonts w:ascii="Calibri" w:hAnsi="Calibri" w:cs="Calibri"/>
        </w:rPr>
        <w:t>Uchádzač má možnosť sa registrovať do systému JOSEPHINE pomocou hesla alebo aj pomocou občianskeho preukazu s elektronickým čipom a bezpečnostným osobnostným kódom (</w:t>
      </w:r>
      <w:proofErr w:type="spellStart"/>
      <w:r w:rsidRPr="00F97B35">
        <w:rPr>
          <w:rFonts w:ascii="Calibri" w:hAnsi="Calibri" w:cs="Calibri"/>
        </w:rPr>
        <w:t>eID</w:t>
      </w:r>
      <w:proofErr w:type="spellEnd"/>
      <w:r w:rsidRPr="00F97B35">
        <w:rPr>
          <w:rFonts w:ascii="Calibri" w:hAnsi="Calibri" w:cs="Calibri"/>
        </w:rPr>
        <w:t>).</w:t>
      </w:r>
    </w:p>
    <w:p w14:paraId="19B6AA6F" w14:textId="77777777" w:rsidR="000649F2" w:rsidRPr="00F97B35" w:rsidRDefault="000649F2" w:rsidP="000649F2">
      <w:pPr>
        <w:numPr>
          <w:ilvl w:val="1"/>
          <w:numId w:val="66"/>
        </w:numPr>
        <w:autoSpaceDE w:val="0"/>
        <w:autoSpaceDN w:val="0"/>
        <w:spacing w:after="60" w:line="240" w:lineRule="auto"/>
        <w:ind w:hanging="555"/>
        <w:jc w:val="both"/>
        <w:rPr>
          <w:rFonts w:cs="Calibri"/>
        </w:rPr>
      </w:pPr>
      <w:r w:rsidRPr="00F97B35">
        <w:rPr>
          <w:rFonts w:cs="Calibri"/>
        </w:rPr>
        <w:t>Predkladanie ponúk je umožnené iba autentifikovaným uchádzačom. Autentifikáciu je možné vykonať týmito spôsobmi:</w:t>
      </w:r>
    </w:p>
    <w:p w14:paraId="0FB51E79" w14:textId="77777777" w:rsidR="000649F2" w:rsidRPr="00CC7834" w:rsidRDefault="000649F2" w:rsidP="000649F2">
      <w:pPr>
        <w:pStyle w:val="Odsekzoznamu"/>
        <w:numPr>
          <w:ilvl w:val="1"/>
          <w:numId w:val="69"/>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t>v systéme JOSEPHINE registráciou a prihlásením pomocou občianskeho preukazu s elektronickým čipom a bezpečnostným osobnostným kódom (</w:t>
      </w:r>
      <w:proofErr w:type="spellStart"/>
      <w:r w:rsidRPr="00CC7834">
        <w:rPr>
          <w:rFonts w:asciiTheme="minorHAnsi" w:hAnsiTheme="minorHAnsi" w:cstheme="minorHAnsi"/>
        </w:rPr>
        <w:t>eID</w:t>
      </w:r>
      <w:proofErr w:type="spellEnd"/>
      <w:r w:rsidRPr="00CC7834">
        <w:rPr>
          <w:rFonts w:asciiTheme="minorHAnsi" w:hAnsiTheme="minorHAnsi" w:cstheme="minorHAnsi"/>
        </w:rPr>
        <w:t xml:space="preserve">). V systéme je autentifikovaná spoločnosť, ktorú pomocou </w:t>
      </w:r>
      <w:proofErr w:type="spellStart"/>
      <w:r w:rsidRPr="00CC7834">
        <w:rPr>
          <w:rFonts w:asciiTheme="minorHAnsi" w:hAnsiTheme="minorHAnsi" w:cstheme="minorHAnsi"/>
        </w:rPr>
        <w:t>eID</w:t>
      </w:r>
      <w:proofErr w:type="spellEnd"/>
      <w:r w:rsidRPr="00CC7834">
        <w:rPr>
          <w:rFonts w:asciiTheme="minorHAnsi" w:hAnsiTheme="minorHAnsi" w:cstheme="minorHAnsi"/>
        </w:rPr>
        <w:t xml:space="preserve"> registruje štatutár danej spoločnosti. Autentifikáciu vykonáva poskytovateľ systému JOSEPHINE a to v pracovný</w:t>
      </w:r>
      <w:r>
        <w:rPr>
          <w:rFonts w:asciiTheme="minorHAnsi" w:hAnsiTheme="minorHAnsi" w:cstheme="minorHAnsi"/>
        </w:rPr>
        <w:t>ch dňoch v čase 08:00 – 16:</w:t>
      </w:r>
      <w:r w:rsidRPr="00CC7834">
        <w:rPr>
          <w:rFonts w:asciiTheme="minorHAnsi" w:hAnsiTheme="minorHAnsi" w:cstheme="minorHAnsi"/>
        </w:rPr>
        <w:t xml:space="preserve">00 hod. O dokončení autentifikácie je uchádzač informovaný e-mailom; </w:t>
      </w:r>
    </w:p>
    <w:p w14:paraId="325EB9A3" w14:textId="77777777" w:rsidR="000649F2" w:rsidRPr="00CC7834" w:rsidRDefault="000649F2" w:rsidP="000649F2">
      <w:pPr>
        <w:pStyle w:val="Odsekzoznamu"/>
        <w:numPr>
          <w:ilvl w:val="1"/>
          <w:numId w:val="69"/>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t xml:space="preserve">nahraním kvalifikovaného elektronického podpisu (napríklad podpisu </w:t>
      </w:r>
      <w:proofErr w:type="spellStart"/>
      <w:r w:rsidRPr="00CC7834">
        <w:rPr>
          <w:rFonts w:asciiTheme="minorHAnsi" w:hAnsiTheme="minorHAnsi" w:cstheme="minorHAnsi"/>
        </w:rPr>
        <w:t>eID</w:t>
      </w:r>
      <w:proofErr w:type="spellEnd"/>
      <w:r w:rsidRPr="00CC7834">
        <w:rPr>
          <w:rFonts w:asciiTheme="minorHAnsi" w:hAnsiTheme="minorHAnsi" w:cstheme="minorHAnsi"/>
        </w:rPr>
        <w:t xml:space="preserve">) štatutára danej spoločnosti na kartu užívateľa po registrácii a prihlásení do systému JOSEPHINE. Autentifikáciu vykoná poskytovateľ systému JOSEPHINE a to v pracovných dňoch v čase </w:t>
      </w:r>
      <w:r>
        <w:rPr>
          <w:rFonts w:asciiTheme="minorHAnsi" w:hAnsiTheme="minorHAnsi" w:cstheme="minorHAnsi"/>
        </w:rPr>
        <w:t>08:00 – 16:</w:t>
      </w:r>
      <w:r w:rsidRPr="00CC7834">
        <w:rPr>
          <w:rFonts w:asciiTheme="minorHAnsi" w:hAnsiTheme="minorHAnsi" w:cstheme="minorHAnsi"/>
        </w:rPr>
        <w:t>00 hod. O dokončení autentifikácie je uchádzač informovaný e-mailom;</w:t>
      </w:r>
    </w:p>
    <w:p w14:paraId="77046619" w14:textId="77777777" w:rsidR="000649F2" w:rsidRPr="00CC7834" w:rsidRDefault="000649F2" w:rsidP="000649F2">
      <w:pPr>
        <w:pStyle w:val="Odsekzoznamu"/>
        <w:numPr>
          <w:ilvl w:val="1"/>
          <w:numId w:val="69"/>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t xml:space="preserve">vložením dokumentu preukazujúceho osobu štatutára na kartu užívateľa po registrácii, ktorý je podpísaný elektronickým podpisom štatutára, alebo prešiel zaručenou konverziou. Autentifikáciu vykoná poskytovateľ systému JOSEPHINE a to v pracovných dňoch v čase </w:t>
      </w:r>
      <w:r>
        <w:rPr>
          <w:rFonts w:asciiTheme="minorHAnsi" w:hAnsiTheme="minorHAnsi" w:cstheme="minorHAnsi"/>
        </w:rPr>
        <w:t>08:</w:t>
      </w:r>
      <w:r w:rsidRPr="00CC7834">
        <w:rPr>
          <w:rFonts w:asciiTheme="minorHAnsi" w:hAnsiTheme="minorHAnsi" w:cstheme="minorHAnsi"/>
        </w:rPr>
        <w:t>00 – 16</w:t>
      </w:r>
      <w:r>
        <w:rPr>
          <w:rFonts w:asciiTheme="minorHAnsi" w:hAnsiTheme="minorHAnsi" w:cstheme="minorHAnsi"/>
        </w:rPr>
        <w:t>:</w:t>
      </w:r>
      <w:r w:rsidRPr="00CC7834">
        <w:rPr>
          <w:rFonts w:asciiTheme="minorHAnsi" w:hAnsiTheme="minorHAnsi" w:cstheme="minorHAnsi"/>
        </w:rPr>
        <w:t>00 hod. O dokončení autentifikácie je uchádzač informovaný e-mailom;</w:t>
      </w:r>
    </w:p>
    <w:p w14:paraId="7ECDBCA6" w14:textId="77777777" w:rsidR="000649F2" w:rsidRPr="00CC7834" w:rsidRDefault="000649F2" w:rsidP="000649F2">
      <w:pPr>
        <w:pStyle w:val="Odsekzoznamu"/>
        <w:numPr>
          <w:ilvl w:val="1"/>
          <w:numId w:val="69"/>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lastRenderedPageBreak/>
        <w:t>vložením plnej moci na kartu užívateľa po registrácii, ktorá je podpísaná elektronickým podpisom štatutára aj splnomocnenou osobou, alebo prešla zaručenou konverziou. Autentifikáciu vykoná poskytovateľ systému JOSEPHINE a to v pracovných dňoch v čase 08:00 – 16:00 hod. O dokončení autentifikácie je uchádzač informovaný e-mailom;</w:t>
      </w:r>
      <w:r w:rsidRPr="00CC7834">
        <w:rPr>
          <w:rFonts w:asciiTheme="minorHAnsi" w:hAnsiTheme="minorHAnsi" w:cstheme="minorHAnsi"/>
        </w:rPr>
        <w:tab/>
      </w:r>
    </w:p>
    <w:p w14:paraId="35CB17FA" w14:textId="77777777" w:rsidR="000649F2" w:rsidRPr="00F97B35" w:rsidRDefault="000649F2" w:rsidP="000649F2">
      <w:pPr>
        <w:numPr>
          <w:ilvl w:val="1"/>
          <w:numId w:val="66"/>
        </w:numPr>
        <w:autoSpaceDE w:val="0"/>
        <w:autoSpaceDN w:val="0"/>
        <w:spacing w:after="60" w:line="240" w:lineRule="auto"/>
        <w:ind w:hanging="555"/>
        <w:jc w:val="both"/>
        <w:rPr>
          <w:rFonts w:cs="Calibri"/>
        </w:rPr>
      </w:pPr>
      <w:r w:rsidRPr="00F97B35">
        <w:rPr>
          <w:rFonts w:cs="Calibri"/>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4B63AC69" w14:textId="77777777" w:rsidR="000649F2" w:rsidRPr="005D0851" w:rsidRDefault="000649F2" w:rsidP="000649F2">
      <w:pPr>
        <w:numPr>
          <w:ilvl w:val="1"/>
          <w:numId w:val="66"/>
        </w:numPr>
        <w:autoSpaceDE w:val="0"/>
        <w:autoSpaceDN w:val="0"/>
        <w:spacing w:after="60" w:line="240" w:lineRule="auto"/>
        <w:ind w:hanging="555"/>
        <w:jc w:val="both"/>
        <w:rPr>
          <w:rFonts w:asciiTheme="minorHAnsi" w:hAnsiTheme="minorHAnsi" w:cstheme="minorHAnsi"/>
          <w:b/>
        </w:rPr>
      </w:pPr>
      <w:r w:rsidRPr="00F97B35">
        <w:rPr>
          <w:rFonts w:cs="Calibri"/>
        </w:rPr>
        <w:t xml:space="preserve">Uchádzač svoju ponuku identifikuje uvedením obchodného mena alebo názvu, sídla, miesta podnikania alebo obvyklého pobytu uchádzača a heslom </w:t>
      </w:r>
      <w:r>
        <w:rPr>
          <w:rFonts w:cs="Calibri"/>
        </w:rPr>
        <w:t xml:space="preserve">súťaže: </w:t>
      </w:r>
      <w:r w:rsidRPr="005D0851">
        <w:rPr>
          <w:rFonts w:cs="Calibri"/>
          <w:b/>
        </w:rPr>
        <w:t>„</w:t>
      </w:r>
      <w:r w:rsidRPr="005D0851">
        <w:rPr>
          <w:rFonts w:asciiTheme="minorHAnsi" w:hAnsiTheme="minorHAnsi" w:cstheme="minorHAnsi"/>
          <w:b/>
        </w:rPr>
        <w:t xml:space="preserve">Výkon servisnej činnosti a opráv technologického vybavenia diaľnic v úsekoch D1 </w:t>
      </w:r>
      <w:r>
        <w:rPr>
          <w:rFonts w:asciiTheme="minorHAnsi" w:hAnsiTheme="minorHAnsi" w:cstheme="minorHAnsi"/>
          <w:b/>
        </w:rPr>
        <w:t>Liptovský Mikuláš</w:t>
      </w:r>
      <w:r w:rsidRPr="005D0851">
        <w:rPr>
          <w:rFonts w:asciiTheme="minorHAnsi" w:hAnsiTheme="minorHAnsi" w:cstheme="minorHAnsi"/>
          <w:b/>
        </w:rPr>
        <w:t xml:space="preserve"> – </w:t>
      </w:r>
      <w:r>
        <w:rPr>
          <w:rFonts w:asciiTheme="minorHAnsi" w:hAnsiTheme="minorHAnsi" w:cstheme="minorHAnsi"/>
          <w:b/>
        </w:rPr>
        <w:t>Jablonov, I. úsek, vrátane</w:t>
      </w:r>
      <w:r w:rsidRPr="005D0851">
        <w:rPr>
          <w:rFonts w:asciiTheme="minorHAnsi" w:hAnsiTheme="minorHAnsi" w:cstheme="minorHAnsi"/>
          <w:b/>
        </w:rPr>
        <w:t xml:space="preserve"> tunela </w:t>
      </w:r>
      <w:r>
        <w:rPr>
          <w:rFonts w:asciiTheme="minorHAnsi" w:hAnsiTheme="minorHAnsi" w:cstheme="minorHAnsi"/>
          <w:b/>
        </w:rPr>
        <w:t>Bôrik a podjazdu Lučivná</w:t>
      </w:r>
      <w:r w:rsidRPr="005D0851">
        <w:rPr>
          <w:rFonts w:asciiTheme="minorHAnsi" w:hAnsiTheme="minorHAnsi" w:cstheme="minorHAnsi"/>
          <w:b/>
        </w:rPr>
        <w:t>“</w:t>
      </w:r>
    </w:p>
    <w:p w14:paraId="49DA02C6" w14:textId="77777777" w:rsidR="000649F2" w:rsidRDefault="000649F2" w:rsidP="000649F2">
      <w:pPr>
        <w:pStyle w:val="Nadpis3"/>
        <w:ind w:left="567" w:hanging="567"/>
        <w:rPr>
          <w:rFonts w:ascii="Calibri" w:hAnsi="Calibri" w:cs="Calibri"/>
          <w:sz w:val="22"/>
          <w:szCs w:val="22"/>
        </w:rPr>
      </w:pPr>
      <w:bookmarkStart w:id="43" w:name="_Toc461981375"/>
      <w:r>
        <w:rPr>
          <w:rFonts w:ascii="Calibri" w:hAnsi="Calibri" w:cs="Calibri"/>
          <w:sz w:val="22"/>
          <w:szCs w:val="22"/>
        </w:rPr>
        <w:t>Lehota</w:t>
      </w:r>
      <w:r w:rsidRPr="0037473C">
        <w:rPr>
          <w:rFonts w:ascii="Calibri" w:hAnsi="Calibri" w:cs="Calibri"/>
          <w:sz w:val="22"/>
          <w:szCs w:val="22"/>
        </w:rPr>
        <w:t> na predkladanie ponuky</w:t>
      </w:r>
      <w:bookmarkEnd w:id="43"/>
    </w:p>
    <w:p w14:paraId="4BA93C79" w14:textId="77777777" w:rsidR="000649F2" w:rsidRPr="008C68A3" w:rsidRDefault="000649F2" w:rsidP="000649F2">
      <w:pPr>
        <w:numPr>
          <w:ilvl w:val="1"/>
          <w:numId w:val="68"/>
        </w:numPr>
        <w:autoSpaceDE w:val="0"/>
        <w:autoSpaceDN w:val="0"/>
        <w:spacing w:after="60" w:line="240" w:lineRule="auto"/>
        <w:ind w:hanging="502"/>
        <w:jc w:val="both"/>
        <w:rPr>
          <w:rFonts w:cs="Calibri"/>
        </w:rPr>
      </w:pPr>
      <w:r w:rsidRPr="008C68A3">
        <w:rPr>
          <w:rFonts w:cs="Calibri"/>
          <w:b/>
        </w:rPr>
        <w:t xml:space="preserve">Lehota na predkladanie ponúk </w:t>
      </w:r>
      <w:r w:rsidRPr="008C68A3">
        <w:rPr>
          <w:rFonts w:cs="Calibri"/>
        </w:rPr>
        <w:t xml:space="preserve">je uvedená v Oznámení </w:t>
      </w:r>
      <w:r>
        <w:rPr>
          <w:rFonts w:cs="Calibri"/>
          <w:lang w:val="en-US"/>
        </w:rPr>
        <w:t>v </w:t>
      </w:r>
      <w:r>
        <w:rPr>
          <w:rFonts w:cs="Calibri"/>
        </w:rPr>
        <w:t>časti: Informácie o predkladaní ponúk alebo žiadostí o účasť.</w:t>
      </w:r>
    </w:p>
    <w:p w14:paraId="3681BFEE" w14:textId="77777777" w:rsidR="000649F2" w:rsidRPr="008C68A3" w:rsidRDefault="000649F2" w:rsidP="000649F2">
      <w:pPr>
        <w:numPr>
          <w:ilvl w:val="1"/>
          <w:numId w:val="68"/>
        </w:numPr>
        <w:autoSpaceDE w:val="0"/>
        <w:autoSpaceDN w:val="0"/>
        <w:spacing w:after="60" w:line="240" w:lineRule="auto"/>
        <w:ind w:hanging="502"/>
        <w:jc w:val="both"/>
        <w:rPr>
          <w:rFonts w:cs="Calibri"/>
        </w:rPr>
      </w:pPr>
      <w:r w:rsidRPr="008C68A3">
        <w:rPr>
          <w:rFonts w:cs="Calibri"/>
        </w:rPr>
        <w:t xml:space="preserve">Ponuka uchádzača predložená po uplynutí lehoty na predkladanie ponúk sa </w:t>
      </w:r>
      <w:r>
        <w:rPr>
          <w:rFonts w:cs="Calibri"/>
        </w:rPr>
        <w:t>nesprístupní.</w:t>
      </w:r>
    </w:p>
    <w:p w14:paraId="2AACDC5D" w14:textId="77777777" w:rsidR="000649F2" w:rsidRPr="00B74113" w:rsidRDefault="000649F2" w:rsidP="000649F2">
      <w:pPr>
        <w:pStyle w:val="Odsekzoznamu"/>
        <w:numPr>
          <w:ilvl w:val="0"/>
          <w:numId w:val="10"/>
        </w:numPr>
        <w:autoSpaceDE w:val="0"/>
        <w:autoSpaceDN w:val="0"/>
        <w:jc w:val="both"/>
        <w:rPr>
          <w:rFonts w:ascii="Calibri" w:hAnsi="Calibri" w:cs="Calibri"/>
          <w:vanish/>
        </w:rPr>
      </w:pPr>
    </w:p>
    <w:p w14:paraId="448E9987" w14:textId="77777777" w:rsidR="000649F2" w:rsidRPr="008C68A3" w:rsidRDefault="000649F2" w:rsidP="000649F2">
      <w:pPr>
        <w:pStyle w:val="Odsekzoznamu"/>
        <w:tabs>
          <w:tab w:val="left" w:pos="1080"/>
        </w:tabs>
        <w:autoSpaceDE w:val="0"/>
        <w:autoSpaceDN w:val="0"/>
        <w:ind w:left="720"/>
        <w:jc w:val="both"/>
        <w:rPr>
          <w:rFonts w:cs="Calibri"/>
        </w:rPr>
      </w:pPr>
    </w:p>
    <w:p w14:paraId="2DA49D4C" w14:textId="77777777" w:rsidR="000649F2" w:rsidRPr="00B74113" w:rsidRDefault="000649F2" w:rsidP="000649F2">
      <w:pPr>
        <w:pStyle w:val="Nadpis3"/>
        <w:ind w:left="567" w:hanging="567"/>
        <w:rPr>
          <w:rFonts w:ascii="Calibri" w:hAnsi="Calibri" w:cs="Calibri"/>
          <w:sz w:val="22"/>
          <w:szCs w:val="22"/>
        </w:rPr>
      </w:pPr>
      <w:bookmarkStart w:id="44" w:name="_Toc461981376"/>
      <w:r w:rsidRPr="00B74113">
        <w:rPr>
          <w:rFonts w:ascii="Calibri" w:hAnsi="Calibri" w:cs="Calibri"/>
          <w:sz w:val="22"/>
          <w:szCs w:val="22"/>
        </w:rPr>
        <w:t>Doplnenie, zmena a odvolanie ponuky</w:t>
      </w:r>
      <w:bookmarkEnd w:id="44"/>
    </w:p>
    <w:p w14:paraId="1F332A81" w14:textId="77777777" w:rsidR="000649F2" w:rsidRPr="00B74113" w:rsidRDefault="000649F2" w:rsidP="000649F2">
      <w:pPr>
        <w:pStyle w:val="Odsekzoznamu"/>
        <w:numPr>
          <w:ilvl w:val="0"/>
          <w:numId w:val="10"/>
        </w:numPr>
        <w:autoSpaceDE w:val="0"/>
        <w:autoSpaceDN w:val="0"/>
        <w:jc w:val="both"/>
        <w:rPr>
          <w:rFonts w:ascii="Calibri" w:hAnsi="Calibri" w:cs="Calibri"/>
          <w:vanish/>
        </w:rPr>
      </w:pPr>
    </w:p>
    <w:p w14:paraId="08F24BB1" w14:textId="77777777" w:rsidR="000649F2" w:rsidRPr="007008D0" w:rsidRDefault="000649F2" w:rsidP="000649F2">
      <w:pPr>
        <w:pStyle w:val="Odsekzoznamu"/>
        <w:numPr>
          <w:ilvl w:val="1"/>
          <w:numId w:val="67"/>
        </w:numPr>
        <w:autoSpaceDE w:val="0"/>
        <w:autoSpaceDN w:val="0"/>
        <w:spacing w:after="60"/>
        <w:ind w:left="567" w:hanging="567"/>
        <w:jc w:val="both"/>
        <w:rPr>
          <w:rFonts w:ascii="Calibri" w:hAnsi="Calibri" w:cs="Calibri"/>
        </w:rPr>
      </w:pPr>
      <w:r w:rsidRPr="007008D0">
        <w:rPr>
          <w:rFonts w:ascii="Calibri" w:hAnsi="Calibri" w:cs="Calibri"/>
        </w:rPr>
        <w:t xml:space="preserve">Uchádzač môže predloženú ponuku dodatočne doplniť, zmeniť alebo </w:t>
      </w:r>
      <w:r>
        <w:rPr>
          <w:rFonts w:ascii="Calibri" w:hAnsi="Calibri" w:cs="Calibri"/>
        </w:rPr>
        <w:t>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24E7AF3" w14:textId="3F3B0246" w:rsidR="000649F2" w:rsidRDefault="000649F2" w:rsidP="000649F2">
      <w:pPr>
        <w:pStyle w:val="Odsekzoznamu"/>
        <w:numPr>
          <w:ilvl w:val="1"/>
          <w:numId w:val="67"/>
        </w:numPr>
        <w:ind w:left="567" w:hanging="567"/>
        <w:jc w:val="both"/>
        <w:rPr>
          <w:rFonts w:ascii="Calibri" w:hAnsi="Calibri" w:cs="Calibri"/>
        </w:rPr>
      </w:pPr>
      <w:r>
        <w:rPr>
          <w:rFonts w:ascii="Calibri" w:hAnsi="Calibri" w:cs="Calibri"/>
        </w:rPr>
        <w:t xml:space="preserve">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 </w:t>
      </w:r>
    </w:p>
    <w:p w14:paraId="27CF9837" w14:textId="77777777" w:rsidR="000649F2" w:rsidRPr="008C68A3" w:rsidRDefault="000649F2" w:rsidP="000649F2">
      <w:pPr>
        <w:pStyle w:val="Odsekzoznamu"/>
        <w:ind w:left="567"/>
        <w:jc w:val="both"/>
        <w:rPr>
          <w:rFonts w:ascii="Calibri" w:hAnsi="Calibri" w:cs="Calibri"/>
        </w:rPr>
      </w:pPr>
    </w:p>
    <w:p w14:paraId="620F4AF3" w14:textId="77777777" w:rsidR="000649F2" w:rsidRPr="00822B18" w:rsidRDefault="000649F2" w:rsidP="000649F2">
      <w:pPr>
        <w:pStyle w:val="Nadpis2"/>
        <w:rPr>
          <w:rFonts w:ascii="Calibri" w:hAnsi="Calibri" w:cs="Calibri"/>
          <w:bCs/>
          <w:sz w:val="22"/>
          <w:szCs w:val="22"/>
        </w:rPr>
      </w:pPr>
      <w:bookmarkStart w:id="45" w:name="_Toc461981377"/>
      <w:r w:rsidRPr="00822B18">
        <w:rPr>
          <w:rFonts w:ascii="Calibri" w:hAnsi="Calibri" w:cs="Calibri"/>
          <w:bCs/>
          <w:sz w:val="22"/>
          <w:szCs w:val="22"/>
        </w:rPr>
        <w:t>Časť V.</w:t>
      </w:r>
      <w:bookmarkEnd w:id="45"/>
    </w:p>
    <w:p w14:paraId="7FBB255D" w14:textId="77777777" w:rsidR="000649F2" w:rsidRPr="00B74113" w:rsidRDefault="000649F2" w:rsidP="000649F2">
      <w:pPr>
        <w:pStyle w:val="Nadpis2"/>
        <w:rPr>
          <w:rFonts w:ascii="Calibri" w:hAnsi="Calibri" w:cs="Calibri"/>
          <w:bCs/>
          <w:sz w:val="22"/>
          <w:szCs w:val="22"/>
        </w:rPr>
      </w:pPr>
      <w:bookmarkStart w:id="46" w:name="_Toc461981378"/>
      <w:r w:rsidRPr="00822B18">
        <w:rPr>
          <w:rFonts w:ascii="Calibri" w:hAnsi="Calibri" w:cs="Calibri"/>
          <w:bCs/>
          <w:sz w:val="22"/>
          <w:szCs w:val="22"/>
        </w:rPr>
        <w:t>Otváranie a vyhodnotenie ponúk</w:t>
      </w:r>
      <w:bookmarkEnd w:id="46"/>
    </w:p>
    <w:p w14:paraId="49955FDD" w14:textId="77777777" w:rsidR="000649F2" w:rsidRPr="00B74113" w:rsidRDefault="000649F2" w:rsidP="000649F2">
      <w:pPr>
        <w:spacing w:after="0" w:line="240" w:lineRule="auto"/>
        <w:rPr>
          <w:rFonts w:cs="Calibri"/>
        </w:rPr>
      </w:pPr>
    </w:p>
    <w:p w14:paraId="028B7D87" w14:textId="77777777" w:rsidR="000649F2" w:rsidRPr="00B74113" w:rsidRDefault="000649F2" w:rsidP="000649F2">
      <w:pPr>
        <w:pStyle w:val="Nadpis3"/>
        <w:ind w:left="567" w:hanging="567"/>
        <w:rPr>
          <w:rFonts w:ascii="Calibri" w:hAnsi="Calibri" w:cs="Calibri"/>
          <w:sz w:val="22"/>
          <w:szCs w:val="22"/>
        </w:rPr>
      </w:pPr>
      <w:bookmarkStart w:id="47" w:name="_Toc459860071"/>
      <w:bookmarkStart w:id="48" w:name="_Toc461981379"/>
      <w:bookmarkEnd w:id="47"/>
      <w:r w:rsidRPr="00B74113">
        <w:rPr>
          <w:rFonts w:ascii="Calibri" w:hAnsi="Calibri" w:cs="Calibri"/>
          <w:sz w:val="22"/>
          <w:szCs w:val="22"/>
        </w:rPr>
        <w:t>Otváranie ponúk</w:t>
      </w:r>
      <w:bookmarkEnd w:id="48"/>
      <w:r>
        <w:rPr>
          <w:rFonts w:ascii="Calibri" w:hAnsi="Calibri" w:cs="Calibri"/>
          <w:sz w:val="22"/>
          <w:szCs w:val="22"/>
        </w:rPr>
        <w:t xml:space="preserve"> (on-line sprístupnenie)</w:t>
      </w:r>
    </w:p>
    <w:p w14:paraId="3C5B4829"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14EC1581" w14:textId="77777777" w:rsidR="000649F2"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b/>
        </w:rPr>
        <w:t>Dátum a hodina otvárania ponúk</w:t>
      </w:r>
      <w:r w:rsidRPr="00B74113">
        <w:rPr>
          <w:rFonts w:cs="Calibri"/>
        </w:rPr>
        <w:t xml:space="preserve"> je uvedená v</w:t>
      </w:r>
      <w:r>
        <w:rPr>
          <w:rFonts w:cs="Calibri"/>
        </w:rPr>
        <w:t> </w:t>
      </w:r>
      <w:r w:rsidRPr="00B74113">
        <w:rPr>
          <w:rFonts w:cs="Calibri"/>
        </w:rPr>
        <w:t>Oznámení</w:t>
      </w:r>
      <w:r>
        <w:rPr>
          <w:rFonts w:cs="Calibri"/>
        </w:rPr>
        <w:t>; v časti: Informácie o otváraní ponúk.</w:t>
      </w:r>
    </w:p>
    <w:p w14:paraId="4001C0B8"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Otváranie ponúk sa uskutoční elektronicky, a to on-line sprístupnením ponúk v systéme JOSEPHINE.</w:t>
      </w:r>
    </w:p>
    <w:p w14:paraId="1E4B17EE" w14:textId="77777777" w:rsidR="000649F2" w:rsidRDefault="000649F2" w:rsidP="000649F2">
      <w:pPr>
        <w:numPr>
          <w:ilvl w:val="1"/>
          <w:numId w:val="67"/>
        </w:numPr>
        <w:autoSpaceDE w:val="0"/>
        <w:autoSpaceDN w:val="0"/>
        <w:spacing w:after="60" w:line="240" w:lineRule="auto"/>
        <w:ind w:left="567" w:hanging="567"/>
        <w:jc w:val="both"/>
        <w:rPr>
          <w:rFonts w:cs="Calibri"/>
        </w:rPr>
      </w:pPr>
      <w:r w:rsidRPr="003F4E2A">
        <w:rPr>
          <w:rFonts w:cs="Calibri"/>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w:t>
      </w:r>
      <w:r>
        <w:rPr>
          <w:rFonts w:cs="Calibri"/>
        </w:rPr>
        <w:t xml:space="preserve">časti </w:t>
      </w:r>
      <w:r w:rsidRPr="00DE70E5">
        <w:rPr>
          <w:rFonts w:cs="Calibri"/>
        </w:rPr>
        <w:t>A.1 Pokyny pre uchádzačov</w:t>
      </w:r>
      <w:r w:rsidRPr="003F4E2A">
        <w:rPr>
          <w:rFonts w:cs="Calibri"/>
        </w:rPr>
        <w:t xml:space="preserve"> týchto SP. </w:t>
      </w:r>
    </w:p>
    <w:p w14:paraId="41E1CB12" w14:textId="77777777" w:rsidR="000649F2" w:rsidRDefault="000649F2" w:rsidP="000649F2">
      <w:pPr>
        <w:numPr>
          <w:ilvl w:val="1"/>
          <w:numId w:val="67"/>
        </w:numPr>
        <w:autoSpaceDE w:val="0"/>
        <w:autoSpaceDN w:val="0"/>
        <w:spacing w:after="60" w:line="240" w:lineRule="auto"/>
        <w:ind w:left="567" w:hanging="567"/>
        <w:jc w:val="both"/>
        <w:rPr>
          <w:rFonts w:cs="Calibri"/>
        </w:rPr>
      </w:pPr>
      <w:r>
        <w:rPr>
          <w:rFonts w:cs="Calibri"/>
        </w:rPr>
        <w:t>Verejný obstarávateľ najneskôr do 5 (piatich) pracovných dní odo dňa otvárania ponúk zašle prostredníctvom elektronickej komunikácie v systéme JOSEPHINE všetkým uchádzačom, ktorí predložili ponuky v lehote na predkladanie ponúk zápisnicu z otvárania ponúk, ktorá obsahuje údaje podľa § 52 ods. 2 Zákona.</w:t>
      </w:r>
    </w:p>
    <w:p w14:paraId="0E384191" w14:textId="1F8BEA0D" w:rsidR="000649F2" w:rsidRDefault="000649F2" w:rsidP="000649F2">
      <w:pPr>
        <w:autoSpaceDE w:val="0"/>
        <w:autoSpaceDN w:val="0"/>
        <w:spacing w:after="60" w:line="240" w:lineRule="auto"/>
        <w:jc w:val="both"/>
        <w:rPr>
          <w:rFonts w:cs="Calibri"/>
        </w:rPr>
      </w:pPr>
    </w:p>
    <w:p w14:paraId="559EA5BA" w14:textId="77777777" w:rsidR="00C50B0E" w:rsidRPr="00443BBE" w:rsidRDefault="00C50B0E" w:rsidP="000649F2">
      <w:pPr>
        <w:autoSpaceDE w:val="0"/>
        <w:autoSpaceDN w:val="0"/>
        <w:spacing w:after="60" w:line="240" w:lineRule="auto"/>
        <w:jc w:val="both"/>
        <w:rPr>
          <w:rFonts w:cs="Calibri"/>
        </w:rPr>
      </w:pPr>
    </w:p>
    <w:p w14:paraId="1F380ADB" w14:textId="77777777" w:rsidR="000649F2" w:rsidRPr="00B74113" w:rsidRDefault="000649F2" w:rsidP="000649F2">
      <w:pPr>
        <w:pStyle w:val="Nadpis3"/>
        <w:ind w:left="567" w:hanging="567"/>
        <w:rPr>
          <w:rFonts w:ascii="Calibri" w:hAnsi="Calibri" w:cs="Calibri"/>
          <w:sz w:val="22"/>
          <w:szCs w:val="22"/>
        </w:rPr>
      </w:pPr>
      <w:bookmarkStart w:id="49" w:name="_Toc461981380"/>
      <w:r w:rsidRPr="00B74113">
        <w:rPr>
          <w:rFonts w:ascii="Calibri" w:hAnsi="Calibri" w:cs="Calibri"/>
          <w:sz w:val="22"/>
          <w:szCs w:val="22"/>
        </w:rPr>
        <w:lastRenderedPageBreak/>
        <w:t>Preskúmanie ponúk</w:t>
      </w:r>
      <w:bookmarkEnd w:id="49"/>
    </w:p>
    <w:p w14:paraId="4405295B"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151071EF"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Verejný obstarávateľ zriadi, v súlade s § 51 Zákona, za účelom preskúmania a vyhodnotenia ponúk najmenej trojčlennú komisiu</w:t>
      </w:r>
      <w:r w:rsidRPr="00FD52F4">
        <w:rPr>
          <w:rFonts w:asciiTheme="minorHAnsi" w:hAnsiTheme="minorHAnsi" w:cstheme="minorHAnsi"/>
        </w:rPr>
        <w:t>, ktorá začne svoju činnosť otváraním ponúk.</w:t>
      </w:r>
      <w:r>
        <w:rPr>
          <w:rFonts w:cs="Calibri"/>
        </w:rPr>
        <w:t xml:space="preserve"> </w:t>
      </w:r>
    </w:p>
    <w:p w14:paraId="32EFAA8D" w14:textId="77777777" w:rsidR="000649F2"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Preskúmanie a vyhodnocovanie ponúk komisiou je neverejné.</w:t>
      </w:r>
    </w:p>
    <w:p w14:paraId="2F6EBD10"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 xml:space="preserve">Komisia v úvode svojej činnosti posúdi zloženie zábezpeky – ak bola požadovaná. Verejný obstarávateľ vylúči ponuku, ak uchádzač nezložil zábezpeku podľa určených podmienok. </w:t>
      </w:r>
    </w:p>
    <w:p w14:paraId="4657E07C"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Do procesu vyhodnocovania ponúk budú zaradené tie ponuky, ktoré:</w:t>
      </w:r>
    </w:p>
    <w:p w14:paraId="344BCE70" w14:textId="77777777" w:rsidR="000649F2" w:rsidRPr="00B74113" w:rsidRDefault="000649F2" w:rsidP="000649F2">
      <w:pPr>
        <w:pStyle w:val="Zkladntext"/>
        <w:numPr>
          <w:ilvl w:val="0"/>
          <w:numId w:val="11"/>
        </w:numPr>
        <w:autoSpaceDE w:val="0"/>
        <w:autoSpaceDN w:val="0"/>
        <w:spacing w:after="0" w:line="240" w:lineRule="auto"/>
        <w:ind w:left="993" w:hanging="425"/>
        <w:jc w:val="both"/>
        <w:rPr>
          <w:rFonts w:cs="Calibri"/>
        </w:rPr>
      </w:pPr>
      <w:r w:rsidRPr="00B74113">
        <w:rPr>
          <w:rFonts w:cs="Calibri"/>
        </w:rPr>
        <w:t xml:space="preserve">boli doručené </w:t>
      </w:r>
      <w:r>
        <w:rPr>
          <w:rFonts w:cs="Calibri"/>
        </w:rPr>
        <w:t>elektronicky prostredníctvom systému JOSEPHINE v lehote predkladania ponúk,</w:t>
      </w:r>
    </w:p>
    <w:p w14:paraId="5B3B6CE9" w14:textId="77777777" w:rsidR="000649F2" w:rsidRPr="00B74113" w:rsidRDefault="000649F2" w:rsidP="000649F2">
      <w:pPr>
        <w:pStyle w:val="Zkladntext"/>
        <w:numPr>
          <w:ilvl w:val="0"/>
          <w:numId w:val="11"/>
        </w:numPr>
        <w:autoSpaceDE w:val="0"/>
        <w:autoSpaceDN w:val="0"/>
        <w:spacing w:after="0" w:line="240" w:lineRule="auto"/>
        <w:ind w:left="993" w:hanging="425"/>
        <w:jc w:val="both"/>
        <w:rPr>
          <w:rFonts w:cs="Calibri"/>
        </w:rPr>
      </w:pPr>
      <w:r w:rsidRPr="00B74113">
        <w:rPr>
          <w:rFonts w:cs="Calibri"/>
        </w:rPr>
        <w:t xml:space="preserve">obsahujú náležitosti uvedené v bode 16 A.1 Pokyny pre uchádzačov </w:t>
      </w:r>
      <w:r>
        <w:rPr>
          <w:rFonts w:cs="Calibri"/>
        </w:rPr>
        <w:t xml:space="preserve">týchto </w:t>
      </w:r>
      <w:r w:rsidRPr="00B74113">
        <w:rPr>
          <w:rFonts w:cs="Calibri"/>
        </w:rPr>
        <w:t>SP,</w:t>
      </w:r>
    </w:p>
    <w:p w14:paraId="11CE18C3" w14:textId="77777777" w:rsidR="000649F2" w:rsidRPr="00B74113" w:rsidRDefault="000649F2" w:rsidP="000649F2">
      <w:pPr>
        <w:pStyle w:val="Zkladntext"/>
        <w:numPr>
          <w:ilvl w:val="0"/>
          <w:numId w:val="11"/>
        </w:numPr>
        <w:autoSpaceDE w:val="0"/>
        <w:autoSpaceDN w:val="0"/>
        <w:spacing w:after="0" w:line="240" w:lineRule="auto"/>
        <w:ind w:left="993" w:hanging="425"/>
        <w:jc w:val="both"/>
        <w:rPr>
          <w:rFonts w:cs="Calibri"/>
        </w:rPr>
      </w:pPr>
      <w:r w:rsidRPr="00B74113">
        <w:rPr>
          <w:rFonts w:cs="Calibri"/>
        </w:rPr>
        <w:t>zodpovedajú požiadavkám a </w:t>
      </w:r>
      <w:r>
        <w:rPr>
          <w:rFonts w:cs="Calibri"/>
        </w:rPr>
        <w:t xml:space="preserve">podmienkam uvedeným v Oznámení </w:t>
      </w:r>
      <w:r w:rsidRPr="00B74113">
        <w:rPr>
          <w:rFonts w:cs="Calibri"/>
        </w:rPr>
        <w:t xml:space="preserve">a v týchto </w:t>
      </w:r>
      <w:r>
        <w:rPr>
          <w:rFonts w:cs="Calibri"/>
        </w:rPr>
        <w:t>SP.</w:t>
      </w:r>
    </w:p>
    <w:p w14:paraId="2A98BCD2"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Platnou ponukou je ponuka, ktorá zároveň neobsahuje žiadne obmedzenia alebo výhrady, kt</w:t>
      </w:r>
      <w:r>
        <w:rPr>
          <w:rFonts w:cs="Calibri"/>
        </w:rPr>
        <w:t xml:space="preserve">oré sú v rozpore s požiadavkami </w:t>
      </w:r>
      <w:r w:rsidRPr="00B74113">
        <w:rPr>
          <w:rFonts w:cs="Calibri"/>
        </w:rPr>
        <w:t>a podmienkami uvedenými vere</w:t>
      </w:r>
      <w:r>
        <w:rPr>
          <w:rFonts w:cs="Calibri"/>
        </w:rPr>
        <w:t xml:space="preserve">jným obstarávateľom v Oznámení </w:t>
      </w:r>
      <w:r w:rsidRPr="00B74113">
        <w:rPr>
          <w:rFonts w:cs="Calibri"/>
        </w:rPr>
        <w:t>a v týchto SP.</w:t>
      </w:r>
    </w:p>
    <w:p w14:paraId="40907ECF" w14:textId="77777777" w:rsidR="000649F2" w:rsidRPr="0005285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Ponuka uchádzača, ktorá nebude spĺňať stanovené požiadavky bude z verejnej súťaže vylúčená. Uchádzačovi bude oznámené vylúčenie jeho ponuky s uvedením dôvodu vylúčenia a lehoty, v ktorej môže byť doručená námietka podľa § 170 ods. </w:t>
      </w:r>
      <w:r>
        <w:rPr>
          <w:rFonts w:cs="Calibri"/>
        </w:rPr>
        <w:t>4</w:t>
      </w:r>
      <w:r w:rsidRPr="00B74113">
        <w:rPr>
          <w:rFonts w:cs="Calibri"/>
        </w:rPr>
        <w:t xml:space="preserve"> písm. d) Zákona.  </w:t>
      </w:r>
    </w:p>
    <w:p w14:paraId="025D9FB9" w14:textId="77777777" w:rsidR="000649F2" w:rsidRPr="00B74113" w:rsidRDefault="000649F2" w:rsidP="000649F2">
      <w:pPr>
        <w:spacing w:after="0" w:line="240" w:lineRule="auto"/>
        <w:jc w:val="both"/>
        <w:rPr>
          <w:rFonts w:cs="Calibri"/>
          <w:color w:val="7030A0"/>
        </w:rPr>
      </w:pPr>
    </w:p>
    <w:p w14:paraId="5CC52B7C" w14:textId="77777777" w:rsidR="000649F2" w:rsidRPr="00AD4050" w:rsidRDefault="000649F2" w:rsidP="000649F2">
      <w:pPr>
        <w:pStyle w:val="Nadpis3"/>
        <w:ind w:left="567" w:hanging="567"/>
        <w:rPr>
          <w:rFonts w:ascii="Calibri" w:hAnsi="Calibri" w:cs="Calibri"/>
          <w:sz w:val="22"/>
          <w:szCs w:val="22"/>
        </w:rPr>
      </w:pPr>
      <w:bookmarkStart w:id="50" w:name="_Toc461981381"/>
      <w:r w:rsidRPr="00AD4050">
        <w:rPr>
          <w:rFonts w:ascii="Calibri" w:hAnsi="Calibri" w:cs="Calibri"/>
          <w:sz w:val="22"/>
          <w:szCs w:val="22"/>
        </w:rPr>
        <w:t>Dôvernosť procesu verejného obstarávania</w:t>
      </w:r>
      <w:bookmarkEnd w:id="50"/>
    </w:p>
    <w:p w14:paraId="1322257E" w14:textId="77777777" w:rsidR="000649F2" w:rsidRPr="00B74113" w:rsidRDefault="000649F2" w:rsidP="000649F2">
      <w:pPr>
        <w:pStyle w:val="Odsekzoznamu"/>
        <w:numPr>
          <w:ilvl w:val="0"/>
          <w:numId w:val="13"/>
        </w:numPr>
        <w:jc w:val="both"/>
        <w:rPr>
          <w:rFonts w:ascii="Calibri" w:hAnsi="Calibri" w:cs="Calibri"/>
          <w:vanish/>
        </w:rPr>
      </w:pPr>
    </w:p>
    <w:p w14:paraId="20051D67" w14:textId="77777777" w:rsidR="000649F2" w:rsidRPr="00B74113" w:rsidRDefault="000649F2" w:rsidP="000649F2">
      <w:pPr>
        <w:pStyle w:val="Odsekzoznamu"/>
        <w:numPr>
          <w:ilvl w:val="0"/>
          <w:numId w:val="13"/>
        </w:numPr>
        <w:jc w:val="both"/>
        <w:rPr>
          <w:rFonts w:ascii="Calibri" w:hAnsi="Calibri" w:cs="Calibri"/>
          <w:vanish/>
        </w:rPr>
      </w:pPr>
    </w:p>
    <w:p w14:paraId="7F45CEF5" w14:textId="77777777" w:rsidR="000649F2" w:rsidRPr="00B74113" w:rsidRDefault="000649F2" w:rsidP="000649F2">
      <w:pPr>
        <w:pStyle w:val="Odsekzoznamu"/>
        <w:numPr>
          <w:ilvl w:val="0"/>
          <w:numId w:val="13"/>
        </w:numPr>
        <w:jc w:val="both"/>
        <w:rPr>
          <w:rFonts w:ascii="Calibri" w:hAnsi="Calibri" w:cs="Calibri"/>
          <w:vanish/>
        </w:rPr>
      </w:pPr>
    </w:p>
    <w:p w14:paraId="34218557" w14:textId="77777777" w:rsidR="000649F2" w:rsidRPr="00B74113" w:rsidRDefault="000649F2" w:rsidP="000649F2">
      <w:pPr>
        <w:pStyle w:val="Odsekzoznamu"/>
        <w:numPr>
          <w:ilvl w:val="0"/>
          <w:numId w:val="13"/>
        </w:numPr>
        <w:jc w:val="both"/>
        <w:rPr>
          <w:rFonts w:ascii="Calibri" w:hAnsi="Calibri" w:cs="Calibri"/>
          <w:vanish/>
        </w:rPr>
      </w:pPr>
    </w:p>
    <w:p w14:paraId="050529A9" w14:textId="77777777" w:rsidR="000649F2" w:rsidRPr="00B74113" w:rsidRDefault="000649F2" w:rsidP="000649F2">
      <w:pPr>
        <w:pStyle w:val="Odsekzoznamu"/>
        <w:numPr>
          <w:ilvl w:val="0"/>
          <w:numId w:val="13"/>
        </w:numPr>
        <w:jc w:val="both"/>
        <w:rPr>
          <w:rFonts w:ascii="Calibri" w:hAnsi="Calibri" w:cs="Calibri"/>
          <w:vanish/>
        </w:rPr>
      </w:pPr>
    </w:p>
    <w:p w14:paraId="321BDDB6" w14:textId="77777777" w:rsidR="000649F2" w:rsidRPr="00B74113" w:rsidRDefault="000649F2" w:rsidP="000649F2">
      <w:pPr>
        <w:pStyle w:val="Odsekzoznamu"/>
        <w:numPr>
          <w:ilvl w:val="0"/>
          <w:numId w:val="13"/>
        </w:numPr>
        <w:jc w:val="both"/>
        <w:rPr>
          <w:rFonts w:ascii="Calibri" w:hAnsi="Calibri" w:cs="Calibri"/>
          <w:vanish/>
        </w:rPr>
      </w:pPr>
    </w:p>
    <w:p w14:paraId="72155420" w14:textId="77777777" w:rsidR="000649F2" w:rsidRPr="00B74113" w:rsidRDefault="000649F2" w:rsidP="000649F2">
      <w:pPr>
        <w:pStyle w:val="Odsekzoznamu"/>
        <w:numPr>
          <w:ilvl w:val="0"/>
          <w:numId w:val="13"/>
        </w:numPr>
        <w:jc w:val="both"/>
        <w:rPr>
          <w:rFonts w:ascii="Calibri" w:hAnsi="Calibri" w:cs="Calibri"/>
          <w:vanish/>
        </w:rPr>
      </w:pPr>
    </w:p>
    <w:p w14:paraId="374934A1" w14:textId="77777777" w:rsidR="000649F2" w:rsidRPr="00B74113" w:rsidRDefault="000649F2" w:rsidP="000649F2">
      <w:pPr>
        <w:pStyle w:val="Odsekzoznamu"/>
        <w:numPr>
          <w:ilvl w:val="0"/>
          <w:numId w:val="13"/>
        </w:numPr>
        <w:jc w:val="both"/>
        <w:rPr>
          <w:rFonts w:ascii="Calibri" w:hAnsi="Calibri" w:cs="Calibri"/>
          <w:vanish/>
        </w:rPr>
      </w:pPr>
    </w:p>
    <w:p w14:paraId="0E74D8A3"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33A79804"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Členovia ko</w:t>
      </w:r>
      <w:r>
        <w:rPr>
          <w:rFonts w:cs="Calibri"/>
        </w:rPr>
        <w:t xml:space="preserve">misie, ktorí vyhodnocujú ponuky sú povinní zachovávať mlčanlivosť a </w:t>
      </w:r>
      <w:r w:rsidRPr="00B74113">
        <w:rPr>
          <w:rFonts w:cs="Calibri"/>
        </w:rPr>
        <w:t>nesmú poskytovať počas vyhodnocovania ponúk informácie o obsahu ponúk. Na členov komisie, ktorí vyhodnocujú ponuky, sa vzťahujú ustanovenia podľa § 22 Zákona.</w:t>
      </w:r>
    </w:p>
    <w:p w14:paraId="3F7FB123" w14:textId="77777777" w:rsidR="000649F2"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je povinný zachovávať mlčanlivosť o informáciách označených ako dôverné, ktoré im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w:t>
      </w:r>
      <w:r>
        <w:rPr>
          <w:rFonts w:cs="Calibri"/>
        </w:rPr>
        <w:t xml:space="preserve">sú dotknuté ustanovenia Zákona a ani ustanovenia, </w:t>
      </w:r>
      <w:r w:rsidRPr="00B74113">
        <w:rPr>
          <w:rFonts w:cs="Calibri"/>
        </w:rPr>
        <w:t xml:space="preserve">ukladajúce </w:t>
      </w:r>
      <w:r>
        <w:rPr>
          <w:rFonts w:cs="Calibri"/>
        </w:rPr>
        <w:t>prevádzkovateľovi elektronického prostriedku, prostredníctvom ktorého sa verejné obstarávanie realizuje, sprístupniť dokumenty a informácie týkajúce sa verejného obstarávania, a tiež povinnosti zverejňovania zmlúv podľa osobitného predpisu.</w:t>
      </w:r>
    </w:p>
    <w:p w14:paraId="20BB63D5" w14:textId="77777777" w:rsidR="000649F2" w:rsidRPr="003F4E2A" w:rsidRDefault="000649F2" w:rsidP="000649F2">
      <w:pPr>
        <w:autoSpaceDE w:val="0"/>
        <w:autoSpaceDN w:val="0"/>
        <w:spacing w:after="0" w:line="240" w:lineRule="auto"/>
        <w:ind w:left="567"/>
        <w:jc w:val="both"/>
        <w:rPr>
          <w:rFonts w:cs="Calibri"/>
        </w:rPr>
      </w:pPr>
    </w:p>
    <w:p w14:paraId="4FF1AD3B" w14:textId="77777777" w:rsidR="000649F2" w:rsidRPr="00B74113" w:rsidRDefault="000649F2" w:rsidP="000649F2">
      <w:pPr>
        <w:pStyle w:val="Nadpis3"/>
        <w:ind w:left="567" w:hanging="567"/>
        <w:rPr>
          <w:rFonts w:ascii="Calibri" w:hAnsi="Calibri" w:cs="Calibri"/>
          <w:sz w:val="22"/>
          <w:szCs w:val="22"/>
        </w:rPr>
      </w:pPr>
      <w:r w:rsidRPr="00B74113">
        <w:rPr>
          <w:rFonts w:ascii="Calibri" w:hAnsi="Calibri" w:cs="Calibri"/>
          <w:sz w:val="22"/>
          <w:szCs w:val="22"/>
        </w:rPr>
        <w:t>Vyhodnocovanie ponúk</w:t>
      </w:r>
    </w:p>
    <w:p w14:paraId="058F9BE2"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715BF2B5" w14:textId="72A75984" w:rsidR="000649F2" w:rsidRPr="00C50B0E" w:rsidRDefault="000649F2" w:rsidP="000649F2">
      <w:pPr>
        <w:numPr>
          <w:ilvl w:val="1"/>
          <w:numId w:val="67"/>
        </w:numPr>
        <w:autoSpaceDE w:val="0"/>
        <w:autoSpaceDN w:val="0"/>
        <w:spacing w:after="60" w:line="240" w:lineRule="auto"/>
        <w:ind w:left="567" w:hanging="567"/>
        <w:jc w:val="both"/>
        <w:rPr>
          <w:rFonts w:asciiTheme="minorHAnsi" w:hAnsiTheme="minorHAnsi" w:cstheme="minorHAnsi"/>
          <w:bCs/>
          <w:szCs w:val="24"/>
        </w:rPr>
      </w:pPr>
      <w:r>
        <w:rPr>
          <w:rFonts w:asciiTheme="minorHAnsi" w:hAnsiTheme="minorHAnsi" w:cstheme="minorHAnsi"/>
          <w:bCs/>
          <w:szCs w:val="24"/>
        </w:rPr>
        <w:t xml:space="preserve">Komisia vyhodnotí predložené ponuky podľa § 53 Zákona s použitím ustanovenia § 66 ods. 7 písm. b) Zákona: „ </w:t>
      </w:r>
      <w:r>
        <w:rPr>
          <w:rFonts w:asciiTheme="minorHAnsi" w:hAnsiTheme="minorHAnsi" w:cstheme="minorHAnsi"/>
          <w:bCs/>
          <w:i/>
          <w:szCs w:val="24"/>
        </w:rPr>
        <w:t>... vyhodnotenie ponúk z hľadiska splnenia požiadaviek na predmet zákazky a vyhodnotenie splnenia podmienok účasti sa uskutoční po vyhodnotení ponúk na základe kritérií na vyhodnotenie ponúk“</w:t>
      </w:r>
      <w:r w:rsidRPr="006E3E26">
        <w:rPr>
          <w:rFonts w:asciiTheme="minorHAnsi" w:hAnsiTheme="minorHAnsi" w:cstheme="minorHAnsi"/>
          <w:bCs/>
          <w:szCs w:val="24"/>
        </w:rPr>
        <w:t>.</w:t>
      </w:r>
      <w:r>
        <w:rPr>
          <w:rFonts w:asciiTheme="minorHAnsi" w:hAnsiTheme="minorHAnsi" w:cstheme="minorHAnsi"/>
          <w:bCs/>
          <w:szCs w:val="24"/>
        </w:rPr>
        <w:t xml:space="preserve"> V súlade s § 55 ods. 1 Zákona verejný obstarávateľ vyhodnotí splnenie </w:t>
      </w:r>
      <w:r w:rsidRPr="0079176D">
        <w:rPr>
          <w:rFonts w:asciiTheme="minorHAnsi" w:hAnsiTheme="minorHAnsi" w:cstheme="minorHAnsi"/>
          <w:bCs/>
        </w:rPr>
        <w:t>požiadaviek na predmet zákazky u uchádzača, ktorý sa umiestnil na prvom mieste v poradí.</w:t>
      </w:r>
      <w:r w:rsidRPr="006E7885">
        <w:rPr>
          <w:rFonts w:asciiTheme="minorHAnsi" w:eastAsia="Calibri" w:hAnsiTheme="minorHAnsi" w:cstheme="minorHAnsi"/>
        </w:rPr>
        <w:t xml:space="preserve"> Verejný obstarávateľ môže, v s</w:t>
      </w:r>
      <w:r w:rsidRPr="0079176D">
        <w:rPr>
          <w:rFonts w:asciiTheme="minorHAnsi" w:eastAsia="Calibri" w:hAnsiTheme="minorHAnsi" w:cstheme="minorHAnsi"/>
        </w:rPr>
        <w:t xml:space="preserve">úlade s § 55 ods. 1 druhá veta </w:t>
      </w:r>
      <w:r>
        <w:rPr>
          <w:rFonts w:asciiTheme="minorHAnsi" w:eastAsia="Calibri" w:hAnsiTheme="minorHAnsi" w:cstheme="minorHAnsi"/>
        </w:rPr>
        <w:t>Z</w:t>
      </w:r>
      <w:r w:rsidRPr="006E7885">
        <w:rPr>
          <w:rFonts w:asciiTheme="minorHAnsi" w:eastAsia="Calibri" w:hAnsiTheme="minorHAnsi" w:cstheme="minorHAnsi"/>
        </w:rPr>
        <w:t>ákona, vyhodnotiť splnenie podmienok účasti aj u ďalších uchádzačov v poradí.</w:t>
      </w:r>
    </w:p>
    <w:p w14:paraId="1922178A" w14:textId="52FA6425" w:rsidR="00C50B0E" w:rsidRPr="00C50B0E" w:rsidRDefault="00C50B0E" w:rsidP="00C50B0E">
      <w:pPr>
        <w:numPr>
          <w:ilvl w:val="1"/>
          <w:numId w:val="67"/>
        </w:numPr>
        <w:autoSpaceDE w:val="0"/>
        <w:autoSpaceDN w:val="0"/>
        <w:spacing w:after="60" w:line="240" w:lineRule="auto"/>
        <w:ind w:left="567" w:hanging="567"/>
        <w:jc w:val="both"/>
        <w:rPr>
          <w:rFonts w:asciiTheme="minorHAnsi" w:hAnsiTheme="minorHAnsi" w:cstheme="minorHAnsi"/>
          <w:bCs/>
          <w:sz w:val="24"/>
          <w:szCs w:val="24"/>
        </w:rPr>
      </w:pPr>
      <w:r w:rsidRPr="00311E1E">
        <w:rPr>
          <w:rFonts w:asciiTheme="minorHAnsi" w:hAnsiTheme="minorHAnsi" w:cstheme="minorHAnsi"/>
          <w:szCs w:val="20"/>
        </w:rPr>
        <w:t xml:space="preserve">Komisia vylúči ponuku uchádzača z verejného obstarávania v prípadoch podľa § 53 ods. 4 </w:t>
      </w:r>
      <w:r>
        <w:rPr>
          <w:rFonts w:asciiTheme="minorHAnsi" w:hAnsiTheme="minorHAnsi" w:cstheme="minorHAnsi"/>
          <w:szCs w:val="20"/>
        </w:rPr>
        <w:t>Zákona</w:t>
      </w:r>
      <w:r w:rsidRPr="00311E1E">
        <w:rPr>
          <w:rFonts w:asciiTheme="minorHAnsi" w:hAnsiTheme="minorHAnsi" w:cstheme="minorHAnsi"/>
          <w:szCs w:val="20"/>
        </w:rPr>
        <w:t>.</w:t>
      </w:r>
    </w:p>
    <w:p w14:paraId="6F7B0023" w14:textId="77777777" w:rsidR="000649F2" w:rsidRPr="0045387D" w:rsidRDefault="000649F2" w:rsidP="000649F2">
      <w:pPr>
        <w:pStyle w:val="Odsekzoznamu"/>
        <w:autoSpaceDE w:val="0"/>
        <w:autoSpaceDN w:val="0"/>
        <w:adjustRightInd w:val="0"/>
        <w:ind w:left="567"/>
        <w:jc w:val="both"/>
        <w:rPr>
          <w:rFonts w:asciiTheme="minorHAnsi" w:hAnsiTheme="minorHAnsi" w:cstheme="minorHAnsi"/>
          <w:bCs/>
          <w:szCs w:val="24"/>
        </w:rPr>
      </w:pPr>
    </w:p>
    <w:p w14:paraId="5CC13E9E" w14:textId="77777777" w:rsidR="000649F2" w:rsidRPr="00B74113" w:rsidRDefault="000649F2" w:rsidP="000649F2">
      <w:pPr>
        <w:pStyle w:val="Nadpis3"/>
        <w:ind w:left="567" w:hanging="567"/>
        <w:rPr>
          <w:rFonts w:ascii="Calibri" w:hAnsi="Calibri" w:cs="Calibri"/>
          <w:sz w:val="22"/>
          <w:szCs w:val="22"/>
        </w:rPr>
      </w:pPr>
      <w:r w:rsidRPr="00B74113">
        <w:rPr>
          <w:rFonts w:ascii="Calibri" w:hAnsi="Calibri" w:cs="Calibri"/>
          <w:sz w:val="22"/>
          <w:szCs w:val="22"/>
        </w:rPr>
        <w:lastRenderedPageBreak/>
        <w:t>Vyhodnotenie splnenia podmienok účasti uchádzačov</w:t>
      </w:r>
    </w:p>
    <w:p w14:paraId="7C8C0FA2"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2440AAB2" w14:textId="77777777" w:rsidR="000649F2" w:rsidRPr="00FE5D48" w:rsidRDefault="000649F2" w:rsidP="000649F2">
      <w:pPr>
        <w:numPr>
          <w:ilvl w:val="1"/>
          <w:numId w:val="67"/>
        </w:numPr>
        <w:autoSpaceDE w:val="0"/>
        <w:autoSpaceDN w:val="0"/>
        <w:spacing w:after="60" w:line="240" w:lineRule="auto"/>
        <w:ind w:left="567" w:hanging="567"/>
        <w:jc w:val="both"/>
        <w:rPr>
          <w:rFonts w:asciiTheme="minorHAnsi" w:hAnsiTheme="minorHAnsi" w:cstheme="minorHAnsi"/>
        </w:rPr>
      </w:pPr>
      <w:r w:rsidRPr="006E3E26">
        <w:rPr>
          <w:rFonts w:cs="Calibri"/>
        </w:rPr>
        <w:t>Komisia</w:t>
      </w:r>
      <w:r>
        <w:rPr>
          <w:rFonts w:cs="Calibri"/>
        </w:rPr>
        <w:t xml:space="preserve"> vyhodnotí splnenie podmienok účasti uchádzačov podľa § 40 s použitím ustanovenia                § 66 ods. 7 písm. b) Zákona: „ </w:t>
      </w:r>
      <w:r w:rsidRPr="006E3E26">
        <w:rPr>
          <w:rFonts w:cs="Calibri"/>
          <w:i/>
        </w:rPr>
        <w:t>... vyhodnotenie</w:t>
      </w:r>
      <w:r>
        <w:rPr>
          <w:rFonts w:cs="Calibri"/>
        </w:rPr>
        <w:t xml:space="preserve"> </w:t>
      </w:r>
      <w:r>
        <w:rPr>
          <w:rFonts w:cs="Calibri"/>
          <w:i/>
        </w:rPr>
        <w:t>ponúk z hľadiska splnenia požiadaviek na predmet zákazky a vyhodnotenie splnenia podmienok účasti sa uskutoční po vyhodnotení ponúk na základe kritérií na vyhodnotenie ponúk“</w:t>
      </w:r>
      <w:r w:rsidRPr="006E3E26">
        <w:rPr>
          <w:rFonts w:cs="Calibri"/>
        </w:rPr>
        <w:t>.</w:t>
      </w:r>
      <w:r>
        <w:rPr>
          <w:rFonts w:cs="Calibri"/>
        </w:rPr>
        <w:t xml:space="preserve"> V súlade s § 55 ods. 1 Zákona verejný obstarávateľ vyhodnotí splnenie podmienok účasti u uchádzača, ktorý sa umiestnil na prvom mieste v poradí.</w:t>
      </w:r>
      <w:r>
        <w:rPr>
          <w:rFonts w:asciiTheme="minorHAnsi" w:eastAsia="Calibri" w:hAnsiTheme="minorHAnsi" w:cstheme="minorHAnsi"/>
        </w:rPr>
        <w:t xml:space="preserve"> </w:t>
      </w:r>
      <w:r w:rsidRPr="002A0EE2">
        <w:rPr>
          <w:rFonts w:asciiTheme="minorHAnsi" w:eastAsia="Calibri" w:hAnsiTheme="minorHAnsi" w:cstheme="minorHAnsi"/>
        </w:rPr>
        <w:t xml:space="preserve">Verejný </w:t>
      </w:r>
      <w:r w:rsidRPr="00FE5D48">
        <w:rPr>
          <w:rFonts w:asciiTheme="minorHAnsi" w:eastAsia="Calibri" w:hAnsiTheme="minorHAnsi" w:cstheme="minorHAnsi"/>
        </w:rPr>
        <w:t>obstarávateľ môže, v súlade s § 55 ods. 1 druhá veta Zákona, vyhodnotiť splnenie podmienok účasti aj u ďalších uchádzačov v poradí.</w:t>
      </w:r>
    </w:p>
    <w:p w14:paraId="5FE1376B" w14:textId="77777777" w:rsidR="000649F2" w:rsidRPr="00FE5D48" w:rsidRDefault="000649F2" w:rsidP="000649F2">
      <w:pPr>
        <w:numPr>
          <w:ilvl w:val="1"/>
          <w:numId w:val="67"/>
        </w:numPr>
        <w:autoSpaceDE w:val="0"/>
        <w:autoSpaceDN w:val="0"/>
        <w:spacing w:after="60" w:line="240" w:lineRule="auto"/>
        <w:ind w:left="567" w:hanging="567"/>
        <w:jc w:val="both"/>
        <w:rPr>
          <w:rFonts w:asciiTheme="minorHAnsi" w:hAnsiTheme="minorHAnsi" w:cstheme="minorHAnsi"/>
        </w:rPr>
      </w:pPr>
      <w:r w:rsidRPr="00FE5D48">
        <w:rPr>
          <w:rFonts w:asciiTheme="minorHAnsi" w:hAnsiTheme="minorHAnsi" w:cstheme="minorHAnsi"/>
          <w:color w:val="000000" w:themeColor="text1"/>
        </w:rPr>
        <w:t xml:space="preserve">Komisia vylúči uchádzača z verejného obstarávania v prípadoch podľa </w:t>
      </w:r>
      <w:r w:rsidRPr="00FE5D48">
        <w:rPr>
          <w:rFonts w:asciiTheme="minorHAnsi" w:hAnsiTheme="minorHAnsi" w:cstheme="minorHAnsi"/>
        </w:rPr>
        <w:t>§ 40 ods. 6 až 7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5E17EC05" w14:textId="77777777" w:rsidR="000649F2" w:rsidRPr="006E3E26" w:rsidRDefault="000649F2" w:rsidP="000649F2">
      <w:pPr>
        <w:numPr>
          <w:ilvl w:val="1"/>
          <w:numId w:val="67"/>
        </w:numPr>
        <w:autoSpaceDE w:val="0"/>
        <w:autoSpaceDN w:val="0"/>
        <w:spacing w:after="60" w:line="240" w:lineRule="auto"/>
        <w:ind w:left="567" w:hanging="567"/>
        <w:jc w:val="both"/>
        <w:rPr>
          <w:rFonts w:cs="Calibri"/>
        </w:rPr>
      </w:pPr>
      <w:r>
        <w:rPr>
          <w:rFonts w:cs="Calibri"/>
        </w:rPr>
        <w:t xml:space="preserve">Tohto verejného obstarávania sa nemôžu zúčastniť hospodárske subjekty so sídlom v treťom štáte, s ktorým nemá Slovenská republika alebo Európska únia uzatvorenú medzinárodnú zmluvu zaručujúcu rovnaký a účinný prístup k verejnému obstarávaniu v tomto treťom štáte pre hospodárske subjekty so sídlom v Slovenskej republike.  </w:t>
      </w:r>
    </w:p>
    <w:p w14:paraId="56C66816" w14:textId="77777777" w:rsidR="000649F2" w:rsidRPr="0045387D" w:rsidRDefault="000649F2" w:rsidP="000649F2">
      <w:pPr>
        <w:autoSpaceDE w:val="0"/>
        <w:autoSpaceDN w:val="0"/>
        <w:spacing w:after="0" w:line="240" w:lineRule="auto"/>
        <w:ind w:left="567"/>
        <w:jc w:val="both"/>
        <w:rPr>
          <w:rFonts w:cs="Calibri"/>
          <w:b/>
        </w:rPr>
      </w:pPr>
    </w:p>
    <w:p w14:paraId="1493FFE4" w14:textId="77777777" w:rsidR="000649F2" w:rsidRDefault="000649F2" w:rsidP="000649F2">
      <w:pPr>
        <w:pStyle w:val="Nadpis3"/>
        <w:ind w:left="567" w:hanging="567"/>
        <w:rPr>
          <w:rFonts w:ascii="Calibri" w:hAnsi="Calibri" w:cs="Calibri"/>
          <w:sz w:val="22"/>
          <w:szCs w:val="22"/>
        </w:rPr>
      </w:pPr>
      <w:bookmarkStart w:id="51" w:name="_Toc461981384"/>
      <w:r>
        <w:rPr>
          <w:rFonts w:ascii="Calibri" w:hAnsi="Calibri" w:cs="Calibri"/>
          <w:sz w:val="22"/>
          <w:szCs w:val="22"/>
        </w:rPr>
        <w:t>Využitie subdodávateľov</w:t>
      </w:r>
    </w:p>
    <w:p w14:paraId="0CCC96E3" w14:textId="77777777" w:rsidR="000649F2" w:rsidRPr="00FE5D48" w:rsidRDefault="000649F2" w:rsidP="000649F2">
      <w:pPr>
        <w:spacing w:line="240" w:lineRule="auto"/>
        <w:ind w:left="567"/>
        <w:contextualSpacing/>
        <w:jc w:val="both"/>
        <w:rPr>
          <w:rFonts w:asciiTheme="minorHAnsi" w:hAnsiTheme="minorHAnsi" w:cstheme="minorHAnsi"/>
          <w:szCs w:val="20"/>
        </w:rPr>
      </w:pPr>
      <w:r w:rsidRPr="00FE5D48">
        <w:rPr>
          <w:rFonts w:asciiTheme="minorHAnsi" w:hAnsiTheme="minorHAnsi" w:cstheme="minorHAnsi"/>
          <w:szCs w:val="20"/>
        </w:rPr>
        <w:t xml:space="preserve">Uchádzač pri využití subdodávateľov pre účely predkladania ponuky postupuje podľa bodu 16.1.12 </w:t>
      </w:r>
      <w:r w:rsidRPr="00FE5D48">
        <w:rPr>
          <w:rFonts w:asciiTheme="minorHAnsi" w:hAnsiTheme="minorHAnsi" w:cstheme="minorHAnsi"/>
        </w:rPr>
        <w:t>časti A.1 Pokyny pre uchádzačov týchto SP</w:t>
      </w:r>
      <w:r w:rsidRPr="00FE5D48">
        <w:rPr>
          <w:rFonts w:asciiTheme="minorHAnsi" w:hAnsiTheme="minorHAnsi" w:cstheme="minorHAnsi"/>
          <w:szCs w:val="20"/>
        </w:rPr>
        <w:t xml:space="preserve"> v súlade s § 41 ods. 1 písm. a) Zákona.</w:t>
      </w:r>
    </w:p>
    <w:p w14:paraId="1FC539C4" w14:textId="77777777" w:rsidR="000649F2" w:rsidRPr="00FE5D48" w:rsidRDefault="000649F2" w:rsidP="000649F2">
      <w:pPr>
        <w:spacing w:line="240" w:lineRule="auto"/>
        <w:ind w:left="567"/>
        <w:jc w:val="both"/>
        <w:rPr>
          <w:rFonts w:asciiTheme="minorHAnsi" w:hAnsiTheme="minorHAnsi" w:cstheme="minorHAnsi"/>
          <w:sz w:val="24"/>
        </w:rPr>
      </w:pPr>
      <w:r w:rsidRPr="00FE5D48">
        <w:rPr>
          <w:rFonts w:asciiTheme="minorHAnsi" w:hAnsiTheme="minorHAnsi" w:cstheme="minorHAnsi"/>
          <w:szCs w:val="20"/>
        </w:rPr>
        <w:t xml:space="preserve">Uchádzač pri využití subdodávateľov pre účely predkladania Dohody v rámci poskytnutia riadnej súčinnosti postupuje podľa bodu 30.1 časť </w:t>
      </w:r>
      <w:r w:rsidRPr="00FE5D48">
        <w:rPr>
          <w:rFonts w:asciiTheme="minorHAnsi" w:hAnsiTheme="minorHAnsi" w:cstheme="minorHAnsi"/>
        </w:rPr>
        <w:t>A.1 Pokyny pre uchádzačov týchto SP</w:t>
      </w:r>
      <w:r w:rsidRPr="00FE5D48">
        <w:rPr>
          <w:rFonts w:asciiTheme="minorHAnsi" w:hAnsiTheme="minorHAnsi" w:cstheme="minorHAnsi"/>
          <w:szCs w:val="20"/>
        </w:rPr>
        <w:t xml:space="preserve"> v súlade s § 41 ods. 3 Zákona.</w:t>
      </w:r>
    </w:p>
    <w:p w14:paraId="6C45C9A0" w14:textId="77777777" w:rsidR="000649F2" w:rsidRPr="00B74113" w:rsidRDefault="000649F2" w:rsidP="000649F2">
      <w:pPr>
        <w:pStyle w:val="Nadpis3"/>
        <w:ind w:left="567" w:hanging="567"/>
        <w:rPr>
          <w:rFonts w:ascii="Calibri" w:hAnsi="Calibri" w:cs="Calibri"/>
          <w:sz w:val="22"/>
          <w:szCs w:val="22"/>
        </w:rPr>
      </w:pPr>
      <w:r w:rsidRPr="00B74113">
        <w:rPr>
          <w:rFonts w:ascii="Calibri" w:hAnsi="Calibri" w:cs="Calibri"/>
          <w:sz w:val="22"/>
          <w:szCs w:val="22"/>
        </w:rPr>
        <w:t>Oprava chýb</w:t>
      </w:r>
      <w:bookmarkEnd w:id="51"/>
    </w:p>
    <w:p w14:paraId="4C54EC85" w14:textId="77777777" w:rsidR="000649F2" w:rsidRPr="004A3A9F" w:rsidRDefault="000649F2" w:rsidP="000649F2">
      <w:pPr>
        <w:pStyle w:val="Odsekzoznamu"/>
        <w:numPr>
          <w:ilvl w:val="0"/>
          <w:numId w:val="67"/>
        </w:numPr>
        <w:autoSpaceDE w:val="0"/>
        <w:autoSpaceDN w:val="0"/>
        <w:spacing w:after="60"/>
        <w:jc w:val="both"/>
        <w:rPr>
          <w:rFonts w:ascii="Calibri" w:hAnsi="Calibri" w:cs="Calibri"/>
          <w:vanish/>
        </w:rPr>
      </w:pPr>
      <w:bookmarkStart w:id="52" w:name="_Toc461981385"/>
    </w:p>
    <w:p w14:paraId="71028BA5" w14:textId="77777777" w:rsidR="000649F2" w:rsidRPr="004A3A9F" w:rsidRDefault="000649F2" w:rsidP="000649F2">
      <w:pPr>
        <w:pStyle w:val="Odsekzoznamu"/>
        <w:numPr>
          <w:ilvl w:val="0"/>
          <w:numId w:val="67"/>
        </w:numPr>
        <w:autoSpaceDE w:val="0"/>
        <w:autoSpaceDN w:val="0"/>
        <w:spacing w:after="60"/>
        <w:jc w:val="both"/>
        <w:rPr>
          <w:rFonts w:ascii="Calibri" w:hAnsi="Calibri" w:cs="Calibri"/>
          <w:vanish/>
        </w:rPr>
      </w:pPr>
    </w:p>
    <w:p w14:paraId="09B43746" w14:textId="77777777" w:rsidR="000649F2" w:rsidRPr="0045387D" w:rsidRDefault="000649F2" w:rsidP="000649F2">
      <w:pPr>
        <w:numPr>
          <w:ilvl w:val="1"/>
          <w:numId w:val="67"/>
        </w:numPr>
        <w:autoSpaceDE w:val="0"/>
        <w:autoSpaceDN w:val="0"/>
        <w:spacing w:after="60" w:line="240" w:lineRule="auto"/>
        <w:ind w:left="567" w:hanging="567"/>
        <w:jc w:val="both"/>
        <w:rPr>
          <w:rFonts w:cs="Calibri"/>
        </w:rPr>
      </w:pPr>
      <w:r>
        <w:rPr>
          <w:rFonts w:cs="Calibri"/>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61B9357F"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color w:val="000000"/>
        </w:rPr>
        <w:t>Zrejmé matematické chyby, zistené pri vyhodnocovaní ponúk, budú opravené v prípade:</w:t>
      </w:r>
      <w:bookmarkEnd w:id="52"/>
    </w:p>
    <w:p w14:paraId="19462467" w14:textId="77777777" w:rsidR="000649F2" w:rsidRPr="00B74113" w:rsidRDefault="000649F2" w:rsidP="000649F2">
      <w:pPr>
        <w:numPr>
          <w:ilvl w:val="2"/>
          <w:numId w:val="67"/>
        </w:numPr>
        <w:spacing w:after="60" w:line="240" w:lineRule="auto"/>
        <w:ind w:left="1276" w:hanging="709"/>
        <w:jc w:val="both"/>
        <w:rPr>
          <w:rFonts w:cs="Calibri"/>
          <w:bCs/>
        </w:rPr>
      </w:pPr>
      <w:bookmarkStart w:id="53" w:name="_Toc461981386"/>
      <w:r w:rsidRPr="00B74113">
        <w:rPr>
          <w:rFonts w:cs="Calibri"/>
          <w:bCs/>
        </w:rPr>
        <w:t>rozdielu medzi sumou uvedenou číslom a sumou uvedenou slovom; platiť bude suma uvedená správne,</w:t>
      </w:r>
      <w:bookmarkEnd w:id="53"/>
    </w:p>
    <w:p w14:paraId="32EF4009" w14:textId="77777777" w:rsidR="000649F2" w:rsidRPr="00B74113" w:rsidRDefault="000649F2" w:rsidP="000649F2">
      <w:pPr>
        <w:numPr>
          <w:ilvl w:val="2"/>
          <w:numId w:val="67"/>
        </w:numPr>
        <w:spacing w:after="60" w:line="240" w:lineRule="auto"/>
        <w:ind w:left="1276" w:hanging="709"/>
        <w:jc w:val="both"/>
        <w:rPr>
          <w:rFonts w:cs="Calibri"/>
          <w:bCs/>
        </w:rPr>
      </w:pPr>
      <w:r w:rsidRPr="00B74113">
        <w:rPr>
          <w:rFonts w:cs="Calibri"/>
          <w:bCs/>
        </w:rPr>
        <w:t>rozdielu medzi jednotkovou cenou a celkovou cenou, ak uvedená chyba vznikla dôsledkom nesprávneho násobenia jednotkovej ceny množstvom; platiť bude správny súčin jednotkovej ceny a množstva,</w:t>
      </w:r>
    </w:p>
    <w:p w14:paraId="1F787116" w14:textId="77777777" w:rsidR="000649F2" w:rsidRPr="00B74113" w:rsidRDefault="000649F2" w:rsidP="000649F2">
      <w:pPr>
        <w:numPr>
          <w:ilvl w:val="2"/>
          <w:numId w:val="67"/>
        </w:numPr>
        <w:spacing w:after="60" w:line="240" w:lineRule="auto"/>
        <w:ind w:left="1276" w:hanging="709"/>
        <w:jc w:val="both"/>
        <w:rPr>
          <w:rFonts w:cs="Calibri"/>
          <w:bCs/>
        </w:rPr>
      </w:pPr>
      <w:r w:rsidRPr="00B74113">
        <w:rPr>
          <w:rFonts w:cs="Calibri"/>
          <w:bCs/>
        </w:rPr>
        <w:t>preukázateľne hrubej chyby pri jednotkovej cene v desatinnej čiarke; platiť bude jednotková cena s opravenou desatinnou čiarkou, celková cena položky bude odvodená od takto opravenej jednotkovej ceny,</w:t>
      </w:r>
    </w:p>
    <w:p w14:paraId="6A972E55" w14:textId="77777777" w:rsidR="000649F2" w:rsidRPr="00435901" w:rsidRDefault="000649F2" w:rsidP="000649F2">
      <w:pPr>
        <w:numPr>
          <w:ilvl w:val="2"/>
          <w:numId w:val="67"/>
        </w:numPr>
        <w:spacing w:after="60" w:line="240" w:lineRule="auto"/>
        <w:ind w:left="1276" w:hanging="709"/>
        <w:jc w:val="both"/>
        <w:rPr>
          <w:rFonts w:cs="Calibri"/>
          <w:bCs/>
        </w:rPr>
      </w:pPr>
      <w:r w:rsidRPr="00933F9C">
        <w:rPr>
          <w:rFonts w:cs="Calibri"/>
          <w:bCs/>
        </w:rPr>
        <w:t>nesprávne spočítanej sumy vo vzájomnom súčte alebo medzisúčte jednotlivých</w:t>
      </w:r>
      <w:r w:rsidRPr="00B74113">
        <w:rPr>
          <w:rFonts w:cs="Calibri"/>
          <w:bCs/>
        </w:rPr>
        <w:t xml:space="preserve"> položiek; platiť bude správny súčet, resp. medzisúčet jednotlivých položiek a pod.</w:t>
      </w:r>
      <w:bookmarkStart w:id="54" w:name="_Toc461981387"/>
    </w:p>
    <w:p w14:paraId="44D96ECF" w14:textId="77777777" w:rsidR="000649F2" w:rsidRPr="00933F9C" w:rsidRDefault="000649F2" w:rsidP="000649F2">
      <w:pPr>
        <w:numPr>
          <w:ilvl w:val="1"/>
          <w:numId w:val="67"/>
        </w:numPr>
        <w:autoSpaceDE w:val="0"/>
        <w:autoSpaceDN w:val="0"/>
        <w:spacing w:after="60" w:line="240" w:lineRule="auto"/>
        <w:ind w:left="567" w:hanging="567"/>
        <w:jc w:val="both"/>
        <w:rPr>
          <w:rFonts w:cs="Calibri"/>
        </w:rPr>
      </w:pPr>
      <w:r w:rsidRPr="00933F9C">
        <w:rPr>
          <w:rFonts w:cs="Calibri"/>
        </w:rPr>
        <w:t>O každej vykonanej oprave bude uchádzač bezodkladne upovedomený. Uchádzač bude v takom prípade požiadaný o vysvetlenie ponuky podľa § 53 ods. 1 Zákona a o predloženie písomného súhlasu s vykonanou opravou.</w:t>
      </w:r>
      <w:bookmarkStart w:id="55" w:name="_Toc461981394"/>
      <w:bookmarkStart w:id="56" w:name="_Toc461981395"/>
      <w:bookmarkStart w:id="57" w:name="_Toc461981397"/>
      <w:bookmarkStart w:id="58" w:name="_Toc461981398"/>
      <w:bookmarkStart w:id="59" w:name="_Toc461981399"/>
      <w:bookmarkStart w:id="60" w:name="_Toc461981401"/>
      <w:bookmarkStart w:id="61" w:name="_Toc461981409"/>
      <w:bookmarkStart w:id="62" w:name="_Toc461981412"/>
      <w:bookmarkStart w:id="63" w:name="_Toc461981415"/>
      <w:bookmarkStart w:id="64" w:name="_Toc461981422"/>
      <w:bookmarkStart w:id="65" w:name="_Toc461981423"/>
      <w:bookmarkStart w:id="66" w:name="_Toc461981424"/>
      <w:bookmarkStart w:id="67" w:name="_Toc461981425"/>
      <w:bookmarkStart w:id="68" w:name="_Toc461981427"/>
      <w:bookmarkStart w:id="69" w:name="_Toc461981431"/>
      <w:bookmarkStart w:id="70" w:name="_Toc461981432"/>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647CE5AC" w14:textId="77777777" w:rsidR="000649F2" w:rsidRPr="00933F9C" w:rsidRDefault="000649F2" w:rsidP="000649F2">
      <w:pPr>
        <w:numPr>
          <w:ilvl w:val="1"/>
          <w:numId w:val="67"/>
        </w:numPr>
        <w:autoSpaceDE w:val="0"/>
        <w:autoSpaceDN w:val="0"/>
        <w:spacing w:after="60" w:line="240" w:lineRule="auto"/>
        <w:ind w:left="567" w:hanging="567"/>
        <w:jc w:val="both"/>
        <w:rPr>
          <w:rFonts w:cs="Calibri"/>
          <w:b/>
        </w:rPr>
      </w:pPr>
      <w:r w:rsidRPr="00933F9C">
        <w:rPr>
          <w:rFonts w:cs="Calibri"/>
          <w:color w:val="000000"/>
          <w:shd w:val="clear" w:color="auto" w:fill="FFFFFF"/>
        </w:rPr>
        <w:lastRenderedPageBreak/>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w:t>
      </w:r>
      <w:r w:rsidRPr="00933F9C">
        <w:t xml:space="preserve"> </w:t>
      </w:r>
      <w:r w:rsidRPr="00933F9C">
        <w:rPr>
          <w:rFonts w:cs="Calibri"/>
          <w:color w:val="000000"/>
          <w:shd w:val="clear" w:color="auto" w:fill="FFFFFF"/>
        </w:rPr>
        <w:t>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p w14:paraId="2683D599" w14:textId="77777777" w:rsidR="000649F2" w:rsidRDefault="000649F2" w:rsidP="000649F2">
      <w:pPr>
        <w:pStyle w:val="Nadpis2"/>
        <w:jc w:val="left"/>
        <w:rPr>
          <w:rFonts w:ascii="Calibri" w:hAnsi="Calibri" w:cs="Calibri"/>
          <w:sz w:val="22"/>
          <w:szCs w:val="22"/>
        </w:rPr>
      </w:pPr>
      <w:bookmarkStart w:id="71" w:name="_Toc461981433"/>
    </w:p>
    <w:p w14:paraId="2AA60774" w14:textId="77777777" w:rsidR="000649F2" w:rsidRPr="00797497" w:rsidRDefault="000649F2" w:rsidP="000649F2">
      <w:pPr>
        <w:pStyle w:val="Nadpis2"/>
        <w:rPr>
          <w:rFonts w:ascii="Calibri" w:hAnsi="Calibri" w:cs="Calibri"/>
          <w:sz w:val="22"/>
          <w:szCs w:val="22"/>
        </w:rPr>
      </w:pPr>
      <w:r w:rsidRPr="00797497">
        <w:rPr>
          <w:rFonts w:ascii="Calibri" w:hAnsi="Calibri" w:cs="Calibri"/>
          <w:sz w:val="22"/>
          <w:szCs w:val="22"/>
        </w:rPr>
        <w:t>Časť VI.</w:t>
      </w:r>
      <w:bookmarkEnd w:id="71"/>
    </w:p>
    <w:p w14:paraId="3E78C1CF" w14:textId="77777777" w:rsidR="000649F2" w:rsidRPr="00B74113" w:rsidRDefault="000649F2" w:rsidP="000649F2">
      <w:pPr>
        <w:pStyle w:val="Nadpis2"/>
        <w:rPr>
          <w:rFonts w:ascii="Calibri" w:hAnsi="Calibri" w:cs="Calibri"/>
          <w:sz w:val="22"/>
          <w:szCs w:val="22"/>
        </w:rPr>
      </w:pPr>
      <w:bookmarkStart w:id="72" w:name="_Toc461981434"/>
      <w:r w:rsidRPr="00797497">
        <w:rPr>
          <w:rFonts w:ascii="Calibri" w:hAnsi="Calibri" w:cs="Calibri"/>
          <w:sz w:val="22"/>
          <w:szCs w:val="22"/>
        </w:rPr>
        <w:t>Prijatie ponuky</w:t>
      </w:r>
      <w:bookmarkEnd w:id="72"/>
    </w:p>
    <w:p w14:paraId="39B005C8" w14:textId="77777777" w:rsidR="000649F2" w:rsidRPr="00B74113" w:rsidRDefault="000649F2" w:rsidP="000649F2">
      <w:pPr>
        <w:spacing w:after="0" w:line="240" w:lineRule="auto"/>
        <w:rPr>
          <w:rFonts w:cs="Calibri"/>
          <w:b/>
          <w:bCs/>
        </w:rPr>
      </w:pPr>
    </w:p>
    <w:p w14:paraId="30DA8C7E" w14:textId="77777777" w:rsidR="000649F2" w:rsidRPr="00D054F6" w:rsidRDefault="000649F2" w:rsidP="000649F2">
      <w:pPr>
        <w:pStyle w:val="Nadpis3"/>
        <w:ind w:left="567" w:hanging="567"/>
        <w:rPr>
          <w:rFonts w:ascii="Calibri" w:hAnsi="Calibri" w:cs="Calibri"/>
          <w:sz w:val="22"/>
          <w:szCs w:val="22"/>
        </w:rPr>
      </w:pPr>
      <w:bookmarkStart w:id="73" w:name="_Toc461981435"/>
      <w:r w:rsidRPr="00D054F6">
        <w:rPr>
          <w:rFonts w:ascii="Calibri" w:hAnsi="Calibri" w:cs="Calibri"/>
          <w:sz w:val="22"/>
          <w:szCs w:val="22"/>
        </w:rPr>
        <w:t>Informácie o výsledku vyhodnotenia ponú</w:t>
      </w:r>
      <w:bookmarkEnd w:id="73"/>
      <w:r w:rsidRPr="00D054F6">
        <w:rPr>
          <w:rFonts w:ascii="Calibri" w:hAnsi="Calibri" w:cs="Calibri"/>
          <w:sz w:val="22"/>
          <w:szCs w:val="22"/>
        </w:rPr>
        <w:t>k</w:t>
      </w:r>
    </w:p>
    <w:p w14:paraId="4B4C9883" w14:textId="77777777" w:rsidR="000649F2" w:rsidRPr="00D054F6" w:rsidRDefault="000649F2" w:rsidP="000649F2">
      <w:pPr>
        <w:pStyle w:val="Odsekzoznamu"/>
        <w:numPr>
          <w:ilvl w:val="0"/>
          <w:numId w:val="67"/>
        </w:numPr>
        <w:autoSpaceDE w:val="0"/>
        <w:autoSpaceDN w:val="0"/>
        <w:jc w:val="both"/>
        <w:rPr>
          <w:rFonts w:ascii="Calibri" w:hAnsi="Calibri" w:cs="Calibri"/>
          <w:vanish/>
        </w:rPr>
      </w:pPr>
    </w:p>
    <w:p w14:paraId="5483B227" w14:textId="77777777" w:rsidR="000649F2" w:rsidRPr="00797497" w:rsidRDefault="000649F2" w:rsidP="000649F2">
      <w:pPr>
        <w:numPr>
          <w:ilvl w:val="1"/>
          <w:numId w:val="67"/>
        </w:numPr>
        <w:autoSpaceDE w:val="0"/>
        <w:autoSpaceDN w:val="0"/>
        <w:spacing w:after="60" w:line="240" w:lineRule="auto"/>
        <w:ind w:left="567" w:hanging="567"/>
        <w:jc w:val="both"/>
        <w:rPr>
          <w:rFonts w:cs="Calibri"/>
          <w:color w:val="000000" w:themeColor="text1"/>
        </w:rPr>
      </w:pPr>
      <w:r>
        <w:rPr>
          <w:rFonts w:cs="Calibri"/>
        </w:rPr>
        <w:t xml:space="preserve">Verejný obstarávateľ </w:t>
      </w:r>
      <w:r w:rsidRPr="00D054F6">
        <w:rPr>
          <w:rFonts w:cs="Calibri"/>
        </w:rPr>
        <w:t>po vyhodnotení ponúk</w:t>
      </w:r>
      <w:r>
        <w:rPr>
          <w:rFonts w:cs="Calibri"/>
        </w:rPr>
        <w:t xml:space="preserve"> a po odoslaní všetkých oznámení o vylúčení uchádzača</w:t>
      </w:r>
      <w:r w:rsidRPr="00D054F6">
        <w:rPr>
          <w:rFonts w:cs="Calibri"/>
        </w:rPr>
        <w:t>,</w:t>
      </w:r>
      <w:r>
        <w:rPr>
          <w:rFonts w:cs="Calibri"/>
        </w:rPr>
        <w:t xml:space="preserve"> </w:t>
      </w:r>
      <w:r w:rsidRPr="00797497">
        <w:rPr>
          <w:rFonts w:cs="Calibri"/>
        </w:rPr>
        <w:t xml:space="preserve">bezodkladne oznámi všetkým </w:t>
      </w:r>
      <w:r>
        <w:rPr>
          <w:rFonts w:cs="Calibri"/>
        </w:rPr>
        <w:t xml:space="preserve">dotknutým </w:t>
      </w:r>
      <w:r w:rsidRPr="00797497">
        <w:rPr>
          <w:rFonts w:cs="Calibri"/>
        </w:rPr>
        <w:t>uchádzačom</w:t>
      </w:r>
      <w:r>
        <w:rPr>
          <w:rFonts w:cs="Calibri"/>
        </w:rPr>
        <w:t xml:space="preserve"> </w:t>
      </w:r>
      <w:r w:rsidRPr="00797497">
        <w:rPr>
          <w:rFonts w:cs="Calibri"/>
        </w:rPr>
        <w:t xml:space="preserve">výsledok vyhodnotenia ponúk, vrátane poradia uchádzačov a súčasne uverejní informáciu o výsledku vyhodnotenia ponúk a poradie uchádzačov </w:t>
      </w:r>
      <w:r w:rsidRPr="007F42B3">
        <w:rPr>
          <w:rFonts w:cs="Calibri"/>
        </w:rPr>
        <w:t>v systéme JOSEPHINE.</w:t>
      </w:r>
      <w:r w:rsidRPr="00797497">
        <w:rPr>
          <w:rFonts w:cs="Calibri"/>
        </w:rPr>
        <w:t xml:space="preserve"> </w:t>
      </w:r>
      <w:r>
        <w:rPr>
          <w:rFonts w:cs="Calibri"/>
        </w:rPr>
        <w:t>Dotknutým uchádzačom je uchádzač, ktorého ponuka sa vyhodnocovala, vylúčený uchádzač, ktorému plynie lehota na podanie námietok proti vylúčeniu a uchádzač, ktorý podal námietku proti vylúčeniu, pričom Úrad o námietkach zatiaľ právoplatne nerozhodol.</w:t>
      </w:r>
      <w:r>
        <w:rPr>
          <w:rFonts w:cs="Calibri"/>
          <w:color w:val="000000" w:themeColor="text1"/>
        </w:rPr>
        <w:t xml:space="preserve"> </w:t>
      </w:r>
      <w:r w:rsidRPr="00797497">
        <w:rPr>
          <w:rFonts w:cs="Calibri"/>
        </w:rPr>
        <w:t>Úspešnému uchádzačovi</w:t>
      </w:r>
      <w:r>
        <w:rPr>
          <w:rFonts w:cs="Calibri"/>
        </w:rPr>
        <w:t xml:space="preserve"> </w:t>
      </w:r>
      <w:r w:rsidRPr="00797497">
        <w:rPr>
          <w:rFonts w:cs="Calibri"/>
        </w:rPr>
        <w:t>oznámi, že jeho ponuku</w:t>
      </w:r>
      <w:r>
        <w:rPr>
          <w:rFonts w:cs="Calibri"/>
        </w:rPr>
        <w:t xml:space="preserve"> </w:t>
      </w:r>
      <w:r w:rsidRPr="00797497">
        <w:rPr>
          <w:rFonts w:cs="Calibri"/>
        </w:rPr>
        <w:t>prijíma. Neúspešnému uchádzačovi oznámi, že neuspel a</w:t>
      </w:r>
      <w:r>
        <w:rPr>
          <w:rFonts w:cs="Calibri"/>
        </w:rPr>
        <w:t xml:space="preserve"> dôvody neprijatia jeho ponuky. V </w:t>
      </w:r>
      <w:r w:rsidRPr="00797497">
        <w:rPr>
          <w:rFonts w:cs="Calibri"/>
        </w:rPr>
        <w:t>informácii o výsledku vyhodnotenia po</w:t>
      </w:r>
      <w:r>
        <w:rPr>
          <w:rFonts w:cs="Calibri"/>
        </w:rPr>
        <w:t>núk uvedie najmä</w:t>
      </w:r>
      <w:r w:rsidRPr="00797497">
        <w:rPr>
          <w:rFonts w:cs="Calibri"/>
        </w:rPr>
        <w:t xml:space="preserve"> identifikáciu úspešného uchádzača, informáciu o charakteristikách a výhodách prijatej ponuky,</w:t>
      </w:r>
      <w:r>
        <w:rPr>
          <w:rFonts w:cs="Calibri"/>
        </w:rPr>
        <w:t xml:space="preserve"> 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 33 ods. 2 a osoby poskytujúcej technické a odborné kapacity podľa § 34 ods. 3 a lehotu, </w:t>
      </w:r>
      <w:r w:rsidRPr="00797497">
        <w:rPr>
          <w:rFonts w:cs="Calibri"/>
        </w:rPr>
        <w:t>v ktorej môže byť doručená námietka.</w:t>
      </w:r>
    </w:p>
    <w:p w14:paraId="5B5676D4" w14:textId="77777777" w:rsidR="000649F2" w:rsidRPr="00EB05DA" w:rsidRDefault="000649F2" w:rsidP="000649F2">
      <w:pPr>
        <w:autoSpaceDE w:val="0"/>
        <w:autoSpaceDN w:val="0"/>
        <w:spacing w:after="60" w:line="240" w:lineRule="auto"/>
        <w:ind w:left="567"/>
        <w:jc w:val="both"/>
        <w:rPr>
          <w:rFonts w:cs="Calibri"/>
          <w:color w:val="000000" w:themeColor="text1"/>
        </w:rPr>
      </w:pPr>
    </w:p>
    <w:p w14:paraId="1F199C1A" w14:textId="77777777" w:rsidR="000649F2" w:rsidRPr="00B74113" w:rsidRDefault="000649F2" w:rsidP="000649F2">
      <w:pPr>
        <w:pStyle w:val="Nadpis3"/>
        <w:spacing w:after="60"/>
        <w:ind w:left="567" w:hanging="567"/>
        <w:rPr>
          <w:rFonts w:ascii="Calibri" w:hAnsi="Calibri" w:cs="Calibri"/>
          <w:sz w:val="22"/>
          <w:szCs w:val="22"/>
        </w:rPr>
      </w:pPr>
      <w:bookmarkStart w:id="74" w:name="_Toc461981436"/>
      <w:r w:rsidRPr="00B74113">
        <w:rPr>
          <w:rFonts w:ascii="Calibri" w:hAnsi="Calibri" w:cs="Calibri"/>
          <w:sz w:val="22"/>
          <w:szCs w:val="22"/>
        </w:rPr>
        <w:t xml:space="preserve">Uzavretie </w:t>
      </w:r>
      <w:bookmarkEnd w:id="74"/>
      <w:r>
        <w:rPr>
          <w:rFonts w:ascii="Calibri" w:hAnsi="Calibri" w:cs="Calibri"/>
          <w:sz w:val="22"/>
          <w:szCs w:val="22"/>
        </w:rPr>
        <w:t>Dohody</w:t>
      </w:r>
    </w:p>
    <w:p w14:paraId="3486594D" w14:textId="77777777" w:rsidR="000649F2" w:rsidRPr="00B74113" w:rsidRDefault="000649F2" w:rsidP="000649F2">
      <w:pPr>
        <w:spacing w:after="0" w:line="240" w:lineRule="auto"/>
        <w:rPr>
          <w:rFonts w:cs="Calibri"/>
          <w:sz w:val="20"/>
          <w:szCs w:val="20"/>
          <w:lang w:eastAsia="sk-SK"/>
        </w:rPr>
      </w:pPr>
    </w:p>
    <w:p w14:paraId="211CC03B" w14:textId="77777777" w:rsidR="000649F2" w:rsidRPr="00B74113" w:rsidRDefault="000649F2" w:rsidP="000649F2">
      <w:pPr>
        <w:pStyle w:val="Odsekzoznamu"/>
        <w:numPr>
          <w:ilvl w:val="0"/>
          <w:numId w:val="67"/>
        </w:numPr>
        <w:autoSpaceDE w:val="0"/>
        <w:autoSpaceDN w:val="0"/>
        <w:spacing w:after="60"/>
        <w:jc w:val="both"/>
        <w:rPr>
          <w:rFonts w:ascii="Calibri" w:hAnsi="Calibri" w:cs="Calibri"/>
          <w:vanish/>
        </w:rPr>
      </w:pPr>
    </w:p>
    <w:p w14:paraId="6707686E" w14:textId="77777777" w:rsidR="000649F2" w:rsidRPr="00BF25D4" w:rsidRDefault="000649F2" w:rsidP="000649F2">
      <w:pPr>
        <w:numPr>
          <w:ilvl w:val="1"/>
          <w:numId w:val="67"/>
        </w:numPr>
        <w:autoSpaceDE w:val="0"/>
        <w:autoSpaceDN w:val="0"/>
        <w:spacing w:after="60" w:line="240" w:lineRule="auto"/>
        <w:ind w:left="567" w:hanging="567"/>
        <w:jc w:val="both"/>
        <w:rPr>
          <w:rFonts w:cs="Calibri"/>
          <w:color w:val="000000" w:themeColor="text1"/>
        </w:rPr>
      </w:pPr>
      <w:r w:rsidRPr="00B74113">
        <w:rPr>
          <w:rFonts w:cs="Calibri"/>
        </w:rPr>
        <w:t xml:space="preserve">Uzavretá </w:t>
      </w:r>
      <w:r>
        <w:rPr>
          <w:rFonts w:cs="Calibri"/>
        </w:rPr>
        <w:t>Dohoda</w:t>
      </w:r>
      <w:r w:rsidRPr="00B74113">
        <w:rPr>
          <w:rFonts w:cs="Calibri"/>
        </w:rPr>
        <w:t xml:space="preserve"> nesmie byť v rozpore s týmito SP a s ponukou predloženou úspešným uchádzačom.  </w:t>
      </w:r>
      <w:r w:rsidRPr="00B74113">
        <w:rPr>
          <w:rFonts w:cs="Calibri"/>
          <w:color w:val="000000"/>
          <w:shd w:val="clear" w:color="auto" w:fill="FFFFFF"/>
        </w:rPr>
        <w:t xml:space="preserve">Verejný obstarávateľ nesmie uzavrieť </w:t>
      </w:r>
      <w:r>
        <w:rPr>
          <w:rFonts w:cs="Calibri"/>
          <w:color w:val="000000"/>
          <w:shd w:val="clear" w:color="auto" w:fill="FFFFFF"/>
        </w:rPr>
        <w:t>Dohodu</w:t>
      </w:r>
      <w:r w:rsidRPr="00B74113">
        <w:rPr>
          <w:rFonts w:cs="Calibri"/>
          <w:color w:val="000000"/>
          <w:shd w:val="clear" w:color="auto" w:fill="FFFFFF"/>
        </w:rPr>
        <w:t xml:space="preserve"> s uchádzačom, ktor</w:t>
      </w:r>
      <w:r>
        <w:rPr>
          <w:rFonts w:cs="Calibri"/>
          <w:color w:val="000000"/>
          <w:shd w:val="clear" w:color="auto" w:fill="FFFFFF"/>
        </w:rPr>
        <w:t>ý</w:t>
      </w:r>
      <w:r w:rsidRPr="00B74113">
        <w:rPr>
          <w:rFonts w:cs="Calibri"/>
          <w:color w:val="000000"/>
          <w:shd w:val="clear" w:color="auto" w:fill="FFFFFF"/>
        </w:rPr>
        <w:t xml:space="preserve"> m</w:t>
      </w:r>
      <w:r>
        <w:rPr>
          <w:rFonts w:cs="Calibri"/>
          <w:color w:val="000000"/>
          <w:shd w:val="clear" w:color="auto" w:fill="FFFFFF"/>
        </w:rPr>
        <w:t>á</w:t>
      </w:r>
      <w:r w:rsidRPr="00B74113">
        <w:rPr>
          <w:rFonts w:cs="Calibri"/>
          <w:color w:val="000000"/>
          <w:shd w:val="clear" w:color="auto" w:fill="FFFFFF"/>
        </w:rPr>
        <w:t xml:space="preserve"> povinnosť zapisovať sa do registra partnerov verejného sektora</w:t>
      </w:r>
      <w:r w:rsidRPr="00B74113">
        <w:rPr>
          <w:rStyle w:val="Odkaznapoznmkupodiarou"/>
          <w:rFonts w:cs="Calibri"/>
          <w:color w:val="000000"/>
          <w:shd w:val="clear" w:color="auto" w:fill="FFFFFF"/>
        </w:rPr>
        <w:footnoteReference w:id="2"/>
      </w:r>
      <w:r w:rsidRPr="00B74113">
        <w:rPr>
          <w:rStyle w:val="apple-converted-space"/>
          <w:rFonts w:cs="Calibri"/>
          <w:color w:val="000000"/>
          <w:shd w:val="clear" w:color="auto" w:fill="FFFFFF"/>
        </w:rPr>
        <w:t> </w:t>
      </w:r>
      <w:r w:rsidRPr="00B74113">
        <w:rPr>
          <w:rFonts w:cs="Calibri"/>
        </w:rPr>
        <w:t>podľa zákona č. 315/2016 Z. z. o registri partnerov verejného sektora a o zmene a doplnení niektorých zákonov</w:t>
      </w:r>
      <w:r>
        <w:rPr>
          <w:rFonts w:cs="Calibri"/>
        </w:rPr>
        <w:t xml:space="preserve"> v znení neskorších predpisov</w:t>
      </w:r>
      <w:r w:rsidRPr="00B74113">
        <w:rPr>
          <w:rFonts w:cs="Calibri"/>
        </w:rPr>
        <w:t xml:space="preserve"> (ďalej len „register partnerov verejného sektora“)</w:t>
      </w:r>
      <w:r>
        <w:rPr>
          <w:rFonts w:cs="Calibri"/>
        </w:rPr>
        <w:t xml:space="preserve"> </w:t>
      </w:r>
      <w:r w:rsidRPr="00B74113">
        <w:rPr>
          <w:rFonts w:cs="Calibri"/>
          <w:color w:val="000000"/>
          <w:shd w:val="clear" w:color="auto" w:fill="FFFFFF"/>
        </w:rPr>
        <w:t xml:space="preserve">a nie </w:t>
      </w:r>
      <w:r>
        <w:rPr>
          <w:rFonts w:cs="Calibri"/>
          <w:color w:val="000000"/>
          <w:shd w:val="clear" w:color="auto" w:fill="FFFFFF"/>
        </w:rPr>
        <w:t>je</w:t>
      </w:r>
      <w:r w:rsidRPr="00B74113">
        <w:rPr>
          <w:rFonts w:cs="Calibri"/>
          <w:color w:val="000000"/>
          <w:shd w:val="clear" w:color="auto" w:fill="FFFFFF"/>
        </w:rPr>
        <w:t xml:space="preserve"> zapísan</w:t>
      </w:r>
      <w:r>
        <w:rPr>
          <w:rFonts w:cs="Calibri"/>
          <w:color w:val="000000"/>
          <w:shd w:val="clear" w:color="auto" w:fill="FFFFFF"/>
        </w:rPr>
        <w:t>ý</w:t>
      </w:r>
      <w:r w:rsidRPr="00B74113">
        <w:rPr>
          <w:rFonts w:cs="Calibri"/>
          <w:color w:val="000000"/>
          <w:shd w:val="clear" w:color="auto" w:fill="FFFFFF"/>
        </w:rPr>
        <w:t xml:space="preserve"> v registri partnerov verejného sektora</w:t>
      </w:r>
      <w:r w:rsidRPr="00B74113">
        <w:rPr>
          <w:rStyle w:val="Odkaznapoznmkupodiarou"/>
          <w:rFonts w:cs="Calibri"/>
        </w:rPr>
        <w:footnoteReference w:id="3"/>
      </w:r>
      <w:r w:rsidRPr="00B74113">
        <w:rPr>
          <w:rStyle w:val="apple-converted-space"/>
          <w:rFonts w:cs="Calibri"/>
          <w:color w:val="000000"/>
          <w:shd w:val="clear" w:color="auto" w:fill="FFFFFF"/>
        </w:rPr>
        <w:t> </w:t>
      </w:r>
      <w:r w:rsidRPr="00B74113">
        <w:rPr>
          <w:rFonts w:cs="Calibri"/>
          <w:color w:val="000000"/>
          <w:shd w:val="clear" w:color="auto" w:fill="FFFFFF"/>
        </w:rPr>
        <w:t>alebo ktor</w:t>
      </w:r>
      <w:r>
        <w:rPr>
          <w:rFonts w:cs="Calibri"/>
          <w:color w:val="000000"/>
          <w:shd w:val="clear" w:color="auto" w:fill="FFFFFF"/>
        </w:rPr>
        <w:t>é</w:t>
      </w:r>
      <w:r w:rsidRPr="00B74113">
        <w:rPr>
          <w:rFonts w:cs="Calibri"/>
          <w:color w:val="000000"/>
          <w:shd w:val="clear" w:color="auto" w:fill="FFFFFF"/>
        </w:rPr>
        <w:t>h</w:t>
      </w:r>
      <w:r>
        <w:rPr>
          <w:rFonts w:cs="Calibri"/>
          <w:color w:val="000000"/>
          <w:shd w:val="clear" w:color="auto" w:fill="FFFFFF"/>
        </w:rPr>
        <w:t>o</w:t>
      </w:r>
      <w:r w:rsidRPr="00B74113">
        <w:rPr>
          <w:rFonts w:cs="Calibri"/>
          <w:color w:val="000000"/>
          <w:shd w:val="clear" w:color="auto" w:fill="FFFFFF"/>
        </w:rPr>
        <w:t xml:space="preserve"> subdodávatelia </w:t>
      </w:r>
      <w:r w:rsidRPr="00B74113">
        <w:rPr>
          <w:rFonts w:cs="Calibri"/>
          <w:color w:val="000000" w:themeColor="text1"/>
          <w:shd w:val="clear" w:color="auto" w:fill="FFFFFF"/>
        </w:rPr>
        <w:t>a subdodávatelia podľa osobitného predpisu</w:t>
      </w:r>
      <w:hyperlink r:id="rId18" w:anchor="f4439932" w:history="1">
        <w:r w:rsidRPr="003874F5">
          <w:rPr>
            <w:rStyle w:val="Hypertextovprepojenie"/>
            <w:rFonts w:cs="Calibri"/>
            <w:bCs/>
            <w:color w:val="000000" w:themeColor="text1"/>
            <w:u w:val="none"/>
            <w:shd w:val="clear" w:color="auto" w:fill="FFFFFF"/>
            <w:vertAlign w:val="superscript"/>
          </w:rPr>
          <w:t>1</w:t>
        </w:r>
      </w:hyperlink>
      <w:r>
        <w:rPr>
          <w:rStyle w:val="Hypertextovprepojenie"/>
          <w:rFonts w:cs="Calibri"/>
          <w:bCs/>
          <w:color w:val="000000" w:themeColor="text1"/>
          <w:u w:val="none"/>
          <w:shd w:val="clear" w:color="auto" w:fill="FFFFFF"/>
          <w:vertAlign w:val="superscript"/>
        </w:rPr>
        <w:t xml:space="preserve"> </w:t>
      </w:r>
      <w:r w:rsidRPr="00B74113">
        <w:rPr>
          <w:rFonts w:cs="Calibri"/>
          <w:color w:val="000000" w:themeColor="text1"/>
          <w:shd w:val="clear" w:color="auto" w:fill="FFFFFF"/>
        </w:rPr>
        <w:t>majú povinnosť zapisovať sa do registra partnerov verejného sektora</w:t>
      </w:r>
      <w:hyperlink r:id="rId19" w:anchor="f4439932" w:history="1">
        <w:r w:rsidRPr="00EE7D28">
          <w:rPr>
            <w:rStyle w:val="Hypertextovprepojenie"/>
            <w:rFonts w:cs="Calibri"/>
            <w:bCs/>
            <w:color w:val="000000" w:themeColor="text1"/>
            <w:u w:val="none"/>
            <w:shd w:val="clear" w:color="auto" w:fill="FFFFFF"/>
            <w:vertAlign w:val="superscript"/>
          </w:rPr>
          <w:t>1</w:t>
        </w:r>
      </w:hyperlink>
      <w:r w:rsidRPr="00B74113">
        <w:rPr>
          <w:rStyle w:val="apple-converted-space"/>
          <w:rFonts w:cs="Calibri"/>
          <w:color w:val="000000" w:themeColor="text1"/>
          <w:shd w:val="clear" w:color="auto" w:fill="FFFFFF"/>
        </w:rPr>
        <w:t> </w:t>
      </w:r>
      <w:r w:rsidRPr="00B74113">
        <w:rPr>
          <w:rFonts w:cs="Calibri"/>
          <w:color w:val="000000" w:themeColor="text1"/>
          <w:shd w:val="clear" w:color="auto" w:fill="FFFFFF"/>
        </w:rPr>
        <w:t>a nie sú zapísaní v registri partnerov verejného sektora</w:t>
      </w:r>
      <w:r>
        <w:rPr>
          <w:rFonts w:cs="Calibri"/>
          <w:color w:val="000000" w:themeColor="text1"/>
          <w:shd w:val="clear" w:color="auto" w:fill="FFFFFF"/>
        </w:rPr>
        <w:t xml:space="preserve"> </w:t>
      </w:r>
      <w:hyperlink r:id="rId20" w:anchor="f4439933" w:history="1">
        <w:r w:rsidRPr="003874F5">
          <w:rPr>
            <w:rStyle w:val="Hypertextovprepojenie"/>
            <w:rFonts w:cs="Calibri"/>
            <w:bCs/>
            <w:color w:val="000000" w:themeColor="text1"/>
            <w:u w:val="none"/>
            <w:shd w:val="clear" w:color="auto" w:fill="FFFFFF"/>
            <w:vertAlign w:val="superscript"/>
          </w:rPr>
          <w:t>2</w:t>
        </w:r>
      </w:hyperlink>
      <w:r>
        <w:rPr>
          <w:rFonts w:cs="Calibri"/>
          <w:color w:val="000000" w:themeColor="text1"/>
        </w:rPr>
        <w:t>, ďalej uchádzačom,</w:t>
      </w:r>
      <w:r w:rsidRPr="00BF25D4">
        <w:rPr>
          <w:rFonts w:cs="Calibri"/>
          <w:color w:val="000000"/>
          <w:shd w:val="clear" w:color="auto" w:fill="FFFFFF"/>
        </w:rPr>
        <w:t xml:space="preserve"> </w:t>
      </w:r>
      <w:r w:rsidRPr="00B74113">
        <w:rPr>
          <w:rFonts w:cs="Calibri"/>
          <w:color w:val="000000"/>
          <w:shd w:val="clear" w:color="auto" w:fill="FFFFFF"/>
        </w:rPr>
        <w:t>ktor</w:t>
      </w:r>
      <w:r>
        <w:rPr>
          <w:rFonts w:cs="Calibri"/>
          <w:color w:val="000000"/>
          <w:shd w:val="clear" w:color="auto" w:fill="FFFFFF"/>
        </w:rPr>
        <w:t>ý</w:t>
      </w:r>
      <w:r w:rsidRPr="00B74113">
        <w:rPr>
          <w:rFonts w:cs="Calibri"/>
          <w:color w:val="000000"/>
          <w:shd w:val="clear" w:color="auto" w:fill="FFFFFF"/>
        </w:rPr>
        <w:t xml:space="preserve"> m</w:t>
      </w:r>
      <w:r>
        <w:rPr>
          <w:rFonts w:cs="Calibri"/>
          <w:color w:val="000000"/>
          <w:shd w:val="clear" w:color="auto" w:fill="FFFFFF"/>
        </w:rPr>
        <w:t>á</w:t>
      </w:r>
      <w:r w:rsidRPr="00B74113">
        <w:rPr>
          <w:rFonts w:cs="Calibri"/>
          <w:color w:val="000000"/>
          <w:shd w:val="clear" w:color="auto" w:fill="FFFFFF"/>
        </w:rPr>
        <w:t xml:space="preserve"> povinnosť zapisovať sa do registra partnerov verejného </w:t>
      </w:r>
      <w:r w:rsidRPr="006E7885">
        <w:rPr>
          <w:rFonts w:asciiTheme="minorHAnsi" w:hAnsiTheme="minorHAnsi" w:cstheme="minorHAnsi"/>
          <w:shd w:val="clear" w:color="auto" w:fill="FFFFFF"/>
        </w:rPr>
        <w:t xml:space="preserve">sektora a ktorého konečným užívateľom výhod zapísaným v registri </w:t>
      </w:r>
      <w:r w:rsidRPr="006E7885">
        <w:rPr>
          <w:rFonts w:asciiTheme="minorHAnsi" w:hAnsiTheme="minorHAnsi" w:cstheme="minorHAnsi"/>
          <w:shd w:val="clear" w:color="auto" w:fill="FFFFFF"/>
        </w:rPr>
        <w:lastRenderedPageBreak/>
        <w:t>partnerov verejného sektora je</w:t>
      </w:r>
      <w:r>
        <w:rPr>
          <w:rFonts w:asciiTheme="minorHAnsi" w:hAnsiTheme="minorHAnsi" w:cstheme="minorHAnsi"/>
          <w:shd w:val="clear" w:color="auto" w:fill="FFFFFF"/>
        </w:rPr>
        <w:t xml:space="preserve"> osoba podľa § 11 ods. 1 písm. c) Zákona</w:t>
      </w:r>
      <w:r w:rsidRPr="0079176D">
        <w:rPr>
          <w:rFonts w:cs="Calibri"/>
          <w:color w:val="000000"/>
          <w:shd w:val="clear" w:color="auto" w:fill="FFFFFF"/>
        </w:rPr>
        <w:t xml:space="preserve"> </w:t>
      </w:r>
      <w:r w:rsidRPr="00B74113">
        <w:rPr>
          <w:rFonts w:cs="Calibri"/>
          <w:color w:val="000000"/>
          <w:shd w:val="clear" w:color="auto" w:fill="FFFFFF"/>
        </w:rPr>
        <w:t>alebo ktor</w:t>
      </w:r>
      <w:r>
        <w:rPr>
          <w:rFonts w:cs="Calibri"/>
          <w:color w:val="000000"/>
          <w:shd w:val="clear" w:color="auto" w:fill="FFFFFF"/>
        </w:rPr>
        <w:t>é</w:t>
      </w:r>
      <w:r w:rsidRPr="00B74113">
        <w:rPr>
          <w:rFonts w:cs="Calibri"/>
          <w:color w:val="000000"/>
          <w:shd w:val="clear" w:color="auto" w:fill="FFFFFF"/>
        </w:rPr>
        <w:t>h</w:t>
      </w:r>
      <w:r>
        <w:rPr>
          <w:rFonts w:cs="Calibri"/>
          <w:color w:val="000000"/>
          <w:shd w:val="clear" w:color="auto" w:fill="FFFFFF"/>
        </w:rPr>
        <w:t>o</w:t>
      </w:r>
      <w:r w:rsidRPr="00B74113">
        <w:rPr>
          <w:rFonts w:cs="Calibri"/>
          <w:color w:val="000000"/>
          <w:shd w:val="clear" w:color="auto" w:fill="FFFFFF"/>
        </w:rPr>
        <w:t xml:space="preserve"> subdodávatelia </w:t>
      </w:r>
      <w:r w:rsidRPr="00B74113">
        <w:rPr>
          <w:rFonts w:cs="Calibri"/>
          <w:color w:val="000000" w:themeColor="text1"/>
          <w:shd w:val="clear" w:color="auto" w:fill="FFFFFF"/>
        </w:rPr>
        <w:t>a subdodávatelia podľa osobitného predpisu</w:t>
      </w:r>
      <w:r>
        <w:rPr>
          <w:rFonts w:cs="Calibri"/>
          <w:color w:val="000000" w:themeColor="text1"/>
          <w:shd w:val="clear" w:color="auto" w:fill="FFFFFF"/>
        </w:rPr>
        <w:t>, ktorí majú povinnosť zapisovať sa do registra partnerov verejného sektora a majú</w:t>
      </w:r>
      <w:r w:rsidRPr="0079176D">
        <w:rPr>
          <w:rFonts w:asciiTheme="minorHAnsi" w:hAnsiTheme="minorHAnsi" w:cstheme="minorHAnsi"/>
          <w:shd w:val="clear" w:color="auto" w:fill="FFFFFF"/>
        </w:rPr>
        <w:t xml:space="preserve"> </w:t>
      </w:r>
      <w:r w:rsidRPr="002A0EE2">
        <w:rPr>
          <w:rFonts w:asciiTheme="minorHAnsi" w:hAnsiTheme="minorHAnsi" w:cstheme="minorHAnsi"/>
          <w:shd w:val="clear" w:color="auto" w:fill="FFFFFF"/>
        </w:rPr>
        <w:t xml:space="preserve">v registri partnerov verejného sektora </w:t>
      </w:r>
      <w:r>
        <w:rPr>
          <w:rFonts w:asciiTheme="minorHAnsi" w:hAnsiTheme="minorHAnsi" w:cstheme="minorHAnsi"/>
          <w:shd w:val="clear" w:color="auto" w:fill="FFFFFF"/>
        </w:rPr>
        <w:t xml:space="preserve">zapísaného konečného užívateľa výhod, ktorým </w:t>
      </w:r>
      <w:r w:rsidRPr="002A0EE2">
        <w:rPr>
          <w:rFonts w:asciiTheme="minorHAnsi" w:hAnsiTheme="minorHAnsi" w:cstheme="minorHAnsi"/>
          <w:shd w:val="clear" w:color="auto" w:fill="FFFFFF"/>
        </w:rPr>
        <w:t>je</w:t>
      </w:r>
      <w:r>
        <w:rPr>
          <w:rFonts w:asciiTheme="minorHAnsi" w:hAnsiTheme="minorHAnsi" w:cstheme="minorHAnsi"/>
          <w:shd w:val="clear" w:color="auto" w:fill="FFFFFF"/>
        </w:rPr>
        <w:t xml:space="preserve"> osoba podľa § 11 ods. 1 písm. c) Zákona.</w:t>
      </w:r>
      <w:r>
        <w:rPr>
          <w:rFonts w:cs="Calibri"/>
          <w:color w:val="000000" w:themeColor="text1"/>
          <w:shd w:val="clear" w:color="auto" w:fill="FFFFFF"/>
        </w:rPr>
        <w:t xml:space="preserve"> </w:t>
      </w:r>
    </w:p>
    <w:p w14:paraId="223E2B5D"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Dohoda</w:t>
      </w:r>
      <w:r w:rsidRPr="00B74113">
        <w:rPr>
          <w:rFonts w:cs="Calibri"/>
        </w:rPr>
        <w:t xml:space="preserve"> s úspešným uchádzačom, ktorého ponuka bola prijatá, bude uzavretá najskôr </w:t>
      </w:r>
      <w:r>
        <w:rPr>
          <w:rFonts w:cs="Calibri"/>
        </w:rPr>
        <w:t>11 (jedenásty)</w:t>
      </w:r>
      <w:r w:rsidRPr="00B74113">
        <w:rPr>
          <w:rFonts w:cs="Calibri"/>
        </w:rPr>
        <w:t xml:space="preserve"> deň odo dňa odoslania informácie o výsledku vyhodnotenia ponúk podľa § 55 Zákona, ak nebudú uplatnené revízne postupy, pri dodržaní postupu stanoveného v ustanovení § 56 Zákona.</w:t>
      </w:r>
    </w:p>
    <w:p w14:paraId="46125BBD"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Úspešný uchádzač </w:t>
      </w:r>
      <w:r>
        <w:rPr>
          <w:rFonts w:cs="Calibri"/>
        </w:rPr>
        <w:t>je</w:t>
      </w:r>
      <w:r w:rsidRPr="00B74113">
        <w:rPr>
          <w:rFonts w:cs="Calibri"/>
        </w:rPr>
        <w:t xml:space="preserve"> povinn</w:t>
      </w:r>
      <w:r>
        <w:rPr>
          <w:rFonts w:cs="Calibri"/>
        </w:rPr>
        <w:t>ý</w:t>
      </w:r>
      <w:r w:rsidRPr="00B74113">
        <w:rPr>
          <w:rFonts w:cs="Calibri"/>
        </w:rPr>
        <w:t xml:space="preserve"> poskytnúť verejnému obstarávateľovi riadnu súčinnosť potrebnú na uzavretie </w:t>
      </w:r>
      <w:r>
        <w:rPr>
          <w:rFonts w:cs="Calibri"/>
        </w:rPr>
        <w:t>Dohody</w:t>
      </w:r>
      <w:r w:rsidRPr="00B74113">
        <w:rPr>
          <w:rFonts w:cs="Calibri"/>
        </w:rPr>
        <w:t xml:space="preserve"> t</w:t>
      </w:r>
      <w:r>
        <w:rPr>
          <w:rFonts w:cs="Calibri"/>
        </w:rPr>
        <w:t>ak, aby mohla byť uzavretá do 10 (desať)</w:t>
      </w:r>
      <w:r w:rsidRPr="00B74113">
        <w:rPr>
          <w:rFonts w:cs="Calibri"/>
        </w:rPr>
        <w:t xml:space="preserve"> pracovných dní odo dňa uplynutia lehoty podľa § 56 ods. </w:t>
      </w:r>
      <w:r>
        <w:rPr>
          <w:rFonts w:cs="Calibri"/>
        </w:rPr>
        <w:t>2 až 4</w:t>
      </w:r>
      <w:r w:rsidRPr="00B74113">
        <w:rPr>
          <w:rFonts w:cs="Calibri"/>
        </w:rPr>
        <w:t xml:space="preserve"> Zákona, ak bol na jej uzavretie </w:t>
      </w:r>
      <w:r>
        <w:rPr>
          <w:rFonts w:cs="Calibri"/>
        </w:rPr>
        <w:t>písomne vyzvaný prostredníctvom komunikačného rozhrania systému JOSEPHINE.</w:t>
      </w:r>
      <w:r w:rsidRPr="00B74113">
        <w:rPr>
          <w:rFonts w:cs="Calibri"/>
        </w:rPr>
        <w:t xml:space="preserve"> Úspešný</w:t>
      </w:r>
      <w:r>
        <w:rPr>
          <w:rFonts w:cs="Calibri"/>
        </w:rPr>
        <w:t xml:space="preserve">, </w:t>
      </w:r>
      <w:r w:rsidRPr="00B74113">
        <w:rPr>
          <w:rFonts w:cs="Calibri"/>
        </w:rPr>
        <w:t>ktor</w:t>
      </w:r>
      <w:r>
        <w:rPr>
          <w:rFonts w:cs="Calibri"/>
        </w:rPr>
        <w:t>ý</w:t>
      </w:r>
      <w:r w:rsidRPr="00B74113">
        <w:rPr>
          <w:rFonts w:cs="Calibri"/>
        </w:rPr>
        <w:t xml:space="preserve"> m</w:t>
      </w:r>
      <w:r>
        <w:rPr>
          <w:rFonts w:cs="Calibri"/>
        </w:rPr>
        <w:t>á</w:t>
      </w:r>
      <w:r w:rsidRPr="00B74113">
        <w:rPr>
          <w:rFonts w:cs="Calibri"/>
        </w:rPr>
        <w:t xml:space="preserve"> povinnosť zapisovať sa do registra partnerov verejného sektora alebo </w:t>
      </w:r>
      <w:r>
        <w:rPr>
          <w:rFonts w:cs="Calibri"/>
        </w:rPr>
        <w:t>jeho</w:t>
      </w:r>
      <w:r w:rsidRPr="00B74113">
        <w:rPr>
          <w:rFonts w:cs="Calibri"/>
        </w:rPr>
        <w:t xml:space="preserve"> subdodávatelia, ktorí majú povinnosť zapisovať sa do registra partnerov verejného sektora sú povinní na účely poskytnutia riadnej súčinnosti potrebnej na uzavretie </w:t>
      </w:r>
      <w:r>
        <w:rPr>
          <w:rFonts w:cs="Calibri"/>
        </w:rPr>
        <w:t>Dohody</w:t>
      </w:r>
      <w:r w:rsidRPr="00B74113">
        <w:rPr>
          <w:rFonts w:cs="Calibri"/>
        </w:rPr>
        <w:t xml:space="preserve"> mať v registri partnerov verejného sektora zapísaných konečných užívateľov výhod. </w:t>
      </w:r>
    </w:p>
    <w:p w14:paraId="49562A0A"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 xml:space="preserve">Ak </w:t>
      </w:r>
      <w:r w:rsidRPr="00B74113">
        <w:rPr>
          <w:rFonts w:cs="Calibri"/>
        </w:rPr>
        <w:t>úspešný uchádzač odmietn</w:t>
      </w:r>
      <w:r>
        <w:rPr>
          <w:rFonts w:cs="Calibri"/>
        </w:rPr>
        <w:t>e</w:t>
      </w:r>
      <w:r w:rsidRPr="00B74113">
        <w:rPr>
          <w:rFonts w:cs="Calibri"/>
        </w:rPr>
        <w:t xml:space="preserve"> uzavrieť </w:t>
      </w:r>
      <w:r>
        <w:rPr>
          <w:rFonts w:cs="Calibri"/>
        </w:rPr>
        <w:t>Dohodu</w:t>
      </w:r>
      <w:r w:rsidRPr="00B74113">
        <w:rPr>
          <w:rFonts w:cs="Calibri"/>
        </w:rPr>
        <w:t xml:space="preserve"> alebo nie sú splnené povinnosti podľa bodu </w:t>
      </w:r>
      <w:r>
        <w:rPr>
          <w:rFonts w:cs="Calibri"/>
        </w:rPr>
        <w:t>30</w:t>
      </w:r>
      <w:r w:rsidRPr="00B74113">
        <w:rPr>
          <w:rFonts w:cs="Calibri"/>
        </w:rPr>
        <w:t xml:space="preserve">.3 </w:t>
      </w:r>
      <w:r>
        <w:rPr>
          <w:rFonts w:cs="Calibri"/>
        </w:rPr>
        <w:t xml:space="preserve">časť </w:t>
      </w:r>
      <w:r w:rsidRPr="00B74113">
        <w:rPr>
          <w:rFonts w:cs="Calibri"/>
        </w:rPr>
        <w:t xml:space="preserve">A.1 Pokyny pre uchádzačov </w:t>
      </w:r>
      <w:r>
        <w:rPr>
          <w:rFonts w:cs="Calibri"/>
        </w:rPr>
        <w:t xml:space="preserve">týchto </w:t>
      </w:r>
      <w:r w:rsidRPr="00B74113">
        <w:rPr>
          <w:rFonts w:cs="Calibri"/>
        </w:rPr>
        <w:t xml:space="preserve">SP, verejný obstarávateľ môže uzavrieť </w:t>
      </w:r>
      <w:r>
        <w:rPr>
          <w:rFonts w:cs="Calibri"/>
        </w:rPr>
        <w:t>Dohodu</w:t>
      </w:r>
      <w:r w:rsidRPr="00B74113">
        <w:rPr>
          <w:rFonts w:cs="Calibri"/>
        </w:rPr>
        <w:t xml:space="preserve"> s uchádzačom, ktor</w:t>
      </w:r>
      <w:r>
        <w:rPr>
          <w:rFonts w:cs="Calibri"/>
        </w:rPr>
        <w:t>ý</w:t>
      </w:r>
      <w:r w:rsidRPr="00B74113">
        <w:rPr>
          <w:rFonts w:cs="Calibri"/>
        </w:rPr>
        <w:t xml:space="preserve"> sa umiestnil</w:t>
      </w:r>
      <w:r>
        <w:rPr>
          <w:rFonts w:cs="Calibri"/>
        </w:rPr>
        <w:t xml:space="preserve"> na nasledujúcom mieste v poradí.</w:t>
      </w:r>
      <w:r w:rsidRPr="00B74113">
        <w:rPr>
          <w:rFonts w:cs="Calibri"/>
        </w:rPr>
        <w:t xml:space="preserve"> </w:t>
      </w:r>
    </w:p>
    <w:p w14:paraId="0997AD4F"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Uchádzač, ktor</w:t>
      </w:r>
      <w:r>
        <w:rPr>
          <w:rFonts w:cs="Calibri"/>
        </w:rPr>
        <w:t>ý</w:t>
      </w:r>
      <w:r w:rsidRPr="00B74113">
        <w:rPr>
          <w:rFonts w:cs="Calibri"/>
        </w:rPr>
        <w:t xml:space="preserve"> sa umiestnil </w:t>
      </w:r>
      <w:r>
        <w:rPr>
          <w:rFonts w:cs="Calibri"/>
        </w:rPr>
        <w:t>na nasledujúcom mieste v poradí, je</w:t>
      </w:r>
      <w:r w:rsidRPr="00B74113">
        <w:rPr>
          <w:rFonts w:cs="Calibri"/>
        </w:rPr>
        <w:t xml:space="preserve"> povinn</w:t>
      </w:r>
      <w:r>
        <w:rPr>
          <w:rFonts w:cs="Calibri"/>
        </w:rPr>
        <w:t>ý</w:t>
      </w:r>
      <w:r w:rsidRPr="00B74113">
        <w:rPr>
          <w:rFonts w:cs="Calibri"/>
        </w:rPr>
        <w:t xml:space="preserve"> splniť povinnosť podľa bodu </w:t>
      </w:r>
      <w:r>
        <w:rPr>
          <w:rFonts w:cs="Calibri"/>
        </w:rPr>
        <w:t xml:space="preserve">30.3 časť A.1 Pokyny pre uchádzačov týchto SP </w:t>
      </w:r>
      <w:r w:rsidRPr="00B74113">
        <w:rPr>
          <w:rFonts w:cs="Calibri"/>
        </w:rPr>
        <w:t xml:space="preserve">a poskytnúť verejnému obstarávateľovi riadnu súčinnosť, potrebnú na uzavretie </w:t>
      </w:r>
      <w:r>
        <w:rPr>
          <w:rFonts w:cs="Calibri"/>
        </w:rPr>
        <w:t>Dohody</w:t>
      </w:r>
      <w:r w:rsidRPr="00B74113">
        <w:rPr>
          <w:rFonts w:cs="Calibri"/>
        </w:rPr>
        <w:t xml:space="preserve"> tak, aby mohla byť uzavretá do 10 </w:t>
      </w:r>
      <w:r>
        <w:rPr>
          <w:rFonts w:cs="Calibri"/>
        </w:rPr>
        <w:t xml:space="preserve">(desať) </w:t>
      </w:r>
      <w:r w:rsidRPr="00B74113">
        <w:rPr>
          <w:rFonts w:cs="Calibri"/>
        </w:rPr>
        <w:t>pracovných dní odo dňa, keď bol n</w:t>
      </w:r>
      <w:r>
        <w:rPr>
          <w:rFonts w:cs="Calibri"/>
        </w:rPr>
        <w:t xml:space="preserve">a jej uzavretie písomne vyzvaný prostredníctvom komunikačného rozhrania systému JOSEPHINE. </w:t>
      </w:r>
    </w:p>
    <w:p w14:paraId="1AE063DA"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môže v Oznámení určiť, že lehota uvedená v bodoch </w:t>
      </w:r>
      <w:r>
        <w:rPr>
          <w:rFonts w:cs="Calibri"/>
        </w:rPr>
        <w:t>30</w:t>
      </w:r>
      <w:r w:rsidRPr="00B74113">
        <w:rPr>
          <w:rFonts w:cs="Calibri"/>
        </w:rPr>
        <w:t xml:space="preserve">.3 a </w:t>
      </w:r>
      <w:r>
        <w:rPr>
          <w:rFonts w:cs="Calibri"/>
        </w:rPr>
        <w:t>30</w:t>
      </w:r>
      <w:r w:rsidRPr="00B74113">
        <w:rPr>
          <w:rFonts w:cs="Calibri"/>
        </w:rPr>
        <w:t>.</w:t>
      </w:r>
      <w:r>
        <w:rPr>
          <w:rFonts w:cs="Calibri"/>
        </w:rPr>
        <w:t>5</w:t>
      </w:r>
      <w:r w:rsidRPr="00B74113">
        <w:rPr>
          <w:rFonts w:cs="Calibri"/>
        </w:rPr>
        <w:t xml:space="preserve"> </w:t>
      </w:r>
      <w:r>
        <w:rPr>
          <w:rFonts w:cs="Calibri"/>
        </w:rPr>
        <w:t>časť A.1 Pokyny pre uchádzačov týchto SP</w:t>
      </w:r>
      <w:r w:rsidRPr="00B74113">
        <w:rPr>
          <w:rFonts w:cs="Calibri"/>
        </w:rPr>
        <w:t xml:space="preserve"> je dlhšia ako 10</w:t>
      </w:r>
      <w:r>
        <w:rPr>
          <w:rFonts w:cs="Calibri"/>
        </w:rPr>
        <w:t xml:space="preserve"> (desať)</w:t>
      </w:r>
      <w:r w:rsidRPr="00B74113">
        <w:rPr>
          <w:rFonts w:cs="Calibri"/>
        </w:rPr>
        <w:t xml:space="preserve"> pracovných dní.</w:t>
      </w:r>
    </w:p>
    <w:p w14:paraId="2D6365DB" w14:textId="77777777" w:rsidR="000649F2" w:rsidRPr="00894831"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b/>
        </w:rPr>
        <w:t>Povinnosť byť zapísaný v registri partnerov verejného sektora sa nevzťahuje</w:t>
      </w:r>
      <w:r w:rsidRPr="00B74113">
        <w:rPr>
          <w:rFonts w:cs="Calibri"/>
        </w:rPr>
        <w:t xml:space="preserve"> na toho, komu m</w:t>
      </w:r>
      <w:r>
        <w:rPr>
          <w:rFonts w:cs="Calibri"/>
        </w:rPr>
        <w:t>á</w:t>
      </w:r>
      <w:r w:rsidRPr="00B74113">
        <w:rPr>
          <w:rFonts w:cs="Calibri"/>
        </w:rPr>
        <w:t xml:space="preserve"> byť </w:t>
      </w:r>
      <w:r w:rsidRPr="00B74113">
        <w:rPr>
          <w:rFonts w:cs="Calibri"/>
          <w:b/>
        </w:rPr>
        <w:t xml:space="preserve">jednorazovo poskytnuté </w:t>
      </w:r>
      <w:r>
        <w:rPr>
          <w:rFonts w:cs="Calibri"/>
          <w:b/>
        </w:rPr>
        <w:t>plnenie</w:t>
      </w:r>
      <w:r w:rsidRPr="00B74113">
        <w:rPr>
          <w:rFonts w:cs="Calibri"/>
          <w:b/>
        </w:rPr>
        <w:t xml:space="preserve"> </w:t>
      </w:r>
      <w:r>
        <w:rPr>
          <w:rFonts w:cs="Calibri"/>
          <w:b/>
        </w:rPr>
        <w:t xml:space="preserve">zo zmluvy s plnením v hodnote </w:t>
      </w:r>
      <w:r w:rsidRPr="00B74113">
        <w:rPr>
          <w:rFonts w:cs="Calibri"/>
          <w:b/>
        </w:rPr>
        <w:t>neprevyšujúc</w:t>
      </w:r>
      <w:r>
        <w:rPr>
          <w:rFonts w:cs="Calibri"/>
          <w:b/>
        </w:rPr>
        <w:t>ej</w:t>
      </w:r>
      <w:r w:rsidRPr="00B74113">
        <w:rPr>
          <w:rFonts w:cs="Calibri"/>
          <w:b/>
        </w:rPr>
        <w:t xml:space="preserve"> sumu 100 000 eur</w:t>
      </w:r>
      <w:r>
        <w:rPr>
          <w:rFonts w:cs="Calibri"/>
        </w:rPr>
        <w:t xml:space="preserve"> alebo na toho, komu majú byť poskytnuté viaceré čiastkové alebo opakujúce sa plnenia zo zmluvy s </w:t>
      </w:r>
      <w:r w:rsidRPr="00361A7C">
        <w:rPr>
          <w:rFonts w:cs="Calibri"/>
        </w:rPr>
        <w:t xml:space="preserve">plnením </w:t>
      </w:r>
      <w:r w:rsidRPr="006E7885">
        <w:rPr>
          <w:rFonts w:asciiTheme="minorHAnsi" w:hAnsiTheme="minorHAnsi" w:cstheme="minorHAnsi"/>
        </w:rPr>
        <w:t xml:space="preserve">v hodnote </w:t>
      </w:r>
      <w:r w:rsidRPr="006E7885">
        <w:rPr>
          <w:rFonts w:asciiTheme="minorHAnsi" w:hAnsiTheme="minorHAnsi" w:cstheme="minorHAnsi"/>
          <w:b/>
        </w:rPr>
        <w:t>v</w:t>
      </w:r>
      <w:r w:rsidRPr="006E7885">
        <w:rPr>
          <w:rFonts w:asciiTheme="minorHAnsi" w:hAnsiTheme="minorHAnsi" w:cstheme="minorHAnsi"/>
        </w:rPr>
        <w:t xml:space="preserve"> </w:t>
      </w:r>
      <w:r w:rsidRPr="006E7885">
        <w:rPr>
          <w:rFonts w:asciiTheme="minorHAnsi" w:hAnsiTheme="minorHAnsi" w:cstheme="minorHAnsi"/>
          <w:b/>
        </w:rPr>
        <w:t>úhrne neprevyšujúcej sumu 250 000 eur</w:t>
      </w:r>
      <w:r w:rsidRPr="00361A7C">
        <w:rPr>
          <w:rFonts w:asciiTheme="minorHAnsi" w:hAnsiTheme="minorHAnsi" w:cstheme="minorHAnsi"/>
        </w:rPr>
        <w:t>.</w:t>
      </w:r>
      <w:r w:rsidRPr="006E7885">
        <w:rPr>
          <w:rFonts w:asciiTheme="minorHAnsi" w:hAnsiTheme="minorHAnsi" w:cstheme="minorHAnsi"/>
        </w:rPr>
        <w:t xml:space="preserve"> </w:t>
      </w:r>
      <w:r w:rsidRPr="006E7885">
        <w:rPr>
          <w:rFonts w:asciiTheme="minorHAnsi" w:hAnsiTheme="minorHAnsi" w:cstheme="minorHAnsi"/>
          <w:shd w:val="clear" w:color="auto" w:fill="FFFFFF"/>
        </w:rPr>
        <w:t>Ak ide o poskytnutie štátnej pomoci, ktorej hodnotu plnenia nemožno určiť, vzniká povinnosť zápisu bez ohľadu na hodnotu plnenia</w:t>
      </w:r>
      <w:r w:rsidRPr="006E7885">
        <w:rPr>
          <w:rFonts w:asciiTheme="minorHAnsi" w:hAnsiTheme="minorHAnsi" w:cstheme="minorHAnsi"/>
        </w:rPr>
        <w:t>.</w:t>
      </w:r>
      <w:r>
        <w:rPr>
          <w:rFonts w:asciiTheme="minorHAnsi" w:hAnsiTheme="minorHAnsi" w:cstheme="minorHAnsi"/>
        </w:rPr>
        <w:t xml:space="preserve"> Limity podľa prvej vety sa posudzujú bez DPH. </w:t>
      </w:r>
      <w:r w:rsidRPr="00361A7C">
        <w:rPr>
          <w:rFonts w:cs="Calibri"/>
        </w:rPr>
        <w:t xml:space="preserve"> </w:t>
      </w:r>
    </w:p>
    <w:p w14:paraId="59475D38"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b/>
        </w:rPr>
        <w:t xml:space="preserve">Úspešný uchádzač je povinný predložiť najneskôr v lehote stanovenej vo výzve na poskytnutie riadnej súčinnosti </w:t>
      </w:r>
      <w:r>
        <w:rPr>
          <w:rFonts w:cs="Calibri"/>
          <w:b/>
        </w:rPr>
        <w:t xml:space="preserve">podpísanú Dohodu </w:t>
      </w:r>
      <w:r w:rsidRPr="00B74113">
        <w:rPr>
          <w:rFonts w:cs="Calibri"/>
          <w:b/>
        </w:rPr>
        <w:t xml:space="preserve">vrátane </w:t>
      </w:r>
      <w:r w:rsidRPr="00FE5D48">
        <w:rPr>
          <w:rFonts w:cs="Calibri"/>
          <w:b/>
        </w:rPr>
        <w:t>všetkých</w:t>
      </w:r>
      <w:r>
        <w:rPr>
          <w:rFonts w:cs="Calibri"/>
          <w:b/>
        </w:rPr>
        <w:t xml:space="preserve"> jej príloh. </w:t>
      </w:r>
      <w:r>
        <w:rPr>
          <w:rFonts w:cs="Calibri"/>
        </w:rPr>
        <w:t>Pri predkladaní Dohody v listinnej podobe je uchádzač povinný predložiť 5 (päť) rovnopisov Dohody.</w:t>
      </w:r>
      <w:r w:rsidRPr="00B74113">
        <w:rPr>
          <w:rFonts w:cs="Calibri"/>
        </w:rPr>
        <w:t xml:space="preserve"> Nesplnenie tejto povinnosti bude verejný obstarávateľ považovať za neposkytnutie riadnej súčinnosti.</w:t>
      </w:r>
    </w:p>
    <w:p w14:paraId="21D0254E"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vyžaduje, aby úspešný uchádzač v </w:t>
      </w:r>
      <w:r>
        <w:rPr>
          <w:rFonts w:cs="Calibri"/>
        </w:rPr>
        <w:t>Dohode</w:t>
      </w:r>
      <w:r w:rsidRPr="00B74113">
        <w:rPr>
          <w:rFonts w:cs="Calibri"/>
        </w:rPr>
        <w:t xml:space="preserve"> najneskôr v čase jej uzavretia uviedol údaje o všetkých známych subdodávateľoch, údaje o osobe oprávnenej konať za subdodávateľa v rozsahu meno a priezvisko, adresa pobytu, dátum narodenia</w:t>
      </w:r>
      <w:r>
        <w:rPr>
          <w:rFonts w:cs="Calibri"/>
        </w:rPr>
        <w:t xml:space="preserve"> a to v rámci </w:t>
      </w:r>
      <w:r w:rsidRPr="00552BDA">
        <w:rPr>
          <w:rFonts w:cs="Calibri"/>
        </w:rPr>
        <w:t>Zoznam</w:t>
      </w:r>
      <w:r>
        <w:rPr>
          <w:rFonts w:cs="Calibri"/>
        </w:rPr>
        <w:t>u</w:t>
      </w:r>
      <w:r w:rsidRPr="00552BDA">
        <w:rPr>
          <w:rFonts w:cs="Calibri"/>
        </w:rPr>
        <w:t xml:space="preserve"> subdodávateľov a podiel subdodávok</w:t>
      </w:r>
      <w:r w:rsidRPr="00B74113">
        <w:rPr>
          <w:rFonts w:cs="Calibri"/>
        </w:rPr>
        <w:t xml:space="preserve"> </w:t>
      </w:r>
      <w:r w:rsidRPr="00552BDA">
        <w:rPr>
          <w:rFonts w:cs="Calibri"/>
        </w:rPr>
        <w:t>(</w:t>
      </w:r>
      <w:r w:rsidRPr="00552BDA">
        <w:rPr>
          <w:rFonts w:asciiTheme="minorHAnsi" w:hAnsiTheme="minorHAnsi" w:cstheme="minorHAnsi"/>
          <w:color w:val="000000" w:themeColor="text1"/>
        </w:rPr>
        <w:t xml:space="preserve">Príloha č. </w:t>
      </w:r>
      <w:r>
        <w:rPr>
          <w:rFonts w:asciiTheme="minorHAnsi" w:hAnsiTheme="minorHAnsi" w:cstheme="minorHAnsi"/>
          <w:color w:val="000000" w:themeColor="text1"/>
        </w:rPr>
        <w:t>2</w:t>
      </w:r>
      <w:r w:rsidRPr="00552BDA">
        <w:rPr>
          <w:rFonts w:asciiTheme="minorHAnsi" w:hAnsiTheme="minorHAnsi" w:cstheme="minorHAnsi"/>
          <w:color w:val="000000" w:themeColor="text1"/>
        </w:rPr>
        <w:t xml:space="preserve"> k časti B.</w:t>
      </w:r>
      <w:r>
        <w:rPr>
          <w:rFonts w:asciiTheme="minorHAnsi" w:hAnsiTheme="minorHAnsi" w:cstheme="minorHAnsi"/>
          <w:color w:val="000000" w:themeColor="text1"/>
        </w:rPr>
        <w:t>1</w:t>
      </w:r>
      <w:r w:rsidRPr="00552BDA">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Opis predmetu zákazky, </w:t>
      </w:r>
      <w:r w:rsidRPr="006E7885">
        <w:rPr>
          <w:rFonts w:asciiTheme="minorHAnsi" w:hAnsiTheme="minorHAnsi" w:cstheme="minorHAnsi"/>
          <w:bCs/>
        </w:rPr>
        <w:t xml:space="preserve">zároveň </w:t>
      </w:r>
      <w:r w:rsidRPr="00361A7C">
        <w:rPr>
          <w:rFonts w:asciiTheme="minorHAnsi" w:hAnsiTheme="minorHAnsi" w:cstheme="minorHAnsi"/>
          <w:bCs/>
        </w:rPr>
        <w:t>ako príloha č. 1</w:t>
      </w:r>
      <w:r>
        <w:rPr>
          <w:rFonts w:asciiTheme="minorHAnsi" w:hAnsiTheme="minorHAnsi" w:cstheme="minorHAnsi"/>
          <w:bCs/>
        </w:rPr>
        <w:t>4</w:t>
      </w:r>
      <w:r w:rsidRPr="00361A7C">
        <w:rPr>
          <w:rFonts w:asciiTheme="minorHAnsi" w:hAnsiTheme="minorHAnsi" w:cstheme="minorHAnsi"/>
          <w:bCs/>
        </w:rPr>
        <w:t xml:space="preserve"> k </w:t>
      </w:r>
      <w:r w:rsidRPr="00552BDA">
        <w:rPr>
          <w:rFonts w:cs="Calibri"/>
        </w:rPr>
        <w:t>Dohode).</w:t>
      </w:r>
      <w:r w:rsidRPr="00B74113">
        <w:rPr>
          <w:rFonts w:cs="Calibri"/>
        </w:rPr>
        <w:t xml:space="preserve"> Nesplnenie tejto povinnosti bude verejný obstarávateľ považovať za neposkytnutie riadnej súčinnosti.</w:t>
      </w:r>
    </w:p>
    <w:p w14:paraId="4933F3C2" w14:textId="77777777" w:rsidR="000649F2" w:rsidRDefault="000649F2" w:rsidP="000649F2">
      <w:pPr>
        <w:numPr>
          <w:ilvl w:val="1"/>
          <w:numId w:val="67"/>
        </w:numPr>
        <w:autoSpaceDE w:val="0"/>
        <w:autoSpaceDN w:val="0"/>
        <w:spacing w:after="60" w:line="240" w:lineRule="auto"/>
        <w:ind w:left="567" w:hanging="567"/>
        <w:jc w:val="both"/>
        <w:rPr>
          <w:rFonts w:cs="Calibri"/>
        </w:rPr>
      </w:pPr>
      <w:r>
        <w:rPr>
          <w:rFonts w:cs="Calibri"/>
        </w:rPr>
        <w:t>V prípade, že úspešným uchádzačom je skupina dodávateľov, úspešný uchádzač je povinný najneskôr v lehote stanovenej vo výzve na poskytnutie riadnej súčinnosti predložiť relevantný  doklad preukazujúci splnenie podmienok uvedených v bodoch 18.5 a 18.6 časť A.1 Pokyny pre uchádzačov týchto</w:t>
      </w:r>
      <w:r w:rsidDel="002455BF">
        <w:rPr>
          <w:rFonts w:cs="Calibri"/>
        </w:rPr>
        <w:t xml:space="preserve"> </w:t>
      </w:r>
      <w:r>
        <w:rPr>
          <w:rFonts w:cs="Calibri"/>
        </w:rPr>
        <w:t xml:space="preserve">SP. Nesplnenie tejto povinnosti bude verejný obstarávateľ považovať za neposkytnutie riadnej súčinnosti. </w:t>
      </w:r>
    </w:p>
    <w:p w14:paraId="691B2BD2"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lastRenderedPageBreak/>
        <w:t xml:space="preserve">V </w:t>
      </w:r>
      <w:r w:rsidRPr="00B74113">
        <w:rPr>
          <w:rFonts w:cs="Calibri"/>
        </w:rPr>
        <w:t xml:space="preserve">prípade, že je úspešným uchádzačom skupina dodávateľov a </w:t>
      </w:r>
      <w:r>
        <w:rPr>
          <w:rFonts w:cs="Calibri"/>
        </w:rPr>
        <w:t>Dohoda</w:t>
      </w:r>
      <w:r w:rsidRPr="00B74113">
        <w:rPr>
          <w:rFonts w:cs="Calibri"/>
        </w:rPr>
        <w:t xml:space="preserve">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w:t>
      </w:r>
      <w:r>
        <w:rPr>
          <w:rFonts w:cs="Calibri"/>
        </w:rPr>
        <w:t>nenej osoby/</w:t>
      </w:r>
      <w:r w:rsidRPr="00B74113">
        <w:rPr>
          <w:rFonts w:cs="Calibri"/>
        </w:rPr>
        <w:t xml:space="preserve">osôb na podpis </w:t>
      </w:r>
      <w:r>
        <w:rPr>
          <w:rFonts w:cs="Calibri"/>
        </w:rPr>
        <w:t>Dohody</w:t>
      </w:r>
      <w:r w:rsidRPr="00B74113">
        <w:rPr>
          <w:rFonts w:cs="Calibri"/>
        </w:rPr>
        <w:t xml:space="preserve"> (ak takáto plná moc nebola predložená uchádzačom v rámci ponuky). Nesplnenie tejto povinnosti bude verejný obstarávateľ považovať za neposkytnutie riadnej súčinnosti.</w:t>
      </w:r>
    </w:p>
    <w:p w14:paraId="526D0908"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Povinnosť mať zapísaných konečných užívateľov výhod v registri partnerov verejného sektora sa vzťahuje na každého člena skupiny dodávateľov.</w:t>
      </w:r>
    </w:p>
    <w:p w14:paraId="3C004768"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si vyhradzuje právo neprijať ani jednu z predložených ponúk a nepodpísať </w:t>
      </w:r>
      <w:r>
        <w:rPr>
          <w:rFonts w:cs="Calibri"/>
        </w:rPr>
        <w:t>Dohodu</w:t>
      </w:r>
      <w:r w:rsidRPr="00B74113">
        <w:rPr>
          <w:rFonts w:cs="Calibri"/>
        </w:rPr>
        <w:t xml:space="preserve"> s úspešným uchádzačom v prípade, ak sa zmenia okolnosti za akých sa toto verejné obstarávanie vyhlasovalo.</w:t>
      </w:r>
    </w:p>
    <w:p w14:paraId="71C02FE7" w14:textId="77777777" w:rsidR="000649F2" w:rsidRPr="002B2EF5"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Verejný obstarávateľ si vyhradzuje právo neprijať ponuky uchádzačov, ktoré budú cenovo prevyšovať predpokladanú hodnotu zákazky</w:t>
      </w:r>
      <w:r>
        <w:rPr>
          <w:rFonts w:cs="Calibri"/>
        </w:rPr>
        <w:t>,</w:t>
      </w:r>
      <w:r w:rsidRPr="00B74113">
        <w:rPr>
          <w:rFonts w:cs="Calibri"/>
        </w:rPr>
        <w:t xml:space="preserve"> t.</w:t>
      </w:r>
      <w:r>
        <w:rPr>
          <w:rFonts w:cs="Calibri"/>
        </w:rPr>
        <w:t xml:space="preserve"> </w:t>
      </w:r>
      <w:r w:rsidRPr="00B74113">
        <w:rPr>
          <w:rFonts w:cs="Calibri"/>
        </w:rPr>
        <w:t xml:space="preserve">j. ktorých najnižšia cena bude vyššia ako plánované finančné prostriedky </w:t>
      </w:r>
      <w:r>
        <w:rPr>
          <w:rFonts w:cs="Calibri"/>
        </w:rPr>
        <w:t xml:space="preserve">verejného </w:t>
      </w:r>
      <w:r w:rsidRPr="00B74113">
        <w:rPr>
          <w:rFonts w:cs="Calibri"/>
        </w:rPr>
        <w:t>obstarávateľa na predmet zákazky.</w:t>
      </w:r>
    </w:p>
    <w:p w14:paraId="74FAA9ED" w14:textId="77777777" w:rsidR="000649F2" w:rsidRPr="00B74113" w:rsidRDefault="000649F2" w:rsidP="000649F2">
      <w:pPr>
        <w:spacing w:after="60" w:line="240" w:lineRule="auto"/>
        <w:jc w:val="both"/>
        <w:rPr>
          <w:rFonts w:cs="Calibri"/>
        </w:rPr>
      </w:pPr>
    </w:p>
    <w:p w14:paraId="4F55D06C" w14:textId="77777777" w:rsidR="000649F2" w:rsidRPr="00B14C93" w:rsidRDefault="000649F2" w:rsidP="000649F2">
      <w:pPr>
        <w:pStyle w:val="Nadpis3"/>
        <w:spacing w:after="60"/>
        <w:ind w:left="567" w:hanging="567"/>
        <w:rPr>
          <w:rFonts w:ascii="Calibri" w:hAnsi="Calibri" w:cs="Calibri"/>
          <w:sz w:val="22"/>
          <w:szCs w:val="22"/>
        </w:rPr>
      </w:pPr>
      <w:bookmarkStart w:id="75" w:name="_Toc461981437"/>
      <w:r w:rsidRPr="00B74113">
        <w:rPr>
          <w:rFonts w:ascii="Calibri" w:hAnsi="Calibri" w:cs="Calibri"/>
          <w:sz w:val="22"/>
          <w:szCs w:val="22"/>
        </w:rPr>
        <w:t>Zrušenie verejného obstarávania</w:t>
      </w:r>
      <w:bookmarkEnd w:id="75"/>
    </w:p>
    <w:p w14:paraId="2A29ABA8" w14:textId="77777777" w:rsidR="000649F2" w:rsidRPr="00B74113" w:rsidRDefault="000649F2" w:rsidP="000649F2">
      <w:pPr>
        <w:pStyle w:val="Odsekzoznamu"/>
        <w:numPr>
          <w:ilvl w:val="0"/>
          <w:numId w:val="67"/>
        </w:numPr>
        <w:autoSpaceDE w:val="0"/>
        <w:autoSpaceDN w:val="0"/>
        <w:spacing w:after="60"/>
        <w:jc w:val="both"/>
        <w:rPr>
          <w:rFonts w:ascii="Calibri" w:hAnsi="Calibri" w:cs="Calibri"/>
          <w:vanish/>
        </w:rPr>
      </w:pPr>
    </w:p>
    <w:p w14:paraId="1BAB1F81"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Verejný obstarávateľ zruší verejné obstarávanie, ak:</w:t>
      </w:r>
    </w:p>
    <w:p w14:paraId="0EE458AE" w14:textId="77777777" w:rsidR="000649F2" w:rsidRPr="00B74113" w:rsidRDefault="000649F2" w:rsidP="000649F2">
      <w:pPr>
        <w:numPr>
          <w:ilvl w:val="0"/>
          <w:numId w:val="12"/>
        </w:numPr>
        <w:spacing w:after="0" w:line="240" w:lineRule="auto"/>
        <w:ind w:left="850" w:hanging="357"/>
        <w:jc w:val="both"/>
        <w:rPr>
          <w:rFonts w:cs="Calibri"/>
        </w:rPr>
      </w:pPr>
      <w:r w:rsidRPr="00B74113">
        <w:rPr>
          <w:rFonts w:cs="Calibri"/>
        </w:rPr>
        <w:t>ani jeden uchádzač nesplnil podmienky účasti vo verejnom obstarávaní a uchádzač neuplatnil námietky v lehote podľa Zákona,</w:t>
      </w:r>
    </w:p>
    <w:p w14:paraId="692AC341" w14:textId="77777777" w:rsidR="000649F2" w:rsidRPr="00B74113" w:rsidRDefault="000649F2" w:rsidP="000649F2">
      <w:pPr>
        <w:numPr>
          <w:ilvl w:val="0"/>
          <w:numId w:val="12"/>
        </w:numPr>
        <w:spacing w:after="0" w:line="240" w:lineRule="auto"/>
        <w:ind w:left="850" w:hanging="357"/>
        <w:jc w:val="both"/>
        <w:rPr>
          <w:rFonts w:cs="Calibri"/>
        </w:rPr>
      </w:pPr>
      <w:r w:rsidRPr="00B74113">
        <w:rPr>
          <w:rFonts w:cs="Calibri"/>
        </w:rPr>
        <w:t>nedostal ani jednu ponuku,</w:t>
      </w:r>
    </w:p>
    <w:p w14:paraId="28918FB9" w14:textId="77777777" w:rsidR="000649F2" w:rsidRPr="00B74113" w:rsidRDefault="000649F2" w:rsidP="000649F2">
      <w:pPr>
        <w:numPr>
          <w:ilvl w:val="0"/>
          <w:numId w:val="12"/>
        </w:numPr>
        <w:spacing w:after="0" w:line="240" w:lineRule="auto"/>
        <w:ind w:left="850" w:hanging="357"/>
        <w:jc w:val="both"/>
        <w:rPr>
          <w:rFonts w:cs="Calibri"/>
        </w:rPr>
      </w:pPr>
      <w:r w:rsidRPr="00B74113">
        <w:rPr>
          <w:rFonts w:cs="Calibri"/>
        </w:rPr>
        <w:t>ani jedna z predložených ponúk nezodpovedá požiadavkám určeným podľa § 42 Zákona a uchádzač nepodal námietky v lehote podľa Zákona,</w:t>
      </w:r>
    </w:p>
    <w:p w14:paraId="73437064" w14:textId="77777777" w:rsidR="000649F2" w:rsidRPr="00B74113" w:rsidRDefault="000649F2" w:rsidP="000649F2">
      <w:pPr>
        <w:numPr>
          <w:ilvl w:val="0"/>
          <w:numId w:val="12"/>
        </w:numPr>
        <w:spacing w:after="0" w:line="240" w:lineRule="auto"/>
        <w:ind w:left="850" w:hanging="357"/>
        <w:jc w:val="both"/>
        <w:rPr>
          <w:rFonts w:cs="Calibri"/>
        </w:rPr>
      </w:pPr>
      <w:r w:rsidRPr="00B74113">
        <w:rPr>
          <w:rFonts w:cs="Calibri"/>
        </w:rPr>
        <w:t xml:space="preserve">jeho zrušenie nariadil </w:t>
      </w:r>
      <w:r>
        <w:rPr>
          <w:rFonts w:cs="Calibri"/>
        </w:rPr>
        <w:t>Ú</w:t>
      </w:r>
      <w:r w:rsidRPr="00B74113">
        <w:rPr>
          <w:rFonts w:cs="Calibri"/>
        </w:rPr>
        <w:t>rad.</w:t>
      </w:r>
    </w:p>
    <w:p w14:paraId="7D3B9167"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môže zrušiť verejné obstarávanie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w:t>
      </w:r>
      <w:r>
        <w:rPr>
          <w:rFonts w:cs="Calibri"/>
        </w:rPr>
        <w:t>Z</w:t>
      </w:r>
      <w:r w:rsidRPr="00B74113">
        <w:rPr>
          <w:rFonts w:cs="Calibri"/>
        </w:rPr>
        <w:t xml:space="preserve">ákona, ktoré má alebo by mohlo mať zásadný vplyv na výsledok verejného obstarávania, ak nebolo predložených viac ako dve ponuky alebo ak navrhované ceny v predložených ponukách sú vyššie ako predpokladaná hodnota. </w:t>
      </w:r>
    </w:p>
    <w:p w14:paraId="71461DF7"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Verejný obstarávateľ je povinný bezodkladne upovedomiť všetkých uchádzačov alebo záujemcov o zrušení použitého postupu zadávania zákazky s uvedením dôvodu</w:t>
      </w:r>
      <w:r>
        <w:rPr>
          <w:rFonts w:cs="Calibri"/>
        </w:rPr>
        <w:t xml:space="preserve"> a oznámiť postup</w:t>
      </w:r>
      <w:r w:rsidRPr="00B74113">
        <w:rPr>
          <w:rFonts w:cs="Calibri"/>
        </w:rPr>
        <w:t>, ktorý použije pri zadávaní zákazky na pôvodný predmet zákazky.</w:t>
      </w:r>
    </w:p>
    <w:p w14:paraId="29F88F2F" w14:textId="77777777" w:rsidR="000649F2" w:rsidRPr="0074096D"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v </w:t>
      </w:r>
      <w:r>
        <w:rPr>
          <w:rFonts w:cs="Calibri"/>
        </w:rPr>
        <w:t>oznámení</w:t>
      </w:r>
      <w:r w:rsidRPr="00B74113">
        <w:rPr>
          <w:rFonts w:cs="Calibri"/>
        </w:rPr>
        <w:t xml:space="preserve"> o výsledku verejného obstarávania uvedie, či zadávanie zákazky bude predmetom opätovného uverejnenia.</w:t>
      </w:r>
    </w:p>
    <w:p w14:paraId="3F99BAB1" w14:textId="77777777" w:rsidR="000649F2" w:rsidRDefault="000649F2" w:rsidP="000649F2">
      <w:pPr>
        <w:pStyle w:val="Zkladntext"/>
        <w:tabs>
          <w:tab w:val="right" w:leader="dot" w:pos="10080"/>
        </w:tabs>
        <w:rPr>
          <w:rFonts w:asciiTheme="minorHAnsi" w:hAnsiTheme="minorHAnsi" w:cstheme="minorHAnsi"/>
          <w:b/>
          <w:u w:val="single"/>
        </w:rPr>
      </w:pPr>
    </w:p>
    <w:p w14:paraId="079BF01F" w14:textId="77777777" w:rsidR="000649F2" w:rsidRDefault="000649F2" w:rsidP="000649F2">
      <w:pPr>
        <w:pStyle w:val="Zkladntext"/>
        <w:tabs>
          <w:tab w:val="right" w:leader="dot" w:pos="10080"/>
        </w:tabs>
        <w:rPr>
          <w:rFonts w:asciiTheme="minorHAnsi" w:hAnsiTheme="minorHAnsi" w:cstheme="minorHAnsi"/>
          <w:b/>
          <w:u w:val="single"/>
        </w:rPr>
      </w:pPr>
    </w:p>
    <w:p w14:paraId="0457843F" w14:textId="77777777" w:rsidR="000649F2" w:rsidRDefault="000649F2" w:rsidP="000649F2">
      <w:pPr>
        <w:pStyle w:val="Zkladntext"/>
        <w:tabs>
          <w:tab w:val="right" w:leader="dot" w:pos="10080"/>
        </w:tabs>
        <w:rPr>
          <w:rFonts w:asciiTheme="minorHAnsi" w:hAnsiTheme="minorHAnsi" w:cstheme="minorHAnsi"/>
          <w:b/>
          <w:u w:val="single"/>
        </w:rPr>
      </w:pPr>
    </w:p>
    <w:p w14:paraId="3C04A0D4" w14:textId="77777777" w:rsidR="000649F2" w:rsidRDefault="000649F2" w:rsidP="000649F2">
      <w:pPr>
        <w:pStyle w:val="Zkladntext"/>
        <w:tabs>
          <w:tab w:val="right" w:leader="dot" w:pos="10080"/>
        </w:tabs>
        <w:rPr>
          <w:rFonts w:asciiTheme="minorHAnsi" w:hAnsiTheme="minorHAnsi" w:cstheme="minorHAnsi"/>
          <w:b/>
          <w:u w:val="single"/>
        </w:rPr>
      </w:pPr>
    </w:p>
    <w:p w14:paraId="189AC321" w14:textId="77777777" w:rsidR="000649F2" w:rsidRPr="00B547F1" w:rsidRDefault="000649F2" w:rsidP="000649F2">
      <w:pPr>
        <w:pStyle w:val="Zkladntext"/>
        <w:tabs>
          <w:tab w:val="right" w:leader="dot" w:pos="10080"/>
        </w:tabs>
        <w:rPr>
          <w:rFonts w:asciiTheme="minorHAnsi" w:hAnsiTheme="minorHAnsi" w:cstheme="minorHAnsi"/>
          <w:b/>
          <w:u w:val="single"/>
        </w:rPr>
      </w:pPr>
      <w:r>
        <w:rPr>
          <w:rFonts w:asciiTheme="minorHAnsi" w:hAnsiTheme="minorHAnsi" w:cstheme="minorHAnsi"/>
          <w:b/>
          <w:u w:val="single"/>
        </w:rPr>
        <w:t>Prílohy k časti A.1 Pokyny pre uchádzačov týchto SP:</w:t>
      </w:r>
    </w:p>
    <w:p w14:paraId="043C81DD" w14:textId="77777777" w:rsidR="000649F2" w:rsidRPr="00B74113" w:rsidRDefault="000649F2" w:rsidP="000649F2">
      <w:pPr>
        <w:pStyle w:val="Zkladntext"/>
        <w:tabs>
          <w:tab w:val="right" w:leader="dot" w:pos="10080"/>
        </w:tabs>
        <w:spacing w:after="0"/>
        <w:rPr>
          <w:rFonts w:cs="Calibri"/>
        </w:rPr>
      </w:pPr>
      <w:r w:rsidRPr="00B74113">
        <w:rPr>
          <w:rFonts w:cs="Calibri"/>
        </w:rPr>
        <w:t>Príloha č. 1 - Všeobecné informácie o uchádzačovi</w:t>
      </w:r>
    </w:p>
    <w:p w14:paraId="204EA998" w14:textId="77777777" w:rsidR="000649F2" w:rsidRDefault="000649F2" w:rsidP="000649F2">
      <w:pPr>
        <w:spacing w:after="0"/>
        <w:jc w:val="both"/>
        <w:rPr>
          <w:rFonts w:asciiTheme="minorHAnsi" w:hAnsiTheme="minorHAnsi" w:cstheme="minorHAnsi"/>
          <w:bCs/>
        </w:rPr>
      </w:pPr>
      <w:r w:rsidRPr="00B74113">
        <w:rPr>
          <w:rFonts w:cs="Calibri"/>
        </w:rPr>
        <w:t xml:space="preserve">Príloha č. 2 - </w:t>
      </w:r>
      <w:r w:rsidRPr="00230A37">
        <w:rPr>
          <w:rFonts w:asciiTheme="minorHAnsi" w:hAnsiTheme="minorHAnsi" w:cstheme="minorHAnsi"/>
          <w:bCs/>
        </w:rPr>
        <w:t>Čestné vyhlásenie podľa Článku 5k Nariadenia rady (EÚ) č. 8</w:t>
      </w:r>
      <w:r>
        <w:rPr>
          <w:rFonts w:asciiTheme="minorHAnsi" w:hAnsiTheme="minorHAnsi" w:cstheme="minorHAnsi"/>
          <w:bCs/>
        </w:rPr>
        <w:t>33</w:t>
      </w:r>
      <w:r w:rsidRPr="00230A37">
        <w:rPr>
          <w:rFonts w:asciiTheme="minorHAnsi" w:hAnsiTheme="minorHAnsi" w:cstheme="minorHAnsi"/>
          <w:bCs/>
        </w:rPr>
        <w:t>/2014 z 31. júla 2014</w:t>
      </w:r>
      <w:bookmarkStart w:id="76" w:name="_Toc461981438"/>
    </w:p>
    <w:p w14:paraId="04CCE970" w14:textId="77777777" w:rsidR="000649F2" w:rsidRDefault="000649F2" w:rsidP="000649F2">
      <w:pPr>
        <w:spacing w:after="160" w:line="259" w:lineRule="auto"/>
        <w:rPr>
          <w:rFonts w:asciiTheme="minorHAnsi" w:hAnsiTheme="minorHAnsi" w:cstheme="minorHAnsi"/>
          <w:bCs/>
        </w:rPr>
      </w:pPr>
      <w:r>
        <w:rPr>
          <w:rFonts w:asciiTheme="minorHAnsi" w:hAnsiTheme="minorHAnsi" w:cstheme="minorHAnsi"/>
          <w:bCs/>
        </w:rPr>
        <w:br w:type="page"/>
      </w:r>
    </w:p>
    <w:p w14:paraId="44243086" w14:textId="77777777" w:rsidR="000649F2" w:rsidRPr="00D41C11" w:rsidRDefault="000649F2" w:rsidP="000649F2">
      <w:pPr>
        <w:pStyle w:val="Nadpis1"/>
        <w:rPr>
          <w:rFonts w:ascii="Calibri" w:hAnsi="Calibri" w:cs="Calibri"/>
          <w:color w:val="000000" w:themeColor="text1"/>
        </w:rPr>
      </w:pPr>
      <w:bookmarkStart w:id="77" w:name="_Hlk172719410"/>
      <w:bookmarkEnd w:id="76"/>
      <w:r w:rsidRPr="00D41C11">
        <w:rPr>
          <w:rFonts w:ascii="Calibri" w:hAnsi="Calibri" w:cs="Calibri"/>
          <w:bCs w:val="0"/>
          <w:color w:val="000000" w:themeColor="text1"/>
        </w:rPr>
        <w:lastRenderedPageBreak/>
        <w:t>A.2 KritériÁ na hodnotenie ponúk a PRAVIDLÁ ich uplatnenia</w:t>
      </w:r>
    </w:p>
    <w:p w14:paraId="3B665F6B" w14:textId="77777777" w:rsidR="000649F2" w:rsidRDefault="000649F2" w:rsidP="000649F2">
      <w:pPr>
        <w:pStyle w:val="Zkladntext2"/>
        <w:spacing w:after="0" w:line="240" w:lineRule="auto"/>
        <w:ind w:left="360" w:hanging="360"/>
        <w:jc w:val="both"/>
        <w:rPr>
          <w:rFonts w:cs="Calibri"/>
          <w:b/>
          <w:iCs/>
          <w:caps/>
          <w:color w:val="000000" w:themeColor="text1"/>
          <w:sz w:val="20"/>
          <w:szCs w:val="20"/>
        </w:rPr>
      </w:pPr>
    </w:p>
    <w:p w14:paraId="6167646F" w14:textId="77777777" w:rsidR="000649F2" w:rsidRDefault="000649F2" w:rsidP="000649F2">
      <w:pPr>
        <w:pStyle w:val="Nadpis3"/>
        <w:numPr>
          <w:ilvl w:val="0"/>
          <w:numId w:val="73"/>
        </w:numPr>
        <w:ind w:left="318" w:hanging="318"/>
        <w:rPr>
          <w:rFonts w:ascii="Calibri" w:hAnsi="Calibri" w:cs="Calibri"/>
          <w:b w:val="0"/>
          <w:sz w:val="22"/>
          <w:szCs w:val="22"/>
        </w:rPr>
      </w:pPr>
      <w:r>
        <w:rPr>
          <w:rFonts w:ascii="Calibri" w:hAnsi="Calibri" w:cs="Calibri"/>
          <w:b w:val="0"/>
          <w:bCs w:val="0"/>
          <w:sz w:val="22"/>
          <w:szCs w:val="22"/>
        </w:rPr>
        <w:t>Určenie kritéria:</w:t>
      </w:r>
    </w:p>
    <w:p w14:paraId="5684EAFD" w14:textId="77777777" w:rsidR="000649F2" w:rsidRPr="007D0928" w:rsidRDefault="000649F2" w:rsidP="000649F2">
      <w:pPr>
        <w:pStyle w:val="Odsekzoznamu"/>
        <w:numPr>
          <w:ilvl w:val="0"/>
          <w:numId w:val="75"/>
        </w:numPr>
        <w:jc w:val="both"/>
        <w:rPr>
          <w:rFonts w:ascii="Calibri" w:hAnsi="Calibri" w:cs="Calibri"/>
          <w:bCs/>
          <w:vanish/>
          <w:color w:val="000000"/>
        </w:rPr>
      </w:pPr>
    </w:p>
    <w:p w14:paraId="4437BEA2" w14:textId="77777777" w:rsidR="000649F2" w:rsidRPr="00D5105C" w:rsidRDefault="000649F2" w:rsidP="000649F2">
      <w:pPr>
        <w:pStyle w:val="Odsekzoznamu"/>
        <w:numPr>
          <w:ilvl w:val="1"/>
          <w:numId w:val="75"/>
        </w:numPr>
        <w:jc w:val="both"/>
        <w:rPr>
          <w:rFonts w:ascii="Calibri" w:hAnsi="Calibri" w:cs="Calibri"/>
        </w:rPr>
      </w:pPr>
      <w:r>
        <w:rPr>
          <w:rFonts w:ascii="Calibri" w:hAnsi="Calibri" w:cs="Calibri"/>
          <w:bCs/>
          <w:color w:val="000000"/>
        </w:rPr>
        <w:t>Ponuky uchádzačov</w:t>
      </w:r>
      <w:r>
        <w:rPr>
          <w:rFonts w:ascii="Calibri" w:hAnsi="Calibri" w:cs="Calibri"/>
          <w:b/>
          <w:bCs/>
          <w:color w:val="000000"/>
        </w:rPr>
        <w:t xml:space="preserve"> sa budú</w:t>
      </w:r>
      <w:r>
        <w:rPr>
          <w:rFonts w:ascii="Calibri" w:hAnsi="Calibri" w:cs="Calibri"/>
          <w:bCs/>
          <w:color w:val="000000"/>
        </w:rPr>
        <w:t xml:space="preserve"> vyhodnocovať </w:t>
      </w:r>
      <w:r>
        <w:rPr>
          <w:rFonts w:ascii="Calibri" w:hAnsi="Calibri" w:cs="Calibri"/>
          <w:b/>
          <w:bCs/>
          <w:color w:val="000000"/>
        </w:rPr>
        <w:t xml:space="preserve">v súlade s § 44 ods. 3 písm. c) </w:t>
      </w:r>
      <w:r w:rsidRPr="007D0928">
        <w:rPr>
          <w:rFonts w:ascii="Calibri" w:hAnsi="Calibri" w:cs="Calibri"/>
        </w:rPr>
        <w:t xml:space="preserve">Zákona, </w:t>
      </w:r>
      <w:r w:rsidRPr="007D0928">
        <w:rPr>
          <w:rFonts w:ascii="Calibri" w:hAnsi="Calibri" w:cs="Calibri"/>
          <w:bCs/>
          <w:color w:val="000000"/>
        </w:rPr>
        <w:t xml:space="preserve"> a teda na základe najnižšej ceny</w:t>
      </w:r>
      <w:r w:rsidRPr="007D0928">
        <w:rPr>
          <w:rFonts w:ascii="Calibri" w:hAnsi="Calibri" w:cs="Calibri"/>
          <w:b/>
          <w:bCs/>
          <w:color w:val="000000"/>
        </w:rPr>
        <w:t>.</w:t>
      </w:r>
    </w:p>
    <w:p w14:paraId="299914B6" w14:textId="77777777" w:rsidR="000649F2" w:rsidRPr="007D0928" w:rsidRDefault="000649F2" w:rsidP="000649F2">
      <w:pPr>
        <w:pStyle w:val="Odsekzoznamu"/>
        <w:ind w:left="540"/>
        <w:jc w:val="both"/>
        <w:rPr>
          <w:rFonts w:ascii="Calibri" w:hAnsi="Calibri" w:cs="Calibri"/>
        </w:rPr>
      </w:pPr>
    </w:p>
    <w:p w14:paraId="70BC4502" w14:textId="77777777" w:rsidR="000649F2" w:rsidRDefault="000649F2" w:rsidP="000649F2">
      <w:pPr>
        <w:spacing w:after="120"/>
        <w:ind w:left="567" w:hanging="567"/>
        <w:jc w:val="both"/>
        <w:rPr>
          <w:rFonts w:cs="Calibri"/>
        </w:rPr>
      </w:pPr>
      <w:r>
        <w:rPr>
          <w:rFonts w:cs="Calibri"/>
        </w:rPr>
        <w:t>1.2     Jediným k</w:t>
      </w:r>
      <w:r w:rsidRPr="007D0928">
        <w:rPr>
          <w:rFonts w:cs="Calibri"/>
        </w:rPr>
        <w:t xml:space="preserve">ritériom vyhodnotenia ponúk bude: </w:t>
      </w:r>
      <w:r>
        <w:rPr>
          <w:rFonts w:cs="Calibri"/>
        </w:rPr>
        <w:t xml:space="preserve">Navrhovaná </w:t>
      </w:r>
      <w:r w:rsidRPr="006E7885">
        <w:rPr>
          <w:rFonts w:cs="Calibri"/>
          <w:b/>
        </w:rPr>
        <w:t xml:space="preserve">celková cena za </w:t>
      </w:r>
      <w:r>
        <w:rPr>
          <w:rFonts w:cs="Calibri"/>
          <w:b/>
        </w:rPr>
        <w:t>plnenie</w:t>
      </w:r>
      <w:r w:rsidRPr="006E7885">
        <w:rPr>
          <w:rFonts w:cs="Calibri"/>
          <w:b/>
        </w:rPr>
        <w:t xml:space="preserve"> predmetu zákazky v EUR  bez DPH</w:t>
      </w:r>
      <w:r w:rsidRPr="007D0928">
        <w:rPr>
          <w:rFonts w:cs="Calibri"/>
        </w:rPr>
        <w:t>.</w:t>
      </w:r>
    </w:p>
    <w:p w14:paraId="01B05517" w14:textId="77777777" w:rsidR="000649F2" w:rsidRPr="00D5105C" w:rsidRDefault="000649F2" w:rsidP="000649F2">
      <w:pPr>
        <w:numPr>
          <w:ilvl w:val="0"/>
          <w:numId w:val="76"/>
        </w:numPr>
        <w:tabs>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hanging="738"/>
        <w:jc w:val="both"/>
        <w:rPr>
          <w:rFonts w:asciiTheme="minorHAnsi" w:hAnsiTheme="minorHAnsi" w:cstheme="minorHAnsi"/>
          <w:b/>
          <w:bCs/>
          <w:szCs w:val="20"/>
        </w:rPr>
      </w:pPr>
      <w:r w:rsidRPr="00D5105C">
        <w:rPr>
          <w:rFonts w:asciiTheme="minorHAnsi" w:hAnsiTheme="minorHAnsi" w:cstheme="minorHAnsi"/>
          <w:b/>
          <w:bCs/>
          <w:szCs w:val="20"/>
        </w:rPr>
        <w:t>Definícia kritéria</w:t>
      </w:r>
    </w:p>
    <w:p w14:paraId="64BD1477" w14:textId="77777777" w:rsidR="000649F2" w:rsidRPr="00D5105C" w:rsidRDefault="000649F2" w:rsidP="000649F2">
      <w:pPr>
        <w:tabs>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738"/>
        <w:jc w:val="both"/>
        <w:rPr>
          <w:rFonts w:asciiTheme="minorHAnsi" w:hAnsiTheme="minorHAnsi" w:cstheme="minorHAnsi"/>
          <w:b/>
          <w:bCs/>
          <w:szCs w:val="20"/>
        </w:rPr>
      </w:pPr>
    </w:p>
    <w:p w14:paraId="44C71384" w14:textId="77777777" w:rsidR="000649F2" w:rsidRPr="00D5105C" w:rsidRDefault="000649F2" w:rsidP="000649F2">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2.1</w:t>
      </w:r>
      <w:r w:rsidRPr="00D5105C">
        <w:rPr>
          <w:rFonts w:asciiTheme="minorHAnsi" w:hAnsiTheme="minorHAnsi" w:cstheme="minorHAnsi"/>
          <w:szCs w:val="20"/>
        </w:rPr>
        <w:tab/>
        <w:t xml:space="preserve">Cena za celý predmet zákazky je celková cena za </w:t>
      </w:r>
      <w:r>
        <w:rPr>
          <w:rFonts w:asciiTheme="minorHAnsi" w:hAnsiTheme="minorHAnsi" w:cstheme="minorHAnsi"/>
          <w:szCs w:val="20"/>
        </w:rPr>
        <w:t>plnenie</w:t>
      </w:r>
      <w:r w:rsidRPr="00D5105C">
        <w:rPr>
          <w:rFonts w:asciiTheme="minorHAnsi" w:hAnsiTheme="minorHAnsi" w:cstheme="minorHAnsi"/>
          <w:szCs w:val="20"/>
        </w:rPr>
        <w:t xml:space="preserve"> predmetu zákazky v rozsahu a vyhotovení v súlade s opisom predmetu zákazky uvedeným v časti B.1 Opis predmetu zákazky týchto SP.</w:t>
      </w:r>
    </w:p>
    <w:p w14:paraId="24448A38" w14:textId="77777777" w:rsidR="000649F2" w:rsidRPr="00D5105C" w:rsidRDefault="000649F2" w:rsidP="000649F2">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p>
    <w:p w14:paraId="747742F5" w14:textId="77777777" w:rsidR="000649F2" w:rsidRPr="00D5105C" w:rsidRDefault="000649F2" w:rsidP="000649F2">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2.2</w:t>
      </w:r>
      <w:r w:rsidRPr="00D5105C">
        <w:rPr>
          <w:rFonts w:asciiTheme="minorHAnsi" w:hAnsiTheme="minorHAnsi" w:cstheme="minorHAnsi"/>
          <w:szCs w:val="20"/>
        </w:rPr>
        <w:tab/>
        <w:t>Cena musí byť vypočítaná a vyjadrená podľa bodu 14 časti A.1 Pokyny pre uchádzačov týchto SP. Pre potreby vyhodnotenia ponúk sa použije cena v EUR bez DPH.</w:t>
      </w:r>
    </w:p>
    <w:p w14:paraId="1E50AF2F" w14:textId="77777777" w:rsidR="000649F2" w:rsidRPr="00D5105C" w:rsidRDefault="000649F2" w:rsidP="000649F2">
      <w:pPr>
        <w:spacing w:after="0" w:line="240" w:lineRule="auto"/>
        <w:ind w:left="360"/>
        <w:jc w:val="both"/>
        <w:rPr>
          <w:rFonts w:asciiTheme="minorHAnsi" w:hAnsiTheme="minorHAnsi" w:cstheme="minorHAnsi"/>
          <w:szCs w:val="20"/>
        </w:rPr>
      </w:pPr>
    </w:p>
    <w:p w14:paraId="185D736C" w14:textId="77777777" w:rsidR="000649F2" w:rsidRPr="00D5105C" w:rsidRDefault="000649F2" w:rsidP="000649F2">
      <w:pPr>
        <w:numPr>
          <w:ilvl w:val="0"/>
          <w:numId w:val="77"/>
        </w:numPr>
        <w:tabs>
          <w:tab w:val="num" w:pos="-426"/>
          <w:tab w:val="num" w:pos="-284"/>
          <w:tab w:val="num" w:pos="-142"/>
          <w:tab w:val="num" w:pos="567"/>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b/>
          <w:bCs/>
          <w:szCs w:val="20"/>
        </w:rPr>
        <w:t xml:space="preserve">Pravidlá uplatnenia stanovených kritérií na vyhodnotenie ponúk </w:t>
      </w:r>
    </w:p>
    <w:p w14:paraId="5421A570" w14:textId="77777777" w:rsidR="000649F2" w:rsidRPr="00D5105C" w:rsidRDefault="000649F2" w:rsidP="000649F2">
      <w:pPr>
        <w:tabs>
          <w:tab w:val="num" w:pos="-142"/>
          <w:tab w:val="num" w:pos="567"/>
          <w:tab w:val="num" w:pos="1590"/>
        </w:tabs>
        <w:spacing w:after="0" w:line="240" w:lineRule="auto"/>
        <w:ind w:left="567"/>
        <w:jc w:val="both"/>
        <w:rPr>
          <w:rFonts w:asciiTheme="minorHAnsi" w:hAnsiTheme="minorHAnsi" w:cstheme="minorHAnsi"/>
          <w:szCs w:val="20"/>
        </w:rPr>
      </w:pPr>
    </w:p>
    <w:p w14:paraId="29D4A42A" w14:textId="77777777" w:rsidR="000649F2" w:rsidRPr="00D5105C" w:rsidRDefault="000649F2" w:rsidP="000649F2">
      <w:pPr>
        <w:tabs>
          <w:tab w:val="left" w:pos="-426"/>
        </w:tabs>
        <w:spacing w:after="0" w:line="240" w:lineRule="auto"/>
        <w:ind w:left="567" w:hanging="567"/>
        <w:jc w:val="both"/>
        <w:rPr>
          <w:rFonts w:asciiTheme="minorHAnsi" w:hAnsiTheme="minorHAnsi" w:cstheme="minorHAnsi"/>
          <w:szCs w:val="20"/>
        </w:rPr>
      </w:pPr>
      <w:bookmarkStart w:id="78" w:name="kriteria_pravidlo"/>
      <w:r w:rsidRPr="00D5105C">
        <w:rPr>
          <w:rFonts w:asciiTheme="minorHAnsi" w:hAnsiTheme="minorHAnsi" w:cstheme="minorHAnsi"/>
          <w:szCs w:val="20"/>
        </w:rPr>
        <w:t>3.1</w:t>
      </w:r>
      <w:r w:rsidRPr="00D5105C">
        <w:rPr>
          <w:rFonts w:asciiTheme="minorHAnsi" w:hAnsiTheme="minorHAnsi" w:cstheme="minorHAnsi"/>
          <w:szCs w:val="20"/>
        </w:rPr>
        <w:tab/>
        <w:t xml:space="preserve">Hodnotenie ponúk uchádzačov je dané pridelením príslušného poradia podľa posudzovaných údajov uvedených v jednotlivých ponukách, týkajúcich sa navrhovanej ceny za </w:t>
      </w:r>
      <w:r>
        <w:rPr>
          <w:rFonts w:asciiTheme="minorHAnsi" w:hAnsiTheme="minorHAnsi" w:cstheme="minorHAnsi"/>
          <w:szCs w:val="20"/>
        </w:rPr>
        <w:t>plnenie</w:t>
      </w:r>
      <w:r w:rsidRPr="00D5105C">
        <w:rPr>
          <w:rFonts w:asciiTheme="minorHAnsi" w:hAnsiTheme="minorHAnsi" w:cstheme="minorHAnsi"/>
          <w:szCs w:val="20"/>
        </w:rPr>
        <w:t xml:space="preserve"> predmetu zákazky.</w:t>
      </w:r>
    </w:p>
    <w:p w14:paraId="5DAA9701" w14:textId="77777777" w:rsidR="000649F2" w:rsidRPr="00D5105C" w:rsidRDefault="000649F2" w:rsidP="000649F2">
      <w:pPr>
        <w:tabs>
          <w:tab w:val="left" w:pos="-426"/>
        </w:tabs>
        <w:spacing w:after="0" w:line="240" w:lineRule="auto"/>
        <w:ind w:left="567" w:hanging="567"/>
        <w:jc w:val="both"/>
        <w:rPr>
          <w:rFonts w:asciiTheme="minorHAnsi" w:hAnsiTheme="minorHAnsi" w:cstheme="minorHAnsi"/>
          <w:szCs w:val="20"/>
        </w:rPr>
      </w:pPr>
    </w:p>
    <w:p w14:paraId="746FE098" w14:textId="77777777"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3.2</w:t>
      </w:r>
      <w:r w:rsidRPr="00D5105C">
        <w:rPr>
          <w:rFonts w:asciiTheme="minorHAnsi" w:hAnsiTheme="minorHAnsi" w:cstheme="minorHAnsi"/>
          <w:szCs w:val="20"/>
        </w:rPr>
        <w:tab/>
      </w:r>
      <w:r w:rsidRPr="00D5105C">
        <w:rPr>
          <w:rFonts w:asciiTheme="minorHAnsi" w:hAnsiTheme="minorHAnsi" w:cstheme="minorHAnsi"/>
          <w:szCs w:val="20"/>
        </w:rPr>
        <w:tab/>
        <w:t xml:space="preserve">Poradie uchádzačov sa určí porovnaním výšky navrhnutých ponukových cien za </w:t>
      </w:r>
      <w:r>
        <w:rPr>
          <w:rFonts w:asciiTheme="minorHAnsi" w:hAnsiTheme="minorHAnsi" w:cstheme="minorHAnsi"/>
          <w:szCs w:val="20"/>
        </w:rPr>
        <w:t>plnenie</w:t>
      </w:r>
      <w:r w:rsidRPr="00D5105C">
        <w:rPr>
          <w:rFonts w:asciiTheme="minorHAnsi" w:hAnsiTheme="minorHAnsi" w:cstheme="minorHAnsi"/>
          <w:szCs w:val="20"/>
        </w:rPr>
        <w:t xml:space="preserve"> predmetu zákazky vyjadrených v eurách, uvedených v jednotlivých ponukách uchádzačov podľa určenej definície kritéria. </w:t>
      </w:r>
    </w:p>
    <w:p w14:paraId="03082241" w14:textId="77777777"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p>
    <w:bookmarkEnd w:id="78"/>
    <w:p w14:paraId="6A16D4FA" w14:textId="29679931"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3.3</w:t>
      </w:r>
      <w:r w:rsidRPr="00D5105C">
        <w:rPr>
          <w:rFonts w:asciiTheme="minorHAnsi" w:hAnsiTheme="minorHAnsi" w:cstheme="minorHAnsi"/>
          <w:szCs w:val="20"/>
        </w:rPr>
        <w:tab/>
      </w:r>
      <w:r w:rsidRPr="00D5105C">
        <w:rPr>
          <w:rFonts w:asciiTheme="minorHAnsi" w:hAnsiTheme="minorHAnsi" w:cstheme="minorHAnsi"/>
          <w:szCs w:val="20"/>
        </w:rPr>
        <w:tab/>
        <w:t>Úspešný uchádzač bude ten, ktorý sa podľa zostaveného poradia podľa stanoveného kritéria umiestni na prvom mieste a zároveň splní požiadavky na predmet zákazky a podmienky účasti stanovené verejným obstarávateľom v </w:t>
      </w:r>
      <w:r w:rsidRPr="0058056F">
        <w:rPr>
          <w:rFonts w:asciiTheme="minorHAnsi" w:hAnsiTheme="minorHAnsi" w:cstheme="minorHAnsi"/>
          <w:szCs w:val="20"/>
        </w:rPr>
        <w:t>časti A</w:t>
      </w:r>
      <w:r>
        <w:rPr>
          <w:rFonts w:asciiTheme="minorHAnsi" w:hAnsiTheme="minorHAnsi" w:cstheme="minorHAnsi"/>
          <w:szCs w:val="20"/>
        </w:rPr>
        <w:t>.</w:t>
      </w:r>
      <w:r w:rsidRPr="0058056F">
        <w:rPr>
          <w:rFonts w:asciiTheme="minorHAnsi" w:hAnsiTheme="minorHAnsi" w:cstheme="minorHAnsi"/>
          <w:szCs w:val="20"/>
        </w:rPr>
        <w:t xml:space="preserve">3 </w:t>
      </w:r>
      <w:r>
        <w:rPr>
          <w:rFonts w:asciiTheme="minorHAnsi" w:hAnsiTheme="minorHAnsi" w:cstheme="minorHAnsi"/>
          <w:szCs w:val="20"/>
        </w:rPr>
        <w:t>Podmienky účasti</w:t>
      </w:r>
      <w:r w:rsidRPr="0058056F">
        <w:rPr>
          <w:rFonts w:asciiTheme="minorHAnsi" w:hAnsiTheme="minorHAnsi" w:cstheme="minorHAnsi"/>
          <w:szCs w:val="20"/>
        </w:rPr>
        <w:t xml:space="preserve"> týchto SP</w:t>
      </w:r>
      <w:r w:rsidRPr="00D5105C">
        <w:rPr>
          <w:rFonts w:asciiTheme="minorHAnsi" w:hAnsiTheme="minorHAnsi" w:cstheme="minorHAnsi"/>
          <w:szCs w:val="20"/>
        </w:rPr>
        <w:t>.</w:t>
      </w:r>
    </w:p>
    <w:p w14:paraId="08F571F6" w14:textId="77777777"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p>
    <w:p w14:paraId="4B21AD81" w14:textId="77777777"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 xml:space="preserve">3.4 </w:t>
      </w:r>
      <w:r w:rsidRPr="00D5105C">
        <w:rPr>
          <w:rFonts w:asciiTheme="minorHAnsi" w:hAnsiTheme="minorHAnsi" w:cstheme="minorHAnsi"/>
          <w:szCs w:val="20"/>
        </w:rPr>
        <w:tab/>
        <w:t>V prípade rovnosti ceny ponúk uchádzačov za celý predmet zákazky, rozhoduje o poradí uchádzačov nižšia cena za servis a údržbu za 4 roky.</w:t>
      </w:r>
    </w:p>
    <w:p w14:paraId="6609FE1C" w14:textId="77777777" w:rsidR="000649F2" w:rsidRPr="00D5105C" w:rsidRDefault="000649F2" w:rsidP="000649F2">
      <w:pPr>
        <w:spacing w:after="0" w:line="240" w:lineRule="auto"/>
        <w:ind w:left="454"/>
        <w:jc w:val="both"/>
        <w:rPr>
          <w:rFonts w:asciiTheme="minorHAnsi" w:hAnsiTheme="minorHAnsi" w:cstheme="minorHAnsi"/>
          <w:szCs w:val="20"/>
        </w:rPr>
      </w:pPr>
    </w:p>
    <w:p w14:paraId="2866669E" w14:textId="77777777" w:rsidR="000649F2" w:rsidRPr="00D5105C" w:rsidRDefault="000649F2" w:rsidP="000649F2">
      <w:pPr>
        <w:numPr>
          <w:ilvl w:val="0"/>
          <w:numId w:val="77"/>
        </w:numPr>
        <w:tabs>
          <w:tab w:val="num" w:pos="567"/>
        </w:tabs>
        <w:spacing w:after="0" w:line="240" w:lineRule="auto"/>
        <w:ind w:left="567" w:hanging="567"/>
        <w:jc w:val="both"/>
        <w:rPr>
          <w:rFonts w:asciiTheme="minorHAnsi" w:hAnsiTheme="minorHAnsi" w:cstheme="minorHAnsi"/>
          <w:b/>
          <w:bCs/>
          <w:szCs w:val="20"/>
        </w:rPr>
      </w:pPr>
      <w:r w:rsidRPr="00D5105C">
        <w:rPr>
          <w:rFonts w:asciiTheme="minorHAnsi" w:hAnsiTheme="minorHAnsi" w:cstheme="minorHAnsi"/>
          <w:b/>
          <w:bCs/>
          <w:szCs w:val="20"/>
        </w:rPr>
        <w:t>Spôsob uvedenia návrhu na plnenie</w:t>
      </w:r>
    </w:p>
    <w:p w14:paraId="7B7B8B32" w14:textId="77777777" w:rsidR="000649F2" w:rsidRPr="00D5105C" w:rsidRDefault="000649F2" w:rsidP="000649F2">
      <w:pPr>
        <w:spacing w:after="0" w:line="240" w:lineRule="auto"/>
        <w:ind w:left="1590"/>
        <w:jc w:val="both"/>
        <w:rPr>
          <w:rFonts w:asciiTheme="minorHAnsi" w:hAnsiTheme="minorHAnsi" w:cstheme="minorHAnsi"/>
          <w:szCs w:val="20"/>
        </w:rPr>
      </w:pPr>
    </w:p>
    <w:p w14:paraId="4D97E829" w14:textId="77777777" w:rsidR="000649F2" w:rsidRPr="00D5105C" w:rsidRDefault="000649F2" w:rsidP="000649F2">
      <w:pPr>
        <w:tabs>
          <w:tab w:val="left" w:pos="-142"/>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4.1</w:t>
      </w:r>
      <w:r w:rsidRPr="00D5105C">
        <w:rPr>
          <w:rFonts w:asciiTheme="minorHAnsi" w:hAnsiTheme="minorHAnsi" w:cstheme="minorHAnsi"/>
          <w:szCs w:val="20"/>
        </w:rPr>
        <w:tab/>
        <w:t>Uchádzač uvedie svoj návrh na plnenie kritéria vo svojej ponuke v tabuľke Prílohy č. 1 Návrh na plnenie kritéria k časti A.2 Kritériá na hodnotenie ponúk a pravidlá ich uplatnenia týchto SP.</w:t>
      </w:r>
    </w:p>
    <w:p w14:paraId="57B2556B" w14:textId="77777777" w:rsidR="000649F2" w:rsidRPr="00D5105C" w:rsidRDefault="000649F2" w:rsidP="000649F2">
      <w:pPr>
        <w:tabs>
          <w:tab w:val="left" w:pos="-142"/>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 xml:space="preserve"> </w:t>
      </w:r>
      <w:r w:rsidRPr="00D5105C">
        <w:rPr>
          <w:rFonts w:asciiTheme="minorHAnsi" w:hAnsiTheme="minorHAnsi" w:cstheme="minorHAnsi"/>
          <w:szCs w:val="20"/>
        </w:rPr>
        <w:tab/>
      </w:r>
      <w:r w:rsidRPr="00D5105C">
        <w:rPr>
          <w:rFonts w:asciiTheme="minorHAnsi" w:hAnsiTheme="minorHAnsi" w:cstheme="minorHAnsi"/>
          <w:b/>
          <w:bCs/>
          <w:szCs w:val="20"/>
        </w:rPr>
        <w:t>Uchádzač tabuľku nevypĺňa</w:t>
      </w:r>
      <w:r w:rsidRPr="00D5105C">
        <w:rPr>
          <w:rFonts w:asciiTheme="minorHAnsi" w:hAnsiTheme="minorHAnsi" w:cstheme="minorHAnsi"/>
          <w:szCs w:val="20"/>
        </w:rPr>
        <w:t xml:space="preserve">, jednotlivé hodnoty budú vyplnené </w:t>
      </w:r>
      <w:r w:rsidRPr="00D5105C">
        <w:rPr>
          <w:rFonts w:asciiTheme="minorHAnsi" w:hAnsiTheme="minorHAnsi" w:cstheme="minorHAnsi"/>
          <w:b/>
          <w:bCs/>
          <w:szCs w:val="20"/>
        </w:rPr>
        <w:t>automaticky, po vyplnení jednotkových cien v Prílohe č. 1</w:t>
      </w:r>
      <w:r>
        <w:rPr>
          <w:rFonts w:asciiTheme="minorHAnsi" w:hAnsiTheme="minorHAnsi" w:cstheme="minorHAnsi"/>
          <w:b/>
          <w:bCs/>
          <w:szCs w:val="20"/>
        </w:rPr>
        <w:t>, 3, 5, 7, 9, 10 a 11</w:t>
      </w:r>
      <w:r w:rsidRPr="00D5105C">
        <w:rPr>
          <w:rFonts w:asciiTheme="minorHAnsi" w:hAnsiTheme="minorHAnsi" w:cstheme="minorHAnsi"/>
          <w:b/>
          <w:bCs/>
          <w:szCs w:val="20"/>
        </w:rPr>
        <w:t xml:space="preserve">  Špecifikácia ceny k časti B.2 Spôsob určenia ceny týchto SP.</w:t>
      </w:r>
    </w:p>
    <w:p w14:paraId="6F83D29E" w14:textId="77777777" w:rsidR="000649F2" w:rsidRDefault="000649F2" w:rsidP="000649F2">
      <w:pPr>
        <w:spacing w:after="120"/>
        <w:jc w:val="both"/>
        <w:rPr>
          <w:rFonts w:asciiTheme="minorHAnsi" w:hAnsiTheme="minorHAnsi" w:cstheme="minorHAnsi"/>
          <w:sz w:val="24"/>
        </w:rPr>
      </w:pPr>
    </w:p>
    <w:p w14:paraId="2F33F50E" w14:textId="77777777" w:rsidR="000649F2" w:rsidRPr="006E7885" w:rsidRDefault="000649F2" w:rsidP="000649F2">
      <w:pPr>
        <w:pStyle w:val="Zkladntext"/>
        <w:tabs>
          <w:tab w:val="right" w:leader="dot" w:pos="10080"/>
        </w:tabs>
        <w:rPr>
          <w:rFonts w:asciiTheme="minorHAnsi" w:hAnsiTheme="minorHAnsi" w:cstheme="minorHAnsi"/>
          <w:b/>
          <w:u w:val="single"/>
        </w:rPr>
      </w:pPr>
      <w:r>
        <w:rPr>
          <w:rFonts w:asciiTheme="minorHAnsi" w:hAnsiTheme="minorHAnsi" w:cstheme="minorHAnsi"/>
          <w:b/>
          <w:u w:val="single"/>
        </w:rPr>
        <w:t>Prílohy k časti A.2 Kritériá na hodnotenie poník a pravidlá ich uplatnenia týchto SP:</w:t>
      </w:r>
    </w:p>
    <w:p w14:paraId="774CE516" w14:textId="77777777" w:rsidR="000649F2" w:rsidRPr="007D0928" w:rsidRDefault="000649F2" w:rsidP="000649F2">
      <w:pPr>
        <w:pStyle w:val="Odsekzoznamu"/>
        <w:numPr>
          <w:ilvl w:val="0"/>
          <w:numId w:val="74"/>
        </w:numPr>
        <w:spacing w:after="120"/>
        <w:jc w:val="both"/>
        <w:rPr>
          <w:rFonts w:ascii="Calibri" w:hAnsi="Calibri" w:cs="Calibri"/>
          <w:bCs/>
          <w:vanish/>
          <w:color w:val="000000"/>
        </w:rPr>
      </w:pPr>
    </w:p>
    <w:p w14:paraId="5BFD7660" w14:textId="77777777" w:rsidR="000649F2" w:rsidRPr="007D0928" w:rsidRDefault="000649F2" w:rsidP="000649F2">
      <w:pPr>
        <w:pStyle w:val="Odsekzoznamu"/>
        <w:numPr>
          <w:ilvl w:val="1"/>
          <w:numId w:val="74"/>
        </w:numPr>
        <w:spacing w:after="120"/>
        <w:jc w:val="both"/>
        <w:rPr>
          <w:rFonts w:ascii="Calibri" w:hAnsi="Calibri" w:cs="Calibri"/>
          <w:bCs/>
          <w:vanish/>
          <w:color w:val="000000"/>
        </w:rPr>
      </w:pPr>
    </w:p>
    <w:p w14:paraId="25B3249B" w14:textId="77777777" w:rsidR="000649F2" w:rsidRPr="007D0928" w:rsidRDefault="000649F2" w:rsidP="000649F2">
      <w:pPr>
        <w:pStyle w:val="Odsekzoznamu"/>
        <w:numPr>
          <w:ilvl w:val="1"/>
          <w:numId w:val="74"/>
        </w:numPr>
        <w:spacing w:after="120"/>
        <w:jc w:val="both"/>
        <w:rPr>
          <w:rFonts w:ascii="Calibri" w:hAnsi="Calibri" w:cs="Calibri"/>
          <w:bCs/>
          <w:vanish/>
          <w:color w:val="000000"/>
        </w:rPr>
      </w:pPr>
    </w:p>
    <w:p w14:paraId="64901F14" w14:textId="77777777" w:rsidR="000649F2" w:rsidRDefault="000649F2" w:rsidP="000649F2">
      <w:pPr>
        <w:spacing w:after="0"/>
        <w:jc w:val="both"/>
        <w:rPr>
          <w:rFonts w:asciiTheme="minorHAnsi" w:hAnsiTheme="minorHAnsi" w:cstheme="minorHAnsi"/>
          <w:b/>
          <w:bCs/>
          <w:iCs/>
        </w:rPr>
      </w:pPr>
      <w:r>
        <w:rPr>
          <w:rFonts w:cs="Calibri"/>
          <w:bCs/>
          <w:color w:val="000000"/>
        </w:rPr>
        <w:t xml:space="preserve">Príloha: </w:t>
      </w:r>
      <w:r>
        <w:rPr>
          <w:rFonts w:cs="Calibri"/>
          <w:bCs/>
        </w:rPr>
        <w:t>Príloha č. 1 – Návrh na plnenie kritéria</w:t>
      </w:r>
      <w:bookmarkStart w:id="79" w:name="_Toc461981440"/>
    </w:p>
    <w:p w14:paraId="08053B21" w14:textId="77777777" w:rsidR="000649F2" w:rsidRDefault="000649F2" w:rsidP="000649F2">
      <w:pPr>
        <w:ind w:right="992"/>
        <w:jc w:val="both"/>
        <w:rPr>
          <w:rFonts w:asciiTheme="minorHAnsi" w:hAnsiTheme="minorHAnsi" w:cstheme="minorHAnsi"/>
          <w:b/>
          <w:bCs/>
          <w:iCs/>
        </w:rPr>
      </w:pPr>
    </w:p>
    <w:p w14:paraId="4BBA13F0" w14:textId="77777777" w:rsidR="000649F2" w:rsidRPr="0087422E" w:rsidRDefault="000649F2" w:rsidP="000649F2">
      <w:pPr>
        <w:ind w:right="992"/>
        <w:jc w:val="both"/>
        <w:rPr>
          <w:rFonts w:asciiTheme="minorHAnsi" w:hAnsiTheme="minorHAnsi" w:cstheme="minorHAnsi"/>
          <w:b/>
          <w:bCs/>
          <w:iCs/>
        </w:rPr>
      </w:pPr>
      <w:r w:rsidRPr="0087422E">
        <w:rPr>
          <w:rFonts w:asciiTheme="minorHAnsi" w:hAnsiTheme="minorHAnsi" w:cstheme="minorHAnsi"/>
          <w:b/>
          <w:bCs/>
          <w:iCs/>
        </w:rPr>
        <w:lastRenderedPageBreak/>
        <w:t>A.3 PODMIENKY ÚČASTI</w:t>
      </w:r>
    </w:p>
    <w:p w14:paraId="3C9BCBCF" w14:textId="77777777" w:rsidR="000649F2" w:rsidRPr="00E8590F" w:rsidRDefault="000649F2" w:rsidP="000649F2">
      <w:pPr>
        <w:ind w:right="-2"/>
        <w:jc w:val="both"/>
        <w:rPr>
          <w:rFonts w:asciiTheme="minorHAnsi" w:hAnsiTheme="minorHAnsi" w:cstheme="minorHAnsi"/>
          <w:b/>
          <w:bCs/>
          <w:iCs/>
          <w:u w:val="single"/>
        </w:rPr>
      </w:pPr>
      <w:r w:rsidRPr="00E8590F">
        <w:rPr>
          <w:rFonts w:asciiTheme="minorHAnsi" w:hAnsiTheme="minorHAnsi" w:cstheme="minorHAnsi"/>
          <w:b/>
          <w:bCs/>
          <w:iCs/>
          <w:u w:val="single"/>
        </w:rPr>
        <w:t>Podmienky účasti vo verejnom obstarávaní týkajúce sa osobného postavenia podľa  § 32</w:t>
      </w:r>
      <w:r>
        <w:rPr>
          <w:rFonts w:asciiTheme="minorHAnsi" w:hAnsiTheme="minorHAnsi" w:cstheme="minorHAnsi"/>
          <w:b/>
          <w:bCs/>
          <w:iCs/>
          <w:u w:val="single"/>
        </w:rPr>
        <w:t xml:space="preserve"> </w:t>
      </w:r>
      <w:r w:rsidRPr="00E8590F">
        <w:rPr>
          <w:rFonts w:asciiTheme="minorHAnsi" w:hAnsiTheme="minorHAnsi" w:cstheme="minorHAnsi"/>
          <w:b/>
          <w:bCs/>
          <w:iCs/>
          <w:u w:val="single"/>
        </w:rPr>
        <w:t>ZVO</w:t>
      </w:r>
      <w:r w:rsidRPr="00E8590F">
        <w:rPr>
          <w:rFonts w:asciiTheme="minorHAnsi" w:hAnsiTheme="minorHAnsi" w:cstheme="minorHAnsi"/>
          <w:b/>
          <w:bCs/>
          <w:iCs/>
          <w:color w:val="000000"/>
          <w:u w:val="single"/>
        </w:rPr>
        <w:t>.</w:t>
      </w:r>
    </w:p>
    <w:p w14:paraId="3FE69413" w14:textId="77777777" w:rsidR="000649F2" w:rsidRPr="00933F9C" w:rsidRDefault="000649F2" w:rsidP="000649F2">
      <w:pPr>
        <w:pStyle w:val="Odsekzoznamu"/>
        <w:numPr>
          <w:ilvl w:val="0"/>
          <w:numId w:val="106"/>
        </w:numPr>
        <w:spacing w:after="120"/>
        <w:ind w:left="567" w:hanging="567"/>
        <w:jc w:val="both"/>
        <w:rPr>
          <w:rFonts w:asciiTheme="minorHAnsi" w:eastAsia="Calibri" w:hAnsiTheme="minorHAnsi" w:cstheme="minorHAnsi"/>
        </w:rPr>
      </w:pPr>
      <w:r w:rsidRPr="00E8590F">
        <w:rPr>
          <w:rFonts w:asciiTheme="minorHAnsi" w:hAnsiTheme="minorHAnsi" w:cstheme="minorHAnsi"/>
        </w:rPr>
        <w:t xml:space="preserve">Verejného obstarávania sa môže zúčastniť len ten, kto spĺňa podmienky účasti týkajúce sa </w:t>
      </w:r>
      <w:r w:rsidRPr="00933F9C">
        <w:rPr>
          <w:rFonts w:asciiTheme="minorHAnsi" w:hAnsiTheme="minorHAnsi" w:cstheme="minorHAnsi"/>
        </w:rPr>
        <w:t>osobného postavenia podľa § 32 ods. 1 ZVO, ktorých splnenie preukazuje podľa § 32 ods. 2 ZVO v spojení s § 152 ZVO</w:t>
      </w:r>
      <w:r w:rsidRPr="00933F9C">
        <w:rPr>
          <w:rFonts w:asciiTheme="minorHAnsi" w:eastAsia="Calibri" w:hAnsiTheme="minorHAnsi" w:cstheme="minorHAnsi"/>
        </w:rPr>
        <w:t>.</w:t>
      </w:r>
    </w:p>
    <w:p w14:paraId="0BCB6882" w14:textId="2DAA9955" w:rsidR="000649F2" w:rsidRPr="00933F9C" w:rsidRDefault="00505634" w:rsidP="000649F2">
      <w:pPr>
        <w:pStyle w:val="Odsekzoznamu"/>
        <w:numPr>
          <w:ilvl w:val="0"/>
          <w:numId w:val="106"/>
        </w:numPr>
        <w:spacing w:after="120"/>
        <w:ind w:left="567" w:hanging="567"/>
        <w:jc w:val="both"/>
        <w:rPr>
          <w:rFonts w:asciiTheme="minorHAnsi" w:eastAsia="Calibri" w:hAnsiTheme="minorHAnsi" w:cstheme="minorHAnsi"/>
        </w:rPr>
      </w:pPr>
      <w:r w:rsidRPr="00A6676E">
        <w:rPr>
          <w:rFonts w:asciiTheme="minorHAnsi" w:eastAsia="Calibri" w:hAnsiTheme="minorHAnsi" w:cstheme="minorHAnsi"/>
        </w:rPr>
        <w:t xml:space="preserve">Podmienky účasti podľa § 32 ods. 1 písm. a) ZVO musí spĺňať aj iná osoba ako osoba podľa § 32 odseku 1 písm. a), ak táto osoba má právo za ňu konať, práva spojené s rozhodovaním alebo kontrolou v hospodárskom subjekte, ktorý sa chce zúčastniť verejného obstarávania. Splnenie </w:t>
      </w:r>
      <w:r w:rsidRPr="00311E1E">
        <w:rPr>
          <w:rFonts w:asciiTheme="minorHAnsi" w:eastAsia="Calibri" w:hAnsiTheme="minorHAnsi" w:cstheme="minorHAnsi"/>
        </w:rPr>
        <w:t xml:space="preserve">podmienky účasti podľa prvej vety preukazuje uchádzač verejnému obstarávateľovi predložením čestného vyhlásenia </w:t>
      </w:r>
      <w:r>
        <w:rPr>
          <w:rFonts w:asciiTheme="minorHAnsi" w:eastAsia="Calibri" w:hAnsiTheme="minorHAnsi" w:cstheme="minorHAnsi"/>
        </w:rPr>
        <w:t>podľa Prílohy</w:t>
      </w:r>
      <w:r w:rsidRPr="00E36154">
        <w:rPr>
          <w:rFonts w:asciiTheme="minorHAnsi" w:eastAsia="Calibri" w:hAnsiTheme="minorHAnsi" w:cstheme="minorHAnsi"/>
        </w:rPr>
        <w:t xml:space="preserve"> č. 2 časti A.3 Podmienky účasti uchádzačov týchto SP</w:t>
      </w:r>
      <w:r w:rsidRPr="00A6676E">
        <w:rPr>
          <w:rFonts w:asciiTheme="minorHAnsi" w:eastAsia="Calibri" w:hAnsiTheme="minorHAnsi" w:cstheme="minorHAnsi"/>
        </w:rPr>
        <w:t xml:space="preserve"> </w:t>
      </w:r>
      <w:r w:rsidRPr="00311E1E">
        <w:rPr>
          <w:rFonts w:asciiTheme="minorHAnsi" w:eastAsia="Calibri" w:hAnsiTheme="minorHAnsi" w:cstheme="minorHAnsi"/>
        </w:rPr>
        <w:t>alebo vyhlásenia podľa § 32  ods. 5 zákona,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r w:rsidRPr="00A6676E">
        <w:rPr>
          <w:rFonts w:asciiTheme="minorHAnsi" w:eastAsia="Calibri" w:hAnsiTheme="minorHAnsi" w:cstheme="minorHAnsi"/>
        </w:rPr>
        <w:t xml:space="preserve">. Skupina dodávateľov predkladá Čestné vyhlásenie </w:t>
      </w:r>
      <w:r>
        <w:rPr>
          <w:rFonts w:asciiTheme="minorHAnsi" w:eastAsia="Calibri" w:hAnsiTheme="minorHAnsi" w:cstheme="minorHAnsi"/>
        </w:rPr>
        <w:t>podľa Prílohy</w:t>
      </w:r>
      <w:r w:rsidRPr="00E36154">
        <w:rPr>
          <w:rFonts w:asciiTheme="minorHAnsi" w:eastAsia="Calibri" w:hAnsiTheme="minorHAnsi" w:cstheme="minorHAnsi"/>
        </w:rPr>
        <w:t xml:space="preserve"> č. 2 časti A.3 Podmienky účasti uchádzačov týchto SP</w:t>
      </w:r>
      <w:r>
        <w:rPr>
          <w:rFonts w:asciiTheme="minorHAnsi" w:eastAsia="Calibri" w:hAnsiTheme="minorHAnsi" w:cstheme="minorHAnsi"/>
        </w:rPr>
        <w:t xml:space="preserve"> </w:t>
      </w:r>
      <w:r w:rsidRPr="00A6676E">
        <w:rPr>
          <w:rFonts w:asciiTheme="minorHAnsi" w:eastAsia="Calibri" w:hAnsiTheme="minorHAnsi" w:cstheme="minorHAnsi"/>
        </w:rPr>
        <w:t>za každého dodávateľa samostatne.</w:t>
      </w:r>
    </w:p>
    <w:p w14:paraId="15750145" w14:textId="77777777" w:rsidR="000649F2" w:rsidRPr="00933F9C" w:rsidRDefault="000649F2" w:rsidP="000649F2">
      <w:pPr>
        <w:pStyle w:val="Odsekzoznamu"/>
        <w:numPr>
          <w:ilvl w:val="0"/>
          <w:numId w:val="106"/>
        </w:numPr>
        <w:spacing w:after="120"/>
        <w:ind w:left="567" w:hanging="567"/>
        <w:jc w:val="both"/>
        <w:rPr>
          <w:rFonts w:asciiTheme="minorHAnsi" w:hAnsiTheme="minorHAnsi" w:cstheme="minorHAnsi"/>
        </w:rPr>
      </w:pPr>
      <w:r w:rsidRPr="00933F9C">
        <w:rPr>
          <w:rFonts w:asciiTheme="minorHAnsi" w:hAnsiTheme="minorHAnsi" w:cstheme="minorHAnsi"/>
        </w:rPr>
        <w:t>Pri preukazovaní splnenia podmienok účasti týkajúcich sa technickej spôsobilosti alebo odbornej spôsobilosti podľa § 34 ZVO inou osobou v zmysle § 34 ods. 3 ZVO, uchádzač predkladá Čestné vyhlásenie podľa bodu 2 časti A.3 Podmienky účasti týchto SP za každú inú osobu samostatne.</w:t>
      </w:r>
    </w:p>
    <w:p w14:paraId="44BE76D4" w14:textId="77777777" w:rsidR="000649F2" w:rsidRPr="00E8590F" w:rsidRDefault="000649F2" w:rsidP="000649F2">
      <w:pPr>
        <w:pStyle w:val="Odsekzoznamu"/>
        <w:numPr>
          <w:ilvl w:val="0"/>
          <w:numId w:val="106"/>
        </w:numPr>
        <w:spacing w:after="120"/>
        <w:ind w:left="567" w:hanging="567"/>
        <w:jc w:val="both"/>
        <w:rPr>
          <w:rFonts w:asciiTheme="minorHAnsi" w:hAnsiTheme="minorHAnsi" w:cstheme="minorHAnsi"/>
        </w:rPr>
      </w:pPr>
      <w:r w:rsidRPr="00933F9C">
        <w:rPr>
          <w:rFonts w:asciiTheme="minorHAnsi" w:hAnsiTheme="minorHAnsi" w:cstheme="minorHAnsi"/>
        </w:rPr>
        <w:t>Ak uchádzač alebo záujemca má sídlo, miesto podnikania alebo obvyklý pobyt mimo územia Slovenskej republiky a štát jeho sídla, miesta podnikania alebo obvyklého pobytu nevydáva niek</w:t>
      </w:r>
      <w:r w:rsidRPr="00E8590F">
        <w:rPr>
          <w:rFonts w:asciiTheme="minorHAnsi" w:hAnsiTheme="minorHAnsi" w:cstheme="minorHAnsi"/>
        </w:rPr>
        <w:t>toré z dokladov uvedených v uvedených v § 32 ods. 2 ZVO, alebo nevydáva ani rovnocenné doklady, možno ich nahradiť čestným vyhlásením podľa predpisov platných v štáte jeho sídla, miesta podnikania alebo obvyklého pobytu.</w:t>
      </w:r>
    </w:p>
    <w:p w14:paraId="59E176C9" w14:textId="77777777" w:rsidR="000649F2" w:rsidRPr="00E8590F" w:rsidRDefault="000649F2" w:rsidP="000649F2">
      <w:pPr>
        <w:pStyle w:val="Odsekzoznamu"/>
        <w:numPr>
          <w:ilvl w:val="0"/>
          <w:numId w:val="106"/>
        </w:numPr>
        <w:spacing w:after="120"/>
        <w:ind w:left="567" w:hanging="567"/>
        <w:jc w:val="both"/>
        <w:rPr>
          <w:rFonts w:asciiTheme="minorHAnsi" w:hAnsiTheme="minorHAnsi" w:cstheme="minorHAnsi"/>
        </w:rPr>
      </w:pPr>
      <w:r w:rsidRPr="00E8590F">
        <w:rPr>
          <w:rFonts w:asciiTheme="minorHAnsi" w:hAnsiTheme="minorHAnsi" w:cstheme="minorHAnsi"/>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996D9B5" w14:textId="77777777" w:rsidR="000649F2" w:rsidRPr="00E8590F" w:rsidRDefault="000649F2" w:rsidP="000649F2">
      <w:pPr>
        <w:pStyle w:val="Odsekzoznamu"/>
        <w:numPr>
          <w:ilvl w:val="0"/>
          <w:numId w:val="106"/>
        </w:numPr>
        <w:spacing w:after="120"/>
        <w:ind w:left="567" w:hanging="567"/>
        <w:jc w:val="both"/>
        <w:rPr>
          <w:rFonts w:asciiTheme="minorHAnsi" w:hAnsiTheme="minorHAnsi" w:cstheme="minorHAnsi"/>
        </w:rPr>
      </w:pPr>
      <w:r w:rsidRPr="00E8590F">
        <w:rPr>
          <w:rFonts w:asciiTheme="minorHAnsi" w:hAnsiTheme="minorHAnsi" w:cstheme="minorHAnsi"/>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6B2AC2AD" w14:textId="77777777" w:rsidR="000649F2" w:rsidRPr="00E8590F" w:rsidRDefault="000649F2" w:rsidP="000649F2">
      <w:pPr>
        <w:pStyle w:val="Zarkazkladnhotextu2"/>
        <w:numPr>
          <w:ilvl w:val="0"/>
          <w:numId w:val="106"/>
        </w:numPr>
        <w:autoSpaceDE w:val="0"/>
        <w:autoSpaceDN w:val="0"/>
        <w:spacing w:before="120" w:after="0" w:line="240" w:lineRule="auto"/>
        <w:ind w:left="567" w:hanging="567"/>
        <w:jc w:val="both"/>
        <w:rPr>
          <w:rFonts w:asciiTheme="minorHAnsi" w:hAnsiTheme="minorHAnsi" w:cstheme="minorHAnsi"/>
        </w:rPr>
      </w:pPr>
      <w:r w:rsidRPr="00E8590F">
        <w:rPr>
          <w:rFonts w:asciiTheme="minorHAnsi" w:hAnsiTheme="minorHAnsi" w:cstheme="minorHAnsi"/>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p>
    <w:p w14:paraId="627B6374" w14:textId="77E27ED2" w:rsidR="000649F2" w:rsidRDefault="000649F2" w:rsidP="000649F2">
      <w:pPr>
        <w:pStyle w:val="Zarkazkladnhotextu2"/>
        <w:numPr>
          <w:ilvl w:val="0"/>
          <w:numId w:val="106"/>
        </w:numPr>
        <w:autoSpaceDE w:val="0"/>
        <w:autoSpaceDN w:val="0"/>
        <w:spacing w:before="120" w:after="0" w:line="240" w:lineRule="auto"/>
        <w:ind w:left="567" w:hanging="567"/>
        <w:jc w:val="both"/>
        <w:rPr>
          <w:rFonts w:asciiTheme="minorHAnsi" w:hAnsiTheme="minorHAnsi" w:cstheme="minorHAnsi"/>
        </w:rPr>
      </w:pPr>
      <w:r w:rsidRPr="00E8590F">
        <w:rPr>
          <w:rFonts w:asciiTheme="minorHAnsi" w:hAnsiTheme="minorHAnsi" w:cstheme="minorHAnsi"/>
        </w:rPr>
        <w:t>Hospodársky subjekt môže predbežne nahradiť doklady na preukázanie splnenia podmienok účasti Jednotným európskym dokumentom (ďalej len „JED“) podľa § 39 ZVO.</w:t>
      </w:r>
      <w:r w:rsidR="006C574F">
        <w:rPr>
          <w:rFonts w:asciiTheme="minorHAnsi" w:hAnsiTheme="minorHAnsi" w:cstheme="minorHAnsi"/>
        </w:rPr>
        <w:t xml:space="preserve"> </w:t>
      </w:r>
      <w:r w:rsidRPr="00E8590F">
        <w:rPr>
          <w:rFonts w:asciiTheme="minorHAnsi" w:hAnsiTheme="minorHAnsi" w:cstheme="minorHAnsi"/>
        </w:rPr>
        <w:t>Uchádzač vyplní časti I. až III. JED-u a môže vyplniť len oddiel α: GLOBÁLNY ÚDAJ PRE VŠETKY PODMIENKY ÚČASTI časti IV. JED-u bez toho, aby musel vyplniť iné oddiely časti IV. JED-u.</w:t>
      </w:r>
    </w:p>
    <w:p w14:paraId="32A335AE" w14:textId="77777777" w:rsidR="000649F2" w:rsidRPr="00201838" w:rsidRDefault="000649F2" w:rsidP="000649F2">
      <w:pPr>
        <w:pStyle w:val="Zarkazkladnhotextu2"/>
        <w:autoSpaceDE w:val="0"/>
        <w:autoSpaceDN w:val="0"/>
        <w:spacing w:before="120" w:after="0" w:line="240" w:lineRule="auto"/>
        <w:ind w:left="567"/>
        <w:jc w:val="both"/>
        <w:rPr>
          <w:rFonts w:asciiTheme="minorHAnsi" w:hAnsiTheme="minorHAnsi" w:cstheme="minorHAnsi"/>
        </w:rPr>
      </w:pPr>
    </w:p>
    <w:p w14:paraId="3A4F1433" w14:textId="77777777" w:rsidR="000649F2" w:rsidRPr="00E8590F" w:rsidRDefault="000649F2" w:rsidP="000649F2">
      <w:pPr>
        <w:pStyle w:val="Zkladntext"/>
        <w:ind w:left="714"/>
        <w:rPr>
          <w:rFonts w:asciiTheme="minorHAnsi" w:hAnsiTheme="minorHAnsi" w:cstheme="minorHAnsi"/>
        </w:rPr>
      </w:pPr>
    </w:p>
    <w:p w14:paraId="06C6C704" w14:textId="77777777" w:rsidR="000649F2" w:rsidRDefault="000649F2" w:rsidP="000649F2">
      <w:pPr>
        <w:rPr>
          <w:rFonts w:asciiTheme="minorHAnsi" w:hAnsiTheme="minorHAnsi" w:cstheme="minorHAnsi"/>
          <w:b/>
          <w:bCs/>
          <w:iCs/>
          <w:u w:val="single"/>
        </w:rPr>
      </w:pPr>
    </w:p>
    <w:p w14:paraId="12CD99CE" w14:textId="77777777" w:rsidR="000649F2" w:rsidRPr="00E8590F" w:rsidRDefault="000649F2" w:rsidP="000649F2">
      <w:pPr>
        <w:spacing w:line="240" w:lineRule="auto"/>
        <w:jc w:val="both"/>
        <w:rPr>
          <w:rFonts w:asciiTheme="minorHAnsi" w:hAnsiTheme="minorHAnsi" w:cstheme="minorHAnsi"/>
          <w:b/>
          <w:bCs/>
          <w:iCs/>
          <w:u w:val="single"/>
        </w:rPr>
      </w:pPr>
      <w:r w:rsidRPr="00E8590F">
        <w:rPr>
          <w:rFonts w:asciiTheme="minorHAnsi" w:hAnsiTheme="minorHAnsi" w:cstheme="minorHAnsi"/>
          <w:b/>
          <w:bCs/>
          <w:iCs/>
          <w:u w:val="single"/>
        </w:rPr>
        <w:t>Podmienky účasti uchádzačov vo verejnom obstarávaní týkajúce sa technickej spôsobilosti alebo odbornej spôsobilosti podľa § 34 ZVO</w:t>
      </w:r>
    </w:p>
    <w:p w14:paraId="749233E6" w14:textId="77777777" w:rsidR="000649F2" w:rsidRPr="00E8590F" w:rsidRDefault="000649F2" w:rsidP="000649F2">
      <w:pPr>
        <w:spacing w:line="240" w:lineRule="auto"/>
        <w:jc w:val="both"/>
        <w:rPr>
          <w:rFonts w:asciiTheme="minorHAnsi" w:hAnsiTheme="minorHAnsi" w:cstheme="minorHAnsi"/>
          <w:bCs/>
          <w:iCs/>
        </w:rPr>
      </w:pPr>
      <w:r w:rsidRPr="00E8590F">
        <w:rPr>
          <w:rFonts w:asciiTheme="minorHAnsi" w:hAnsiTheme="minorHAnsi" w:cstheme="minorHAnsi"/>
          <w:bCs/>
          <w:iCs/>
        </w:rPr>
        <w:t>Verejný obstarávateľ požaduje v ponuke predložiť nasledujúce dokumenty, ktorými preukazuje technickú spôsobilosť alebo odbornú spôsobilosť:</w:t>
      </w:r>
    </w:p>
    <w:p w14:paraId="27DDE402" w14:textId="77777777" w:rsidR="000649F2" w:rsidRPr="00E8590F" w:rsidRDefault="000649F2" w:rsidP="000649F2">
      <w:pPr>
        <w:pStyle w:val="Odsekzoznamu"/>
        <w:numPr>
          <w:ilvl w:val="0"/>
          <w:numId w:val="107"/>
        </w:numPr>
        <w:ind w:left="567"/>
        <w:jc w:val="both"/>
        <w:rPr>
          <w:rFonts w:asciiTheme="minorHAnsi" w:hAnsiTheme="minorHAnsi" w:cstheme="minorHAnsi"/>
          <w:b/>
          <w:bCs/>
          <w:iCs/>
          <w:u w:val="single"/>
        </w:rPr>
      </w:pPr>
      <w:r w:rsidRPr="00E8590F">
        <w:rPr>
          <w:rFonts w:asciiTheme="minorHAnsi" w:hAnsiTheme="minorHAnsi" w:cstheme="minorHAnsi"/>
          <w:b/>
          <w:bCs/>
          <w:iCs/>
          <w:u w:val="single"/>
        </w:rPr>
        <w:t xml:space="preserve">podľa § 34 ods. 1 písm. a) </w:t>
      </w:r>
      <w:r w:rsidRPr="00AB2D01">
        <w:rPr>
          <w:rFonts w:asciiTheme="minorHAnsi" w:hAnsiTheme="minorHAnsi" w:cstheme="minorHAnsi"/>
          <w:b/>
          <w:bCs/>
          <w:iCs/>
          <w:u w:val="single"/>
        </w:rPr>
        <w:t>v nadväznosti na ods. 2</w:t>
      </w:r>
      <w:r>
        <w:rPr>
          <w:rFonts w:asciiTheme="minorHAnsi" w:hAnsiTheme="minorHAnsi" w:cstheme="minorHAnsi"/>
          <w:b/>
          <w:bCs/>
          <w:iCs/>
          <w:u w:val="single"/>
        </w:rPr>
        <w:t xml:space="preserve"> </w:t>
      </w:r>
      <w:r w:rsidRPr="00E8590F">
        <w:rPr>
          <w:rFonts w:asciiTheme="minorHAnsi" w:hAnsiTheme="minorHAnsi" w:cstheme="minorHAnsi"/>
          <w:b/>
          <w:bCs/>
          <w:iCs/>
          <w:u w:val="single"/>
        </w:rPr>
        <w:t>ZVO:</w:t>
      </w:r>
    </w:p>
    <w:p w14:paraId="0680F879" w14:textId="42C30ADF" w:rsidR="000649F2" w:rsidRDefault="000649F2" w:rsidP="00C258BB">
      <w:pPr>
        <w:autoSpaceDE w:val="0"/>
        <w:autoSpaceDN w:val="0"/>
        <w:adjustRightInd w:val="0"/>
        <w:spacing w:after="0" w:line="240" w:lineRule="auto"/>
        <w:ind w:left="567"/>
        <w:jc w:val="both"/>
        <w:rPr>
          <w:rFonts w:asciiTheme="minorHAnsi" w:hAnsiTheme="minorHAnsi" w:cstheme="minorHAnsi"/>
        </w:rPr>
      </w:pPr>
      <w:r w:rsidRPr="001637B3">
        <w:rPr>
          <w:rFonts w:asciiTheme="minorHAnsi" w:hAnsiTheme="minorHAnsi" w:cstheme="minorHAnsi"/>
        </w:rPr>
        <w:t xml:space="preserve">Zoznam poskytnutých služieb rovnakého alebo podobného charakteru ako je predmet zákazky za predchádzajúcich </w:t>
      </w:r>
      <w:r w:rsidRPr="001637B3">
        <w:rPr>
          <w:rFonts w:asciiTheme="minorHAnsi" w:hAnsiTheme="minorHAnsi" w:cstheme="minorHAnsi"/>
          <w:b/>
        </w:rPr>
        <w:t>5 (päť) rokov</w:t>
      </w:r>
      <w:r w:rsidRPr="001637B3">
        <w:rPr>
          <w:rFonts w:asciiTheme="minorHAnsi" w:hAnsiTheme="minorHAnsi" w:cstheme="minorHAnsi"/>
        </w:rPr>
        <w:t xml:space="preserve"> od vyhlásenia verejného obstarávania</w:t>
      </w:r>
      <w:r w:rsidRPr="00E8590F">
        <w:rPr>
          <w:rFonts w:asciiTheme="minorHAnsi" w:hAnsiTheme="minorHAnsi" w:cstheme="minorHAnsi"/>
        </w:rPr>
        <w:t xml:space="preserve"> (ďalej len „rozhodné obdobie“) s uvedením cien, lehôt poskytnutia služieb a odberateľov; dokladom je referencia, ak odberateľom bol verejný obstarávateľ alebo obstarávateľ podľa ZVO.</w:t>
      </w:r>
    </w:p>
    <w:p w14:paraId="4F84DADD" w14:textId="77777777" w:rsidR="00C258BB" w:rsidRDefault="00C258BB" w:rsidP="00414C4E">
      <w:pPr>
        <w:autoSpaceDE w:val="0"/>
        <w:autoSpaceDN w:val="0"/>
        <w:adjustRightInd w:val="0"/>
        <w:spacing w:after="0" w:line="240" w:lineRule="auto"/>
        <w:ind w:left="567"/>
        <w:jc w:val="both"/>
        <w:rPr>
          <w:rFonts w:asciiTheme="minorHAnsi" w:hAnsiTheme="minorHAnsi" w:cstheme="minorHAnsi"/>
        </w:rPr>
      </w:pPr>
    </w:p>
    <w:p w14:paraId="01BA91E1" w14:textId="180AF143" w:rsidR="00C258BB" w:rsidRDefault="00C258BB" w:rsidP="00C258BB">
      <w:pPr>
        <w:tabs>
          <w:tab w:val="left" w:pos="2268"/>
          <w:tab w:val="left" w:pos="2694"/>
        </w:tabs>
        <w:spacing w:after="60" w:line="240" w:lineRule="auto"/>
        <w:ind w:left="567"/>
        <w:jc w:val="both"/>
        <w:rPr>
          <w:rFonts w:asciiTheme="minorHAnsi" w:hAnsiTheme="minorHAnsi" w:cstheme="minorHAnsi"/>
        </w:rPr>
      </w:pPr>
      <w:r w:rsidRPr="00C258BB">
        <w:rPr>
          <w:rFonts w:asciiTheme="minorHAnsi" w:hAnsiTheme="minorHAnsi" w:cstheme="minorHAnsi"/>
          <w:b/>
        </w:rPr>
        <w:t>Pod službami rovnakého charakteru</w:t>
      </w:r>
      <w:r w:rsidRPr="00C258BB">
        <w:rPr>
          <w:rFonts w:asciiTheme="minorHAnsi" w:hAnsiTheme="minorHAnsi" w:cstheme="minorHAnsi"/>
        </w:rPr>
        <w:t xml:space="preserve"> ako predmet zákazky sa rozumie, že uchádzač v rozhodnom období poskytoval služby, ktoré budú poskytované v rámci plnenia predmetu zákazky. </w:t>
      </w:r>
    </w:p>
    <w:p w14:paraId="76D66423" w14:textId="77777777" w:rsidR="00C258BB" w:rsidRPr="00C258BB" w:rsidRDefault="00C258BB" w:rsidP="00414C4E">
      <w:pPr>
        <w:tabs>
          <w:tab w:val="left" w:pos="2268"/>
          <w:tab w:val="left" w:pos="2694"/>
        </w:tabs>
        <w:spacing w:after="0" w:line="240" w:lineRule="auto"/>
        <w:ind w:left="567"/>
        <w:jc w:val="both"/>
        <w:rPr>
          <w:rFonts w:asciiTheme="minorHAnsi" w:hAnsiTheme="minorHAnsi" w:cstheme="minorHAnsi"/>
        </w:rPr>
      </w:pPr>
    </w:p>
    <w:p w14:paraId="15C6549D" w14:textId="76409187" w:rsidR="00C258BB" w:rsidRDefault="00C258BB" w:rsidP="00C258BB">
      <w:pPr>
        <w:tabs>
          <w:tab w:val="left" w:pos="2268"/>
          <w:tab w:val="left" w:pos="2694"/>
        </w:tabs>
        <w:spacing w:after="60" w:line="240" w:lineRule="auto"/>
        <w:ind w:left="567"/>
        <w:jc w:val="both"/>
        <w:rPr>
          <w:rFonts w:asciiTheme="minorHAnsi" w:hAnsiTheme="minorHAnsi" w:cstheme="minorHAnsi"/>
        </w:rPr>
      </w:pPr>
      <w:r w:rsidRPr="00C258BB">
        <w:rPr>
          <w:rFonts w:asciiTheme="minorHAnsi" w:hAnsiTheme="minorHAnsi" w:cstheme="minorHAnsi"/>
          <w:b/>
        </w:rPr>
        <w:t>Pod službami podobného charakteru</w:t>
      </w:r>
      <w:r w:rsidRPr="00C258BB">
        <w:rPr>
          <w:rFonts w:asciiTheme="minorHAnsi" w:hAnsiTheme="minorHAnsi" w:cstheme="minorHAnsi"/>
        </w:rPr>
        <w:t xml:space="preserve"> ako predmet zákazky sa rozumie, že uchádzač v rozhodnom období poskytoval služby záručného, alebo pozáručného servisu a opráv technologického vybavenia tunelov a  technologického vybavenia diaľnice, rýchlostnej cesty alebo inej cestnej komunikácie</w:t>
      </w:r>
      <w:r>
        <w:rPr>
          <w:rFonts w:asciiTheme="minorHAnsi" w:hAnsiTheme="minorHAnsi" w:cstheme="minorHAnsi"/>
        </w:rPr>
        <w:t>.</w:t>
      </w:r>
    </w:p>
    <w:p w14:paraId="261BED6B" w14:textId="77777777" w:rsidR="00C258BB" w:rsidRPr="00C258BB" w:rsidRDefault="00C258BB" w:rsidP="00414C4E">
      <w:pPr>
        <w:tabs>
          <w:tab w:val="left" w:pos="2268"/>
          <w:tab w:val="left" w:pos="2694"/>
        </w:tabs>
        <w:spacing w:after="0" w:line="240" w:lineRule="auto"/>
        <w:ind w:left="567"/>
        <w:jc w:val="both"/>
        <w:rPr>
          <w:rFonts w:asciiTheme="minorHAnsi" w:hAnsiTheme="minorHAnsi" w:cstheme="minorHAnsi"/>
        </w:rPr>
      </w:pPr>
    </w:p>
    <w:p w14:paraId="1CC8E1F9" w14:textId="77777777" w:rsidR="000649F2" w:rsidRPr="00E8590F" w:rsidRDefault="000649F2" w:rsidP="000649F2">
      <w:pPr>
        <w:pStyle w:val="Odsekzoznamu"/>
        <w:numPr>
          <w:ilvl w:val="0"/>
          <w:numId w:val="107"/>
        </w:numPr>
        <w:ind w:left="567" w:hanging="567"/>
        <w:jc w:val="both"/>
        <w:rPr>
          <w:rFonts w:asciiTheme="minorHAnsi" w:hAnsiTheme="minorHAnsi" w:cstheme="minorHAnsi"/>
          <w:b/>
          <w:bCs/>
          <w:iCs/>
          <w:u w:val="single"/>
        </w:rPr>
      </w:pPr>
      <w:r w:rsidRPr="00E8590F">
        <w:rPr>
          <w:rFonts w:asciiTheme="minorHAnsi" w:hAnsiTheme="minorHAnsi" w:cstheme="minorHAnsi"/>
          <w:b/>
          <w:bCs/>
          <w:iCs/>
          <w:u w:val="single"/>
        </w:rPr>
        <w:t>podľa § 34 ods. 1 písm. g) ZVO:</w:t>
      </w:r>
      <w:r w:rsidRPr="00E8590F">
        <w:rPr>
          <w:rFonts w:asciiTheme="minorHAnsi" w:hAnsiTheme="minorHAnsi" w:cstheme="minorHAnsi"/>
          <w:b/>
          <w:u w:val="single" w:color="000000"/>
        </w:rPr>
        <w:t xml:space="preserve"> </w:t>
      </w:r>
    </w:p>
    <w:p w14:paraId="6191C0C8" w14:textId="77777777" w:rsidR="000649F2" w:rsidRPr="00E8590F" w:rsidRDefault="000649F2" w:rsidP="000649F2">
      <w:pPr>
        <w:spacing w:after="120" w:line="240" w:lineRule="auto"/>
        <w:ind w:left="567"/>
        <w:jc w:val="both"/>
        <w:rPr>
          <w:rFonts w:asciiTheme="minorHAnsi" w:hAnsiTheme="minorHAnsi" w:cstheme="minorHAnsi"/>
        </w:rPr>
      </w:pPr>
      <w:r w:rsidRPr="00E8590F">
        <w:rPr>
          <w:rFonts w:asciiTheme="minorHAnsi" w:hAnsiTheme="minorHAnsi" w:cstheme="minorHAnsi"/>
        </w:rPr>
        <w:t>Údaje o vzdelaní a odbornej praxi alebo o odbornej kvalifikácii osôb určených na plnenie zmluvy alebo riadiacich zamestnancov.</w:t>
      </w:r>
    </w:p>
    <w:p w14:paraId="2F9DA2C2" w14:textId="77777777" w:rsidR="000649F2" w:rsidRPr="00E8590F" w:rsidRDefault="000649F2" w:rsidP="000649F2">
      <w:pPr>
        <w:pStyle w:val="Odsekzoznamu"/>
        <w:numPr>
          <w:ilvl w:val="0"/>
          <w:numId w:val="107"/>
        </w:numPr>
        <w:spacing w:after="120"/>
        <w:ind w:left="567" w:hanging="567"/>
        <w:jc w:val="both"/>
        <w:rPr>
          <w:rFonts w:asciiTheme="minorHAnsi" w:hAnsiTheme="minorHAnsi" w:cstheme="minorHAnsi"/>
        </w:rPr>
      </w:pPr>
      <w:r w:rsidRPr="00E8590F">
        <w:rPr>
          <w:rFonts w:asciiTheme="minorHAnsi" w:hAnsiTheme="minorHAnsi" w:cstheme="minorHAnsi"/>
        </w:rPr>
        <w:t>Ak uchádzač preukazuje technickú spôsobilosť alebo odbornú spôsobilosť v zmysle  § 34 ods. 3 ZVO, preukazuje túto skutočnosť písomnou zmluvou, uzavretou s osobou, ktorej technickými a odbornými kapacitami mieni preukázať svoju technickú spôsobilosť</w:t>
      </w:r>
      <w:r>
        <w:rPr>
          <w:rFonts w:asciiTheme="minorHAnsi" w:hAnsiTheme="minorHAnsi" w:cstheme="minorHAnsi"/>
        </w:rPr>
        <w:t xml:space="preserve"> alebo odbornú spôsobilosť. Z písomnej zmluvy </w:t>
      </w:r>
      <w:r w:rsidRPr="00E8590F">
        <w:rPr>
          <w:rFonts w:asciiTheme="minorHAnsi" w:hAnsiTheme="minorHAnsi" w:cstheme="minorHAnsi"/>
        </w:rPr>
        <w:t xml:space="preserve">musí vyplývať záväzok osoby, že poskytne svoje kapacity počas celého trvania zmluvného vzťahu a zároveň musí spĺňať všetky ostatné požiadavky uvedené v ustanovení § 34 ods. 3 ZVO. </w:t>
      </w:r>
    </w:p>
    <w:p w14:paraId="4D79A7BF" w14:textId="77777777" w:rsidR="000649F2" w:rsidRPr="00E8590F" w:rsidRDefault="000649F2" w:rsidP="000649F2">
      <w:pPr>
        <w:pStyle w:val="Odsekzoznamu"/>
        <w:numPr>
          <w:ilvl w:val="0"/>
          <w:numId w:val="107"/>
        </w:numPr>
        <w:spacing w:after="120"/>
        <w:ind w:left="567" w:hanging="567"/>
        <w:jc w:val="both"/>
        <w:rPr>
          <w:rFonts w:asciiTheme="minorHAnsi" w:hAnsiTheme="minorHAnsi" w:cstheme="minorHAnsi"/>
        </w:rPr>
      </w:pPr>
      <w:r w:rsidRPr="00E8590F">
        <w:rPr>
          <w:rFonts w:asciiTheme="minorHAnsi" w:hAnsiTheme="minorHAnsi" w:cstheme="minorHAnsi"/>
        </w:rPr>
        <w:t>Skupina dodávateľov preukazuje splnenie podmienok účasti týkajúcich sa technickej spôsobilosti alebo odbornej spôsobilosti spoločne.</w:t>
      </w:r>
    </w:p>
    <w:p w14:paraId="4F2517DD" w14:textId="77777777" w:rsidR="000649F2" w:rsidRPr="00E8590F" w:rsidRDefault="000649F2" w:rsidP="000649F2">
      <w:pPr>
        <w:pStyle w:val="Odsekzoznamu"/>
        <w:numPr>
          <w:ilvl w:val="0"/>
          <w:numId w:val="107"/>
        </w:numPr>
        <w:ind w:left="567" w:hanging="567"/>
        <w:jc w:val="both"/>
        <w:rPr>
          <w:rFonts w:asciiTheme="minorHAnsi" w:hAnsiTheme="minorHAnsi" w:cstheme="minorHAnsi"/>
        </w:rPr>
      </w:pPr>
      <w:r w:rsidRPr="00E8590F">
        <w:rPr>
          <w:rFonts w:asciiTheme="minorHAnsi" w:hAnsiTheme="minorHAnsi" w:cstheme="minorHAnsi"/>
        </w:rPr>
        <w:t>Hospodársky subjekt môže predbežne nahradiť doklady na preukázanie splnenia podmienok účasti JED-</w:t>
      </w:r>
      <w:proofErr w:type="spellStart"/>
      <w:r w:rsidRPr="00E8590F">
        <w:rPr>
          <w:rFonts w:asciiTheme="minorHAnsi" w:hAnsiTheme="minorHAnsi" w:cstheme="minorHAnsi"/>
        </w:rPr>
        <w:t>om</w:t>
      </w:r>
      <w:proofErr w:type="spellEnd"/>
      <w:r w:rsidRPr="00E8590F">
        <w:rPr>
          <w:rFonts w:asciiTheme="minorHAnsi" w:hAnsiTheme="minorHAnsi" w:cstheme="minorHAnsi"/>
        </w:rPr>
        <w:t xml:space="preserve"> podľa § 39 ZVO. Uchádzač vyplní časti I. až III. JED-u a môže vyplniť len oddiel α: GLOBÁLNY ÚDAJ PRE VŠETKY PODMIENKY ÚČASTI časti IV JED-u bez toho, aby musel vyplniť iné oddiely časti IV JED-u.</w:t>
      </w:r>
    </w:p>
    <w:p w14:paraId="5D114C14" w14:textId="77777777" w:rsidR="000649F2" w:rsidRPr="00E8590F" w:rsidRDefault="000649F2" w:rsidP="00D30FBF">
      <w:pPr>
        <w:pStyle w:val="Zkladntext"/>
        <w:spacing w:after="0" w:line="240" w:lineRule="auto"/>
        <w:rPr>
          <w:rFonts w:asciiTheme="minorHAnsi" w:hAnsiTheme="minorHAnsi" w:cstheme="minorHAnsi"/>
          <w:color w:val="000000"/>
        </w:rPr>
      </w:pPr>
    </w:p>
    <w:p w14:paraId="7BA09073" w14:textId="77777777" w:rsidR="000649F2" w:rsidRPr="00E8590F" w:rsidRDefault="000649F2" w:rsidP="000649F2">
      <w:pPr>
        <w:autoSpaceDE w:val="0"/>
        <w:autoSpaceDN w:val="0"/>
        <w:adjustRightInd w:val="0"/>
        <w:spacing w:line="240" w:lineRule="auto"/>
        <w:jc w:val="both"/>
        <w:rPr>
          <w:rFonts w:asciiTheme="minorHAnsi" w:hAnsiTheme="minorHAnsi" w:cstheme="minorHAnsi"/>
          <w:b/>
          <w:u w:val="single"/>
        </w:rPr>
      </w:pPr>
      <w:r w:rsidRPr="00E8590F">
        <w:rPr>
          <w:rFonts w:asciiTheme="minorHAnsi" w:hAnsiTheme="minorHAnsi" w:cstheme="minorHAnsi"/>
          <w:b/>
          <w:u w:val="single"/>
        </w:rPr>
        <w:t>Minimálna požadovaná úroveň štandardov:</w:t>
      </w:r>
    </w:p>
    <w:p w14:paraId="59D28F46" w14:textId="77777777" w:rsidR="000649F2" w:rsidRPr="00E8590F" w:rsidRDefault="000649F2" w:rsidP="000649F2">
      <w:pPr>
        <w:autoSpaceDE w:val="0"/>
        <w:autoSpaceDN w:val="0"/>
        <w:adjustRightInd w:val="0"/>
        <w:spacing w:line="240" w:lineRule="auto"/>
        <w:jc w:val="both"/>
        <w:rPr>
          <w:rFonts w:asciiTheme="minorHAnsi" w:hAnsiTheme="minorHAnsi" w:cstheme="minorHAnsi"/>
          <w:b/>
        </w:rPr>
      </w:pPr>
      <w:r w:rsidRPr="00E8590F">
        <w:rPr>
          <w:rFonts w:asciiTheme="minorHAnsi" w:hAnsiTheme="minorHAnsi" w:cstheme="minorHAnsi"/>
          <w:b/>
        </w:rPr>
        <w:t>III. 1.3) Technická spôsobilosť alebo odborná spôsobilosť, bod 1:</w:t>
      </w:r>
    </w:p>
    <w:p w14:paraId="7DCF683D" w14:textId="563CC289" w:rsidR="000649F2" w:rsidRPr="00E8590F" w:rsidRDefault="000649F2" w:rsidP="000649F2">
      <w:pPr>
        <w:spacing w:line="240" w:lineRule="auto"/>
        <w:jc w:val="both"/>
        <w:rPr>
          <w:rFonts w:asciiTheme="minorHAnsi" w:hAnsiTheme="minorHAnsi" w:cstheme="minorHAnsi"/>
        </w:rPr>
      </w:pPr>
      <w:r w:rsidRPr="00C258BB">
        <w:rPr>
          <w:rFonts w:asciiTheme="minorHAnsi" w:hAnsiTheme="minorHAnsi" w:cstheme="minorHAnsi"/>
        </w:rPr>
        <w:t xml:space="preserve">Uchádzač musí preukázať, že v rozhodnom období poskytol služby rovnakého alebo podobného charakteru ako je </w:t>
      </w:r>
      <w:r w:rsidR="006900C1" w:rsidRPr="00C258BB">
        <w:rPr>
          <w:rFonts w:asciiTheme="minorHAnsi" w:hAnsiTheme="minorHAnsi" w:cstheme="minorHAnsi"/>
        </w:rPr>
        <w:t>predmet zákazky</w:t>
      </w:r>
      <w:r w:rsidRPr="00FA1DF8">
        <w:rPr>
          <w:rFonts w:asciiTheme="minorHAnsi" w:hAnsiTheme="minorHAnsi" w:cstheme="minorHAnsi"/>
        </w:rPr>
        <w:t xml:space="preserve"> v rozhodnom období</w:t>
      </w:r>
      <w:r w:rsidRPr="00E8590F">
        <w:rPr>
          <w:rFonts w:asciiTheme="minorHAnsi" w:hAnsiTheme="minorHAnsi" w:cstheme="minorHAnsi"/>
        </w:rPr>
        <w:t xml:space="preserve"> v celkovom objeme 1 </w:t>
      </w:r>
      <w:r>
        <w:rPr>
          <w:rFonts w:asciiTheme="minorHAnsi" w:hAnsiTheme="minorHAnsi" w:cstheme="minorHAnsi"/>
        </w:rPr>
        <w:t>3</w:t>
      </w:r>
      <w:r w:rsidRPr="00E8590F">
        <w:rPr>
          <w:rFonts w:asciiTheme="minorHAnsi" w:hAnsiTheme="minorHAnsi" w:cstheme="minorHAnsi"/>
        </w:rPr>
        <w:t xml:space="preserve">00 000,00 </w:t>
      </w:r>
      <w:r>
        <w:rPr>
          <w:rFonts w:asciiTheme="minorHAnsi" w:hAnsiTheme="minorHAnsi" w:cstheme="minorHAnsi"/>
        </w:rPr>
        <w:t xml:space="preserve">(slovom </w:t>
      </w:r>
      <w:proofErr w:type="spellStart"/>
      <w:r w:rsidRPr="000941D2">
        <w:rPr>
          <w:rFonts w:asciiTheme="minorHAnsi" w:hAnsiTheme="minorHAnsi" w:cstheme="minorHAnsi"/>
        </w:rPr>
        <w:t>jedenmilión</w:t>
      </w:r>
      <w:r>
        <w:rPr>
          <w:rFonts w:asciiTheme="minorHAnsi" w:hAnsiTheme="minorHAnsi" w:cstheme="minorHAnsi"/>
        </w:rPr>
        <w:t>tri</w:t>
      </w:r>
      <w:r w:rsidRPr="000941D2">
        <w:rPr>
          <w:rFonts w:asciiTheme="minorHAnsi" w:hAnsiTheme="minorHAnsi" w:cstheme="minorHAnsi"/>
        </w:rPr>
        <w:t>stotisíc</w:t>
      </w:r>
      <w:proofErr w:type="spellEnd"/>
      <w:r>
        <w:rPr>
          <w:rFonts w:asciiTheme="minorHAnsi" w:hAnsiTheme="minorHAnsi" w:cstheme="minorHAnsi"/>
        </w:rPr>
        <w:t xml:space="preserve">) EUR bez DPH </w:t>
      </w:r>
      <w:r w:rsidRPr="00E8590F">
        <w:rPr>
          <w:rFonts w:asciiTheme="minorHAnsi" w:hAnsiTheme="minorHAnsi" w:cstheme="minorHAnsi"/>
        </w:rPr>
        <w:t xml:space="preserve">a z toho </w:t>
      </w:r>
      <w:r>
        <w:rPr>
          <w:rFonts w:asciiTheme="minorHAnsi" w:hAnsiTheme="minorHAnsi" w:cstheme="minorHAnsi"/>
        </w:rPr>
        <w:t>celkového objemu minimálne jednu</w:t>
      </w:r>
      <w:r w:rsidRPr="00E8590F">
        <w:rPr>
          <w:rFonts w:asciiTheme="minorHAnsi" w:hAnsiTheme="minorHAnsi" w:cstheme="minorHAnsi"/>
        </w:rPr>
        <w:t xml:space="preserve"> zákazku rovnakého alebo podobného charakteru</w:t>
      </w:r>
      <w:r w:rsidRPr="00E8590F" w:rsidDel="000941D2">
        <w:rPr>
          <w:rFonts w:asciiTheme="minorHAnsi" w:hAnsiTheme="minorHAnsi" w:cstheme="minorHAnsi"/>
        </w:rPr>
        <w:t xml:space="preserve"> </w:t>
      </w:r>
      <w:r w:rsidRPr="00E8590F">
        <w:rPr>
          <w:rFonts w:asciiTheme="minorHAnsi" w:hAnsiTheme="minorHAnsi" w:cstheme="minorHAnsi"/>
        </w:rPr>
        <w:t xml:space="preserve"> ako predmet zákazky v min. hodnote </w:t>
      </w:r>
      <w:r>
        <w:rPr>
          <w:rFonts w:asciiTheme="minorHAnsi" w:hAnsiTheme="minorHAnsi" w:cstheme="minorHAnsi"/>
        </w:rPr>
        <w:t>4</w:t>
      </w:r>
      <w:r w:rsidRPr="00E8590F">
        <w:rPr>
          <w:rFonts w:asciiTheme="minorHAnsi" w:hAnsiTheme="minorHAnsi" w:cstheme="minorHAnsi"/>
        </w:rPr>
        <w:t xml:space="preserve">00 000,00 </w:t>
      </w:r>
      <w:r>
        <w:rPr>
          <w:rFonts w:asciiTheme="minorHAnsi" w:hAnsiTheme="minorHAnsi" w:cstheme="minorHAnsi"/>
        </w:rPr>
        <w:t>(slovom štyri</w:t>
      </w:r>
      <w:r w:rsidRPr="000941D2">
        <w:rPr>
          <w:rFonts w:asciiTheme="minorHAnsi" w:hAnsiTheme="minorHAnsi" w:cstheme="minorHAnsi"/>
        </w:rPr>
        <w:t>stotisíc</w:t>
      </w:r>
      <w:r>
        <w:rPr>
          <w:rFonts w:asciiTheme="minorHAnsi" w:hAnsiTheme="minorHAnsi" w:cstheme="minorHAnsi"/>
        </w:rPr>
        <w:t>)</w:t>
      </w:r>
      <w:r w:rsidRPr="000941D2" w:rsidDel="000941D2">
        <w:rPr>
          <w:rFonts w:asciiTheme="minorHAnsi" w:hAnsiTheme="minorHAnsi" w:cstheme="minorHAnsi"/>
        </w:rPr>
        <w:t xml:space="preserve"> </w:t>
      </w:r>
      <w:r>
        <w:rPr>
          <w:rFonts w:asciiTheme="minorHAnsi" w:hAnsiTheme="minorHAnsi" w:cstheme="minorHAnsi"/>
        </w:rPr>
        <w:t>EUR</w:t>
      </w:r>
      <w:r w:rsidRPr="00E8590F">
        <w:rPr>
          <w:rFonts w:asciiTheme="minorHAnsi" w:hAnsiTheme="minorHAnsi" w:cstheme="minorHAnsi"/>
        </w:rPr>
        <w:t xml:space="preserve"> bez DPH. </w:t>
      </w:r>
      <w:r w:rsidR="006900C1" w:rsidRPr="00C258BB">
        <w:rPr>
          <w:rFonts w:asciiTheme="minorHAnsi" w:hAnsiTheme="minorHAnsi" w:cstheme="minorHAnsi"/>
        </w:rPr>
        <w:t xml:space="preserve">Uchádzač môže splnenie podmienok účasti týkajúcich sa poskytnutia služieb rovnakého </w:t>
      </w:r>
      <w:r w:rsidR="006900C1" w:rsidRPr="00C258BB">
        <w:rPr>
          <w:rFonts w:asciiTheme="minorHAnsi" w:hAnsiTheme="minorHAnsi" w:cstheme="minorHAnsi"/>
        </w:rPr>
        <w:lastRenderedPageBreak/>
        <w:t>alebo podobného charakteru ako predmet zákazky preukázať referenciou/referenciami v ich kombinácii alebo samostatnou referenciou.</w:t>
      </w:r>
    </w:p>
    <w:p w14:paraId="18DED703" w14:textId="77777777" w:rsidR="000649F2" w:rsidRPr="00E8590F" w:rsidRDefault="000649F2" w:rsidP="000649F2">
      <w:pPr>
        <w:spacing w:line="240" w:lineRule="auto"/>
        <w:jc w:val="both"/>
        <w:rPr>
          <w:rFonts w:asciiTheme="minorHAnsi" w:hAnsiTheme="minorHAnsi" w:cstheme="minorHAnsi"/>
        </w:rPr>
      </w:pPr>
      <w:r w:rsidRPr="00E8590F">
        <w:rPr>
          <w:rFonts w:asciiTheme="minorHAnsi" w:hAnsiTheme="minorHAnsi" w:cstheme="minorHAnsi"/>
        </w:rPr>
        <w:t xml:space="preserve">V prípade poskytnutých služieb, ktorých začiatok alebo koniec nespadá do rozhodného obdobia, bude uchádzačovi započítaná pre splnenie podmienky podľa bodu 1 len výška nákladov poskytnutých služieb spadajúcich do </w:t>
      </w:r>
      <w:r w:rsidRPr="00D37057">
        <w:rPr>
          <w:rFonts w:asciiTheme="minorHAnsi" w:hAnsiTheme="minorHAnsi" w:cstheme="minorHAnsi"/>
        </w:rPr>
        <w:t>rozhodného obdobia.</w:t>
      </w:r>
    </w:p>
    <w:p w14:paraId="37EB4277" w14:textId="77777777" w:rsidR="000649F2" w:rsidRPr="00E8590F" w:rsidRDefault="000649F2" w:rsidP="000649F2">
      <w:pPr>
        <w:spacing w:line="240" w:lineRule="auto"/>
        <w:jc w:val="both"/>
        <w:rPr>
          <w:rFonts w:asciiTheme="minorHAnsi" w:hAnsiTheme="minorHAnsi" w:cstheme="minorHAnsi"/>
        </w:rPr>
      </w:pPr>
      <w:r w:rsidRPr="00E8590F">
        <w:rPr>
          <w:rFonts w:asciiTheme="minorHAnsi" w:hAnsiTheme="minorHAnsi" w:cstheme="minorHAnsi"/>
        </w:rPr>
        <w:t>V zozname poskytnutých služieb uchádzač uvedie názov/obchodné meno zmluvného partnera, adresu jeho sídla/miesta podnikania, názov služby, stručný opis, cenu a údaje na kontaktnú osobu zmluvného partnera (odberateľa), ktorému službu poskytol.</w:t>
      </w:r>
    </w:p>
    <w:p w14:paraId="5761A7CB" w14:textId="77777777" w:rsidR="000649F2" w:rsidRPr="00E8590F" w:rsidRDefault="000649F2" w:rsidP="000649F2">
      <w:pPr>
        <w:tabs>
          <w:tab w:val="left" w:pos="-426"/>
        </w:tabs>
        <w:spacing w:line="240" w:lineRule="auto"/>
        <w:jc w:val="both"/>
        <w:rPr>
          <w:rFonts w:asciiTheme="minorHAnsi" w:hAnsiTheme="minorHAnsi" w:cstheme="minorHAnsi"/>
        </w:rPr>
      </w:pPr>
      <w:r w:rsidRPr="00E8590F">
        <w:rPr>
          <w:rFonts w:asciiTheme="minorHAnsi" w:hAnsiTheme="minorHAnsi" w:cstheme="minorHAnsi"/>
          <w:b/>
        </w:rPr>
        <w:t>V prípade dokladov</w:t>
      </w:r>
      <w:r w:rsidRPr="00E8590F">
        <w:rPr>
          <w:rFonts w:asciiTheme="minorHAnsi" w:hAnsiTheme="minorHAnsi" w:cstheme="minorHAnsi"/>
        </w:rPr>
        <w:t xml:space="preserve">, ktoré sú vyjadrené </w:t>
      </w:r>
      <w:r w:rsidRPr="00E8590F">
        <w:rPr>
          <w:rFonts w:asciiTheme="minorHAnsi" w:hAnsiTheme="minorHAnsi" w:cstheme="minorHAnsi"/>
          <w:b/>
        </w:rPr>
        <w:t>v inej mene ako Euro,</w:t>
      </w:r>
      <w:r w:rsidRPr="00E8590F">
        <w:rPr>
          <w:rFonts w:asciiTheme="minorHAnsi" w:hAnsiTheme="minorHAnsi" w:cstheme="minorHAnsi"/>
        </w:rPr>
        <w:t xml:space="preserve"> je potrebné na prepočítanie tejto meny na euro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predchádzajúca skúsenosť realizovala. Doklady, ktorými uchádzač preukazuje splnenie podmienok účasti, ktoré sú vyjadrené v inej mene ako Euro, uchádzač predloží v pôvodnej mene a v mene Euro, s uvedením hodnoty kurzu, na základe ktorého došlo k ním vykonanému prepočtu. </w:t>
      </w:r>
    </w:p>
    <w:p w14:paraId="586F0B69" w14:textId="77777777" w:rsidR="000649F2" w:rsidRPr="00D37057" w:rsidRDefault="000649F2" w:rsidP="000649F2">
      <w:pPr>
        <w:pStyle w:val="Zkladntext"/>
        <w:spacing w:line="240" w:lineRule="auto"/>
        <w:rPr>
          <w:rFonts w:asciiTheme="minorHAnsi" w:hAnsiTheme="minorHAnsi" w:cstheme="minorHAnsi"/>
          <w:b/>
          <w:color w:val="000000"/>
        </w:rPr>
      </w:pPr>
      <w:r w:rsidRPr="00D37057">
        <w:rPr>
          <w:rFonts w:asciiTheme="minorHAnsi" w:hAnsiTheme="minorHAnsi" w:cstheme="minorHAnsi"/>
          <w:b/>
          <w:color w:val="000000"/>
        </w:rPr>
        <w:t>III. 1.3) Technická spôsobilosť alebo odborná spôsobilosť, bod 2:</w:t>
      </w:r>
    </w:p>
    <w:p w14:paraId="37158DDE" w14:textId="77777777" w:rsidR="000649F2" w:rsidRPr="00E8590F" w:rsidRDefault="000649F2" w:rsidP="000649F2">
      <w:pPr>
        <w:spacing w:after="0" w:line="240" w:lineRule="auto"/>
        <w:jc w:val="both"/>
        <w:rPr>
          <w:rFonts w:asciiTheme="minorHAnsi" w:hAnsiTheme="minorHAnsi" w:cstheme="minorHAnsi"/>
          <w:u w:color="000000"/>
        </w:rPr>
      </w:pPr>
      <w:r w:rsidRPr="00E8590F">
        <w:rPr>
          <w:rFonts w:asciiTheme="minorHAnsi" w:hAnsiTheme="minorHAnsi" w:cstheme="minorHAnsi"/>
          <w:u w:color="000000"/>
        </w:rPr>
        <w:t>Uchádzač predloží zoznam osôb osobitne zodpovedných za poskytnutie služby – kľúčových expertov</w:t>
      </w:r>
      <w:r>
        <w:rPr>
          <w:rFonts w:asciiTheme="minorHAnsi" w:hAnsiTheme="minorHAnsi" w:cstheme="minorHAnsi"/>
          <w:u w:color="000000"/>
        </w:rPr>
        <w:t xml:space="preserve"> podľa prílohy</w:t>
      </w:r>
      <w:r w:rsidRPr="000941D2">
        <w:rPr>
          <w:rFonts w:asciiTheme="minorHAnsi" w:hAnsiTheme="minorHAnsi" w:cstheme="minorHAnsi"/>
          <w:u w:color="000000"/>
        </w:rPr>
        <w:t xml:space="preserve"> č. 3 </w:t>
      </w:r>
      <w:r>
        <w:rPr>
          <w:rFonts w:asciiTheme="minorHAnsi" w:hAnsiTheme="minorHAnsi" w:cstheme="minorHAnsi"/>
          <w:u w:color="000000"/>
        </w:rPr>
        <w:t xml:space="preserve">časť A.3 Podmienky účasti týchto SP </w:t>
      </w:r>
      <w:r w:rsidRPr="000941D2">
        <w:rPr>
          <w:rFonts w:asciiTheme="minorHAnsi" w:hAnsiTheme="minorHAnsi" w:cstheme="minorHAnsi"/>
          <w:u w:color="000000"/>
        </w:rPr>
        <w:t>-  Zoznam Kľúčových expertov</w:t>
      </w:r>
      <w:r w:rsidRPr="00E8590F">
        <w:rPr>
          <w:rFonts w:asciiTheme="minorHAnsi" w:hAnsiTheme="minorHAnsi" w:cstheme="minorHAnsi"/>
          <w:u w:color="000000"/>
        </w:rPr>
        <w:t>.</w:t>
      </w:r>
    </w:p>
    <w:p w14:paraId="50F04581" w14:textId="77777777" w:rsidR="000649F2" w:rsidRPr="00E8590F" w:rsidRDefault="000649F2" w:rsidP="000649F2">
      <w:pPr>
        <w:spacing w:line="240" w:lineRule="auto"/>
        <w:jc w:val="both"/>
        <w:rPr>
          <w:rFonts w:asciiTheme="minorHAnsi" w:hAnsiTheme="minorHAnsi" w:cstheme="minorHAnsi"/>
          <w:u w:color="000000"/>
        </w:rPr>
      </w:pPr>
      <w:r w:rsidRPr="00E8590F">
        <w:rPr>
          <w:rFonts w:asciiTheme="minorHAnsi" w:hAnsiTheme="minorHAnsi" w:cstheme="minorHAnsi"/>
          <w:u w:color="000000"/>
        </w:rPr>
        <w:t>Uchádzač predloží min</w:t>
      </w:r>
      <w:r>
        <w:rPr>
          <w:rFonts w:asciiTheme="minorHAnsi" w:hAnsiTheme="minorHAnsi" w:cstheme="minorHAnsi"/>
          <w:u w:color="000000"/>
        </w:rPr>
        <w:t>imálne</w:t>
      </w:r>
      <w:r w:rsidRPr="00E8590F">
        <w:rPr>
          <w:rFonts w:asciiTheme="minorHAnsi" w:hAnsiTheme="minorHAnsi" w:cstheme="minorHAnsi"/>
          <w:u w:color="000000"/>
        </w:rPr>
        <w:t xml:space="preserve"> </w:t>
      </w:r>
      <w:r>
        <w:rPr>
          <w:rFonts w:asciiTheme="minorHAnsi" w:hAnsiTheme="minorHAnsi" w:cstheme="minorHAnsi"/>
          <w:u w:color="000000"/>
        </w:rPr>
        <w:t>1 (</w:t>
      </w:r>
      <w:r w:rsidRPr="00E8590F">
        <w:rPr>
          <w:rFonts w:asciiTheme="minorHAnsi" w:hAnsiTheme="minorHAnsi" w:cstheme="minorHAnsi"/>
          <w:u w:color="000000"/>
        </w:rPr>
        <w:t>jednu</w:t>
      </w:r>
      <w:r>
        <w:rPr>
          <w:rFonts w:asciiTheme="minorHAnsi" w:hAnsiTheme="minorHAnsi" w:cstheme="minorHAnsi"/>
          <w:u w:color="000000"/>
        </w:rPr>
        <w:t>)</w:t>
      </w:r>
      <w:r w:rsidRPr="00E8590F">
        <w:rPr>
          <w:rFonts w:asciiTheme="minorHAnsi" w:hAnsiTheme="minorHAnsi" w:cstheme="minorHAnsi"/>
          <w:u w:color="000000"/>
        </w:rPr>
        <w:t xml:space="preserve"> osobu za každého požadovaného </w:t>
      </w:r>
      <w:r>
        <w:rPr>
          <w:rFonts w:asciiTheme="minorHAnsi" w:hAnsiTheme="minorHAnsi" w:cstheme="minorHAnsi"/>
          <w:u w:color="000000"/>
        </w:rPr>
        <w:t xml:space="preserve">kľúčového </w:t>
      </w:r>
      <w:r w:rsidRPr="00E8590F">
        <w:rPr>
          <w:rFonts w:asciiTheme="minorHAnsi" w:hAnsiTheme="minorHAnsi" w:cstheme="minorHAnsi"/>
          <w:u w:color="000000"/>
        </w:rPr>
        <w:t>experta</w:t>
      </w:r>
      <w:r>
        <w:rPr>
          <w:rFonts w:asciiTheme="minorHAnsi" w:hAnsiTheme="minorHAnsi" w:cstheme="minorHAnsi"/>
          <w:u w:color="000000"/>
        </w:rPr>
        <w:t xml:space="preserve"> č. 1 až č. 3</w:t>
      </w:r>
      <w:r w:rsidRPr="00E8590F">
        <w:rPr>
          <w:rFonts w:asciiTheme="minorHAnsi" w:hAnsiTheme="minorHAnsi" w:cstheme="minorHAnsi"/>
          <w:u w:color="000000"/>
        </w:rPr>
        <w:t xml:space="preserve">, pričom predkladaná osoba môže vystupovať len v jednej pozícii </w:t>
      </w:r>
      <w:r>
        <w:rPr>
          <w:rFonts w:asciiTheme="minorHAnsi" w:hAnsiTheme="minorHAnsi" w:cstheme="minorHAnsi"/>
          <w:u w:color="000000"/>
        </w:rPr>
        <w:t xml:space="preserve">kľúčového </w:t>
      </w:r>
      <w:r w:rsidRPr="00E8590F">
        <w:rPr>
          <w:rFonts w:asciiTheme="minorHAnsi" w:hAnsiTheme="minorHAnsi" w:cstheme="minorHAnsi"/>
          <w:u w:color="000000"/>
        </w:rPr>
        <w:t>experta. Uchádzač vyššie uvedeným spôsobom preukáže splnenie nasledujúcich minimálnych požiadaviek na kľúčových expertov:</w:t>
      </w:r>
    </w:p>
    <w:p w14:paraId="2CA7471F" w14:textId="77777777" w:rsidR="000649F2" w:rsidRPr="00E8590F" w:rsidRDefault="000649F2" w:rsidP="000649F2">
      <w:pPr>
        <w:pStyle w:val="Zkladntext"/>
        <w:spacing w:line="240" w:lineRule="auto"/>
        <w:jc w:val="both"/>
        <w:rPr>
          <w:rFonts w:asciiTheme="minorHAnsi" w:hAnsiTheme="minorHAnsi" w:cstheme="minorHAnsi"/>
          <w:color w:val="000000"/>
        </w:rPr>
      </w:pPr>
      <w:r w:rsidRPr="00E8590F">
        <w:rPr>
          <w:rFonts w:asciiTheme="minorHAnsi" w:hAnsiTheme="minorHAnsi" w:cstheme="minorHAnsi"/>
          <w:b/>
          <w:color w:val="000000"/>
        </w:rPr>
        <w:t>Kľúčový expert č. 1:</w:t>
      </w:r>
      <w:r w:rsidRPr="00E8590F">
        <w:rPr>
          <w:rFonts w:asciiTheme="minorHAnsi" w:hAnsiTheme="minorHAnsi" w:cstheme="minorHAnsi"/>
          <w:color w:val="000000"/>
        </w:rPr>
        <w:t xml:space="preserve"> </w:t>
      </w:r>
      <w:r w:rsidRPr="00E8590F">
        <w:rPr>
          <w:rFonts w:asciiTheme="minorHAnsi" w:hAnsiTheme="minorHAnsi" w:cstheme="minorHAnsi"/>
          <w:b/>
          <w:color w:val="000000"/>
        </w:rPr>
        <w:t>Špecialista technologického vybavenia diaľničného tunela a technologického vybavenia diaľnice</w:t>
      </w:r>
    </w:p>
    <w:p w14:paraId="28604143" w14:textId="77777777" w:rsidR="000649F2" w:rsidRPr="00E8590F" w:rsidRDefault="000649F2" w:rsidP="000649F2">
      <w:pPr>
        <w:pStyle w:val="Zkladntext"/>
        <w:spacing w:line="240" w:lineRule="auto"/>
        <w:jc w:val="both"/>
        <w:rPr>
          <w:rFonts w:asciiTheme="minorHAnsi" w:hAnsiTheme="minorHAnsi" w:cstheme="minorHAnsi"/>
          <w:u w:color="000000"/>
        </w:rPr>
      </w:pPr>
      <w:r w:rsidRPr="00E8590F">
        <w:rPr>
          <w:rFonts w:asciiTheme="minorHAnsi" w:hAnsiTheme="minorHAnsi" w:cstheme="minorHAnsi"/>
          <w:color w:val="000000"/>
        </w:rPr>
        <w:t xml:space="preserve">a) </w:t>
      </w:r>
      <w:r w:rsidRPr="00E8590F">
        <w:rPr>
          <w:rFonts w:asciiTheme="minorHAnsi" w:hAnsiTheme="minorHAnsi" w:cstheme="minorHAnsi"/>
          <w:u w:color="000000"/>
        </w:rPr>
        <w:t xml:space="preserve">minimálne </w:t>
      </w:r>
      <w:r w:rsidRPr="006E7885">
        <w:rPr>
          <w:rFonts w:asciiTheme="minorHAnsi" w:hAnsiTheme="minorHAnsi" w:cstheme="minorHAnsi"/>
          <w:b/>
          <w:u w:color="000000"/>
        </w:rPr>
        <w:t>vysokoškolské vzdelanie II. stupňa elektrotechnického zamerania</w:t>
      </w:r>
      <w:r w:rsidRPr="00E8590F">
        <w:rPr>
          <w:rFonts w:asciiTheme="minorHAnsi" w:hAnsiTheme="minorHAnsi" w:cstheme="minorHAnsi"/>
          <w:u w:color="000000"/>
        </w:rPr>
        <w:t xml:space="preserve">, túto podmienku účasti záujemca u kľúčového experta preukáže </w:t>
      </w:r>
      <w:r w:rsidRPr="006E7885">
        <w:rPr>
          <w:rFonts w:asciiTheme="minorHAnsi" w:hAnsiTheme="minorHAnsi" w:cstheme="minorHAnsi"/>
          <w:b/>
          <w:u w:color="000000"/>
        </w:rPr>
        <w:t>predložením vysokoškolského diplomu</w:t>
      </w:r>
      <w:r w:rsidRPr="00E8590F">
        <w:rPr>
          <w:rFonts w:asciiTheme="minorHAnsi" w:hAnsiTheme="minorHAnsi" w:cstheme="minorHAnsi"/>
          <w:u w:color="000000"/>
        </w:rPr>
        <w:t>,</w:t>
      </w:r>
    </w:p>
    <w:p w14:paraId="0FB46862" w14:textId="55226BFC" w:rsidR="000649F2" w:rsidRPr="00E8590F" w:rsidRDefault="000649F2" w:rsidP="000649F2">
      <w:pPr>
        <w:pStyle w:val="Zkladntext"/>
        <w:spacing w:line="240" w:lineRule="auto"/>
        <w:jc w:val="both"/>
        <w:rPr>
          <w:rFonts w:asciiTheme="minorHAnsi" w:hAnsiTheme="minorHAnsi" w:cstheme="minorHAnsi"/>
          <w:color w:val="000000"/>
        </w:rPr>
      </w:pPr>
      <w:r w:rsidRPr="00E8590F">
        <w:rPr>
          <w:rFonts w:asciiTheme="minorHAnsi" w:hAnsiTheme="minorHAnsi" w:cstheme="minorHAnsi"/>
          <w:color w:val="000000"/>
        </w:rPr>
        <w:t xml:space="preserve">b) </w:t>
      </w:r>
      <w:r w:rsidR="00505634" w:rsidRPr="006E7885">
        <w:rPr>
          <w:rFonts w:asciiTheme="minorHAnsi" w:hAnsiTheme="minorHAnsi" w:cstheme="minorHAnsi"/>
          <w:b/>
          <w:color w:val="000000"/>
        </w:rPr>
        <w:t>minimálne 5</w:t>
      </w:r>
      <w:r w:rsidR="00505634">
        <w:rPr>
          <w:rFonts w:asciiTheme="minorHAnsi" w:hAnsiTheme="minorHAnsi" w:cstheme="minorHAnsi"/>
          <w:b/>
          <w:color w:val="000000"/>
        </w:rPr>
        <w:t xml:space="preserve"> (päť) </w:t>
      </w:r>
      <w:r w:rsidR="00505634" w:rsidRPr="006E7885">
        <w:rPr>
          <w:rFonts w:asciiTheme="minorHAnsi" w:hAnsiTheme="minorHAnsi" w:cstheme="minorHAnsi"/>
          <w:b/>
          <w:color w:val="000000"/>
        </w:rPr>
        <w:t>ročná preukázateľná odborná prax</w:t>
      </w:r>
      <w:r w:rsidR="00505634" w:rsidRPr="00E8590F">
        <w:rPr>
          <w:rFonts w:asciiTheme="minorHAnsi" w:hAnsiTheme="minorHAnsi" w:cstheme="minorHAnsi"/>
          <w:color w:val="000000"/>
        </w:rPr>
        <w:t xml:space="preserve"> v oblasti výkonu servisu a opráv technologického vybavenia tunelov a technologického </w:t>
      </w:r>
      <w:r w:rsidR="00505634" w:rsidRPr="00B452AC">
        <w:rPr>
          <w:rFonts w:asciiTheme="minorHAnsi" w:hAnsiTheme="minorHAnsi" w:cstheme="minorHAnsi"/>
          <w:color w:val="000000"/>
        </w:rPr>
        <w:t>vybavenia</w:t>
      </w:r>
      <w:r w:rsidR="00505634">
        <w:rPr>
          <w:rFonts w:asciiTheme="minorHAnsi" w:hAnsiTheme="minorHAnsi" w:cstheme="minorHAnsi"/>
          <w:color w:val="000000"/>
        </w:rPr>
        <w:t xml:space="preserve"> </w:t>
      </w:r>
      <w:r w:rsidR="00505634" w:rsidRPr="0004417B">
        <w:rPr>
          <w:rFonts w:asciiTheme="minorHAnsi" w:hAnsiTheme="minorHAnsi" w:cstheme="minorHAnsi"/>
          <w:color w:val="000000"/>
        </w:rPr>
        <w:t>diaľnice, rýchlostnej cesty alebo inej  cestnej komunikácie</w:t>
      </w:r>
      <w:r w:rsidR="00505634">
        <w:rPr>
          <w:rFonts w:asciiTheme="minorHAnsi" w:hAnsiTheme="minorHAnsi" w:cstheme="minorHAnsi"/>
          <w:color w:val="000000"/>
        </w:rPr>
        <w:t>,</w:t>
      </w:r>
      <w:r w:rsidR="00505634" w:rsidRPr="00B452AC">
        <w:rPr>
          <w:rFonts w:asciiTheme="minorHAnsi" w:hAnsiTheme="minorHAnsi" w:cstheme="minorHAnsi"/>
        </w:rPr>
        <w:t xml:space="preserve"> </w:t>
      </w:r>
      <w:r w:rsidR="00505634" w:rsidRPr="00E8590F">
        <w:rPr>
          <w:rFonts w:asciiTheme="minorHAnsi" w:hAnsiTheme="minorHAnsi" w:cstheme="minorHAnsi"/>
          <w:color w:val="000000"/>
        </w:rPr>
        <w:t>túto podmienku účasti záujemca u kľúčového experta preukáže</w:t>
      </w:r>
      <w:r w:rsidR="00505634">
        <w:rPr>
          <w:rFonts w:asciiTheme="minorHAnsi" w:hAnsiTheme="minorHAnsi" w:cstheme="minorHAnsi"/>
          <w:color w:val="000000"/>
        </w:rPr>
        <w:t xml:space="preserve"> </w:t>
      </w:r>
      <w:r w:rsidR="00505634" w:rsidRPr="006E7885">
        <w:rPr>
          <w:rFonts w:asciiTheme="minorHAnsi" w:hAnsiTheme="minorHAnsi" w:cstheme="minorHAnsi"/>
          <w:b/>
          <w:color w:val="000000"/>
        </w:rPr>
        <w:t>profesijným životopisom podľa</w:t>
      </w:r>
      <w:r w:rsidR="00505634" w:rsidRPr="006E7885">
        <w:rPr>
          <w:rFonts w:asciiTheme="minorHAnsi" w:eastAsia="Calibri" w:hAnsiTheme="minorHAnsi" w:cstheme="minorHAnsi"/>
          <w:b/>
        </w:rPr>
        <w:t xml:space="preserve"> Prílohy č. 4 časti A.3 Podmienky účasti uchádzačov týchto SP</w:t>
      </w:r>
      <w:r w:rsidR="00505634">
        <w:rPr>
          <w:rFonts w:asciiTheme="minorHAnsi" w:eastAsia="Calibri" w:hAnsiTheme="minorHAnsi" w:cstheme="minorHAnsi"/>
        </w:rPr>
        <w:t>.</w:t>
      </w:r>
    </w:p>
    <w:p w14:paraId="17151E31" w14:textId="4BC69E63" w:rsidR="000649F2" w:rsidRPr="00E8590F" w:rsidRDefault="000649F2" w:rsidP="000649F2">
      <w:pPr>
        <w:pStyle w:val="Zkladntext"/>
        <w:spacing w:after="200" w:line="240" w:lineRule="auto"/>
        <w:jc w:val="both"/>
        <w:rPr>
          <w:rFonts w:asciiTheme="minorHAnsi" w:hAnsiTheme="minorHAnsi" w:cstheme="minorHAnsi"/>
          <w:color w:val="000000"/>
        </w:rPr>
      </w:pPr>
      <w:r w:rsidRPr="00E8590F">
        <w:rPr>
          <w:rFonts w:asciiTheme="minorHAnsi" w:hAnsiTheme="minorHAnsi" w:cstheme="minorHAnsi"/>
          <w:color w:val="000000"/>
        </w:rPr>
        <w:t xml:space="preserve">c) </w:t>
      </w:r>
      <w:r w:rsidR="00505634" w:rsidRPr="006E7885">
        <w:rPr>
          <w:rFonts w:asciiTheme="minorHAnsi" w:hAnsiTheme="minorHAnsi" w:cstheme="minorHAnsi"/>
          <w:b/>
          <w:color w:val="000000"/>
        </w:rPr>
        <w:t>minimálne 1 (jedna) preukázateľná profesionálna praktická skúsenosť</w:t>
      </w:r>
      <w:r w:rsidR="00505634" w:rsidRPr="00E8590F">
        <w:rPr>
          <w:rFonts w:asciiTheme="minorHAnsi" w:hAnsiTheme="minorHAnsi" w:cstheme="minorHAnsi"/>
          <w:color w:val="000000"/>
        </w:rPr>
        <w:t xml:space="preserve"> v oblasti koordinácie realizácie technologického vybavenia tunela a technologického vybavenia </w:t>
      </w:r>
      <w:r w:rsidR="00505634" w:rsidRPr="0004417B">
        <w:rPr>
          <w:rFonts w:asciiTheme="minorHAnsi" w:hAnsiTheme="minorHAnsi" w:cstheme="minorHAnsi"/>
          <w:color w:val="000000"/>
        </w:rPr>
        <w:t>diaľnice, rýchlostnej cesty alebo inej  cestnej komunikácie</w:t>
      </w:r>
      <w:r w:rsidR="00505634" w:rsidRPr="00E8590F" w:rsidDel="004A377D">
        <w:rPr>
          <w:rFonts w:asciiTheme="minorHAnsi" w:hAnsiTheme="minorHAnsi" w:cstheme="minorHAnsi"/>
          <w:color w:val="000000"/>
        </w:rPr>
        <w:t xml:space="preserve"> </w:t>
      </w:r>
      <w:r w:rsidR="00505634" w:rsidRPr="00311E1E">
        <w:rPr>
          <w:rFonts w:asciiTheme="minorHAnsi" w:hAnsiTheme="minorHAnsi" w:cstheme="minorHAnsi"/>
          <w:b/>
          <w:color w:val="000000"/>
        </w:rPr>
        <w:t>a zároveň</w:t>
      </w:r>
      <w:r w:rsidR="00505634">
        <w:rPr>
          <w:rFonts w:asciiTheme="minorHAnsi" w:hAnsiTheme="minorHAnsi" w:cstheme="minorHAnsi"/>
          <w:color w:val="000000"/>
        </w:rPr>
        <w:t xml:space="preserve"> </w:t>
      </w:r>
      <w:r w:rsidR="00505634" w:rsidRPr="00E8590F">
        <w:rPr>
          <w:rFonts w:asciiTheme="minorHAnsi" w:hAnsiTheme="minorHAnsi" w:cstheme="minorHAnsi"/>
          <w:color w:val="000000"/>
        </w:rPr>
        <w:t xml:space="preserve">uvádzania do prevádzky </w:t>
      </w:r>
      <w:r w:rsidR="00505634" w:rsidRPr="00311E1E">
        <w:rPr>
          <w:rFonts w:asciiTheme="minorHAnsi" w:hAnsiTheme="minorHAnsi" w:cstheme="minorHAnsi"/>
          <w:b/>
          <w:color w:val="000000"/>
        </w:rPr>
        <w:t>a zároveň</w:t>
      </w:r>
      <w:r w:rsidR="00505634">
        <w:rPr>
          <w:rFonts w:asciiTheme="minorHAnsi" w:hAnsiTheme="minorHAnsi" w:cstheme="minorHAnsi"/>
          <w:color w:val="000000"/>
        </w:rPr>
        <w:t xml:space="preserve"> </w:t>
      </w:r>
      <w:r w:rsidR="00505634" w:rsidRPr="00E8590F">
        <w:rPr>
          <w:rFonts w:asciiTheme="minorHAnsi" w:hAnsiTheme="minorHAnsi" w:cstheme="minorHAnsi"/>
          <w:color w:val="000000"/>
        </w:rPr>
        <w:t xml:space="preserve">vykonávania skúšok technologického vybavenia tunela a technologického vybavenia </w:t>
      </w:r>
      <w:r w:rsidR="00505634" w:rsidRPr="00D03704">
        <w:rPr>
          <w:rFonts w:asciiTheme="minorHAnsi" w:hAnsiTheme="minorHAnsi" w:cstheme="minorHAnsi"/>
          <w:color w:val="000000"/>
        </w:rPr>
        <w:t>diaľnice, rýchlostnej cesty alebo inej  cestnej komunikácie</w:t>
      </w:r>
      <w:r w:rsidR="00505634" w:rsidRPr="00D03704" w:rsidDel="00D03704">
        <w:rPr>
          <w:rFonts w:asciiTheme="minorHAnsi" w:hAnsiTheme="minorHAnsi" w:cstheme="minorHAnsi"/>
          <w:color w:val="000000"/>
        </w:rPr>
        <w:t xml:space="preserve"> </w:t>
      </w:r>
      <w:r w:rsidR="00505634" w:rsidRPr="00E8590F">
        <w:rPr>
          <w:rFonts w:asciiTheme="minorHAnsi" w:hAnsiTheme="minorHAnsi" w:cstheme="minorHAnsi"/>
          <w:color w:val="000000"/>
        </w:rPr>
        <w:t>v pozícii projektového manažéra, túto podmienku účasti uchádzač u kľúčového experta preukáže</w:t>
      </w:r>
      <w:r w:rsidR="00505634">
        <w:rPr>
          <w:rFonts w:asciiTheme="minorHAnsi" w:hAnsiTheme="minorHAnsi" w:cstheme="minorHAnsi"/>
          <w:color w:val="000000"/>
        </w:rPr>
        <w:t xml:space="preserve"> </w:t>
      </w:r>
      <w:r w:rsidR="00505634" w:rsidRPr="006E7885">
        <w:rPr>
          <w:rFonts w:asciiTheme="minorHAnsi" w:hAnsiTheme="minorHAnsi" w:cstheme="minorHAnsi"/>
          <w:b/>
          <w:color w:val="000000"/>
        </w:rPr>
        <w:t>referenčným listom</w:t>
      </w:r>
      <w:r w:rsidR="00505634" w:rsidRPr="00472787">
        <w:rPr>
          <w:rFonts w:asciiTheme="minorHAnsi" w:hAnsiTheme="minorHAnsi" w:cstheme="minorHAnsi"/>
          <w:b/>
          <w:color w:val="000000"/>
        </w:rPr>
        <w:t xml:space="preserve"> </w:t>
      </w:r>
      <w:r w:rsidR="00505634" w:rsidRPr="002A0EE2">
        <w:rPr>
          <w:rFonts w:asciiTheme="minorHAnsi" w:hAnsiTheme="minorHAnsi" w:cstheme="minorHAnsi"/>
          <w:b/>
          <w:color w:val="000000"/>
        </w:rPr>
        <w:t>podľa</w:t>
      </w:r>
      <w:r w:rsidR="00505634" w:rsidRPr="002A0EE2">
        <w:rPr>
          <w:rFonts w:asciiTheme="minorHAnsi" w:eastAsia="Calibri" w:hAnsiTheme="minorHAnsi" w:cstheme="minorHAnsi"/>
          <w:b/>
        </w:rPr>
        <w:t xml:space="preserve"> Prílohy</w:t>
      </w:r>
      <w:r w:rsidR="00505634">
        <w:rPr>
          <w:rFonts w:asciiTheme="minorHAnsi" w:eastAsia="Calibri" w:hAnsiTheme="minorHAnsi" w:cstheme="minorHAnsi"/>
          <w:b/>
        </w:rPr>
        <w:t xml:space="preserve"> č. 5</w:t>
      </w:r>
      <w:r w:rsidR="00505634" w:rsidRPr="002A0EE2">
        <w:rPr>
          <w:rFonts w:asciiTheme="minorHAnsi" w:eastAsia="Calibri" w:hAnsiTheme="minorHAnsi" w:cstheme="minorHAnsi"/>
          <w:b/>
        </w:rPr>
        <w:t xml:space="preserve"> časti A.3 Podmienky účasti uchádzačov týchto SP</w:t>
      </w:r>
      <w:r w:rsidR="00505634">
        <w:rPr>
          <w:rFonts w:asciiTheme="minorHAnsi" w:eastAsia="Calibri" w:hAnsiTheme="minorHAnsi" w:cstheme="minorHAnsi"/>
          <w:b/>
        </w:rPr>
        <w:t>.</w:t>
      </w:r>
    </w:p>
    <w:p w14:paraId="2034062F" w14:textId="77777777" w:rsidR="000649F2" w:rsidRPr="00E8590F" w:rsidRDefault="000649F2" w:rsidP="000649F2">
      <w:pPr>
        <w:pStyle w:val="Zkladntext"/>
        <w:spacing w:line="240" w:lineRule="auto"/>
        <w:jc w:val="both"/>
        <w:rPr>
          <w:rFonts w:asciiTheme="minorHAnsi" w:hAnsiTheme="minorHAnsi" w:cstheme="minorHAnsi"/>
          <w:b/>
          <w:color w:val="000000"/>
        </w:rPr>
      </w:pPr>
      <w:r w:rsidRPr="00E8590F">
        <w:rPr>
          <w:rFonts w:asciiTheme="minorHAnsi" w:hAnsiTheme="minorHAnsi" w:cstheme="minorHAnsi"/>
          <w:b/>
          <w:color w:val="000000"/>
        </w:rPr>
        <w:t>Kľúčový expert č. 2:</w:t>
      </w:r>
      <w:r w:rsidRPr="00E8590F">
        <w:rPr>
          <w:rFonts w:asciiTheme="minorHAnsi" w:hAnsiTheme="minorHAnsi" w:cstheme="minorHAnsi"/>
          <w:color w:val="000000"/>
        </w:rPr>
        <w:t xml:space="preserve">  </w:t>
      </w:r>
      <w:r w:rsidRPr="00E8590F">
        <w:rPr>
          <w:rFonts w:asciiTheme="minorHAnsi" w:hAnsiTheme="minorHAnsi" w:cstheme="minorHAnsi"/>
          <w:b/>
          <w:color w:val="000000"/>
        </w:rPr>
        <w:t>Servisný technik</w:t>
      </w:r>
    </w:p>
    <w:p w14:paraId="44D2A884" w14:textId="22E8AEFD" w:rsidR="00D30FBF" w:rsidRPr="00505634" w:rsidRDefault="00505634" w:rsidP="000649F2">
      <w:pPr>
        <w:pStyle w:val="Zkladntext"/>
        <w:numPr>
          <w:ilvl w:val="2"/>
          <w:numId w:val="69"/>
        </w:numPr>
        <w:spacing w:after="200" w:line="240" w:lineRule="auto"/>
        <w:ind w:left="284" w:hanging="284"/>
        <w:jc w:val="both"/>
        <w:rPr>
          <w:rFonts w:asciiTheme="minorHAnsi" w:hAnsiTheme="minorHAnsi" w:cstheme="minorHAnsi"/>
          <w:color w:val="000000"/>
        </w:rPr>
      </w:pPr>
      <w:r w:rsidRPr="006E7885">
        <w:rPr>
          <w:rFonts w:asciiTheme="minorHAnsi" w:hAnsiTheme="minorHAnsi" w:cstheme="minorHAnsi"/>
          <w:b/>
          <w:color w:val="000000"/>
        </w:rPr>
        <w:t xml:space="preserve">minimálne 2 (dva) roky </w:t>
      </w:r>
      <w:r>
        <w:rPr>
          <w:rFonts w:asciiTheme="minorHAnsi" w:hAnsiTheme="minorHAnsi" w:cstheme="minorHAnsi"/>
          <w:b/>
          <w:color w:val="000000"/>
        </w:rPr>
        <w:t xml:space="preserve">odbornej </w:t>
      </w:r>
      <w:r w:rsidRPr="006E7885">
        <w:rPr>
          <w:rFonts w:asciiTheme="minorHAnsi" w:hAnsiTheme="minorHAnsi" w:cstheme="minorHAnsi"/>
          <w:b/>
          <w:color w:val="000000"/>
        </w:rPr>
        <w:t>praxe</w:t>
      </w:r>
      <w:r w:rsidRPr="00E8590F">
        <w:rPr>
          <w:rFonts w:asciiTheme="minorHAnsi" w:hAnsiTheme="minorHAnsi" w:cstheme="minorHAnsi"/>
          <w:color w:val="000000"/>
        </w:rPr>
        <w:t xml:space="preserve"> v servisnej a profylaktickej činnosti riadiacich systémov tunelov a technologického vybavenia </w:t>
      </w:r>
      <w:r w:rsidRPr="0004417B">
        <w:rPr>
          <w:rFonts w:asciiTheme="minorHAnsi" w:hAnsiTheme="minorHAnsi" w:cstheme="minorHAnsi"/>
          <w:color w:val="000000"/>
        </w:rPr>
        <w:t>diaľnice, rýchlostnej cesty alebo inej  cestnej komunikácie</w:t>
      </w:r>
      <w:r w:rsidRPr="00B452AC">
        <w:rPr>
          <w:rFonts w:asciiTheme="minorHAnsi" w:hAnsiTheme="minorHAnsi" w:cstheme="minorHAnsi"/>
        </w:rPr>
        <w:t xml:space="preserve">, </w:t>
      </w:r>
      <w:r w:rsidRPr="00B452AC">
        <w:rPr>
          <w:rFonts w:asciiTheme="minorHAnsi" w:hAnsiTheme="minorHAnsi" w:cstheme="minorHAnsi"/>
          <w:color w:val="000000"/>
        </w:rPr>
        <w:t>túto</w:t>
      </w:r>
      <w:r w:rsidRPr="00E8590F">
        <w:rPr>
          <w:rFonts w:asciiTheme="minorHAnsi" w:hAnsiTheme="minorHAnsi" w:cstheme="minorHAnsi"/>
          <w:color w:val="000000"/>
        </w:rPr>
        <w:t xml:space="preserve"> podmienku účasti záujemca u kľúčového experta preukáže</w:t>
      </w:r>
      <w:r>
        <w:rPr>
          <w:rFonts w:asciiTheme="minorHAnsi" w:hAnsiTheme="minorHAnsi" w:cstheme="minorHAnsi"/>
          <w:color w:val="000000"/>
        </w:rPr>
        <w:t xml:space="preserve"> </w:t>
      </w:r>
      <w:r w:rsidRPr="002A0EE2">
        <w:rPr>
          <w:rFonts w:asciiTheme="minorHAnsi" w:hAnsiTheme="minorHAnsi" w:cstheme="minorHAnsi"/>
          <w:b/>
          <w:color w:val="000000"/>
        </w:rPr>
        <w:t>profesijným životopisom podľa</w:t>
      </w:r>
      <w:r w:rsidRPr="002A0EE2">
        <w:rPr>
          <w:rFonts w:asciiTheme="minorHAnsi" w:eastAsia="Calibri" w:hAnsiTheme="minorHAnsi" w:cstheme="minorHAnsi"/>
          <w:b/>
        </w:rPr>
        <w:t xml:space="preserve"> Prílohy č. 4 časti A.3 Podmienky účasti uchádzačov týchto SP</w:t>
      </w:r>
      <w:r>
        <w:rPr>
          <w:rFonts w:asciiTheme="minorHAnsi" w:eastAsia="Calibri" w:hAnsiTheme="minorHAnsi" w:cstheme="minorHAnsi"/>
        </w:rPr>
        <w:t>.</w:t>
      </w:r>
    </w:p>
    <w:p w14:paraId="0D74D01E" w14:textId="0472D7EF" w:rsidR="000649F2" w:rsidRPr="00E8590F" w:rsidRDefault="000649F2" w:rsidP="000649F2">
      <w:pPr>
        <w:pStyle w:val="Zkladntext"/>
        <w:spacing w:line="240" w:lineRule="auto"/>
        <w:jc w:val="both"/>
        <w:rPr>
          <w:rFonts w:asciiTheme="minorHAnsi" w:hAnsiTheme="minorHAnsi" w:cstheme="minorHAnsi"/>
          <w:color w:val="000000"/>
        </w:rPr>
      </w:pPr>
      <w:r w:rsidRPr="00E8590F">
        <w:rPr>
          <w:rFonts w:asciiTheme="minorHAnsi" w:hAnsiTheme="minorHAnsi" w:cstheme="minorHAnsi"/>
          <w:b/>
          <w:color w:val="000000"/>
        </w:rPr>
        <w:lastRenderedPageBreak/>
        <w:t>Kľúčový expert č. 3:</w:t>
      </w:r>
      <w:r w:rsidRPr="00E8590F">
        <w:rPr>
          <w:rFonts w:asciiTheme="minorHAnsi" w:hAnsiTheme="minorHAnsi" w:cstheme="minorHAnsi"/>
          <w:color w:val="000000"/>
        </w:rPr>
        <w:t xml:space="preserve">  </w:t>
      </w:r>
      <w:r w:rsidRPr="00E8590F">
        <w:rPr>
          <w:rFonts w:asciiTheme="minorHAnsi" w:hAnsiTheme="minorHAnsi" w:cstheme="minorHAnsi"/>
          <w:b/>
          <w:color w:val="000000"/>
        </w:rPr>
        <w:t>Špecialista pre oblasť informačnej a kybernetickej bezpečnosti</w:t>
      </w:r>
    </w:p>
    <w:p w14:paraId="5560D28F" w14:textId="77777777" w:rsidR="000649F2" w:rsidRPr="00E8590F" w:rsidRDefault="000649F2" w:rsidP="000649F2">
      <w:pPr>
        <w:pStyle w:val="Zkladntext"/>
        <w:spacing w:line="240" w:lineRule="auto"/>
        <w:jc w:val="both"/>
        <w:rPr>
          <w:rFonts w:asciiTheme="minorHAnsi" w:hAnsiTheme="minorHAnsi" w:cstheme="minorHAnsi"/>
          <w:color w:val="000000"/>
        </w:rPr>
      </w:pPr>
      <w:r w:rsidRPr="00E8590F">
        <w:rPr>
          <w:rFonts w:asciiTheme="minorHAnsi" w:hAnsiTheme="minorHAnsi" w:cstheme="minorHAnsi"/>
          <w:color w:val="000000"/>
        </w:rPr>
        <w:t xml:space="preserve">a) </w:t>
      </w:r>
      <w:r w:rsidRPr="006E7885">
        <w:rPr>
          <w:rFonts w:asciiTheme="minorHAnsi" w:hAnsiTheme="minorHAnsi" w:cstheme="minorHAnsi"/>
          <w:b/>
          <w:color w:val="000000"/>
        </w:rPr>
        <w:t>minimálne 3</w:t>
      </w:r>
      <w:r>
        <w:rPr>
          <w:rFonts w:asciiTheme="minorHAnsi" w:hAnsiTheme="minorHAnsi" w:cstheme="minorHAnsi"/>
          <w:b/>
          <w:color w:val="000000"/>
        </w:rPr>
        <w:t xml:space="preserve"> (</w:t>
      </w:r>
      <w:proofErr w:type="spellStart"/>
      <w:r>
        <w:rPr>
          <w:rFonts w:asciiTheme="minorHAnsi" w:hAnsiTheme="minorHAnsi" w:cstheme="minorHAnsi"/>
          <w:b/>
          <w:color w:val="000000"/>
        </w:rPr>
        <w:t>troj</w:t>
      </w:r>
      <w:proofErr w:type="spellEnd"/>
      <w:r>
        <w:rPr>
          <w:rFonts w:asciiTheme="minorHAnsi" w:hAnsiTheme="minorHAnsi" w:cstheme="minorHAnsi"/>
          <w:b/>
          <w:color w:val="000000"/>
        </w:rPr>
        <w:t xml:space="preserve">) </w:t>
      </w:r>
      <w:r w:rsidRPr="006E7885">
        <w:rPr>
          <w:rFonts w:asciiTheme="minorHAnsi" w:hAnsiTheme="minorHAnsi" w:cstheme="minorHAnsi"/>
          <w:b/>
          <w:color w:val="000000"/>
        </w:rPr>
        <w:t>ročná preukázateľná odborná prax</w:t>
      </w:r>
      <w:r w:rsidRPr="00E8590F">
        <w:rPr>
          <w:rFonts w:asciiTheme="minorHAnsi" w:hAnsiTheme="minorHAnsi" w:cstheme="minorHAnsi"/>
          <w:color w:val="000000"/>
        </w:rPr>
        <w:t xml:space="preserve"> v oblasti </w:t>
      </w:r>
      <w:r w:rsidRPr="00E8590F">
        <w:rPr>
          <w:rFonts w:asciiTheme="minorHAnsi" w:hAnsiTheme="minorHAnsi" w:cstheme="minorHAnsi"/>
        </w:rPr>
        <w:t xml:space="preserve">informačnej a </w:t>
      </w:r>
      <w:r w:rsidRPr="00E8590F">
        <w:rPr>
          <w:rFonts w:asciiTheme="minorHAnsi" w:hAnsiTheme="minorHAnsi" w:cstheme="minorHAnsi"/>
          <w:color w:val="000000"/>
        </w:rPr>
        <w:t xml:space="preserve">kybernetickej bezpečnosti: túto podmienku účasti záujemca u kľúčového experta preukáže </w:t>
      </w:r>
      <w:r w:rsidRPr="002A0EE2">
        <w:rPr>
          <w:rFonts w:asciiTheme="minorHAnsi" w:hAnsiTheme="minorHAnsi" w:cstheme="minorHAnsi"/>
          <w:b/>
          <w:color w:val="000000"/>
        </w:rPr>
        <w:t>profesijným životopisom podľa</w:t>
      </w:r>
      <w:r w:rsidRPr="002A0EE2">
        <w:rPr>
          <w:rFonts w:asciiTheme="minorHAnsi" w:eastAsia="Calibri" w:hAnsiTheme="minorHAnsi" w:cstheme="minorHAnsi"/>
          <w:b/>
        </w:rPr>
        <w:t xml:space="preserve"> Prílohy č. 4 časti A.3 Podmienky účasti uchádzačov týchto SP</w:t>
      </w:r>
      <w:r>
        <w:rPr>
          <w:rFonts w:asciiTheme="minorHAnsi" w:eastAsia="Calibri" w:hAnsiTheme="minorHAnsi" w:cstheme="minorHAnsi"/>
        </w:rPr>
        <w:t>.</w:t>
      </w:r>
    </w:p>
    <w:p w14:paraId="3F5762A2" w14:textId="774AC43E" w:rsidR="000649F2" w:rsidRDefault="000649F2" w:rsidP="00092D4D">
      <w:pPr>
        <w:pStyle w:val="Zkladntext"/>
        <w:spacing w:after="0" w:line="240" w:lineRule="auto"/>
        <w:jc w:val="both"/>
        <w:rPr>
          <w:rFonts w:asciiTheme="minorHAnsi" w:hAnsiTheme="minorHAnsi" w:cstheme="minorHAnsi"/>
        </w:rPr>
      </w:pPr>
      <w:r w:rsidRPr="00C258BB">
        <w:rPr>
          <w:rFonts w:asciiTheme="minorHAnsi" w:hAnsiTheme="minorHAnsi" w:cstheme="minorHAnsi"/>
          <w:color w:val="000000"/>
        </w:rPr>
        <w:t xml:space="preserve">b) </w:t>
      </w:r>
      <w:r w:rsidRPr="00505634">
        <w:rPr>
          <w:rFonts w:asciiTheme="minorHAnsi" w:hAnsiTheme="minorHAnsi" w:cstheme="minorHAnsi"/>
          <w:b/>
          <w:color w:val="000000"/>
        </w:rPr>
        <w:t>odborný certifikát</w:t>
      </w:r>
      <w:r w:rsidRPr="00505634">
        <w:rPr>
          <w:rFonts w:asciiTheme="minorHAnsi" w:hAnsiTheme="minorHAnsi" w:cstheme="minorHAnsi"/>
          <w:b/>
        </w:rPr>
        <w:t xml:space="preserve"> manažéra kybernetickej bezpečnosti</w:t>
      </w:r>
      <w:r w:rsidRPr="00C258BB">
        <w:rPr>
          <w:rFonts w:asciiTheme="minorHAnsi" w:hAnsiTheme="minorHAnsi" w:cstheme="minorHAnsi"/>
        </w:rPr>
        <w:t xml:space="preserve"> v zmysle zákona č. 69/2018 Z. z. o kybernetickej bezpečnosti, podľa certifikačnej schémy overovania odbornej spôsobilosti manažéra kybernetickej bezpečnosti</w:t>
      </w:r>
      <w:r w:rsidRPr="00C258BB">
        <w:rPr>
          <w:rFonts w:asciiTheme="minorHAnsi" w:hAnsiTheme="minorHAnsi" w:cstheme="minorHAnsi"/>
          <w:color w:val="000000"/>
        </w:rPr>
        <w:t>, ktorý deklaruje, že môže vykonávať služby v oblasti informačnej a kybernetickej bezpečnosti</w:t>
      </w:r>
      <w:r w:rsidR="00092D4D" w:rsidRPr="00C258BB">
        <w:rPr>
          <w:rFonts w:asciiTheme="minorHAnsi" w:hAnsiTheme="minorHAnsi" w:cstheme="minorHAnsi"/>
        </w:rPr>
        <w:t>,</w:t>
      </w:r>
      <w:r w:rsidRPr="00C258BB">
        <w:rPr>
          <w:rFonts w:asciiTheme="minorHAnsi" w:hAnsiTheme="minorHAnsi" w:cstheme="minorHAnsi"/>
        </w:rPr>
        <w:t xml:space="preserve"> </w:t>
      </w:r>
      <w:r w:rsidR="00092D4D" w:rsidRPr="00505634">
        <w:rPr>
          <w:rFonts w:asciiTheme="minorHAnsi" w:hAnsiTheme="minorHAnsi" w:cstheme="minorHAnsi"/>
          <w:b/>
        </w:rPr>
        <w:t>a/alebo</w:t>
      </w:r>
      <w:r w:rsidR="00092D4D" w:rsidRPr="00C258BB">
        <w:rPr>
          <w:rFonts w:asciiTheme="minorHAnsi" w:hAnsiTheme="minorHAnsi" w:cstheme="minorHAnsi"/>
        </w:rPr>
        <w:t xml:space="preserve"> ekvivalent, napríklad certifikát ISO/IEC 27 001 Manažment informačnej bezpečnosti.</w:t>
      </w:r>
    </w:p>
    <w:p w14:paraId="50B7462C" w14:textId="77777777" w:rsidR="00092D4D" w:rsidRPr="00E8590F" w:rsidRDefault="00092D4D" w:rsidP="00092D4D">
      <w:pPr>
        <w:pStyle w:val="Zkladntext"/>
        <w:spacing w:after="0" w:line="240" w:lineRule="auto"/>
        <w:jc w:val="both"/>
        <w:rPr>
          <w:rFonts w:asciiTheme="minorHAnsi" w:hAnsiTheme="minorHAnsi" w:cstheme="minorHAnsi"/>
          <w:color w:val="000000"/>
        </w:rPr>
      </w:pPr>
    </w:p>
    <w:p w14:paraId="166FB35A" w14:textId="6097AEBC" w:rsidR="000649F2" w:rsidRPr="00E8590F"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Z každého z uchádzačom predloženého Referenčného listu za príslušného kľúčového experta</w:t>
      </w:r>
      <w:r>
        <w:rPr>
          <w:rFonts w:asciiTheme="minorHAnsi" w:hAnsiTheme="minorHAnsi" w:cstheme="minorHAnsi"/>
          <w:color w:val="000000"/>
        </w:rPr>
        <w:t xml:space="preserve"> č. 1 až </w:t>
      </w:r>
      <w:r w:rsidR="00D30FBF">
        <w:rPr>
          <w:rFonts w:asciiTheme="minorHAnsi" w:hAnsiTheme="minorHAnsi" w:cstheme="minorHAnsi"/>
          <w:color w:val="000000"/>
        </w:rPr>
        <w:br/>
      </w:r>
      <w:r>
        <w:rPr>
          <w:rFonts w:asciiTheme="minorHAnsi" w:hAnsiTheme="minorHAnsi" w:cstheme="minorHAnsi"/>
          <w:color w:val="000000"/>
        </w:rPr>
        <w:t xml:space="preserve">č. 3 </w:t>
      </w:r>
      <w:r w:rsidRPr="00E8590F">
        <w:rPr>
          <w:rFonts w:asciiTheme="minorHAnsi" w:hAnsiTheme="minorHAnsi" w:cstheme="minorHAnsi"/>
          <w:color w:val="000000"/>
        </w:rPr>
        <w:t>musia byť zrejmé nasledovné údaje/skutočnosti:</w:t>
      </w:r>
    </w:p>
    <w:p w14:paraId="564036A5" w14:textId="573708AA" w:rsidR="000649F2" w:rsidRPr="00C258BB"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 xml:space="preserve">a)  meno a priezvisko </w:t>
      </w:r>
      <w:r w:rsidR="00092D4D" w:rsidRPr="00C258BB">
        <w:rPr>
          <w:rFonts w:asciiTheme="minorHAnsi" w:hAnsiTheme="minorHAnsi" w:cstheme="minorHAnsi"/>
          <w:color w:val="000000"/>
        </w:rPr>
        <w:t>kľúčového experta</w:t>
      </w:r>
      <w:r w:rsidRPr="00C258BB">
        <w:rPr>
          <w:rFonts w:asciiTheme="minorHAnsi" w:hAnsiTheme="minorHAnsi" w:cstheme="minorHAnsi"/>
          <w:color w:val="000000"/>
        </w:rPr>
        <w:t>,</w:t>
      </w:r>
    </w:p>
    <w:p w14:paraId="787D458F" w14:textId="0340DF56" w:rsidR="000649F2" w:rsidRPr="00C258BB"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 xml:space="preserve">b) názov a sídlo odberateľa, resp. zamestnávateľa </w:t>
      </w:r>
      <w:r w:rsidR="00092D4D" w:rsidRPr="00C258BB">
        <w:rPr>
          <w:rFonts w:asciiTheme="minorHAnsi" w:hAnsiTheme="minorHAnsi" w:cstheme="minorHAnsi"/>
          <w:color w:val="000000"/>
        </w:rPr>
        <w:t>kľúčového experta</w:t>
      </w:r>
      <w:r w:rsidRPr="00C258BB">
        <w:rPr>
          <w:rFonts w:asciiTheme="minorHAnsi" w:hAnsiTheme="minorHAnsi" w:cstheme="minorHAnsi"/>
          <w:color w:val="000000"/>
        </w:rPr>
        <w:t>,</w:t>
      </w:r>
    </w:p>
    <w:p w14:paraId="78E2752F" w14:textId="77777777" w:rsidR="000649F2" w:rsidRPr="00C258BB"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c)  čas realizácie projektu/plnenia zmluvy, t. j. (mesiac, rok),</w:t>
      </w:r>
    </w:p>
    <w:p w14:paraId="22B67E31" w14:textId="77777777" w:rsidR="000649F2" w:rsidRPr="00C258BB"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d)  stručný popis predmetu projektu/zmluvy,</w:t>
      </w:r>
    </w:p>
    <w:p w14:paraId="4E13E9DA" w14:textId="4F11FE63" w:rsidR="000649F2" w:rsidRPr="00E8590F"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 xml:space="preserve">e) stručný rozsah činnosti, ktoré </w:t>
      </w:r>
      <w:r w:rsidR="00092D4D" w:rsidRPr="00C258BB">
        <w:rPr>
          <w:rFonts w:asciiTheme="minorHAnsi" w:hAnsiTheme="minorHAnsi" w:cstheme="minorHAnsi"/>
          <w:color w:val="000000"/>
        </w:rPr>
        <w:t>kľúčový expert</w:t>
      </w:r>
      <w:r w:rsidRPr="00C258BB">
        <w:rPr>
          <w:rFonts w:asciiTheme="minorHAnsi" w:hAnsiTheme="minorHAnsi" w:cstheme="minorHAnsi"/>
          <w:color w:val="000000"/>
        </w:rPr>
        <w:t xml:space="preserve"> zabezpečoval,</w:t>
      </w:r>
    </w:p>
    <w:p w14:paraId="6CFF380B" w14:textId="77777777" w:rsidR="000649F2" w:rsidRPr="00E8590F" w:rsidRDefault="000649F2" w:rsidP="00092D4D">
      <w:pPr>
        <w:pStyle w:val="Zkladntext"/>
        <w:spacing w:after="0" w:line="240" w:lineRule="auto"/>
        <w:jc w:val="both"/>
        <w:rPr>
          <w:rFonts w:asciiTheme="minorHAnsi" w:hAnsiTheme="minorHAnsi" w:cstheme="minorHAnsi"/>
          <w:color w:val="000000"/>
        </w:rPr>
      </w:pPr>
      <w:r w:rsidRPr="00E8590F">
        <w:rPr>
          <w:rFonts w:asciiTheme="minorHAnsi" w:hAnsiTheme="minorHAnsi" w:cstheme="minorHAnsi"/>
          <w:color w:val="000000"/>
        </w:rPr>
        <w:t>f)  tel. číslo a meno zamestnanca objednávateľa, resp. zamestnávateľa, u ktorého si možno overiť tieto údaje.</w:t>
      </w:r>
    </w:p>
    <w:p w14:paraId="1615F4C3" w14:textId="77777777" w:rsidR="000649F2" w:rsidRPr="00E8590F" w:rsidRDefault="000649F2" w:rsidP="000649F2">
      <w:pPr>
        <w:spacing w:line="240" w:lineRule="auto"/>
        <w:jc w:val="both"/>
        <w:rPr>
          <w:rFonts w:asciiTheme="minorHAnsi" w:hAnsiTheme="minorHAnsi" w:cstheme="minorHAnsi"/>
          <w:u w:color="000000"/>
        </w:rPr>
      </w:pPr>
    </w:p>
    <w:bookmarkEnd w:id="79"/>
    <w:p w14:paraId="635B8C91" w14:textId="77777777" w:rsidR="000649F2" w:rsidRDefault="000649F2" w:rsidP="000649F2">
      <w:pPr>
        <w:spacing w:line="240" w:lineRule="auto"/>
        <w:jc w:val="both"/>
        <w:rPr>
          <w:rFonts w:asciiTheme="minorHAnsi" w:hAnsiTheme="minorHAnsi" w:cstheme="minorHAnsi"/>
          <w:b/>
          <w:bCs/>
          <w:caps/>
        </w:rPr>
      </w:pPr>
    </w:p>
    <w:p w14:paraId="4A2C8B90" w14:textId="77777777" w:rsidR="000649F2" w:rsidRDefault="000649F2" w:rsidP="000649F2">
      <w:pPr>
        <w:spacing w:line="240" w:lineRule="auto"/>
        <w:jc w:val="both"/>
        <w:rPr>
          <w:rFonts w:asciiTheme="minorHAnsi" w:hAnsiTheme="minorHAnsi" w:cstheme="minorHAnsi"/>
          <w:b/>
          <w:bCs/>
          <w:caps/>
        </w:rPr>
      </w:pPr>
    </w:p>
    <w:p w14:paraId="29F2FAF1" w14:textId="77777777" w:rsidR="000649F2" w:rsidRDefault="000649F2" w:rsidP="000649F2">
      <w:pPr>
        <w:spacing w:line="240" w:lineRule="auto"/>
        <w:jc w:val="both"/>
        <w:rPr>
          <w:rFonts w:asciiTheme="minorHAnsi" w:hAnsiTheme="minorHAnsi" w:cstheme="minorHAnsi"/>
          <w:b/>
          <w:bCs/>
          <w:caps/>
        </w:rPr>
      </w:pPr>
    </w:p>
    <w:p w14:paraId="6991AB0B" w14:textId="77777777" w:rsidR="000649F2" w:rsidRDefault="000649F2" w:rsidP="000649F2">
      <w:pPr>
        <w:spacing w:line="240" w:lineRule="auto"/>
        <w:jc w:val="both"/>
        <w:rPr>
          <w:rFonts w:asciiTheme="minorHAnsi" w:hAnsiTheme="minorHAnsi" w:cstheme="minorHAnsi"/>
          <w:b/>
          <w:bCs/>
          <w:caps/>
        </w:rPr>
      </w:pPr>
    </w:p>
    <w:p w14:paraId="145BA761" w14:textId="77777777" w:rsidR="000649F2" w:rsidRDefault="000649F2" w:rsidP="000649F2">
      <w:pPr>
        <w:spacing w:line="240" w:lineRule="auto"/>
        <w:jc w:val="both"/>
        <w:rPr>
          <w:rFonts w:asciiTheme="minorHAnsi" w:hAnsiTheme="minorHAnsi" w:cstheme="minorHAnsi"/>
          <w:b/>
          <w:bCs/>
          <w:caps/>
        </w:rPr>
      </w:pPr>
    </w:p>
    <w:p w14:paraId="1B30FAAC" w14:textId="77777777" w:rsidR="000649F2" w:rsidRDefault="000649F2" w:rsidP="000649F2">
      <w:pPr>
        <w:spacing w:line="240" w:lineRule="auto"/>
        <w:jc w:val="both"/>
        <w:rPr>
          <w:rFonts w:asciiTheme="minorHAnsi" w:hAnsiTheme="minorHAnsi" w:cstheme="minorHAnsi"/>
          <w:b/>
          <w:bCs/>
          <w:caps/>
        </w:rPr>
      </w:pPr>
    </w:p>
    <w:p w14:paraId="410D686F" w14:textId="77777777" w:rsidR="000649F2" w:rsidRDefault="000649F2" w:rsidP="000649F2">
      <w:pPr>
        <w:spacing w:line="240" w:lineRule="auto"/>
        <w:jc w:val="both"/>
        <w:rPr>
          <w:rFonts w:asciiTheme="minorHAnsi" w:hAnsiTheme="minorHAnsi" w:cstheme="minorHAnsi"/>
          <w:b/>
          <w:bCs/>
          <w:caps/>
        </w:rPr>
      </w:pPr>
    </w:p>
    <w:p w14:paraId="3A6C3CE5" w14:textId="77777777" w:rsidR="000649F2" w:rsidRDefault="000649F2" w:rsidP="000649F2">
      <w:pPr>
        <w:spacing w:line="240" w:lineRule="auto"/>
        <w:jc w:val="both"/>
        <w:rPr>
          <w:rFonts w:asciiTheme="minorHAnsi" w:hAnsiTheme="minorHAnsi" w:cstheme="minorHAnsi"/>
          <w:b/>
          <w:bCs/>
          <w:caps/>
        </w:rPr>
      </w:pPr>
    </w:p>
    <w:p w14:paraId="6568FD79" w14:textId="77777777" w:rsidR="000649F2" w:rsidRDefault="000649F2" w:rsidP="000649F2">
      <w:pPr>
        <w:spacing w:line="240" w:lineRule="auto"/>
        <w:jc w:val="both"/>
        <w:rPr>
          <w:rFonts w:asciiTheme="minorHAnsi" w:hAnsiTheme="minorHAnsi" w:cstheme="minorHAnsi"/>
          <w:b/>
          <w:bCs/>
          <w:caps/>
        </w:rPr>
      </w:pPr>
    </w:p>
    <w:p w14:paraId="07D0F476" w14:textId="77777777" w:rsidR="000649F2" w:rsidRDefault="000649F2" w:rsidP="000649F2">
      <w:pPr>
        <w:spacing w:line="240" w:lineRule="auto"/>
        <w:jc w:val="both"/>
        <w:rPr>
          <w:rFonts w:asciiTheme="minorHAnsi" w:hAnsiTheme="minorHAnsi" w:cstheme="minorHAnsi"/>
          <w:b/>
          <w:bCs/>
          <w:caps/>
        </w:rPr>
      </w:pPr>
    </w:p>
    <w:p w14:paraId="69734031" w14:textId="77777777" w:rsidR="000649F2" w:rsidRDefault="000649F2" w:rsidP="000649F2">
      <w:pPr>
        <w:spacing w:line="240" w:lineRule="auto"/>
        <w:jc w:val="both"/>
        <w:rPr>
          <w:rFonts w:asciiTheme="minorHAnsi" w:hAnsiTheme="minorHAnsi" w:cstheme="minorHAnsi"/>
          <w:b/>
          <w:bCs/>
          <w:caps/>
        </w:rPr>
      </w:pPr>
    </w:p>
    <w:p w14:paraId="05728E1E" w14:textId="28C1D1DC" w:rsidR="000649F2"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Pr>
          <w:rFonts w:asciiTheme="minorHAnsi" w:hAnsiTheme="minorHAnsi" w:cstheme="minorHAnsi"/>
          <w:b/>
          <w:u w:val="single"/>
        </w:rPr>
        <w:t>Prílohy k časti A.3 Podmienky účasti týchto SP:</w:t>
      </w:r>
    </w:p>
    <w:p w14:paraId="16C2C11C" w14:textId="77777777" w:rsidR="000649F2" w:rsidRPr="005710A8" w:rsidRDefault="000649F2" w:rsidP="000649F2">
      <w:pPr>
        <w:spacing w:after="0" w:line="240" w:lineRule="auto"/>
        <w:jc w:val="both"/>
        <w:rPr>
          <w:rFonts w:asciiTheme="minorHAnsi" w:hAnsiTheme="minorHAnsi" w:cstheme="minorHAnsi"/>
          <w:bCs/>
          <w:caps/>
        </w:rPr>
      </w:pPr>
      <w:r w:rsidRPr="005710A8">
        <w:rPr>
          <w:rFonts w:asciiTheme="minorHAnsi" w:hAnsiTheme="minorHAnsi" w:cstheme="minorHAnsi"/>
          <w:bCs/>
        </w:rPr>
        <w:t>Príloha č. 1 - Jednotný európsky dokument</w:t>
      </w:r>
    </w:p>
    <w:p w14:paraId="48770917" w14:textId="77777777" w:rsidR="000649F2" w:rsidRPr="005710A8" w:rsidRDefault="000649F2" w:rsidP="000649F2">
      <w:pPr>
        <w:spacing w:after="0" w:line="240" w:lineRule="auto"/>
        <w:jc w:val="both"/>
        <w:rPr>
          <w:rFonts w:asciiTheme="minorHAnsi" w:hAnsiTheme="minorHAnsi" w:cstheme="minorHAnsi"/>
          <w:bCs/>
          <w:caps/>
        </w:rPr>
      </w:pPr>
      <w:r w:rsidRPr="005710A8">
        <w:rPr>
          <w:rFonts w:asciiTheme="minorHAnsi" w:hAnsiTheme="minorHAnsi" w:cstheme="minorHAnsi"/>
          <w:bCs/>
        </w:rPr>
        <w:t>Príloha č. 2 - Čestné vyhlásenie k preukázaniu § 32 ods. 7 a 8 ZVO</w:t>
      </w:r>
    </w:p>
    <w:bookmarkEnd w:id="77"/>
    <w:p w14:paraId="19A4A0DB" w14:textId="77777777" w:rsidR="000649F2" w:rsidRDefault="000649F2" w:rsidP="000649F2">
      <w:pPr>
        <w:spacing w:after="0" w:line="240" w:lineRule="auto"/>
        <w:jc w:val="both"/>
        <w:rPr>
          <w:rFonts w:asciiTheme="minorHAnsi" w:hAnsiTheme="minorHAnsi" w:cstheme="minorHAnsi"/>
        </w:rPr>
      </w:pPr>
      <w:r w:rsidRPr="005710A8">
        <w:rPr>
          <w:rFonts w:asciiTheme="minorHAnsi" w:hAnsiTheme="minorHAnsi" w:cstheme="minorHAnsi"/>
          <w:bCs/>
        </w:rPr>
        <w:t>Príloha č. 3 - Zoznam Kľúčových expertov</w:t>
      </w:r>
    </w:p>
    <w:p w14:paraId="5BBBC1CE" w14:textId="77777777" w:rsidR="000649F2" w:rsidRDefault="000649F2" w:rsidP="000649F2">
      <w:pPr>
        <w:spacing w:after="0" w:line="240" w:lineRule="auto"/>
        <w:jc w:val="both"/>
        <w:rPr>
          <w:rFonts w:asciiTheme="minorHAnsi" w:hAnsiTheme="minorHAnsi" w:cstheme="minorHAnsi"/>
        </w:rPr>
      </w:pPr>
      <w:r>
        <w:rPr>
          <w:rFonts w:asciiTheme="minorHAnsi" w:hAnsiTheme="minorHAnsi" w:cstheme="minorHAnsi"/>
          <w:bCs/>
        </w:rPr>
        <w:t>Príloha č. 4 - Profesijný životopis</w:t>
      </w:r>
    </w:p>
    <w:p w14:paraId="4D06EA48" w14:textId="77777777" w:rsidR="000649F2" w:rsidRDefault="000649F2" w:rsidP="000649F2">
      <w:pPr>
        <w:spacing w:after="0" w:line="240" w:lineRule="auto"/>
        <w:jc w:val="both"/>
        <w:rPr>
          <w:rFonts w:asciiTheme="minorHAnsi" w:hAnsiTheme="minorHAnsi" w:cstheme="minorHAnsi"/>
        </w:rPr>
      </w:pPr>
      <w:r w:rsidRPr="005710A8">
        <w:rPr>
          <w:rFonts w:asciiTheme="minorHAnsi" w:hAnsiTheme="minorHAnsi" w:cstheme="minorHAnsi"/>
          <w:bCs/>
        </w:rPr>
        <w:t>Príloha č. 5 - Referenčný</w:t>
      </w:r>
      <w:r>
        <w:rPr>
          <w:rFonts w:asciiTheme="minorHAnsi" w:hAnsiTheme="minorHAnsi" w:cstheme="minorHAnsi"/>
          <w:bCs/>
        </w:rPr>
        <w:t xml:space="preserve"> list</w:t>
      </w:r>
    </w:p>
    <w:p w14:paraId="0F3D2E01" w14:textId="2B375A67" w:rsidR="009B381D" w:rsidRPr="00B84503" w:rsidRDefault="009B381D">
      <w:pPr>
        <w:spacing w:after="160" w:line="259" w:lineRule="auto"/>
      </w:pPr>
      <w:r w:rsidRPr="00B84503">
        <w:br w:type="page"/>
      </w:r>
    </w:p>
    <w:p w14:paraId="003E60A2" w14:textId="4F246900" w:rsidR="00B624BB" w:rsidRPr="00B84503" w:rsidRDefault="00B624BB" w:rsidP="00B624BB">
      <w:pPr>
        <w:pStyle w:val="Nadpis1"/>
        <w:rPr>
          <w:rFonts w:asciiTheme="minorHAnsi" w:hAnsiTheme="minorHAnsi" w:cstheme="minorHAnsi"/>
        </w:rPr>
      </w:pPr>
      <w:r w:rsidRPr="00B84503">
        <w:rPr>
          <w:rFonts w:asciiTheme="minorHAnsi" w:hAnsiTheme="minorHAnsi" w:cstheme="minorHAnsi"/>
        </w:rPr>
        <w:lastRenderedPageBreak/>
        <w:t>B.1   Opis PREDMETU ZÁKAZKY</w:t>
      </w:r>
    </w:p>
    <w:p w14:paraId="27F0008E" w14:textId="77777777" w:rsidR="00124CF6" w:rsidRPr="00B84503" w:rsidRDefault="00124CF6" w:rsidP="00124CF6">
      <w:pPr>
        <w:spacing w:after="0" w:line="240" w:lineRule="auto"/>
        <w:jc w:val="both"/>
        <w:rPr>
          <w:rFonts w:asciiTheme="minorHAnsi" w:eastAsia="Calibri" w:hAnsiTheme="minorHAnsi" w:cstheme="minorHAnsi"/>
          <w:color w:val="000000" w:themeColor="text1"/>
        </w:rPr>
      </w:pPr>
    </w:p>
    <w:p w14:paraId="3D520241" w14:textId="77777777" w:rsidR="00124CF6" w:rsidRPr="00B84503" w:rsidRDefault="00124CF6" w:rsidP="00124CF6">
      <w:pPr>
        <w:numPr>
          <w:ilvl w:val="1"/>
          <w:numId w:val="108"/>
        </w:numPr>
        <w:spacing w:after="0" w:line="240" w:lineRule="auto"/>
        <w:ind w:left="567" w:hanging="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Predmet zákazky:</w:t>
      </w:r>
    </w:p>
    <w:p w14:paraId="0E2D5A13" w14:textId="77777777" w:rsidR="00124CF6" w:rsidRPr="00B84503" w:rsidRDefault="00124CF6" w:rsidP="00124CF6">
      <w:pPr>
        <w:spacing w:after="0" w:line="240" w:lineRule="auto"/>
        <w:ind w:left="567"/>
        <w:jc w:val="both"/>
        <w:rPr>
          <w:rFonts w:asciiTheme="minorHAnsi" w:eastAsia="Calibri" w:hAnsiTheme="minorHAnsi" w:cstheme="minorHAnsi"/>
          <w:color w:val="000000" w:themeColor="text1"/>
        </w:rPr>
      </w:pPr>
    </w:p>
    <w:p w14:paraId="7CE531F0" w14:textId="77777777" w:rsidR="00124CF6" w:rsidRPr="00B84503" w:rsidRDefault="00124CF6" w:rsidP="00124CF6">
      <w:pPr>
        <w:spacing w:after="0" w:line="240" w:lineRule="auto"/>
        <w:ind w:left="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xml:space="preserve">Predmetom zákazky je poskytnutie služby, a to vykonávanie servisnej činnosti a opráv technologického vybavenia diaľnice v úsekoch D1 Liptovský Mikuláš - Jablonov, I. úsek, vrátane tunela Bôrik a podjazdu Lučivná pre strediská SSÚD8 Liptovský Mikuláš a SSÚD9 Mengusovce. </w:t>
      </w:r>
    </w:p>
    <w:p w14:paraId="7FB9B660" w14:textId="77777777" w:rsidR="00124CF6" w:rsidRPr="00B84503" w:rsidRDefault="00124CF6" w:rsidP="00124CF6">
      <w:pPr>
        <w:spacing w:after="0" w:line="240" w:lineRule="auto"/>
        <w:ind w:left="567"/>
        <w:jc w:val="both"/>
        <w:rPr>
          <w:rFonts w:asciiTheme="minorHAnsi" w:eastAsia="Calibri" w:hAnsiTheme="minorHAnsi" w:cstheme="minorHAnsi"/>
          <w:color w:val="000000" w:themeColor="text1"/>
        </w:rPr>
      </w:pPr>
    </w:p>
    <w:p w14:paraId="12967A30" w14:textId="77777777" w:rsidR="00124CF6" w:rsidRPr="00B84503" w:rsidRDefault="00124CF6" w:rsidP="00124CF6">
      <w:pPr>
        <w:numPr>
          <w:ilvl w:val="1"/>
          <w:numId w:val="108"/>
        </w:numPr>
        <w:spacing w:after="0" w:line="240" w:lineRule="auto"/>
        <w:ind w:left="567" w:hanging="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Miesto vykonávania zákazky:</w:t>
      </w:r>
    </w:p>
    <w:p w14:paraId="31DA39E9" w14:textId="77777777" w:rsidR="00124CF6" w:rsidRPr="00B84503" w:rsidRDefault="00124CF6" w:rsidP="00124CF6">
      <w:pPr>
        <w:spacing w:after="0" w:line="240" w:lineRule="auto"/>
        <w:ind w:left="567"/>
        <w:jc w:val="both"/>
        <w:rPr>
          <w:rFonts w:asciiTheme="minorHAnsi" w:eastAsia="Calibri" w:hAnsiTheme="minorHAnsi" w:cstheme="minorHAnsi"/>
          <w:color w:val="000000" w:themeColor="text1"/>
        </w:rPr>
      </w:pPr>
    </w:p>
    <w:p w14:paraId="1BEC7B82" w14:textId="77777777" w:rsidR="00124CF6" w:rsidRPr="00B84503" w:rsidRDefault="00124CF6" w:rsidP="00124CF6">
      <w:pPr>
        <w:spacing w:after="0" w:line="240" w:lineRule="auto"/>
        <w:ind w:left="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Predmetné zariadenia sa nachádzajú na diaľnici D1 Liptovský Mikuláš – Važec, D1 Važec – Mengusovce, D1 Mengusovce – Jánovce, I. úsek, D1 Mengusovce – Jánovce, II. úsek, D1 Mengusovce – Jánovce, III. úsek, D1 Jánovce – Jablonov, I. úsek, v tuneli Bôrik, v portálových objektoch tunela Bôrik, v podjazde Lučivná, na lokálnom dispečingu SSÚD 8 Liptovský Mikuláš, SSÚD9 Mengusovce a na lokálnom operátorskom pracovisku tunela Bôrik, kam sú výstupy z týchto zariadení vyvedené a následne spracovávané a vizualizované.</w:t>
      </w:r>
    </w:p>
    <w:p w14:paraId="5A4AF83A" w14:textId="77777777" w:rsidR="00124CF6" w:rsidRPr="00B84503" w:rsidRDefault="00124CF6" w:rsidP="00124CF6">
      <w:pPr>
        <w:spacing w:after="0" w:line="240" w:lineRule="auto"/>
        <w:ind w:left="567"/>
        <w:jc w:val="both"/>
        <w:rPr>
          <w:rFonts w:asciiTheme="minorHAnsi" w:eastAsia="Calibri" w:hAnsiTheme="minorHAnsi" w:cstheme="minorHAnsi"/>
          <w:color w:val="000000" w:themeColor="text1"/>
        </w:rPr>
      </w:pPr>
    </w:p>
    <w:p w14:paraId="0921A649" w14:textId="77777777" w:rsidR="00124CF6" w:rsidRPr="00B84503" w:rsidRDefault="00124CF6" w:rsidP="00124CF6">
      <w:pPr>
        <w:numPr>
          <w:ilvl w:val="1"/>
          <w:numId w:val="108"/>
        </w:numPr>
        <w:spacing w:after="0" w:line="240" w:lineRule="auto"/>
        <w:ind w:left="567" w:hanging="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Rozsah zákazky:</w:t>
      </w:r>
    </w:p>
    <w:p w14:paraId="6AF4F07F" w14:textId="77777777" w:rsidR="00124CF6" w:rsidRPr="00B84503" w:rsidRDefault="00124CF6" w:rsidP="00124CF6">
      <w:pPr>
        <w:spacing w:after="0" w:line="240" w:lineRule="auto"/>
        <w:ind w:left="567"/>
        <w:jc w:val="both"/>
        <w:rPr>
          <w:rFonts w:asciiTheme="minorHAnsi" w:eastAsia="Calibri" w:hAnsiTheme="minorHAnsi" w:cstheme="minorHAnsi"/>
          <w:color w:val="000000" w:themeColor="text1"/>
        </w:rPr>
      </w:pPr>
    </w:p>
    <w:p w14:paraId="51BB17E5" w14:textId="77777777" w:rsidR="00124CF6" w:rsidRPr="00B84503" w:rsidRDefault="00124CF6" w:rsidP="00124CF6">
      <w:pPr>
        <w:spacing w:after="0" w:line="240" w:lineRule="auto"/>
        <w:ind w:left="567"/>
        <w:jc w:val="both"/>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Servis (údržba a technické prehliadky) a opravy na technologických zariadeniach pozostáva z týchto činností:</w:t>
      </w:r>
    </w:p>
    <w:p w14:paraId="11908B6E" w14:textId="77777777" w:rsidR="00124CF6" w:rsidRPr="00B84503" w:rsidRDefault="00124CF6" w:rsidP="00124CF6">
      <w:pPr>
        <w:numPr>
          <w:ilvl w:val="0"/>
          <w:numId w:val="78"/>
        </w:numPr>
        <w:overflowPunct w:val="0"/>
        <w:autoSpaceDE w:val="0"/>
        <w:autoSpaceDN w:val="0"/>
        <w:adjustRightInd w:val="0"/>
        <w:spacing w:after="0" w:line="240" w:lineRule="auto"/>
        <w:jc w:val="both"/>
        <w:textAlignment w:val="baseline"/>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odstraňovanie vád a porúch na zariadení technologickej časti tunela Bôrik, podjazdu Lučivná a technologického vybavenia diaľnice D1 Liptovský Mikuláš – Važec – Mengusovce – Jánovce, I., II. a III. úsek – Jablonov, I. úsek,</w:t>
      </w:r>
    </w:p>
    <w:p w14:paraId="7141A944" w14:textId="317F8150" w:rsidR="00124CF6" w:rsidRPr="00B84503" w:rsidRDefault="00124CF6" w:rsidP="007B6C30">
      <w:pPr>
        <w:numPr>
          <w:ilvl w:val="0"/>
          <w:numId w:val="78"/>
        </w:numPr>
        <w:overflowPunct w:val="0"/>
        <w:autoSpaceDE w:val="0"/>
        <w:autoSpaceDN w:val="0"/>
        <w:adjustRightInd w:val="0"/>
        <w:spacing w:after="0" w:line="240" w:lineRule="auto"/>
        <w:jc w:val="both"/>
        <w:textAlignment w:val="baseline"/>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 xml:space="preserve">vykonávanie preventívnej kontroly a údržby jednotlivých technologických zariadení, vykonávanie pravidelných revízií technologických zariadení v zmysle </w:t>
      </w:r>
      <w:r w:rsidR="007B6C30" w:rsidRPr="00B84503">
        <w:rPr>
          <w:rFonts w:asciiTheme="minorHAnsi" w:eastAsia="Calibri" w:hAnsiTheme="minorHAnsi" w:cstheme="minorHAnsi"/>
          <w:bCs/>
          <w:color w:val="000000" w:themeColor="text1"/>
        </w:rPr>
        <w:t>v zmysle právnych a osobitných predpisov</w:t>
      </w:r>
      <w:r w:rsidRPr="00B84503">
        <w:rPr>
          <w:rFonts w:asciiTheme="minorHAnsi" w:eastAsia="Calibri" w:hAnsiTheme="minorHAnsi" w:cstheme="minorHAnsi"/>
          <w:bCs/>
          <w:color w:val="000000" w:themeColor="text1"/>
        </w:rPr>
        <w:t>,</w:t>
      </w:r>
    </w:p>
    <w:p w14:paraId="7F077948" w14:textId="77777777" w:rsidR="00124CF6" w:rsidRPr="00B84503" w:rsidRDefault="00124CF6" w:rsidP="00124CF6">
      <w:pPr>
        <w:numPr>
          <w:ilvl w:val="0"/>
          <w:numId w:val="78"/>
        </w:numPr>
        <w:overflowPunct w:val="0"/>
        <w:autoSpaceDE w:val="0"/>
        <w:autoSpaceDN w:val="0"/>
        <w:adjustRightInd w:val="0"/>
        <w:spacing w:after="0" w:line="240" w:lineRule="auto"/>
        <w:jc w:val="both"/>
        <w:textAlignment w:val="baseline"/>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aktualizácia prevádzkovej dokumentácie a dokumentácie skutočného vyhotovenia,</w:t>
      </w:r>
    </w:p>
    <w:p w14:paraId="5CC4A86E" w14:textId="130B5CC8" w:rsidR="00124CF6" w:rsidRPr="00B84503" w:rsidRDefault="00124CF6" w:rsidP="004B2E3A">
      <w:pPr>
        <w:numPr>
          <w:ilvl w:val="0"/>
          <w:numId w:val="78"/>
        </w:numPr>
        <w:overflowPunct w:val="0"/>
        <w:autoSpaceDE w:val="0"/>
        <w:autoSpaceDN w:val="0"/>
        <w:adjustRightInd w:val="0"/>
        <w:spacing w:after="0" w:line="240" w:lineRule="auto"/>
        <w:jc w:val="both"/>
        <w:textAlignment w:val="baseline"/>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vyhotovenie hodnotiacich správ o stave technologického vybavenia a podrobných správ o stave kybernetickej bezpečnosti</w:t>
      </w:r>
      <w:r w:rsidR="004B2E3A" w:rsidRPr="00B84503">
        <w:t xml:space="preserve"> </w:t>
      </w:r>
      <w:r w:rsidR="004B2E3A" w:rsidRPr="00B84503">
        <w:rPr>
          <w:rFonts w:asciiTheme="minorHAnsi" w:eastAsia="Calibri" w:hAnsiTheme="minorHAnsi" w:cstheme="minorHAnsi"/>
          <w:bCs/>
          <w:color w:val="000000" w:themeColor="text1"/>
        </w:rPr>
        <w:t>a o zabezpečovaní povinností vyplývajúcich zo Zmluvy KB</w:t>
      </w:r>
      <w:r w:rsidRPr="00B84503">
        <w:rPr>
          <w:rFonts w:asciiTheme="minorHAnsi" w:eastAsia="Calibri" w:hAnsiTheme="minorHAnsi" w:cstheme="minorHAnsi"/>
          <w:bCs/>
          <w:color w:val="000000" w:themeColor="text1"/>
        </w:rPr>
        <w:t>,</w:t>
      </w:r>
    </w:p>
    <w:p w14:paraId="7F7E65BD" w14:textId="21E2D206" w:rsidR="00124CF6" w:rsidRPr="00B84503" w:rsidRDefault="00124CF6" w:rsidP="000649F2">
      <w:pPr>
        <w:numPr>
          <w:ilvl w:val="0"/>
          <w:numId w:val="78"/>
        </w:numPr>
        <w:overflowPunct w:val="0"/>
        <w:autoSpaceDE w:val="0"/>
        <w:autoSpaceDN w:val="0"/>
        <w:adjustRightInd w:val="0"/>
        <w:spacing w:after="0" w:line="240" w:lineRule="auto"/>
        <w:jc w:val="both"/>
        <w:textAlignment w:val="baseline"/>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 xml:space="preserve">poskytovanie činností vyplývajúcich zo Zmluvy o zabezpečení plnenia bezpečnostných opatrení a notifikačných povinností, ktorá tvorí </w:t>
      </w:r>
      <w:r w:rsidRPr="00B84503">
        <w:rPr>
          <w:rFonts w:asciiTheme="minorHAnsi" w:eastAsia="Calibri" w:hAnsiTheme="minorHAnsi" w:cstheme="minorHAnsi"/>
          <w:b/>
          <w:bCs/>
          <w:color w:val="000000" w:themeColor="text1"/>
        </w:rPr>
        <w:t>Prílohu č. 15 časti B.3</w:t>
      </w:r>
      <w:r w:rsidR="000649F2">
        <w:rPr>
          <w:rFonts w:asciiTheme="minorHAnsi" w:eastAsia="Calibri" w:hAnsiTheme="minorHAnsi" w:cstheme="minorHAnsi"/>
          <w:b/>
          <w:bCs/>
          <w:color w:val="000000" w:themeColor="text1"/>
        </w:rPr>
        <w:t xml:space="preserve"> </w:t>
      </w:r>
      <w:r w:rsidR="000649F2" w:rsidRPr="000649F2">
        <w:rPr>
          <w:rFonts w:asciiTheme="minorHAnsi" w:eastAsia="Calibri" w:hAnsiTheme="minorHAnsi" w:cstheme="minorHAnsi"/>
          <w:b/>
          <w:bCs/>
          <w:color w:val="000000" w:themeColor="text1"/>
        </w:rPr>
        <w:t>Obchodné podmienky plnenia predmetu zákazky</w:t>
      </w:r>
      <w:r w:rsidRPr="00B84503">
        <w:rPr>
          <w:rFonts w:asciiTheme="minorHAnsi" w:eastAsia="Calibri" w:hAnsiTheme="minorHAnsi" w:cstheme="minorHAnsi"/>
          <w:b/>
          <w:bCs/>
          <w:color w:val="000000" w:themeColor="text1"/>
        </w:rPr>
        <w:t xml:space="preserve"> týchto SP</w:t>
      </w:r>
      <w:r w:rsidRPr="00B84503">
        <w:rPr>
          <w:rFonts w:asciiTheme="minorHAnsi" w:eastAsia="Calibri" w:hAnsiTheme="minorHAnsi" w:cstheme="minorHAnsi"/>
          <w:bCs/>
          <w:color w:val="000000" w:themeColor="text1"/>
        </w:rPr>
        <w:t>.</w:t>
      </w:r>
    </w:p>
    <w:p w14:paraId="2F120570" w14:textId="77777777" w:rsidR="00124CF6" w:rsidRPr="00B84503" w:rsidRDefault="00124CF6" w:rsidP="00124CF6">
      <w:pPr>
        <w:spacing w:after="0" w:line="240" w:lineRule="auto"/>
        <w:ind w:left="567" w:right="304"/>
        <w:jc w:val="both"/>
        <w:outlineLvl w:val="0"/>
        <w:rPr>
          <w:rFonts w:asciiTheme="minorHAnsi" w:eastAsia="Calibri" w:hAnsiTheme="minorHAnsi" w:cstheme="minorHAnsi"/>
          <w:color w:val="000000" w:themeColor="text1"/>
        </w:rPr>
      </w:pPr>
    </w:p>
    <w:p w14:paraId="6167643D" w14:textId="03B6BED2" w:rsidR="00124CF6" w:rsidRPr="00B84503" w:rsidRDefault="00124CF6" w:rsidP="00124CF6">
      <w:pPr>
        <w:spacing w:after="0" w:line="240" w:lineRule="auto"/>
        <w:ind w:left="567"/>
        <w:jc w:val="both"/>
        <w:outlineLvl w:val="0"/>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xml:space="preserve">Predmetom zákazky je výkon servisnej činnosti a opráv technologického vybavenia diaľnice v úsekoch D1 Liptovský Mikuláš - Jablonov, I. úsek, vrátane tunela Bôrik a podjazdu Lučivná v rozsahu </w:t>
      </w:r>
      <w:r w:rsidRPr="00B84503">
        <w:rPr>
          <w:rFonts w:asciiTheme="minorHAnsi" w:eastAsia="Calibri" w:hAnsiTheme="minorHAnsi" w:cstheme="minorHAnsi"/>
          <w:b/>
          <w:color w:val="000000" w:themeColor="text1"/>
        </w:rPr>
        <w:t xml:space="preserve">Prílohy č. 1  - 9 </w:t>
      </w:r>
      <w:bookmarkStart w:id="80" w:name="_Hlk176511341"/>
      <w:r w:rsidRPr="00B84503">
        <w:rPr>
          <w:rFonts w:asciiTheme="minorHAnsi" w:eastAsia="Calibri" w:hAnsiTheme="minorHAnsi" w:cstheme="minorHAnsi"/>
          <w:b/>
          <w:color w:val="000000" w:themeColor="text1"/>
        </w:rPr>
        <w:t>časti B</w:t>
      </w:r>
      <w:r w:rsidR="000649F2">
        <w:rPr>
          <w:rFonts w:asciiTheme="minorHAnsi" w:eastAsia="Calibri" w:hAnsiTheme="minorHAnsi" w:cstheme="minorHAnsi"/>
          <w:b/>
          <w:color w:val="000000" w:themeColor="text1"/>
        </w:rPr>
        <w:t>.</w:t>
      </w:r>
      <w:r w:rsidRPr="00B84503">
        <w:rPr>
          <w:rFonts w:asciiTheme="minorHAnsi" w:eastAsia="Calibri" w:hAnsiTheme="minorHAnsi" w:cstheme="minorHAnsi"/>
          <w:b/>
          <w:color w:val="000000" w:themeColor="text1"/>
        </w:rPr>
        <w:t xml:space="preserve">2 </w:t>
      </w:r>
      <w:r w:rsidR="000649F2" w:rsidRPr="000649F2">
        <w:rPr>
          <w:rFonts w:asciiTheme="minorHAnsi" w:eastAsia="Calibri" w:hAnsiTheme="minorHAnsi" w:cstheme="minorHAnsi"/>
          <w:b/>
          <w:color w:val="000000" w:themeColor="text1"/>
        </w:rPr>
        <w:t xml:space="preserve">Spôsob určenia ceny </w:t>
      </w:r>
      <w:r w:rsidRPr="00B84503">
        <w:rPr>
          <w:rFonts w:asciiTheme="minorHAnsi" w:eastAsia="Calibri" w:hAnsiTheme="minorHAnsi" w:cstheme="minorHAnsi"/>
          <w:b/>
          <w:color w:val="000000" w:themeColor="text1"/>
        </w:rPr>
        <w:t>týchto SP</w:t>
      </w:r>
      <w:bookmarkEnd w:id="80"/>
      <w:r w:rsidRPr="00B84503">
        <w:rPr>
          <w:rFonts w:asciiTheme="minorHAnsi" w:eastAsia="Calibri" w:hAnsiTheme="minorHAnsi" w:cstheme="minorHAnsi"/>
          <w:color w:val="000000" w:themeColor="text1"/>
        </w:rPr>
        <w:t>:</w:t>
      </w:r>
    </w:p>
    <w:p w14:paraId="567D6E19" w14:textId="77777777" w:rsidR="00124CF6" w:rsidRPr="00B84503" w:rsidRDefault="00124CF6" w:rsidP="00124CF6">
      <w:pPr>
        <w:spacing w:after="0" w:line="240" w:lineRule="auto"/>
        <w:ind w:left="567" w:right="304"/>
        <w:jc w:val="both"/>
        <w:outlineLvl w:val="0"/>
        <w:rPr>
          <w:rFonts w:asciiTheme="minorHAnsi" w:eastAsia="Calibri" w:hAnsiTheme="minorHAnsi" w:cstheme="minorHAnsi"/>
          <w:color w:val="000000" w:themeColor="text1"/>
        </w:rPr>
      </w:pPr>
    </w:p>
    <w:p w14:paraId="24F58B2D" w14:textId="77777777" w:rsidR="00124CF6" w:rsidRPr="00B84503" w:rsidRDefault="00124CF6" w:rsidP="00124CF6">
      <w:pPr>
        <w:spacing w:after="0" w:line="240" w:lineRule="auto"/>
        <w:ind w:left="426" w:firstLine="142"/>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Diaľnica D1 Liptovský Mikuláš – Važec</w:t>
      </w:r>
    </w:p>
    <w:p w14:paraId="7AE90BDF" w14:textId="77777777" w:rsidR="00124CF6" w:rsidRPr="00B84503" w:rsidRDefault="00124CF6" w:rsidP="00124CF6">
      <w:pPr>
        <w:spacing w:after="0" w:line="240" w:lineRule="auto"/>
        <w:ind w:left="1134"/>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662.11.1 Stojany tiesňového volania</w:t>
      </w:r>
    </w:p>
    <w:p w14:paraId="597951A3" w14:textId="77777777" w:rsidR="00124CF6" w:rsidRPr="00B84503" w:rsidRDefault="00124CF6" w:rsidP="00124CF6">
      <w:pPr>
        <w:spacing w:after="0" w:line="240" w:lineRule="auto"/>
        <w:ind w:left="1134"/>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662.11.2 Kamerový dohľad</w:t>
      </w:r>
    </w:p>
    <w:p w14:paraId="1E3DBC26" w14:textId="77777777" w:rsidR="00124CF6" w:rsidRPr="00B84503" w:rsidRDefault="00124CF6" w:rsidP="00124CF6">
      <w:pPr>
        <w:spacing w:after="0" w:line="240" w:lineRule="auto"/>
        <w:ind w:left="1134"/>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662.11.3 Radiče návestného rezu</w:t>
      </w:r>
    </w:p>
    <w:p w14:paraId="4167C0CA" w14:textId="77777777" w:rsidR="00124CF6" w:rsidRPr="00B84503" w:rsidRDefault="00124CF6" w:rsidP="00124CF6">
      <w:pPr>
        <w:spacing w:after="0" w:line="240" w:lineRule="auto"/>
        <w:ind w:left="1134"/>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662.11.4 Technologické uzly</w:t>
      </w:r>
    </w:p>
    <w:p w14:paraId="445BEE0F" w14:textId="77777777" w:rsidR="00124CF6" w:rsidRPr="00B84503" w:rsidRDefault="00124CF6" w:rsidP="00124CF6">
      <w:pPr>
        <w:spacing w:after="0" w:line="240" w:lineRule="auto"/>
        <w:ind w:left="1134"/>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662.11.5 Merač výšky vozidiel</w:t>
      </w:r>
    </w:p>
    <w:p w14:paraId="15C885C6" w14:textId="77777777" w:rsidR="00124CF6" w:rsidRPr="00B84503" w:rsidRDefault="00124CF6" w:rsidP="00124CF6">
      <w:pPr>
        <w:spacing w:after="0" w:line="240" w:lineRule="auto"/>
        <w:ind w:left="1134"/>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662.11.6 Lokálny dispečing</w:t>
      </w:r>
    </w:p>
    <w:p w14:paraId="48C0CBFB" w14:textId="77777777" w:rsidR="00124CF6" w:rsidRPr="00B84503" w:rsidRDefault="00124CF6" w:rsidP="00124CF6">
      <w:pPr>
        <w:spacing w:after="0" w:line="240" w:lineRule="auto"/>
        <w:ind w:left="1134"/>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662.11.7 Elektrická zabezpečovacia signalizácia</w:t>
      </w:r>
    </w:p>
    <w:p w14:paraId="275E27DD" w14:textId="77777777" w:rsidR="00124CF6" w:rsidRPr="00B84503" w:rsidRDefault="00124CF6" w:rsidP="00124CF6">
      <w:pPr>
        <w:spacing w:after="0" w:line="240" w:lineRule="auto"/>
        <w:ind w:left="567" w:right="304"/>
        <w:jc w:val="both"/>
        <w:outlineLvl w:val="0"/>
        <w:rPr>
          <w:rFonts w:asciiTheme="minorHAnsi" w:eastAsia="Calibri" w:hAnsiTheme="minorHAnsi" w:cstheme="minorHAnsi"/>
          <w:color w:val="000000" w:themeColor="text1"/>
        </w:rPr>
      </w:pPr>
    </w:p>
    <w:p w14:paraId="622C0E4B" w14:textId="77777777" w:rsidR="00124CF6" w:rsidRPr="00B84503" w:rsidRDefault="00124CF6" w:rsidP="00124CF6">
      <w:pPr>
        <w:spacing w:after="0" w:line="240" w:lineRule="auto"/>
        <w:ind w:left="426" w:firstLine="142"/>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Diaľnica D1 Važec – Mengusovce</w:t>
      </w:r>
    </w:p>
    <w:p w14:paraId="4F2D3840" w14:textId="77777777" w:rsidR="00124CF6" w:rsidRPr="00B84503" w:rsidRDefault="00124CF6" w:rsidP="00124CF6">
      <w:pPr>
        <w:spacing w:after="0" w:line="240" w:lineRule="auto"/>
        <w:ind w:left="1134"/>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lastRenderedPageBreak/>
        <w:t>656-11.1 Stojany tiesňového volania</w:t>
      </w:r>
    </w:p>
    <w:p w14:paraId="14D3C366" w14:textId="77777777" w:rsidR="00124CF6" w:rsidRPr="00B84503" w:rsidRDefault="00124CF6" w:rsidP="00124CF6">
      <w:pPr>
        <w:spacing w:after="0" w:line="240" w:lineRule="auto"/>
        <w:ind w:left="1134"/>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656-11.4 Elektrická zabezpečovacia signalizácia</w:t>
      </w:r>
    </w:p>
    <w:p w14:paraId="1AFBD2DC" w14:textId="77777777" w:rsidR="00124CF6" w:rsidRPr="00B84503" w:rsidRDefault="00124CF6" w:rsidP="00124CF6">
      <w:pPr>
        <w:spacing w:after="0" w:line="240" w:lineRule="auto"/>
        <w:ind w:left="1134"/>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656-11.5 Kamerový dohľad</w:t>
      </w:r>
    </w:p>
    <w:p w14:paraId="49D4FB3E" w14:textId="77777777" w:rsidR="00124CF6" w:rsidRPr="00B84503" w:rsidRDefault="00124CF6" w:rsidP="00124CF6">
      <w:pPr>
        <w:spacing w:after="0" w:line="240" w:lineRule="auto"/>
        <w:ind w:left="1134"/>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656-11.6 Cestná svetelná signalizácia</w:t>
      </w:r>
    </w:p>
    <w:p w14:paraId="0AB751A5" w14:textId="77777777" w:rsidR="00124CF6" w:rsidRPr="00B84503" w:rsidRDefault="00124CF6" w:rsidP="00124CF6">
      <w:pPr>
        <w:spacing w:after="0" w:line="240" w:lineRule="auto"/>
        <w:ind w:left="1134"/>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656-11.7 Technologické uzly</w:t>
      </w:r>
    </w:p>
    <w:p w14:paraId="35C3CB6F" w14:textId="77777777" w:rsidR="00124CF6" w:rsidRPr="00B84503" w:rsidRDefault="00124CF6" w:rsidP="00124CF6">
      <w:pPr>
        <w:spacing w:after="0" w:line="240" w:lineRule="auto"/>
        <w:ind w:left="426"/>
        <w:jc w:val="both"/>
        <w:rPr>
          <w:rFonts w:asciiTheme="minorHAnsi" w:eastAsia="Calibri" w:hAnsiTheme="minorHAnsi" w:cstheme="minorHAnsi"/>
          <w:color w:val="000000" w:themeColor="text1"/>
        </w:rPr>
      </w:pPr>
    </w:p>
    <w:p w14:paraId="33602669" w14:textId="77777777" w:rsidR="00124CF6" w:rsidRPr="00B84503" w:rsidRDefault="00124CF6" w:rsidP="00124CF6">
      <w:pPr>
        <w:spacing w:after="0" w:line="240" w:lineRule="auto"/>
        <w:ind w:left="426" w:firstLine="142"/>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Diaľnica D1 Mengusovce – Jánovce, I. úsek</w:t>
      </w:r>
    </w:p>
    <w:p w14:paraId="0AAE4FC2"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685-01.11 Stojany tiesňového volania</w:t>
      </w:r>
    </w:p>
    <w:p w14:paraId="5C366F23"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685-05.11 Televízny dohľad</w:t>
      </w:r>
    </w:p>
    <w:p w14:paraId="2F526B41"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685-06.11 Premenné dopravné značky</w:t>
      </w:r>
    </w:p>
    <w:p w14:paraId="07E978C7"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685-06.11.1 Radiče návestných rezov</w:t>
      </w:r>
    </w:p>
    <w:p w14:paraId="22CB2DCE"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685-07.11 Technologické uzly</w:t>
      </w:r>
    </w:p>
    <w:p w14:paraId="67A9048F"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685-09.11 Elektrické závory</w:t>
      </w:r>
    </w:p>
    <w:p w14:paraId="5A20E226" w14:textId="77777777" w:rsidR="00124CF6" w:rsidRPr="00B84503" w:rsidRDefault="00124CF6" w:rsidP="00124CF6">
      <w:pPr>
        <w:spacing w:after="0" w:line="240" w:lineRule="auto"/>
        <w:ind w:left="426"/>
        <w:jc w:val="both"/>
        <w:rPr>
          <w:rFonts w:asciiTheme="minorHAnsi" w:eastAsia="Calibri" w:hAnsiTheme="minorHAnsi" w:cstheme="minorHAnsi"/>
          <w:color w:val="000000" w:themeColor="text1"/>
        </w:rPr>
      </w:pPr>
    </w:p>
    <w:p w14:paraId="3A90C3D7" w14:textId="77777777" w:rsidR="00124CF6" w:rsidRPr="00B84503" w:rsidRDefault="00124CF6" w:rsidP="00124CF6">
      <w:pPr>
        <w:spacing w:after="0" w:line="240" w:lineRule="auto"/>
        <w:ind w:left="426" w:firstLine="142"/>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Diaľnica D1 Mengusovce – Jánovce, II. úsek</w:t>
      </w:r>
    </w:p>
    <w:p w14:paraId="5EB5E87E"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685-01.11 Stojany tiesňového volania</w:t>
      </w:r>
    </w:p>
    <w:p w14:paraId="03A51E5E"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685-05.11 Kamerový dohľad</w:t>
      </w:r>
    </w:p>
    <w:p w14:paraId="708AA189"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685-06.11 Radiče návestných rezov</w:t>
      </w:r>
    </w:p>
    <w:p w14:paraId="1163F71D"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685-06.11.01 Premenné dopravné značky</w:t>
      </w:r>
    </w:p>
    <w:p w14:paraId="430BCE34"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685-06.11.02 Lokálne operátorské pracovisko</w:t>
      </w:r>
    </w:p>
    <w:p w14:paraId="36F28359"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685-07.11 Technologické uzly</w:t>
      </w:r>
    </w:p>
    <w:p w14:paraId="10A5BABC" w14:textId="77777777" w:rsidR="00124CF6" w:rsidRPr="00B84503" w:rsidRDefault="00124CF6" w:rsidP="00124CF6">
      <w:pPr>
        <w:spacing w:after="0" w:line="240" w:lineRule="auto"/>
        <w:ind w:left="426"/>
        <w:jc w:val="both"/>
        <w:rPr>
          <w:rFonts w:asciiTheme="minorHAnsi" w:eastAsia="Calibri" w:hAnsiTheme="minorHAnsi" w:cstheme="minorHAnsi"/>
          <w:color w:val="000000" w:themeColor="text1"/>
        </w:rPr>
      </w:pPr>
    </w:p>
    <w:p w14:paraId="40F98A20" w14:textId="77777777" w:rsidR="00124CF6" w:rsidRPr="00B84503" w:rsidRDefault="00124CF6" w:rsidP="00124CF6">
      <w:pPr>
        <w:spacing w:after="0" w:line="240" w:lineRule="auto"/>
        <w:ind w:left="426" w:firstLine="142"/>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Diaľnica D1 Mengusovce – Jánovce, III. úsek</w:t>
      </w:r>
    </w:p>
    <w:p w14:paraId="4034C092"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685-07.11.01 Technologické uzly</w:t>
      </w:r>
    </w:p>
    <w:p w14:paraId="42CC7DCD"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686-21 Stojany tiesňového volania</w:t>
      </w:r>
    </w:p>
    <w:p w14:paraId="3A02F65E"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686-24 Elektrická zabezpečovacia signalizácia</w:t>
      </w:r>
    </w:p>
    <w:p w14:paraId="1EB24646"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686-25 Kamerový dohľad</w:t>
      </w:r>
    </w:p>
    <w:p w14:paraId="383EA1E7"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686-26 Radiče návestných rezov</w:t>
      </w:r>
    </w:p>
    <w:p w14:paraId="55D5F6C7"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686-26 Premenné dopravné značky</w:t>
      </w:r>
    </w:p>
    <w:p w14:paraId="0C6924A9" w14:textId="77777777" w:rsidR="00124CF6" w:rsidRPr="00B84503" w:rsidRDefault="00124CF6" w:rsidP="00124CF6">
      <w:pPr>
        <w:spacing w:after="0" w:line="240" w:lineRule="auto"/>
        <w:ind w:left="426"/>
        <w:jc w:val="both"/>
        <w:rPr>
          <w:rFonts w:asciiTheme="minorHAnsi" w:eastAsia="Calibri" w:hAnsiTheme="minorHAnsi" w:cstheme="minorHAnsi"/>
          <w:color w:val="000000" w:themeColor="text1"/>
        </w:rPr>
      </w:pPr>
    </w:p>
    <w:p w14:paraId="38B01E3E" w14:textId="77777777" w:rsidR="00124CF6" w:rsidRPr="00B84503" w:rsidRDefault="00124CF6" w:rsidP="00124CF6">
      <w:pPr>
        <w:spacing w:after="0" w:line="240" w:lineRule="auto"/>
        <w:ind w:left="426" w:firstLine="142"/>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Diaľnica D1 Jánovce – Jablonov, I. úsek</w:t>
      </w:r>
    </w:p>
    <w:p w14:paraId="578508DD"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670-11 Stojany tiesňového volania</w:t>
      </w:r>
    </w:p>
    <w:p w14:paraId="25B1E60C"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670-11 Elektrická zabezpečovacia signalizácia</w:t>
      </w:r>
    </w:p>
    <w:p w14:paraId="34D31315"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670-11 Kamerový dohľad</w:t>
      </w:r>
    </w:p>
    <w:p w14:paraId="208FD35D"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670-11 Technologické rozvádzače RNR a TU</w:t>
      </w:r>
    </w:p>
    <w:p w14:paraId="48AC5C3E"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670-11 Rádiový prenos</w:t>
      </w:r>
    </w:p>
    <w:p w14:paraId="175B9EFA"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670-11 Káblové vedenia</w:t>
      </w:r>
    </w:p>
    <w:p w14:paraId="30EE983D"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670-11 Lokálne operátorské pracovisko</w:t>
      </w:r>
    </w:p>
    <w:p w14:paraId="4C533792" w14:textId="77777777" w:rsidR="00124CF6" w:rsidRPr="00B84503" w:rsidRDefault="00124CF6" w:rsidP="00124CF6">
      <w:pPr>
        <w:spacing w:after="0" w:line="240" w:lineRule="auto"/>
        <w:ind w:left="426" w:firstLine="142"/>
        <w:jc w:val="both"/>
        <w:rPr>
          <w:rFonts w:asciiTheme="minorHAnsi" w:eastAsia="Calibri" w:hAnsiTheme="minorHAnsi" w:cstheme="minorHAnsi"/>
          <w:color w:val="000000" w:themeColor="text1"/>
        </w:rPr>
      </w:pPr>
    </w:p>
    <w:p w14:paraId="2F87CCF5" w14:textId="77777777" w:rsidR="00124CF6" w:rsidRPr="00B84503" w:rsidRDefault="00124CF6" w:rsidP="00124CF6">
      <w:pPr>
        <w:spacing w:after="0" w:line="240" w:lineRule="auto"/>
        <w:ind w:left="426" w:firstLine="142"/>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Diaľnica D1 Važec – Mengusovce – Jánovce, I., II. a III. úsek – Jablonov, I. úsek</w:t>
      </w:r>
    </w:p>
    <w:p w14:paraId="07CEA295"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Informačný systém diaľnice – stavebná časť</w:t>
      </w:r>
    </w:p>
    <w:p w14:paraId="1D3FDDDC" w14:textId="77777777" w:rsidR="00124CF6" w:rsidRPr="00B84503" w:rsidRDefault="00124CF6" w:rsidP="00124CF6">
      <w:pPr>
        <w:spacing w:after="0" w:line="240" w:lineRule="auto"/>
        <w:ind w:left="567" w:right="304"/>
        <w:jc w:val="both"/>
        <w:outlineLvl w:val="0"/>
        <w:rPr>
          <w:rFonts w:asciiTheme="minorHAnsi" w:eastAsia="Calibri" w:hAnsiTheme="minorHAnsi" w:cstheme="minorHAnsi"/>
          <w:color w:val="000000" w:themeColor="text1"/>
        </w:rPr>
      </w:pPr>
    </w:p>
    <w:p w14:paraId="362F0F73" w14:textId="77777777" w:rsidR="00124CF6" w:rsidRPr="00B84503" w:rsidRDefault="00124CF6" w:rsidP="00124CF6">
      <w:pPr>
        <w:spacing w:after="0" w:line="240" w:lineRule="auto"/>
        <w:ind w:left="567" w:right="304"/>
        <w:jc w:val="both"/>
        <w:outlineLvl w:val="0"/>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Tunel Bôrik, technologická časť</w:t>
      </w:r>
      <w:r w:rsidRPr="00B84503">
        <w:rPr>
          <w:rFonts w:asciiTheme="minorHAnsi" w:eastAsia="Calibri" w:hAnsiTheme="minorHAnsi" w:cstheme="minorHAnsi"/>
          <w:color w:val="000000" w:themeColor="text1"/>
        </w:rPr>
        <w:tab/>
      </w:r>
    </w:p>
    <w:p w14:paraId="4670700A" w14:textId="77777777" w:rsidR="00124CF6" w:rsidRPr="00B84503" w:rsidRDefault="00124CF6" w:rsidP="00124CF6">
      <w:pPr>
        <w:spacing w:after="0" w:line="240" w:lineRule="auto"/>
        <w:ind w:left="1134" w:right="304"/>
        <w:jc w:val="both"/>
        <w:outlineLvl w:val="0"/>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271-53 Požiarny vodovod – elektrotechnická časť</w:t>
      </w:r>
    </w:p>
    <w:p w14:paraId="6287117D"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271-64.111 Silnoprúdové rozvody VN</w:t>
      </w:r>
    </w:p>
    <w:p w14:paraId="72B6CACA"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271-64.112 Silnoprúdové rozvody NN</w:t>
      </w:r>
    </w:p>
    <w:p w14:paraId="698E942D"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271-64.114 Náhradné zdroje</w:t>
      </w:r>
    </w:p>
    <w:p w14:paraId="1DD778A9"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271-65.111 SOS kabíny</w:t>
      </w:r>
    </w:p>
    <w:p w14:paraId="6E3CBDF7"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271-65.112 Kamerový dohľad v tuneli</w:t>
      </w:r>
    </w:p>
    <w:p w14:paraId="2B508D04"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lastRenderedPageBreak/>
        <w:t>PS 271-65.113 Rádiové spojenie</w:t>
      </w:r>
    </w:p>
    <w:p w14:paraId="4C3E95AA"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271-65.114 Oznamovacie okruhy</w:t>
      </w:r>
    </w:p>
    <w:p w14:paraId="180071FA"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271-65.115 Telefónna prípojka</w:t>
      </w:r>
    </w:p>
    <w:p w14:paraId="642147C7"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271-65.116 Tunelový rozhlas</w:t>
      </w:r>
    </w:p>
    <w:p w14:paraId="6BCB93D4"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271-65.117 Požiarne dvere</w:t>
      </w:r>
    </w:p>
    <w:p w14:paraId="7BF3137D"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271-66.111 Centrálny riadiaci systém</w:t>
      </w:r>
    </w:p>
    <w:p w14:paraId="373F9CC5"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271-66.112 Meranie fyzikálnych veličín</w:t>
      </w:r>
    </w:p>
    <w:p w14:paraId="1E6DFCDF"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271-66.113 Meranie výšky vozidiel</w:t>
      </w:r>
    </w:p>
    <w:p w14:paraId="7C8ABF8A"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271-66.114 Dopravné značenie</w:t>
      </w:r>
    </w:p>
    <w:p w14:paraId="71E30ABD"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271-66.115 Zariadenie operátorského pracoviska</w:t>
      </w:r>
    </w:p>
    <w:p w14:paraId="2E1FED5F"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xml:space="preserve">PS 271-67.11 </w:t>
      </w:r>
      <w:proofErr w:type="spellStart"/>
      <w:r w:rsidRPr="00B84503">
        <w:rPr>
          <w:rFonts w:asciiTheme="minorHAnsi" w:eastAsia="Calibri" w:hAnsiTheme="minorHAnsi" w:cstheme="minorHAnsi"/>
          <w:color w:val="000000" w:themeColor="text1"/>
        </w:rPr>
        <w:t>Elektropožiarna</w:t>
      </w:r>
      <w:proofErr w:type="spellEnd"/>
      <w:r w:rsidRPr="00B84503">
        <w:rPr>
          <w:rFonts w:asciiTheme="minorHAnsi" w:eastAsia="Calibri" w:hAnsiTheme="minorHAnsi" w:cstheme="minorHAnsi"/>
          <w:color w:val="000000" w:themeColor="text1"/>
        </w:rPr>
        <w:t xml:space="preserve"> signalizácia</w:t>
      </w:r>
    </w:p>
    <w:p w14:paraId="19E220F8" w14:textId="77777777" w:rsidR="00124CF6" w:rsidRPr="00B84503" w:rsidRDefault="00124CF6" w:rsidP="00124CF6">
      <w:pPr>
        <w:overflowPunct w:val="0"/>
        <w:autoSpaceDE w:val="0"/>
        <w:autoSpaceDN w:val="0"/>
        <w:adjustRightInd w:val="0"/>
        <w:spacing w:after="0" w:line="240" w:lineRule="auto"/>
        <w:ind w:left="425" w:firstLine="709"/>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271-68.11 Osvetlenie tunela</w:t>
      </w:r>
    </w:p>
    <w:p w14:paraId="13177A33" w14:textId="77777777" w:rsidR="00124CF6" w:rsidRPr="00B84503" w:rsidRDefault="00124CF6" w:rsidP="00124CF6">
      <w:pPr>
        <w:overflowPunct w:val="0"/>
        <w:autoSpaceDE w:val="0"/>
        <w:autoSpaceDN w:val="0"/>
        <w:adjustRightInd w:val="0"/>
        <w:spacing w:after="0" w:line="240" w:lineRule="auto"/>
        <w:ind w:left="425" w:firstLine="709"/>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271-70.11 Vetranie tunela</w:t>
      </w:r>
    </w:p>
    <w:p w14:paraId="06B7C189" w14:textId="77777777" w:rsidR="00124CF6" w:rsidRPr="00B84503" w:rsidRDefault="00124CF6" w:rsidP="00124CF6">
      <w:pPr>
        <w:overflowPunct w:val="0"/>
        <w:autoSpaceDE w:val="0"/>
        <w:autoSpaceDN w:val="0"/>
        <w:adjustRightInd w:val="0"/>
        <w:spacing w:after="0" w:line="240" w:lineRule="auto"/>
        <w:ind w:left="425" w:firstLine="709"/>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311-45.11 Rádiové spojenie</w:t>
      </w:r>
    </w:p>
    <w:p w14:paraId="5288516D" w14:textId="77777777" w:rsidR="00124CF6" w:rsidRPr="00B84503" w:rsidRDefault="00124CF6" w:rsidP="00124CF6">
      <w:pPr>
        <w:overflowPunct w:val="0"/>
        <w:autoSpaceDE w:val="0"/>
        <w:autoSpaceDN w:val="0"/>
        <w:adjustRightInd w:val="0"/>
        <w:spacing w:after="0" w:line="240" w:lineRule="auto"/>
        <w:ind w:firstLine="426"/>
        <w:jc w:val="both"/>
        <w:textAlignment w:val="baseline"/>
        <w:rPr>
          <w:rFonts w:asciiTheme="minorHAnsi" w:eastAsia="Calibri" w:hAnsiTheme="minorHAnsi" w:cstheme="minorHAnsi"/>
          <w:color w:val="000000" w:themeColor="text1"/>
        </w:rPr>
      </w:pPr>
    </w:p>
    <w:p w14:paraId="52A8A654" w14:textId="77777777" w:rsidR="00124CF6" w:rsidRPr="00B84503" w:rsidRDefault="00124CF6" w:rsidP="00124CF6">
      <w:pPr>
        <w:overflowPunct w:val="0"/>
        <w:autoSpaceDE w:val="0"/>
        <w:autoSpaceDN w:val="0"/>
        <w:adjustRightInd w:val="0"/>
        <w:spacing w:after="0" w:line="240" w:lineRule="auto"/>
        <w:ind w:left="142" w:firstLine="426"/>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V rámci technologického vybavenia tunela je aj:</w:t>
      </w:r>
    </w:p>
    <w:p w14:paraId="2B01B54A"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Systém sčítavania a klasifikácie vozidiel v tuneli</w:t>
      </w:r>
    </w:p>
    <w:p w14:paraId="7B94AA60"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proofErr w:type="spellStart"/>
      <w:r w:rsidRPr="00B84503">
        <w:rPr>
          <w:rFonts w:asciiTheme="minorHAnsi" w:eastAsia="Calibri" w:hAnsiTheme="minorHAnsi" w:cstheme="minorHAnsi"/>
          <w:color w:val="000000" w:themeColor="text1"/>
        </w:rPr>
        <w:t>Videodetekcia</w:t>
      </w:r>
      <w:proofErr w:type="spellEnd"/>
      <w:r w:rsidRPr="00B84503">
        <w:rPr>
          <w:rFonts w:asciiTheme="minorHAnsi" w:eastAsia="Calibri" w:hAnsiTheme="minorHAnsi" w:cstheme="minorHAnsi"/>
          <w:color w:val="000000" w:themeColor="text1"/>
        </w:rPr>
        <w:t xml:space="preserve"> vozidiel prepravujúcich nebezpečné veci (ADR)</w:t>
      </w:r>
    </w:p>
    <w:p w14:paraId="1159248E"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xml:space="preserve">Prepojenie kamerového dohľadu tunelov </w:t>
      </w:r>
      <w:proofErr w:type="spellStart"/>
      <w:r w:rsidRPr="00B84503">
        <w:rPr>
          <w:rFonts w:asciiTheme="minorHAnsi" w:eastAsia="Calibri" w:hAnsiTheme="minorHAnsi" w:cstheme="minorHAnsi"/>
          <w:color w:val="000000" w:themeColor="text1"/>
        </w:rPr>
        <w:t>Šibenik</w:t>
      </w:r>
      <w:proofErr w:type="spellEnd"/>
      <w:r w:rsidRPr="00B84503">
        <w:rPr>
          <w:rFonts w:asciiTheme="minorHAnsi" w:eastAsia="Calibri" w:hAnsiTheme="minorHAnsi" w:cstheme="minorHAnsi"/>
          <w:color w:val="000000" w:themeColor="text1"/>
        </w:rPr>
        <w:t xml:space="preserve"> a Bôrik</w:t>
      </w:r>
    </w:p>
    <w:p w14:paraId="23DC22D8"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Elektrotechnická časť portálových objektov tunela Bôrik - západ a východ</w:t>
      </w:r>
    </w:p>
    <w:p w14:paraId="4F318857" w14:textId="77777777" w:rsidR="00124CF6" w:rsidRPr="00B84503" w:rsidRDefault="00124CF6" w:rsidP="00124CF6">
      <w:pPr>
        <w:overflowPunct w:val="0"/>
        <w:autoSpaceDE w:val="0"/>
        <w:autoSpaceDN w:val="0"/>
        <w:adjustRightInd w:val="0"/>
        <w:spacing w:after="0" w:line="240" w:lineRule="auto"/>
        <w:ind w:firstLine="426"/>
        <w:jc w:val="both"/>
        <w:textAlignment w:val="baseline"/>
        <w:rPr>
          <w:rFonts w:asciiTheme="minorHAnsi" w:eastAsia="Calibri" w:hAnsiTheme="minorHAnsi" w:cstheme="minorHAnsi"/>
          <w:color w:val="000000" w:themeColor="text1"/>
        </w:rPr>
      </w:pPr>
    </w:p>
    <w:p w14:paraId="3A486392" w14:textId="77777777" w:rsidR="00124CF6" w:rsidRPr="00B84503" w:rsidRDefault="00124CF6" w:rsidP="00124CF6">
      <w:pPr>
        <w:overflowPunct w:val="0"/>
        <w:autoSpaceDE w:val="0"/>
        <w:autoSpaceDN w:val="0"/>
        <w:adjustRightInd w:val="0"/>
        <w:spacing w:after="0" w:line="240" w:lineRule="auto"/>
        <w:ind w:left="142" w:firstLine="426"/>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Podjazd Lučivná, technologická časť</w:t>
      </w:r>
    </w:p>
    <w:p w14:paraId="0620BC72"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SO 220 Podjazd Lučivná</w:t>
      </w:r>
    </w:p>
    <w:p w14:paraId="30EA242D"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p>
    <w:p w14:paraId="217AA61F" w14:textId="61F12C80" w:rsidR="00124CF6" w:rsidRPr="00B84503" w:rsidRDefault="00124CF6" w:rsidP="000649F2">
      <w:pPr>
        <w:numPr>
          <w:ilvl w:val="0"/>
          <w:numId w:val="116"/>
        </w:numPr>
        <w:overflowPunct w:val="0"/>
        <w:autoSpaceDE w:val="0"/>
        <w:autoSpaceDN w:val="0"/>
        <w:adjustRightInd w:val="0"/>
        <w:spacing w:after="0" w:line="240" w:lineRule="auto"/>
        <w:ind w:left="567" w:hanging="567"/>
        <w:contextualSpacing/>
        <w:jc w:val="both"/>
        <w:textAlignment w:val="baseline"/>
        <w:rPr>
          <w:rFonts w:asciiTheme="minorHAnsi" w:eastAsia="Calibri" w:hAnsiTheme="minorHAnsi" w:cstheme="minorHAnsi"/>
          <w:b/>
          <w:bCs/>
          <w:color w:val="000000" w:themeColor="text1"/>
          <w:szCs w:val="20"/>
        </w:rPr>
      </w:pPr>
      <w:r w:rsidRPr="00B84503">
        <w:rPr>
          <w:rFonts w:asciiTheme="minorHAnsi" w:eastAsia="Calibri" w:hAnsiTheme="minorHAnsi" w:cstheme="minorHAnsi"/>
          <w:bCs/>
          <w:color w:val="000000" w:themeColor="text1"/>
          <w:szCs w:val="20"/>
        </w:rPr>
        <w:t xml:space="preserve">Rozsah činností spojených s poskytovaním povinností vyplývajúcich zo Zmluvy </w:t>
      </w:r>
      <w:r w:rsidRPr="00B84503">
        <w:rPr>
          <w:rFonts w:asciiTheme="minorHAnsi" w:eastAsia="Calibri" w:hAnsiTheme="minorHAnsi" w:cstheme="minorHAnsi"/>
          <w:color w:val="000000" w:themeColor="text1"/>
          <w:szCs w:val="20"/>
        </w:rPr>
        <w:t>o zabezpečení plnenia bezpečnostných opatrení a notifikačných povinností</w:t>
      </w:r>
      <w:r w:rsidRPr="00B84503">
        <w:rPr>
          <w:rFonts w:asciiTheme="minorHAnsi" w:eastAsia="Calibri" w:hAnsiTheme="minorHAnsi" w:cstheme="minorHAnsi"/>
          <w:bCs/>
          <w:color w:val="000000" w:themeColor="text1"/>
          <w:szCs w:val="20"/>
        </w:rPr>
        <w:t xml:space="preserve"> uvedený v </w:t>
      </w:r>
      <w:r w:rsidRPr="00B84503">
        <w:rPr>
          <w:rFonts w:asciiTheme="minorHAnsi" w:eastAsia="Calibri" w:hAnsiTheme="minorHAnsi" w:cstheme="minorHAnsi"/>
          <w:b/>
          <w:bCs/>
          <w:color w:val="000000" w:themeColor="text1"/>
          <w:szCs w:val="20"/>
        </w:rPr>
        <w:t>Prílohe č. 10 časti B</w:t>
      </w:r>
      <w:r w:rsidR="000649F2">
        <w:rPr>
          <w:rFonts w:asciiTheme="minorHAnsi" w:eastAsia="Calibri" w:hAnsiTheme="minorHAnsi" w:cstheme="minorHAnsi"/>
          <w:b/>
          <w:bCs/>
          <w:color w:val="000000" w:themeColor="text1"/>
          <w:szCs w:val="20"/>
        </w:rPr>
        <w:t>.</w:t>
      </w:r>
      <w:r w:rsidRPr="00B84503">
        <w:rPr>
          <w:rFonts w:asciiTheme="minorHAnsi" w:eastAsia="Calibri" w:hAnsiTheme="minorHAnsi" w:cstheme="minorHAnsi"/>
          <w:b/>
          <w:bCs/>
          <w:color w:val="000000" w:themeColor="text1"/>
          <w:szCs w:val="20"/>
        </w:rPr>
        <w:t xml:space="preserve">2 </w:t>
      </w:r>
      <w:r w:rsidR="000649F2" w:rsidRPr="000649F2">
        <w:rPr>
          <w:rFonts w:asciiTheme="minorHAnsi" w:eastAsia="Calibri" w:hAnsiTheme="minorHAnsi" w:cstheme="minorHAnsi"/>
          <w:b/>
          <w:bCs/>
          <w:color w:val="000000" w:themeColor="text1"/>
          <w:szCs w:val="20"/>
        </w:rPr>
        <w:t xml:space="preserve">Spôsob určenia ceny </w:t>
      </w:r>
      <w:r w:rsidRPr="00B84503">
        <w:rPr>
          <w:rFonts w:asciiTheme="minorHAnsi" w:eastAsia="Calibri" w:hAnsiTheme="minorHAnsi" w:cstheme="minorHAnsi"/>
          <w:b/>
          <w:bCs/>
          <w:color w:val="000000" w:themeColor="text1"/>
          <w:szCs w:val="20"/>
        </w:rPr>
        <w:t>týchto SP.</w:t>
      </w:r>
    </w:p>
    <w:p w14:paraId="7943A995" w14:textId="77777777" w:rsidR="00124CF6" w:rsidRPr="00B84503" w:rsidRDefault="00124CF6" w:rsidP="00124CF6">
      <w:pPr>
        <w:overflowPunct w:val="0"/>
        <w:autoSpaceDE w:val="0"/>
        <w:autoSpaceDN w:val="0"/>
        <w:adjustRightInd w:val="0"/>
        <w:spacing w:after="0" w:line="240" w:lineRule="auto"/>
        <w:ind w:left="567"/>
        <w:jc w:val="both"/>
        <w:textAlignment w:val="baseline"/>
        <w:rPr>
          <w:rFonts w:asciiTheme="minorHAnsi" w:eastAsia="Calibri" w:hAnsiTheme="minorHAnsi" w:cstheme="minorHAnsi"/>
          <w:b/>
          <w:bCs/>
          <w:color w:val="000000" w:themeColor="text1"/>
          <w:szCs w:val="20"/>
        </w:rPr>
      </w:pPr>
    </w:p>
    <w:p w14:paraId="33CDAD6B" w14:textId="5F16310E" w:rsidR="00124CF6" w:rsidRPr="00B84503" w:rsidRDefault="00124CF6" w:rsidP="000649F2">
      <w:pPr>
        <w:numPr>
          <w:ilvl w:val="0"/>
          <w:numId w:val="116"/>
        </w:numPr>
        <w:overflowPunct w:val="0"/>
        <w:autoSpaceDE w:val="0"/>
        <w:autoSpaceDN w:val="0"/>
        <w:adjustRightInd w:val="0"/>
        <w:spacing w:after="120" w:line="240" w:lineRule="auto"/>
        <w:ind w:left="567" w:hanging="567"/>
        <w:contextualSpacing/>
        <w:jc w:val="both"/>
        <w:textAlignment w:val="baseline"/>
        <w:rPr>
          <w:rFonts w:asciiTheme="minorHAnsi" w:eastAsia="Calibri" w:hAnsiTheme="minorHAnsi" w:cstheme="minorHAnsi"/>
          <w:bCs/>
          <w:color w:val="000000" w:themeColor="text1"/>
        </w:rPr>
      </w:pPr>
      <w:r w:rsidRPr="00B84503">
        <w:rPr>
          <w:rFonts w:asciiTheme="minorHAnsi" w:eastAsia="Calibri" w:hAnsiTheme="minorHAnsi" w:cstheme="minorHAnsi"/>
          <w:color w:val="000000" w:themeColor="text1"/>
        </w:rPr>
        <w:t xml:space="preserve">Súčasťou plnenia predmetu zákazky je podľa </w:t>
      </w:r>
      <w:r w:rsidRPr="00B84503">
        <w:rPr>
          <w:rFonts w:asciiTheme="minorHAnsi" w:eastAsia="Calibri" w:hAnsiTheme="minorHAnsi" w:cstheme="minorHAnsi"/>
          <w:b/>
          <w:color w:val="000000" w:themeColor="text1"/>
        </w:rPr>
        <w:t>Prílohy č. 11 časti B</w:t>
      </w:r>
      <w:r w:rsidR="000649F2">
        <w:rPr>
          <w:rFonts w:asciiTheme="minorHAnsi" w:eastAsia="Calibri" w:hAnsiTheme="minorHAnsi" w:cstheme="minorHAnsi"/>
          <w:b/>
          <w:color w:val="000000" w:themeColor="text1"/>
        </w:rPr>
        <w:t>.</w:t>
      </w:r>
      <w:r w:rsidRPr="00B84503">
        <w:rPr>
          <w:rFonts w:asciiTheme="minorHAnsi" w:eastAsia="Calibri" w:hAnsiTheme="minorHAnsi" w:cstheme="minorHAnsi"/>
          <w:b/>
          <w:color w:val="000000" w:themeColor="text1"/>
        </w:rPr>
        <w:t xml:space="preserve">2 </w:t>
      </w:r>
      <w:r w:rsidR="000649F2" w:rsidRPr="000649F2">
        <w:rPr>
          <w:rFonts w:asciiTheme="minorHAnsi" w:eastAsia="Calibri" w:hAnsiTheme="minorHAnsi" w:cstheme="minorHAnsi"/>
          <w:b/>
          <w:color w:val="000000" w:themeColor="text1"/>
        </w:rPr>
        <w:t xml:space="preserve">Spôsob určenia ceny </w:t>
      </w:r>
      <w:r w:rsidRPr="00B84503">
        <w:rPr>
          <w:rFonts w:asciiTheme="minorHAnsi" w:eastAsia="Calibri" w:hAnsiTheme="minorHAnsi" w:cstheme="minorHAnsi"/>
          <w:b/>
          <w:color w:val="000000" w:themeColor="text1"/>
        </w:rPr>
        <w:t xml:space="preserve">týchto SP </w:t>
      </w:r>
      <w:r w:rsidRPr="00B84503">
        <w:rPr>
          <w:rFonts w:asciiTheme="minorHAnsi" w:eastAsia="Calibri" w:hAnsiTheme="minorHAnsi" w:cstheme="minorHAnsi"/>
          <w:color w:val="000000" w:themeColor="text1"/>
        </w:rPr>
        <w:t>vyhotovenie správ o vykonávaní činností za príslušný kalendárny mesiac a jej doručenie v elektronickej forme najneskôr do 10 (desiatich) kalendárnych dní po ukončení kalendárneho mesiaca v ktorom sa činnosti vykonávali, vyhotovenie podrobnej správy “Zhodnotenia stavu technologického vybavenia tunela Bôrik, podjazdu Lučivná a technologického vybavenia diaľnice D1 Liptovský Mikuláš - Jablonov, I. úsek, pre tunel, podjazd a technologické vybavenie diaľnice samostatne a jej doručenie v elektronickej forme najneskôr do 28.02. nasledujúceho kalendárneho roka za predchádzajúci kalendárny rok, ktorá bude obsahovať nasledovné dokumenty:</w:t>
      </w:r>
    </w:p>
    <w:p w14:paraId="7482B81C" w14:textId="77777777" w:rsidR="00124CF6" w:rsidRPr="00B84503" w:rsidRDefault="00124CF6" w:rsidP="00124CF6">
      <w:pPr>
        <w:numPr>
          <w:ilvl w:val="0"/>
          <w:numId w:val="101"/>
        </w:numPr>
        <w:overflowPunct w:val="0"/>
        <w:autoSpaceDE w:val="0"/>
        <w:autoSpaceDN w:val="0"/>
        <w:adjustRightInd w:val="0"/>
        <w:spacing w:after="0" w:line="240" w:lineRule="auto"/>
        <w:ind w:left="1134" w:hanging="425"/>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aktualizácia zoznamu náhradných dielov za príslušný kalendárny rok,</w:t>
      </w:r>
    </w:p>
    <w:p w14:paraId="55DE0CFF" w14:textId="77777777" w:rsidR="00124CF6" w:rsidRPr="00B84503" w:rsidRDefault="00124CF6" w:rsidP="00124CF6">
      <w:pPr>
        <w:numPr>
          <w:ilvl w:val="0"/>
          <w:numId w:val="101"/>
        </w:numPr>
        <w:overflowPunct w:val="0"/>
        <w:autoSpaceDE w:val="0"/>
        <w:autoSpaceDN w:val="0"/>
        <w:adjustRightInd w:val="0"/>
        <w:spacing w:after="0" w:line="240" w:lineRule="auto"/>
        <w:ind w:left="1134" w:hanging="425"/>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zoznam a stav pretrvávajúcich vád a porúch s odporúčaným riešením a predbežnou cenovou kalkuláciou,</w:t>
      </w:r>
    </w:p>
    <w:p w14:paraId="42A5722C" w14:textId="77777777" w:rsidR="00124CF6" w:rsidRPr="00B84503" w:rsidRDefault="00124CF6" w:rsidP="00124CF6">
      <w:pPr>
        <w:numPr>
          <w:ilvl w:val="0"/>
          <w:numId w:val="101"/>
        </w:numPr>
        <w:overflowPunct w:val="0"/>
        <w:autoSpaceDE w:val="0"/>
        <w:autoSpaceDN w:val="0"/>
        <w:adjustRightInd w:val="0"/>
        <w:spacing w:after="0" w:line="240" w:lineRule="auto"/>
        <w:ind w:left="1134" w:hanging="425"/>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zoznam návrhov a odporúčaní na výmenu technologických zariadení (napr. z dôvodu ukončenia životnosti) a predbežnou cenovou kalkuláciou.</w:t>
      </w:r>
    </w:p>
    <w:p w14:paraId="6019CC29" w14:textId="77777777" w:rsidR="00124CF6" w:rsidRPr="00B84503" w:rsidRDefault="00124CF6" w:rsidP="00124CF6">
      <w:pPr>
        <w:overflowPunct w:val="0"/>
        <w:autoSpaceDE w:val="0"/>
        <w:autoSpaceDN w:val="0"/>
        <w:adjustRightInd w:val="0"/>
        <w:spacing w:after="0" w:line="240" w:lineRule="auto"/>
        <w:ind w:left="567"/>
        <w:jc w:val="both"/>
        <w:textAlignment w:val="baseline"/>
        <w:rPr>
          <w:rFonts w:asciiTheme="minorHAnsi" w:eastAsia="Calibri" w:hAnsiTheme="minorHAnsi" w:cstheme="minorHAnsi"/>
          <w:b/>
          <w:bCs/>
          <w:color w:val="000000" w:themeColor="text1"/>
        </w:rPr>
      </w:pPr>
    </w:p>
    <w:p w14:paraId="58BA3A5A" w14:textId="77777777" w:rsidR="00124CF6" w:rsidRPr="00B84503" w:rsidRDefault="00124CF6" w:rsidP="00124CF6">
      <w:pPr>
        <w:overflowPunct w:val="0"/>
        <w:autoSpaceDE w:val="0"/>
        <w:autoSpaceDN w:val="0"/>
        <w:adjustRightInd w:val="0"/>
        <w:spacing w:after="0" w:line="240" w:lineRule="auto"/>
        <w:ind w:left="567"/>
        <w:jc w:val="both"/>
        <w:textAlignment w:val="baseline"/>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Podrobná správa bude mať informatívny a odporúčací charakter s prehodnotením technológie na dobu ďalších 2 – 6 rokov užívania. Posledná ročná správa bude vyhotovená a odovzdaná v posledný deň platnosti rámcovej dohody.</w:t>
      </w:r>
    </w:p>
    <w:p w14:paraId="7B5D7964" w14:textId="7E31B890" w:rsidR="00124CF6" w:rsidRPr="00B84503" w:rsidRDefault="00124CF6" w:rsidP="00124CF6">
      <w:pPr>
        <w:overflowPunct w:val="0"/>
        <w:autoSpaceDE w:val="0"/>
        <w:autoSpaceDN w:val="0"/>
        <w:adjustRightInd w:val="0"/>
        <w:spacing w:after="0" w:line="240" w:lineRule="auto"/>
        <w:ind w:left="567"/>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bCs/>
          <w:color w:val="000000" w:themeColor="text1"/>
        </w:rPr>
        <w:t xml:space="preserve">Súčasťou plnenia podľa </w:t>
      </w:r>
      <w:r w:rsidRPr="00B84503">
        <w:rPr>
          <w:rFonts w:asciiTheme="minorHAnsi" w:eastAsia="Calibri" w:hAnsiTheme="minorHAnsi" w:cstheme="minorHAnsi"/>
          <w:b/>
          <w:color w:val="000000" w:themeColor="text1"/>
        </w:rPr>
        <w:t xml:space="preserve">Prílohy č. 11 </w:t>
      </w:r>
      <w:r w:rsidR="000649F2" w:rsidRPr="00B84503">
        <w:rPr>
          <w:rFonts w:asciiTheme="minorHAnsi" w:eastAsia="Calibri" w:hAnsiTheme="minorHAnsi" w:cstheme="minorHAnsi"/>
          <w:b/>
          <w:color w:val="000000" w:themeColor="text1"/>
        </w:rPr>
        <w:t>časti B</w:t>
      </w:r>
      <w:r w:rsidR="000649F2">
        <w:rPr>
          <w:rFonts w:asciiTheme="minorHAnsi" w:eastAsia="Calibri" w:hAnsiTheme="minorHAnsi" w:cstheme="minorHAnsi"/>
          <w:b/>
          <w:color w:val="000000" w:themeColor="text1"/>
        </w:rPr>
        <w:t>.</w:t>
      </w:r>
      <w:r w:rsidR="000649F2" w:rsidRPr="00B84503">
        <w:rPr>
          <w:rFonts w:asciiTheme="minorHAnsi" w:eastAsia="Calibri" w:hAnsiTheme="minorHAnsi" w:cstheme="minorHAnsi"/>
          <w:b/>
          <w:color w:val="000000" w:themeColor="text1"/>
        </w:rPr>
        <w:t xml:space="preserve">2 </w:t>
      </w:r>
      <w:r w:rsidR="000649F2" w:rsidRPr="000649F2">
        <w:rPr>
          <w:rFonts w:asciiTheme="minorHAnsi" w:eastAsia="Calibri" w:hAnsiTheme="minorHAnsi" w:cstheme="minorHAnsi"/>
          <w:b/>
          <w:color w:val="000000" w:themeColor="text1"/>
        </w:rPr>
        <w:t xml:space="preserve">Spôsob určenia ceny </w:t>
      </w:r>
      <w:r w:rsidR="000649F2" w:rsidRPr="00B84503">
        <w:rPr>
          <w:rFonts w:asciiTheme="minorHAnsi" w:eastAsia="Calibri" w:hAnsiTheme="minorHAnsi" w:cstheme="minorHAnsi"/>
          <w:b/>
          <w:color w:val="000000" w:themeColor="text1"/>
        </w:rPr>
        <w:t>týchto SP</w:t>
      </w:r>
      <w:r w:rsidRPr="00B84503">
        <w:rPr>
          <w:rFonts w:asciiTheme="minorHAnsi" w:eastAsia="Calibri" w:hAnsiTheme="minorHAnsi" w:cstheme="minorHAnsi"/>
          <w:b/>
          <w:color w:val="000000" w:themeColor="text1"/>
        </w:rPr>
        <w:t xml:space="preserve"> </w:t>
      </w:r>
      <w:r w:rsidRPr="00B84503">
        <w:rPr>
          <w:rFonts w:asciiTheme="minorHAnsi" w:eastAsia="Calibri" w:hAnsiTheme="minorHAnsi" w:cstheme="minorHAnsi"/>
          <w:bCs/>
          <w:color w:val="000000" w:themeColor="text1"/>
        </w:rPr>
        <w:t xml:space="preserve">je aj vyhotovenie </w:t>
      </w:r>
      <w:r w:rsidRPr="00B84503">
        <w:rPr>
          <w:rFonts w:asciiTheme="minorHAnsi" w:eastAsia="Calibri" w:hAnsiTheme="minorHAnsi" w:cstheme="minorHAnsi"/>
          <w:color w:val="000000" w:themeColor="text1"/>
        </w:rPr>
        <w:t>podrobnej správy o stave kybernetickej bezpečnosti a o zabezpečovaní povinností vyplývajúcich z</w:t>
      </w:r>
      <w:r w:rsidR="004B2E3A" w:rsidRPr="00B84503">
        <w:rPr>
          <w:rFonts w:asciiTheme="minorHAnsi" w:eastAsia="Calibri" w:hAnsiTheme="minorHAnsi" w:cstheme="minorHAnsi"/>
          <w:color w:val="000000" w:themeColor="text1"/>
        </w:rPr>
        <w:t>o Zmluvy KB</w:t>
      </w:r>
      <w:r w:rsidRPr="00B84503">
        <w:rPr>
          <w:rFonts w:asciiTheme="minorHAnsi" w:eastAsia="Calibri" w:hAnsiTheme="minorHAnsi" w:cstheme="minorHAnsi"/>
          <w:color w:val="000000" w:themeColor="text1"/>
        </w:rPr>
        <w:t> </w:t>
      </w:r>
      <w:r w:rsidR="004B2E3A" w:rsidRPr="00B84503">
        <w:rPr>
          <w:rFonts w:asciiTheme="minorHAnsi" w:eastAsia="Calibri" w:hAnsiTheme="minorHAnsi" w:cstheme="minorHAnsi"/>
          <w:color w:val="000000" w:themeColor="text1"/>
        </w:rPr>
        <w:t>uvedenej v</w:t>
      </w:r>
      <w:r w:rsidR="004B2E3A" w:rsidRPr="00B84503">
        <w:rPr>
          <w:rFonts w:asciiTheme="minorHAnsi" w:eastAsia="Calibri" w:hAnsiTheme="minorHAnsi" w:cstheme="minorHAnsi"/>
          <w:b/>
          <w:color w:val="000000" w:themeColor="text1"/>
        </w:rPr>
        <w:t xml:space="preserve"> </w:t>
      </w:r>
      <w:r w:rsidR="000649F2" w:rsidRPr="000649F2">
        <w:rPr>
          <w:rFonts w:asciiTheme="minorHAnsi" w:eastAsia="Calibri" w:hAnsiTheme="minorHAnsi" w:cstheme="minorHAnsi"/>
          <w:b/>
          <w:color w:val="000000" w:themeColor="text1"/>
        </w:rPr>
        <w:t xml:space="preserve">Prílohy č. 15 časti B.3 Obchodné podmienky plnenia predmetu </w:t>
      </w:r>
      <w:r w:rsidR="000649F2" w:rsidRPr="000649F2">
        <w:rPr>
          <w:rFonts w:asciiTheme="minorHAnsi" w:eastAsia="Calibri" w:hAnsiTheme="minorHAnsi" w:cstheme="minorHAnsi"/>
          <w:b/>
          <w:color w:val="000000" w:themeColor="text1"/>
        </w:rPr>
        <w:lastRenderedPageBreak/>
        <w:t>zákazky týchto SP</w:t>
      </w:r>
      <w:r w:rsidRPr="00B84503">
        <w:rPr>
          <w:rFonts w:asciiTheme="minorHAnsi" w:eastAsia="Calibri" w:hAnsiTheme="minorHAnsi" w:cstheme="minorHAnsi"/>
          <w:color w:val="000000" w:themeColor="text1"/>
        </w:rPr>
        <w:t xml:space="preserve"> a jej doručenie vedúcemu odboru riadenia bezpečnosti a expert manažérovi informačnej bezpečnosti a kybernetickej bezpečnosti najneskôr do 28.02. nasledujúceho kalendárneho roka za predchádzajúci kalendárny rok.</w:t>
      </w:r>
    </w:p>
    <w:p w14:paraId="4C06E458" w14:textId="77777777" w:rsidR="00124CF6" w:rsidRPr="00B84503" w:rsidRDefault="00124CF6" w:rsidP="00124CF6">
      <w:pPr>
        <w:overflowPunct w:val="0"/>
        <w:autoSpaceDE w:val="0"/>
        <w:autoSpaceDN w:val="0"/>
        <w:adjustRightInd w:val="0"/>
        <w:spacing w:after="0" w:line="240" w:lineRule="auto"/>
        <w:ind w:left="567"/>
        <w:jc w:val="both"/>
        <w:textAlignment w:val="baseline"/>
        <w:rPr>
          <w:rFonts w:asciiTheme="minorHAnsi" w:eastAsia="Calibri" w:hAnsiTheme="minorHAnsi" w:cstheme="minorHAnsi"/>
          <w:color w:val="000000" w:themeColor="text1"/>
        </w:rPr>
      </w:pPr>
    </w:p>
    <w:p w14:paraId="3F72D6EA" w14:textId="25133FFD" w:rsidR="00124CF6" w:rsidRPr="00B84503" w:rsidRDefault="00124CF6" w:rsidP="00124CF6">
      <w:pPr>
        <w:overflowPunct w:val="0"/>
        <w:autoSpaceDE w:val="0"/>
        <w:autoSpaceDN w:val="0"/>
        <w:adjustRightInd w:val="0"/>
        <w:spacing w:after="0" w:line="240" w:lineRule="auto"/>
        <w:ind w:left="567" w:hanging="567"/>
        <w:jc w:val="both"/>
        <w:textAlignment w:val="baseline"/>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6.</w:t>
      </w:r>
      <w:r w:rsidRPr="00B84503">
        <w:rPr>
          <w:rFonts w:asciiTheme="minorHAnsi" w:eastAsia="Calibri" w:hAnsiTheme="minorHAnsi" w:cstheme="minorHAnsi"/>
          <w:bCs/>
          <w:color w:val="000000" w:themeColor="text1"/>
        </w:rPr>
        <w:tab/>
        <w:t xml:space="preserve">Súčasťou plnenia predmetu zákazky je aj plnenie povinností vyplývajúcich zo „Zmluvy o zabezpečení plnenia bezpečnostných opatrení a notifikačných povinností“ ktorá tvorí </w:t>
      </w:r>
      <w:r w:rsidRPr="00B84503">
        <w:rPr>
          <w:rFonts w:asciiTheme="minorHAnsi" w:eastAsia="Calibri" w:hAnsiTheme="minorHAnsi" w:cstheme="minorHAnsi"/>
          <w:b/>
          <w:bCs/>
          <w:color w:val="000000" w:themeColor="text1"/>
        </w:rPr>
        <w:t xml:space="preserve">Prílohu č. 15 časti B.3 </w:t>
      </w:r>
      <w:r w:rsidR="000649F2" w:rsidRPr="000649F2">
        <w:rPr>
          <w:rFonts w:asciiTheme="minorHAnsi" w:eastAsia="Calibri" w:hAnsiTheme="minorHAnsi" w:cstheme="minorHAnsi"/>
          <w:b/>
          <w:bCs/>
          <w:color w:val="000000" w:themeColor="text1"/>
        </w:rPr>
        <w:t xml:space="preserve">Obchodné podmienky plnenia predmetu zákazky </w:t>
      </w:r>
      <w:r w:rsidRPr="00B84503">
        <w:rPr>
          <w:rFonts w:asciiTheme="minorHAnsi" w:eastAsia="Calibri" w:hAnsiTheme="minorHAnsi" w:cstheme="minorHAnsi"/>
          <w:b/>
          <w:bCs/>
          <w:color w:val="000000" w:themeColor="text1"/>
        </w:rPr>
        <w:t>týchto SP</w:t>
      </w:r>
      <w:r w:rsidRPr="00B84503">
        <w:rPr>
          <w:rFonts w:asciiTheme="minorHAnsi" w:eastAsia="Calibri" w:hAnsiTheme="minorHAnsi" w:cstheme="minorHAnsi"/>
          <w:bCs/>
          <w:color w:val="000000" w:themeColor="text1"/>
        </w:rPr>
        <w:t>.</w:t>
      </w:r>
    </w:p>
    <w:p w14:paraId="33ABABC5" w14:textId="0855A577" w:rsidR="00124CF6" w:rsidRPr="00B84503" w:rsidRDefault="00124CF6" w:rsidP="00124CF6">
      <w:pPr>
        <w:overflowPunct w:val="0"/>
        <w:autoSpaceDE w:val="0"/>
        <w:autoSpaceDN w:val="0"/>
        <w:adjustRightInd w:val="0"/>
        <w:spacing w:after="0" w:line="240" w:lineRule="auto"/>
        <w:ind w:left="567"/>
        <w:jc w:val="both"/>
        <w:textAlignment w:val="baseline"/>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 xml:space="preserve">Rozsah povinností je uvedený v </w:t>
      </w:r>
      <w:r w:rsidRPr="00B84503">
        <w:rPr>
          <w:rFonts w:asciiTheme="minorHAnsi" w:eastAsia="Calibri" w:hAnsiTheme="minorHAnsi" w:cstheme="minorHAnsi"/>
          <w:b/>
          <w:bCs/>
          <w:color w:val="000000" w:themeColor="text1"/>
        </w:rPr>
        <w:t>Prílohe č. 10 časti B</w:t>
      </w:r>
      <w:r w:rsidR="000649F2">
        <w:rPr>
          <w:rFonts w:asciiTheme="minorHAnsi" w:eastAsia="Calibri" w:hAnsiTheme="minorHAnsi" w:cstheme="minorHAnsi"/>
          <w:b/>
          <w:bCs/>
          <w:color w:val="000000" w:themeColor="text1"/>
        </w:rPr>
        <w:t>.</w:t>
      </w:r>
      <w:r w:rsidRPr="00B84503">
        <w:rPr>
          <w:rFonts w:asciiTheme="minorHAnsi" w:eastAsia="Calibri" w:hAnsiTheme="minorHAnsi" w:cstheme="minorHAnsi"/>
          <w:b/>
          <w:bCs/>
          <w:color w:val="000000" w:themeColor="text1"/>
        </w:rPr>
        <w:t xml:space="preserve">2 </w:t>
      </w:r>
      <w:r w:rsidR="000649F2" w:rsidRPr="000649F2">
        <w:rPr>
          <w:rFonts w:asciiTheme="minorHAnsi" w:eastAsia="Calibri" w:hAnsiTheme="minorHAnsi" w:cstheme="minorHAnsi"/>
          <w:b/>
          <w:bCs/>
          <w:color w:val="000000" w:themeColor="text1"/>
        </w:rPr>
        <w:t xml:space="preserve">Spôsob určenia ceny </w:t>
      </w:r>
      <w:r w:rsidRPr="00B84503">
        <w:rPr>
          <w:rFonts w:asciiTheme="minorHAnsi" w:eastAsia="Calibri" w:hAnsiTheme="minorHAnsi" w:cstheme="minorHAnsi"/>
          <w:b/>
          <w:bCs/>
          <w:color w:val="000000" w:themeColor="text1"/>
        </w:rPr>
        <w:t>týchto SP.</w:t>
      </w:r>
    </w:p>
    <w:p w14:paraId="5BE97975" w14:textId="77777777" w:rsidR="00124CF6" w:rsidRPr="00B84503" w:rsidRDefault="00124CF6" w:rsidP="00124CF6">
      <w:pPr>
        <w:spacing w:after="0" w:line="240" w:lineRule="auto"/>
        <w:jc w:val="both"/>
        <w:rPr>
          <w:rFonts w:asciiTheme="minorHAnsi" w:eastAsia="Calibri" w:hAnsiTheme="minorHAnsi" w:cstheme="minorHAnsi"/>
          <w:color w:val="000000" w:themeColor="text1"/>
        </w:rPr>
      </w:pPr>
    </w:p>
    <w:p w14:paraId="26E575FE" w14:textId="267DCDBB" w:rsidR="00124CF6" w:rsidRPr="00B84503" w:rsidRDefault="00D0722B" w:rsidP="00411ACB">
      <w:pPr>
        <w:numPr>
          <w:ilvl w:val="0"/>
          <w:numId w:val="117"/>
        </w:numPr>
        <w:spacing w:after="0" w:line="23" w:lineRule="atLeast"/>
        <w:ind w:left="567" w:hanging="567"/>
        <w:jc w:val="both"/>
        <w:rPr>
          <w:rFonts w:asciiTheme="minorHAnsi" w:eastAsia="Calibri" w:hAnsiTheme="minorHAnsi" w:cstheme="minorHAnsi"/>
          <w:color w:val="000000" w:themeColor="text1"/>
        </w:rPr>
      </w:pPr>
      <w:r w:rsidRPr="00D0722B">
        <w:rPr>
          <w:rFonts w:asciiTheme="minorHAnsi" w:eastAsia="Calibri" w:hAnsiTheme="minorHAnsi" w:cstheme="minorHAnsi"/>
          <w:color w:val="000000" w:themeColor="text1"/>
        </w:rPr>
        <w:t>Poskytovateľ sa zaväzuje zúčastniť Mimoriadnej prehliadky technologického vybavenia tunela pred nástupom na výkon servisnej činnosti a kedykoľvek počas platnosti rámcovej dohody v rozsahu podľa TP 082 (04/2014) v znení jeho Dodatku č. 1. Mimoriadnu prehliadku zvoláva objednávateľ a o jej vykonaní informuje osobu oprávnenú na rokovanie vo veciach technických za poskytovateľa uvedenú v záhlaví rámcovej dohody prostredníctvom e-mailu minimálne 30 dní pred plánovanou Mimoriadnou prehliadkou technologického vybavenia tunela</w:t>
      </w:r>
      <w:r w:rsidR="00124CF6" w:rsidRPr="00B84503">
        <w:rPr>
          <w:rFonts w:asciiTheme="minorHAnsi" w:eastAsia="Calibri" w:hAnsiTheme="minorHAnsi" w:cstheme="minorHAnsi"/>
          <w:color w:val="000000" w:themeColor="text1"/>
        </w:rPr>
        <w:t>.</w:t>
      </w:r>
    </w:p>
    <w:p w14:paraId="4BEC47BF" w14:textId="77777777" w:rsidR="00124CF6" w:rsidRPr="00B84503" w:rsidRDefault="00124CF6" w:rsidP="00124CF6">
      <w:pPr>
        <w:spacing w:after="0" w:line="23" w:lineRule="atLeast"/>
        <w:ind w:left="567"/>
        <w:jc w:val="both"/>
        <w:rPr>
          <w:rFonts w:asciiTheme="minorHAnsi" w:eastAsia="Calibri" w:hAnsiTheme="minorHAnsi" w:cstheme="minorHAnsi"/>
          <w:color w:val="000000" w:themeColor="text1"/>
        </w:rPr>
      </w:pPr>
    </w:p>
    <w:p w14:paraId="42894640" w14:textId="77777777" w:rsidR="00124CF6" w:rsidRPr="00B84503" w:rsidRDefault="00124CF6" w:rsidP="00124CF6">
      <w:pPr>
        <w:numPr>
          <w:ilvl w:val="0"/>
          <w:numId w:val="117"/>
        </w:numPr>
        <w:spacing w:after="0" w:line="23" w:lineRule="atLeast"/>
        <w:ind w:left="567" w:hanging="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xml:space="preserve">Poskytovateľ (úspešný uchádzač) sa zaväzuje zúčastniť na </w:t>
      </w:r>
      <w:r w:rsidRPr="00B84503">
        <w:rPr>
          <w:rFonts w:asciiTheme="minorHAnsi" w:eastAsia="Calibri" w:hAnsiTheme="minorHAnsi" w:cstheme="minorHAnsi"/>
          <w:b/>
          <w:color w:val="000000" w:themeColor="text1"/>
        </w:rPr>
        <w:t>Hlavnej prehliadke technologického vybavenia tunela</w:t>
      </w:r>
      <w:r w:rsidRPr="00B84503">
        <w:rPr>
          <w:rFonts w:asciiTheme="minorHAnsi" w:eastAsia="Calibri" w:hAnsiTheme="minorHAnsi" w:cstheme="minorHAnsi"/>
          <w:color w:val="000000" w:themeColor="text1"/>
        </w:rPr>
        <w:t>, ak počas platnosti rámcovej dohody bude vykonaná podľa TP 082 (04/2014) v znení jeho Dodatku č. 1. Hlavnú prehliadku zvoláva Objednávateľ (verejný obstarávateľ) a o jej vykonaní informuje uchádzača e-mailovou komunikáciou, minimálne 30 dní pred plánovanou hlavnou prehliadkou technologického vybavenia tunela.</w:t>
      </w:r>
    </w:p>
    <w:p w14:paraId="2758D341" w14:textId="77777777" w:rsidR="00124CF6" w:rsidRPr="00B84503" w:rsidRDefault="00124CF6" w:rsidP="00124CF6">
      <w:pPr>
        <w:spacing w:after="0" w:line="240" w:lineRule="auto"/>
        <w:ind w:left="567" w:hanging="567"/>
        <w:contextualSpacing/>
        <w:rPr>
          <w:rFonts w:asciiTheme="minorHAnsi" w:eastAsia="Calibri" w:hAnsiTheme="minorHAnsi" w:cstheme="minorHAnsi"/>
          <w:color w:val="000000" w:themeColor="text1"/>
        </w:rPr>
      </w:pPr>
    </w:p>
    <w:p w14:paraId="15AD1B77" w14:textId="6C7BDA86" w:rsidR="00124CF6" w:rsidRPr="00B84503" w:rsidRDefault="00124CF6" w:rsidP="00411ACB">
      <w:pPr>
        <w:numPr>
          <w:ilvl w:val="0"/>
          <w:numId w:val="117"/>
        </w:numPr>
        <w:spacing w:after="0" w:line="23" w:lineRule="atLeast"/>
        <w:ind w:left="567" w:hanging="567"/>
        <w:jc w:val="both"/>
        <w:rPr>
          <w:rFonts w:asciiTheme="minorHAnsi" w:eastAsia="Calibri" w:hAnsiTheme="minorHAnsi" w:cstheme="minorHAnsi"/>
          <w:color w:val="000000" w:themeColor="text1"/>
          <w:sz w:val="24"/>
        </w:rPr>
      </w:pPr>
      <w:r w:rsidRPr="00B84503">
        <w:rPr>
          <w:rFonts w:asciiTheme="minorHAnsi" w:eastAsia="Calibri" w:hAnsiTheme="minorHAnsi" w:cstheme="minorHAnsi"/>
          <w:color w:val="000000" w:themeColor="text1"/>
          <w:szCs w:val="20"/>
          <w:lang w:eastAsia="sk-SK"/>
        </w:rPr>
        <w:t xml:space="preserve">Súčasťou plnenie predmetu </w:t>
      </w:r>
      <w:r w:rsidRPr="00B84503">
        <w:rPr>
          <w:rFonts w:asciiTheme="minorHAnsi" w:eastAsia="Calibri" w:hAnsiTheme="minorHAnsi" w:cstheme="minorHAnsi"/>
          <w:color w:val="000000" w:themeColor="text1"/>
        </w:rPr>
        <w:t xml:space="preserve">zákazky </w:t>
      </w:r>
      <w:r w:rsidRPr="00B84503">
        <w:rPr>
          <w:rFonts w:asciiTheme="minorHAnsi" w:eastAsia="Calibri" w:hAnsiTheme="minorHAnsi" w:cstheme="minorHAnsi"/>
          <w:color w:val="000000" w:themeColor="text1"/>
          <w:szCs w:val="20"/>
          <w:lang w:eastAsia="sk-SK"/>
        </w:rPr>
        <w:t xml:space="preserve">je aj </w:t>
      </w:r>
      <w:r w:rsidRPr="00B84503">
        <w:rPr>
          <w:rFonts w:asciiTheme="minorHAnsi" w:eastAsia="Calibri" w:hAnsiTheme="minorHAnsi" w:cstheme="minorHAnsi"/>
          <w:b/>
          <w:color w:val="000000" w:themeColor="text1"/>
          <w:szCs w:val="20"/>
          <w:lang w:eastAsia="sk-SK"/>
        </w:rPr>
        <w:t>priebežná aktualizácia prevádzkovej dokumentácie tunela</w:t>
      </w:r>
      <w:r w:rsidRPr="00B84503">
        <w:rPr>
          <w:rFonts w:asciiTheme="minorHAnsi" w:eastAsia="Calibri" w:hAnsiTheme="minorHAnsi" w:cstheme="minorHAnsi"/>
          <w:color w:val="000000" w:themeColor="text1"/>
          <w:szCs w:val="20"/>
          <w:lang w:eastAsia="sk-SK"/>
        </w:rPr>
        <w:t xml:space="preserve"> podľa aktuálne platných technických predpisov. Priebežnou aktualizáciou sa na účely plnenia predmetu zákazky rozumie zapracovanie akejkoľvek zmeny technologického vybavenia tunela Bôrika. </w:t>
      </w:r>
      <w:r w:rsidR="00D0722B" w:rsidRPr="00D0722B">
        <w:rPr>
          <w:rFonts w:asciiTheme="minorHAnsi" w:eastAsia="Calibri" w:hAnsiTheme="minorHAnsi" w:cstheme="minorHAnsi"/>
          <w:color w:val="000000" w:themeColor="text1"/>
          <w:szCs w:val="20"/>
          <w:lang w:eastAsia="sk-SK"/>
        </w:rPr>
        <w:t>Súčasťou predmetu rámcovej dohody je aj vyhotovenie dokumentácie skutočného vyhotovenia (ďalej len „DSVS“) v prípade, ak boli vykonané úpravy/doplnenia technologického vybavenia“</w:t>
      </w:r>
      <w:r w:rsidRPr="00B84503">
        <w:rPr>
          <w:rFonts w:asciiTheme="minorHAnsi" w:eastAsia="Calibri" w:hAnsiTheme="minorHAnsi" w:cstheme="minorHAnsi"/>
          <w:color w:val="000000" w:themeColor="text1"/>
          <w:szCs w:val="20"/>
          <w:lang w:eastAsia="sk-SK"/>
        </w:rPr>
        <w:t>.</w:t>
      </w:r>
    </w:p>
    <w:p w14:paraId="2D035636" w14:textId="77777777" w:rsidR="00124CF6" w:rsidRPr="00B84503" w:rsidRDefault="00124CF6" w:rsidP="00124CF6">
      <w:pPr>
        <w:spacing w:after="0" w:line="240" w:lineRule="auto"/>
        <w:rPr>
          <w:rFonts w:asciiTheme="minorHAnsi" w:eastAsia="Calibri" w:hAnsiTheme="minorHAnsi" w:cstheme="minorHAnsi"/>
          <w:color w:val="000000" w:themeColor="text1"/>
        </w:rPr>
      </w:pPr>
    </w:p>
    <w:p w14:paraId="740F0F02" w14:textId="77777777" w:rsidR="00124CF6" w:rsidRPr="00B84503" w:rsidRDefault="00124CF6" w:rsidP="00124CF6">
      <w:pPr>
        <w:numPr>
          <w:ilvl w:val="0"/>
          <w:numId w:val="117"/>
        </w:numPr>
        <w:spacing w:after="0" w:line="240" w:lineRule="auto"/>
        <w:ind w:left="567" w:hanging="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xml:space="preserve">Obdobie vykonávania predmetu zákazky: </w:t>
      </w:r>
      <w:r w:rsidRPr="00B84503">
        <w:rPr>
          <w:rFonts w:asciiTheme="minorHAnsi" w:eastAsia="Calibri" w:hAnsiTheme="minorHAnsi" w:cstheme="minorHAnsi"/>
          <w:b/>
          <w:color w:val="000000" w:themeColor="text1"/>
        </w:rPr>
        <w:t>4 roky od nadobudnutia účinnosti rámcovej dohody</w:t>
      </w:r>
      <w:r w:rsidRPr="00B84503">
        <w:rPr>
          <w:rFonts w:asciiTheme="minorHAnsi" w:eastAsia="Calibri" w:hAnsiTheme="minorHAnsi" w:cstheme="minorHAnsi"/>
          <w:color w:val="000000" w:themeColor="text1"/>
        </w:rPr>
        <w:t xml:space="preserve">. </w:t>
      </w:r>
    </w:p>
    <w:p w14:paraId="00BFC52E" w14:textId="77777777" w:rsidR="00124CF6" w:rsidRPr="00B84503" w:rsidRDefault="00124CF6" w:rsidP="00124CF6">
      <w:pPr>
        <w:spacing w:after="0" w:line="240" w:lineRule="auto"/>
        <w:ind w:left="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xml:space="preserve">Obdobie výkonu servisnej činnosti (údržby a technických prehliadok) technologických zariadení týkajúcich sa tunela Bôrik a podjazdu Lučivná je dané verejným obstarávateľom a vzťahuje sa na termín </w:t>
      </w:r>
      <w:r w:rsidRPr="00B84503">
        <w:rPr>
          <w:rFonts w:asciiTheme="minorHAnsi" w:eastAsia="Calibri" w:hAnsiTheme="minorHAnsi" w:cstheme="minorHAnsi"/>
          <w:b/>
          <w:color w:val="000000" w:themeColor="text1"/>
        </w:rPr>
        <w:t>jarnej (apríl alebo máj) a jesennej uzávierky (september alebo október) tunela Bôrik</w:t>
      </w:r>
      <w:r w:rsidRPr="00B84503">
        <w:rPr>
          <w:rFonts w:asciiTheme="minorHAnsi" w:eastAsia="Calibri" w:hAnsiTheme="minorHAnsi" w:cstheme="minorHAnsi"/>
          <w:color w:val="000000" w:themeColor="text1"/>
        </w:rPr>
        <w:t xml:space="preserve">. Presné termíny jarnej a jesennej uzávierky oznámi verejný obstarávateľ uchádzačovi minimálne 30 dní pred jej začiatkom. </w:t>
      </w:r>
    </w:p>
    <w:p w14:paraId="57FC1627" w14:textId="4FE8F12D" w:rsidR="00124CF6" w:rsidRPr="00B84503" w:rsidRDefault="00124CF6" w:rsidP="00124CF6">
      <w:pPr>
        <w:spacing w:after="0" w:line="240" w:lineRule="auto"/>
        <w:ind w:left="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xml:space="preserve">Obdobie výkonu servisnej činnosti (údržby a technických prehliadok) ostatných technologických zariadení (informačný systém diaľnice) uchádzač vyplní v stĺpci </w:t>
      </w:r>
      <w:r w:rsidRPr="00B84503">
        <w:rPr>
          <w:rFonts w:asciiTheme="minorHAnsi" w:eastAsia="Calibri" w:hAnsiTheme="minorHAnsi" w:cstheme="minorHAnsi"/>
          <w:i/>
          <w:color w:val="000000" w:themeColor="text1"/>
        </w:rPr>
        <w:t>„H“ Obdobie výkonu</w:t>
      </w:r>
      <w:r w:rsidRPr="00B84503">
        <w:rPr>
          <w:rFonts w:asciiTheme="minorHAnsi" w:eastAsia="Calibri" w:hAnsiTheme="minorHAnsi" w:cstheme="minorHAnsi"/>
          <w:color w:val="000000" w:themeColor="text1"/>
        </w:rPr>
        <w:t xml:space="preserve"> v tabuľke uvedenej v </w:t>
      </w:r>
      <w:r w:rsidRPr="00B84503">
        <w:rPr>
          <w:rFonts w:asciiTheme="minorHAnsi" w:eastAsia="Calibri" w:hAnsiTheme="minorHAnsi" w:cstheme="minorHAnsi"/>
          <w:b/>
          <w:color w:val="000000" w:themeColor="text1"/>
        </w:rPr>
        <w:t xml:space="preserve">Prílohe č. 5 </w:t>
      </w:r>
      <w:r w:rsidRPr="00B84503">
        <w:rPr>
          <w:rFonts w:asciiTheme="minorHAnsi" w:eastAsia="Calibri" w:hAnsiTheme="minorHAnsi" w:cstheme="minorHAnsi"/>
          <w:b/>
          <w:bCs/>
          <w:color w:val="000000" w:themeColor="text1"/>
        </w:rPr>
        <w:t>časti B</w:t>
      </w:r>
      <w:r w:rsidR="000649F2">
        <w:rPr>
          <w:rFonts w:asciiTheme="minorHAnsi" w:eastAsia="Calibri" w:hAnsiTheme="minorHAnsi" w:cstheme="minorHAnsi"/>
          <w:b/>
          <w:bCs/>
          <w:color w:val="000000" w:themeColor="text1"/>
        </w:rPr>
        <w:t>.</w:t>
      </w:r>
      <w:r w:rsidRPr="00B84503">
        <w:rPr>
          <w:rFonts w:asciiTheme="minorHAnsi" w:eastAsia="Calibri" w:hAnsiTheme="minorHAnsi" w:cstheme="minorHAnsi"/>
          <w:b/>
          <w:bCs/>
          <w:color w:val="000000" w:themeColor="text1"/>
        </w:rPr>
        <w:t>2</w:t>
      </w:r>
      <w:r w:rsidR="000649F2" w:rsidRPr="000649F2">
        <w:t xml:space="preserve"> </w:t>
      </w:r>
      <w:r w:rsidR="000649F2" w:rsidRPr="000649F2">
        <w:rPr>
          <w:rFonts w:asciiTheme="minorHAnsi" w:eastAsia="Calibri" w:hAnsiTheme="minorHAnsi" w:cstheme="minorHAnsi"/>
          <w:b/>
          <w:bCs/>
          <w:color w:val="000000" w:themeColor="text1"/>
        </w:rPr>
        <w:t>Spôsob určenia ceny</w:t>
      </w:r>
      <w:r w:rsidRPr="00B84503">
        <w:rPr>
          <w:rFonts w:asciiTheme="minorHAnsi" w:eastAsia="Calibri" w:hAnsiTheme="minorHAnsi" w:cstheme="minorHAnsi"/>
          <w:b/>
          <w:bCs/>
          <w:color w:val="000000" w:themeColor="text1"/>
        </w:rPr>
        <w:t xml:space="preserve"> týchto SP.</w:t>
      </w:r>
    </w:p>
    <w:p w14:paraId="7CEAC8F5" w14:textId="77777777" w:rsidR="00124CF6" w:rsidRPr="00B84503" w:rsidRDefault="00124CF6" w:rsidP="00124CF6">
      <w:pPr>
        <w:spacing w:after="0" w:line="240" w:lineRule="auto"/>
        <w:ind w:left="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Servisná činnosť bude vykonávaná na základe požiadavky verejného obstarávateľa v </w:t>
      </w:r>
      <w:r w:rsidRPr="00B84503">
        <w:rPr>
          <w:rFonts w:asciiTheme="minorHAnsi" w:eastAsia="Calibri" w:hAnsiTheme="minorHAnsi" w:cstheme="minorHAnsi"/>
          <w:b/>
          <w:color w:val="000000" w:themeColor="text1"/>
        </w:rPr>
        <w:t>24 hodinovom výkone servisných činností počas plánovaných uzáver pre každý deň uzávery, t. j. aj v nočných hodinách, počas víkendov a sviatkov</w:t>
      </w:r>
      <w:r w:rsidRPr="00B84503">
        <w:rPr>
          <w:rFonts w:asciiTheme="minorHAnsi" w:eastAsia="Calibri" w:hAnsiTheme="minorHAnsi" w:cstheme="minorHAnsi"/>
          <w:color w:val="000000" w:themeColor="text1"/>
        </w:rPr>
        <w:t>.</w:t>
      </w:r>
    </w:p>
    <w:p w14:paraId="562C4ECC" w14:textId="77777777" w:rsidR="00124CF6" w:rsidRPr="00B84503" w:rsidRDefault="00124CF6" w:rsidP="00124CF6">
      <w:pPr>
        <w:spacing w:after="0" w:line="240" w:lineRule="auto"/>
        <w:ind w:left="567"/>
        <w:jc w:val="both"/>
        <w:rPr>
          <w:rFonts w:asciiTheme="minorHAnsi" w:eastAsia="Calibri" w:hAnsiTheme="minorHAnsi" w:cstheme="minorHAnsi"/>
          <w:color w:val="000000" w:themeColor="text1"/>
          <w:lang w:eastAsia="sk-SK"/>
        </w:rPr>
      </w:pPr>
      <w:r w:rsidRPr="00B84503">
        <w:rPr>
          <w:rFonts w:asciiTheme="minorHAnsi" w:eastAsia="Calibri" w:hAnsiTheme="minorHAnsi" w:cstheme="minorHAnsi"/>
          <w:color w:val="000000" w:themeColor="text1"/>
        </w:rPr>
        <w:t xml:space="preserve">Objednávateľ (verejný obstarávateľ) </w:t>
      </w:r>
      <w:r w:rsidRPr="00B84503">
        <w:rPr>
          <w:rFonts w:asciiTheme="minorHAnsi" w:eastAsia="Calibri" w:hAnsiTheme="minorHAnsi" w:cstheme="minorHAnsi"/>
          <w:color w:val="000000" w:themeColor="text1"/>
          <w:lang w:eastAsia="sk-SK"/>
        </w:rPr>
        <w:t>požaduje, aby výmena pôvodných technologických zariadení a komponentov bola uskutočnená len za nové originálne náhradné diely od výrobcu, resp. aj od iných výrobcov za podmienky dodržania rovnakých alebo vyšších technických parametrov a za podmienky plnej kompatibility a funkčnosti s existujúcim zariadením.</w:t>
      </w:r>
    </w:p>
    <w:p w14:paraId="7CD7C23F" w14:textId="77777777" w:rsidR="00124CF6" w:rsidRPr="00B84503" w:rsidRDefault="00124CF6" w:rsidP="00124CF6">
      <w:pPr>
        <w:spacing w:after="0" w:line="240" w:lineRule="auto"/>
        <w:ind w:left="567" w:hanging="567"/>
        <w:jc w:val="both"/>
        <w:rPr>
          <w:rFonts w:asciiTheme="minorHAnsi" w:eastAsia="Calibri" w:hAnsiTheme="minorHAnsi" w:cstheme="minorHAnsi"/>
          <w:color w:val="000000" w:themeColor="text1"/>
        </w:rPr>
      </w:pPr>
    </w:p>
    <w:p w14:paraId="7C43D86E" w14:textId="070ED223" w:rsidR="00124CF6" w:rsidRPr="00B84503" w:rsidRDefault="00124CF6" w:rsidP="000649F2">
      <w:pPr>
        <w:numPr>
          <w:ilvl w:val="0"/>
          <w:numId w:val="117"/>
        </w:numPr>
        <w:spacing w:after="0" w:line="240" w:lineRule="auto"/>
        <w:ind w:left="567" w:hanging="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xml:space="preserve">Objednávateľ (verejný obstarávateľ) si vyhradzuje právo zrušiť úspešnému uchádzačovi časť záväzku (servisnú činnosť) plnenia predmetu zákazky v prípade modernizácie, t. j. technického zhodnotenia technologických zariadení, výmeny technológie a technologických komponentov </w:t>
      </w:r>
      <w:r w:rsidRPr="00B84503">
        <w:rPr>
          <w:rFonts w:asciiTheme="minorHAnsi" w:eastAsia="Calibri" w:hAnsiTheme="minorHAnsi" w:cstheme="minorHAnsi"/>
          <w:color w:val="000000" w:themeColor="text1"/>
        </w:rPr>
        <w:lastRenderedPageBreak/>
        <w:t xml:space="preserve">po životnosti a na ktoré sa vzťahuje záruka podľa zmlúv, ktoré má, alebo bude mať verejný obstarávateľ počas trvania rámcovej dohody uzavreté s tretími osobami. Tieto položky sú špecifikované v stĺpci „E“ </w:t>
      </w:r>
      <w:r w:rsidRPr="00B84503">
        <w:rPr>
          <w:rFonts w:asciiTheme="minorHAnsi" w:eastAsia="Calibri" w:hAnsiTheme="minorHAnsi" w:cstheme="minorHAnsi"/>
          <w:b/>
          <w:color w:val="000000" w:themeColor="text1"/>
        </w:rPr>
        <w:t>Prílohy č. 1 časti B</w:t>
      </w:r>
      <w:r w:rsidR="000649F2">
        <w:rPr>
          <w:rFonts w:asciiTheme="minorHAnsi" w:eastAsia="Calibri" w:hAnsiTheme="minorHAnsi" w:cstheme="minorHAnsi"/>
          <w:b/>
          <w:color w:val="000000" w:themeColor="text1"/>
        </w:rPr>
        <w:t>.</w:t>
      </w:r>
      <w:r w:rsidRPr="00B84503">
        <w:rPr>
          <w:rFonts w:asciiTheme="minorHAnsi" w:eastAsia="Calibri" w:hAnsiTheme="minorHAnsi" w:cstheme="minorHAnsi"/>
          <w:b/>
          <w:color w:val="000000" w:themeColor="text1"/>
        </w:rPr>
        <w:t xml:space="preserve">2 </w:t>
      </w:r>
      <w:r w:rsidR="000649F2" w:rsidRPr="000649F2">
        <w:rPr>
          <w:rFonts w:asciiTheme="minorHAnsi" w:eastAsia="Calibri" w:hAnsiTheme="minorHAnsi" w:cstheme="minorHAnsi"/>
          <w:b/>
          <w:color w:val="000000" w:themeColor="text1"/>
        </w:rPr>
        <w:t xml:space="preserve">Spôsob určenia ceny </w:t>
      </w:r>
      <w:r w:rsidRPr="00B84503">
        <w:rPr>
          <w:rFonts w:asciiTheme="minorHAnsi" w:eastAsia="Calibri" w:hAnsiTheme="minorHAnsi" w:cstheme="minorHAnsi"/>
          <w:b/>
          <w:color w:val="000000" w:themeColor="text1"/>
        </w:rPr>
        <w:t xml:space="preserve">týchto SP </w:t>
      </w:r>
      <w:r w:rsidRPr="00B84503">
        <w:rPr>
          <w:rFonts w:asciiTheme="minorHAnsi" w:eastAsia="Calibri" w:hAnsiTheme="minorHAnsi" w:cstheme="minorHAnsi"/>
          <w:color w:val="000000" w:themeColor="text1"/>
        </w:rPr>
        <w:t>označené „môže byť predmetom redukcie“.</w:t>
      </w:r>
    </w:p>
    <w:p w14:paraId="51D2E361" w14:textId="77777777" w:rsidR="00124CF6" w:rsidRPr="00B84503" w:rsidRDefault="00124CF6" w:rsidP="00124CF6">
      <w:pPr>
        <w:spacing w:after="0" w:line="240" w:lineRule="auto"/>
        <w:ind w:left="567" w:hanging="567"/>
        <w:contextualSpacing/>
        <w:rPr>
          <w:rFonts w:asciiTheme="minorHAnsi" w:eastAsia="Calibri" w:hAnsiTheme="minorHAnsi" w:cstheme="minorHAnsi"/>
          <w:bCs/>
          <w:color w:val="000000" w:themeColor="text1"/>
        </w:rPr>
      </w:pPr>
    </w:p>
    <w:p w14:paraId="2269DDFA" w14:textId="77777777" w:rsidR="00124CF6" w:rsidRPr="00B84503" w:rsidRDefault="00124CF6" w:rsidP="00124CF6">
      <w:pPr>
        <w:numPr>
          <w:ilvl w:val="0"/>
          <w:numId w:val="117"/>
        </w:numPr>
        <w:spacing w:after="0" w:line="240" w:lineRule="auto"/>
        <w:ind w:left="567" w:hanging="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Počas výkonu servisnej činnosti (údržby a technických prehliadok) a opráv týkajúcich sa bezpečnosti sietí, infraštruktúr a informačných systémov je poskytovateľ (úspešný uchádzač) povinný dodržiavať náležitosti zákona 69/2018 Z. z. o kybernetickej bezpečnosti a zákon č. 95/2019 Z. z. o informačných technológiách verejnej správy a o zmene a doplnení niektorých zákonov (ďalej len „zákon o ITVS“) a ich príslušné vykonávacie predpisy, štandardy a ostatnú príslušnú legislatívu v oblasti informačnej bezpečnosti a bezpečnostné politiky objednávateľa.</w:t>
      </w:r>
    </w:p>
    <w:p w14:paraId="52757C36" w14:textId="77777777" w:rsidR="00124CF6" w:rsidRPr="00B84503" w:rsidRDefault="00124CF6" w:rsidP="00124CF6">
      <w:pPr>
        <w:spacing w:after="0" w:line="240" w:lineRule="auto"/>
        <w:ind w:left="720"/>
        <w:contextualSpacing/>
        <w:rPr>
          <w:rFonts w:asciiTheme="minorHAnsi" w:eastAsia="Calibri" w:hAnsiTheme="minorHAnsi" w:cstheme="minorHAnsi"/>
          <w:color w:val="000000" w:themeColor="text1"/>
        </w:rPr>
      </w:pPr>
    </w:p>
    <w:p w14:paraId="002B0CE5" w14:textId="77777777" w:rsidR="00124CF6" w:rsidRPr="00B84503" w:rsidRDefault="00124CF6" w:rsidP="00124CF6">
      <w:pPr>
        <w:numPr>
          <w:ilvl w:val="0"/>
          <w:numId w:val="117"/>
        </w:numPr>
        <w:spacing w:after="120" w:line="240" w:lineRule="auto"/>
        <w:ind w:left="567" w:hanging="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Uchádzač je povinný za všetky osoby zodpovedné za plnenie predmetu zákazky mimo kľúčových expertov predložiť údaje o vzdelaní a odbornej praxi alebo o odbornej kvalifikácii riadiacich zamestnancov, osobitne osôb zodpovedných za poskytnutie služby, s doložením dokladu o odbornej spôsobilosti podľa Vyhlášky Ministerstva práce, sociálnych vecí a rodiny Slovenskej republiky č. 508/2009 Z. z. (resp. Vyhl. č. 718/2002 Z. z.), ktorou sa ustanovujú podrobnosti na zaistenie bezpečnosti a ochrany zdravia pri práci s technickými zariadeniami tlakovými, plynovými, zdvíhacími a elektrickými, a ktorou sa ustanovujú technické zariadenia, ktoré sa považujú za vyhradené technické zariadenia - uchádzač predloží uvedený doklad v úradne osvedčenej kópii. Platnosť dokladu je požadovaná počas celej doby trvania zmluvy. Verejný obstarávateľ príjme aj iný obsahom a rozsahom rovnocenný doklad vydaný príslušnou inštitúciou v inom členskom štáte Európskej únie, predložený uchádzačom preukazujúci požadovanú skutočnosť.</w:t>
      </w:r>
    </w:p>
    <w:p w14:paraId="0E9A688A" w14:textId="77777777" w:rsidR="00124CF6" w:rsidRPr="00B84503" w:rsidRDefault="00124CF6" w:rsidP="00124CF6">
      <w:pPr>
        <w:spacing w:after="0" w:line="240" w:lineRule="auto"/>
        <w:ind w:firstLine="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Od osôb zodpovedných za poskytnutie služby žiadame predložiť oprávnenie na:</w:t>
      </w:r>
    </w:p>
    <w:p w14:paraId="54A92437" w14:textId="77777777" w:rsidR="00124CF6" w:rsidRPr="00B84503" w:rsidRDefault="00124CF6" w:rsidP="00124CF6">
      <w:pPr>
        <w:spacing w:after="0" w:line="240" w:lineRule="auto"/>
        <w:ind w:left="709"/>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rekonštrukciu, údržbu, opravy, odborné prehliadky a odborné skúšky vyhradených elektrických zariadení,</w:t>
      </w:r>
    </w:p>
    <w:p w14:paraId="77DF2F05" w14:textId="77777777" w:rsidR="00124CF6" w:rsidRPr="00B84503" w:rsidRDefault="00124CF6" w:rsidP="00124CF6">
      <w:pPr>
        <w:spacing w:after="0" w:line="240" w:lineRule="auto"/>
        <w:ind w:left="709"/>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údržbu, revízie a opravy zabezpečovacích systémov alebo poplachových systémov a systémov zariadení umožňujúcich sledovanie pohybu a konania osoby v chránenom objekte, na chránenom mieste alebo v ich okolí,</w:t>
      </w:r>
    </w:p>
    <w:p w14:paraId="481BCB73" w14:textId="77777777" w:rsidR="00124CF6" w:rsidRPr="00B84503" w:rsidRDefault="00124CF6" w:rsidP="00124CF6">
      <w:pPr>
        <w:spacing w:after="0" w:line="240" w:lineRule="auto"/>
        <w:ind w:firstLine="709"/>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opravy a vykonávanie revízie elektrickej požiarnej signalizácie,</w:t>
      </w:r>
    </w:p>
    <w:p w14:paraId="6D58E5B3" w14:textId="77777777" w:rsidR="00124CF6" w:rsidRPr="00B84503" w:rsidRDefault="00124CF6" w:rsidP="00124CF6">
      <w:pPr>
        <w:spacing w:after="0" w:line="240" w:lineRule="auto"/>
        <w:ind w:firstLine="709"/>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servis a údržbu centrálneho riadiaceho systému.</w:t>
      </w:r>
    </w:p>
    <w:p w14:paraId="0670E596" w14:textId="77777777" w:rsidR="00124CF6" w:rsidRPr="00B84503" w:rsidRDefault="00124CF6" w:rsidP="00124CF6">
      <w:pPr>
        <w:spacing w:after="0" w:line="360" w:lineRule="auto"/>
        <w:jc w:val="both"/>
        <w:rPr>
          <w:rFonts w:asciiTheme="minorHAnsi" w:eastAsia="Calibri" w:hAnsiTheme="minorHAnsi" w:cstheme="minorHAnsi"/>
          <w:color w:val="000000" w:themeColor="text1"/>
        </w:rPr>
      </w:pPr>
    </w:p>
    <w:p w14:paraId="77CD0A6D" w14:textId="77777777" w:rsidR="00124CF6" w:rsidRPr="00B84503" w:rsidRDefault="00124CF6" w:rsidP="00124CF6">
      <w:pPr>
        <w:spacing w:after="0" w:line="360" w:lineRule="auto"/>
        <w:jc w:val="both"/>
        <w:rPr>
          <w:rFonts w:asciiTheme="minorHAnsi" w:eastAsia="Calibri" w:hAnsiTheme="minorHAnsi" w:cstheme="minorHAnsi"/>
          <w:bCs/>
          <w:color w:val="000000" w:themeColor="text1"/>
          <w:highlight w:val="yellow"/>
        </w:rPr>
      </w:pPr>
    </w:p>
    <w:p w14:paraId="1015DD81" w14:textId="77777777" w:rsidR="00124CF6" w:rsidRPr="00B84503" w:rsidRDefault="00124CF6" w:rsidP="00124CF6">
      <w:pPr>
        <w:spacing w:after="0" w:line="360" w:lineRule="auto"/>
        <w:jc w:val="both"/>
        <w:rPr>
          <w:rFonts w:asciiTheme="minorHAnsi" w:eastAsia="Calibri" w:hAnsiTheme="minorHAnsi" w:cstheme="minorHAnsi"/>
          <w:bCs/>
          <w:color w:val="000000" w:themeColor="text1"/>
        </w:rPr>
      </w:pPr>
      <w:r w:rsidRPr="00B84503">
        <w:rPr>
          <w:rFonts w:asciiTheme="minorHAnsi" w:eastAsia="Calibri" w:hAnsiTheme="minorHAnsi" w:cstheme="minorHAnsi"/>
          <w:b/>
          <w:color w:val="000000" w:themeColor="text1"/>
          <w:u w:val="single"/>
        </w:rPr>
        <w:t>Prílohy k časti B.1 Opis predmetu zákazky týchto SP:</w:t>
      </w:r>
    </w:p>
    <w:p w14:paraId="31DF528A" w14:textId="77777777" w:rsidR="00124CF6" w:rsidRPr="00B84503" w:rsidRDefault="00124CF6" w:rsidP="00124CF6">
      <w:pPr>
        <w:spacing w:after="0" w:line="360" w:lineRule="auto"/>
        <w:jc w:val="both"/>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 xml:space="preserve">Príloha č. 1 - </w:t>
      </w:r>
      <w:bookmarkStart w:id="81" w:name="_Hlk175124738"/>
      <w:r w:rsidRPr="00B84503">
        <w:rPr>
          <w:rFonts w:asciiTheme="minorHAnsi" w:eastAsia="Calibri" w:hAnsiTheme="minorHAnsi" w:cstheme="minorHAnsi"/>
          <w:bCs/>
          <w:color w:val="000000" w:themeColor="text1"/>
        </w:rPr>
        <w:t xml:space="preserve">Zoznam osôb zodpovedných za poskytnutie služby </w:t>
      </w:r>
      <w:bookmarkEnd w:id="81"/>
      <w:r w:rsidRPr="00B84503">
        <w:rPr>
          <w:rFonts w:asciiTheme="minorHAnsi" w:eastAsia="Calibri" w:hAnsiTheme="minorHAnsi" w:cstheme="minorHAnsi"/>
          <w:bCs/>
          <w:color w:val="000000" w:themeColor="text1"/>
          <w:vertAlign w:val="superscript"/>
        </w:rPr>
        <w:footnoteReference w:customMarkFollows="1" w:id="4"/>
        <w:sym w:font="Symbol" w:char="F02A"/>
      </w:r>
    </w:p>
    <w:p w14:paraId="5F6E4635" w14:textId="77777777" w:rsidR="00124CF6" w:rsidRPr="00B84503" w:rsidRDefault="00124CF6" w:rsidP="00124CF6">
      <w:pPr>
        <w:spacing w:after="0" w:line="360" w:lineRule="auto"/>
        <w:jc w:val="both"/>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Príloha č. 2 - Zoznam subdodávateľov a podiel subdodávok</w:t>
      </w:r>
    </w:p>
    <w:p w14:paraId="21EA6970" w14:textId="77777777" w:rsidR="00FB6881" w:rsidRPr="00B84503" w:rsidRDefault="00FB6881" w:rsidP="00FB6881">
      <w:pPr>
        <w:rPr>
          <w:rFonts w:asciiTheme="minorHAnsi" w:hAnsiTheme="minorHAnsi" w:cstheme="minorHAnsi"/>
          <w:color w:val="000000" w:themeColor="text1"/>
        </w:rPr>
      </w:pPr>
    </w:p>
    <w:p w14:paraId="021A9C7E" w14:textId="304EBA76" w:rsidR="009F515E" w:rsidRPr="00B84503" w:rsidRDefault="009F515E" w:rsidP="009F515E">
      <w:pPr>
        <w:pStyle w:val="Nadpis1"/>
        <w:jc w:val="both"/>
        <w:rPr>
          <w:rFonts w:asciiTheme="minorHAnsi" w:hAnsiTheme="minorHAnsi" w:cstheme="minorHAnsi"/>
        </w:rPr>
      </w:pPr>
      <w:r w:rsidRPr="00B84503">
        <w:rPr>
          <w:rFonts w:asciiTheme="minorHAnsi" w:hAnsiTheme="minorHAnsi" w:cstheme="minorHAnsi"/>
        </w:rPr>
        <w:lastRenderedPageBreak/>
        <w:t>B.2  SPÔSOB URČENIA CENY</w:t>
      </w:r>
    </w:p>
    <w:p w14:paraId="51F24A64" w14:textId="77777777" w:rsidR="009F515E" w:rsidRPr="00B84503" w:rsidRDefault="009F515E" w:rsidP="009F515E">
      <w:pPr>
        <w:tabs>
          <w:tab w:val="left" w:pos="567"/>
        </w:tabs>
        <w:spacing w:line="240" w:lineRule="auto"/>
        <w:rPr>
          <w:rFonts w:ascii="Arial" w:hAnsi="Arial" w:cs="Arial"/>
          <w:sz w:val="20"/>
          <w:szCs w:val="20"/>
        </w:rPr>
      </w:pPr>
    </w:p>
    <w:p w14:paraId="185ED57E" w14:textId="41E499D4" w:rsidR="00B111CB" w:rsidRPr="00B84503" w:rsidRDefault="00B111CB" w:rsidP="00416A87">
      <w:pPr>
        <w:pStyle w:val="Zarkazkladnhotextu3"/>
        <w:numPr>
          <w:ilvl w:val="0"/>
          <w:numId w:val="80"/>
        </w:numPr>
        <w:tabs>
          <w:tab w:val="clear" w:pos="360"/>
        </w:tabs>
        <w:spacing w:after="0" w:line="240" w:lineRule="auto"/>
        <w:jc w:val="both"/>
        <w:rPr>
          <w:rFonts w:asciiTheme="minorHAnsi" w:hAnsiTheme="minorHAnsi" w:cs="Arial"/>
          <w:bCs/>
          <w:color w:val="000000" w:themeColor="text1"/>
          <w:sz w:val="22"/>
          <w:szCs w:val="22"/>
        </w:rPr>
      </w:pPr>
      <w:r w:rsidRPr="00B84503">
        <w:rPr>
          <w:rFonts w:asciiTheme="minorHAnsi" w:hAnsiTheme="minorHAnsi" w:cs="Arial"/>
          <w:color w:val="000000" w:themeColor="text1"/>
          <w:sz w:val="22"/>
          <w:szCs w:val="22"/>
        </w:rPr>
        <w:t xml:space="preserve">Cena za vykonanie predmetu zákazky bude stanovená podľa zákona NR SR č.18/1996 Z. z. o cenách v znení neskorších predpisov a vyhlášky MF SR č. 87/1996 </w:t>
      </w:r>
      <w:proofErr w:type="spellStart"/>
      <w:r w:rsidRPr="00B84503">
        <w:rPr>
          <w:rFonts w:asciiTheme="minorHAnsi" w:hAnsiTheme="minorHAnsi" w:cs="Arial"/>
          <w:color w:val="000000" w:themeColor="text1"/>
          <w:sz w:val="22"/>
          <w:szCs w:val="22"/>
        </w:rPr>
        <w:t>Z.z</w:t>
      </w:r>
      <w:proofErr w:type="spellEnd"/>
      <w:r w:rsidRPr="00B84503">
        <w:rPr>
          <w:rFonts w:asciiTheme="minorHAnsi" w:hAnsiTheme="minorHAnsi" w:cs="Arial"/>
          <w:color w:val="000000" w:themeColor="text1"/>
          <w:sz w:val="22"/>
          <w:szCs w:val="22"/>
        </w:rPr>
        <w:t>., ktorou sa vykonáva zákon o cenách. Cenu je potrebné uviesť v eurách €.</w:t>
      </w:r>
    </w:p>
    <w:p w14:paraId="79EE2FE1" w14:textId="77777777" w:rsidR="00416A87" w:rsidRPr="00B84503" w:rsidRDefault="00416A87" w:rsidP="00416A87">
      <w:pPr>
        <w:pStyle w:val="Zarkazkladnhotextu3"/>
        <w:spacing w:after="0" w:line="240" w:lineRule="auto"/>
        <w:ind w:left="360"/>
        <w:jc w:val="both"/>
        <w:rPr>
          <w:rFonts w:asciiTheme="minorHAnsi" w:hAnsiTheme="minorHAnsi" w:cs="Arial"/>
          <w:bCs/>
          <w:color w:val="000000" w:themeColor="text1"/>
          <w:sz w:val="22"/>
          <w:szCs w:val="22"/>
        </w:rPr>
      </w:pPr>
    </w:p>
    <w:p w14:paraId="5DACE88D" w14:textId="7BCFFD49" w:rsidR="001F2330" w:rsidRPr="001F2330" w:rsidRDefault="00B111CB" w:rsidP="000A0FFA">
      <w:pPr>
        <w:pStyle w:val="Bezriadkovania"/>
        <w:numPr>
          <w:ilvl w:val="0"/>
          <w:numId w:val="80"/>
        </w:numPr>
        <w:jc w:val="both"/>
        <w:rPr>
          <w:rFonts w:asciiTheme="minorHAnsi" w:hAnsiTheme="minorHAnsi" w:cstheme="minorHAnsi"/>
          <w:color w:val="000000" w:themeColor="text1"/>
        </w:rPr>
      </w:pPr>
      <w:r w:rsidRPr="001F2330">
        <w:rPr>
          <w:rFonts w:asciiTheme="minorHAnsi" w:hAnsiTheme="minorHAnsi" w:cs="Arial"/>
          <w:color w:val="000000" w:themeColor="text1"/>
        </w:rPr>
        <w:t xml:space="preserve">Uchádzač musí vo svojej ponuke predložiť cenu za dodanie </w:t>
      </w:r>
      <w:r w:rsidRPr="001F2330">
        <w:rPr>
          <w:rFonts w:asciiTheme="minorHAnsi" w:hAnsiTheme="minorHAnsi" w:cstheme="minorHAnsi"/>
          <w:color w:val="000000" w:themeColor="text1"/>
        </w:rPr>
        <w:t>predmetu zákazky do tabuliek, ktoré tvoria Špecifikáciu ceny uvedenej v </w:t>
      </w:r>
      <w:r w:rsidRPr="001F2330">
        <w:rPr>
          <w:rFonts w:asciiTheme="minorHAnsi" w:hAnsiTheme="minorHAnsi" w:cstheme="minorHAnsi"/>
          <w:b/>
          <w:color w:val="000000" w:themeColor="text1"/>
        </w:rPr>
        <w:t>Prílohách č. 1, 3, 5, 7</w:t>
      </w:r>
      <w:r w:rsidRPr="001F2330">
        <w:rPr>
          <w:rFonts w:asciiTheme="minorHAnsi" w:hAnsiTheme="minorHAnsi" w:cstheme="minorHAnsi"/>
          <w:color w:val="000000" w:themeColor="text1"/>
        </w:rPr>
        <w:t xml:space="preserve">, </w:t>
      </w:r>
      <w:r w:rsidRPr="001F2330">
        <w:rPr>
          <w:rFonts w:asciiTheme="minorHAnsi" w:hAnsiTheme="minorHAnsi" w:cstheme="minorHAnsi"/>
          <w:b/>
          <w:color w:val="000000" w:themeColor="text1"/>
        </w:rPr>
        <w:t xml:space="preserve">9, 10 a 11 </w:t>
      </w:r>
      <w:r w:rsidR="008F3F5F" w:rsidRPr="001F2330">
        <w:rPr>
          <w:rFonts w:asciiTheme="minorHAnsi" w:hAnsiTheme="minorHAnsi" w:cstheme="minorHAnsi"/>
          <w:b/>
          <w:color w:val="000000" w:themeColor="text1"/>
        </w:rPr>
        <w:t xml:space="preserve">časti B.2 Spôsob určenia ceny </w:t>
      </w:r>
      <w:r w:rsidRPr="001F2330">
        <w:rPr>
          <w:rFonts w:asciiTheme="minorHAnsi" w:hAnsiTheme="minorHAnsi" w:cstheme="minorHAnsi"/>
          <w:color w:val="000000" w:themeColor="text1"/>
        </w:rPr>
        <w:t xml:space="preserve">týchto SP. </w:t>
      </w:r>
      <w:r w:rsidRPr="001F2330">
        <w:rPr>
          <w:rFonts w:asciiTheme="minorHAnsi" w:hAnsiTheme="minorHAnsi" w:cstheme="minorHAnsi"/>
          <w:b/>
          <w:color w:val="000000" w:themeColor="text1"/>
        </w:rPr>
        <w:t xml:space="preserve">Prílohy č. 2, 4, 6, 8 </w:t>
      </w:r>
      <w:r w:rsidR="008F3F5F" w:rsidRPr="001F2330">
        <w:rPr>
          <w:rFonts w:asciiTheme="minorHAnsi" w:hAnsiTheme="minorHAnsi" w:cstheme="minorHAnsi"/>
          <w:b/>
          <w:color w:val="000000" w:themeColor="text1"/>
        </w:rPr>
        <w:t>časti B.2 Spôsob určenia ceny</w:t>
      </w:r>
      <w:r w:rsidR="00C21DB4" w:rsidRPr="001F2330">
        <w:rPr>
          <w:rFonts w:asciiTheme="minorHAnsi" w:hAnsiTheme="minorHAnsi" w:cstheme="minorHAnsi"/>
          <w:b/>
          <w:color w:val="000000" w:themeColor="text1"/>
        </w:rPr>
        <w:t xml:space="preserve"> týchto SP</w:t>
      </w:r>
      <w:r w:rsidR="008F3F5F" w:rsidRPr="001F2330">
        <w:rPr>
          <w:rFonts w:asciiTheme="minorHAnsi" w:hAnsiTheme="minorHAnsi" w:cstheme="minorHAnsi"/>
          <w:b/>
          <w:color w:val="000000" w:themeColor="text1"/>
        </w:rPr>
        <w:t xml:space="preserve"> </w:t>
      </w:r>
      <w:r w:rsidRPr="001F2330">
        <w:rPr>
          <w:rFonts w:asciiTheme="minorHAnsi" w:hAnsiTheme="minorHAnsi" w:cstheme="minorHAnsi"/>
          <w:color w:val="000000" w:themeColor="text1"/>
        </w:rPr>
        <w:t>a</w:t>
      </w:r>
      <w:r w:rsidRPr="001F2330">
        <w:rPr>
          <w:rFonts w:asciiTheme="minorHAnsi" w:hAnsiTheme="minorHAnsi" w:cstheme="minorHAnsi"/>
          <w:b/>
          <w:color w:val="000000" w:themeColor="text1"/>
        </w:rPr>
        <w:t xml:space="preserve"> Príloha č. 1 k č. A.2 – Návrh na plnenie kritérií </w:t>
      </w:r>
      <w:r w:rsidR="008F3F5F" w:rsidRPr="001F2330">
        <w:rPr>
          <w:rFonts w:asciiTheme="minorHAnsi" w:hAnsiTheme="minorHAnsi" w:cstheme="minorHAnsi"/>
          <w:b/>
          <w:color w:val="000000" w:themeColor="text1"/>
        </w:rPr>
        <w:t xml:space="preserve">týchto SP </w:t>
      </w:r>
      <w:r w:rsidRPr="001F2330">
        <w:rPr>
          <w:rFonts w:asciiTheme="minorHAnsi" w:hAnsiTheme="minorHAnsi" w:cstheme="minorHAnsi"/>
          <w:color w:val="000000" w:themeColor="text1"/>
        </w:rPr>
        <w:t>sa po vyplnení tabuliek uvedených v </w:t>
      </w:r>
      <w:r w:rsidRPr="001F2330">
        <w:rPr>
          <w:rFonts w:asciiTheme="minorHAnsi" w:hAnsiTheme="minorHAnsi" w:cstheme="minorHAnsi"/>
          <w:b/>
          <w:color w:val="000000" w:themeColor="text1"/>
        </w:rPr>
        <w:t>Prílohách č. 1, 3, 5, 7</w:t>
      </w:r>
      <w:r w:rsidRPr="001F2330">
        <w:rPr>
          <w:rFonts w:asciiTheme="minorHAnsi" w:hAnsiTheme="minorHAnsi" w:cstheme="minorHAnsi"/>
          <w:color w:val="000000" w:themeColor="text1"/>
        </w:rPr>
        <w:t xml:space="preserve">, </w:t>
      </w:r>
      <w:r w:rsidRPr="001F2330">
        <w:rPr>
          <w:rFonts w:asciiTheme="minorHAnsi" w:hAnsiTheme="minorHAnsi" w:cstheme="minorHAnsi"/>
          <w:b/>
          <w:color w:val="000000" w:themeColor="text1"/>
        </w:rPr>
        <w:t xml:space="preserve">9, 10 a 11 </w:t>
      </w:r>
      <w:r w:rsidR="008F3F5F" w:rsidRPr="001F2330">
        <w:rPr>
          <w:rFonts w:asciiTheme="minorHAnsi" w:hAnsiTheme="minorHAnsi" w:cstheme="minorHAnsi"/>
          <w:b/>
          <w:color w:val="000000" w:themeColor="text1"/>
        </w:rPr>
        <w:t>časti B.2 Spôsob určenia ceny</w:t>
      </w:r>
      <w:r w:rsidR="00C21DB4" w:rsidRPr="001F2330">
        <w:rPr>
          <w:rFonts w:asciiTheme="minorHAnsi" w:hAnsiTheme="minorHAnsi" w:cstheme="minorHAnsi"/>
          <w:b/>
          <w:color w:val="000000" w:themeColor="text1"/>
        </w:rPr>
        <w:t xml:space="preserve"> týchto SP</w:t>
      </w:r>
      <w:r w:rsidR="008F3F5F" w:rsidRPr="001F2330">
        <w:rPr>
          <w:rFonts w:asciiTheme="minorHAnsi" w:hAnsiTheme="minorHAnsi" w:cstheme="minorHAnsi"/>
          <w:b/>
          <w:color w:val="000000" w:themeColor="text1"/>
        </w:rPr>
        <w:t xml:space="preserve"> </w:t>
      </w:r>
      <w:r w:rsidRPr="001F2330">
        <w:rPr>
          <w:rFonts w:asciiTheme="minorHAnsi" w:hAnsiTheme="minorHAnsi" w:cstheme="minorHAnsi"/>
          <w:color w:val="000000" w:themeColor="text1"/>
        </w:rPr>
        <w:t xml:space="preserve">upravia automaticky prostredníctvom aplikovanej matematiky. Verejný obstarávateľ požaduje predložiť </w:t>
      </w:r>
      <w:r w:rsidRPr="001F2330">
        <w:rPr>
          <w:rFonts w:asciiTheme="minorHAnsi" w:hAnsiTheme="minorHAnsi" w:cstheme="minorHAnsi"/>
          <w:b/>
          <w:color w:val="000000" w:themeColor="text1"/>
        </w:rPr>
        <w:t>Prílohy č. 1, 3, 5, 7</w:t>
      </w:r>
      <w:r w:rsidRPr="001F2330">
        <w:rPr>
          <w:rFonts w:asciiTheme="minorHAnsi" w:hAnsiTheme="minorHAnsi" w:cstheme="minorHAnsi"/>
          <w:color w:val="000000" w:themeColor="text1"/>
        </w:rPr>
        <w:t xml:space="preserve">, </w:t>
      </w:r>
      <w:r w:rsidRPr="001F2330">
        <w:rPr>
          <w:rFonts w:asciiTheme="minorHAnsi" w:hAnsiTheme="minorHAnsi" w:cstheme="minorHAnsi"/>
          <w:b/>
          <w:color w:val="000000" w:themeColor="text1"/>
        </w:rPr>
        <w:t>9, 10 a 11</w:t>
      </w:r>
      <w:r w:rsidRPr="001F2330">
        <w:rPr>
          <w:rFonts w:asciiTheme="minorHAnsi" w:hAnsiTheme="minorHAnsi" w:cstheme="minorHAnsi"/>
          <w:color w:val="000000" w:themeColor="text1"/>
        </w:rPr>
        <w:t xml:space="preserve"> </w:t>
      </w:r>
      <w:r w:rsidR="008F3F5F" w:rsidRPr="001F2330">
        <w:rPr>
          <w:rFonts w:asciiTheme="minorHAnsi" w:hAnsiTheme="minorHAnsi" w:cstheme="minorHAnsi"/>
          <w:b/>
          <w:color w:val="000000" w:themeColor="text1"/>
        </w:rPr>
        <w:t>časti B.2 Spôsob určenia ceny</w:t>
      </w:r>
      <w:r w:rsidR="008F3F5F" w:rsidRPr="001F2330">
        <w:rPr>
          <w:rFonts w:asciiTheme="minorHAnsi" w:hAnsiTheme="minorHAnsi" w:cstheme="minorHAnsi"/>
          <w:color w:val="000000" w:themeColor="text1"/>
        </w:rPr>
        <w:t xml:space="preserve"> týchto SP </w:t>
      </w:r>
      <w:r w:rsidRPr="001F2330">
        <w:rPr>
          <w:rFonts w:asciiTheme="minorHAnsi" w:hAnsiTheme="minorHAnsi" w:cstheme="minorHAnsi"/>
          <w:color w:val="000000" w:themeColor="text1"/>
        </w:rPr>
        <w:t xml:space="preserve">a </w:t>
      </w:r>
      <w:r w:rsidRPr="001F2330">
        <w:rPr>
          <w:rFonts w:asciiTheme="minorHAnsi" w:hAnsiTheme="minorHAnsi" w:cstheme="minorHAnsi"/>
          <w:b/>
          <w:color w:val="000000" w:themeColor="text1"/>
        </w:rPr>
        <w:t xml:space="preserve">Prílohu č. 1 – Návrh na plnenie kritérií k č. A.2 </w:t>
      </w:r>
      <w:r w:rsidRPr="001F2330">
        <w:rPr>
          <w:rFonts w:asciiTheme="minorHAnsi" w:hAnsiTheme="minorHAnsi" w:cstheme="minorHAnsi"/>
          <w:color w:val="000000" w:themeColor="text1"/>
        </w:rPr>
        <w:t>týchto SP v požadovanom znení vo formáte *.</w:t>
      </w:r>
      <w:proofErr w:type="spellStart"/>
      <w:r w:rsidRPr="001F2330">
        <w:rPr>
          <w:rFonts w:asciiTheme="minorHAnsi" w:hAnsiTheme="minorHAnsi" w:cstheme="minorHAnsi"/>
          <w:color w:val="000000" w:themeColor="text1"/>
        </w:rPr>
        <w:t>xls</w:t>
      </w:r>
      <w:proofErr w:type="spellEnd"/>
      <w:r w:rsidRPr="001F2330">
        <w:rPr>
          <w:rFonts w:asciiTheme="minorHAnsi" w:hAnsiTheme="minorHAnsi" w:cstheme="minorHAnsi"/>
          <w:color w:val="000000" w:themeColor="text1"/>
        </w:rPr>
        <w:t>/*.</w:t>
      </w:r>
      <w:proofErr w:type="spellStart"/>
      <w:r w:rsidRPr="001F2330">
        <w:rPr>
          <w:rFonts w:asciiTheme="minorHAnsi" w:hAnsiTheme="minorHAnsi" w:cstheme="minorHAnsi"/>
          <w:color w:val="000000" w:themeColor="text1"/>
        </w:rPr>
        <w:t>xlsx</w:t>
      </w:r>
      <w:proofErr w:type="spellEnd"/>
      <w:r w:rsidRPr="001F2330">
        <w:rPr>
          <w:rFonts w:asciiTheme="minorHAnsi" w:hAnsiTheme="minorHAnsi" w:cstheme="minorHAnsi"/>
          <w:color w:val="000000" w:themeColor="text1"/>
        </w:rPr>
        <w:t xml:space="preserve"> </w:t>
      </w:r>
      <w:r w:rsidR="001F2330" w:rsidRPr="001F2330">
        <w:rPr>
          <w:rFonts w:asciiTheme="minorHAnsi" w:hAnsiTheme="minorHAnsi" w:cstheme="minorHAnsi"/>
          <w:color w:val="000000" w:themeColor="text1"/>
        </w:rPr>
        <w:t xml:space="preserve">a zároveň aj ako </w:t>
      </w:r>
      <w:proofErr w:type="spellStart"/>
      <w:r w:rsidR="001F2330" w:rsidRPr="001F2330">
        <w:rPr>
          <w:rFonts w:asciiTheme="minorHAnsi" w:hAnsiTheme="minorHAnsi" w:cstheme="minorHAnsi"/>
          <w:color w:val="000000" w:themeColor="text1"/>
        </w:rPr>
        <w:t>sken</w:t>
      </w:r>
      <w:proofErr w:type="spellEnd"/>
      <w:r w:rsidR="001F2330" w:rsidRPr="001F2330">
        <w:rPr>
          <w:rFonts w:asciiTheme="minorHAnsi" w:hAnsiTheme="minorHAnsi" w:cstheme="minorHAnsi"/>
          <w:color w:val="000000" w:themeColor="text1"/>
        </w:rPr>
        <w:t xml:space="preserve"> podpísaný na všetkých hárkoch jednotlivých príloh uchádzačom, jeho štatutárnym orgánom alebo členom štatutárneho orgánu alebo iným zástupcom uchádzača, ktorý je oprávnený konať v mene uchádzača v záväzkových vzťahoch.</w:t>
      </w:r>
      <w:r w:rsidR="000A0FFA">
        <w:rPr>
          <w:rFonts w:asciiTheme="minorHAnsi" w:hAnsiTheme="minorHAnsi" w:cstheme="minorHAnsi"/>
          <w:color w:val="000000" w:themeColor="text1"/>
        </w:rPr>
        <w:t xml:space="preserve"> </w:t>
      </w:r>
      <w:r w:rsidR="000A0FFA" w:rsidRPr="000A0FFA">
        <w:rPr>
          <w:rFonts w:asciiTheme="minorHAnsi" w:hAnsiTheme="minorHAnsi" w:cstheme="minorHAnsi"/>
          <w:color w:val="000000" w:themeColor="text1"/>
        </w:rPr>
        <w:t>Uchádzač zodpovedá za to, že ceny v elektronickej a tlačenej forme sa zhodujú.</w:t>
      </w:r>
    </w:p>
    <w:p w14:paraId="392F86B8" w14:textId="6247203E" w:rsidR="00B111CB" w:rsidRPr="001F2330" w:rsidRDefault="00B111CB" w:rsidP="001F2330">
      <w:pPr>
        <w:pStyle w:val="Bezriadkovania"/>
        <w:ind w:left="360"/>
        <w:jc w:val="both"/>
        <w:rPr>
          <w:rFonts w:asciiTheme="minorHAnsi" w:hAnsiTheme="minorHAnsi" w:cs="Arial"/>
          <w:color w:val="000000" w:themeColor="text1"/>
        </w:rPr>
      </w:pPr>
    </w:p>
    <w:p w14:paraId="707E0D56" w14:textId="7CB6F36A" w:rsidR="00B111CB" w:rsidRPr="00B84503" w:rsidRDefault="00B111CB" w:rsidP="008F3F5F">
      <w:pPr>
        <w:pStyle w:val="Bezriadkovania"/>
        <w:numPr>
          <w:ilvl w:val="0"/>
          <w:numId w:val="80"/>
        </w:numPr>
        <w:jc w:val="both"/>
        <w:rPr>
          <w:rFonts w:asciiTheme="minorHAnsi" w:hAnsiTheme="minorHAnsi" w:cs="Arial"/>
          <w:color w:val="000000" w:themeColor="text1"/>
        </w:rPr>
      </w:pPr>
      <w:r w:rsidRPr="00B84503">
        <w:rPr>
          <w:rFonts w:asciiTheme="minorHAnsi" w:hAnsiTheme="minorHAnsi" w:cstheme="minorHAnsi"/>
          <w:snapToGrid w:val="0"/>
          <w:color w:val="000000" w:themeColor="text1"/>
        </w:rPr>
        <w:t xml:space="preserve">Uchádzač je povinný vyplniť jednotkové ceny a hodinovú sadzbu v eurách bez DPH zaokrúhlene na 2 desatinné miesta v tabuľke </w:t>
      </w:r>
      <w:r w:rsidRPr="00B84503">
        <w:rPr>
          <w:rFonts w:asciiTheme="minorHAnsi" w:hAnsiTheme="minorHAnsi" w:cstheme="minorHAnsi"/>
          <w:b/>
          <w:snapToGrid w:val="0"/>
          <w:color w:val="000000" w:themeColor="text1"/>
        </w:rPr>
        <w:t>Prílohy</w:t>
      </w:r>
      <w:r w:rsidRPr="00B84503">
        <w:rPr>
          <w:rFonts w:asciiTheme="minorHAnsi" w:hAnsiTheme="minorHAnsi" w:cstheme="minorHAnsi"/>
          <w:b/>
          <w:color w:val="000000" w:themeColor="text1"/>
        </w:rPr>
        <w:t xml:space="preserve"> č. 1, 3, 5, 7</w:t>
      </w:r>
      <w:r w:rsidRPr="00B84503">
        <w:rPr>
          <w:rFonts w:asciiTheme="minorHAnsi" w:hAnsiTheme="minorHAnsi" w:cstheme="minorHAnsi"/>
          <w:color w:val="000000" w:themeColor="text1"/>
        </w:rPr>
        <w:t xml:space="preserve">, </w:t>
      </w:r>
      <w:r w:rsidRPr="00B84503">
        <w:rPr>
          <w:rFonts w:asciiTheme="minorHAnsi" w:hAnsiTheme="minorHAnsi" w:cstheme="minorHAnsi"/>
          <w:b/>
          <w:color w:val="000000" w:themeColor="text1"/>
        </w:rPr>
        <w:t xml:space="preserve">9, 10 a 11 </w:t>
      </w:r>
      <w:r w:rsidR="008F3F5F" w:rsidRPr="008F3F5F">
        <w:rPr>
          <w:rFonts w:asciiTheme="minorHAnsi" w:hAnsiTheme="minorHAnsi" w:cstheme="minorHAnsi"/>
          <w:b/>
          <w:color w:val="000000" w:themeColor="text1"/>
        </w:rPr>
        <w:t xml:space="preserve">časti B.2 Spôsob určenia ceny </w:t>
      </w:r>
      <w:r w:rsidRPr="00B84503">
        <w:rPr>
          <w:rFonts w:asciiTheme="minorHAnsi" w:hAnsiTheme="minorHAnsi" w:cstheme="minorHAnsi"/>
          <w:snapToGrid w:val="0"/>
          <w:color w:val="000000" w:themeColor="text1"/>
        </w:rPr>
        <w:t xml:space="preserve">týchto SP, </w:t>
      </w:r>
      <w:r w:rsidRPr="00B84503">
        <w:rPr>
          <w:rFonts w:asciiTheme="minorHAnsi" w:hAnsiTheme="minorHAnsi" w:cstheme="minorHAnsi"/>
          <w:snapToGrid w:val="0"/>
          <w:color w:val="000000" w:themeColor="text1"/>
          <w:u w:val="single"/>
        </w:rPr>
        <w:t>vyznačené žltou farbou</w:t>
      </w:r>
      <w:r w:rsidRPr="00B84503">
        <w:rPr>
          <w:rFonts w:asciiTheme="minorHAnsi" w:hAnsiTheme="minorHAnsi" w:cstheme="minorHAnsi"/>
          <w:snapToGrid w:val="0"/>
          <w:color w:val="000000" w:themeColor="text1"/>
        </w:rPr>
        <w:t xml:space="preserve">. Cena sa vyplňuje bez medzier pri tisícoch a miliónoch. </w:t>
      </w:r>
      <w:r w:rsidRPr="00B84503">
        <w:rPr>
          <w:rFonts w:asciiTheme="minorHAnsi" w:hAnsiTheme="minorHAnsi" w:cstheme="minorHAnsi"/>
          <w:color w:val="000000" w:themeColor="text1"/>
        </w:rPr>
        <w:t xml:space="preserve">Uchádzačovi je dovolené zmeniť odporúčané mesiace </w:t>
      </w:r>
      <w:r w:rsidRPr="00B84503">
        <w:rPr>
          <w:rFonts w:asciiTheme="minorHAnsi" w:hAnsiTheme="minorHAnsi" w:cstheme="minorHAnsi"/>
          <w:i/>
          <w:color w:val="000000" w:themeColor="text1"/>
        </w:rPr>
        <w:t>Obdobia výkonu</w:t>
      </w:r>
      <w:r w:rsidRPr="00B84503">
        <w:rPr>
          <w:rFonts w:asciiTheme="minorHAnsi" w:hAnsiTheme="minorHAnsi" w:cstheme="minorHAnsi"/>
          <w:color w:val="000000" w:themeColor="text1"/>
        </w:rPr>
        <w:t xml:space="preserve"> </w:t>
      </w:r>
      <w:r w:rsidRPr="00B84503">
        <w:rPr>
          <w:rFonts w:asciiTheme="minorHAnsi" w:hAnsiTheme="minorHAnsi" w:cstheme="minorHAnsi"/>
          <w:snapToGrid w:val="0"/>
          <w:color w:val="000000" w:themeColor="text1"/>
          <w:u w:val="single"/>
        </w:rPr>
        <w:t>vyznačené oranžovou farbou</w:t>
      </w:r>
      <w:r w:rsidRPr="00B84503">
        <w:rPr>
          <w:rFonts w:asciiTheme="minorHAnsi" w:hAnsiTheme="minorHAnsi" w:cstheme="minorHAnsi"/>
          <w:snapToGrid w:val="0"/>
          <w:color w:val="000000" w:themeColor="text1"/>
        </w:rPr>
        <w:t xml:space="preserve"> v </w:t>
      </w:r>
      <w:r w:rsidRPr="00B84503">
        <w:rPr>
          <w:rFonts w:asciiTheme="minorHAnsi" w:hAnsiTheme="minorHAnsi" w:cstheme="minorHAnsi"/>
          <w:b/>
          <w:snapToGrid w:val="0"/>
          <w:color w:val="000000" w:themeColor="text1"/>
        </w:rPr>
        <w:t>Prílohe č. 5</w:t>
      </w:r>
      <w:r w:rsidR="008F3F5F" w:rsidRPr="008F3F5F">
        <w:t xml:space="preserve"> </w:t>
      </w:r>
      <w:r w:rsidR="008F3F5F" w:rsidRPr="008F3F5F">
        <w:rPr>
          <w:rFonts w:asciiTheme="minorHAnsi" w:hAnsiTheme="minorHAnsi" w:cstheme="minorHAnsi"/>
          <w:b/>
          <w:snapToGrid w:val="0"/>
          <w:color w:val="000000" w:themeColor="text1"/>
        </w:rPr>
        <w:t>časti B.2 Spôsob určenia ceny</w:t>
      </w:r>
      <w:r w:rsidRPr="00B84503">
        <w:rPr>
          <w:rFonts w:asciiTheme="minorHAnsi" w:hAnsiTheme="minorHAnsi" w:cstheme="minorHAnsi"/>
          <w:snapToGrid w:val="0"/>
          <w:color w:val="000000" w:themeColor="text1"/>
        </w:rPr>
        <w:t xml:space="preserve"> týchto SP, stĺpec „H“. V prípade zmeny odporúčaných mesiacov uchádzač uvedie rovnaké obdobie výkonu pre celú </w:t>
      </w:r>
      <w:r w:rsidRPr="008F3F5F">
        <w:rPr>
          <w:rFonts w:asciiTheme="minorHAnsi" w:hAnsiTheme="minorHAnsi" w:cstheme="minorHAnsi"/>
          <w:b/>
          <w:snapToGrid w:val="0"/>
          <w:color w:val="000000" w:themeColor="text1"/>
        </w:rPr>
        <w:t xml:space="preserve">Prílohu č. 5 </w:t>
      </w:r>
      <w:r w:rsidR="008F3F5F" w:rsidRPr="008F3F5F">
        <w:rPr>
          <w:rFonts w:asciiTheme="minorHAnsi" w:hAnsiTheme="minorHAnsi" w:cstheme="minorHAnsi"/>
          <w:b/>
          <w:snapToGrid w:val="0"/>
          <w:color w:val="000000" w:themeColor="text1"/>
        </w:rPr>
        <w:t>časti B.2 Spôsob určenia ceny</w:t>
      </w:r>
      <w:r w:rsidR="008F3F5F" w:rsidRPr="008F3F5F">
        <w:rPr>
          <w:rFonts w:asciiTheme="minorHAnsi" w:hAnsiTheme="minorHAnsi" w:cstheme="minorHAnsi"/>
          <w:snapToGrid w:val="0"/>
          <w:color w:val="000000" w:themeColor="text1"/>
        </w:rPr>
        <w:t xml:space="preserve"> </w:t>
      </w:r>
      <w:r w:rsidRPr="00B84503">
        <w:rPr>
          <w:rFonts w:asciiTheme="minorHAnsi" w:hAnsiTheme="minorHAnsi" w:cstheme="minorHAnsi"/>
          <w:snapToGrid w:val="0"/>
          <w:color w:val="000000" w:themeColor="text1"/>
        </w:rPr>
        <w:t>týchto SP pri položkách s rovnakým počtom úkonov za kalendárny rok, stĺpec „E“. Do</w:t>
      </w:r>
      <w:r w:rsidRPr="00B84503">
        <w:rPr>
          <w:rFonts w:asciiTheme="minorHAnsi" w:hAnsiTheme="minorHAnsi" w:cs="Arial"/>
          <w:snapToGrid w:val="0"/>
          <w:color w:val="000000" w:themeColor="text1"/>
        </w:rPr>
        <w:t xml:space="preserve"> ostatných buniek uchádzač nesmie zasahovať</w:t>
      </w:r>
      <w:r w:rsidR="00416A87" w:rsidRPr="00B84503">
        <w:rPr>
          <w:rFonts w:asciiTheme="minorHAnsi" w:hAnsiTheme="minorHAnsi" w:cs="Arial"/>
          <w:snapToGrid w:val="0"/>
          <w:color w:val="000000" w:themeColor="text1"/>
        </w:rPr>
        <w:t>.</w:t>
      </w:r>
    </w:p>
    <w:p w14:paraId="263040A7" w14:textId="6BE7392F" w:rsidR="00416A87" w:rsidRPr="00B84503" w:rsidRDefault="00416A87" w:rsidP="00416A87">
      <w:pPr>
        <w:pStyle w:val="Bezriadkovania"/>
        <w:jc w:val="both"/>
        <w:rPr>
          <w:rFonts w:asciiTheme="minorHAnsi" w:hAnsiTheme="minorHAnsi" w:cs="Arial"/>
          <w:color w:val="000000" w:themeColor="text1"/>
        </w:rPr>
      </w:pPr>
    </w:p>
    <w:p w14:paraId="2ED293E7" w14:textId="730D2D8A" w:rsidR="00B111CB" w:rsidRPr="00B84503" w:rsidRDefault="00B111CB" w:rsidP="00B111CB">
      <w:pPr>
        <w:pStyle w:val="Bezriadkovania"/>
        <w:numPr>
          <w:ilvl w:val="0"/>
          <w:numId w:val="80"/>
        </w:numPr>
        <w:tabs>
          <w:tab w:val="clear" w:pos="360"/>
        </w:tabs>
        <w:jc w:val="both"/>
        <w:rPr>
          <w:rFonts w:asciiTheme="minorHAnsi" w:hAnsiTheme="minorHAnsi" w:cs="Arial"/>
          <w:color w:val="000000" w:themeColor="text1"/>
        </w:rPr>
      </w:pPr>
      <w:r w:rsidRPr="00B84503">
        <w:rPr>
          <w:rFonts w:asciiTheme="minorHAnsi" w:hAnsiTheme="minorHAnsi" w:cs="Arial"/>
          <w:color w:val="000000" w:themeColor="text1"/>
        </w:rPr>
        <w:t>Uchádzač je povinný vyplniť všetky položky, ktoré sú uvedené v </w:t>
      </w:r>
      <w:r w:rsidRPr="00B84503">
        <w:rPr>
          <w:rFonts w:asciiTheme="minorHAnsi" w:hAnsiTheme="minorHAnsi" w:cs="Arial"/>
          <w:b/>
          <w:color w:val="000000" w:themeColor="text1"/>
        </w:rPr>
        <w:t xml:space="preserve">Prílohách č. </w:t>
      </w:r>
      <w:r w:rsidRPr="00B84503">
        <w:rPr>
          <w:rFonts w:asciiTheme="minorHAnsi" w:hAnsiTheme="minorHAnsi" w:cstheme="minorHAnsi"/>
          <w:b/>
          <w:color w:val="000000" w:themeColor="text1"/>
        </w:rPr>
        <w:t>1, 3, 5, 7</w:t>
      </w:r>
      <w:r w:rsidRPr="00B84503">
        <w:rPr>
          <w:rFonts w:asciiTheme="minorHAnsi" w:hAnsiTheme="minorHAnsi" w:cstheme="minorHAnsi"/>
          <w:color w:val="000000" w:themeColor="text1"/>
        </w:rPr>
        <w:t xml:space="preserve">, </w:t>
      </w:r>
      <w:r w:rsidRPr="00B84503">
        <w:rPr>
          <w:rFonts w:asciiTheme="minorHAnsi" w:hAnsiTheme="minorHAnsi" w:cstheme="minorHAnsi"/>
          <w:b/>
          <w:color w:val="000000" w:themeColor="text1"/>
        </w:rPr>
        <w:t xml:space="preserve">9, 10 a 11 </w:t>
      </w:r>
      <w:r w:rsidRPr="00B84503">
        <w:rPr>
          <w:rFonts w:asciiTheme="minorHAnsi" w:hAnsiTheme="minorHAnsi" w:cs="Arial"/>
          <w:color w:val="000000" w:themeColor="text1"/>
        </w:rPr>
        <w:t xml:space="preserve">k tejto časti </w:t>
      </w:r>
      <w:r w:rsidR="008F3F5F">
        <w:rPr>
          <w:rFonts w:asciiTheme="minorHAnsi" w:hAnsiTheme="minorHAnsi" w:cs="Arial"/>
          <w:color w:val="000000" w:themeColor="text1"/>
        </w:rPr>
        <w:t xml:space="preserve">týchto </w:t>
      </w:r>
      <w:r w:rsidRPr="00B84503">
        <w:rPr>
          <w:rFonts w:asciiTheme="minorHAnsi" w:hAnsiTheme="minorHAnsi" w:cs="Arial"/>
          <w:color w:val="000000" w:themeColor="text1"/>
        </w:rPr>
        <w:t>SP označené na ocenenie primeranou cenou</w:t>
      </w:r>
      <w:r w:rsidR="006A7A07" w:rsidRPr="00B84503">
        <w:rPr>
          <w:rFonts w:asciiTheme="minorHAnsi" w:hAnsiTheme="minorHAnsi" w:cs="Arial"/>
          <w:color w:val="000000" w:themeColor="text1"/>
        </w:rPr>
        <w:t>.</w:t>
      </w:r>
    </w:p>
    <w:p w14:paraId="5F80E1E7" w14:textId="77777777" w:rsidR="00B111CB" w:rsidRPr="00B84503" w:rsidRDefault="00B111CB" w:rsidP="00B111CB">
      <w:pPr>
        <w:pStyle w:val="Bezriadkovania"/>
        <w:ind w:left="360" w:hanging="360"/>
        <w:jc w:val="both"/>
        <w:rPr>
          <w:rFonts w:asciiTheme="minorHAnsi" w:hAnsiTheme="minorHAnsi" w:cs="Arial"/>
          <w:color w:val="000000" w:themeColor="text1"/>
        </w:rPr>
      </w:pPr>
    </w:p>
    <w:p w14:paraId="6E6744B7" w14:textId="566C5074" w:rsidR="00B111CB" w:rsidRPr="00B84503" w:rsidRDefault="00B111CB" w:rsidP="00B111CB">
      <w:pPr>
        <w:pStyle w:val="Bezriadkovania"/>
        <w:numPr>
          <w:ilvl w:val="0"/>
          <w:numId w:val="80"/>
        </w:numPr>
        <w:tabs>
          <w:tab w:val="clear" w:pos="360"/>
        </w:tabs>
        <w:jc w:val="both"/>
        <w:rPr>
          <w:rFonts w:asciiTheme="minorHAnsi" w:hAnsiTheme="minorHAnsi" w:cs="Arial"/>
          <w:color w:val="000000" w:themeColor="text1"/>
        </w:rPr>
      </w:pPr>
      <w:r w:rsidRPr="00B84503">
        <w:rPr>
          <w:rFonts w:asciiTheme="minorHAnsi" w:hAnsiTheme="minorHAnsi" w:cs="Arial"/>
          <w:color w:val="000000" w:themeColor="text1"/>
          <w:u w:val="single"/>
        </w:rPr>
        <w:t xml:space="preserve">Cena za servis a údržbu </w:t>
      </w:r>
      <w:r w:rsidRPr="00B84503">
        <w:rPr>
          <w:rFonts w:asciiTheme="minorHAnsi" w:hAnsiTheme="minorHAnsi" w:cs="Arial"/>
          <w:b/>
          <w:color w:val="000000" w:themeColor="text1"/>
          <w:u w:val="single"/>
        </w:rPr>
        <w:t>za 1 rok</w:t>
      </w:r>
      <w:r w:rsidRPr="00B84503">
        <w:rPr>
          <w:rFonts w:asciiTheme="minorHAnsi" w:hAnsiTheme="minorHAnsi" w:cs="Arial"/>
          <w:color w:val="000000" w:themeColor="text1"/>
        </w:rPr>
        <w:t xml:space="preserve"> všetkých prevádzkových súborov uvedených v časti B.1 Opis predmetu zákazky týchto SP je vypočítaná ako súčet súčinov cien za 1 úkon na jednom zariadení, počtom zariadení a počtom úkonov za jeden rok. </w:t>
      </w:r>
      <w:r w:rsidRPr="00B84503">
        <w:rPr>
          <w:rFonts w:asciiTheme="minorHAnsi" w:hAnsiTheme="minorHAnsi" w:cs="Arial"/>
          <w:color w:val="000000" w:themeColor="text1"/>
          <w:u w:val="single"/>
        </w:rPr>
        <w:t xml:space="preserve">Cena za servis a údržbu </w:t>
      </w:r>
      <w:r w:rsidRPr="00B84503">
        <w:rPr>
          <w:rFonts w:asciiTheme="minorHAnsi" w:hAnsiTheme="minorHAnsi" w:cs="Arial"/>
          <w:b/>
          <w:color w:val="000000" w:themeColor="text1"/>
          <w:u w:val="single"/>
        </w:rPr>
        <w:t>za 4 roky</w:t>
      </w:r>
      <w:r w:rsidRPr="00B84503">
        <w:rPr>
          <w:rFonts w:asciiTheme="minorHAnsi" w:hAnsiTheme="minorHAnsi" w:cs="Arial"/>
          <w:color w:val="000000" w:themeColor="text1"/>
        </w:rPr>
        <w:t xml:space="preserve"> bude automaticky prerátaná v </w:t>
      </w:r>
      <w:r w:rsidRPr="00B84503">
        <w:rPr>
          <w:rFonts w:asciiTheme="minorHAnsi" w:hAnsiTheme="minorHAnsi" w:cs="Arial"/>
          <w:b/>
          <w:color w:val="000000" w:themeColor="text1"/>
        </w:rPr>
        <w:t xml:space="preserve">Prílohách č. 2, 4 </w:t>
      </w:r>
      <w:r w:rsidRPr="00B84503">
        <w:rPr>
          <w:rFonts w:asciiTheme="minorHAnsi" w:hAnsiTheme="minorHAnsi" w:cs="Arial"/>
          <w:color w:val="000000" w:themeColor="text1"/>
        </w:rPr>
        <w:t>a</w:t>
      </w:r>
      <w:r w:rsidRPr="00B84503">
        <w:rPr>
          <w:rFonts w:asciiTheme="minorHAnsi" w:hAnsiTheme="minorHAnsi" w:cs="Arial"/>
          <w:b/>
          <w:color w:val="000000" w:themeColor="text1"/>
        </w:rPr>
        <w:t xml:space="preserve"> 6 </w:t>
      </w:r>
      <w:r w:rsidRPr="00B84503">
        <w:rPr>
          <w:rFonts w:asciiTheme="minorHAnsi" w:hAnsiTheme="minorHAnsi" w:cs="Arial"/>
          <w:color w:val="000000" w:themeColor="text1"/>
        </w:rPr>
        <w:t xml:space="preserve">k tejto časti </w:t>
      </w:r>
      <w:r w:rsidR="008F3F5F">
        <w:rPr>
          <w:rFonts w:asciiTheme="minorHAnsi" w:hAnsiTheme="minorHAnsi" w:cs="Arial"/>
          <w:color w:val="000000" w:themeColor="text1"/>
        </w:rPr>
        <w:t xml:space="preserve">týchto </w:t>
      </w:r>
      <w:r w:rsidRPr="00B84503">
        <w:rPr>
          <w:rFonts w:asciiTheme="minorHAnsi" w:hAnsiTheme="minorHAnsi" w:cs="Arial"/>
          <w:color w:val="000000" w:themeColor="text1"/>
        </w:rPr>
        <w:t xml:space="preserve">SP. </w:t>
      </w:r>
      <w:r w:rsidRPr="00B84503">
        <w:rPr>
          <w:rFonts w:asciiTheme="minorHAnsi" w:hAnsiTheme="minorHAnsi" w:cs="Arial"/>
          <w:color w:val="000000" w:themeColor="text1"/>
          <w:u w:val="single"/>
        </w:rPr>
        <w:t xml:space="preserve">Cena za servis a údržbu </w:t>
      </w:r>
      <w:r w:rsidRPr="00B84503">
        <w:rPr>
          <w:rFonts w:asciiTheme="minorHAnsi" w:hAnsiTheme="minorHAnsi" w:cs="Arial"/>
          <w:b/>
          <w:color w:val="000000" w:themeColor="text1"/>
          <w:u w:val="single"/>
        </w:rPr>
        <w:t>za 4 roky</w:t>
      </w:r>
      <w:r w:rsidRPr="00B84503">
        <w:rPr>
          <w:rFonts w:asciiTheme="minorHAnsi" w:hAnsiTheme="minorHAnsi" w:cs="Arial"/>
          <w:color w:val="000000" w:themeColor="text1"/>
        </w:rPr>
        <w:t xml:space="preserve"> bude automaticky prerátaná do </w:t>
      </w:r>
      <w:r w:rsidRPr="00B84503">
        <w:rPr>
          <w:rFonts w:asciiTheme="minorHAnsi" w:hAnsiTheme="minorHAnsi" w:cs="Arial"/>
          <w:b/>
          <w:color w:val="000000" w:themeColor="text1"/>
        </w:rPr>
        <w:t>Prílohy č. 1 - Návrh na plnenie kritérií</w:t>
      </w:r>
      <w:r w:rsidRPr="00B84503">
        <w:rPr>
          <w:rFonts w:asciiTheme="minorHAnsi" w:hAnsiTheme="minorHAnsi" w:cs="Arial"/>
          <w:color w:val="000000" w:themeColor="text1"/>
        </w:rPr>
        <w:t xml:space="preserve"> časti A.2 </w:t>
      </w:r>
      <w:r w:rsidR="008F3F5F">
        <w:rPr>
          <w:rFonts w:asciiTheme="minorHAnsi" w:hAnsiTheme="minorHAnsi" w:cs="Arial"/>
          <w:color w:val="000000" w:themeColor="text1"/>
        </w:rPr>
        <w:t xml:space="preserve">týchto </w:t>
      </w:r>
      <w:r w:rsidRPr="00B84503">
        <w:rPr>
          <w:rFonts w:asciiTheme="minorHAnsi" w:hAnsiTheme="minorHAnsi" w:cs="Arial"/>
          <w:color w:val="000000" w:themeColor="text1"/>
        </w:rPr>
        <w:t>SP.</w:t>
      </w:r>
    </w:p>
    <w:p w14:paraId="0AC40C9B" w14:textId="77777777" w:rsidR="00B111CB" w:rsidRPr="00B84503" w:rsidRDefault="00B111CB" w:rsidP="00B111CB">
      <w:pPr>
        <w:pStyle w:val="Bezriadkovania"/>
        <w:ind w:left="360" w:hanging="360"/>
        <w:jc w:val="both"/>
        <w:rPr>
          <w:rFonts w:asciiTheme="minorHAnsi" w:hAnsiTheme="minorHAnsi" w:cs="Arial"/>
          <w:color w:val="000000" w:themeColor="text1"/>
        </w:rPr>
      </w:pPr>
    </w:p>
    <w:p w14:paraId="1E244DFC" w14:textId="50B02C15" w:rsidR="00B111CB" w:rsidRPr="00B84503" w:rsidRDefault="00B111CB" w:rsidP="00B111CB">
      <w:pPr>
        <w:pStyle w:val="Bezriadkovania"/>
        <w:numPr>
          <w:ilvl w:val="0"/>
          <w:numId w:val="80"/>
        </w:numPr>
        <w:tabs>
          <w:tab w:val="clear" w:pos="360"/>
        </w:tabs>
        <w:jc w:val="both"/>
        <w:rPr>
          <w:rFonts w:asciiTheme="minorHAnsi" w:hAnsiTheme="minorHAnsi" w:cs="Arial"/>
          <w:color w:val="000000" w:themeColor="text1"/>
        </w:rPr>
      </w:pPr>
      <w:r w:rsidRPr="00B84503">
        <w:rPr>
          <w:rFonts w:asciiTheme="minorHAnsi" w:hAnsiTheme="minorHAnsi" w:cs="Arial"/>
          <w:color w:val="000000" w:themeColor="text1"/>
          <w:u w:val="single"/>
        </w:rPr>
        <w:t>Cena náhradných dielov za</w:t>
      </w:r>
      <w:r w:rsidR="00760DA4" w:rsidRPr="00B84503">
        <w:rPr>
          <w:rFonts w:asciiTheme="minorHAnsi" w:hAnsiTheme="minorHAnsi" w:cs="Arial"/>
          <w:color w:val="000000" w:themeColor="text1"/>
          <w:u w:val="single"/>
        </w:rPr>
        <w:t xml:space="preserve"> </w:t>
      </w:r>
      <w:r w:rsidR="004C67E0" w:rsidRPr="00B84503">
        <w:rPr>
          <w:rFonts w:cs="Calibri"/>
          <w:u w:val="single"/>
        </w:rPr>
        <w:t>4 roky</w:t>
      </w:r>
      <w:r w:rsidRPr="00B84503">
        <w:rPr>
          <w:rFonts w:asciiTheme="minorHAnsi" w:hAnsiTheme="minorHAnsi" w:cs="Arial"/>
          <w:color w:val="000000" w:themeColor="text1"/>
        </w:rPr>
        <w:t xml:space="preserve"> – uchádzač uvedie ceny všetkých náhradných dielov v zmysle technického označenia v </w:t>
      </w:r>
      <w:r w:rsidRPr="00B84503">
        <w:rPr>
          <w:rFonts w:asciiTheme="minorHAnsi" w:hAnsiTheme="minorHAnsi" w:cs="Arial"/>
          <w:b/>
          <w:color w:val="000000" w:themeColor="text1"/>
        </w:rPr>
        <w:t>Prílohe č. 7</w:t>
      </w:r>
      <w:r w:rsidRPr="00B84503">
        <w:rPr>
          <w:rFonts w:asciiTheme="minorHAnsi" w:hAnsiTheme="minorHAnsi" w:cs="Arial"/>
          <w:color w:val="000000" w:themeColor="text1"/>
        </w:rPr>
        <w:t xml:space="preserve"> k tejto časti </w:t>
      </w:r>
      <w:r w:rsidR="008F3F5F">
        <w:rPr>
          <w:rFonts w:asciiTheme="minorHAnsi" w:hAnsiTheme="minorHAnsi" w:cs="Arial"/>
          <w:color w:val="000000" w:themeColor="text1"/>
        </w:rPr>
        <w:t xml:space="preserve">týchto </w:t>
      </w:r>
      <w:r w:rsidRPr="00B84503">
        <w:rPr>
          <w:rFonts w:asciiTheme="minorHAnsi" w:hAnsiTheme="minorHAnsi" w:cs="Arial"/>
          <w:color w:val="000000" w:themeColor="text1"/>
        </w:rPr>
        <w:t xml:space="preserve">SP. </w:t>
      </w:r>
      <w:r w:rsidRPr="00B84503">
        <w:rPr>
          <w:rFonts w:asciiTheme="minorHAnsi" w:hAnsiTheme="minorHAnsi" w:cs="Arial"/>
          <w:color w:val="000000" w:themeColor="text1"/>
          <w:u w:val="single"/>
        </w:rPr>
        <w:t xml:space="preserve">Cena náhradných dielov </w:t>
      </w:r>
      <w:r w:rsidR="004C67E0" w:rsidRPr="00B84503">
        <w:rPr>
          <w:rFonts w:cs="Calibri"/>
          <w:u w:val="single"/>
        </w:rPr>
        <w:t xml:space="preserve">za 4 roky </w:t>
      </w:r>
      <w:r w:rsidRPr="00B84503">
        <w:rPr>
          <w:rFonts w:asciiTheme="minorHAnsi" w:hAnsiTheme="minorHAnsi" w:cs="Arial"/>
          <w:color w:val="000000" w:themeColor="text1"/>
        </w:rPr>
        <w:t xml:space="preserve"> bude automaticky prerátaná v </w:t>
      </w:r>
      <w:r w:rsidRPr="00B84503">
        <w:rPr>
          <w:rFonts w:asciiTheme="minorHAnsi" w:hAnsiTheme="minorHAnsi" w:cs="Arial"/>
          <w:b/>
          <w:color w:val="000000" w:themeColor="text1"/>
        </w:rPr>
        <w:t xml:space="preserve">Prílohe č. 8 </w:t>
      </w:r>
      <w:r w:rsidRPr="00B84503">
        <w:rPr>
          <w:rFonts w:asciiTheme="minorHAnsi" w:hAnsiTheme="minorHAnsi" w:cs="Arial"/>
          <w:color w:val="000000" w:themeColor="text1"/>
        </w:rPr>
        <w:t xml:space="preserve">k tejto časti </w:t>
      </w:r>
      <w:r w:rsidR="008F3F5F">
        <w:rPr>
          <w:rFonts w:asciiTheme="minorHAnsi" w:hAnsiTheme="minorHAnsi" w:cs="Arial"/>
          <w:color w:val="000000" w:themeColor="text1"/>
        </w:rPr>
        <w:t xml:space="preserve">týchto </w:t>
      </w:r>
      <w:r w:rsidRPr="00B84503">
        <w:rPr>
          <w:rFonts w:asciiTheme="minorHAnsi" w:hAnsiTheme="minorHAnsi" w:cs="Arial"/>
          <w:color w:val="000000" w:themeColor="text1"/>
        </w:rPr>
        <w:t xml:space="preserve">SP. </w:t>
      </w:r>
      <w:r w:rsidRPr="00B84503">
        <w:rPr>
          <w:rFonts w:asciiTheme="minorHAnsi" w:hAnsiTheme="minorHAnsi" w:cs="Arial"/>
          <w:color w:val="000000" w:themeColor="text1"/>
          <w:u w:val="single"/>
        </w:rPr>
        <w:t>Cena náhradných dielov</w:t>
      </w:r>
      <w:r w:rsidRPr="00B84503">
        <w:rPr>
          <w:rFonts w:asciiTheme="minorHAnsi" w:hAnsiTheme="minorHAnsi" w:cs="Arial"/>
          <w:b/>
          <w:color w:val="000000" w:themeColor="text1"/>
          <w:u w:val="single"/>
        </w:rPr>
        <w:t xml:space="preserve"> za</w:t>
      </w:r>
      <w:r w:rsidRPr="00B84503">
        <w:rPr>
          <w:rFonts w:asciiTheme="minorHAnsi" w:hAnsiTheme="minorHAnsi" w:cs="Arial"/>
          <w:color w:val="000000" w:themeColor="text1"/>
          <w:u w:val="single"/>
        </w:rPr>
        <w:t xml:space="preserve"> </w:t>
      </w:r>
      <w:r w:rsidRPr="00B84503">
        <w:rPr>
          <w:rFonts w:asciiTheme="minorHAnsi" w:hAnsiTheme="minorHAnsi" w:cs="Arial"/>
          <w:b/>
          <w:color w:val="000000" w:themeColor="text1"/>
          <w:u w:val="single"/>
        </w:rPr>
        <w:t>celé obdobie účinnosti Rámcovej dohody</w:t>
      </w:r>
      <w:r w:rsidRPr="00B84503">
        <w:rPr>
          <w:rFonts w:asciiTheme="minorHAnsi" w:hAnsiTheme="minorHAnsi" w:cs="Arial"/>
          <w:color w:val="000000" w:themeColor="text1"/>
        </w:rPr>
        <w:t xml:space="preserve"> bude automaticky prerátaná do </w:t>
      </w:r>
      <w:r w:rsidRPr="00B84503">
        <w:rPr>
          <w:rFonts w:asciiTheme="minorHAnsi" w:hAnsiTheme="minorHAnsi" w:cs="Arial"/>
          <w:b/>
          <w:color w:val="000000" w:themeColor="text1"/>
        </w:rPr>
        <w:t>Prílohy č. 1 -</w:t>
      </w:r>
      <w:r w:rsidR="001F2330">
        <w:rPr>
          <w:rFonts w:asciiTheme="minorHAnsi" w:hAnsiTheme="minorHAnsi" w:cs="Arial"/>
          <w:b/>
          <w:color w:val="000000" w:themeColor="text1"/>
        </w:rPr>
        <w:t xml:space="preserve"> </w:t>
      </w:r>
      <w:r w:rsidRPr="00B84503">
        <w:rPr>
          <w:rFonts w:asciiTheme="minorHAnsi" w:hAnsiTheme="minorHAnsi" w:cs="Arial"/>
          <w:b/>
          <w:color w:val="000000" w:themeColor="text1"/>
        </w:rPr>
        <w:t>Návrh na plnenie kritériá</w:t>
      </w:r>
      <w:r w:rsidRPr="00B84503">
        <w:rPr>
          <w:rFonts w:asciiTheme="minorHAnsi" w:hAnsiTheme="minorHAnsi" w:cs="Arial"/>
          <w:color w:val="000000" w:themeColor="text1"/>
        </w:rPr>
        <w:t xml:space="preserve"> časti A.2 </w:t>
      </w:r>
      <w:r w:rsidR="008F3F5F">
        <w:rPr>
          <w:rFonts w:asciiTheme="minorHAnsi" w:hAnsiTheme="minorHAnsi" w:cs="Arial"/>
          <w:color w:val="000000" w:themeColor="text1"/>
        </w:rPr>
        <w:t xml:space="preserve">týchto </w:t>
      </w:r>
      <w:r w:rsidRPr="00B84503">
        <w:rPr>
          <w:rFonts w:asciiTheme="minorHAnsi" w:hAnsiTheme="minorHAnsi" w:cs="Arial"/>
          <w:color w:val="000000" w:themeColor="text1"/>
        </w:rPr>
        <w:t>SP.</w:t>
      </w:r>
    </w:p>
    <w:p w14:paraId="71D06E72" w14:textId="77777777" w:rsidR="00B111CB" w:rsidRPr="00B84503" w:rsidRDefault="00B111CB" w:rsidP="00B111CB">
      <w:pPr>
        <w:spacing w:after="0" w:line="240" w:lineRule="auto"/>
        <w:ind w:left="360" w:hanging="360"/>
        <w:jc w:val="both"/>
        <w:rPr>
          <w:rFonts w:asciiTheme="minorHAnsi" w:hAnsiTheme="minorHAnsi" w:cs="Arial"/>
          <w:color w:val="000000" w:themeColor="text1"/>
        </w:rPr>
      </w:pPr>
    </w:p>
    <w:p w14:paraId="642A0A91" w14:textId="5EBC0D7B" w:rsidR="00B111CB" w:rsidRPr="00B84503" w:rsidRDefault="00B111CB" w:rsidP="00B111CB">
      <w:pPr>
        <w:numPr>
          <w:ilvl w:val="0"/>
          <w:numId w:val="80"/>
        </w:numPr>
        <w:tabs>
          <w:tab w:val="clear" w:pos="360"/>
        </w:tabs>
        <w:spacing w:after="0" w:line="240" w:lineRule="auto"/>
        <w:jc w:val="both"/>
        <w:rPr>
          <w:rFonts w:asciiTheme="minorHAnsi" w:hAnsiTheme="minorHAnsi" w:cs="Arial"/>
          <w:color w:val="000000" w:themeColor="text1"/>
        </w:rPr>
      </w:pPr>
      <w:r w:rsidRPr="00B84503">
        <w:rPr>
          <w:rFonts w:asciiTheme="minorHAnsi" w:hAnsiTheme="minorHAnsi" w:cs="Arial"/>
          <w:color w:val="000000" w:themeColor="text1"/>
          <w:u w:val="single"/>
        </w:rPr>
        <w:t xml:space="preserve">Cena za opravy </w:t>
      </w:r>
      <w:r w:rsidR="00760DA4" w:rsidRPr="00B84503">
        <w:rPr>
          <w:rFonts w:cs="Calibri"/>
          <w:u w:val="single"/>
        </w:rPr>
        <w:t>za 4 roky</w:t>
      </w:r>
      <w:r w:rsidRPr="00B84503">
        <w:rPr>
          <w:rFonts w:asciiTheme="minorHAnsi" w:hAnsiTheme="minorHAnsi" w:cs="Arial"/>
          <w:color w:val="000000" w:themeColor="text1"/>
        </w:rPr>
        <w:t xml:space="preserve"> bude vyjadrená ako súčet súčinov príslušnej hodinovej sadzby za jednotlivé profesie a predpokladaného počtu hodín opráv za 4 roky, v ktorej budú zahrnuté všetky náklady, ktoré súvisia s uskutočnením opravy, t. j. všetky činnosti, náklady, práce, výkony alebo služby nevyhnutné za účelom riadneho vykonania opravy, všetky náklady ktoré súvisia s prenájmom pracovnej plošiny. </w:t>
      </w:r>
      <w:r w:rsidRPr="00B84503">
        <w:rPr>
          <w:rFonts w:asciiTheme="minorHAnsi" w:hAnsiTheme="minorHAnsi" w:cs="Arial"/>
          <w:color w:val="000000" w:themeColor="text1"/>
          <w:u w:val="single"/>
        </w:rPr>
        <w:t xml:space="preserve">Uchádzač uvedie hodinovú sadzbu za opravy a hodinovú sadzbu </w:t>
      </w:r>
      <w:r w:rsidRPr="00B84503">
        <w:rPr>
          <w:rFonts w:asciiTheme="minorHAnsi" w:hAnsiTheme="minorHAnsi" w:cs="Arial"/>
          <w:color w:val="000000" w:themeColor="text1"/>
          <w:u w:val="single"/>
        </w:rPr>
        <w:lastRenderedPageBreak/>
        <w:t xml:space="preserve">za prenájom do </w:t>
      </w:r>
      <w:r w:rsidRPr="00B84503">
        <w:rPr>
          <w:rFonts w:asciiTheme="minorHAnsi" w:hAnsiTheme="minorHAnsi" w:cs="Arial"/>
          <w:b/>
          <w:color w:val="000000" w:themeColor="text1"/>
          <w:u w:val="single"/>
        </w:rPr>
        <w:t>Prílohy č. 9</w:t>
      </w:r>
      <w:r w:rsidRPr="00B84503">
        <w:rPr>
          <w:rFonts w:asciiTheme="minorHAnsi" w:hAnsiTheme="minorHAnsi" w:cs="Arial"/>
          <w:b/>
          <w:i/>
          <w:color w:val="000000" w:themeColor="text1"/>
          <w:u w:val="single"/>
        </w:rPr>
        <w:t xml:space="preserve"> </w:t>
      </w:r>
      <w:r w:rsidRPr="00B84503">
        <w:rPr>
          <w:rFonts w:asciiTheme="minorHAnsi" w:hAnsiTheme="minorHAnsi" w:cs="Arial"/>
          <w:color w:val="000000" w:themeColor="text1"/>
          <w:u w:val="single"/>
        </w:rPr>
        <w:t xml:space="preserve">k tejto </w:t>
      </w:r>
      <w:r w:rsidRPr="008F3F5F">
        <w:rPr>
          <w:rFonts w:asciiTheme="minorHAnsi" w:hAnsiTheme="minorHAnsi" w:cs="Arial"/>
          <w:color w:val="000000" w:themeColor="text1"/>
          <w:u w:val="single"/>
        </w:rPr>
        <w:t xml:space="preserve">časti </w:t>
      </w:r>
      <w:r w:rsidR="008F3F5F" w:rsidRPr="008F3F5F">
        <w:rPr>
          <w:rFonts w:asciiTheme="minorHAnsi" w:hAnsiTheme="minorHAnsi" w:cs="Arial"/>
          <w:color w:val="000000" w:themeColor="text1"/>
          <w:u w:val="single"/>
        </w:rPr>
        <w:t xml:space="preserve">týchto </w:t>
      </w:r>
      <w:r w:rsidRPr="008F3F5F">
        <w:rPr>
          <w:rFonts w:asciiTheme="minorHAnsi" w:hAnsiTheme="minorHAnsi" w:cs="Arial"/>
          <w:color w:val="000000" w:themeColor="text1"/>
          <w:u w:val="single"/>
        </w:rPr>
        <w:t>SP</w:t>
      </w:r>
      <w:r w:rsidRPr="008F3F5F">
        <w:rPr>
          <w:rFonts w:asciiTheme="minorHAnsi" w:hAnsiTheme="minorHAnsi" w:cs="Arial"/>
          <w:snapToGrid w:val="0"/>
          <w:color w:val="000000" w:themeColor="text1"/>
          <w:u w:val="single"/>
        </w:rPr>
        <w:t xml:space="preserve"> vyznačených</w:t>
      </w:r>
      <w:r w:rsidRPr="00B84503">
        <w:rPr>
          <w:rFonts w:asciiTheme="minorHAnsi" w:hAnsiTheme="minorHAnsi" w:cs="Arial"/>
          <w:snapToGrid w:val="0"/>
          <w:color w:val="000000" w:themeColor="text1"/>
          <w:u w:val="single"/>
        </w:rPr>
        <w:t xml:space="preserve"> žltou farbou</w:t>
      </w:r>
      <w:r w:rsidRPr="00B84503">
        <w:rPr>
          <w:rFonts w:asciiTheme="minorHAnsi" w:hAnsiTheme="minorHAnsi" w:cs="Arial"/>
          <w:snapToGrid w:val="0"/>
          <w:color w:val="000000" w:themeColor="text1"/>
        </w:rPr>
        <w:t xml:space="preserve">. </w:t>
      </w:r>
      <w:r w:rsidRPr="00B84503">
        <w:rPr>
          <w:rFonts w:asciiTheme="minorHAnsi" w:hAnsiTheme="minorHAnsi" w:cs="Arial"/>
          <w:color w:val="000000" w:themeColor="text1"/>
          <w:u w:val="single"/>
        </w:rPr>
        <w:t xml:space="preserve">Cena za opravy </w:t>
      </w:r>
      <w:r w:rsidRPr="00B84503">
        <w:rPr>
          <w:rFonts w:asciiTheme="minorHAnsi" w:hAnsiTheme="minorHAnsi" w:cs="Arial"/>
          <w:b/>
          <w:color w:val="000000" w:themeColor="text1"/>
          <w:u w:val="single"/>
        </w:rPr>
        <w:t>za 4 roky</w:t>
      </w:r>
      <w:r w:rsidRPr="00B84503">
        <w:rPr>
          <w:rFonts w:asciiTheme="minorHAnsi" w:hAnsiTheme="minorHAnsi" w:cs="Arial"/>
          <w:color w:val="000000" w:themeColor="text1"/>
        </w:rPr>
        <w:t xml:space="preserve"> bude automaticky prerátaná do </w:t>
      </w:r>
      <w:r w:rsidRPr="00B84503">
        <w:rPr>
          <w:rFonts w:asciiTheme="minorHAnsi" w:hAnsiTheme="minorHAnsi" w:cs="Arial"/>
          <w:b/>
          <w:color w:val="000000" w:themeColor="text1"/>
        </w:rPr>
        <w:t>Prílohy č. 1 - Návrh na plnenie kritériá</w:t>
      </w:r>
      <w:r w:rsidRPr="00B84503">
        <w:rPr>
          <w:rFonts w:asciiTheme="minorHAnsi" w:hAnsiTheme="minorHAnsi" w:cs="Arial"/>
          <w:color w:val="000000" w:themeColor="text1"/>
        </w:rPr>
        <w:t xml:space="preserve"> časti A.2 </w:t>
      </w:r>
      <w:r w:rsidR="008F3F5F">
        <w:rPr>
          <w:rFonts w:asciiTheme="minorHAnsi" w:hAnsiTheme="minorHAnsi" w:cs="Arial"/>
          <w:color w:val="000000" w:themeColor="text1"/>
        </w:rPr>
        <w:t xml:space="preserve">týchto </w:t>
      </w:r>
      <w:r w:rsidRPr="00B84503">
        <w:rPr>
          <w:rFonts w:asciiTheme="minorHAnsi" w:hAnsiTheme="minorHAnsi" w:cs="Arial"/>
          <w:color w:val="000000" w:themeColor="text1"/>
        </w:rPr>
        <w:t>SP.</w:t>
      </w:r>
    </w:p>
    <w:p w14:paraId="3BE43FF5" w14:textId="77777777" w:rsidR="00B111CB" w:rsidRPr="00B84503" w:rsidRDefault="00B111CB" w:rsidP="00B111CB">
      <w:pPr>
        <w:pStyle w:val="Bezriadkovania"/>
        <w:ind w:left="360" w:hanging="360"/>
        <w:jc w:val="both"/>
        <w:rPr>
          <w:rFonts w:asciiTheme="minorHAnsi" w:hAnsiTheme="minorHAnsi" w:cs="Arial"/>
          <w:color w:val="000000" w:themeColor="text1"/>
        </w:rPr>
      </w:pPr>
    </w:p>
    <w:p w14:paraId="3E766755" w14:textId="66922251" w:rsidR="00B111CB" w:rsidRPr="00B84503" w:rsidRDefault="00B111CB" w:rsidP="008F3F5F">
      <w:pPr>
        <w:pStyle w:val="Bezriadkovania"/>
        <w:numPr>
          <w:ilvl w:val="0"/>
          <w:numId w:val="80"/>
        </w:numPr>
        <w:jc w:val="both"/>
        <w:rPr>
          <w:rFonts w:asciiTheme="minorHAnsi" w:hAnsiTheme="minorHAnsi" w:cstheme="minorHAnsi"/>
          <w:color w:val="000000" w:themeColor="text1"/>
        </w:rPr>
      </w:pPr>
      <w:r w:rsidRPr="00B84503">
        <w:rPr>
          <w:rFonts w:asciiTheme="minorHAnsi" w:hAnsiTheme="minorHAnsi" w:cstheme="minorHAnsi"/>
          <w:color w:val="000000" w:themeColor="text1"/>
          <w:u w:val="single"/>
        </w:rPr>
        <w:t>Hodinová sadzba za opravy</w:t>
      </w:r>
      <w:r w:rsidRPr="00B84503">
        <w:rPr>
          <w:rFonts w:asciiTheme="minorHAnsi" w:hAnsiTheme="minorHAnsi" w:cstheme="minorHAnsi"/>
          <w:color w:val="000000" w:themeColor="text1"/>
        </w:rPr>
        <w:t xml:space="preserve"> bude vyjadrená hodinovou sadzbou, v ktorej budú zahrnuté všetky náklady, ktoré súvisia s uskutočnením opravy, t. j. všetky činnosti, práce, výkony alebo služby nevyhnutné za účelom riadneho vykonania opravy. Verejný obstarávateľ predpokladá pre profesiu „elektro a montážne práce“ 3000 hodín, pre profesiu „softvérové a programátorské práce“ 1000 hodín, pre profesiu „stavebné práce“ 200 hodín, pre profesiu „Projekčné práce“ 600 hodín, pre profesiu „funkčné skúšky, testy a zaškolenie obsluhy“ 300 hodín a za profesiu „projektový manažment“ 1500 hodín za celé obdobie účinnosti Rámcovej dohody. Hodinová sadzba za prenájom plošiny bude vyjadrená hodinovou sadzbou, v ktorej budú zahrnuté všetky náklady, ktoré súvisia s použitím pracovnej plošiny. Verejný obstarávateľ predpokladá na prenájom pracovnej plošiny 350 hodín za celé obdobie účinnosti Rámcovej dohody. </w:t>
      </w:r>
      <w:r w:rsidRPr="00B84503">
        <w:rPr>
          <w:rFonts w:asciiTheme="minorHAnsi" w:hAnsiTheme="minorHAnsi" w:cstheme="minorHAnsi"/>
          <w:color w:val="000000" w:themeColor="text1"/>
          <w:u w:val="single"/>
        </w:rPr>
        <w:t xml:space="preserve">Uchádzač uvedie primeranú hodinovú sadzbu za opravy v eurách zaokrúhlene na 2 desatinné miesta do </w:t>
      </w:r>
      <w:r w:rsidRPr="00B84503">
        <w:rPr>
          <w:rFonts w:asciiTheme="minorHAnsi" w:hAnsiTheme="minorHAnsi" w:cstheme="minorHAnsi"/>
          <w:b/>
          <w:color w:val="000000" w:themeColor="text1"/>
          <w:u w:val="single"/>
        </w:rPr>
        <w:t>Prílohy č. 9</w:t>
      </w:r>
      <w:r w:rsidR="008F3F5F">
        <w:rPr>
          <w:rFonts w:asciiTheme="minorHAnsi" w:hAnsiTheme="minorHAnsi" w:cstheme="minorHAnsi"/>
          <w:b/>
          <w:color w:val="000000" w:themeColor="text1"/>
          <w:u w:val="single"/>
        </w:rPr>
        <w:t xml:space="preserve"> </w:t>
      </w:r>
      <w:r w:rsidRPr="00B84503">
        <w:rPr>
          <w:rFonts w:asciiTheme="minorHAnsi" w:hAnsiTheme="minorHAnsi" w:cstheme="minorHAnsi"/>
          <w:b/>
          <w:i/>
          <w:color w:val="000000" w:themeColor="text1"/>
          <w:u w:val="single"/>
        </w:rPr>
        <w:t xml:space="preserve"> </w:t>
      </w:r>
      <w:r w:rsidR="008F3F5F" w:rsidRPr="008F3F5F">
        <w:rPr>
          <w:rFonts w:asciiTheme="minorHAnsi" w:hAnsiTheme="minorHAnsi" w:cstheme="minorHAnsi"/>
          <w:b/>
          <w:color w:val="000000" w:themeColor="text1"/>
          <w:u w:val="single"/>
        </w:rPr>
        <w:t>časti B.2 Spôsob určenia ceny</w:t>
      </w:r>
      <w:r w:rsidR="008F3F5F" w:rsidRPr="008F3F5F">
        <w:rPr>
          <w:rFonts w:asciiTheme="minorHAnsi" w:hAnsiTheme="minorHAnsi" w:cstheme="minorHAnsi"/>
          <w:b/>
          <w:i/>
          <w:color w:val="000000" w:themeColor="text1"/>
          <w:u w:val="single"/>
        </w:rPr>
        <w:t xml:space="preserve"> </w:t>
      </w:r>
      <w:r w:rsidRPr="00B84503">
        <w:rPr>
          <w:rFonts w:asciiTheme="minorHAnsi" w:hAnsiTheme="minorHAnsi" w:cstheme="minorHAnsi"/>
          <w:color w:val="000000" w:themeColor="text1"/>
          <w:u w:val="single"/>
        </w:rPr>
        <w:t>týchto SP</w:t>
      </w:r>
      <w:r w:rsidRPr="00B84503">
        <w:rPr>
          <w:rFonts w:asciiTheme="minorHAnsi" w:hAnsiTheme="minorHAnsi" w:cstheme="minorHAnsi"/>
          <w:snapToGrid w:val="0"/>
          <w:color w:val="000000" w:themeColor="text1"/>
          <w:u w:val="single"/>
        </w:rPr>
        <w:t xml:space="preserve"> vyznačených žltou farbou (stĺpec „B“).</w:t>
      </w:r>
    </w:p>
    <w:p w14:paraId="4E4A07DE" w14:textId="5A61D21D" w:rsidR="007F5000" w:rsidRPr="00B84503" w:rsidRDefault="007F5000" w:rsidP="00416A87">
      <w:pPr>
        <w:pStyle w:val="Bezriadkovania"/>
        <w:jc w:val="both"/>
        <w:rPr>
          <w:rFonts w:asciiTheme="minorHAnsi" w:hAnsiTheme="minorHAnsi" w:cstheme="minorHAnsi"/>
          <w:color w:val="000000" w:themeColor="text1"/>
        </w:rPr>
      </w:pPr>
    </w:p>
    <w:p w14:paraId="1BB84B6C" w14:textId="0759AE29" w:rsidR="00B111CB" w:rsidRPr="00B84503" w:rsidRDefault="00CA3F3E" w:rsidP="004B2E3A">
      <w:pPr>
        <w:pStyle w:val="Bezriadkovania"/>
        <w:numPr>
          <w:ilvl w:val="0"/>
          <w:numId w:val="80"/>
        </w:numPr>
        <w:jc w:val="both"/>
        <w:rPr>
          <w:rFonts w:asciiTheme="minorHAnsi" w:hAnsiTheme="minorHAnsi" w:cstheme="minorHAnsi"/>
          <w:color w:val="000000" w:themeColor="text1"/>
        </w:rPr>
      </w:pPr>
      <w:r w:rsidRPr="00B84503">
        <w:rPr>
          <w:rFonts w:asciiTheme="minorHAnsi" w:hAnsiTheme="minorHAnsi" w:cstheme="minorHAnsi"/>
          <w:color w:val="000000" w:themeColor="text1"/>
          <w:u w:val="single"/>
        </w:rPr>
        <w:t>Cena za</w:t>
      </w:r>
      <w:r w:rsidR="00B111CB" w:rsidRPr="00B84503">
        <w:rPr>
          <w:rFonts w:asciiTheme="minorHAnsi" w:hAnsiTheme="minorHAnsi" w:cstheme="minorHAnsi"/>
          <w:color w:val="000000" w:themeColor="text1"/>
          <w:u w:val="single"/>
        </w:rPr>
        <w:t xml:space="preserve"> správy o zhodnotení technologického vybavenia a správy o</w:t>
      </w:r>
      <w:r w:rsidRPr="00B84503">
        <w:rPr>
          <w:rFonts w:asciiTheme="minorHAnsi" w:hAnsiTheme="minorHAnsi" w:cstheme="minorHAnsi"/>
          <w:color w:val="000000" w:themeColor="text1"/>
          <w:u w:val="single"/>
        </w:rPr>
        <w:t xml:space="preserve"> stave </w:t>
      </w:r>
      <w:r w:rsidR="00B111CB" w:rsidRPr="00B84503">
        <w:rPr>
          <w:rFonts w:asciiTheme="minorHAnsi" w:hAnsiTheme="minorHAnsi" w:cstheme="minorHAnsi"/>
          <w:color w:val="000000" w:themeColor="text1"/>
          <w:u w:val="single"/>
        </w:rPr>
        <w:t xml:space="preserve">kybernetickej bezpečnosti </w:t>
      </w:r>
      <w:r w:rsidR="004B2E3A" w:rsidRPr="00B84503">
        <w:rPr>
          <w:rFonts w:asciiTheme="minorHAnsi" w:hAnsiTheme="minorHAnsi" w:cstheme="minorHAnsi"/>
          <w:color w:val="000000" w:themeColor="text1"/>
          <w:u w:val="single"/>
        </w:rPr>
        <w:t>a o zabezpečovaní povinností vyplývajúcich zo Zmluvy KB</w:t>
      </w:r>
      <w:r w:rsidR="004B2E3A" w:rsidRPr="00B84503">
        <w:rPr>
          <w:rFonts w:asciiTheme="minorHAnsi" w:hAnsiTheme="minorHAnsi" w:cstheme="minorHAnsi"/>
          <w:b/>
          <w:color w:val="000000" w:themeColor="text1"/>
          <w:u w:val="single"/>
        </w:rPr>
        <w:t xml:space="preserve"> z</w:t>
      </w:r>
      <w:r w:rsidR="00B111CB" w:rsidRPr="00B84503">
        <w:rPr>
          <w:rFonts w:asciiTheme="minorHAnsi" w:hAnsiTheme="minorHAnsi" w:cstheme="minorHAnsi"/>
          <w:b/>
          <w:color w:val="000000" w:themeColor="text1"/>
          <w:u w:val="single"/>
        </w:rPr>
        <w:t>a 1 rok</w:t>
      </w:r>
      <w:r w:rsidR="00B111CB" w:rsidRPr="00B84503">
        <w:rPr>
          <w:rFonts w:asciiTheme="minorHAnsi" w:hAnsiTheme="minorHAnsi" w:cstheme="minorHAnsi"/>
          <w:color w:val="000000" w:themeColor="text1"/>
        </w:rPr>
        <w:t xml:space="preserve"> je vypočítaná ako súčet súčin</w:t>
      </w:r>
      <w:r w:rsidR="003E2CEB" w:rsidRPr="00B84503">
        <w:rPr>
          <w:rFonts w:asciiTheme="minorHAnsi" w:hAnsiTheme="minorHAnsi" w:cstheme="minorHAnsi"/>
          <w:color w:val="000000" w:themeColor="text1"/>
        </w:rPr>
        <w:t>ov jednotkových cien za 1 úkon a počtu</w:t>
      </w:r>
      <w:r w:rsidR="00B111CB" w:rsidRPr="00B84503">
        <w:rPr>
          <w:rFonts w:asciiTheme="minorHAnsi" w:hAnsiTheme="minorHAnsi" w:cstheme="minorHAnsi"/>
          <w:color w:val="000000" w:themeColor="text1"/>
        </w:rPr>
        <w:t xml:space="preserve"> úkonov za jeden rok. </w:t>
      </w:r>
      <w:r w:rsidR="007800E3" w:rsidRPr="00B84503">
        <w:rPr>
          <w:rFonts w:asciiTheme="minorHAnsi" w:hAnsiTheme="minorHAnsi" w:cstheme="minorHAnsi"/>
          <w:color w:val="000000" w:themeColor="text1"/>
          <w:u w:val="single"/>
        </w:rPr>
        <w:t>Cena za</w:t>
      </w:r>
      <w:r w:rsidR="00B111CB" w:rsidRPr="00B84503">
        <w:rPr>
          <w:rFonts w:asciiTheme="minorHAnsi" w:hAnsiTheme="minorHAnsi" w:cstheme="minorHAnsi"/>
          <w:color w:val="000000" w:themeColor="text1"/>
          <w:u w:val="single"/>
        </w:rPr>
        <w:t xml:space="preserve"> správy o zhodnotení technologického vybavenia a správy o</w:t>
      </w:r>
      <w:r w:rsidRPr="00B84503">
        <w:rPr>
          <w:rFonts w:asciiTheme="minorHAnsi" w:hAnsiTheme="minorHAnsi" w:cstheme="minorHAnsi"/>
          <w:color w:val="000000" w:themeColor="text1"/>
          <w:u w:val="single"/>
        </w:rPr>
        <w:t xml:space="preserve"> stave </w:t>
      </w:r>
      <w:r w:rsidR="00B111CB" w:rsidRPr="00B84503">
        <w:rPr>
          <w:rFonts w:asciiTheme="minorHAnsi" w:hAnsiTheme="minorHAnsi" w:cstheme="minorHAnsi"/>
          <w:color w:val="000000" w:themeColor="text1"/>
          <w:u w:val="single"/>
        </w:rPr>
        <w:t xml:space="preserve">kybernetickej bezpečnosti </w:t>
      </w:r>
      <w:r w:rsidR="004B2E3A" w:rsidRPr="00B84503">
        <w:rPr>
          <w:rFonts w:asciiTheme="minorHAnsi" w:hAnsiTheme="minorHAnsi" w:cstheme="minorHAnsi"/>
          <w:color w:val="000000" w:themeColor="text1"/>
          <w:u w:val="single"/>
        </w:rPr>
        <w:t xml:space="preserve">a o zabezpečovaní povinností vyplývajúcich zo Zmluvy KB </w:t>
      </w:r>
      <w:r w:rsidR="00B111CB" w:rsidRPr="00B84503">
        <w:rPr>
          <w:rFonts w:asciiTheme="minorHAnsi" w:hAnsiTheme="minorHAnsi" w:cstheme="minorHAnsi"/>
          <w:b/>
          <w:color w:val="000000" w:themeColor="text1"/>
          <w:u w:val="single"/>
        </w:rPr>
        <w:t>za 4 roky</w:t>
      </w:r>
      <w:r w:rsidR="00B111CB" w:rsidRPr="00B84503">
        <w:rPr>
          <w:rFonts w:asciiTheme="minorHAnsi" w:hAnsiTheme="minorHAnsi" w:cstheme="minorHAnsi"/>
          <w:color w:val="000000" w:themeColor="text1"/>
        </w:rPr>
        <w:t xml:space="preserve"> bude automaticky prerátaná do </w:t>
      </w:r>
      <w:r w:rsidR="00B111CB" w:rsidRPr="00B84503">
        <w:rPr>
          <w:rFonts w:asciiTheme="minorHAnsi" w:hAnsiTheme="minorHAnsi" w:cs="Arial"/>
          <w:b/>
          <w:color w:val="000000" w:themeColor="text1"/>
        </w:rPr>
        <w:t>Prílohy č. 1 - Návrh na plnenie kritérií</w:t>
      </w:r>
      <w:r w:rsidR="00B111CB" w:rsidRPr="00B84503">
        <w:rPr>
          <w:rFonts w:asciiTheme="minorHAnsi" w:hAnsiTheme="minorHAnsi" w:cs="Arial"/>
          <w:color w:val="000000" w:themeColor="text1"/>
        </w:rPr>
        <w:t xml:space="preserve"> časti A.2</w:t>
      </w:r>
      <w:r w:rsidR="008F3F5F">
        <w:rPr>
          <w:rFonts w:asciiTheme="minorHAnsi" w:hAnsiTheme="minorHAnsi" w:cs="Arial"/>
          <w:color w:val="000000" w:themeColor="text1"/>
        </w:rPr>
        <w:t xml:space="preserve"> týchto</w:t>
      </w:r>
      <w:r w:rsidR="00B111CB" w:rsidRPr="00B84503">
        <w:rPr>
          <w:rFonts w:asciiTheme="minorHAnsi" w:hAnsiTheme="minorHAnsi" w:cs="Arial"/>
          <w:color w:val="000000" w:themeColor="text1"/>
        </w:rPr>
        <w:t xml:space="preserve"> SP.</w:t>
      </w:r>
    </w:p>
    <w:p w14:paraId="08322E9A" w14:textId="77777777" w:rsidR="00B111CB" w:rsidRPr="00B84503" w:rsidRDefault="00B111CB" w:rsidP="00B111CB">
      <w:pPr>
        <w:pStyle w:val="Odsekzoznamu"/>
        <w:ind w:left="360" w:hanging="360"/>
        <w:rPr>
          <w:rFonts w:asciiTheme="minorHAnsi" w:hAnsiTheme="minorHAnsi" w:cstheme="minorHAnsi"/>
          <w:bCs/>
          <w:color w:val="000000" w:themeColor="text1"/>
        </w:rPr>
      </w:pPr>
    </w:p>
    <w:p w14:paraId="08327E8C" w14:textId="559E554B" w:rsidR="00B111CB" w:rsidRPr="00B84503" w:rsidRDefault="00B111CB" w:rsidP="008F3F5F">
      <w:pPr>
        <w:pStyle w:val="Bezriadkovania"/>
        <w:numPr>
          <w:ilvl w:val="0"/>
          <w:numId w:val="80"/>
        </w:numPr>
        <w:jc w:val="both"/>
        <w:rPr>
          <w:rFonts w:asciiTheme="minorHAnsi" w:hAnsiTheme="minorHAnsi" w:cs="Arial"/>
          <w:color w:val="000000" w:themeColor="text1"/>
        </w:rPr>
      </w:pPr>
      <w:r w:rsidRPr="00B84503">
        <w:rPr>
          <w:rFonts w:asciiTheme="minorHAnsi" w:hAnsiTheme="minorHAnsi" w:cstheme="minorHAnsi"/>
          <w:bCs/>
          <w:color w:val="000000" w:themeColor="text1"/>
        </w:rPr>
        <w:t>Jednotkové ceny a hodinová sadzba v </w:t>
      </w:r>
      <w:r w:rsidRPr="00B84503">
        <w:rPr>
          <w:rFonts w:asciiTheme="minorHAnsi" w:hAnsiTheme="minorHAnsi" w:cstheme="minorHAnsi"/>
          <w:b/>
          <w:color w:val="000000" w:themeColor="text1"/>
        </w:rPr>
        <w:t xml:space="preserve">Prílohách č. 1, 2, 3, 4, 5, 6, 7, 8, 9, 10 a 11 </w:t>
      </w:r>
      <w:r w:rsidR="008F3F5F" w:rsidRPr="008F3F5F">
        <w:rPr>
          <w:rFonts w:asciiTheme="minorHAnsi" w:hAnsiTheme="minorHAnsi" w:cstheme="minorHAnsi"/>
          <w:b/>
          <w:color w:val="000000" w:themeColor="text1"/>
        </w:rPr>
        <w:t xml:space="preserve">časti B.2 Spôsob určenia ceny </w:t>
      </w:r>
      <w:r w:rsidR="008F3F5F" w:rsidRPr="008F3F5F">
        <w:rPr>
          <w:rFonts w:asciiTheme="minorHAnsi" w:hAnsiTheme="minorHAnsi" w:cstheme="minorHAnsi"/>
          <w:color w:val="000000" w:themeColor="text1"/>
        </w:rPr>
        <w:t>týchto SP</w:t>
      </w:r>
      <w:r w:rsidR="008F3F5F" w:rsidRPr="008F3F5F">
        <w:rPr>
          <w:rFonts w:asciiTheme="minorHAnsi" w:hAnsiTheme="minorHAnsi" w:cstheme="minorHAnsi"/>
          <w:b/>
          <w:color w:val="000000" w:themeColor="text1"/>
        </w:rPr>
        <w:t xml:space="preserve"> </w:t>
      </w:r>
      <w:r w:rsidRPr="00B84503">
        <w:rPr>
          <w:rFonts w:asciiTheme="minorHAnsi" w:hAnsiTheme="minorHAnsi" w:cstheme="minorHAnsi"/>
          <w:b/>
          <w:color w:val="000000" w:themeColor="text1"/>
        </w:rPr>
        <w:t>a v Prílohe č. 1 – Návrh na plnenie kritérií</w:t>
      </w:r>
      <w:r w:rsidR="008F3F5F">
        <w:rPr>
          <w:rFonts w:asciiTheme="minorHAnsi" w:hAnsiTheme="minorHAnsi" w:cstheme="minorHAnsi"/>
          <w:color w:val="000000" w:themeColor="text1"/>
        </w:rPr>
        <w:t xml:space="preserve"> k časti</w:t>
      </w:r>
      <w:r w:rsidRPr="00B84503">
        <w:rPr>
          <w:rFonts w:asciiTheme="minorHAnsi" w:hAnsiTheme="minorHAnsi" w:cstheme="minorHAnsi"/>
          <w:color w:val="000000" w:themeColor="text1"/>
        </w:rPr>
        <w:t xml:space="preserve"> A.2</w:t>
      </w:r>
      <w:r w:rsidRPr="00B84503">
        <w:rPr>
          <w:rFonts w:asciiTheme="minorHAnsi" w:hAnsiTheme="minorHAnsi" w:cstheme="minorHAnsi"/>
          <w:b/>
          <w:color w:val="000000" w:themeColor="text1"/>
        </w:rPr>
        <w:t xml:space="preserve"> </w:t>
      </w:r>
      <w:r w:rsidR="008F3F5F" w:rsidRPr="008F3F5F">
        <w:rPr>
          <w:rFonts w:asciiTheme="minorHAnsi" w:hAnsiTheme="minorHAnsi" w:cstheme="minorHAnsi"/>
          <w:color w:val="000000" w:themeColor="text1"/>
        </w:rPr>
        <w:t>týchto</w:t>
      </w:r>
      <w:r w:rsidR="008F3F5F">
        <w:rPr>
          <w:rFonts w:asciiTheme="minorHAnsi" w:hAnsiTheme="minorHAnsi" w:cstheme="minorHAnsi"/>
          <w:b/>
          <w:color w:val="000000" w:themeColor="text1"/>
        </w:rPr>
        <w:t xml:space="preserve"> </w:t>
      </w:r>
      <w:r w:rsidR="008F3F5F">
        <w:rPr>
          <w:rFonts w:asciiTheme="minorHAnsi" w:hAnsiTheme="minorHAnsi" w:cstheme="minorHAnsi"/>
          <w:bCs/>
          <w:color w:val="000000" w:themeColor="text1"/>
        </w:rPr>
        <w:t xml:space="preserve">SP </w:t>
      </w:r>
      <w:r w:rsidRPr="00B84503">
        <w:rPr>
          <w:rFonts w:asciiTheme="minorHAnsi" w:hAnsiTheme="minorHAnsi" w:cstheme="minorHAnsi"/>
          <w:bCs/>
          <w:color w:val="000000" w:themeColor="text1"/>
        </w:rPr>
        <w:t xml:space="preserve">sú pevné a nemenné počas trvania rámcovej dohody. V prípade postupu podľa bodu </w:t>
      </w:r>
      <w:r w:rsidRPr="00B84503">
        <w:rPr>
          <w:rFonts w:asciiTheme="minorHAnsi" w:eastAsia="Calibri" w:hAnsiTheme="minorHAnsi" w:cstheme="minorHAnsi"/>
          <w:color w:val="000000" w:themeColor="text1"/>
        </w:rPr>
        <w:t xml:space="preserve">4.2.3/čl.4 časti B.3 týchto </w:t>
      </w:r>
      <w:r w:rsidR="008F3F5F">
        <w:rPr>
          <w:rFonts w:asciiTheme="minorHAnsi" w:eastAsia="Calibri" w:hAnsiTheme="minorHAnsi" w:cstheme="minorHAnsi"/>
          <w:color w:val="000000" w:themeColor="text1"/>
        </w:rPr>
        <w:t>SP</w:t>
      </w:r>
      <w:r w:rsidRPr="00B84503">
        <w:rPr>
          <w:rFonts w:asciiTheme="minorHAnsi" w:eastAsia="Calibri" w:hAnsiTheme="minorHAnsi" w:cstheme="minorHAnsi"/>
          <w:color w:val="000000" w:themeColor="text1"/>
        </w:rPr>
        <w:t xml:space="preserve"> sú jednotkové ceny náhradných dielov maximálne.</w:t>
      </w:r>
      <w:r w:rsidRPr="00B84503">
        <w:rPr>
          <w:rFonts w:asciiTheme="minorHAnsi" w:hAnsiTheme="minorHAnsi" w:cstheme="minorHAnsi"/>
          <w:bCs/>
          <w:color w:val="000000" w:themeColor="text1"/>
        </w:rPr>
        <w:t xml:space="preserve"> </w:t>
      </w:r>
    </w:p>
    <w:p w14:paraId="142D87F8" w14:textId="77777777" w:rsidR="00B111CB" w:rsidRPr="00B84503" w:rsidRDefault="00B111CB" w:rsidP="00B111CB">
      <w:pPr>
        <w:pStyle w:val="Bezriadkovania"/>
        <w:ind w:left="360" w:hanging="360"/>
        <w:jc w:val="both"/>
        <w:rPr>
          <w:rFonts w:asciiTheme="minorHAnsi" w:hAnsiTheme="minorHAnsi" w:cs="Arial"/>
          <w:color w:val="000000" w:themeColor="text1"/>
        </w:rPr>
      </w:pPr>
    </w:p>
    <w:p w14:paraId="12A2C1C1" w14:textId="46DECF4E" w:rsidR="00B111CB" w:rsidRPr="00B84503" w:rsidRDefault="00B111CB" w:rsidP="00CA3F3E">
      <w:pPr>
        <w:pStyle w:val="Bezriadkovania"/>
        <w:numPr>
          <w:ilvl w:val="0"/>
          <w:numId w:val="80"/>
        </w:numPr>
        <w:tabs>
          <w:tab w:val="clear" w:pos="360"/>
          <w:tab w:val="left" w:pos="567"/>
        </w:tabs>
        <w:spacing w:after="120"/>
        <w:jc w:val="both"/>
        <w:rPr>
          <w:rFonts w:asciiTheme="minorHAnsi" w:hAnsiTheme="minorHAnsi" w:cs="Arial"/>
          <w:color w:val="000000" w:themeColor="text1"/>
        </w:rPr>
      </w:pPr>
      <w:r w:rsidRPr="00B84503">
        <w:rPr>
          <w:rFonts w:asciiTheme="minorHAnsi" w:hAnsiTheme="minorHAnsi" w:cs="Arial"/>
          <w:color w:val="000000" w:themeColor="text1"/>
        </w:rPr>
        <w:t>Uchádzač je povinný do cien zahrnúť všetky náklady, činnosti, práce, výkony alebo služby za účelom riadneho vykonania predmetu súťaže ako aj riziká všetkých druhov v takej výške, ako sú potrebné pre riadne vykonanie služby. V cenách sú zahrnuté náklady na dopravu, mzdy, réžiu</w:t>
      </w:r>
      <w:r w:rsidR="00163EC6" w:rsidRPr="00B84503">
        <w:rPr>
          <w:rFonts w:asciiTheme="minorHAnsi" w:hAnsiTheme="minorHAnsi" w:cs="Arial"/>
          <w:color w:val="000000" w:themeColor="text1"/>
        </w:rPr>
        <w:t xml:space="preserve">, </w:t>
      </w:r>
      <w:r w:rsidR="00163EC6" w:rsidRPr="00B84503">
        <w:rPr>
          <w:rFonts w:cs="Calibri"/>
        </w:rPr>
        <w:t>práca počas sviatkov a</w:t>
      </w:r>
      <w:r w:rsidR="006736D2">
        <w:rPr>
          <w:rFonts w:cs="Calibri"/>
        </w:rPr>
        <w:t> </w:t>
      </w:r>
      <w:r w:rsidR="00163EC6" w:rsidRPr="00B84503">
        <w:rPr>
          <w:rFonts w:cs="Calibri"/>
        </w:rPr>
        <w:t>víkendov</w:t>
      </w:r>
      <w:r w:rsidR="006736D2">
        <w:rPr>
          <w:rFonts w:cs="Calibri"/>
        </w:rPr>
        <w:t xml:space="preserve"> </w:t>
      </w:r>
      <w:r w:rsidRPr="00B84503">
        <w:rPr>
          <w:rFonts w:asciiTheme="minorHAnsi" w:hAnsiTheme="minorHAnsi" w:cs="Arial"/>
          <w:color w:val="000000" w:themeColor="text1"/>
        </w:rPr>
        <w:t>a</w:t>
      </w:r>
      <w:r w:rsidR="00CF4235">
        <w:rPr>
          <w:rFonts w:asciiTheme="minorHAnsi" w:hAnsiTheme="minorHAnsi" w:cs="Arial"/>
          <w:color w:val="000000" w:themeColor="text1"/>
        </w:rPr>
        <w:t> </w:t>
      </w:r>
      <w:r w:rsidRPr="00B84503">
        <w:rPr>
          <w:rFonts w:asciiTheme="minorHAnsi" w:hAnsiTheme="minorHAnsi" w:cs="Arial"/>
          <w:color w:val="000000" w:themeColor="text1"/>
        </w:rPr>
        <w:t>podobne</w:t>
      </w:r>
      <w:r w:rsidR="00CF4235">
        <w:rPr>
          <w:rFonts w:asciiTheme="minorHAnsi" w:hAnsiTheme="minorHAnsi" w:cs="Arial"/>
          <w:color w:val="000000" w:themeColor="text1"/>
        </w:rPr>
        <w:t>.</w:t>
      </w:r>
    </w:p>
    <w:p w14:paraId="08EFC669" w14:textId="77777777" w:rsidR="00B111CB" w:rsidRPr="00B84503" w:rsidRDefault="00B111CB" w:rsidP="00B111CB">
      <w:pPr>
        <w:pStyle w:val="Bezriadkovania"/>
        <w:numPr>
          <w:ilvl w:val="0"/>
          <w:numId w:val="80"/>
        </w:numPr>
        <w:tabs>
          <w:tab w:val="clear" w:pos="360"/>
        </w:tabs>
        <w:jc w:val="both"/>
        <w:rPr>
          <w:rFonts w:asciiTheme="minorHAnsi" w:hAnsiTheme="minorHAnsi" w:cs="Arial"/>
          <w:color w:val="000000" w:themeColor="text1"/>
        </w:rPr>
      </w:pPr>
      <w:r w:rsidRPr="00B84503">
        <w:rPr>
          <w:rFonts w:asciiTheme="minorHAnsi" w:hAnsiTheme="minorHAnsi" w:cs="Arial"/>
          <w:color w:val="000000" w:themeColor="text1"/>
        </w:rPr>
        <w:t>Úspešný uchádzač je povinný akceptovať zníženie ceny aj v prípade, že časť predmetu zákazky sa na podnet verejného obstarávateľa nebude realizovať.</w:t>
      </w:r>
    </w:p>
    <w:p w14:paraId="719B4D95" w14:textId="77777777" w:rsidR="00B111CB" w:rsidRPr="00B84503" w:rsidRDefault="00B111CB" w:rsidP="00B111CB">
      <w:pPr>
        <w:pStyle w:val="Bezriadkovania"/>
        <w:ind w:left="360" w:hanging="360"/>
        <w:jc w:val="both"/>
        <w:rPr>
          <w:rFonts w:asciiTheme="minorHAnsi" w:hAnsiTheme="minorHAnsi" w:cs="Arial"/>
          <w:color w:val="000000" w:themeColor="text1"/>
        </w:rPr>
      </w:pPr>
      <w:r w:rsidRPr="00B84503">
        <w:rPr>
          <w:rFonts w:asciiTheme="minorHAnsi" w:hAnsiTheme="minorHAnsi" w:cs="Arial"/>
          <w:color w:val="000000" w:themeColor="text1"/>
        </w:rPr>
        <w:t xml:space="preserve"> </w:t>
      </w:r>
    </w:p>
    <w:p w14:paraId="6DFC4A1B" w14:textId="77777777" w:rsidR="00B111CB" w:rsidRPr="00B84503" w:rsidRDefault="00B111CB" w:rsidP="00B111CB">
      <w:pPr>
        <w:pStyle w:val="Bezriadkovania"/>
        <w:numPr>
          <w:ilvl w:val="0"/>
          <w:numId w:val="80"/>
        </w:numPr>
        <w:tabs>
          <w:tab w:val="clear" w:pos="360"/>
        </w:tabs>
        <w:jc w:val="both"/>
        <w:rPr>
          <w:rFonts w:asciiTheme="minorHAnsi" w:hAnsiTheme="minorHAnsi" w:cs="Arial"/>
          <w:color w:val="000000" w:themeColor="text1"/>
        </w:rPr>
      </w:pPr>
      <w:r w:rsidRPr="00B84503">
        <w:rPr>
          <w:rFonts w:asciiTheme="minorHAnsi" w:hAnsiTheme="minorHAnsi" w:cs="Arial"/>
          <w:color w:val="000000" w:themeColor="text1"/>
        </w:rPr>
        <w:t>Verejný obstarávateľ si vyhradzuje právo na predloženie kalkulácií, rozborov, rozpisov jednotkových cien ako aj rozloženia cien za úkony cez hodinové sadzby (a celkový čas úkonu v hodinách), ktoré sú z ponuky uchádzača.</w:t>
      </w:r>
    </w:p>
    <w:p w14:paraId="02B3ED1E" w14:textId="77777777" w:rsidR="00B111CB" w:rsidRPr="00B84503" w:rsidRDefault="00B111CB" w:rsidP="00B111CB">
      <w:pPr>
        <w:spacing w:after="0" w:line="240" w:lineRule="auto"/>
        <w:ind w:left="360" w:hanging="360"/>
        <w:jc w:val="both"/>
        <w:rPr>
          <w:rFonts w:asciiTheme="minorHAnsi" w:hAnsiTheme="minorHAnsi" w:cs="Arial"/>
          <w:color w:val="000000" w:themeColor="text1"/>
          <w:lang w:eastAsia="sk-SK"/>
        </w:rPr>
      </w:pPr>
    </w:p>
    <w:p w14:paraId="4B9C3C63" w14:textId="4B3BFEE7" w:rsidR="00B111CB" w:rsidRPr="00B84503" w:rsidRDefault="00B111CB" w:rsidP="00B111CB">
      <w:pPr>
        <w:numPr>
          <w:ilvl w:val="0"/>
          <w:numId w:val="80"/>
        </w:numPr>
        <w:tabs>
          <w:tab w:val="clear" w:pos="360"/>
        </w:tabs>
        <w:spacing w:after="0" w:line="240" w:lineRule="auto"/>
        <w:jc w:val="both"/>
        <w:rPr>
          <w:rFonts w:asciiTheme="minorHAnsi" w:hAnsiTheme="minorHAnsi" w:cs="Arial"/>
          <w:color w:val="000000" w:themeColor="text1"/>
          <w:lang w:eastAsia="sk-SK"/>
        </w:rPr>
      </w:pPr>
      <w:r w:rsidRPr="00B84503">
        <w:rPr>
          <w:rFonts w:asciiTheme="minorHAnsi" w:hAnsiTheme="minorHAnsi" w:cs="Arial"/>
          <w:color w:val="000000" w:themeColor="text1"/>
          <w:lang w:eastAsia="sk-SK"/>
        </w:rPr>
        <w:t xml:space="preserve">Verejný obstarávateľ si vyhradzuje právo zrušiť použitý postup zadávania zákazky, ak ponuky presiahnu predpokladanú hodnotu zákazky uvedenú v oznámení. </w:t>
      </w:r>
    </w:p>
    <w:p w14:paraId="341EC0E7" w14:textId="77777777" w:rsidR="00920BDD" w:rsidRPr="00B84503" w:rsidRDefault="00920BDD" w:rsidP="00CA3F3E">
      <w:pPr>
        <w:pStyle w:val="Odsekzoznamu"/>
        <w:rPr>
          <w:rFonts w:asciiTheme="minorHAnsi" w:hAnsiTheme="minorHAnsi" w:cs="Arial"/>
          <w:color w:val="000000" w:themeColor="text1"/>
          <w:lang w:eastAsia="sk-SK"/>
        </w:rPr>
      </w:pPr>
    </w:p>
    <w:p w14:paraId="57AEB66A" w14:textId="0A60291F" w:rsidR="00920BDD" w:rsidRPr="00B84503" w:rsidRDefault="00920BDD" w:rsidP="00920BDD">
      <w:pPr>
        <w:numPr>
          <w:ilvl w:val="0"/>
          <w:numId w:val="80"/>
        </w:numPr>
        <w:spacing w:after="0" w:line="240" w:lineRule="auto"/>
        <w:jc w:val="both"/>
        <w:rPr>
          <w:rFonts w:asciiTheme="minorHAnsi" w:hAnsiTheme="minorHAnsi" w:cs="Arial"/>
          <w:color w:val="000000" w:themeColor="text1"/>
          <w:lang w:eastAsia="sk-SK"/>
        </w:rPr>
      </w:pPr>
      <w:r w:rsidRPr="00B84503">
        <w:rPr>
          <w:rFonts w:asciiTheme="minorHAnsi" w:hAnsiTheme="minorHAnsi" w:cs="Arial"/>
          <w:color w:val="000000" w:themeColor="text1"/>
          <w:lang w:eastAsia="sk-SK"/>
        </w:rPr>
        <w:t>V prípade, že uchádzač bude úspešný, nebude akceptovaný žiadny nárok uchádzača na zmenu ponukovej ceny z dôvodu chýb a opomenutí jeho vyššie uvedených povinností.</w:t>
      </w:r>
    </w:p>
    <w:p w14:paraId="75650572" w14:textId="509A4E0D" w:rsidR="00810AF0" w:rsidRPr="00B84503" w:rsidRDefault="00810AF0" w:rsidP="0036086A">
      <w:pPr>
        <w:spacing w:after="0" w:line="240" w:lineRule="auto"/>
        <w:rPr>
          <w:rFonts w:asciiTheme="minorHAnsi" w:hAnsiTheme="minorHAnsi" w:cs="Arial"/>
          <w:b/>
          <w:color w:val="000000" w:themeColor="text1"/>
        </w:rPr>
      </w:pPr>
    </w:p>
    <w:p w14:paraId="118D69F7" w14:textId="77777777" w:rsidR="0098466B" w:rsidRPr="00B84503" w:rsidRDefault="0098466B" w:rsidP="0098466B">
      <w:pPr>
        <w:pStyle w:val="Zkladntext"/>
        <w:rPr>
          <w:rFonts w:cs="Calibri"/>
          <w:b/>
          <w:color w:val="000000" w:themeColor="text1"/>
          <w:u w:val="single"/>
        </w:rPr>
      </w:pPr>
      <w:r w:rsidRPr="00B84503">
        <w:rPr>
          <w:rFonts w:cs="Calibri"/>
          <w:b/>
          <w:color w:val="000000" w:themeColor="text1"/>
          <w:u w:val="single"/>
        </w:rPr>
        <w:t>Prílohy</w:t>
      </w:r>
      <w:r w:rsidRPr="00B84503">
        <w:rPr>
          <w:rFonts w:asciiTheme="minorHAnsi" w:hAnsiTheme="minorHAnsi" w:cstheme="minorHAnsi"/>
          <w:b/>
          <w:color w:val="000000" w:themeColor="text1"/>
          <w:u w:val="single"/>
        </w:rPr>
        <w:t xml:space="preserve"> k časti B.2 Spôsob určenia ceny týchto SP:</w:t>
      </w:r>
    </w:p>
    <w:p w14:paraId="2BE2904E" w14:textId="77777777" w:rsidR="0036086A" w:rsidRPr="00B84503" w:rsidRDefault="0036086A" w:rsidP="0098466B">
      <w:pPr>
        <w:spacing w:after="0" w:line="240" w:lineRule="auto"/>
        <w:rPr>
          <w:rFonts w:asciiTheme="minorHAnsi" w:hAnsiTheme="minorHAnsi" w:cs="Arial"/>
          <w:b/>
          <w:color w:val="000000" w:themeColor="text1"/>
        </w:rPr>
      </w:pPr>
    </w:p>
    <w:p w14:paraId="34BC4791" w14:textId="6027D6B9" w:rsidR="0036086A" w:rsidRPr="00B84503" w:rsidRDefault="0036086A" w:rsidP="0098466B">
      <w:pPr>
        <w:spacing w:after="0" w:line="240" w:lineRule="auto"/>
        <w:rPr>
          <w:rFonts w:asciiTheme="minorHAnsi" w:hAnsiTheme="minorHAnsi" w:cs="Arial"/>
          <w:color w:val="000000" w:themeColor="text1"/>
        </w:rPr>
      </w:pPr>
      <w:r w:rsidRPr="00B84503">
        <w:rPr>
          <w:rFonts w:asciiTheme="minorHAnsi" w:hAnsiTheme="minorHAnsi" w:cs="Arial"/>
          <w:color w:val="000000" w:themeColor="text1"/>
        </w:rPr>
        <w:t>Príloha č. 1 – Cena za servis a údržbu technologickej časti tunela Bôrik</w:t>
      </w:r>
      <w:r w:rsidRPr="00B84503">
        <w:rPr>
          <w:rFonts w:asciiTheme="minorHAnsi" w:hAnsiTheme="minorHAnsi" w:cs="Arial"/>
          <w:color w:val="000000" w:themeColor="text1"/>
        </w:rPr>
        <w:tab/>
      </w:r>
      <w:r w:rsidR="001E4542" w:rsidRPr="00B84503">
        <w:rPr>
          <w:rFonts w:asciiTheme="minorHAnsi" w:hAnsiTheme="minorHAnsi" w:cs="Arial"/>
          <w:color w:val="000000" w:themeColor="text1"/>
        </w:rPr>
        <w:t>(Tabuľka č.1.1-1.24)</w:t>
      </w:r>
      <w:r w:rsidRPr="00B84503">
        <w:rPr>
          <w:rFonts w:asciiTheme="minorHAnsi" w:hAnsiTheme="minorHAnsi" w:cs="Arial"/>
          <w:color w:val="000000" w:themeColor="text1"/>
        </w:rPr>
        <w:tab/>
      </w:r>
    </w:p>
    <w:p w14:paraId="36125985" w14:textId="77777777" w:rsidR="0036086A" w:rsidRPr="00B84503" w:rsidRDefault="0036086A" w:rsidP="0098466B">
      <w:pPr>
        <w:spacing w:after="0" w:line="240" w:lineRule="auto"/>
        <w:rPr>
          <w:rFonts w:asciiTheme="minorHAnsi" w:hAnsiTheme="minorHAnsi" w:cs="Arial"/>
          <w:color w:val="000000" w:themeColor="text1"/>
        </w:rPr>
      </w:pPr>
      <w:r w:rsidRPr="00B84503">
        <w:rPr>
          <w:rFonts w:asciiTheme="minorHAnsi" w:hAnsiTheme="minorHAnsi" w:cs="Arial"/>
          <w:color w:val="000000" w:themeColor="text1"/>
        </w:rPr>
        <w:lastRenderedPageBreak/>
        <w:t>Príloha č. 2 – Sumár k Prílohe č. 1 – Cena za servis tunela Bôrik</w:t>
      </w:r>
    </w:p>
    <w:p w14:paraId="211B2909" w14:textId="21F8B21E" w:rsidR="0036086A" w:rsidRPr="00B84503" w:rsidRDefault="0036086A" w:rsidP="0098466B">
      <w:pPr>
        <w:spacing w:after="0" w:line="240" w:lineRule="auto"/>
        <w:rPr>
          <w:rFonts w:asciiTheme="minorHAnsi" w:hAnsiTheme="minorHAnsi" w:cs="Arial"/>
          <w:color w:val="000000" w:themeColor="text1"/>
        </w:rPr>
      </w:pPr>
      <w:r w:rsidRPr="00B84503">
        <w:rPr>
          <w:rFonts w:asciiTheme="minorHAnsi" w:hAnsiTheme="minorHAnsi" w:cs="Arial"/>
          <w:color w:val="000000" w:themeColor="text1"/>
        </w:rPr>
        <w:t>Príloha č. 3 – Cena za servis a údržbu technologickej časti podjazdu Lučivná</w:t>
      </w:r>
      <w:r w:rsidRPr="00B84503">
        <w:rPr>
          <w:rFonts w:asciiTheme="minorHAnsi" w:hAnsiTheme="minorHAnsi" w:cs="Arial"/>
          <w:color w:val="000000" w:themeColor="text1"/>
        </w:rPr>
        <w:tab/>
      </w:r>
      <w:r w:rsidRPr="00B84503">
        <w:rPr>
          <w:rFonts w:asciiTheme="minorHAnsi" w:hAnsiTheme="minorHAnsi" w:cs="Arial"/>
          <w:color w:val="000000" w:themeColor="text1"/>
        </w:rPr>
        <w:tab/>
      </w:r>
      <w:r w:rsidRPr="00B84503">
        <w:rPr>
          <w:rFonts w:asciiTheme="minorHAnsi" w:hAnsiTheme="minorHAnsi" w:cs="Arial"/>
          <w:color w:val="000000" w:themeColor="text1"/>
        </w:rPr>
        <w:tab/>
      </w:r>
    </w:p>
    <w:p w14:paraId="288CD396" w14:textId="148AF401" w:rsidR="0036086A" w:rsidRPr="00B84503" w:rsidRDefault="0036086A" w:rsidP="0098466B">
      <w:pPr>
        <w:spacing w:after="0" w:line="240" w:lineRule="auto"/>
        <w:rPr>
          <w:rFonts w:asciiTheme="minorHAnsi" w:hAnsiTheme="minorHAnsi" w:cs="Arial"/>
          <w:color w:val="000000" w:themeColor="text1"/>
        </w:rPr>
      </w:pPr>
      <w:r w:rsidRPr="00B84503">
        <w:rPr>
          <w:rFonts w:asciiTheme="minorHAnsi" w:hAnsiTheme="minorHAnsi" w:cs="Arial"/>
          <w:color w:val="000000" w:themeColor="text1"/>
        </w:rPr>
        <w:t>Príloha č. 4 – Sumár k Prílohe č. 3 – Cena za servis podjazdu Lučivná</w:t>
      </w:r>
      <w:r w:rsidRPr="00B84503">
        <w:rPr>
          <w:rFonts w:asciiTheme="minorHAnsi" w:hAnsiTheme="minorHAnsi" w:cs="Arial"/>
          <w:color w:val="000000" w:themeColor="text1"/>
        </w:rPr>
        <w:tab/>
      </w:r>
      <w:r w:rsidRPr="00B84503">
        <w:rPr>
          <w:rFonts w:asciiTheme="minorHAnsi" w:hAnsiTheme="minorHAnsi" w:cs="Arial"/>
          <w:color w:val="000000" w:themeColor="text1"/>
        </w:rPr>
        <w:tab/>
      </w:r>
      <w:r w:rsidRPr="00B84503">
        <w:rPr>
          <w:rFonts w:asciiTheme="minorHAnsi" w:hAnsiTheme="minorHAnsi" w:cs="Arial"/>
          <w:color w:val="000000" w:themeColor="text1"/>
        </w:rPr>
        <w:tab/>
      </w:r>
    </w:p>
    <w:p w14:paraId="5720503E" w14:textId="77777777" w:rsidR="001E4542" w:rsidRPr="00B84503" w:rsidRDefault="0036086A" w:rsidP="001E4542">
      <w:pPr>
        <w:pStyle w:val="CEMOS"/>
        <w:spacing w:before="0"/>
        <w:ind w:left="1134" w:hanging="1134"/>
        <w:rPr>
          <w:rFonts w:asciiTheme="minorHAnsi" w:hAnsiTheme="minorHAnsi" w:cs="Arial"/>
          <w:color w:val="000000" w:themeColor="text1"/>
          <w:sz w:val="22"/>
          <w:szCs w:val="22"/>
          <w:lang w:eastAsia="en-US"/>
        </w:rPr>
      </w:pPr>
      <w:r w:rsidRPr="00B84503">
        <w:rPr>
          <w:rFonts w:asciiTheme="minorHAnsi" w:hAnsiTheme="minorHAnsi" w:cs="Arial"/>
          <w:color w:val="000000" w:themeColor="text1"/>
          <w:sz w:val="22"/>
          <w:szCs w:val="22"/>
          <w:lang w:eastAsia="en-US"/>
        </w:rPr>
        <w:t>Príloha č. 5 – Cena za servis a údržbu informačného systému diaľnice</w:t>
      </w:r>
      <w:r w:rsidR="001E4542" w:rsidRPr="00B84503">
        <w:rPr>
          <w:rFonts w:asciiTheme="minorHAnsi" w:hAnsiTheme="minorHAnsi" w:cs="Arial"/>
          <w:color w:val="000000" w:themeColor="text1"/>
          <w:sz w:val="22"/>
          <w:szCs w:val="22"/>
          <w:lang w:eastAsia="en-US"/>
        </w:rPr>
        <w:t xml:space="preserve"> (Tabuľka č.5.1.1-5.1.7 </w:t>
      </w:r>
    </w:p>
    <w:p w14:paraId="6CA68CC1" w14:textId="1BB02967" w:rsidR="0036086A" w:rsidRPr="00B84503" w:rsidRDefault="001E4542" w:rsidP="001E4542">
      <w:pPr>
        <w:pStyle w:val="CEMOS"/>
        <w:spacing w:before="0"/>
        <w:ind w:left="1134" w:firstLine="0"/>
        <w:rPr>
          <w:rFonts w:asciiTheme="minorHAnsi" w:hAnsiTheme="minorHAnsi" w:cs="Arial"/>
          <w:color w:val="000000" w:themeColor="text1"/>
          <w:sz w:val="22"/>
          <w:szCs w:val="22"/>
          <w:lang w:eastAsia="en-US"/>
        </w:rPr>
      </w:pPr>
      <w:r w:rsidRPr="00B84503">
        <w:rPr>
          <w:rFonts w:asciiTheme="minorHAnsi" w:hAnsiTheme="minorHAnsi" w:cs="Arial"/>
          <w:color w:val="000000" w:themeColor="text1"/>
          <w:sz w:val="22"/>
          <w:szCs w:val="22"/>
          <w:lang w:eastAsia="en-US"/>
        </w:rPr>
        <w:t>a č. 5.1-5.7)</w:t>
      </w:r>
    </w:p>
    <w:p w14:paraId="65DE3240" w14:textId="752ED3CD" w:rsidR="0036086A" w:rsidRPr="00B84503" w:rsidRDefault="0036086A" w:rsidP="0098466B">
      <w:pPr>
        <w:spacing w:after="0" w:line="240" w:lineRule="auto"/>
        <w:rPr>
          <w:rFonts w:asciiTheme="minorHAnsi" w:hAnsiTheme="minorHAnsi" w:cs="Arial"/>
          <w:color w:val="000000" w:themeColor="text1"/>
        </w:rPr>
      </w:pPr>
      <w:r w:rsidRPr="00B84503">
        <w:rPr>
          <w:rFonts w:asciiTheme="minorHAnsi" w:hAnsiTheme="minorHAnsi" w:cs="Arial"/>
          <w:color w:val="000000" w:themeColor="text1"/>
        </w:rPr>
        <w:t>Príloha č. 6 – Sumár k Prílohe č. 5 – Cena za servis ISD</w:t>
      </w:r>
      <w:r w:rsidRPr="00B84503">
        <w:rPr>
          <w:rFonts w:asciiTheme="minorHAnsi" w:hAnsiTheme="minorHAnsi" w:cs="Arial"/>
          <w:color w:val="000000" w:themeColor="text1"/>
        </w:rPr>
        <w:tab/>
      </w:r>
      <w:r w:rsidRPr="00B84503">
        <w:rPr>
          <w:rFonts w:asciiTheme="minorHAnsi" w:hAnsiTheme="minorHAnsi" w:cs="Arial"/>
          <w:color w:val="000000" w:themeColor="text1"/>
        </w:rPr>
        <w:tab/>
      </w:r>
      <w:r w:rsidRPr="00B84503">
        <w:rPr>
          <w:rFonts w:asciiTheme="minorHAnsi" w:hAnsiTheme="minorHAnsi" w:cs="Arial"/>
          <w:color w:val="000000" w:themeColor="text1"/>
        </w:rPr>
        <w:tab/>
      </w:r>
    </w:p>
    <w:p w14:paraId="1C28A9D9" w14:textId="776D66F8" w:rsidR="0036086A" w:rsidRPr="00B84503" w:rsidRDefault="0036086A" w:rsidP="0098466B">
      <w:pPr>
        <w:spacing w:after="0" w:line="240" w:lineRule="auto"/>
        <w:rPr>
          <w:rFonts w:asciiTheme="minorHAnsi" w:hAnsiTheme="minorHAnsi" w:cs="Arial"/>
          <w:color w:val="000000" w:themeColor="text1"/>
        </w:rPr>
      </w:pPr>
      <w:r w:rsidRPr="00B84503">
        <w:rPr>
          <w:rFonts w:asciiTheme="minorHAnsi" w:hAnsiTheme="minorHAnsi" w:cs="Arial"/>
          <w:color w:val="000000" w:themeColor="text1"/>
        </w:rPr>
        <w:t>Príloha č. 7 – Zoznam náhradných dielov</w:t>
      </w:r>
      <w:r w:rsidRPr="00B84503">
        <w:rPr>
          <w:rFonts w:asciiTheme="minorHAnsi" w:hAnsiTheme="minorHAnsi" w:cs="Arial"/>
          <w:color w:val="000000" w:themeColor="text1"/>
        </w:rPr>
        <w:tab/>
      </w:r>
      <w:r w:rsidRPr="00B84503">
        <w:rPr>
          <w:rFonts w:asciiTheme="minorHAnsi" w:hAnsiTheme="minorHAnsi" w:cs="Arial"/>
          <w:color w:val="000000" w:themeColor="text1"/>
        </w:rPr>
        <w:tab/>
      </w:r>
      <w:r w:rsidRPr="00B84503">
        <w:rPr>
          <w:rFonts w:asciiTheme="minorHAnsi" w:hAnsiTheme="minorHAnsi" w:cs="Arial"/>
          <w:color w:val="000000" w:themeColor="text1"/>
        </w:rPr>
        <w:tab/>
      </w:r>
    </w:p>
    <w:p w14:paraId="6A9B7972" w14:textId="48124F7B" w:rsidR="0036086A" w:rsidRPr="00B84503" w:rsidRDefault="0036086A" w:rsidP="0098466B">
      <w:pPr>
        <w:spacing w:after="0" w:line="240" w:lineRule="auto"/>
        <w:rPr>
          <w:rFonts w:asciiTheme="minorHAnsi" w:hAnsiTheme="minorHAnsi" w:cs="Arial"/>
          <w:color w:val="000000" w:themeColor="text1"/>
        </w:rPr>
      </w:pPr>
      <w:r w:rsidRPr="00B84503">
        <w:rPr>
          <w:rFonts w:asciiTheme="minorHAnsi" w:hAnsiTheme="minorHAnsi" w:cs="Arial"/>
          <w:color w:val="000000" w:themeColor="text1"/>
        </w:rPr>
        <w:t>Príloha č. 8 – Sumár k Prílohe č. 7 – Cena za náhradné diely</w:t>
      </w:r>
      <w:r w:rsidR="001E4542" w:rsidRPr="00B84503">
        <w:rPr>
          <w:rFonts w:asciiTheme="minorHAnsi" w:hAnsiTheme="minorHAnsi" w:cs="Arial"/>
          <w:color w:val="000000" w:themeColor="text1"/>
        </w:rPr>
        <w:t xml:space="preserve"> (Tabuľka č.7.1-7.2</w:t>
      </w:r>
      <w:r w:rsidR="00050E0C" w:rsidRPr="00B84503">
        <w:rPr>
          <w:rFonts w:asciiTheme="minorHAnsi" w:hAnsiTheme="minorHAnsi" w:cs="Arial"/>
          <w:color w:val="000000" w:themeColor="text1"/>
        </w:rPr>
        <w:t>4</w:t>
      </w:r>
      <w:r w:rsidR="001E4542" w:rsidRPr="00B84503">
        <w:rPr>
          <w:rFonts w:asciiTheme="minorHAnsi" w:hAnsiTheme="minorHAnsi" w:cs="Arial"/>
          <w:color w:val="000000" w:themeColor="text1"/>
        </w:rPr>
        <w:t>)</w:t>
      </w:r>
      <w:r w:rsidRPr="00B84503">
        <w:rPr>
          <w:rFonts w:asciiTheme="minorHAnsi" w:hAnsiTheme="minorHAnsi" w:cs="Arial"/>
          <w:color w:val="000000" w:themeColor="text1"/>
        </w:rPr>
        <w:tab/>
      </w:r>
      <w:r w:rsidRPr="00B84503">
        <w:rPr>
          <w:rFonts w:asciiTheme="minorHAnsi" w:hAnsiTheme="minorHAnsi" w:cs="Arial"/>
          <w:color w:val="000000" w:themeColor="text1"/>
        </w:rPr>
        <w:tab/>
      </w:r>
      <w:r w:rsidRPr="00B84503">
        <w:rPr>
          <w:rFonts w:asciiTheme="minorHAnsi" w:hAnsiTheme="minorHAnsi" w:cs="Arial"/>
          <w:color w:val="000000" w:themeColor="text1"/>
        </w:rPr>
        <w:tab/>
      </w:r>
    </w:p>
    <w:p w14:paraId="2A80FBA8" w14:textId="007B5F86" w:rsidR="0036086A" w:rsidRPr="00B84503" w:rsidRDefault="0036086A" w:rsidP="0098466B">
      <w:pPr>
        <w:spacing w:after="0" w:line="240" w:lineRule="auto"/>
        <w:rPr>
          <w:rFonts w:asciiTheme="minorHAnsi" w:hAnsiTheme="minorHAnsi" w:cs="Arial"/>
          <w:color w:val="000000" w:themeColor="text1"/>
        </w:rPr>
      </w:pPr>
      <w:r w:rsidRPr="00B84503">
        <w:rPr>
          <w:rFonts w:asciiTheme="minorHAnsi" w:hAnsiTheme="minorHAnsi" w:cs="Arial"/>
          <w:color w:val="000000" w:themeColor="text1"/>
        </w:rPr>
        <w:t>Príloha č. 9 – Cena za opravy</w:t>
      </w:r>
      <w:r w:rsidRPr="00B84503">
        <w:rPr>
          <w:rFonts w:asciiTheme="minorHAnsi" w:hAnsiTheme="minorHAnsi" w:cs="Arial"/>
          <w:color w:val="000000" w:themeColor="text1"/>
        </w:rPr>
        <w:tab/>
      </w:r>
      <w:r w:rsidRPr="00B84503">
        <w:rPr>
          <w:rFonts w:asciiTheme="minorHAnsi" w:hAnsiTheme="minorHAnsi" w:cs="Arial"/>
          <w:color w:val="000000" w:themeColor="text1"/>
        </w:rPr>
        <w:tab/>
      </w:r>
      <w:r w:rsidRPr="00B84503">
        <w:rPr>
          <w:rFonts w:asciiTheme="minorHAnsi" w:hAnsiTheme="minorHAnsi" w:cs="Arial"/>
          <w:color w:val="000000" w:themeColor="text1"/>
        </w:rPr>
        <w:tab/>
      </w:r>
    </w:p>
    <w:p w14:paraId="7873F4D4" w14:textId="2B66E6CD" w:rsidR="0036086A" w:rsidRPr="00B84503" w:rsidRDefault="0036086A" w:rsidP="0098466B">
      <w:pPr>
        <w:spacing w:after="0" w:line="240" w:lineRule="auto"/>
        <w:rPr>
          <w:rFonts w:asciiTheme="minorHAnsi" w:hAnsiTheme="minorHAnsi" w:cs="Arial"/>
          <w:color w:val="000000" w:themeColor="text1"/>
        </w:rPr>
      </w:pPr>
      <w:r w:rsidRPr="00B84503">
        <w:rPr>
          <w:rFonts w:asciiTheme="minorHAnsi" w:hAnsiTheme="minorHAnsi" w:cs="Arial"/>
          <w:color w:val="000000" w:themeColor="text1"/>
        </w:rPr>
        <w:t>Príloha č. 10 – Cena za plnenie povinností Zmluvy KB</w:t>
      </w:r>
      <w:r w:rsidRPr="00B84503">
        <w:rPr>
          <w:rFonts w:asciiTheme="minorHAnsi" w:hAnsiTheme="minorHAnsi" w:cs="Arial"/>
          <w:color w:val="000000" w:themeColor="text1"/>
        </w:rPr>
        <w:tab/>
      </w:r>
      <w:r w:rsidRPr="00B84503">
        <w:rPr>
          <w:rFonts w:asciiTheme="minorHAnsi" w:hAnsiTheme="minorHAnsi" w:cs="Arial"/>
          <w:color w:val="000000" w:themeColor="text1"/>
        </w:rPr>
        <w:tab/>
      </w:r>
      <w:r w:rsidRPr="00B84503">
        <w:rPr>
          <w:rFonts w:asciiTheme="minorHAnsi" w:hAnsiTheme="minorHAnsi" w:cs="Arial"/>
          <w:color w:val="000000" w:themeColor="text1"/>
        </w:rPr>
        <w:tab/>
      </w:r>
    </w:p>
    <w:p w14:paraId="1384718A" w14:textId="77777777" w:rsidR="0036086A" w:rsidRPr="00B84503" w:rsidRDefault="0036086A" w:rsidP="0098466B">
      <w:pPr>
        <w:spacing w:after="0" w:line="240" w:lineRule="auto"/>
        <w:rPr>
          <w:rFonts w:asciiTheme="minorHAnsi" w:hAnsiTheme="minorHAnsi" w:cs="Arial"/>
          <w:color w:val="000000" w:themeColor="text1"/>
        </w:rPr>
      </w:pPr>
      <w:r w:rsidRPr="00B84503">
        <w:rPr>
          <w:rFonts w:asciiTheme="minorHAnsi" w:hAnsiTheme="minorHAnsi" w:cs="Arial"/>
          <w:color w:val="000000" w:themeColor="text1"/>
        </w:rPr>
        <w:t>Príloha č. 11 – Hodnotiace správy</w:t>
      </w:r>
    </w:p>
    <w:p w14:paraId="5B046CCF" w14:textId="35CCE45F" w:rsidR="0036086A" w:rsidRPr="00B84503" w:rsidRDefault="0036086A" w:rsidP="0036086A">
      <w:pPr>
        <w:spacing w:after="0" w:line="240" w:lineRule="auto"/>
        <w:rPr>
          <w:rFonts w:asciiTheme="minorHAnsi" w:hAnsiTheme="minorHAnsi" w:cs="Arial"/>
          <w:color w:val="000000" w:themeColor="text1"/>
        </w:rPr>
      </w:pPr>
      <w:r w:rsidRPr="00B84503">
        <w:rPr>
          <w:rFonts w:asciiTheme="minorHAnsi" w:hAnsiTheme="minorHAnsi" w:cs="Arial"/>
          <w:color w:val="000000" w:themeColor="text1"/>
        </w:rPr>
        <w:tab/>
      </w:r>
      <w:r w:rsidRPr="00B84503">
        <w:rPr>
          <w:rFonts w:asciiTheme="minorHAnsi" w:hAnsiTheme="minorHAnsi" w:cs="Arial"/>
          <w:color w:val="000000" w:themeColor="text1"/>
        </w:rPr>
        <w:tab/>
      </w:r>
      <w:r w:rsidRPr="00B84503">
        <w:rPr>
          <w:rFonts w:asciiTheme="minorHAnsi" w:hAnsiTheme="minorHAnsi" w:cs="Arial"/>
          <w:color w:val="000000" w:themeColor="text1"/>
        </w:rPr>
        <w:tab/>
      </w:r>
      <w:r w:rsidRPr="00B84503">
        <w:rPr>
          <w:rFonts w:asciiTheme="minorHAnsi" w:hAnsiTheme="minorHAnsi" w:cs="Arial"/>
          <w:color w:val="000000" w:themeColor="text1"/>
        </w:rPr>
        <w:tab/>
      </w:r>
    </w:p>
    <w:p w14:paraId="012C523A" w14:textId="0A38A812" w:rsidR="00CC596A" w:rsidRPr="00B84503" w:rsidRDefault="00CC596A" w:rsidP="009F515E">
      <w:pPr>
        <w:pStyle w:val="Bezriadkovania"/>
        <w:tabs>
          <w:tab w:val="left" w:pos="708"/>
        </w:tabs>
        <w:spacing w:after="120"/>
        <w:jc w:val="both"/>
        <w:rPr>
          <w:rFonts w:cs="Calibri"/>
          <w:color w:val="000000" w:themeColor="text1"/>
        </w:rPr>
      </w:pPr>
    </w:p>
    <w:p w14:paraId="5FF1046B" w14:textId="3F8EE33F" w:rsidR="00050E0C" w:rsidRPr="00B84503" w:rsidRDefault="00050E0C" w:rsidP="00690932">
      <w:pPr>
        <w:spacing w:after="0" w:line="240" w:lineRule="auto"/>
        <w:rPr>
          <w:rFonts w:cs="Calibri"/>
          <w:color w:val="000000" w:themeColor="text1"/>
        </w:rPr>
      </w:pPr>
      <w:bookmarkStart w:id="82" w:name="_Toc461981442"/>
    </w:p>
    <w:p w14:paraId="67B0B30A" w14:textId="00D16798" w:rsidR="00810AF0" w:rsidRPr="00B84503" w:rsidRDefault="00810AF0" w:rsidP="00690932">
      <w:pPr>
        <w:spacing w:after="0" w:line="240" w:lineRule="auto"/>
        <w:rPr>
          <w:rFonts w:cs="Calibri"/>
          <w:color w:val="000000" w:themeColor="text1"/>
        </w:rPr>
      </w:pPr>
    </w:p>
    <w:p w14:paraId="7C7FE757" w14:textId="51DAEC7E" w:rsidR="00810AF0" w:rsidRPr="00B84503" w:rsidRDefault="00810AF0" w:rsidP="00690932">
      <w:pPr>
        <w:spacing w:after="0" w:line="240" w:lineRule="auto"/>
        <w:rPr>
          <w:rFonts w:cs="Calibri"/>
          <w:color w:val="000000" w:themeColor="text1"/>
        </w:rPr>
      </w:pPr>
    </w:p>
    <w:p w14:paraId="56AF74C4" w14:textId="241F58A0" w:rsidR="00810AF0" w:rsidRPr="00B84503" w:rsidRDefault="00810AF0" w:rsidP="00690932">
      <w:pPr>
        <w:spacing w:after="0" w:line="240" w:lineRule="auto"/>
        <w:rPr>
          <w:rFonts w:cs="Calibri"/>
          <w:color w:val="000000" w:themeColor="text1"/>
        </w:rPr>
      </w:pPr>
    </w:p>
    <w:p w14:paraId="6197A84C" w14:textId="122051F7" w:rsidR="00810AF0" w:rsidRPr="00B84503" w:rsidRDefault="00810AF0" w:rsidP="00690932">
      <w:pPr>
        <w:spacing w:after="0" w:line="240" w:lineRule="auto"/>
        <w:rPr>
          <w:rFonts w:cs="Calibri"/>
          <w:color w:val="000000" w:themeColor="text1"/>
        </w:rPr>
      </w:pPr>
    </w:p>
    <w:p w14:paraId="7CF528D9" w14:textId="642D0EE8" w:rsidR="00810AF0" w:rsidRPr="00B84503" w:rsidRDefault="00810AF0" w:rsidP="00690932">
      <w:pPr>
        <w:spacing w:after="0" w:line="240" w:lineRule="auto"/>
        <w:rPr>
          <w:rFonts w:cs="Calibri"/>
          <w:color w:val="000000" w:themeColor="text1"/>
        </w:rPr>
      </w:pPr>
    </w:p>
    <w:p w14:paraId="2FA1C0B6" w14:textId="6B6AC534" w:rsidR="00810AF0" w:rsidRPr="00B84503" w:rsidRDefault="00810AF0" w:rsidP="00690932">
      <w:pPr>
        <w:spacing w:after="0" w:line="240" w:lineRule="auto"/>
        <w:rPr>
          <w:rFonts w:cs="Calibri"/>
          <w:color w:val="000000" w:themeColor="text1"/>
        </w:rPr>
      </w:pPr>
    </w:p>
    <w:p w14:paraId="7A1C59D8" w14:textId="2CAF9A59" w:rsidR="00810AF0" w:rsidRPr="00B84503" w:rsidRDefault="00810AF0" w:rsidP="00690932">
      <w:pPr>
        <w:spacing w:after="0" w:line="240" w:lineRule="auto"/>
        <w:rPr>
          <w:rFonts w:cs="Calibri"/>
          <w:color w:val="000000" w:themeColor="text1"/>
        </w:rPr>
      </w:pPr>
    </w:p>
    <w:p w14:paraId="67C10AF1" w14:textId="73CDABBF" w:rsidR="00810AF0" w:rsidRPr="00B84503" w:rsidRDefault="00810AF0" w:rsidP="00690932">
      <w:pPr>
        <w:spacing w:after="0" w:line="240" w:lineRule="auto"/>
        <w:rPr>
          <w:rFonts w:cs="Calibri"/>
          <w:color w:val="000000" w:themeColor="text1"/>
        </w:rPr>
      </w:pPr>
    </w:p>
    <w:p w14:paraId="3442A351" w14:textId="7B8027AC" w:rsidR="00810AF0" w:rsidRPr="00B84503" w:rsidRDefault="00810AF0" w:rsidP="00690932">
      <w:pPr>
        <w:spacing w:after="0" w:line="240" w:lineRule="auto"/>
        <w:rPr>
          <w:rFonts w:cs="Calibri"/>
          <w:color w:val="000000" w:themeColor="text1"/>
        </w:rPr>
      </w:pPr>
    </w:p>
    <w:p w14:paraId="7E7EFC19" w14:textId="689A4CC8" w:rsidR="00810AF0" w:rsidRPr="00B84503" w:rsidRDefault="00810AF0" w:rsidP="00690932">
      <w:pPr>
        <w:spacing w:after="0" w:line="240" w:lineRule="auto"/>
        <w:rPr>
          <w:rFonts w:cs="Calibri"/>
          <w:color w:val="000000" w:themeColor="text1"/>
        </w:rPr>
      </w:pPr>
    </w:p>
    <w:p w14:paraId="02807EAF" w14:textId="1688B3E1" w:rsidR="00810AF0" w:rsidRPr="00B84503" w:rsidRDefault="00810AF0" w:rsidP="00690932">
      <w:pPr>
        <w:spacing w:after="0" w:line="240" w:lineRule="auto"/>
        <w:rPr>
          <w:rFonts w:cs="Calibri"/>
          <w:color w:val="000000" w:themeColor="text1"/>
        </w:rPr>
      </w:pPr>
    </w:p>
    <w:p w14:paraId="156969FA" w14:textId="08135EE3" w:rsidR="00810AF0" w:rsidRPr="00B84503" w:rsidRDefault="00810AF0" w:rsidP="00690932">
      <w:pPr>
        <w:spacing w:after="0" w:line="240" w:lineRule="auto"/>
        <w:rPr>
          <w:rFonts w:cs="Calibri"/>
          <w:color w:val="000000" w:themeColor="text1"/>
        </w:rPr>
      </w:pPr>
    </w:p>
    <w:p w14:paraId="6A2BCD61" w14:textId="2D72F4CE" w:rsidR="00810AF0" w:rsidRPr="00B84503" w:rsidRDefault="00810AF0" w:rsidP="00690932">
      <w:pPr>
        <w:spacing w:after="0" w:line="240" w:lineRule="auto"/>
        <w:rPr>
          <w:rFonts w:cs="Calibri"/>
          <w:color w:val="000000" w:themeColor="text1"/>
        </w:rPr>
      </w:pPr>
    </w:p>
    <w:p w14:paraId="2E265243" w14:textId="0F2E9C80" w:rsidR="00810AF0" w:rsidRPr="00B84503" w:rsidRDefault="00810AF0" w:rsidP="00690932">
      <w:pPr>
        <w:spacing w:after="0" w:line="240" w:lineRule="auto"/>
        <w:rPr>
          <w:rFonts w:cs="Calibri"/>
          <w:color w:val="000000" w:themeColor="text1"/>
        </w:rPr>
      </w:pPr>
    </w:p>
    <w:p w14:paraId="0A368AE8" w14:textId="697BA6CB" w:rsidR="00810AF0" w:rsidRPr="00B84503" w:rsidRDefault="00810AF0" w:rsidP="00690932">
      <w:pPr>
        <w:spacing w:after="0" w:line="240" w:lineRule="auto"/>
        <w:rPr>
          <w:rFonts w:cs="Calibri"/>
          <w:color w:val="000000" w:themeColor="text1"/>
        </w:rPr>
      </w:pPr>
    </w:p>
    <w:p w14:paraId="47BAA2A5" w14:textId="5DFE792B" w:rsidR="00810AF0" w:rsidRPr="00B84503" w:rsidRDefault="00810AF0" w:rsidP="00690932">
      <w:pPr>
        <w:spacing w:after="0" w:line="240" w:lineRule="auto"/>
        <w:rPr>
          <w:rFonts w:cs="Calibri"/>
          <w:color w:val="000000" w:themeColor="text1"/>
        </w:rPr>
      </w:pPr>
    </w:p>
    <w:p w14:paraId="067B4FAD" w14:textId="43AC4649" w:rsidR="00810AF0" w:rsidRPr="00B84503" w:rsidRDefault="00810AF0" w:rsidP="00690932">
      <w:pPr>
        <w:spacing w:after="0" w:line="240" w:lineRule="auto"/>
        <w:rPr>
          <w:rFonts w:cs="Calibri"/>
          <w:color w:val="000000" w:themeColor="text1"/>
        </w:rPr>
      </w:pPr>
    </w:p>
    <w:p w14:paraId="43113F54" w14:textId="07B74712" w:rsidR="00810AF0" w:rsidRPr="00B84503" w:rsidRDefault="00810AF0" w:rsidP="00690932">
      <w:pPr>
        <w:spacing w:after="0" w:line="240" w:lineRule="auto"/>
        <w:rPr>
          <w:rFonts w:cs="Calibri"/>
          <w:color w:val="000000" w:themeColor="text1"/>
        </w:rPr>
      </w:pPr>
    </w:p>
    <w:p w14:paraId="1D2E30F1" w14:textId="10185842" w:rsidR="00810AF0" w:rsidRPr="00B84503" w:rsidRDefault="00810AF0" w:rsidP="00690932">
      <w:pPr>
        <w:spacing w:after="0" w:line="240" w:lineRule="auto"/>
        <w:rPr>
          <w:rFonts w:cs="Calibri"/>
          <w:color w:val="000000" w:themeColor="text1"/>
        </w:rPr>
      </w:pPr>
    </w:p>
    <w:p w14:paraId="10FE9321" w14:textId="115F007B" w:rsidR="00810AF0" w:rsidRPr="00B84503" w:rsidRDefault="00810AF0" w:rsidP="00690932">
      <w:pPr>
        <w:spacing w:after="0" w:line="240" w:lineRule="auto"/>
        <w:rPr>
          <w:rFonts w:cs="Calibri"/>
          <w:color w:val="000000" w:themeColor="text1"/>
        </w:rPr>
      </w:pPr>
    </w:p>
    <w:p w14:paraId="04A21799" w14:textId="597002CD" w:rsidR="00810AF0" w:rsidRPr="00B84503" w:rsidRDefault="00810AF0" w:rsidP="00690932">
      <w:pPr>
        <w:spacing w:after="0" w:line="240" w:lineRule="auto"/>
        <w:rPr>
          <w:rFonts w:cs="Calibri"/>
          <w:color w:val="000000" w:themeColor="text1"/>
        </w:rPr>
      </w:pPr>
    </w:p>
    <w:p w14:paraId="7F650A25" w14:textId="1CBFA384" w:rsidR="00D43D1A" w:rsidRPr="00B84503" w:rsidRDefault="00D43D1A">
      <w:pPr>
        <w:spacing w:after="160" w:line="259" w:lineRule="auto"/>
        <w:rPr>
          <w:rFonts w:asciiTheme="minorHAnsi" w:hAnsiTheme="minorHAnsi" w:cstheme="minorHAnsi"/>
          <w:b/>
          <w:color w:val="000000" w:themeColor="text1"/>
          <w:sz w:val="24"/>
          <w:szCs w:val="24"/>
        </w:rPr>
      </w:pPr>
      <w:r w:rsidRPr="00B84503">
        <w:rPr>
          <w:rFonts w:asciiTheme="minorHAnsi" w:hAnsiTheme="minorHAnsi" w:cstheme="minorHAnsi"/>
          <w:b/>
          <w:color w:val="000000" w:themeColor="text1"/>
          <w:sz w:val="24"/>
          <w:szCs w:val="24"/>
        </w:rPr>
        <w:br w:type="page"/>
      </w:r>
    </w:p>
    <w:p w14:paraId="7445CF38" w14:textId="3C435D74" w:rsidR="00690932" w:rsidRPr="00B84503" w:rsidRDefault="00690932" w:rsidP="00690932">
      <w:pPr>
        <w:spacing w:after="0" w:line="240" w:lineRule="auto"/>
        <w:rPr>
          <w:rFonts w:asciiTheme="minorHAnsi" w:hAnsiTheme="minorHAnsi" w:cstheme="minorHAnsi"/>
          <w:b/>
          <w:bCs/>
          <w:caps/>
          <w:sz w:val="24"/>
          <w:szCs w:val="24"/>
        </w:rPr>
      </w:pPr>
      <w:r w:rsidRPr="00B84503">
        <w:rPr>
          <w:rFonts w:asciiTheme="minorHAnsi" w:hAnsiTheme="minorHAnsi" w:cstheme="minorHAnsi"/>
          <w:b/>
          <w:sz w:val="24"/>
          <w:szCs w:val="24"/>
        </w:rPr>
        <w:lastRenderedPageBreak/>
        <w:t xml:space="preserve">B.3  OBCHODNÉ PODMIENKY </w:t>
      </w:r>
      <w:r w:rsidR="00CC596A" w:rsidRPr="00B84503">
        <w:rPr>
          <w:rFonts w:asciiTheme="minorHAnsi" w:hAnsiTheme="minorHAnsi" w:cstheme="minorHAnsi"/>
          <w:b/>
          <w:sz w:val="24"/>
          <w:szCs w:val="24"/>
        </w:rPr>
        <w:t xml:space="preserve">PLNENIA </w:t>
      </w:r>
      <w:r w:rsidRPr="00B84503">
        <w:rPr>
          <w:rFonts w:asciiTheme="minorHAnsi" w:hAnsiTheme="minorHAnsi" w:cstheme="minorHAnsi"/>
          <w:b/>
          <w:sz w:val="24"/>
          <w:szCs w:val="24"/>
        </w:rPr>
        <w:t>PREDMETU ZÁKAZKY</w:t>
      </w:r>
      <w:bookmarkEnd w:id="82"/>
    </w:p>
    <w:p w14:paraId="352B93F3" w14:textId="77777777" w:rsidR="00690932" w:rsidRPr="00B84503" w:rsidRDefault="00690932" w:rsidP="00690932">
      <w:pPr>
        <w:spacing w:line="240" w:lineRule="auto"/>
        <w:rPr>
          <w:rFonts w:asciiTheme="minorHAnsi" w:hAnsiTheme="minorHAnsi" w:cstheme="minorHAnsi"/>
          <w:sz w:val="20"/>
          <w:szCs w:val="20"/>
        </w:rPr>
      </w:pPr>
    </w:p>
    <w:p w14:paraId="63D7ADD0" w14:textId="77777777" w:rsidR="00690932" w:rsidRPr="00B84503" w:rsidRDefault="00690932" w:rsidP="00690932">
      <w:pPr>
        <w:spacing w:line="240" w:lineRule="auto"/>
        <w:jc w:val="both"/>
        <w:rPr>
          <w:rFonts w:cs="Calibri"/>
          <w:color w:val="000000" w:themeColor="text1"/>
          <w:lang w:eastAsia="sk-SK"/>
        </w:rPr>
      </w:pPr>
      <w:r w:rsidRPr="00B84503">
        <w:rPr>
          <w:rFonts w:cs="Calibri"/>
          <w:color w:val="000000" w:themeColor="text1"/>
        </w:rPr>
        <w:t>Uchádzač  predloží  návrh rámcovej dohody podľa Obchodného zákonníka, podľa podmienok súťaže (podpísaný uchádzačom, jeho štatutárnym orgánom, alebo členom štatutárneho orgánu alebo iným zástupcom uchádzača, ktorý je oprávnený konať v mene uchádzača v záväzkových vzťahoch), v ktorom budú uvedené nasledovné údaje:</w:t>
      </w:r>
    </w:p>
    <w:p w14:paraId="6433EAEA" w14:textId="77777777" w:rsidR="00690932" w:rsidRPr="00B84503" w:rsidRDefault="00690932" w:rsidP="00690932">
      <w:pPr>
        <w:spacing w:line="240" w:lineRule="auto"/>
        <w:jc w:val="both"/>
        <w:rPr>
          <w:rFonts w:cs="Calibri"/>
          <w:b/>
          <w:color w:val="000000" w:themeColor="text1"/>
        </w:rPr>
      </w:pPr>
    </w:p>
    <w:p w14:paraId="36C7F17E" w14:textId="77777777" w:rsidR="00690932" w:rsidRPr="00B84503" w:rsidRDefault="00690932" w:rsidP="00690932">
      <w:pPr>
        <w:spacing w:line="240" w:lineRule="auto"/>
        <w:jc w:val="center"/>
        <w:rPr>
          <w:rFonts w:cs="Calibri"/>
          <w:b/>
          <w:color w:val="000000" w:themeColor="text1"/>
        </w:rPr>
      </w:pPr>
      <w:r w:rsidRPr="00B84503">
        <w:rPr>
          <w:rFonts w:cs="Calibri"/>
          <w:b/>
          <w:color w:val="000000" w:themeColor="text1"/>
        </w:rPr>
        <w:t>Rámcová dohoda</w:t>
      </w:r>
    </w:p>
    <w:p w14:paraId="2A745B98" w14:textId="77777777" w:rsidR="00D66063" w:rsidRPr="00B84503" w:rsidRDefault="00D66063" w:rsidP="00D66063">
      <w:pPr>
        <w:spacing w:after="0" w:line="240" w:lineRule="auto"/>
        <w:jc w:val="center"/>
        <w:rPr>
          <w:rFonts w:asciiTheme="minorHAnsi" w:hAnsiTheme="minorHAnsi" w:cstheme="minorHAnsi"/>
          <w:b/>
          <w:color w:val="000000" w:themeColor="text1"/>
        </w:rPr>
      </w:pPr>
      <w:r w:rsidRPr="00B84503">
        <w:rPr>
          <w:rFonts w:asciiTheme="minorHAnsi" w:hAnsiTheme="minorHAnsi" w:cstheme="minorHAnsi"/>
          <w:b/>
          <w:color w:val="000000" w:themeColor="text1"/>
        </w:rPr>
        <w:t>Výkon servisnej činnosti (údržby a technických prehliadok) a opráv technologického vybavenia diaľnic v úsekoch D1 Liptovský Mikuláš - Jablonov, I. úsek, vrátane tunela Bôrik a podjazdu Lučivná pre strediská SSÚD 8 Liptovský Mikuláš a SSÚD 9 Mengusovce</w:t>
      </w:r>
    </w:p>
    <w:p w14:paraId="1A9E5D7A" w14:textId="77777777" w:rsidR="00690932" w:rsidRPr="00B84503" w:rsidRDefault="00690932" w:rsidP="00690932">
      <w:pPr>
        <w:spacing w:line="240" w:lineRule="auto"/>
        <w:rPr>
          <w:rFonts w:cs="Calibri"/>
          <w:b/>
          <w:color w:val="000000" w:themeColor="text1"/>
        </w:rPr>
      </w:pPr>
    </w:p>
    <w:p w14:paraId="4874D069" w14:textId="77777777" w:rsidR="00690932" w:rsidRPr="00B84503" w:rsidRDefault="00690932" w:rsidP="002C5B40">
      <w:pPr>
        <w:spacing w:line="240" w:lineRule="auto"/>
        <w:rPr>
          <w:rFonts w:cs="Calibri"/>
          <w:b/>
          <w:color w:val="000000" w:themeColor="text1"/>
        </w:rPr>
      </w:pPr>
      <w:r w:rsidRPr="00B84503">
        <w:rPr>
          <w:rFonts w:cs="Calibri"/>
          <w:b/>
          <w:color w:val="000000" w:themeColor="text1"/>
        </w:rPr>
        <w:t>Číslo objednávateľa:</w:t>
      </w:r>
      <w:r w:rsidRPr="00B84503">
        <w:rPr>
          <w:rFonts w:cs="Calibri"/>
          <w:b/>
          <w:color w:val="000000" w:themeColor="text1"/>
        </w:rPr>
        <w:tab/>
      </w:r>
      <w:r w:rsidRPr="00B84503">
        <w:rPr>
          <w:rFonts w:cs="Calibri"/>
          <w:b/>
          <w:color w:val="000000" w:themeColor="text1"/>
        </w:rPr>
        <w:tab/>
        <w:t xml:space="preserve">                                           </w:t>
      </w:r>
      <w:r w:rsidRPr="00B84503">
        <w:rPr>
          <w:rFonts w:cs="Calibri"/>
          <w:b/>
          <w:color w:val="000000" w:themeColor="text1"/>
        </w:rPr>
        <w:tab/>
      </w:r>
      <w:r w:rsidRPr="00B84503">
        <w:rPr>
          <w:rFonts w:cs="Calibri"/>
          <w:b/>
          <w:color w:val="000000" w:themeColor="text1"/>
        </w:rPr>
        <w:tab/>
        <w:t xml:space="preserve">   Číslo poskytovateľa:</w:t>
      </w:r>
    </w:p>
    <w:p w14:paraId="446C23BC" w14:textId="13D13466" w:rsidR="00690932" w:rsidRPr="00B84503" w:rsidRDefault="00690932" w:rsidP="00690932">
      <w:pPr>
        <w:shd w:val="clear" w:color="auto" w:fill="FFFFFF"/>
        <w:spacing w:after="0" w:line="240" w:lineRule="auto"/>
        <w:jc w:val="center"/>
        <w:rPr>
          <w:rFonts w:cs="Calibri"/>
          <w:color w:val="000000" w:themeColor="text1"/>
        </w:rPr>
      </w:pPr>
      <w:r w:rsidRPr="00B84503">
        <w:rPr>
          <w:rFonts w:cs="Calibri"/>
          <w:color w:val="000000" w:themeColor="text1"/>
        </w:rPr>
        <w:t xml:space="preserve">uzatvorená podľa § 83 zákona č. 343/2015 </w:t>
      </w:r>
      <w:proofErr w:type="spellStart"/>
      <w:r w:rsidR="00403F15">
        <w:rPr>
          <w:rFonts w:cs="Calibri"/>
          <w:color w:val="000000" w:themeColor="text1"/>
        </w:rPr>
        <w:t>Z.z</w:t>
      </w:r>
      <w:proofErr w:type="spellEnd"/>
      <w:r w:rsidR="00403F15">
        <w:rPr>
          <w:rFonts w:cs="Calibri"/>
          <w:color w:val="000000" w:themeColor="text1"/>
        </w:rPr>
        <w:t xml:space="preserve">. </w:t>
      </w:r>
      <w:r w:rsidRPr="00B84503">
        <w:rPr>
          <w:rFonts w:cs="Calibri"/>
          <w:color w:val="000000" w:themeColor="text1"/>
        </w:rPr>
        <w:t>o verejnom obstarávaní a o zmene a doplnení niektorých zákonov v znení neskorších predpisov (ďalej len „</w:t>
      </w:r>
      <w:r w:rsidRPr="00B84503">
        <w:rPr>
          <w:rFonts w:cs="Calibri"/>
          <w:b/>
          <w:color w:val="000000" w:themeColor="text1"/>
        </w:rPr>
        <w:t>ZVO</w:t>
      </w:r>
      <w:r w:rsidRPr="00B84503">
        <w:rPr>
          <w:rFonts w:cs="Calibri"/>
          <w:color w:val="000000" w:themeColor="text1"/>
        </w:rPr>
        <w:t>“)  a  § 269 ods. 2 zákona č. 513/1991 Zb. Obchodný zákonník v znení neskorších predpisov (ďalej len „</w:t>
      </w:r>
      <w:r w:rsidRPr="00B84503">
        <w:rPr>
          <w:rFonts w:cs="Calibri"/>
          <w:b/>
          <w:color w:val="000000" w:themeColor="text1"/>
        </w:rPr>
        <w:t>Obchodný zákonník</w:t>
      </w:r>
      <w:r w:rsidRPr="00B84503">
        <w:rPr>
          <w:rFonts w:cs="Calibri"/>
          <w:color w:val="000000" w:themeColor="text1"/>
        </w:rPr>
        <w:t>“)</w:t>
      </w:r>
    </w:p>
    <w:p w14:paraId="03A3CA1A" w14:textId="77777777" w:rsidR="00690932" w:rsidRPr="00B84503" w:rsidRDefault="00690932" w:rsidP="00690932">
      <w:pPr>
        <w:shd w:val="clear" w:color="auto" w:fill="FFFFFF"/>
        <w:spacing w:line="240" w:lineRule="auto"/>
        <w:jc w:val="center"/>
        <w:rPr>
          <w:rFonts w:cs="Calibri"/>
          <w:color w:val="000000" w:themeColor="text1"/>
        </w:rPr>
      </w:pPr>
      <w:r w:rsidRPr="00B84503">
        <w:rPr>
          <w:rFonts w:cs="Calibri"/>
          <w:color w:val="000000" w:themeColor="text1"/>
        </w:rPr>
        <w:t xml:space="preserve">s primeraným použitím § 536 Obchodného zákonníka </w:t>
      </w:r>
    </w:p>
    <w:p w14:paraId="3D8D0304" w14:textId="77777777" w:rsidR="00690932" w:rsidRPr="00B84503" w:rsidRDefault="00690932" w:rsidP="00690932">
      <w:pPr>
        <w:spacing w:line="240" w:lineRule="auto"/>
        <w:jc w:val="center"/>
        <w:rPr>
          <w:rFonts w:cs="Calibri"/>
          <w:color w:val="000000" w:themeColor="text1"/>
        </w:rPr>
      </w:pPr>
      <w:r w:rsidRPr="00B84503">
        <w:rPr>
          <w:rFonts w:cs="Calibri"/>
          <w:color w:val="000000" w:themeColor="text1"/>
        </w:rPr>
        <w:t>(ďalej len „</w:t>
      </w:r>
      <w:r w:rsidRPr="00B84503">
        <w:rPr>
          <w:rFonts w:cs="Calibri"/>
          <w:b/>
          <w:color w:val="000000" w:themeColor="text1"/>
        </w:rPr>
        <w:t>rámcová dohoda</w:t>
      </w:r>
      <w:r w:rsidRPr="00B84503">
        <w:rPr>
          <w:rFonts w:cs="Calibri"/>
          <w:color w:val="000000" w:themeColor="text1"/>
        </w:rPr>
        <w:t>“)</w:t>
      </w:r>
    </w:p>
    <w:p w14:paraId="65B97370" w14:textId="77777777" w:rsidR="00690932" w:rsidRPr="00B84503" w:rsidRDefault="00690932" w:rsidP="00690932">
      <w:pPr>
        <w:pStyle w:val="Odsekzoznamu"/>
        <w:ind w:left="0"/>
        <w:jc w:val="center"/>
        <w:rPr>
          <w:rFonts w:ascii="Calibri" w:hAnsi="Calibri" w:cs="Calibri"/>
          <w:color w:val="000000" w:themeColor="text1"/>
        </w:rPr>
      </w:pPr>
      <w:r w:rsidRPr="00B84503">
        <w:rPr>
          <w:rFonts w:ascii="Calibri" w:hAnsi="Calibri" w:cs="Calibri"/>
          <w:color w:val="000000" w:themeColor="text1"/>
        </w:rPr>
        <w:t>medzi stranami rámcovej dohody:</w:t>
      </w:r>
    </w:p>
    <w:p w14:paraId="168E785D" w14:textId="77777777" w:rsidR="00690932" w:rsidRPr="00B84503" w:rsidRDefault="00690932" w:rsidP="00690932">
      <w:pPr>
        <w:widowControl w:val="0"/>
        <w:shd w:val="clear" w:color="auto" w:fill="FFFFFF"/>
        <w:autoSpaceDE w:val="0"/>
        <w:autoSpaceDN w:val="0"/>
        <w:adjustRightInd w:val="0"/>
        <w:spacing w:line="240" w:lineRule="auto"/>
        <w:rPr>
          <w:rFonts w:cs="Calibri"/>
          <w:b/>
          <w:bCs/>
          <w:color w:val="000000" w:themeColor="text1"/>
        </w:rPr>
      </w:pPr>
    </w:p>
    <w:p w14:paraId="72AC581B" w14:textId="77777777" w:rsidR="00690932" w:rsidRPr="00B84503" w:rsidRDefault="00690932" w:rsidP="00690932">
      <w:pPr>
        <w:widowControl w:val="0"/>
        <w:shd w:val="clear" w:color="auto" w:fill="FFFFFF"/>
        <w:autoSpaceDE w:val="0"/>
        <w:autoSpaceDN w:val="0"/>
        <w:adjustRightInd w:val="0"/>
        <w:spacing w:after="120" w:line="240" w:lineRule="auto"/>
        <w:rPr>
          <w:rFonts w:cs="Calibri"/>
          <w:b/>
          <w:bCs/>
          <w:color w:val="000000" w:themeColor="text1"/>
        </w:rPr>
      </w:pPr>
      <w:r w:rsidRPr="00B84503">
        <w:rPr>
          <w:rFonts w:cs="Calibri"/>
          <w:b/>
          <w:bCs/>
          <w:color w:val="000000" w:themeColor="text1"/>
        </w:rPr>
        <w:t>Objednávateľ:</w:t>
      </w:r>
    </w:p>
    <w:p w14:paraId="58BCF938" w14:textId="77777777" w:rsidR="00690932" w:rsidRPr="00B84503" w:rsidRDefault="00690932" w:rsidP="00690932">
      <w:pPr>
        <w:shd w:val="clear" w:color="auto" w:fill="FFFFFF"/>
        <w:tabs>
          <w:tab w:val="left" w:pos="2835"/>
        </w:tabs>
        <w:spacing w:after="0" w:line="240" w:lineRule="auto"/>
        <w:rPr>
          <w:rFonts w:cs="Calibri"/>
          <w:color w:val="000000" w:themeColor="text1"/>
        </w:rPr>
      </w:pPr>
      <w:r w:rsidRPr="00B84503">
        <w:rPr>
          <w:rFonts w:cs="Calibri"/>
          <w:color w:val="000000" w:themeColor="text1"/>
        </w:rPr>
        <w:t>Obchodné meno:</w:t>
      </w:r>
      <w:r w:rsidRPr="00B84503">
        <w:rPr>
          <w:rFonts w:cs="Calibri"/>
          <w:color w:val="000000" w:themeColor="text1"/>
        </w:rPr>
        <w:tab/>
      </w:r>
      <w:r w:rsidRPr="00B84503">
        <w:rPr>
          <w:rFonts w:cs="Calibri"/>
          <w:b/>
          <w:color w:val="000000" w:themeColor="text1"/>
        </w:rPr>
        <w:t xml:space="preserve">Národná diaľničná spoločnosť, a. s. </w:t>
      </w:r>
    </w:p>
    <w:p w14:paraId="64B1CB75" w14:textId="7A36E60F" w:rsidR="00690932" w:rsidRPr="00B84503" w:rsidRDefault="00690932" w:rsidP="00690932">
      <w:pPr>
        <w:shd w:val="clear" w:color="auto" w:fill="FFFFFF"/>
        <w:spacing w:after="0" w:line="240" w:lineRule="auto"/>
        <w:rPr>
          <w:rFonts w:cs="Calibri"/>
          <w:color w:val="000000" w:themeColor="text1"/>
        </w:rPr>
      </w:pPr>
      <w:r w:rsidRPr="00B84503">
        <w:rPr>
          <w:rFonts w:cs="Calibri"/>
          <w:color w:val="000000" w:themeColor="text1"/>
        </w:rPr>
        <w:t>Sídlo:</w:t>
      </w:r>
      <w:r w:rsidRPr="00B84503">
        <w:rPr>
          <w:rFonts w:cs="Calibri"/>
          <w:color w:val="000000" w:themeColor="text1"/>
        </w:rPr>
        <w:tab/>
        <w:t xml:space="preserve"> </w:t>
      </w:r>
      <w:r w:rsidRPr="00B84503">
        <w:rPr>
          <w:rFonts w:cs="Calibri"/>
          <w:color w:val="000000" w:themeColor="text1"/>
        </w:rPr>
        <w:tab/>
      </w:r>
      <w:r w:rsidRPr="00B84503">
        <w:rPr>
          <w:rFonts w:cs="Calibri"/>
          <w:color w:val="000000" w:themeColor="text1"/>
        </w:rPr>
        <w:tab/>
      </w:r>
      <w:r w:rsidRPr="00B84503">
        <w:rPr>
          <w:rFonts w:cs="Calibri"/>
          <w:color w:val="000000" w:themeColor="text1"/>
        </w:rPr>
        <w:tab/>
        <w:t>Dúbravská cesta 14, 841 04 Bratislava</w:t>
      </w:r>
    </w:p>
    <w:p w14:paraId="13D739D9" w14:textId="74363234" w:rsidR="00690932" w:rsidRPr="00B84503" w:rsidRDefault="00690932" w:rsidP="00690932">
      <w:pPr>
        <w:shd w:val="clear" w:color="auto" w:fill="FFFFFF"/>
        <w:spacing w:after="0" w:line="240" w:lineRule="auto"/>
        <w:rPr>
          <w:rFonts w:cs="Calibri"/>
          <w:color w:val="000000" w:themeColor="text1"/>
        </w:rPr>
      </w:pPr>
      <w:r w:rsidRPr="00B84503">
        <w:rPr>
          <w:rFonts w:cs="Calibri"/>
          <w:color w:val="000000" w:themeColor="text1"/>
        </w:rPr>
        <w:t>Zápis v obch. reg.:</w:t>
      </w:r>
      <w:r w:rsidRPr="00B84503">
        <w:rPr>
          <w:rFonts w:cs="Calibri"/>
          <w:color w:val="000000" w:themeColor="text1"/>
        </w:rPr>
        <w:tab/>
      </w:r>
      <w:r w:rsidRPr="00B84503">
        <w:rPr>
          <w:rFonts w:cs="Calibri"/>
          <w:color w:val="000000" w:themeColor="text1"/>
        </w:rPr>
        <w:tab/>
        <w:t>Mestský súd Bratislava III, Oddiel Sa, Vložka č. 3518/B</w:t>
      </w:r>
    </w:p>
    <w:p w14:paraId="42D2F45A" w14:textId="77777777" w:rsidR="00690932" w:rsidRPr="00B84503" w:rsidRDefault="00690932" w:rsidP="00690932">
      <w:pPr>
        <w:shd w:val="clear" w:color="auto" w:fill="FFFFFF"/>
        <w:tabs>
          <w:tab w:val="left" w:pos="2835"/>
        </w:tabs>
        <w:spacing w:after="0" w:line="240" w:lineRule="auto"/>
        <w:rPr>
          <w:rFonts w:cs="Calibri"/>
          <w:color w:val="000000" w:themeColor="text1"/>
        </w:rPr>
      </w:pPr>
      <w:r w:rsidRPr="00B84503">
        <w:rPr>
          <w:rFonts w:cs="Calibri"/>
          <w:color w:val="000000" w:themeColor="text1"/>
        </w:rPr>
        <w:t>Štatutárny orgán:</w:t>
      </w:r>
      <w:r w:rsidRPr="00B84503">
        <w:rPr>
          <w:rFonts w:cs="Calibri"/>
          <w:color w:val="000000" w:themeColor="text1"/>
        </w:rPr>
        <w:tab/>
        <w:t>predstavenstvo zastúpené:</w:t>
      </w:r>
    </w:p>
    <w:p w14:paraId="31F4F537" w14:textId="77777777" w:rsidR="00690932" w:rsidRPr="00B84503" w:rsidRDefault="00690932" w:rsidP="00690932">
      <w:pPr>
        <w:shd w:val="clear" w:color="auto" w:fill="FFFFFF"/>
        <w:tabs>
          <w:tab w:val="left" w:pos="2835"/>
        </w:tabs>
        <w:spacing w:after="0" w:line="240" w:lineRule="auto"/>
        <w:ind w:left="284"/>
        <w:rPr>
          <w:rFonts w:cs="Calibri"/>
          <w:color w:val="000000" w:themeColor="text1"/>
        </w:rPr>
      </w:pPr>
      <w:r w:rsidRPr="00B84503">
        <w:rPr>
          <w:rFonts w:cs="Calibri"/>
          <w:color w:val="000000" w:themeColor="text1"/>
        </w:rPr>
        <w:tab/>
        <w:t xml:space="preserve">Ing. Filip </w:t>
      </w:r>
      <w:proofErr w:type="spellStart"/>
      <w:r w:rsidRPr="00B84503">
        <w:rPr>
          <w:rFonts w:cs="Calibri"/>
          <w:color w:val="000000" w:themeColor="text1"/>
        </w:rPr>
        <w:t>Macháček</w:t>
      </w:r>
      <w:proofErr w:type="spellEnd"/>
      <w:r w:rsidRPr="00B84503">
        <w:rPr>
          <w:rFonts w:cs="Calibri"/>
          <w:color w:val="000000" w:themeColor="text1"/>
        </w:rPr>
        <w:t>, predseda predstavenstva a generálny riaditeľ</w:t>
      </w:r>
    </w:p>
    <w:p w14:paraId="1D7014A0" w14:textId="1E6B5658" w:rsidR="00690932" w:rsidRPr="00B84503" w:rsidRDefault="00690932" w:rsidP="00690932">
      <w:pPr>
        <w:shd w:val="clear" w:color="auto" w:fill="FFFFFF"/>
        <w:spacing w:after="0" w:line="240" w:lineRule="auto"/>
        <w:rPr>
          <w:rFonts w:cs="Calibri"/>
          <w:color w:val="000000" w:themeColor="text1"/>
        </w:rPr>
      </w:pPr>
      <w:r w:rsidRPr="00B84503">
        <w:rPr>
          <w:rFonts w:cs="Calibri"/>
          <w:color w:val="000000" w:themeColor="text1"/>
        </w:rPr>
        <w:tab/>
        <w:t xml:space="preserve"> </w:t>
      </w:r>
      <w:r w:rsidRPr="00B84503">
        <w:rPr>
          <w:rFonts w:cs="Calibri"/>
          <w:color w:val="000000" w:themeColor="text1"/>
        </w:rPr>
        <w:tab/>
      </w:r>
      <w:r w:rsidRPr="00B84503">
        <w:rPr>
          <w:rFonts w:cs="Calibri"/>
          <w:color w:val="000000" w:themeColor="text1"/>
        </w:rPr>
        <w:tab/>
      </w:r>
      <w:r w:rsidRPr="00B84503">
        <w:rPr>
          <w:rFonts w:cs="Calibri"/>
          <w:color w:val="000000" w:themeColor="text1"/>
        </w:rPr>
        <w:tab/>
        <w:t xml:space="preserve">PhDr. Rastislav </w:t>
      </w:r>
      <w:proofErr w:type="spellStart"/>
      <w:r w:rsidRPr="00B84503">
        <w:rPr>
          <w:rFonts w:cs="Calibri"/>
          <w:color w:val="000000" w:themeColor="text1"/>
        </w:rPr>
        <w:t>Droppa</w:t>
      </w:r>
      <w:proofErr w:type="spellEnd"/>
      <w:r w:rsidRPr="00B84503">
        <w:rPr>
          <w:rFonts w:cs="Calibri"/>
          <w:color w:val="000000" w:themeColor="text1"/>
        </w:rPr>
        <w:t>, podpredseda predstavenstva</w:t>
      </w:r>
    </w:p>
    <w:p w14:paraId="6FD40933" w14:textId="77777777" w:rsidR="00690932" w:rsidRPr="00B84503" w:rsidRDefault="00690932" w:rsidP="00690932">
      <w:pPr>
        <w:shd w:val="clear" w:color="auto" w:fill="FFFFFF"/>
        <w:tabs>
          <w:tab w:val="left" w:pos="2610"/>
        </w:tabs>
        <w:spacing w:after="0" w:line="240" w:lineRule="auto"/>
        <w:jc w:val="both"/>
        <w:rPr>
          <w:rFonts w:cs="Calibri"/>
          <w:color w:val="000000" w:themeColor="text1"/>
        </w:rPr>
      </w:pPr>
      <w:r w:rsidRPr="00B84503">
        <w:rPr>
          <w:rFonts w:cs="Calibri"/>
          <w:color w:val="000000" w:themeColor="text1"/>
        </w:rPr>
        <w:t>IČO:</w:t>
      </w:r>
      <w:r w:rsidRPr="00B84503">
        <w:rPr>
          <w:rFonts w:cs="Calibri"/>
          <w:color w:val="000000" w:themeColor="text1"/>
        </w:rPr>
        <w:tab/>
      </w:r>
      <w:r w:rsidRPr="00B84503">
        <w:rPr>
          <w:rFonts w:cs="Calibri"/>
          <w:color w:val="000000" w:themeColor="text1"/>
        </w:rPr>
        <w:tab/>
        <w:t>35 919 001</w:t>
      </w:r>
    </w:p>
    <w:p w14:paraId="3471E9E1" w14:textId="1AF65263" w:rsidR="00690932" w:rsidRPr="00B84503" w:rsidRDefault="00690932" w:rsidP="00690932">
      <w:pPr>
        <w:shd w:val="clear" w:color="auto" w:fill="FFFFFF"/>
        <w:spacing w:after="0" w:line="240" w:lineRule="auto"/>
        <w:rPr>
          <w:rFonts w:cs="Calibri"/>
          <w:color w:val="000000" w:themeColor="text1"/>
        </w:rPr>
      </w:pPr>
      <w:r w:rsidRPr="00B84503">
        <w:rPr>
          <w:rFonts w:cs="Calibri"/>
          <w:color w:val="000000" w:themeColor="text1"/>
        </w:rPr>
        <w:t xml:space="preserve">DIČ: </w:t>
      </w:r>
      <w:r w:rsidRPr="00B84503">
        <w:rPr>
          <w:rFonts w:cs="Calibri"/>
          <w:color w:val="000000" w:themeColor="text1"/>
        </w:rPr>
        <w:tab/>
      </w:r>
      <w:r w:rsidRPr="00B84503">
        <w:rPr>
          <w:rFonts w:cs="Calibri"/>
          <w:color w:val="000000" w:themeColor="text1"/>
        </w:rPr>
        <w:tab/>
      </w:r>
      <w:r w:rsidRPr="00B84503">
        <w:rPr>
          <w:rFonts w:cs="Calibri"/>
          <w:color w:val="000000" w:themeColor="text1"/>
        </w:rPr>
        <w:tab/>
      </w:r>
      <w:r w:rsidRPr="00B84503">
        <w:rPr>
          <w:rFonts w:cs="Calibri"/>
          <w:color w:val="000000" w:themeColor="text1"/>
        </w:rPr>
        <w:tab/>
        <w:t>202 193 7775</w:t>
      </w:r>
      <w:r w:rsidRPr="00B84503">
        <w:rPr>
          <w:rFonts w:cs="Calibri"/>
          <w:color w:val="000000" w:themeColor="text1"/>
        </w:rPr>
        <w:tab/>
      </w:r>
    </w:p>
    <w:p w14:paraId="11263C6D" w14:textId="13E18021" w:rsidR="00690932" w:rsidRPr="00B84503" w:rsidRDefault="00690932" w:rsidP="00690932">
      <w:pPr>
        <w:shd w:val="clear" w:color="auto" w:fill="FFFFFF"/>
        <w:spacing w:after="0" w:line="240" w:lineRule="auto"/>
        <w:rPr>
          <w:rFonts w:cs="Calibri"/>
          <w:color w:val="000000" w:themeColor="text1"/>
        </w:rPr>
      </w:pPr>
      <w:r w:rsidRPr="00B84503">
        <w:rPr>
          <w:rFonts w:cs="Calibri"/>
          <w:color w:val="000000" w:themeColor="text1"/>
        </w:rPr>
        <w:t>IČ DPH:</w:t>
      </w:r>
      <w:r w:rsidRPr="00B84503">
        <w:rPr>
          <w:rFonts w:cs="Calibri"/>
          <w:color w:val="000000" w:themeColor="text1"/>
        </w:rPr>
        <w:tab/>
      </w:r>
      <w:r w:rsidRPr="00B84503">
        <w:rPr>
          <w:rFonts w:cs="Calibri"/>
          <w:color w:val="000000" w:themeColor="text1"/>
        </w:rPr>
        <w:tab/>
      </w:r>
      <w:r w:rsidRPr="00B84503">
        <w:rPr>
          <w:rFonts w:cs="Calibri"/>
          <w:color w:val="000000" w:themeColor="text1"/>
        </w:rPr>
        <w:tab/>
      </w:r>
      <w:r w:rsidRPr="00B84503">
        <w:rPr>
          <w:rFonts w:cs="Calibri"/>
          <w:color w:val="000000" w:themeColor="text1"/>
        </w:rPr>
        <w:tab/>
        <w:t xml:space="preserve">SK 202 193 7775 </w:t>
      </w:r>
    </w:p>
    <w:p w14:paraId="7B81B02A" w14:textId="3C298552" w:rsidR="00CF0EFE" w:rsidRPr="00B84503" w:rsidRDefault="00690932" w:rsidP="00CF0EFE">
      <w:pPr>
        <w:spacing w:afterLines="6" w:after="14"/>
        <w:ind w:left="4248" w:hanging="4248"/>
        <w:rPr>
          <w:rFonts w:cs="Calibri"/>
          <w:color w:val="000000" w:themeColor="text1"/>
          <w:szCs w:val="24"/>
          <w:lang w:eastAsia="cs-CZ"/>
        </w:rPr>
      </w:pPr>
      <w:r w:rsidRPr="00B84503">
        <w:rPr>
          <w:rFonts w:cs="Calibri"/>
          <w:color w:val="000000" w:themeColor="text1"/>
        </w:rPr>
        <w:t>Bankové spojenie</w:t>
      </w:r>
      <w:bookmarkStart w:id="83" w:name="_Hlk174964890"/>
      <w:r w:rsidRPr="00B84503">
        <w:rPr>
          <w:rFonts w:cs="Calibri"/>
          <w:color w:val="000000" w:themeColor="text1"/>
        </w:rPr>
        <w:t xml:space="preserve">: </w:t>
      </w:r>
      <w:r w:rsidR="00CF0EFE" w:rsidRPr="00B84503">
        <w:rPr>
          <w:rFonts w:cs="Calibri"/>
          <w:color w:val="000000" w:themeColor="text1"/>
        </w:rPr>
        <w:t xml:space="preserve">                       </w:t>
      </w:r>
      <w:r w:rsidR="00CF0EFE" w:rsidRPr="00B84503">
        <w:rPr>
          <w:rFonts w:cs="Calibri"/>
          <w:color w:val="000000" w:themeColor="text1"/>
          <w:szCs w:val="24"/>
          <w:lang w:eastAsia="cs-CZ"/>
        </w:rPr>
        <w:t>Štátna pokladnica</w:t>
      </w:r>
    </w:p>
    <w:p w14:paraId="39502C7A" w14:textId="4DA7B1A2" w:rsidR="00CF0EFE" w:rsidRPr="00B84503" w:rsidRDefault="00CF0EFE" w:rsidP="00CF0EFE">
      <w:pPr>
        <w:spacing w:afterLines="6" w:after="14"/>
        <w:rPr>
          <w:rFonts w:cs="Calibri"/>
          <w:color w:val="000000" w:themeColor="text1"/>
          <w:szCs w:val="24"/>
          <w:lang w:eastAsia="cs-CZ"/>
        </w:rPr>
      </w:pPr>
      <w:r w:rsidRPr="00B84503">
        <w:rPr>
          <w:rFonts w:cs="Calibri"/>
          <w:color w:val="000000" w:themeColor="text1"/>
          <w:szCs w:val="24"/>
          <w:lang w:eastAsia="cs-CZ"/>
        </w:rPr>
        <w:t>IBAN:</w:t>
      </w:r>
      <w:r w:rsidRPr="00B84503">
        <w:rPr>
          <w:rFonts w:cs="Calibri"/>
          <w:color w:val="000000" w:themeColor="text1"/>
          <w:szCs w:val="20"/>
          <w:lang w:eastAsia="cs-CZ"/>
        </w:rPr>
        <w:tab/>
      </w:r>
      <w:r w:rsidRPr="00B84503">
        <w:rPr>
          <w:rFonts w:cs="Calibri"/>
          <w:color w:val="000000" w:themeColor="text1"/>
          <w:szCs w:val="20"/>
          <w:lang w:eastAsia="cs-CZ"/>
        </w:rPr>
        <w:tab/>
      </w:r>
      <w:r w:rsidRPr="00B84503">
        <w:rPr>
          <w:rFonts w:cs="Calibri"/>
          <w:color w:val="000000" w:themeColor="text1"/>
          <w:szCs w:val="20"/>
          <w:lang w:eastAsia="cs-CZ"/>
        </w:rPr>
        <w:tab/>
      </w:r>
      <w:r w:rsidRPr="00B84503">
        <w:rPr>
          <w:rFonts w:cs="Calibri"/>
          <w:color w:val="000000" w:themeColor="text1"/>
          <w:szCs w:val="20"/>
          <w:lang w:eastAsia="cs-CZ"/>
        </w:rPr>
        <w:tab/>
      </w:r>
      <w:r w:rsidRPr="00B84503">
        <w:rPr>
          <w:rFonts w:cs="Calibri"/>
          <w:bCs/>
          <w:color w:val="000000" w:themeColor="text1"/>
        </w:rPr>
        <w:t>SK95 8180 0000 0070 0069 4593</w:t>
      </w:r>
    </w:p>
    <w:p w14:paraId="01FE1F51" w14:textId="5FCBB56F" w:rsidR="00690932" w:rsidRPr="00B84503" w:rsidRDefault="00CF0EFE" w:rsidP="001E0F8F">
      <w:pPr>
        <w:shd w:val="clear" w:color="auto" w:fill="FFFFFF"/>
        <w:spacing w:after="0" w:line="240" w:lineRule="auto"/>
        <w:ind w:left="2835" w:hanging="2835"/>
        <w:rPr>
          <w:rFonts w:cs="Calibri"/>
          <w:color w:val="000000" w:themeColor="text1"/>
          <w:sz w:val="24"/>
        </w:rPr>
      </w:pPr>
      <w:r w:rsidRPr="00B84503">
        <w:rPr>
          <w:rFonts w:cs="Calibri"/>
          <w:color w:val="000000" w:themeColor="text1"/>
          <w:szCs w:val="24"/>
          <w:lang w:eastAsia="cs-CZ"/>
        </w:rPr>
        <w:t>SWIFT kód:</w:t>
      </w:r>
      <w:r w:rsidRPr="00B84503">
        <w:rPr>
          <w:rFonts w:cs="Calibri"/>
          <w:color w:val="000000" w:themeColor="text1"/>
          <w:szCs w:val="24"/>
          <w:lang w:eastAsia="cs-CZ"/>
        </w:rPr>
        <w:tab/>
        <w:t>SPSRSKBA</w:t>
      </w:r>
      <w:bookmarkEnd w:id="83"/>
    </w:p>
    <w:p w14:paraId="0D040706" w14:textId="25BA9D56" w:rsidR="00690932" w:rsidRPr="00B84503" w:rsidRDefault="00690932" w:rsidP="00690932">
      <w:pPr>
        <w:spacing w:after="0" w:line="240" w:lineRule="auto"/>
        <w:rPr>
          <w:rFonts w:cs="Calibri"/>
          <w:color w:val="000000" w:themeColor="text1"/>
        </w:rPr>
      </w:pPr>
      <w:r w:rsidRPr="00B84503">
        <w:rPr>
          <w:rFonts w:cs="Calibri"/>
          <w:color w:val="000000" w:themeColor="text1"/>
        </w:rPr>
        <w:t>Tel.:</w:t>
      </w:r>
      <w:r w:rsidRPr="00B84503">
        <w:rPr>
          <w:rFonts w:cs="Calibri"/>
          <w:color w:val="000000" w:themeColor="text1"/>
        </w:rPr>
        <w:tab/>
      </w:r>
      <w:r w:rsidRPr="00B84503">
        <w:rPr>
          <w:rFonts w:cs="Calibri"/>
          <w:color w:val="000000" w:themeColor="text1"/>
        </w:rPr>
        <w:tab/>
      </w:r>
      <w:r w:rsidRPr="00B84503">
        <w:rPr>
          <w:rFonts w:cs="Calibri"/>
          <w:color w:val="000000" w:themeColor="text1"/>
        </w:rPr>
        <w:tab/>
      </w:r>
      <w:r w:rsidRPr="00B84503">
        <w:rPr>
          <w:rFonts w:cs="Calibri"/>
          <w:color w:val="000000" w:themeColor="text1"/>
        </w:rPr>
        <w:tab/>
        <w:t>+421 2 5831 1111</w:t>
      </w:r>
    </w:p>
    <w:p w14:paraId="6E8E252E" w14:textId="77777777" w:rsidR="00690932" w:rsidRPr="00B84503" w:rsidRDefault="00690932" w:rsidP="00690932">
      <w:pPr>
        <w:tabs>
          <w:tab w:val="left" w:pos="567"/>
          <w:tab w:val="left" w:pos="2552"/>
        </w:tabs>
        <w:spacing w:line="240" w:lineRule="auto"/>
        <w:rPr>
          <w:rFonts w:cs="Calibri"/>
          <w:color w:val="000000" w:themeColor="text1"/>
          <w:lang w:eastAsia="cs-CZ"/>
        </w:rPr>
      </w:pPr>
      <w:r w:rsidRPr="00B84503">
        <w:rPr>
          <w:rFonts w:cs="Calibri"/>
          <w:color w:val="000000" w:themeColor="text1"/>
          <w:lang w:eastAsia="cs-CZ"/>
        </w:rPr>
        <w:t>(ďalej len „</w:t>
      </w:r>
      <w:r w:rsidRPr="00B84503">
        <w:rPr>
          <w:rFonts w:cs="Calibri"/>
          <w:b/>
          <w:color w:val="000000" w:themeColor="text1"/>
          <w:lang w:eastAsia="cs-CZ"/>
        </w:rPr>
        <w:t>objednávateľ</w:t>
      </w:r>
      <w:r w:rsidRPr="00B84503">
        <w:rPr>
          <w:rFonts w:cs="Calibri"/>
          <w:color w:val="000000" w:themeColor="text1"/>
          <w:lang w:eastAsia="cs-CZ"/>
        </w:rPr>
        <w:t>“)</w:t>
      </w:r>
    </w:p>
    <w:p w14:paraId="5E3548CA" w14:textId="77777777" w:rsidR="00690932" w:rsidRPr="00B84503" w:rsidRDefault="00690932" w:rsidP="00690932">
      <w:pPr>
        <w:shd w:val="clear" w:color="auto" w:fill="FFFFFF"/>
        <w:tabs>
          <w:tab w:val="left" w:pos="2268"/>
        </w:tabs>
        <w:spacing w:line="240" w:lineRule="auto"/>
        <w:rPr>
          <w:rFonts w:cs="Calibri"/>
          <w:b/>
          <w:bCs/>
          <w:color w:val="000000" w:themeColor="text1"/>
        </w:rPr>
      </w:pPr>
      <w:r w:rsidRPr="00B84503">
        <w:rPr>
          <w:rFonts w:cs="Calibri"/>
          <w:bCs/>
          <w:color w:val="000000" w:themeColor="text1"/>
        </w:rPr>
        <w:t>a</w:t>
      </w:r>
    </w:p>
    <w:p w14:paraId="3D365E73" w14:textId="77777777" w:rsidR="00690932" w:rsidRPr="00B84503" w:rsidRDefault="00690932" w:rsidP="00690932">
      <w:pPr>
        <w:shd w:val="clear" w:color="auto" w:fill="FFFFFF"/>
        <w:spacing w:after="120" w:line="240" w:lineRule="auto"/>
        <w:ind w:left="567" w:hanging="567"/>
        <w:rPr>
          <w:rFonts w:cs="Calibri"/>
          <w:b/>
          <w:bCs/>
          <w:color w:val="000000" w:themeColor="text1"/>
        </w:rPr>
      </w:pPr>
      <w:r w:rsidRPr="00B84503">
        <w:rPr>
          <w:rFonts w:cs="Calibri"/>
          <w:b/>
          <w:bCs/>
          <w:color w:val="000000" w:themeColor="text1"/>
        </w:rPr>
        <w:t>Poskytovateľ:</w:t>
      </w:r>
    </w:p>
    <w:p w14:paraId="69D23F49" w14:textId="77777777" w:rsidR="00690932" w:rsidRPr="00B84503" w:rsidRDefault="00690932" w:rsidP="00690932">
      <w:pPr>
        <w:shd w:val="clear" w:color="auto" w:fill="FFFFFF"/>
        <w:tabs>
          <w:tab w:val="left" w:pos="2268"/>
        </w:tabs>
        <w:spacing w:after="0" w:line="240" w:lineRule="auto"/>
        <w:rPr>
          <w:rFonts w:cs="Calibri"/>
          <w:color w:val="000000" w:themeColor="text1"/>
        </w:rPr>
      </w:pPr>
      <w:r w:rsidRPr="00B84503">
        <w:rPr>
          <w:rFonts w:cs="Calibri"/>
          <w:color w:val="000000" w:themeColor="text1"/>
        </w:rPr>
        <w:t>Obchodné meno:</w:t>
      </w:r>
      <w:r w:rsidRPr="00B84503">
        <w:rPr>
          <w:rFonts w:cs="Calibri"/>
          <w:color w:val="000000" w:themeColor="text1"/>
        </w:rPr>
        <w:tab/>
      </w:r>
      <w:r w:rsidRPr="00B84503">
        <w:rPr>
          <w:rFonts w:cs="Calibri"/>
          <w:color w:val="000000" w:themeColor="text1"/>
        </w:rPr>
        <w:tab/>
      </w:r>
    </w:p>
    <w:p w14:paraId="41D2C7BC" w14:textId="77777777" w:rsidR="00690932" w:rsidRPr="00B84503" w:rsidRDefault="00690932" w:rsidP="00690932">
      <w:pPr>
        <w:shd w:val="clear" w:color="auto" w:fill="FFFFFF"/>
        <w:tabs>
          <w:tab w:val="left" w:pos="2268"/>
        </w:tabs>
        <w:spacing w:after="0" w:line="240" w:lineRule="auto"/>
        <w:rPr>
          <w:rFonts w:cs="Calibri"/>
          <w:color w:val="000000" w:themeColor="text1"/>
        </w:rPr>
      </w:pPr>
      <w:r w:rsidRPr="00B84503">
        <w:rPr>
          <w:rFonts w:cs="Calibri"/>
          <w:color w:val="000000" w:themeColor="text1"/>
        </w:rPr>
        <w:t>Sídlo:</w:t>
      </w:r>
      <w:r w:rsidRPr="00B84503">
        <w:rPr>
          <w:rFonts w:cs="Calibri"/>
          <w:color w:val="000000" w:themeColor="text1"/>
        </w:rPr>
        <w:tab/>
      </w:r>
      <w:r w:rsidRPr="00B84503">
        <w:rPr>
          <w:rFonts w:cs="Calibri"/>
          <w:color w:val="000000" w:themeColor="text1"/>
        </w:rPr>
        <w:tab/>
      </w:r>
    </w:p>
    <w:p w14:paraId="4E454692" w14:textId="77777777" w:rsidR="00690932" w:rsidRPr="00B84503" w:rsidRDefault="00690932" w:rsidP="00690932">
      <w:pPr>
        <w:shd w:val="clear" w:color="auto" w:fill="FFFFFF"/>
        <w:tabs>
          <w:tab w:val="left" w:pos="2268"/>
        </w:tabs>
        <w:spacing w:after="0" w:line="240" w:lineRule="auto"/>
        <w:rPr>
          <w:rFonts w:cs="Calibri"/>
          <w:color w:val="000000" w:themeColor="text1"/>
        </w:rPr>
      </w:pPr>
      <w:r w:rsidRPr="00B84503">
        <w:rPr>
          <w:rFonts w:cs="Calibri"/>
          <w:color w:val="000000" w:themeColor="text1"/>
        </w:rPr>
        <w:t>Zápis v obch. reg.:</w:t>
      </w:r>
      <w:r w:rsidRPr="00B84503">
        <w:rPr>
          <w:rFonts w:cs="Calibri"/>
          <w:color w:val="000000" w:themeColor="text1"/>
        </w:rPr>
        <w:tab/>
      </w:r>
      <w:r w:rsidRPr="00B84503">
        <w:rPr>
          <w:rFonts w:cs="Calibri"/>
          <w:color w:val="000000" w:themeColor="text1"/>
        </w:rPr>
        <w:tab/>
      </w:r>
    </w:p>
    <w:p w14:paraId="52B12F9F" w14:textId="77777777" w:rsidR="00690932" w:rsidRPr="00B84503" w:rsidRDefault="00690932" w:rsidP="00690932">
      <w:pPr>
        <w:shd w:val="clear" w:color="auto" w:fill="FFFFFF"/>
        <w:tabs>
          <w:tab w:val="left" w:pos="2268"/>
        </w:tabs>
        <w:spacing w:after="0" w:line="240" w:lineRule="auto"/>
        <w:rPr>
          <w:rFonts w:cs="Calibri"/>
          <w:color w:val="000000" w:themeColor="text1"/>
        </w:rPr>
      </w:pPr>
      <w:r w:rsidRPr="00B84503">
        <w:rPr>
          <w:rFonts w:cs="Calibri"/>
          <w:color w:val="000000" w:themeColor="text1"/>
        </w:rPr>
        <w:lastRenderedPageBreak/>
        <w:t>Štatutárny orgán:</w:t>
      </w:r>
      <w:r w:rsidRPr="00B84503">
        <w:rPr>
          <w:rFonts w:cs="Calibri"/>
          <w:color w:val="000000" w:themeColor="text1"/>
        </w:rPr>
        <w:tab/>
      </w:r>
      <w:r w:rsidRPr="00B84503">
        <w:rPr>
          <w:rFonts w:cs="Calibri"/>
          <w:color w:val="000000" w:themeColor="text1"/>
        </w:rPr>
        <w:tab/>
      </w:r>
    </w:p>
    <w:p w14:paraId="727CC5C5" w14:textId="77777777" w:rsidR="00690932" w:rsidRPr="00B84503" w:rsidRDefault="00690932" w:rsidP="00690932">
      <w:pPr>
        <w:shd w:val="clear" w:color="auto" w:fill="FFFFFF"/>
        <w:tabs>
          <w:tab w:val="left" w:pos="2268"/>
        </w:tabs>
        <w:spacing w:after="0" w:line="240" w:lineRule="auto"/>
        <w:rPr>
          <w:rFonts w:cs="Calibri"/>
          <w:color w:val="000000" w:themeColor="text1"/>
        </w:rPr>
      </w:pPr>
      <w:r w:rsidRPr="00B84503">
        <w:rPr>
          <w:rFonts w:cs="Calibri"/>
          <w:color w:val="000000" w:themeColor="text1"/>
        </w:rPr>
        <w:t>Osoby oprávnené na rokovanie:</w:t>
      </w:r>
    </w:p>
    <w:p w14:paraId="37BBFCB2" w14:textId="77777777" w:rsidR="00690932" w:rsidRPr="00B84503" w:rsidRDefault="00690932" w:rsidP="00690932">
      <w:pPr>
        <w:shd w:val="clear" w:color="auto" w:fill="FFFFFF"/>
        <w:tabs>
          <w:tab w:val="left" w:pos="2268"/>
        </w:tabs>
        <w:spacing w:after="0" w:line="240" w:lineRule="auto"/>
        <w:rPr>
          <w:rFonts w:cs="Calibri"/>
          <w:color w:val="000000" w:themeColor="text1"/>
        </w:rPr>
      </w:pPr>
      <w:r w:rsidRPr="00B84503">
        <w:rPr>
          <w:rFonts w:cs="Calibri"/>
          <w:color w:val="000000" w:themeColor="text1"/>
        </w:rPr>
        <w:t xml:space="preserve">- vo veciach rámcovej dohody:  </w:t>
      </w:r>
      <w:r w:rsidRPr="00B84503">
        <w:rPr>
          <w:rFonts w:cs="Calibri"/>
          <w:color w:val="000000" w:themeColor="text1"/>
        </w:rPr>
        <w:tab/>
      </w:r>
    </w:p>
    <w:p w14:paraId="41DA0252" w14:textId="77777777" w:rsidR="00690932" w:rsidRPr="00B84503" w:rsidRDefault="00690932" w:rsidP="00690932">
      <w:pPr>
        <w:shd w:val="clear" w:color="auto" w:fill="FFFFFF"/>
        <w:spacing w:after="0" w:line="240" w:lineRule="auto"/>
        <w:rPr>
          <w:rFonts w:cs="Calibri"/>
          <w:color w:val="000000" w:themeColor="text1"/>
        </w:rPr>
      </w:pPr>
      <w:r w:rsidRPr="00B84503">
        <w:rPr>
          <w:rFonts w:cs="Calibri"/>
          <w:color w:val="000000" w:themeColor="text1"/>
        </w:rPr>
        <w:t xml:space="preserve">- vo veciach technických: </w:t>
      </w:r>
    </w:p>
    <w:p w14:paraId="6397CC78" w14:textId="77777777" w:rsidR="00690932" w:rsidRPr="00B84503" w:rsidRDefault="00690932" w:rsidP="00690932">
      <w:pPr>
        <w:shd w:val="clear" w:color="auto" w:fill="FFFFFF"/>
        <w:spacing w:after="0" w:line="240" w:lineRule="auto"/>
        <w:rPr>
          <w:rFonts w:cs="Calibri"/>
          <w:color w:val="000000" w:themeColor="text1"/>
        </w:rPr>
      </w:pPr>
      <w:r w:rsidRPr="00B84503">
        <w:rPr>
          <w:rFonts w:cs="Calibri"/>
          <w:color w:val="000000" w:themeColor="text1"/>
        </w:rPr>
        <w:t>- vo veciach cenových:</w:t>
      </w:r>
      <w:r w:rsidRPr="00B84503">
        <w:rPr>
          <w:rFonts w:cs="Calibri"/>
          <w:color w:val="000000" w:themeColor="text1"/>
        </w:rPr>
        <w:tab/>
      </w:r>
    </w:p>
    <w:p w14:paraId="518BF8C6" w14:textId="77777777" w:rsidR="00690932" w:rsidRPr="00B84503" w:rsidRDefault="00690932" w:rsidP="00690932">
      <w:pPr>
        <w:shd w:val="clear" w:color="auto" w:fill="FFFFFF"/>
        <w:tabs>
          <w:tab w:val="left" w:pos="2268"/>
        </w:tabs>
        <w:spacing w:after="0" w:line="240" w:lineRule="auto"/>
        <w:rPr>
          <w:rFonts w:cs="Calibri"/>
          <w:color w:val="000000" w:themeColor="text1"/>
        </w:rPr>
      </w:pPr>
      <w:r w:rsidRPr="00B84503">
        <w:rPr>
          <w:rFonts w:cs="Calibri"/>
          <w:color w:val="000000" w:themeColor="text1"/>
        </w:rPr>
        <w:t>IČO:</w:t>
      </w:r>
      <w:r w:rsidRPr="00B84503">
        <w:rPr>
          <w:rFonts w:cs="Calibri"/>
          <w:color w:val="000000" w:themeColor="text1"/>
        </w:rPr>
        <w:tab/>
      </w:r>
      <w:r w:rsidRPr="00B84503">
        <w:rPr>
          <w:rFonts w:cs="Calibri"/>
          <w:color w:val="000000" w:themeColor="text1"/>
        </w:rPr>
        <w:tab/>
      </w:r>
    </w:p>
    <w:p w14:paraId="01D3B454" w14:textId="77777777" w:rsidR="00690932" w:rsidRPr="00B84503" w:rsidRDefault="00690932" w:rsidP="00690932">
      <w:pPr>
        <w:shd w:val="clear" w:color="auto" w:fill="FFFFFF"/>
        <w:tabs>
          <w:tab w:val="left" w:pos="2268"/>
        </w:tabs>
        <w:spacing w:after="0" w:line="240" w:lineRule="auto"/>
        <w:rPr>
          <w:rFonts w:cs="Calibri"/>
          <w:color w:val="000000" w:themeColor="text1"/>
        </w:rPr>
      </w:pPr>
      <w:r w:rsidRPr="00B84503">
        <w:rPr>
          <w:rFonts w:cs="Calibri"/>
          <w:color w:val="000000" w:themeColor="text1"/>
        </w:rPr>
        <w:t>DIČ:</w:t>
      </w:r>
      <w:r w:rsidRPr="00B84503">
        <w:rPr>
          <w:rFonts w:cs="Calibri"/>
          <w:color w:val="000000" w:themeColor="text1"/>
        </w:rPr>
        <w:tab/>
      </w:r>
      <w:r w:rsidRPr="00B84503">
        <w:rPr>
          <w:rFonts w:cs="Calibri"/>
          <w:color w:val="000000" w:themeColor="text1"/>
        </w:rPr>
        <w:tab/>
      </w:r>
    </w:p>
    <w:p w14:paraId="31B99950" w14:textId="77777777" w:rsidR="00690932" w:rsidRPr="00B84503" w:rsidRDefault="00690932" w:rsidP="00690932">
      <w:pPr>
        <w:shd w:val="clear" w:color="auto" w:fill="FFFFFF"/>
        <w:spacing w:after="0" w:line="240" w:lineRule="auto"/>
        <w:rPr>
          <w:rFonts w:cs="Calibri"/>
          <w:color w:val="000000" w:themeColor="text1"/>
        </w:rPr>
      </w:pPr>
      <w:r w:rsidRPr="00B84503">
        <w:rPr>
          <w:rFonts w:cs="Calibri"/>
          <w:color w:val="000000" w:themeColor="text1"/>
        </w:rPr>
        <w:t>IČ DPH:</w:t>
      </w:r>
      <w:r w:rsidRPr="00B84503">
        <w:rPr>
          <w:rFonts w:cs="Calibri"/>
          <w:color w:val="000000" w:themeColor="text1"/>
        </w:rPr>
        <w:tab/>
      </w:r>
      <w:r w:rsidRPr="00B84503">
        <w:rPr>
          <w:rFonts w:cs="Calibri"/>
          <w:color w:val="000000" w:themeColor="text1"/>
        </w:rPr>
        <w:tab/>
      </w:r>
      <w:r w:rsidRPr="00B84503">
        <w:rPr>
          <w:rFonts w:cs="Calibri"/>
          <w:color w:val="000000" w:themeColor="text1"/>
        </w:rPr>
        <w:tab/>
      </w:r>
    </w:p>
    <w:p w14:paraId="383B5EA4" w14:textId="77777777" w:rsidR="00690932" w:rsidRPr="00B84503" w:rsidRDefault="00690932" w:rsidP="00690932">
      <w:pPr>
        <w:shd w:val="clear" w:color="auto" w:fill="FFFFFF"/>
        <w:tabs>
          <w:tab w:val="left" w:pos="2268"/>
        </w:tabs>
        <w:spacing w:after="0" w:line="240" w:lineRule="auto"/>
        <w:rPr>
          <w:rFonts w:cs="Calibri"/>
          <w:color w:val="000000" w:themeColor="text1"/>
        </w:rPr>
      </w:pPr>
      <w:r w:rsidRPr="00B84503">
        <w:rPr>
          <w:rFonts w:cs="Calibri"/>
          <w:color w:val="000000" w:themeColor="text1"/>
        </w:rPr>
        <w:t>Bankové spojenie:</w:t>
      </w:r>
      <w:r w:rsidRPr="00B84503">
        <w:rPr>
          <w:rFonts w:cs="Calibri"/>
          <w:color w:val="000000" w:themeColor="text1"/>
        </w:rPr>
        <w:tab/>
      </w:r>
      <w:r w:rsidRPr="00B84503">
        <w:rPr>
          <w:rFonts w:cs="Calibri"/>
          <w:color w:val="000000" w:themeColor="text1"/>
        </w:rPr>
        <w:tab/>
      </w:r>
    </w:p>
    <w:p w14:paraId="58AA9C7B" w14:textId="77777777" w:rsidR="00690932" w:rsidRPr="00B84503" w:rsidRDefault="00690932" w:rsidP="00690932">
      <w:pPr>
        <w:spacing w:after="0" w:line="240" w:lineRule="auto"/>
        <w:rPr>
          <w:rFonts w:cs="Calibri"/>
          <w:bCs/>
          <w:color w:val="000000" w:themeColor="text1"/>
        </w:rPr>
      </w:pPr>
      <w:r w:rsidRPr="00B84503">
        <w:rPr>
          <w:rFonts w:cs="Calibri"/>
          <w:bCs/>
          <w:color w:val="000000" w:themeColor="text1"/>
        </w:rPr>
        <w:t>Číslo účtu:</w:t>
      </w:r>
      <w:r w:rsidRPr="00B84503">
        <w:rPr>
          <w:rFonts w:cs="Calibri"/>
          <w:bCs/>
          <w:color w:val="000000" w:themeColor="text1"/>
        </w:rPr>
        <w:tab/>
      </w:r>
      <w:r w:rsidRPr="00B84503">
        <w:rPr>
          <w:rFonts w:cs="Calibri"/>
          <w:bCs/>
          <w:color w:val="000000" w:themeColor="text1"/>
        </w:rPr>
        <w:tab/>
      </w:r>
      <w:r w:rsidRPr="00B84503">
        <w:rPr>
          <w:rFonts w:cs="Calibri"/>
          <w:bCs/>
          <w:color w:val="000000" w:themeColor="text1"/>
        </w:rPr>
        <w:tab/>
      </w:r>
    </w:p>
    <w:p w14:paraId="244211E6" w14:textId="77777777" w:rsidR="00690932" w:rsidRPr="00B84503" w:rsidRDefault="00690932" w:rsidP="00690932">
      <w:pPr>
        <w:spacing w:after="0" w:line="240" w:lineRule="auto"/>
        <w:rPr>
          <w:rFonts w:cs="Calibri"/>
          <w:bCs/>
          <w:color w:val="000000" w:themeColor="text1"/>
        </w:rPr>
      </w:pPr>
      <w:r w:rsidRPr="00B84503">
        <w:rPr>
          <w:rFonts w:cs="Calibri"/>
          <w:bCs/>
          <w:color w:val="000000" w:themeColor="text1"/>
        </w:rPr>
        <w:t>IBAN:</w:t>
      </w:r>
      <w:r w:rsidRPr="00B84503">
        <w:rPr>
          <w:rFonts w:cs="Calibri"/>
          <w:bCs/>
          <w:color w:val="000000" w:themeColor="text1"/>
        </w:rPr>
        <w:tab/>
      </w:r>
      <w:r w:rsidRPr="00B84503">
        <w:rPr>
          <w:rFonts w:cs="Calibri"/>
          <w:bCs/>
          <w:color w:val="000000" w:themeColor="text1"/>
        </w:rPr>
        <w:tab/>
      </w:r>
      <w:r w:rsidRPr="00B84503">
        <w:rPr>
          <w:rFonts w:cs="Calibri"/>
          <w:bCs/>
          <w:color w:val="000000" w:themeColor="text1"/>
        </w:rPr>
        <w:tab/>
      </w:r>
      <w:r w:rsidRPr="00B84503">
        <w:rPr>
          <w:rFonts w:cs="Calibri"/>
          <w:bCs/>
          <w:color w:val="000000" w:themeColor="text1"/>
        </w:rPr>
        <w:tab/>
      </w:r>
    </w:p>
    <w:p w14:paraId="15B557A9" w14:textId="77777777" w:rsidR="00690932" w:rsidRPr="00B84503" w:rsidRDefault="00690932" w:rsidP="00690932">
      <w:pPr>
        <w:spacing w:after="0" w:line="240" w:lineRule="auto"/>
        <w:rPr>
          <w:rFonts w:cs="Calibri"/>
          <w:color w:val="000000" w:themeColor="text1"/>
        </w:rPr>
      </w:pPr>
      <w:r w:rsidRPr="00B84503">
        <w:rPr>
          <w:rFonts w:cs="Calibri"/>
          <w:bCs/>
          <w:color w:val="000000" w:themeColor="text1"/>
        </w:rPr>
        <w:t>BIC:</w:t>
      </w:r>
      <w:r w:rsidRPr="00B84503">
        <w:rPr>
          <w:rFonts w:cs="Calibri"/>
          <w:bCs/>
          <w:color w:val="000000" w:themeColor="text1"/>
        </w:rPr>
        <w:tab/>
        <w:t xml:space="preserve"> </w:t>
      </w:r>
      <w:r w:rsidRPr="00B84503">
        <w:rPr>
          <w:rFonts w:cs="Calibri"/>
          <w:bCs/>
          <w:color w:val="000000" w:themeColor="text1"/>
        </w:rPr>
        <w:tab/>
      </w:r>
      <w:r w:rsidRPr="00B84503">
        <w:rPr>
          <w:rFonts w:cs="Calibri"/>
          <w:bCs/>
          <w:color w:val="000000" w:themeColor="text1"/>
        </w:rPr>
        <w:tab/>
      </w:r>
      <w:r w:rsidRPr="00B84503">
        <w:rPr>
          <w:rFonts w:cs="Calibri"/>
          <w:bCs/>
          <w:color w:val="000000" w:themeColor="text1"/>
        </w:rPr>
        <w:tab/>
      </w:r>
    </w:p>
    <w:p w14:paraId="68F09D39" w14:textId="77777777" w:rsidR="00690932" w:rsidRPr="00B84503" w:rsidRDefault="00690932" w:rsidP="00690932">
      <w:pPr>
        <w:shd w:val="clear" w:color="auto" w:fill="FFFFFF"/>
        <w:tabs>
          <w:tab w:val="left" w:pos="2268"/>
        </w:tabs>
        <w:spacing w:after="0" w:line="240" w:lineRule="auto"/>
        <w:rPr>
          <w:rFonts w:cs="Calibri"/>
          <w:color w:val="000000" w:themeColor="text1"/>
        </w:rPr>
      </w:pPr>
      <w:r w:rsidRPr="00B84503">
        <w:rPr>
          <w:rFonts w:cs="Calibri"/>
          <w:color w:val="000000" w:themeColor="text1"/>
        </w:rPr>
        <w:t>Tel./Fax:</w:t>
      </w:r>
      <w:r w:rsidRPr="00B84503">
        <w:rPr>
          <w:rFonts w:cs="Calibri"/>
          <w:color w:val="000000" w:themeColor="text1"/>
        </w:rPr>
        <w:tab/>
      </w:r>
      <w:r w:rsidRPr="00B84503">
        <w:rPr>
          <w:rFonts w:cs="Calibri"/>
          <w:color w:val="000000" w:themeColor="text1"/>
        </w:rPr>
        <w:tab/>
      </w:r>
    </w:p>
    <w:p w14:paraId="71CC81B3" w14:textId="77777777" w:rsidR="00690932" w:rsidRPr="00B84503" w:rsidRDefault="00690932" w:rsidP="00690932">
      <w:pPr>
        <w:pStyle w:val="Odsekzoznamu"/>
        <w:ind w:left="0"/>
        <w:rPr>
          <w:rFonts w:ascii="Calibri" w:hAnsi="Calibri" w:cs="Calibri"/>
          <w:color w:val="000000" w:themeColor="text1"/>
        </w:rPr>
      </w:pPr>
      <w:r w:rsidRPr="00B84503">
        <w:rPr>
          <w:rFonts w:ascii="Calibri" w:hAnsi="Calibri" w:cs="Calibri"/>
          <w:color w:val="000000" w:themeColor="text1"/>
          <w:lang w:eastAsia="cs-CZ"/>
        </w:rPr>
        <w:t>(ďalej len „</w:t>
      </w:r>
      <w:r w:rsidRPr="00B84503">
        <w:rPr>
          <w:rFonts w:ascii="Calibri" w:hAnsi="Calibri" w:cs="Calibri"/>
          <w:b/>
          <w:color w:val="000000" w:themeColor="text1"/>
          <w:lang w:eastAsia="cs-CZ"/>
        </w:rPr>
        <w:t>poskytovateľ</w:t>
      </w:r>
      <w:r w:rsidRPr="00B84503">
        <w:rPr>
          <w:rFonts w:ascii="Calibri" w:hAnsi="Calibri" w:cs="Calibri"/>
          <w:color w:val="000000" w:themeColor="text1"/>
          <w:lang w:eastAsia="cs-CZ"/>
        </w:rPr>
        <w:t>“)</w:t>
      </w:r>
    </w:p>
    <w:p w14:paraId="4D98A2BE" w14:textId="77777777" w:rsidR="00690932" w:rsidRPr="00B84503" w:rsidRDefault="00690932" w:rsidP="00690932">
      <w:pPr>
        <w:spacing w:line="240" w:lineRule="auto"/>
        <w:jc w:val="both"/>
        <w:rPr>
          <w:rFonts w:cs="Calibri"/>
          <w:color w:val="000000" w:themeColor="text1"/>
        </w:rPr>
      </w:pPr>
    </w:p>
    <w:p w14:paraId="73A83075" w14:textId="64B7F340" w:rsidR="00690932" w:rsidRPr="00B84503" w:rsidRDefault="00690932" w:rsidP="00690932">
      <w:pPr>
        <w:spacing w:line="240" w:lineRule="auto"/>
        <w:jc w:val="both"/>
        <w:rPr>
          <w:rFonts w:cs="Calibri"/>
          <w:color w:val="000000" w:themeColor="text1"/>
        </w:rPr>
      </w:pPr>
      <w:r w:rsidRPr="00B84503">
        <w:rPr>
          <w:rFonts w:cs="Calibri"/>
          <w:color w:val="000000" w:themeColor="text1"/>
        </w:rPr>
        <w:t>(objednávateľ a poskytovateľ ďalej len „</w:t>
      </w:r>
      <w:r w:rsidRPr="00B84503">
        <w:rPr>
          <w:rFonts w:cs="Calibri"/>
          <w:b/>
          <w:color w:val="000000" w:themeColor="text1"/>
        </w:rPr>
        <w:t>strany rámcovej dohody</w:t>
      </w:r>
      <w:r w:rsidRPr="00B84503">
        <w:rPr>
          <w:rFonts w:cs="Calibri"/>
          <w:color w:val="000000" w:themeColor="text1"/>
        </w:rPr>
        <w:t>“</w:t>
      </w:r>
      <w:r w:rsidR="002841C2" w:rsidRPr="00B84503">
        <w:rPr>
          <w:rFonts w:cs="Calibri"/>
          <w:color w:val="000000" w:themeColor="text1"/>
        </w:rPr>
        <w:t xml:space="preserve"> </w:t>
      </w:r>
      <w:r w:rsidR="002841C2" w:rsidRPr="00B84503">
        <w:rPr>
          <w:rFonts w:cs="Calibri"/>
        </w:rPr>
        <w:t>alebo jednotlivo „</w:t>
      </w:r>
      <w:r w:rsidR="002841C2" w:rsidRPr="00B84503">
        <w:rPr>
          <w:rFonts w:cs="Calibri"/>
          <w:b/>
        </w:rPr>
        <w:t>strana rámcovej dohody</w:t>
      </w:r>
      <w:r w:rsidR="002841C2" w:rsidRPr="00B84503">
        <w:rPr>
          <w:rFonts w:cs="Calibri"/>
        </w:rPr>
        <w:t>“)</w:t>
      </w:r>
    </w:p>
    <w:p w14:paraId="527EC694" w14:textId="77777777" w:rsidR="00896E16" w:rsidRPr="00B84503" w:rsidRDefault="00896E16" w:rsidP="00896E16">
      <w:pPr>
        <w:pStyle w:val="CEMOS"/>
        <w:spacing w:before="0"/>
        <w:ind w:left="0" w:firstLine="0"/>
        <w:jc w:val="center"/>
        <w:rPr>
          <w:rFonts w:asciiTheme="minorHAnsi" w:hAnsiTheme="minorHAnsi" w:cstheme="minorHAnsi"/>
          <w:b/>
          <w:color w:val="000000" w:themeColor="text1"/>
          <w:sz w:val="22"/>
          <w:szCs w:val="22"/>
        </w:rPr>
      </w:pPr>
      <w:r w:rsidRPr="00B84503">
        <w:rPr>
          <w:rFonts w:asciiTheme="minorHAnsi" w:hAnsiTheme="minorHAnsi" w:cstheme="minorHAnsi"/>
          <w:b/>
          <w:color w:val="000000" w:themeColor="text1"/>
          <w:sz w:val="22"/>
          <w:szCs w:val="22"/>
        </w:rPr>
        <w:t xml:space="preserve">Čl. 1 </w:t>
      </w:r>
    </w:p>
    <w:p w14:paraId="6494F621" w14:textId="77777777" w:rsidR="00896E16" w:rsidRPr="00B84503" w:rsidRDefault="00896E16" w:rsidP="00896E16">
      <w:pPr>
        <w:pStyle w:val="CEMOS"/>
        <w:spacing w:before="0" w:after="120"/>
        <w:ind w:left="0" w:firstLine="0"/>
        <w:jc w:val="center"/>
        <w:rPr>
          <w:rFonts w:asciiTheme="minorHAnsi" w:hAnsiTheme="minorHAnsi" w:cstheme="minorHAnsi"/>
          <w:b/>
          <w:color w:val="000000" w:themeColor="text1"/>
          <w:sz w:val="22"/>
          <w:szCs w:val="22"/>
        </w:rPr>
      </w:pPr>
      <w:r w:rsidRPr="00B84503">
        <w:rPr>
          <w:rFonts w:asciiTheme="minorHAnsi" w:hAnsiTheme="minorHAnsi" w:cstheme="minorHAnsi"/>
          <w:b/>
          <w:color w:val="000000" w:themeColor="text1"/>
          <w:sz w:val="22"/>
          <w:szCs w:val="22"/>
        </w:rPr>
        <w:t>PREDMET RÁMCOVEJ DOHODY</w:t>
      </w:r>
    </w:p>
    <w:p w14:paraId="36ED464D" w14:textId="742C653F" w:rsidR="00405EE7" w:rsidRPr="00B84503" w:rsidRDefault="00896E16" w:rsidP="00896E16">
      <w:pPr>
        <w:pStyle w:val="CEMOS"/>
        <w:numPr>
          <w:ilvl w:val="1"/>
          <w:numId w:val="87"/>
        </w:numPr>
        <w:spacing w:before="0" w:after="120"/>
        <w:ind w:left="426" w:hanging="426"/>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Predmetom rámcovej dohody je úprava práv a povinností strán rámcovej dohody spojených so záväzkom poskytovateľa vykonávať pre objednávateľa servisnú činnosť, vrátane revízií</w:t>
      </w:r>
      <w:r w:rsidR="00E866DF" w:rsidRPr="00B84503">
        <w:rPr>
          <w:rFonts w:asciiTheme="minorHAnsi" w:hAnsiTheme="minorHAnsi" w:cstheme="minorHAnsi"/>
          <w:bCs/>
          <w:color w:val="000000" w:themeColor="text1"/>
          <w:sz w:val="22"/>
          <w:szCs w:val="22"/>
          <w:lang w:eastAsia="en-US"/>
        </w:rPr>
        <w:t xml:space="preserve"> a</w:t>
      </w:r>
      <w:r w:rsidRPr="00B84503">
        <w:rPr>
          <w:rFonts w:asciiTheme="minorHAnsi" w:hAnsiTheme="minorHAnsi" w:cstheme="minorHAnsi"/>
          <w:bCs/>
          <w:color w:val="000000" w:themeColor="text1"/>
          <w:sz w:val="22"/>
          <w:szCs w:val="22"/>
          <w:lang w:eastAsia="en-US"/>
        </w:rPr>
        <w:t xml:space="preserve"> opravy zariade</w:t>
      </w:r>
      <w:r w:rsidR="00BD20A2" w:rsidRPr="00B84503">
        <w:rPr>
          <w:rFonts w:asciiTheme="minorHAnsi" w:hAnsiTheme="minorHAnsi" w:cstheme="minorHAnsi"/>
          <w:bCs/>
          <w:color w:val="000000" w:themeColor="text1"/>
          <w:sz w:val="22"/>
          <w:szCs w:val="22"/>
          <w:lang w:eastAsia="en-US"/>
        </w:rPr>
        <w:t>ní technologického vybavenia</w:t>
      </w:r>
      <w:r w:rsidR="00E866DF" w:rsidRPr="00B84503">
        <w:rPr>
          <w:rFonts w:asciiTheme="minorHAnsi" w:hAnsiTheme="minorHAnsi" w:cstheme="minorHAnsi"/>
          <w:bCs/>
          <w:color w:val="000000" w:themeColor="text1"/>
          <w:sz w:val="22"/>
          <w:szCs w:val="22"/>
          <w:lang w:eastAsia="en-US"/>
        </w:rPr>
        <w:t>:</w:t>
      </w:r>
    </w:p>
    <w:p w14:paraId="3849915E" w14:textId="6D627E01" w:rsidR="007F3679" w:rsidRPr="00B84503" w:rsidRDefault="00896E16" w:rsidP="00E866DF">
      <w:pPr>
        <w:pStyle w:val="CEMOS"/>
        <w:numPr>
          <w:ilvl w:val="2"/>
          <w:numId w:val="108"/>
        </w:numPr>
        <w:spacing w:before="0"/>
        <w:ind w:left="1134" w:hanging="708"/>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 xml:space="preserve">technologickej časti </w:t>
      </w:r>
      <w:r w:rsidR="00405EE7" w:rsidRPr="00B84503">
        <w:rPr>
          <w:rFonts w:asciiTheme="minorHAnsi" w:hAnsiTheme="minorHAnsi" w:cstheme="minorHAnsi"/>
          <w:bCs/>
          <w:color w:val="000000" w:themeColor="text1"/>
          <w:sz w:val="22"/>
          <w:szCs w:val="22"/>
          <w:lang w:eastAsia="en-US"/>
        </w:rPr>
        <w:t>tunela Bôrik</w:t>
      </w:r>
      <w:r w:rsidR="007F3679" w:rsidRPr="00B84503">
        <w:rPr>
          <w:rFonts w:asciiTheme="minorHAnsi" w:hAnsiTheme="minorHAnsi" w:cstheme="minorHAnsi"/>
          <w:bCs/>
          <w:color w:val="000000" w:themeColor="text1"/>
          <w:sz w:val="22"/>
          <w:szCs w:val="22"/>
          <w:lang w:eastAsia="en-US"/>
        </w:rPr>
        <w:t xml:space="preserve"> </w:t>
      </w:r>
    </w:p>
    <w:p w14:paraId="30F50A93" w14:textId="5F2F17FD" w:rsidR="00405EE7" w:rsidRPr="00B84503" w:rsidRDefault="007F3679" w:rsidP="00AE1832">
      <w:pPr>
        <w:pStyle w:val="CEMOS"/>
        <w:spacing w:before="0" w:after="120"/>
        <w:ind w:left="1134" w:firstLine="0"/>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(ďalej aj ako „</w:t>
      </w:r>
      <w:r w:rsidRPr="00B84503">
        <w:rPr>
          <w:rFonts w:asciiTheme="minorHAnsi" w:hAnsiTheme="minorHAnsi" w:cstheme="minorHAnsi"/>
          <w:b/>
          <w:bCs/>
          <w:color w:val="000000" w:themeColor="text1"/>
          <w:sz w:val="22"/>
          <w:szCs w:val="22"/>
          <w:lang w:eastAsia="en-US"/>
        </w:rPr>
        <w:t>technologické vybavenie tunela</w:t>
      </w:r>
      <w:r w:rsidR="001F1D52" w:rsidRPr="00B84503">
        <w:rPr>
          <w:rFonts w:asciiTheme="minorHAnsi" w:hAnsiTheme="minorHAnsi" w:cstheme="minorHAnsi"/>
          <w:b/>
          <w:bCs/>
          <w:color w:val="000000" w:themeColor="text1"/>
          <w:sz w:val="22"/>
          <w:szCs w:val="22"/>
          <w:lang w:eastAsia="en-US"/>
        </w:rPr>
        <w:t xml:space="preserve"> Bôrik</w:t>
      </w:r>
      <w:r w:rsidRPr="00B84503">
        <w:rPr>
          <w:rFonts w:asciiTheme="minorHAnsi" w:hAnsiTheme="minorHAnsi" w:cstheme="minorHAnsi"/>
          <w:bCs/>
          <w:color w:val="000000" w:themeColor="text1"/>
          <w:sz w:val="22"/>
          <w:szCs w:val="22"/>
          <w:lang w:eastAsia="en-US"/>
        </w:rPr>
        <w:t>“)</w:t>
      </w:r>
      <w:r w:rsidR="00405EE7" w:rsidRPr="00B84503">
        <w:rPr>
          <w:rFonts w:asciiTheme="minorHAnsi" w:hAnsiTheme="minorHAnsi" w:cstheme="minorHAnsi"/>
          <w:bCs/>
          <w:color w:val="000000" w:themeColor="text1"/>
          <w:sz w:val="22"/>
          <w:szCs w:val="22"/>
          <w:lang w:eastAsia="en-US"/>
        </w:rPr>
        <w:t xml:space="preserve">, </w:t>
      </w:r>
    </w:p>
    <w:p w14:paraId="2C3747A6" w14:textId="376BE9AB" w:rsidR="00B42901" w:rsidRPr="00B84503" w:rsidRDefault="00B42901" w:rsidP="005B6576">
      <w:pPr>
        <w:pStyle w:val="CEMOS"/>
        <w:numPr>
          <w:ilvl w:val="2"/>
          <w:numId w:val="108"/>
        </w:numPr>
        <w:spacing w:before="0"/>
        <w:ind w:left="1134" w:hanging="709"/>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 xml:space="preserve">technologickej časti podjazdu </w:t>
      </w:r>
      <w:r w:rsidR="00B428FF" w:rsidRPr="00B84503">
        <w:rPr>
          <w:rFonts w:asciiTheme="minorHAnsi" w:hAnsiTheme="minorHAnsi" w:cstheme="minorHAnsi"/>
          <w:bCs/>
          <w:color w:val="000000" w:themeColor="text1"/>
          <w:sz w:val="22"/>
          <w:szCs w:val="22"/>
          <w:lang w:eastAsia="en-US"/>
        </w:rPr>
        <w:t>Lučivná</w:t>
      </w:r>
    </w:p>
    <w:p w14:paraId="3D73D144" w14:textId="10A5C35B" w:rsidR="00B42901" w:rsidRPr="00B84503" w:rsidRDefault="00B42901" w:rsidP="005B6576">
      <w:pPr>
        <w:pStyle w:val="CEMOS"/>
        <w:spacing w:before="0" w:after="120"/>
        <w:ind w:left="1134" w:firstLine="0"/>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(ďalej aj ako „</w:t>
      </w:r>
      <w:r w:rsidRPr="00B84503">
        <w:rPr>
          <w:rFonts w:asciiTheme="minorHAnsi" w:hAnsiTheme="minorHAnsi" w:cstheme="minorHAnsi"/>
          <w:b/>
          <w:bCs/>
          <w:color w:val="000000" w:themeColor="text1"/>
          <w:sz w:val="22"/>
          <w:szCs w:val="22"/>
          <w:lang w:eastAsia="en-US"/>
        </w:rPr>
        <w:t>technologické vybavenie podjazdu</w:t>
      </w:r>
      <w:r w:rsidR="001F1D52" w:rsidRPr="00B84503">
        <w:rPr>
          <w:rFonts w:asciiTheme="minorHAnsi" w:hAnsiTheme="minorHAnsi" w:cstheme="minorHAnsi"/>
          <w:b/>
          <w:bCs/>
          <w:color w:val="000000" w:themeColor="text1"/>
          <w:sz w:val="22"/>
          <w:szCs w:val="22"/>
          <w:lang w:eastAsia="en-US"/>
        </w:rPr>
        <w:t xml:space="preserve"> </w:t>
      </w:r>
      <w:r w:rsidR="00B428FF" w:rsidRPr="00B84503">
        <w:rPr>
          <w:rFonts w:asciiTheme="minorHAnsi" w:hAnsiTheme="minorHAnsi" w:cstheme="minorHAnsi"/>
          <w:b/>
          <w:bCs/>
          <w:color w:val="000000" w:themeColor="text1"/>
          <w:sz w:val="22"/>
          <w:szCs w:val="22"/>
          <w:lang w:eastAsia="en-US"/>
        </w:rPr>
        <w:t>Lučivná</w:t>
      </w:r>
      <w:r w:rsidRPr="00B84503">
        <w:rPr>
          <w:rFonts w:asciiTheme="minorHAnsi" w:hAnsiTheme="minorHAnsi" w:cstheme="minorHAnsi"/>
          <w:bCs/>
          <w:color w:val="000000" w:themeColor="text1"/>
          <w:sz w:val="22"/>
          <w:szCs w:val="22"/>
          <w:lang w:eastAsia="en-US"/>
        </w:rPr>
        <w:t>“)</w:t>
      </w:r>
      <w:r w:rsidR="00AF6F5B" w:rsidRPr="00B84503">
        <w:rPr>
          <w:rFonts w:asciiTheme="minorHAnsi" w:hAnsiTheme="minorHAnsi" w:cstheme="minorHAnsi"/>
          <w:bCs/>
          <w:color w:val="000000" w:themeColor="text1"/>
          <w:sz w:val="22"/>
          <w:szCs w:val="22"/>
          <w:lang w:eastAsia="en-US"/>
        </w:rPr>
        <w:t>,</w:t>
      </w:r>
    </w:p>
    <w:p w14:paraId="472C8D54" w14:textId="68A8FCF7" w:rsidR="007F3679" w:rsidRPr="00B84503" w:rsidRDefault="005B6576" w:rsidP="00E866DF">
      <w:pPr>
        <w:pStyle w:val="CEMOS"/>
        <w:numPr>
          <w:ilvl w:val="2"/>
          <w:numId w:val="108"/>
        </w:numPr>
        <w:spacing w:before="0"/>
        <w:ind w:left="1134" w:hanging="708"/>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 xml:space="preserve">technologickej časti </w:t>
      </w:r>
      <w:r w:rsidR="00896E16" w:rsidRPr="00B84503">
        <w:rPr>
          <w:rFonts w:asciiTheme="minorHAnsi" w:hAnsiTheme="minorHAnsi" w:cstheme="minorHAnsi"/>
          <w:bCs/>
          <w:color w:val="000000" w:themeColor="text1"/>
          <w:sz w:val="22"/>
          <w:szCs w:val="22"/>
          <w:lang w:eastAsia="en-US"/>
        </w:rPr>
        <w:t>informačného systému diaľnice stavby: Diaľni</w:t>
      </w:r>
      <w:r w:rsidR="00405EE7" w:rsidRPr="00B84503">
        <w:rPr>
          <w:rFonts w:asciiTheme="minorHAnsi" w:hAnsiTheme="minorHAnsi" w:cstheme="minorHAnsi"/>
          <w:bCs/>
          <w:color w:val="000000" w:themeColor="text1"/>
          <w:sz w:val="22"/>
          <w:szCs w:val="22"/>
          <w:lang w:eastAsia="en-US"/>
        </w:rPr>
        <w:t>ca D1 Liptovský Mikuláš – Važec</w:t>
      </w:r>
    </w:p>
    <w:p w14:paraId="53B4F3B4" w14:textId="7C9F038A" w:rsidR="00405EE7" w:rsidRPr="00B84503" w:rsidRDefault="007F3679" w:rsidP="005B6576">
      <w:pPr>
        <w:pStyle w:val="CEMOS"/>
        <w:spacing w:before="0" w:after="120"/>
        <w:ind w:left="1134" w:firstLine="0"/>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(ďalej aj ako „</w:t>
      </w:r>
      <w:r w:rsidRPr="00B84503">
        <w:rPr>
          <w:rFonts w:asciiTheme="minorHAnsi" w:hAnsiTheme="minorHAnsi" w:cstheme="minorHAnsi"/>
          <w:b/>
          <w:bCs/>
          <w:color w:val="000000" w:themeColor="text1"/>
          <w:sz w:val="22"/>
          <w:szCs w:val="22"/>
          <w:lang w:eastAsia="en-US"/>
        </w:rPr>
        <w:t>technologické vybavenie</w:t>
      </w:r>
      <w:r w:rsidR="00DD2569" w:rsidRPr="00B84503">
        <w:rPr>
          <w:rFonts w:asciiTheme="minorHAnsi" w:hAnsiTheme="minorHAnsi" w:cstheme="minorHAnsi"/>
          <w:b/>
          <w:bCs/>
          <w:color w:val="000000" w:themeColor="text1"/>
          <w:sz w:val="22"/>
          <w:szCs w:val="22"/>
          <w:lang w:eastAsia="en-US"/>
        </w:rPr>
        <w:t xml:space="preserve"> diaľnice D1 Liptovský Mikuláš – Važec</w:t>
      </w:r>
      <w:r w:rsidRPr="00B84503">
        <w:rPr>
          <w:rFonts w:asciiTheme="minorHAnsi" w:hAnsiTheme="minorHAnsi" w:cstheme="minorHAnsi"/>
          <w:bCs/>
          <w:color w:val="000000" w:themeColor="text1"/>
          <w:sz w:val="22"/>
          <w:szCs w:val="22"/>
          <w:lang w:eastAsia="en-US"/>
        </w:rPr>
        <w:t>“)</w:t>
      </w:r>
      <w:r w:rsidR="00405EE7" w:rsidRPr="00B84503">
        <w:rPr>
          <w:rFonts w:asciiTheme="minorHAnsi" w:hAnsiTheme="minorHAnsi" w:cstheme="minorHAnsi"/>
          <w:bCs/>
          <w:color w:val="000000" w:themeColor="text1"/>
          <w:sz w:val="22"/>
          <w:szCs w:val="22"/>
          <w:lang w:eastAsia="en-US"/>
        </w:rPr>
        <w:t>,</w:t>
      </w:r>
    </w:p>
    <w:p w14:paraId="3C23683A" w14:textId="69DD6089" w:rsidR="00DD2569" w:rsidRPr="00B84503" w:rsidRDefault="005B6576" w:rsidP="00E866DF">
      <w:pPr>
        <w:pStyle w:val="CEMOS"/>
        <w:numPr>
          <w:ilvl w:val="2"/>
          <w:numId w:val="108"/>
        </w:numPr>
        <w:spacing w:before="0"/>
        <w:ind w:left="1134" w:hanging="708"/>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 xml:space="preserve">stavebnej a technologickej časti </w:t>
      </w:r>
      <w:r w:rsidR="00405EE7" w:rsidRPr="00B84503">
        <w:rPr>
          <w:rFonts w:asciiTheme="minorHAnsi" w:hAnsiTheme="minorHAnsi" w:cstheme="minorHAnsi"/>
          <w:bCs/>
          <w:color w:val="000000" w:themeColor="text1"/>
          <w:sz w:val="22"/>
          <w:szCs w:val="22"/>
          <w:lang w:eastAsia="en-US"/>
        </w:rPr>
        <w:t xml:space="preserve">informačného systému diaľnice stavby: </w:t>
      </w:r>
      <w:r w:rsidR="00896E16" w:rsidRPr="00B84503">
        <w:rPr>
          <w:rFonts w:asciiTheme="minorHAnsi" w:hAnsiTheme="minorHAnsi" w:cstheme="minorHAnsi"/>
          <w:bCs/>
          <w:color w:val="000000" w:themeColor="text1"/>
          <w:sz w:val="22"/>
          <w:szCs w:val="22"/>
          <w:lang w:eastAsia="en-US"/>
        </w:rPr>
        <w:t xml:space="preserve"> D1 Važec – Mengusovce, D1 Mengusovce – Jánovce, I. úsek, D1 Mengusovce – Jánovce, II. úsek, D1 Mengusovce – Jánovce, III. úsek, D1 Jánovce – Jablonov, I. úsek</w:t>
      </w:r>
    </w:p>
    <w:p w14:paraId="5F2ADC66" w14:textId="6C9887E5" w:rsidR="00DD2569" w:rsidRPr="00B84503" w:rsidRDefault="00DD2569" w:rsidP="005B6576">
      <w:pPr>
        <w:pStyle w:val="CEMOS"/>
        <w:spacing w:before="0" w:after="120"/>
        <w:ind w:left="1134" w:firstLine="0"/>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(ďalej aj ako „</w:t>
      </w:r>
      <w:r w:rsidRPr="00B84503">
        <w:rPr>
          <w:rFonts w:asciiTheme="minorHAnsi" w:hAnsiTheme="minorHAnsi" w:cstheme="minorHAnsi"/>
          <w:b/>
          <w:bCs/>
          <w:color w:val="000000" w:themeColor="text1"/>
          <w:sz w:val="22"/>
          <w:szCs w:val="22"/>
          <w:lang w:eastAsia="en-US"/>
        </w:rPr>
        <w:t>technologické vybavenie diaľnice D1 Važec – Mengusovce, D1 Mengusovce – Jánovce, I. úsek, D1 Mengusovce – Jánovce, II. úsek, D1 Mengusovce – Jánovce, III. úsek, D1 Jánovce – Jablonov, I. úsek</w:t>
      </w:r>
      <w:r w:rsidRPr="00B84503">
        <w:rPr>
          <w:rFonts w:asciiTheme="minorHAnsi" w:hAnsiTheme="minorHAnsi" w:cstheme="minorHAnsi"/>
          <w:bCs/>
          <w:color w:val="000000" w:themeColor="text1"/>
          <w:sz w:val="22"/>
          <w:szCs w:val="22"/>
          <w:lang w:eastAsia="en-US"/>
        </w:rPr>
        <w:t>“)</w:t>
      </w:r>
      <w:r w:rsidR="00AF6F5B" w:rsidRPr="00B84503">
        <w:rPr>
          <w:rFonts w:asciiTheme="minorHAnsi" w:hAnsiTheme="minorHAnsi" w:cstheme="minorHAnsi"/>
          <w:bCs/>
          <w:color w:val="000000" w:themeColor="text1"/>
          <w:sz w:val="22"/>
          <w:szCs w:val="22"/>
          <w:lang w:eastAsia="en-US"/>
        </w:rPr>
        <w:t>,</w:t>
      </w:r>
    </w:p>
    <w:p w14:paraId="03F00B81" w14:textId="6FDC45C9" w:rsidR="00E866DF" w:rsidRPr="00B84503" w:rsidRDefault="00E866DF" w:rsidP="005B6576">
      <w:pPr>
        <w:pStyle w:val="CEMOS"/>
        <w:spacing w:before="0" w:after="120"/>
        <w:ind w:left="1134" w:firstLine="0"/>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w:t>
      </w:r>
      <w:r w:rsidR="001F1D52" w:rsidRPr="00B84503">
        <w:rPr>
          <w:rFonts w:asciiTheme="minorHAnsi" w:hAnsiTheme="minorHAnsi" w:cstheme="minorHAnsi"/>
          <w:bCs/>
          <w:color w:val="000000" w:themeColor="text1"/>
          <w:sz w:val="22"/>
          <w:szCs w:val="22"/>
          <w:lang w:eastAsia="en-US"/>
        </w:rPr>
        <w:t xml:space="preserve">technologické vybavenie diaľnice D1 Liptovský Mikuláš – Važec spolu s technologickým vybavením diaľnice D1 Važec – Mengusovce, D1 Mengusovce – Jánovce, I. úsek, D1 Mengusovce – Jánovce, II. úsek, D1 Mengusovce – Jánovce, III. úsek, D1 Jánovce – Jablonov, I. úsek </w:t>
      </w:r>
      <w:r w:rsidRPr="00B84503">
        <w:rPr>
          <w:rFonts w:asciiTheme="minorHAnsi" w:hAnsiTheme="minorHAnsi" w:cstheme="minorHAnsi"/>
          <w:bCs/>
          <w:color w:val="000000" w:themeColor="text1"/>
          <w:sz w:val="22"/>
          <w:szCs w:val="22"/>
          <w:lang w:eastAsia="en-US"/>
        </w:rPr>
        <w:t>ďalej spoločne aj ako</w:t>
      </w:r>
      <w:r w:rsidR="001F1D52" w:rsidRPr="00B84503">
        <w:rPr>
          <w:rFonts w:asciiTheme="minorHAnsi" w:hAnsiTheme="minorHAnsi" w:cstheme="minorHAnsi"/>
          <w:bCs/>
          <w:color w:val="000000" w:themeColor="text1"/>
          <w:sz w:val="22"/>
          <w:szCs w:val="22"/>
          <w:lang w:eastAsia="en-US"/>
        </w:rPr>
        <w:t xml:space="preserve"> „</w:t>
      </w:r>
      <w:r w:rsidR="001F1D52" w:rsidRPr="00B84503">
        <w:rPr>
          <w:rFonts w:asciiTheme="minorHAnsi" w:hAnsiTheme="minorHAnsi" w:cstheme="minorHAnsi"/>
          <w:b/>
          <w:bCs/>
          <w:color w:val="000000" w:themeColor="text1"/>
          <w:sz w:val="22"/>
          <w:szCs w:val="22"/>
          <w:lang w:eastAsia="en-US"/>
        </w:rPr>
        <w:t>technologické vybavenie</w:t>
      </w:r>
      <w:r w:rsidR="001F1D52" w:rsidRPr="00B84503">
        <w:rPr>
          <w:rFonts w:asciiTheme="minorHAnsi" w:hAnsiTheme="minorHAnsi" w:cstheme="minorHAnsi"/>
          <w:bCs/>
          <w:color w:val="000000" w:themeColor="text1"/>
          <w:sz w:val="22"/>
          <w:szCs w:val="22"/>
          <w:lang w:eastAsia="en-US"/>
        </w:rPr>
        <w:t xml:space="preserve"> </w:t>
      </w:r>
      <w:r w:rsidR="001F1D52" w:rsidRPr="00B84503">
        <w:rPr>
          <w:rFonts w:asciiTheme="minorHAnsi" w:hAnsiTheme="minorHAnsi" w:cstheme="minorHAnsi"/>
          <w:b/>
          <w:bCs/>
          <w:color w:val="000000" w:themeColor="text1"/>
          <w:sz w:val="22"/>
          <w:szCs w:val="22"/>
          <w:lang w:eastAsia="en-US"/>
        </w:rPr>
        <w:t>D1 Liptovský Mikuláš – Jablonov</w:t>
      </w:r>
      <w:r w:rsidR="001F1B22" w:rsidRPr="00B84503">
        <w:rPr>
          <w:rFonts w:asciiTheme="minorHAnsi" w:hAnsiTheme="minorHAnsi" w:cstheme="minorHAnsi"/>
          <w:b/>
          <w:bCs/>
          <w:color w:val="000000" w:themeColor="text1"/>
          <w:sz w:val="22"/>
          <w:szCs w:val="22"/>
          <w:lang w:eastAsia="en-US"/>
        </w:rPr>
        <w:t>, I. úsek</w:t>
      </w:r>
      <w:r w:rsidR="001F1D52" w:rsidRPr="00B84503">
        <w:rPr>
          <w:rFonts w:asciiTheme="minorHAnsi" w:hAnsiTheme="minorHAnsi" w:cstheme="minorHAnsi"/>
          <w:bCs/>
          <w:color w:val="000000" w:themeColor="text1"/>
          <w:sz w:val="22"/>
          <w:szCs w:val="22"/>
          <w:lang w:eastAsia="en-US"/>
        </w:rPr>
        <w:t>“ a spolu s tec</w:t>
      </w:r>
      <w:r w:rsidR="006736D2">
        <w:rPr>
          <w:rFonts w:asciiTheme="minorHAnsi" w:hAnsiTheme="minorHAnsi" w:cstheme="minorHAnsi"/>
          <w:bCs/>
          <w:color w:val="000000" w:themeColor="text1"/>
          <w:sz w:val="22"/>
          <w:szCs w:val="22"/>
          <w:lang w:eastAsia="en-US"/>
        </w:rPr>
        <w:t>h</w:t>
      </w:r>
      <w:r w:rsidR="001F1D52" w:rsidRPr="00B84503">
        <w:rPr>
          <w:rFonts w:asciiTheme="minorHAnsi" w:hAnsiTheme="minorHAnsi" w:cstheme="minorHAnsi"/>
          <w:bCs/>
          <w:color w:val="000000" w:themeColor="text1"/>
          <w:sz w:val="22"/>
          <w:szCs w:val="22"/>
          <w:lang w:eastAsia="en-US"/>
        </w:rPr>
        <w:t xml:space="preserve">nologickým vybavením tunela </w:t>
      </w:r>
      <w:r w:rsidR="001F1B22" w:rsidRPr="00B84503">
        <w:rPr>
          <w:rFonts w:asciiTheme="minorHAnsi" w:hAnsiTheme="minorHAnsi" w:cstheme="minorHAnsi"/>
          <w:bCs/>
          <w:color w:val="000000" w:themeColor="text1"/>
          <w:sz w:val="22"/>
          <w:szCs w:val="22"/>
          <w:lang w:eastAsia="en-US"/>
        </w:rPr>
        <w:t xml:space="preserve">Bôrik </w:t>
      </w:r>
      <w:r w:rsidR="001F1D52" w:rsidRPr="00B84503">
        <w:rPr>
          <w:rFonts w:asciiTheme="minorHAnsi" w:hAnsiTheme="minorHAnsi" w:cstheme="minorHAnsi"/>
          <w:bCs/>
          <w:color w:val="000000" w:themeColor="text1"/>
          <w:sz w:val="22"/>
          <w:szCs w:val="22"/>
          <w:lang w:eastAsia="en-US"/>
        </w:rPr>
        <w:t xml:space="preserve">a technologickým vybavením podjazdu </w:t>
      </w:r>
      <w:r w:rsidR="00B428FF" w:rsidRPr="00B84503">
        <w:rPr>
          <w:rFonts w:asciiTheme="minorHAnsi" w:hAnsiTheme="minorHAnsi" w:cstheme="minorHAnsi"/>
          <w:bCs/>
          <w:color w:val="000000" w:themeColor="text1"/>
          <w:sz w:val="22"/>
          <w:szCs w:val="22"/>
          <w:lang w:eastAsia="en-US"/>
        </w:rPr>
        <w:t>Lučivná</w:t>
      </w:r>
      <w:r w:rsidR="001F1B22" w:rsidRPr="00B84503">
        <w:rPr>
          <w:rFonts w:asciiTheme="minorHAnsi" w:hAnsiTheme="minorHAnsi" w:cstheme="minorHAnsi"/>
          <w:bCs/>
          <w:color w:val="000000" w:themeColor="text1"/>
          <w:sz w:val="22"/>
          <w:szCs w:val="22"/>
          <w:lang w:eastAsia="en-US"/>
        </w:rPr>
        <w:t xml:space="preserve"> </w:t>
      </w:r>
      <w:r w:rsidR="001F1D52" w:rsidRPr="00B84503">
        <w:rPr>
          <w:rFonts w:asciiTheme="minorHAnsi" w:hAnsiTheme="minorHAnsi" w:cstheme="minorHAnsi"/>
          <w:bCs/>
          <w:color w:val="000000" w:themeColor="text1"/>
          <w:sz w:val="22"/>
          <w:szCs w:val="22"/>
          <w:lang w:eastAsia="en-US"/>
        </w:rPr>
        <w:t>ďalej aj ako</w:t>
      </w:r>
      <w:r w:rsidRPr="00B84503">
        <w:rPr>
          <w:rFonts w:asciiTheme="minorHAnsi" w:hAnsiTheme="minorHAnsi" w:cstheme="minorHAnsi"/>
          <w:bCs/>
          <w:color w:val="000000" w:themeColor="text1"/>
          <w:sz w:val="22"/>
          <w:szCs w:val="22"/>
          <w:lang w:eastAsia="en-US"/>
        </w:rPr>
        <w:t xml:space="preserve"> „</w:t>
      </w:r>
      <w:r w:rsidRPr="00B84503">
        <w:rPr>
          <w:rFonts w:asciiTheme="minorHAnsi" w:hAnsiTheme="minorHAnsi" w:cstheme="minorHAnsi"/>
          <w:b/>
          <w:bCs/>
          <w:color w:val="000000" w:themeColor="text1"/>
          <w:sz w:val="22"/>
          <w:szCs w:val="22"/>
          <w:lang w:eastAsia="en-US"/>
        </w:rPr>
        <w:t>technologické vybavenie</w:t>
      </w:r>
      <w:r w:rsidRPr="00B84503">
        <w:rPr>
          <w:rFonts w:asciiTheme="minorHAnsi" w:hAnsiTheme="minorHAnsi" w:cstheme="minorHAnsi"/>
          <w:bCs/>
          <w:color w:val="000000" w:themeColor="text1"/>
          <w:sz w:val="22"/>
          <w:szCs w:val="22"/>
          <w:lang w:eastAsia="en-US"/>
        </w:rPr>
        <w:t>“)</w:t>
      </w:r>
    </w:p>
    <w:p w14:paraId="41B32C13" w14:textId="742C55CD" w:rsidR="00896E16" w:rsidRPr="00B84503" w:rsidRDefault="00896E16" w:rsidP="00DB4FE9">
      <w:pPr>
        <w:pStyle w:val="CEMOS"/>
        <w:spacing w:before="0" w:after="120"/>
        <w:ind w:left="426" w:firstLine="0"/>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 xml:space="preserve">a plniť povinnosti </w:t>
      </w:r>
      <w:r w:rsidR="00E866DF" w:rsidRPr="00B84503">
        <w:rPr>
          <w:rFonts w:asciiTheme="minorHAnsi" w:hAnsiTheme="minorHAnsi" w:cstheme="minorHAnsi"/>
          <w:bCs/>
          <w:color w:val="000000" w:themeColor="text1"/>
          <w:sz w:val="22"/>
          <w:szCs w:val="22"/>
          <w:lang w:eastAsia="en-US"/>
        </w:rPr>
        <w:t>podľa</w:t>
      </w:r>
      <w:r w:rsidRPr="00B84503">
        <w:rPr>
          <w:rFonts w:asciiTheme="minorHAnsi" w:hAnsiTheme="minorHAnsi" w:cstheme="minorHAnsi"/>
          <w:bCs/>
          <w:color w:val="000000" w:themeColor="text1"/>
          <w:sz w:val="22"/>
          <w:szCs w:val="22"/>
          <w:lang w:eastAsia="en-US"/>
        </w:rPr>
        <w:t xml:space="preserve"> </w:t>
      </w:r>
      <w:r w:rsidRPr="00B84503">
        <w:rPr>
          <w:rFonts w:asciiTheme="minorHAnsi" w:hAnsiTheme="minorHAnsi" w:cstheme="minorHAnsi"/>
          <w:color w:val="000000" w:themeColor="text1"/>
          <w:sz w:val="22"/>
          <w:szCs w:val="22"/>
        </w:rPr>
        <w:t>Zmluvy</w:t>
      </w:r>
      <w:r w:rsidRPr="00B84503">
        <w:rPr>
          <w:rFonts w:asciiTheme="minorHAnsi" w:hAnsiTheme="minorHAnsi" w:cstheme="minorHAnsi"/>
          <w:bCs/>
          <w:color w:val="000000" w:themeColor="text1"/>
          <w:sz w:val="22"/>
          <w:szCs w:val="22"/>
        </w:rPr>
        <w:t xml:space="preserve"> o zabezpečení plnenia bezpečnostných opatrení a notifikačných povinností</w:t>
      </w:r>
      <w:r w:rsidRPr="00B84503">
        <w:rPr>
          <w:rFonts w:asciiTheme="minorHAnsi" w:hAnsiTheme="minorHAnsi" w:cstheme="minorHAnsi"/>
          <w:color w:val="000000" w:themeColor="text1"/>
          <w:sz w:val="22"/>
          <w:szCs w:val="22"/>
        </w:rPr>
        <w:t xml:space="preserve">, ktorá tvorí </w:t>
      </w:r>
      <w:r w:rsidR="004907D8">
        <w:rPr>
          <w:rFonts w:asciiTheme="minorHAnsi" w:hAnsiTheme="minorHAnsi" w:cstheme="minorHAnsi"/>
          <w:color w:val="000000" w:themeColor="text1"/>
          <w:sz w:val="22"/>
          <w:szCs w:val="22"/>
        </w:rPr>
        <w:t>P</w:t>
      </w:r>
      <w:r w:rsidRPr="00B84503">
        <w:rPr>
          <w:rFonts w:asciiTheme="minorHAnsi" w:hAnsiTheme="minorHAnsi" w:cstheme="minorHAnsi"/>
          <w:color w:val="000000" w:themeColor="text1"/>
          <w:sz w:val="22"/>
          <w:szCs w:val="22"/>
        </w:rPr>
        <w:t>rílohu č. 15 rámcovej dohody</w:t>
      </w:r>
      <w:r w:rsidR="000B3404" w:rsidRPr="00B84503">
        <w:rPr>
          <w:rFonts w:asciiTheme="minorHAnsi" w:hAnsiTheme="minorHAnsi" w:cstheme="minorHAnsi"/>
          <w:color w:val="000000" w:themeColor="text1"/>
          <w:sz w:val="22"/>
          <w:szCs w:val="22"/>
        </w:rPr>
        <w:t xml:space="preserve"> </w:t>
      </w:r>
      <w:r w:rsidRPr="00B84503">
        <w:rPr>
          <w:rFonts w:asciiTheme="minorHAnsi" w:hAnsiTheme="minorHAnsi" w:cstheme="minorHAnsi"/>
          <w:bCs/>
          <w:color w:val="000000" w:themeColor="text1"/>
          <w:sz w:val="22"/>
          <w:szCs w:val="22"/>
          <w:lang w:eastAsia="en-US"/>
        </w:rPr>
        <w:t xml:space="preserve">podľa požiadaviek objednávateľa, v súlade s ustanoveniami rámcovej dohody a súťažnými podkladmi a záväzkom objednávateľa zaplatiť </w:t>
      </w:r>
      <w:r w:rsidRPr="00B84503">
        <w:rPr>
          <w:rFonts w:asciiTheme="minorHAnsi" w:hAnsiTheme="minorHAnsi" w:cstheme="minorHAnsi"/>
          <w:bCs/>
          <w:color w:val="000000" w:themeColor="text1"/>
          <w:sz w:val="22"/>
          <w:szCs w:val="22"/>
          <w:lang w:eastAsia="en-US"/>
        </w:rPr>
        <w:lastRenderedPageBreak/>
        <w:t xml:space="preserve">poskytovateľovi za riadne a včas poskytnuté plnenie predmetu rámcovej dohody dohodnutú cenu. </w:t>
      </w:r>
    </w:p>
    <w:p w14:paraId="11AEB7D0" w14:textId="4B846087" w:rsidR="00896E16" w:rsidRPr="00B84503" w:rsidRDefault="00896E16" w:rsidP="00405EE7">
      <w:pPr>
        <w:overflowPunct w:val="0"/>
        <w:autoSpaceDE w:val="0"/>
        <w:autoSpaceDN w:val="0"/>
        <w:adjustRightInd w:val="0"/>
        <w:spacing w:after="120" w:line="240" w:lineRule="auto"/>
        <w:ind w:left="1134" w:hanging="708"/>
        <w:jc w:val="both"/>
        <w:textAlignment w:val="baseline"/>
        <w:rPr>
          <w:rFonts w:asciiTheme="minorHAnsi" w:hAnsiTheme="minorHAnsi" w:cstheme="minorHAnsi"/>
          <w:bCs/>
          <w:color w:val="000000" w:themeColor="text1"/>
        </w:rPr>
      </w:pPr>
      <w:r w:rsidRPr="00B84503">
        <w:rPr>
          <w:rFonts w:asciiTheme="minorHAnsi" w:hAnsiTheme="minorHAnsi" w:cstheme="minorHAnsi"/>
          <w:bCs/>
          <w:color w:val="000000" w:themeColor="text1"/>
        </w:rPr>
        <w:t>1.1.1</w:t>
      </w:r>
      <w:r w:rsidRPr="00B84503">
        <w:rPr>
          <w:rFonts w:asciiTheme="minorHAnsi" w:hAnsiTheme="minorHAnsi" w:cstheme="minorHAnsi"/>
          <w:bCs/>
          <w:color w:val="000000" w:themeColor="text1"/>
        </w:rPr>
        <w:tab/>
        <w:t>Opravami sa na účely rámcovej dohody rozumie odstraňovanie vád a porúch na zariadeniach technologického vybavenia (ďalej len „</w:t>
      </w:r>
      <w:r w:rsidRPr="00B84503">
        <w:rPr>
          <w:rFonts w:asciiTheme="minorHAnsi" w:hAnsiTheme="minorHAnsi" w:cstheme="minorHAnsi"/>
          <w:b/>
          <w:bCs/>
          <w:color w:val="000000" w:themeColor="text1"/>
        </w:rPr>
        <w:t>opravy technologického vybavenia</w:t>
      </w:r>
      <w:r w:rsidR="000B3404" w:rsidRPr="00B84503">
        <w:rPr>
          <w:rFonts w:asciiTheme="minorHAnsi" w:hAnsiTheme="minorHAnsi" w:cstheme="minorHAnsi"/>
          <w:bCs/>
          <w:color w:val="000000" w:themeColor="text1"/>
        </w:rPr>
        <w:t>“),</w:t>
      </w:r>
    </w:p>
    <w:p w14:paraId="32F77290" w14:textId="1F1CEFE8" w:rsidR="00E866DF" w:rsidRPr="00B84503" w:rsidRDefault="00896E16" w:rsidP="00405EE7">
      <w:pPr>
        <w:spacing w:after="120" w:line="240" w:lineRule="auto"/>
        <w:ind w:left="1134" w:hanging="708"/>
        <w:jc w:val="both"/>
        <w:rPr>
          <w:rFonts w:asciiTheme="minorHAnsi" w:hAnsiTheme="minorHAnsi" w:cstheme="minorHAnsi"/>
          <w:bCs/>
          <w:color w:val="000000" w:themeColor="text1"/>
        </w:rPr>
      </w:pPr>
      <w:r w:rsidRPr="00B84503">
        <w:rPr>
          <w:rFonts w:asciiTheme="minorHAnsi" w:hAnsiTheme="minorHAnsi" w:cstheme="minorHAnsi"/>
          <w:bCs/>
          <w:color w:val="000000" w:themeColor="text1"/>
        </w:rPr>
        <w:t>1.1.2</w:t>
      </w:r>
      <w:r w:rsidRPr="00B84503">
        <w:rPr>
          <w:rFonts w:asciiTheme="minorHAnsi" w:hAnsiTheme="minorHAnsi" w:cstheme="minorHAnsi"/>
          <w:bCs/>
          <w:color w:val="000000" w:themeColor="text1"/>
        </w:rPr>
        <w:tab/>
        <w:t xml:space="preserve">Servisnou činnosťou sa na účely rámcovej dohody rozumie vykonávanie preventívnej kontroly a prehliadok a údržby zariadení technologického vybavenia, vrátane pravidelných revízií zariadení technologického vybavenia </w:t>
      </w:r>
      <w:r w:rsidR="007B6C30" w:rsidRPr="00B84503">
        <w:rPr>
          <w:rFonts w:asciiTheme="minorHAnsi" w:hAnsiTheme="minorHAnsi" w:cstheme="minorHAnsi"/>
          <w:bCs/>
          <w:color w:val="000000" w:themeColor="text1"/>
        </w:rPr>
        <w:t>v zmysle právnych a osobitných predpisov</w:t>
      </w:r>
      <w:r w:rsidR="00224DDB" w:rsidRPr="00B84503">
        <w:rPr>
          <w:rFonts w:asciiTheme="minorHAnsi" w:hAnsiTheme="minorHAnsi" w:cstheme="minorHAnsi"/>
          <w:bCs/>
          <w:color w:val="000000" w:themeColor="text1"/>
        </w:rPr>
        <w:t>, vyhotovenie správ o zhodnotení technologického vybavenia</w:t>
      </w:r>
      <w:r w:rsidR="00E866DF" w:rsidRPr="00B84503">
        <w:rPr>
          <w:rFonts w:asciiTheme="minorHAnsi" w:hAnsiTheme="minorHAnsi" w:cstheme="minorHAnsi"/>
          <w:bCs/>
          <w:color w:val="000000" w:themeColor="text1"/>
        </w:rPr>
        <w:t xml:space="preserve"> </w:t>
      </w:r>
      <w:r w:rsidR="00224DDB" w:rsidRPr="00B84503">
        <w:rPr>
          <w:rFonts w:asciiTheme="minorHAnsi" w:hAnsiTheme="minorHAnsi" w:cstheme="minorHAnsi"/>
          <w:bCs/>
          <w:color w:val="000000" w:themeColor="text1"/>
        </w:rPr>
        <w:t xml:space="preserve"> a správ o stave kybernetickej bezpečnosti </w:t>
      </w:r>
      <w:r w:rsidR="00C9337A" w:rsidRPr="00B84503">
        <w:rPr>
          <w:rFonts w:asciiTheme="minorHAnsi" w:hAnsiTheme="minorHAnsi" w:cstheme="minorHAnsi"/>
          <w:bCs/>
          <w:color w:val="000000" w:themeColor="text1"/>
        </w:rPr>
        <w:t xml:space="preserve">a o zabezpečovaní povinností vyplývajúcich zo Zmluvy KB </w:t>
      </w:r>
      <w:r w:rsidRPr="00B84503">
        <w:rPr>
          <w:rFonts w:asciiTheme="minorHAnsi" w:hAnsiTheme="minorHAnsi" w:cstheme="minorHAnsi"/>
          <w:bCs/>
          <w:color w:val="000000" w:themeColor="text1"/>
        </w:rPr>
        <w:t>(ďalej len „</w:t>
      </w:r>
      <w:r w:rsidRPr="00B84503">
        <w:rPr>
          <w:rFonts w:asciiTheme="minorHAnsi" w:hAnsiTheme="minorHAnsi" w:cstheme="minorHAnsi"/>
          <w:b/>
          <w:bCs/>
          <w:color w:val="000000" w:themeColor="text1"/>
        </w:rPr>
        <w:t>servis technologického vybavenia</w:t>
      </w:r>
      <w:r w:rsidR="000B3404" w:rsidRPr="00B84503">
        <w:rPr>
          <w:rFonts w:asciiTheme="minorHAnsi" w:hAnsiTheme="minorHAnsi" w:cstheme="minorHAnsi"/>
          <w:bCs/>
          <w:color w:val="000000" w:themeColor="text1"/>
        </w:rPr>
        <w:t>“)</w:t>
      </w:r>
      <w:r w:rsidR="00E866DF" w:rsidRPr="00B84503">
        <w:rPr>
          <w:rFonts w:asciiTheme="minorHAnsi" w:hAnsiTheme="minorHAnsi" w:cstheme="minorHAnsi"/>
          <w:bCs/>
          <w:color w:val="000000" w:themeColor="text1"/>
        </w:rPr>
        <w:t>,</w:t>
      </w:r>
    </w:p>
    <w:p w14:paraId="76CE510B" w14:textId="19DAAB95" w:rsidR="00896E16" w:rsidRPr="00B84503" w:rsidRDefault="00E866DF" w:rsidP="00405EE7">
      <w:pPr>
        <w:spacing w:after="120" w:line="240" w:lineRule="auto"/>
        <w:ind w:left="1134" w:hanging="708"/>
        <w:jc w:val="both"/>
        <w:rPr>
          <w:rFonts w:asciiTheme="minorHAnsi" w:hAnsiTheme="minorHAnsi" w:cstheme="minorHAnsi"/>
          <w:bCs/>
          <w:color w:val="000000" w:themeColor="text1"/>
        </w:rPr>
      </w:pPr>
      <w:r w:rsidRPr="00B84503">
        <w:rPr>
          <w:rFonts w:asciiTheme="minorHAnsi" w:hAnsiTheme="minorHAnsi" w:cstheme="minorHAnsi"/>
          <w:bCs/>
          <w:color w:val="000000" w:themeColor="text1"/>
        </w:rPr>
        <w:t>1.1.3</w:t>
      </w:r>
      <w:r w:rsidRPr="00B84503">
        <w:rPr>
          <w:rFonts w:asciiTheme="minorHAnsi" w:hAnsiTheme="minorHAnsi" w:cstheme="minorHAnsi"/>
          <w:bCs/>
          <w:color w:val="000000" w:themeColor="text1"/>
        </w:rPr>
        <w:tab/>
        <w:t xml:space="preserve">Plnením povinností podľa Zmluvy o zabezpečení plnenia bezpečnostných opatrení a notifikačných povinností sa na účely rámcovej dohody rozumie plnenie povinností podľa Zmluvy o zabezpečení plnenia bezpečnostných opatrení a notifikačných povinností, ktorú poskytovateľ uzatvoril s objednávateľom spolu s rámcovou dohodou a v súlade s § 19 ods. 2 zákona č. 69/2018 </w:t>
      </w:r>
      <w:proofErr w:type="spellStart"/>
      <w:r w:rsidRPr="00B84503">
        <w:rPr>
          <w:rFonts w:asciiTheme="minorHAnsi" w:hAnsiTheme="minorHAnsi" w:cstheme="minorHAnsi"/>
          <w:bCs/>
          <w:color w:val="000000" w:themeColor="text1"/>
        </w:rPr>
        <w:t>Z.z</w:t>
      </w:r>
      <w:proofErr w:type="spellEnd"/>
      <w:r w:rsidRPr="00B84503">
        <w:rPr>
          <w:rFonts w:asciiTheme="minorHAnsi" w:hAnsiTheme="minorHAnsi" w:cstheme="minorHAnsi"/>
          <w:bCs/>
          <w:color w:val="000000" w:themeColor="text1"/>
        </w:rPr>
        <w:t>. o kybernetickej bezpečnosti a o zmene a doplnení niektorých zákonov v znení neskorších predpisov (ďalej len „</w:t>
      </w:r>
      <w:r w:rsidRPr="00B84503">
        <w:rPr>
          <w:rFonts w:asciiTheme="minorHAnsi" w:hAnsiTheme="minorHAnsi" w:cstheme="minorHAnsi"/>
          <w:b/>
          <w:bCs/>
          <w:color w:val="000000" w:themeColor="text1"/>
        </w:rPr>
        <w:t>zákon o kybernetickej bezpečnosti</w:t>
      </w:r>
      <w:r w:rsidRPr="00B84503">
        <w:rPr>
          <w:rFonts w:asciiTheme="minorHAnsi" w:hAnsiTheme="minorHAnsi" w:cstheme="minorHAnsi"/>
          <w:bCs/>
          <w:color w:val="000000" w:themeColor="text1"/>
        </w:rPr>
        <w:t xml:space="preserve">“), obsahujúcou náležitosti minimálne v rozsahu Vyhlášky Národného bezpečnostného úradu č. 362/2018 </w:t>
      </w:r>
      <w:proofErr w:type="spellStart"/>
      <w:r w:rsidRPr="00B84503">
        <w:rPr>
          <w:rFonts w:asciiTheme="minorHAnsi" w:hAnsiTheme="minorHAnsi" w:cstheme="minorHAnsi"/>
          <w:bCs/>
          <w:color w:val="000000" w:themeColor="text1"/>
        </w:rPr>
        <w:t>Z.z</w:t>
      </w:r>
      <w:proofErr w:type="spellEnd"/>
      <w:r w:rsidRPr="00B84503">
        <w:rPr>
          <w:rFonts w:asciiTheme="minorHAnsi" w:hAnsiTheme="minorHAnsi" w:cstheme="minorHAnsi"/>
          <w:bCs/>
          <w:color w:val="000000" w:themeColor="text1"/>
        </w:rPr>
        <w:t xml:space="preserve">., ktorou sa ustanovuje obsah bezpečnostných opatrení, obsah a štruktúra bezpečnostnej dokumentácie a rozsah všeobecných bezpečnostných opatrení a ktorá ako neoddeliteľná súčasť rámcovej dohody tvorí </w:t>
      </w:r>
      <w:r w:rsidR="004907D8">
        <w:rPr>
          <w:rFonts w:asciiTheme="minorHAnsi" w:hAnsiTheme="minorHAnsi" w:cstheme="minorHAnsi"/>
          <w:bCs/>
          <w:color w:val="000000" w:themeColor="text1"/>
        </w:rPr>
        <w:t>P</w:t>
      </w:r>
      <w:r w:rsidRPr="00B84503">
        <w:rPr>
          <w:rFonts w:asciiTheme="minorHAnsi" w:hAnsiTheme="minorHAnsi" w:cstheme="minorHAnsi"/>
          <w:bCs/>
          <w:color w:val="000000" w:themeColor="text1"/>
        </w:rPr>
        <w:t>rílohu č. 15 rámcovej dohody (ďalej len „</w:t>
      </w:r>
      <w:r w:rsidRPr="00B84503">
        <w:rPr>
          <w:rFonts w:asciiTheme="minorHAnsi" w:hAnsiTheme="minorHAnsi" w:cstheme="minorHAnsi"/>
          <w:b/>
          <w:bCs/>
          <w:color w:val="000000" w:themeColor="text1"/>
        </w:rPr>
        <w:t>Zmluva KB</w:t>
      </w:r>
      <w:r w:rsidRPr="00B84503">
        <w:rPr>
          <w:rFonts w:asciiTheme="minorHAnsi" w:hAnsiTheme="minorHAnsi" w:cstheme="minorHAnsi"/>
          <w:bCs/>
          <w:color w:val="000000" w:themeColor="text1"/>
        </w:rPr>
        <w:t>“).</w:t>
      </w:r>
    </w:p>
    <w:p w14:paraId="640812D2" w14:textId="734BEE47" w:rsidR="00896E16" w:rsidRPr="00B84503" w:rsidRDefault="00896E16" w:rsidP="005B0E37">
      <w:pPr>
        <w:spacing w:after="120" w:line="240" w:lineRule="auto"/>
        <w:ind w:left="426"/>
        <w:jc w:val="both"/>
        <w:rPr>
          <w:rFonts w:asciiTheme="minorHAnsi" w:hAnsiTheme="minorHAnsi" w:cstheme="minorHAnsi"/>
          <w:color w:val="000000" w:themeColor="text1"/>
        </w:rPr>
      </w:pPr>
      <w:r w:rsidRPr="00B84503">
        <w:rPr>
          <w:rFonts w:asciiTheme="minorHAnsi" w:hAnsiTheme="minorHAnsi" w:cstheme="minorHAnsi"/>
          <w:color w:val="000000" w:themeColor="text1"/>
        </w:rPr>
        <w:t>Podrobná špecifikácia predmetu rámcovej dohody je uvedená v časti B.1 súťažných podklado</w:t>
      </w:r>
      <w:r w:rsidR="004F1C4C" w:rsidRPr="00B84503">
        <w:rPr>
          <w:rFonts w:asciiTheme="minorHAnsi" w:hAnsiTheme="minorHAnsi" w:cstheme="minorHAnsi"/>
          <w:color w:val="000000" w:themeColor="text1"/>
        </w:rPr>
        <w:t>v - Opis predmetu zákazky, ktorá</w:t>
      </w:r>
      <w:r w:rsidRPr="00B84503">
        <w:rPr>
          <w:rFonts w:asciiTheme="minorHAnsi" w:hAnsiTheme="minorHAnsi" w:cstheme="minorHAnsi"/>
          <w:color w:val="000000" w:themeColor="text1"/>
        </w:rPr>
        <w:t xml:space="preserve"> tvorí ako Príloha č. 16 – Opis predmetu zákazky (ďalej len „</w:t>
      </w:r>
      <w:r w:rsidRPr="00B84503">
        <w:rPr>
          <w:rFonts w:asciiTheme="minorHAnsi" w:hAnsiTheme="minorHAnsi" w:cstheme="minorHAnsi"/>
          <w:b/>
          <w:color w:val="000000" w:themeColor="text1"/>
        </w:rPr>
        <w:t>Príloha č. 16</w:t>
      </w:r>
      <w:r w:rsidRPr="00B84503">
        <w:rPr>
          <w:rFonts w:asciiTheme="minorHAnsi" w:hAnsiTheme="minorHAnsi" w:cstheme="minorHAnsi"/>
          <w:color w:val="000000" w:themeColor="text1"/>
        </w:rPr>
        <w:t>“) rámcovej dohody jej neoddeliteľnú súčasť.</w:t>
      </w:r>
    </w:p>
    <w:p w14:paraId="24C6FDFF" w14:textId="0BFC8CF2" w:rsidR="00896E16" w:rsidRPr="00B84503" w:rsidRDefault="00896E16" w:rsidP="005B0E37">
      <w:pPr>
        <w:pStyle w:val="CEMOS"/>
        <w:numPr>
          <w:ilvl w:val="1"/>
          <w:numId w:val="87"/>
        </w:numPr>
        <w:spacing w:before="0"/>
        <w:ind w:left="426" w:hanging="426"/>
        <w:rPr>
          <w:rFonts w:asciiTheme="minorHAnsi" w:hAnsiTheme="minorHAnsi" w:cstheme="minorHAnsi"/>
          <w:bCs/>
          <w:color w:val="000000" w:themeColor="text1"/>
          <w:sz w:val="22"/>
          <w:szCs w:val="22"/>
          <w:lang w:eastAsia="en-US"/>
        </w:rPr>
      </w:pPr>
      <w:r w:rsidRPr="00B84503">
        <w:rPr>
          <w:rFonts w:asciiTheme="minorHAnsi" w:hAnsiTheme="minorHAnsi" w:cstheme="minorHAnsi"/>
          <w:color w:val="000000" w:themeColor="text1"/>
          <w:sz w:val="22"/>
          <w:szCs w:val="22"/>
        </w:rPr>
        <w:t>P</w:t>
      </w:r>
      <w:r w:rsidRPr="00B84503">
        <w:rPr>
          <w:rFonts w:asciiTheme="minorHAnsi" w:hAnsiTheme="minorHAnsi" w:cstheme="minorHAnsi"/>
          <w:bCs/>
          <w:color w:val="000000" w:themeColor="text1"/>
          <w:sz w:val="22"/>
          <w:szCs w:val="22"/>
          <w:lang w:eastAsia="en-US"/>
        </w:rPr>
        <w:t xml:space="preserve">oskytovateľ sa zaväzuje vykonávať servis technologického vybavenia a opravy technologického vybavenia </w:t>
      </w:r>
      <w:r w:rsidR="00276C57" w:rsidRPr="00B84503">
        <w:rPr>
          <w:rFonts w:asciiTheme="minorHAnsi" w:hAnsiTheme="minorHAnsi" w:cstheme="minorHAnsi"/>
          <w:bCs/>
          <w:color w:val="000000" w:themeColor="text1"/>
          <w:sz w:val="22"/>
          <w:szCs w:val="22"/>
          <w:lang w:eastAsia="en-US"/>
        </w:rPr>
        <w:t xml:space="preserve">tunela Bôrik, </w:t>
      </w:r>
      <w:r w:rsidR="00D63855" w:rsidRPr="00B84503">
        <w:rPr>
          <w:rFonts w:asciiTheme="minorHAnsi" w:hAnsiTheme="minorHAnsi" w:cstheme="minorHAnsi"/>
          <w:bCs/>
          <w:color w:val="000000" w:themeColor="text1"/>
          <w:sz w:val="22"/>
          <w:szCs w:val="22"/>
          <w:lang w:eastAsia="en-US"/>
        </w:rPr>
        <w:t>podjazdu Lučivná, stavebnej a technologickej časti informačného systému diaľnice, ktoré sa nachádzajú na diaľnici D1 Liptovský Mikuláš - Jablonov, I. úsek,</w:t>
      </w:r>
      <w:r w:rsidR="006736D2">
        <w:rPr>
          <w:rFonts w:asciiTheme="minorHAnsi" w:hAnsiTheme="minorHAnsi" w:cstheme="minorHAnsi"/>
          <w:bCs/>
          <w:color w:val="000000" w:themeColor="text1"/>
          <w:sz w:val="22"/>
          <w:szCs w:val="22"/>
          <w:lang w:eastAsia="en-US"/>
        </w:rPr>
        <w:t xml:space="preserve"> </w:t>
      </w:r>
      <w:r w:rsidR="00D63855" w:rsidRPr="00B84503">
        <w:rPr>
          <w:rFonts w:asciiTheme="minorHAnsi" w:hAnsiTheme="minorHAnsi" w:cstheme="minorHAnsi"/>
          <w:bCs/>
          <w:color w:val="000000" w:themeColor="text1"/>
          <w:sz w:val="22"/>
          <w:szCs w:val="22"/>
          <w:lang w:eastAsia="en-US"/>
        </w:rPr>
        <w:t xml:space="preserve">technologického vybavenia </w:t>
      </w:r>
      <w:r w:rsidR="00276C57" w:rsidRPr="00B84503">
        <w:rPr>
          <w:rFonts w:asciiTheme="minorHAnsi" w:hAnsiTheme="minorHAnsi" w:cstheme="minorHAnsi"/>
          <w:bCs/>
          <w:color w:val="000000" w:themeColor="text1"/>
          <w:sz w:val="22"/>
          <w:szCs w:val="22"/>
          <w:lang w:eastAsia="en-US"/>
        </w:rPr>
        <w:t>por</w:t>
      </w:r>
      <w:r w:rsidR="00FA7936" w:rsidRPr="00B84503">
        <w:rPr>
          <w:rFonts w:asciiTheme="minorHAnsi" w:hAnsiTheme="minorHAnsi" w:cstheme="minorHAnsi"/>
          <w:bCs/>
          <w:color w:val="000000" w:themeColor="text1"/>
          <w:sz w:val="22"/>
          <w:szCs w:val="22"/>
          <w:lang w:eastAsia="en-US"/>
        </w:rPr>
        <w:t xml:space="preserve">tálových objektov tunela Bôrik, </w:t>
      </w:r>
      <w:r w:rsidR="00D63855" w:rsidRPr="00B84503">
        <w:rPr>
          <w:rFonts w:asciiTheme="minorHAnsi" w:hAnsiTheme="minorHAnsi" w:cstheme="minorHAnsi"/>
          <w:bCs/>
          <w:color w:val="000000" w:themeColor="text1"/>
          <w:sz w:val="22"/>
          <w:szCs w:val="22"/>
          <w:lang w:eastAsia="en-US"/>
        </w:rPr>
        <w:t>na lokálnom dispečingu SSÚD 8 Liptovský Mikuláš, SSÚD9 Mengusovce a na lokálnom operátorskom pracovisku tunela Bôrik kam sú výstupy z týchto zariadení vyvedené a následne spracovávané a vizualizované.</w:t>
      </w:r>
    </w:p>
    <w:p w14:paraId="010AF536" w14:textId="77777777" w:rsidR="00896E16" w:rsidRPr="00B84503" w:rsidRDefault="00896E16" w:rsidP="00896E16">
      <w:pPr>
        <w:pStyle w:val="CEMOS"/>
        <w:spacing w:before="0"/>
        <w:ind w:left="567" w:firstLine="0"/>
        <w:rPr>
          <w:rFonts w:asciiTheme="minorHAnsi" w:hAnsiTheme="minorHAnsi" w:cstheme="minorHAnsi"/>
          <w:bCs/>
          <w:color w:val="000000" w:themeColor="text1"/>
          <w:sz w:val="22"/>
          <w:szCs w:val="22"/>
          <w:lang w:eastAsia="en-US"/>
        </w:rPr>
      </w:pPr>
    </w:p>
    <w:p w14:paraId="1C6DB65E" w14:textId="77777777" w:rsidR="00896E16" w:rsidRPr="00B84503" w:rsidRDefault="00896E16" w:rsidP="00272029">
      <w:pPr>
        <w:pStyle w:val="CEMOS"/>
        <w:spacing w:before="0"/>
        <w:ind w:left="426" w:firstLine="0"/>
        <w:contextualSpacing/>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 xml:space="preserve">Technologické vybavenie pozostáva z nasledovných objektov a prevádzkových súborov: </w:t>
      </w:r>
    </w:p>
    <w:p w14:paraId="37F9EBE6" w14:textId="77777777" w:rsidR="00896E16" w:rsidRPr="00B84503" w:rsidRDefault="00896E16" w:rsidP="00896E16">
      <w:pPr>
        <w:spacing w:after="60" w:line="240" w:lineRule="auto"/>
        <w:jc w:val="both"/>
        <w:rPr>
          <w:rFonts w:asciiTheme="minorHAnsi" w:hAnsiTheme="minorHAnsi" w:cstheme="minorHAnsi"/>
          <w:color w:val="000000" w:themeColor="text1"/>
        </w:rPr>
      </w:pPr>
    </w:p>
    <w:p w14:paraId="09DB9AEE" w14:textId="77777777" w:rsidR="00896E16" w:rsidRPr="00B84503" w:rsidRDefault="00896E16" w:rsidP="00896E16">
      <w:pPr>
        <w:spacing w:after="0" w:line="240" w:lineRule="auto"/>
        <w:ind w:left="426" w:firstLine="142"/>
        <w:jc w:val="both"/>
        <w:rPr>
          <w:color w:val="000000" w:themeColor="text1"/>
        </w:rPr>
      </w:pPr>
      <w:r w:rsidRPr="00B84503">
        <w:rPr>
          <w:color w:val="000000" w:themeColor="text1"/>
        </w:rPr>
        <w:t>Diaľnica D1 Liptovský Mikuláš – Važec</w:t>
      </w:r>
    </w:p>
    <w:p w14:paraId="48D35974" w14:textId="77777777" w:rsidR="00896E16" w:rsidRPr="00B84503" w:rsidRDefault="00896E16" w:rsidP="00896E16">
      <w:pPr>
        <w:spacing w:after="0" w:line="240" w:lineRule="auto"/>
        <w:ind w:left="1134"/>
        <w:jc w:val="both"/>
        <w:rPr>
          <w:color w:val="000000" w:themeColor="text1"/>
        </w:rPr>
      </w:pPr>
      <w:r w:rsidRPr="00B84503">
        <w:rPr>
          <w:color w:val="000000" w:themeColor="text1"/>
        </w:rPr>
        <w:t>662.11.1 Stojany tiesňového volania</w:t>
      </w:r>
    </w:p>
    <w:p w14:paraId="6F1B8B6F" w14:textId="77777777" w:rsidR="00896E16" w:rsidRPr="00B84503" w:rsidRDefault="00896E16" w:rsidP="00896E16">
      <w:pPr>
        <w:spacing w:after="0" w:line="240" w:lineRule="auto"/>
        <w:ind w:left="1134"/>
        <w:jc w:val="both"/>
        <w:rPr>
          <w:color w:val="000000" w:themeColor="text1"/>
        </w:rPr>
      </w:pPr>
      <w:r w:rsidRPr="00B84503">
        <w:rPr>
          <w:color w:val="000000" w:themeColor="text1"/>
        </w:rPr>
        <w:t>662.11.2 Kamerový dohľad</w:t>
      </w:r>
    </w:p>
    <w:p w14:paraId="0EC1086E" w14:textId="77777777" w:rsidR="00896E16" w:rsidRPr="00B84503" w:rsidRDefault="00896E16" w:rsidP="00896E16">
      <w:pPr>
        <w:spacing w:after="0" w:line="240" w:lineRule="auto"/>
        <w:ind w:left="1134"/>
        <w:jc w:val="both"/>
        <w:rPr>
          <w:color w:val="000000" w:themeColor="text1"/>
        </w:rPr>
      </w:pPr>
      <w:r w:rsidRPr="00B84503">
        <w:rPr>
          <w:color w:val="000000" w:themeColor="text1"/>
        </w:rPr>
        <w:t>662.11.3 Radiče návestného rezu</w:t>
      </w:r>
    </w:p>
    <w:p w14:paraId="1E6D150B" w14:textId="77777777" w:rsidR="00896E16" w:rsidRPr="00B84503" w:rsidRDefault="00896E16" w:rsidP="00896E16">
      <w:pPr>
        <w:spacing w:after="0" w:line="240" w:lineRule="auto"/>
        <w:ind w:left="1134"/>
        <w:jc w:val="both"/>
        <w:rPr>
          <w:color w:val="000000" w:themeColor="text1"/>
        </w:rPr>
      </w:pPr>
      <w:r w:rsidRPr="00B84503">
        <w:rPr>
          <w:color w:val="000000" w:themeColor="text1"/>
        </w:rPr>
        <w:t>662.11.4 Technologické uzly</w:t>
      </w:r>
    </w:p>
    <w:p w14:paraId="59CCF97F" w14:textId="77777777" w:rsidR="00896E16" w:rsidRPr="00B84503" w:rsidRDefault="00896E16" w:rsidP="00896E16">
      <w:pPr>
        <w:spacing w:after="0" w:line="240" w:lineRule="auto"/>
        <w:ind w:left="1134"/>
        <w:jc w:val="both"/>
        <w:rPr>
          <w:color w:val="000000" w:themeColor="text1"/>
        </w:rPr>
      </w:pPr>
      <w:r w:rsidRPr="00B84503">
        <w:rPr>
          <w:color w:val="000000" w:themeColor="text1"/>
        </w:rPr>
        <w:t>662.11.5 Merač výšky vozidiel</w:t>
      </w:r>
    </w:p>
    <w:p w14:paraId="278C6750" w14:textId="77777777" w:rsidR="00896E16" w:rsidRPr="00B84503" w:rsidRDefault="00896E16" w:rsidP="00896E16">
      <w:pPr>
        <w:spacing w:after="0" w:line="240" w:lineRule="auto"/>
        <w:ind w:left="1134"/>
        <w:jc w:val="both"/>
        <w:rPr>
          <w:color w:val="000000" w:themeColor="text1"/>
        </w:rPr>
      </w:pPr>
      <w:r w:rsidRPr="00B84503">
        <w:rPr>
          <w:color w:val="000000" w:themeColor="text1"/>
        </w:rPr>
        <w:t>662.11.6 Lokálny dispečing</w:t>
      </w:r>
    </w:p>
    <w:p w14:paraId="50642A4C" w14:textId="77777777" w:rsidR="00896E16" w:rsidRPr="00B84503" w:rsidRDefault="00896E16" w:rsidP="00896E16">
      <w:pPr>
        <w:spacing w:after="0" w:line="240" w:lineRule="auto"/>
        <w:ind w:left="1134"/>
        <w:jc w:val="both"/>
        <w:rPr>
          <w:color w:val="000000" w:themeColor="text1"/>
        </w:rPr>
      </w:pPr>
      <w:r w:rsidRPr="00B84503">
        <w:rPr>
          <w:color w:val="000000" w:themeColor="text1"/>
        </w:rPr>
        <w:t>662.11.7 Elektrická zabezpečovacia signalizácia</w:t>
      </w:r>
    </w:p>
    <w:p w14:paraId="2DB79554" w14:textId="77777777" w:rsidR="00896E16" w:rsidRPr="00B84503" w:rsidRDefault="00896E16" w:rsidP="00896E16">
      <w:pPr>
        <w:pStyle w:val="Hlavika"/>
        <w:tabs>
          <w:tab w:val="clear" w:pos="4536"/>
          <w:tab w:val="clear" w:pos="9072"/>
        </w:tabs>
        <w:ind w:left="567" w:right="304"/>
        <w:jc w:val="both"/>
        <w:outlineLvl w:val="0"/>
        <w:rPr>
          <w:rFonts w:asciiTheme="minorHAnsi" w:hAnsiTheme="minorHAnsi"/>
          <w:color w:val="000000" w:themeColor="text1"/>
        </w:rPr>
      </w:pPr>
    </w:p>
    <w:p w14:paraId="76E88AAF" w14:textId="77777777" w:rsidR="00896E16" w:rsidRPr="00B84503" w:rsidRDefault="00896E16" w:rsidP="00896E16">
      <w:pPr>
        <w:spacing w:after="0" w:line="240" w:lineRule="auto"/>
        <w:ind w:left="426" w:firstLine="142"/>
        <w:jc w:val="both"/>
        <w:rPr>
          <w:color w:val="000000" w:themeColor="text1"/>
        </w:rPr>
      </w:pPr>
      <w:r w:rsidRPr="00B84503">
        <w:rPr>
          <w:color w:val="000000" w:themeColor="text1"/>
        </w:rPr>
        <w:t>Diaľnica D1 Važec – Mengusovce</w:t>
      </w:r>
    </w:p>
    <w:p w14:paraId="521D4D3D" w14:textId="77777777" w:rsidR="00896E16" w:rsidRPr="00B84503" w:rsidRDefault="00896E16" w:rsidP="00896E16">
      <w:pPr>
        <w:spacing w:after="0" w:line="240" w:lineRule="auto"/>
        <w:ind w:left="1134"/>
        <w:jc w:val="both"/>
        <w:rPr>
          <w:color w:val="000000" w:themeColor="text1"/>
        </w:rPr>
      </w:pPr>
      <w:r w:rsidRPr="00B84503">
        <w:rPr>
          <w:color w:val="000000" w:themeColor="text1"/>
        </w:rPr>
        <w:t>656-11.1 Stojany tiesňového volania</w:t>
      </w:r>
    </w:p>
    <w:p w14:paraId="49290C21" w14:textId="77777777" w:rsidR="00896E16" w:rsidRPr="00B84503" w:rsidRDefault="00896E16" w:rsidP="00896E16">
      <w:pPr>
        <w:spacing w:after="0" w:line="240" w:lineRule="auto"/>
        <w:ind w:left="1134"/>
        <w:jc w:val="both"/>
        <w:rPr>
          <w:color w:val="000000" w:themeColor="text1"/>
        </w:rPr>
      </w:pPr>
      <w:r w:rsidRPr="00B84503">
        <w:rPr>
          <w:color w:val="000000" w:themeColor="text1"/>
        </w:rPr>
        <w:t>656-11.4 Elektrická zabezpečovacia signalizácia</w:t>
      </w:r>
    </w:p>
    <w:p w14:paraId="46C32834" w14:textId="77777777" w:rsidR="00896E16" w:rsidRPr="00B84503" w:rsidRDefault="00896E16" w:rsidP="00896E16">
      <w:pPr>
        <w:spacing w:after="0" w:line="240" w:lineRule="auto"/>
        <w:ind w:left="1134"/>
        <w:jc w:val="both"/>
        <w:rPr>
          <w:color w:val="000000" w:themeColor="text1"/>
        </w:rPr>
      </w:pPr>
      <w:r w:rsidRPr="00B84503">
        <w:rPr>
          <w:color w:val="000000" w:themeColor="text1"/>
        </w:rPr>
        <w:t>656-11.5 Kamerový dohľad</w:t>
      </w:r>
    </w:p>
    <w:p w14:paraId="47EA210A" w14:textId="77777777" w:rsidR="00896E16" w:rsidRPr="00B84503" w:rsidRDefault="00896E16" w:rsidP="00896E16">
      <w:pPr>
        <w:spacing w:after="0" w:line="240" w:lineRule="auto"/>
        <w:ind w:left="1134"/>
        <w:jc w:val="both"/>
        <w:rPr>
          <w:color w:val="000000" w:themeColor="text1"/>
        </w:rPr>
      </w:pPr>
      <w:r w:rsidRPr="00B84503">
        <w:rPr>
          <w:color w:val="000000" w:themeColor="text1"/>
        </w:rPr>
        <w:t>656-11.6 Cestná svetelná signalizácia</w:t>
      </w:r>
    </w:p>
    <w:p w14:paraId="7C0267C7" w14:textId="77777777" w:rsidR="00896E16" w:rsidRPr="00B84503" w:rsidRDefault="00896E16" w:rsidP="00896E16">
      <w:pPr>
        <w:spacing w:after="0" w:line="240" w:lineRule="auto"/>
        <w:ind w:left="1134"/>
        <w:jc w:val="both"/>
        <w:rPr>
          <w:color w:val="000000" w:themeColor="text1"/>
        </w:rPr>
      </w:pPr>
      <w:r w:rsidRPr="00B84503">
        <w:rPr>
          <w:color w:val="000000" w:themeColor="text1"/>
        </w:rPr>
        <w:lastRenderedPageBreak/>
        <w:t>656-11.7 Technologické uzly</w:t>
      </w:r>
    </w:p>
    <w:p w14:paraId="035433C2" w14:textId="77777777" w:rsidR="00896E16" w:rsidRPr="00B84503" w:rsidRDefault="00896E16" w:rsidP="00896E16">
      <w:pPr>
        <w:spacing w:after="0" w:line="240" w:lineRule="auto"/>
        <w:ind w:left="426"/>
        <w:jc w:val="both"/>
        <w:rPr>
          <w:color w:val="000000" w:themeColor="text1"/>
        </w:rPr>
      </w:pPr>
    </w:p>
    <w:p w14:paraId="505253B2" w14:textId="77777777" w:rsidR="00896E16" w:rsidRPr="00B84503" w:rsidRDefault="00896E16" w:rsidP="00896E16">
      <w:pPr>
        <w:spacing w:after="0" w:line="240" w:lineRule="auto"/>
        <w:ind w:left="426" w:firstLine="142"/>
        <w:jc w:val="both"/>
        <w:rPr>
          <w:color w:val="000000" w:themeColor="text1"/>
        </w:rPr>
      </w:pPr>
      <w:r w:rsidRPr="00B84503">
        <w:rPr>
          <w:color w:val="000000" w:themeColor="text1"/>
        </w:rPr>
        <w:t>Diaľnica D1 Mengusovce – Jánovce, I. úsek</w:t>
      </w:r>
    </w:p>
    <w:p w14:paraId="0161B2AE"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685-01.11 Stojany tiesňového volania</w:t>
      </w:r>
    </w:p>
    <w:p w14:paraId="1C106D9E"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685-05.11 Televízny dohľad</w:t>
      </w:r>
    </w:p>
    <w:p w14:paraId="3D4A06EA"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685-06.11 Premenné dopravné značky</w:t>
      </w:r>
    </w:p>
    <w:p w14:paraId="5BF80D0B"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685-06.11.1 Radiče návestných rezov</w:t>
      </w:r>
    </w:p>
    <w:p w14:paraId="561952D6"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685-07.11 Technologické uzly</w:t>
      </w:r>
    </w:p>
    <w:p w14:paraId="248BAE8A"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685-09.11 Elektrické závory</w:t>
      </w:r>
    </w:p>
    <w:p w14:paraId="1DB3B2F6" w14:textId="77777777" w:rsidR="00896E16" w:rsidRPr="00B84503" w:rsidRDefault="00896E16" w:rsidP="00896E16">
      <w:pPr>
        <w:spacing w:after="0" w:line="240" w:lineRule="auto"/>
        <w:ind w:left="426"/>
        <w:jc w:val="both"/>
        <w:rPr>
          <w:color w:val="000000" w:themeColor="text1"/>
        </w:rPr>
      </w:pPr>
    </w:p>
    <w:p w14:paraId="11E53E25" w14:textId="77777777" w:rsidR="00896E16" w:rsidRPr="00B84503" w:rsidRDefault="00896E16" w:rsidP="00896E16">
      <w:pPr>
        <w:spacing w:after="0" w:line="240" w:lineRule="auto"/>
        <w:ind w:left="426" w:firstLine="142"/>
        <w:jc w:val="both"/>
        <w:rPr>
          <w:color w:val="000000" w:themeColor="text1"/>
        </w:rPr>
      </w:pPr>
      <w:r w:rsidRPr="00B84503">
        <w:rPr>
          <w:color w:val="000000" w:themeColor="text1"/>
        </w:rPr>
        <w:t>Diaľnica D1 Mengusovce – Jánovce, II. úsek</w:t>
      </w:r>
    </w:p>
    <w:p w14:paraId="228DBC74"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685-01.11 Stojany tiesňového volania</w:t>
      </w:r>
    </w:p>
    <w:p w14:paraId="32836BA8"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685-05.11 Kamerový dohľad</w:t>
      </w:r>
    </w:p>
    <w:p w14:paraId="76C5EABD"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685-06.11 Radiče návestných rezov</w:t>
      </w:r>
    </w:p>
    <w:p w14:paraId="21CB4548"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685-06.11.01 Premenné dopravné značky</w:t>
      </w:r>
    </w:p>
    <w:p w14:paraId="0E2D8EEF"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685-06.11.02 Lokálne operátorské pracovisko</w:t>
      </w:r>
    </w:p>
    <w:p w14:paraId="04D12E03"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685-07.11 Technologické uzly</w:t>
      </w:r>
    </w:p>
    <w:p w14:paraId="67DECBA1" w14:textId="77777777" w:rsidR="00896E16" w:rsidRPr="00B84503" w:rsidRDefault="00896E16" w:rsidP="00896E16">
      <w:pPr>
        <w:spacing w:after="0" w:line="240" w:lineRule="auto"/>
        <w:ind w:left="426"/>
        <w:jc w:val="both"/>
        <w:rPr>
          <w:color w:val="000000" w:themeColor="text1"/>
        </w:rPr>
      </w:pPr>
    </w:p>
    <w:p w14:paraId="6936D593" w14:textId="77777777" w:rsidR="00896E16" w:rsidRPr="00B84503" w:rsidRDefault="00896E16" w:rsidP="00896E16">
      <w:pPr>
        <w:spacing w:after="0" w:line="240" w:lineRule="auto"/>
        <w:ind w:left="426" w:firstLine="142"/>
        <w:jc w:val="both"/>
        <w:rPr>
          <w:color w:val="000000" w:themeColor="text1"/>
        </w:rPr>
      </w:pPr>
      <w:r w:rsidRPr="00B84503">
        <w:rPr>
          <w:color w:val="000000" w:themeColor="text1"/>
        </w:rPr>
        <w:t>Diaľnica D1 Mengusovce – Jánovce, III. úsek</w:t>
      </w:r>
    </w:p>
    <w:p w14:paraId="77AC4C6E"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685-07.11.01 Technologické uzly</w:t>
      </w:r>
    </w:p>
    <w:p w14:paraId="27FD049C"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686-21 Stojany tiesňového volania</w:t>
      </w:r>
    </w:p>
    <w:p w14:paraId="30A696D6"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686-24 Elektrická zabezpečovacia signalizácia</w:t>
      </w:r>
    </w:p>
    <w:p w14:paraId="01F55222"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686-25 Kamerový dohľad</w:t>
      </w:r>
    </w:p>
    <w:p w14:paraId="3B5C9348"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686-26 Radiče návestných rezov</w:t>
      </w:r>
    </w:p>
    <w:p w14:paraId="698AFC16"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686-26 Premenné dopravné značky</w:t>
      </w:r>
    </w:p>
    <w:p w14:paraId="13F5BB0D" w14:textId="77777777" w:rsidR="00896E16" w:rsidRPr="00B84503" w:rsidRDefault="00896E16" w:rsidP="00896E16">
      <w:pPr>
        <w:spacing w:after="0" w:line="240" w:lineRule="auto"/>
        <w:ind w:left="426"/>
        <w:jc w:val="both"/>
        <w:rPr>
          <w:color w:val="000000" w:themeColor="text1"/>
        </w:rPr>
      </w:pPr>
    </w:p>
    <w:p w14:paraId="55159A25" w14:textId="77777777" w:rsidR="00896E16" w:rsidRPr="00B84503" w:rsidRDefault="00896E16" w:rsidP="00896E16">
      <w:pPr>
        <w:spacing w:after="0" w:line="240" w:lineRule="auto"/>
        <w:ind w:left="426" w:firstLine="142"/>
        <w:jc w:val="both"/>
        <w:rPr>
          <w:color w:val="000000" w:themeColor="text1"/>
        </w:rPr>
      </w:pPr>
      <w:r w:rsidRPr="00B84503">
        <w:rPr>
          <w:color w:val="000000" w:themeColor="text1"/>
        </w:rPr>
        <w:t>Diaľnica D1 Jánovce – Jablonov, I. úsek</w:t>
      </w:r>
    </w:p>
    <w:p w14:paraId="38C74EAA"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670-11 Stojany tiesňového volania</w:t>
      </w:r>
    </w:p>
    <w:p w14:paraId="5121A5B3"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670-11 Elektrická zabezpečovacia signalizácia</w:t>
      </w:r>
    </w:p>
    <w:p w14:paraId="12DEAAFB"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670-11 Kamerový dohľad</w:t>
      </w:r>
    </w:p>
    <w:p w14:paraId="035228B1"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670-11 Technologické rozvádzače RNR a TU</w:t>
      </w:r>
    </w:p>
    <w:p w14:paraId="01EFC90C"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670-11 Rádiový prenos</w:t>
      </w:r>
    </w:p>
    <w:p w14:paraId="6700946C"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670-11 Káblové vedenia</w:t>
      </w:r>
    </w:p>
    <w:p w14:paraId="1C4AD384"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670-11 Lokálne operátorské pracovisko</w:t>
      </w:r>
    </w:p>
    <w:p w14:paraId="7DA12A71" w14:textId="77777777" w:rsidR="00896E16" w:rsidRPr="00B84503" w:rsidRDefault="00896E16" w:rsidP="00896E16">
      <w:pPr>
        <w:spacing w:after="0" w:line="240" w:lineRule="auto"/>
        <w:ind w:left="426" w:firstLine="142"/>
        <w:jc w:val="both"/>
        <w:rPr>
          <w:color w:val="000000" w:themeColor="text1"/>
        </w:rPr>
      </w:pPr>
    </w:p>
    <w:p w14:paraId="2AE639CC" w14:textId="77777777" w:rsidR="00896E16" w:rsidRPr="00B84503" w:rsidRDefault="00896E16" w:rsidP="00896E16">
      <w:pPr>
        <w:spacing w:after="0" w:line="240" w:lineRule="auto"/>
        <w:ind w:left="426" w:firstLine="142"/>
        <w:jc w:val="both"/>
        <w:rPr>
          <w:color w:val="000000" w:themeColor="text1"/>
        </w:rPr>
      </w:pPr>
      <w:r w:rsidRPr="00B84503">
        <w:rPr>
          <w:color w:val="000000" w:themeColor="text1"/>
        </w:rPr>
        <w:t>Diaľnica D1 Važec – Mengusovce – Jánovce, I., II. a III. úsek – Jablonov, I. úsek</w:t>
      </w:r>
    </w:p>
    <w:p w14:paraId="5D440D9E"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Informačný systém diaľnice – stavebná časť</w:t>
      </w:r>
    </w:p>
    <w:p w14:paraId="16CB3D51" w14:textId="77777777" w:rsidR="00896E16" w:rsidRPr="00B84503" w:rsidRDefault="00896E16" w:rsidP="00896E16">
      <w:pPr>
        <w:pStyle w:val="Hlavika"/>
        <w:tabs>
          <w:tab w:val="clear" w:pos="4536"/>
          <w:tab w:val="clear" w:pos="9072"/>
        </w:tabs>
        <w:ind w:left="567" w:right="304"/>
        <w:jc w:val="both"/>
        <w:outlineLvl w:val="0"/>
        <w:rPr>
          <w:rFonts w:asciiTheme="minorHAnsi" w:hAnsiTheme="minorHAnsi"/>
          <w:color w:val="000000" w:themeColor="text1"/>
        </w:rPr>
      </w:pPr>
    </w:p>
    <w:p w14:paraId="0DFC1AE1" w14:textId="77777777" w:rsidR="00896E16" w:rsidRPr="00B84503" w:rsidRDefault="00896E16" w:rsidP="00896E16">
      <w:pPr>
        <w:pStyle w:val="Hlavika"/>
        <w:tabs>
          <w:tab w:val="clear" w:pos="4536"/>
          <w:tab w:val="clear" w:pos="9072"/>
        </w:tabs>
        <w:ind w:left="567" w:right="304"/>
        <w:jc w:val="both"/>
        <w:outlineLvl w:val="0"/>
        <w:rPr>
          <w:rFonts w:asciiTheme="minorHAnsi" w:hAnsiTheme="minorHAnsi"/>
          <w:color w:val="000000" w:themeColor="text1"/>
        </w:rPr>
      </w:pPr>
      <w:r w:rsidRPr="00B84503">
        <w:rPr>
          <w:rFonts w:asciiTheme="minorHAnsi" w:hAnsiTheme="minorHAnsi"/>
          <w:color w:val="000000" w:themeColor="text1"/>
        </w:rPr>
        <w:t>Tunel Bôrik, technologická časť</w:t>
      </w:r>
      <w:r w:rsidRPr="00B84503">
        <w:rPr>
          <w:rFonts w:asciiTheme="minorHAnsi" w:hAnsiTheme="minorHAnsi"/>
          <w:color w:val="000000" w:themeColor="text1"/>
        </w:rPr>
        <w:tab/>
      </w:r>
    </w:p>
    <w:p w14:paraId="1B9FE409" w14:textId="77777777" w:rsidR="00896E16" w:rsidRPr="00B84503" w:rsidRDefault="00896E16" w:rsidP="00896E16">
      <w:pPr>
        <w:pStyle w:val="Hlavika"/>
        <w:tabs>
          <w:tab w:val="clear" w:pos="4536"/>
          <w:tab w:val="clear" w:pos="9072"/>
        </w:tabs>
        <w:ind w:left="1134" w:right="304"/>
        <w:jc w:val="both"/>
        <w:outlineLvl w:val="0"/>
        <w:rPr>
          <w:rFonts w:asciiTheme="minorHAnsi" w:hAnsiTheme="minorHAnsi"/>
          <w:color w:val="000000" w:themeColor="text1"/>
        </w:rPr>
      </w:pPr>
      <w:r w:rsidRPr="00B84503">
        <w:rPr>
          <w:rFonts w:asciiTheme="minorHAnsi" w:hAnsiTheme="minorHAnsi"/>
          <w:color w:val="000000" w:themeColor="text1"/>
        </w:rPr>
        <w:t>PS 271-53 Požiarny vodovod – elektrotechnická časť</w:t>
      </w:r>
    </w:p>
    <w:p w14:paraId="5FFBECE2"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271-64.111 Silnoprúdové rozvody VN</w:t>
      </w:r>
    </w:p>
    <w:p w14:paraId="5EBB7C1B"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271-64.112 Silnoprúdové rozvody NN</w:t>
      </w:r>
    </w:p>
    <w:p w14:paraId="59950820"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271-64.114 Náhradné zdroje</w:t>
      </w:r>
    </w:p>
    <w:p w14:paraId="4565982E"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271-65.111 SOS kabíny</w:t>
      </w:r>
    </w:p>
    <w:p w14:paraId="658BED68"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271-65.112 Kamerový dohľad v tuneli</w:t>
      </w:r>
    </w:p>
    <w:p w14:paraId="441FA0AC"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271-65.113 Rádiové spojenie</w:t>
      </w:r>
    </w:p>
    <w:p w14:paraId="0C63C3EC"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271-65.114 Oznamovacie okruhy</w:t>
      </w:r>
    </w:p>
    <w:p w14:paraId="6A5FFB9D"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271-65.115 Telefónna prípojka</w:t>
      </w:r>
    </w:p>
    <w:p w14:paraId="7F44AFCA"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271-65.116 Tunelový rozhlas</w:t>
      </w:r>
    </w:p>
    <w:p w14:paraId="0918DEF5"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lastRenderedPageBreak/>
        <w:t>PS 271-65.117 Požiarne dvere</w:t>
      </w:r>
    </w:p>
    <w:p w14:paraId="1A2E192D"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271-66.111 Centrálny riadiaci systém</w:t>
      </w:r>
    </w:p>
    <w:p w14:paraId="7588815A"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271-66.112 Meranie fyzikálnych veličín</w:t>
      </w:r>
    </w:p>
    <w:p w14:paraId="10D747C5"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271-66.113 Meranie výšky vozidiel</w:t>
      </w:r>
    </w:p>
    <w:p w14:paraId="2DE8FD9A"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271-66.114 Dopravné značenie</w:t>
      </w:r>
    </w:p>
    <w:p w14:paraId="5E55B6CA"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271-66.115 Zariadenie operátorského pracoviska</w:t>
      </w:r>
    </w:p>
    <w:p w14:paraId="195245EB"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 xml:space="preserve">PS 271-67.11 </w:t>
      </w:r>
      <w:proofErr w:type="spellStart"/>
      <w:r w:rsidRPr="00B84503">
        <w:rPr>
          <w:rFonts w:asciiTheme="minorHAnsi" w:hAnsiTheme="minorHAnsi"/>
          <w:color w:val="000000" w:themeColor="text1"/>
        </w:rPr>
        <w:t>Elektropožiarna</w:t>
      </w:r>
      <w:proofErr w:type="spellEnd"/>
      <w:r w:rsidRPr="00B84503">
        <w:rPr>
          <w:rFonts w:asciiTheme="minorHAnsi" w:hAnsiTheme="minorHAnsi"/>
          <w:color w:val="000000" w:themeColor="text1"/>
        </w:rPr>
        <w:t xml:space="preserve"> signalizácia</w:t>
      </w:r>
    </w:p>
    <w:p w14:paraId="0450F662" w14:textId="77777777" w:rsidR="00896E16" w:rsidRPr="00B84503" w:rsidRDefault="00896E16" w:rsidP="00896E16">
      <w:pPr>
        <w:overflowPunct w:val="0"/>
        <w:autoSpaceDE w:val="0"/>
        <w:autoSpaceDN w:val="0"/>
        <w:adjustRightInd w:val="0"/>
        <w:spacing w:after="0" w:line="240" w:lineRule="auto"/>
        <w:ind w:left="425" w:firstLine="709"/>
        <w:jc w:val="both"/>
        <w:textAlignment w:val="baseline"/>
        <w:rPr>
          <w:rFonts w:asciiTheme="minorHAnsi" w:hAnsiTheme="minorHAnsi"/>
          <w:color w:val="000000" w:themeColor="text1"/>
        </w:rPr>
      </w:pPr>
      <w:r w:rsidRPr="00B84503">
        <w:rPr>
          <w:rFonts w:asciiTheme="minorHAnsi" w:hAnsiTheme="minorHAnsi"/>
          <w:color w:val="000000" w:themeColor="text1"/>
        </w:rPr>
        <w:t>PS 271-68.11 Osvetlenie tunela</w:t>
      </w:r>
    </w:p>
    <w:p w14:paraId="3108AEF2" w14:textId="77777777" w:rsidR="00896E16" w:rsidRPr="00B84503" w:rsidRDefault="00896E16" w:rsidP="00896E16">
      <w:pPr>
        <w:overflowPunct w:val="0"/>
        <w:autoSpaceDE w:val="0"/>
        <w:autoSpaceDN w:val="0"/>
        <w:adjustRightInd w:val="0"/>
        <w:spacing w:after="0" w:line="240" w:lineRule="auto"/>
        <w:ind w:left="425" w:firstLine="709"/>
        <w:jc w:val="both"/>
        <w:textAlignment w:val="baseline"/>
        <w:rPr>
          <w:rFonts w:asciiTheme="minorHAnsi" w:hAnsiTheme="minorHAnsi"/>
          <w:color w:val="000000" w:themeColor="text1"/>
        </w:rPr>
      </w:pPr>
      <w:r w:rsidRPr="00B84503">
        <w:rPr>
          <w:rFonts w:asciiTheme="minorHAnsi" w:hAnsiTheme="minorHAnsi"/>
          <w:color w:val="000000" w:themeColor="text1"/>
        </w:rPr>
        <w:t>PS 271-70.11 Vetranie tunela</w:t>
      </w:r>
    </w:p>
    <w:p w14:paraId="352C4D3C" w14:textId="77777777" w:rsidR="00896E16" w:rsidRPr="00B84503" w:rsidRDefault="00896E16" w:rsidP="00896E16">
      <w:pPr>
        <w:overflowPunct w:val="0"/>
        <w:autoSpaceDE w:val="0"/>
        <w:autoSpaceDN w:val="0"/>
        <w:adjustRightInd w:val="0"/>
        <w:spacing w:after="0" w:line="240" w:lineRule="auto"/>
        <w:ind w:left="425" w:firstLine="709"/>
        <w:jc w:val="both"/>
        <w:textAlignment w:val="baseline"/>
        <w:rPr>
          <w:rFonts w:asciiTheme="minorHAnsi" w:hAnsiTheme="minorHAnsi"/>
          <w:color w:val="000000" w:themeColor="text1"/>
        </w:rPr>
      </w:pPr>
      <w:r w:rsidRPr="00B84503">
        <w:rPr>
          <w:rFonts w:asciiTheme="minorHAnsi" w:hAnsiTheme="minorHAnsi"/>
          <w:color w:val="000000" w:themeColor="text1"/>
        </w:rPr>
        <w:t>PS 311-45.11 Rádiové spojenie</w:t>
      </w:r>
    </w:p>
    <w:p w14:paraId="7F9BD008" w14:textId="77777777" w:rsidR="00896E16" w:rsidRPr="00B84503" w:rsidRDefault="00896E16" w:rsidP="00896E16">
      <w:pPr>
        <w:overflowPunct w:val="0"/>
        <w:autoSpaceDE w:val="0"/>
        <w:autoSpaceDN w:val="0"/>
        <w:adjustRightInd w:val="0"/>
        <w:spacing w:after="0"/>
        <w:ind w:firstLine="426"/>
        <w:jc w:val="both"/>
        <w:textAlignment w:val="baseline"/>
        <w:rPr>
          <w:color w:val="000000" w:themeColor="text1"/>
        </w:rPr>
      </w:pPr>
    </w:p>
    <w:p w14:paraId="1788CFED" w14:textId="77777777" w:rsidR="00896E16" w:rsidRPr="00B84503" w:rsidRDefault="00896E16" w:rsidP="00896E16">
      <w:pPr>
        <w:overflowPunct w:val="0"/>
        <w:autoSpaceDE w:val="0"/>
        <w:autoSpaceDN w:val="0"/>
        <w:adjustRightInd w:val="0"/>
        <w:spacing w:after="0" w:line="240" w:lineRule="auto"/>
        <w:ind w:left="142" w:firstLine="426"/>
        <w:jc w:val="both"/>
        <w:textAlignment w:val="baseline"/>
        <w:rPr>
          <w:color w:val="000000" w:themeColor="text1"/>
        </w:rPr>
      </w:pPr>
      <w:r w:rsidRPr="00B84503">
        <w:rPr>
          <w:color w:val="000000" w:themeColor="text1"/>
        </w:rPr>
        <w:t>V rámci technologického vybavenia tunela je aj:</w:t>
      </w:r>
    </w:p>
    <w:p w14:paraId="769D64E0" w14:textId="77777777" w:rsidR="00896E16" w:rsidRPr="00B84503" w:rsidRDefault="00896E16" w:rsidP="00896E16">
      <w:pPr>
        <w:overflowPunct w:val="0"/>
        <w:autoSpaceDE w:val="0"/>
        <w:autoSpaceDN w:val="0"/>
        <w:adjustRightInd w:val="0"/>
        <w:spacing w:after="0" w:line="240" w:lineRule="auto"/>
        <w:ind w:left="1134"/>
        <w:jc w:val="both"/>
        <w:textAlignment w:val="baseline"/>
        <w:rPr>
          <w:color w:val="000000" w:themeColor="text1"/>
        </w:rPr>
      </w:pPr>
      <w:r w:rsidRPr="00B84503">
        <w:rPr>
          <w:color w:val="000000" w:themeColor="text1"/>
        </w:rPr>
        <w:t>Systém sčítavania a klasifikácie vozidiel v tuneli</w:t>
      </w:r>
    </w:p>
    <w:p w14:paraId="0F33E4E8" w14:textId="77777777" w:rsidR="00896E16" w:rsidRPr="00B84503" w:rsidRDefault="00896E16" w:rsidP="00896E16">
      <w:pPr>
        <w:overflowPunct w:val="0"/>
        <w:autoSpaceDE w:val="0"/>
        <w:autoSpaceDN w:val="0"/>
        <w:adjustRightInd w:val="0"/>
        <w:spacing w:after="0" w:line="240" w:lineRule="auto"/>
        <w:ind w:left="1134"/>
        <w:jc w:val="both"/>
        <w:textAlignment w:val="baseline"/>
        <w:rPr>
          <w:color w:val="000000" w:themeColor="text1"/>
        </w:rPr>
      </w:pPr>
      <w:proofErr w:type="spellStart"/>
      <w:r w:rsidRPr="00B84503">
        <w:rPr>
          <w:color w:val="000000" w:themeColor="text1"/>
        </w:rPr>
        <w:t>Videodetekcia</w:t>
      </w:r>
      <w:proofErr w:type="spellEnd"/>
      <w:r w:rsidRPr="00B84503">
        <w:rPr>
          <w:color w:val="000000" w:themeColor="text1"/>
        </w:rPr>
        <w:t xml:space="preserve"> vozidiel prepravujúcich nebezpečné veci (ADR)</w:t>
      </w:r>
    </w:p>
    <w:p w14:paraId="54E151C0" w14:textId="77777777" w:rsidR="00896E16" w:rsidRPr="00B84503" w:rsidRDefault="00896E16" w:rsidP="00896E16">
      <w:pPr>
        <w:overflowPunct w:val="0"/>
        <w:autoSpaceDE w:val="0"/>
        <w:autoSpaceDN w:val="0"/>
        <w:adjustRightInd w:val="0"/>
        <w:spacing w:after="0" w:line="240" w:lineRule="auto"/>
        <w:ind w:left="1134"/>
        <w:jc w:val="both"/>
        <w:textAlignment w:val="baseline"/>
        <w:rPr>
          <w:color w:val="000000" w:themeColor="text1"/>
        </w:rPr>
      </w:pPr>
      <w:r w:rsidRPr="00B84503">
        <w:rPr>
          <w:color w:val="000000" w:themeColor="text1"/>
        </w:rPr>
        <w:t xml:space="preserve">Prepojenie kamerového dohľadu tunelov </w:t>
      </w:r>
      <w:proofErr w:type="spellStart"/>
      <w:r w:rsidRPr="00B84503">
        <w:rPr>
          <w:color w:val="000000" w:themeColor="text1"/>
        </w:rPr>
        <w:t>Šibenik</w:t>
      </w:r>
      <w:proofErr w:type="spellEnd"/>
      <w:r w:rsidRPr="00B84503">
        <w:rPr>
          <w:color w:val="000000" w:themeColor="text1"/>
        </w:rPr>
        <w:t xml:space="preserve"> a Bôrik</w:t>
      </w:r>
    </w:p>
    <w:p w14:paraId="630A18CD" w14:textId="77777777" w:rsidR="00896E16" w:rsidRPr="00B84503" w:rsidRDefault="00896E16" w:rsidP="00896E16">
      <w:pPr>
        <w:overflowPunct w:val="0"/>
        <w:autoSpaceDE w:val="0"/>
        <w:autoSpaceDN w:val="0"/>
        <w:adjustRightInd w:val="0"/>
        <w:spacing w:after="0" w:line="240" w:lineRule="auto"/>
        <w:ind w:left="1134"/>
        <w:jc w:val="both"/>
        <w:textAlignment w:val="baseline"/>
        <w:rPr>
          <w:color w:val="000000" w:themeColor="text1"/>
        </w:rPr>
      </w:pPr>
      <w:r w:rsidRPr="00B84503">
        <w:rPr>
          <w:color w:val="000000" w:themeColor="text1"/>
        </w:rPr>
        <w:t>Elektrotechnická časť portálových objektov tunela Bôrik - západ a východ</w:t>
      </w:r>
    </w:p>
    <w:p w14:paraId="15665973" w14:textId="77777777" w:rsidR="00896E16" w:rsidRPr="00B84503" w:rsidRDefault="00896E16" w:rsidP="00896E16">
      <w:pPr>
        <w:overflowPunct w:val="0"/>
        <w:autoSpaceDE w:val="0"/>
        <w:autoSpaceDN w:val="0"/>
        <w:adjustRightInd w:val="0"/>
        <w:spacing w:after="0" w:line="240" w:lineRule="auto"/>
        <w:ind w:firstLine="426"/>
        <w:jc w:val="both"/>
        <w:textAlignment w:val="baseline"/>
        <w:rPr>
          <w:color w:val="000000" w:themeColor="text1"/>
        </w:rPr>
      </w:pPr>
    </w:p>
    <w:p w14:paraId="1282569D" w14:textId="77777777" w:rsidR="00896E16" w:rsidRPr="00B84503" w:rsidRDefault="00896E16" w:rsidP="00896E16">
      <w:pPr>
        <w:overflowPunct w:val="0"/>
        <w:autoSpaceDE w:val="0"/>
        <w:autoSpaceDN w:val="0"/>
        <w:adjustRightInd w:val="0"/>
        <w:spacing w:after="0" w:line="240" w:lineRule="auto"/>
        <w:ind w:left="142" w:firstLine="426"/>
        <w:jc w:val="both"/>
        <w:textAlignment w:val="baseline"/>
        <w:rPr>
          <w:color w:val="000000" w:themeColor="text1"/>
        </w:rPr>
      </w:pPr>
      <w:r w:rsidRPr="00B84503">
        <w:rPr>
          <w:color w:val="000000" w:themeColor="text1"/>
        </w:rPr>
        <w:t>Podjazd Lučivná, technologická časť</w:t>
      </w:r>
    </w:p>
    <w:p w14:paraId="2D41839A" w14:textId="77777777" w:rsidR="00896E16" w:rsidRPr="00B84503" w:rsidRDefault="00896E16" w:rsidP="00896E16">
      <w:pPr>
        <w:spacing w:after="120" w:line="240" w:lineRule="auto"/>
        <w:ind w:left="852" w:firstLine="284"/>
        <w:rPr>
          <w:rFonts w:asciiTheme="minorHAnsi" w:hAnsiTheme="minorHAnsi" w:cstheme="minorHAnsi"/>
          <w:color w:val="000000" w:themeColor="text1"/>
        </w:rPr>
      </w:pPr>
      <w:r w:rsidRPr="00B84503">
        <w:rPr>
          <w:color w:val="000000" w:themeColor="text1"/>
        </w:rPr>
        <w:t>SO 220 Podjazd Lučivná</w:t>
      </w:r>
    </w:p>
    <w:p w14:paraId="4562781F" w14:textId="18AAA932" w:rsidR="00896E16" w:rsidRPr="00B84503" w:rsidRDefault="00896E16" w:rsidP="00CF2572">
      <w:pPr>
        <w:pStyle w:val="CEMOS"/>
        <w:numPr>
          <w:ilvl w:val="1"/>
          <w:numId w:val="87"/>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w:t>
      </w:r>
      <w:r w:rsidRPr="00B84503">
        <w:rPr>
          <w:rFonts w:asciiTheme="minorHAnsi" w:hAnsiTheme="minorHAnsi" w:cstheme="minorHAnsi"/>
          <w:bCs/>
          <w:color w:val="000000" w:themeColor="text1"/>
          <w:sz w:val="22"/>
          <w:szCs w:val="22"/>
        </w:rPr>
        <w:t>očet zariadení technologického vybavenia s cenovým ohodnotením vyjadreným v </w:t>
      </w:r>
      <w:r w:rsidRPr="00B84503">
        <w:rPr>
          <w:rFonts w:asciiTheme="minorHAnsi" w:hAnsiTheme="minorHAnsi" w:cstheme="minorHAnsi"/>
          <w:color w:val="000000" w:themeColor="text1"/>
          <w:sz w:val="22"/>
          <w:szCs w:val="22"/>
        </w:rPr>
        <w:t xml:space="preserve">jednotkových cenách je uvedený v Prílohe č. 1 </w:t>
      </w:r>
      <w:r w:rsidR="009C4707">
        <w:rPr>
          <w:rFonts w:asciiTheme="minorHAnsi" w:hAnsiTheme="minorHAnsi" w:cstheme="minorHAnsi"/>
          <w:color w:val="000000" w:themeColor="text1"/>
          <w:sz w:val="22"/>
          <w:szCs w:val="22"/>
        </w:rPr>
        <w:t>–</w:t>
      </w:r>
      <w:r w:rsidRPr="00B84503">
        <w:rPr>
          <w:rFonts w:asciiTheme="minorHAnsi" w:hAnsiTheme="minorHAnsi" w:cstheme="minorHAnsi"/>
          <w:color w:val="000000" w:themeColor="text1"/>
          <w:sz w:val="22"/>
          <w:szCs w:val="22"/>
        </w:rPr>
        <w:t xml:space="preserve"> </w:t>
      </w:r>
      <w:r w:rsidR="009C4707">
        <w:rPr>
          <w:rFonts w:asciiTheme="minorHAnsi" w:hAnsiTheme="minorHAnsi" w:cstheme="minorHAnsi"/>
          <w:color w:val="000000" w:themeColor="text1"/>
          <w:sz w:val="22"/>
          <w:szCs w:val="22"/>
        </w:rPr>
        <w:t>Cena za s</w:t>
      </w:r>
      <w:r w:rsidRPr="00B84503">
        <w:rPr>
          <w:rFonts w:asciiTheme="minorHAnsi" w:hAnsiTheme="minorHAnsi" w:cstheme="minorHAnsi"/>
          <w:color w:val="000000" w:themeColor="text1"/>
          <w:sz w:val="22"/>
          <w:szCs w:val="22"/>
        </w:rPr>
        <w:t>ervis a údržb</w:t>
      </w:r>
      <w:r w:rsidR="009C4707">
        <w:rPr>
          <w:rFonts w:asciiTheme="minorHAnsi" w:hAnsiTheme="minorHAnsi" w:cstheme="minorHAnsi"/>
          <w:color w:val="000000" w:themeColor="text1"/>
          <w:sz w:val="22"/>
          <w:szCs w:val="22"/>
        </w:rPr>
        <w:t>u</w:t>
      </w:r>
      <w:r w:rsidRPr="00B84503">
        <w:rPr>
          <w:rFonts w:asciiTheme="minorHAnsi" w:hAnsiTheme="minorHAnsi" w:cstheme="minorHAnsi"/>
          <w:color w:val="000000" w:themeColor="text1"/>
          <w:sz w:val="22"/>
          <w:szCs w:val="22"/>
        </w:rPr>
        <w:t xml:space="preserve"> technologickej časti tunela Bôrik (ďalej len „</w:t>
      </w:r>
      <w:r w:rsidRPr="00B84503">
        <w:rPr>
          <w:rFonts w:asciiTheme="minorHAnsi" w:hAnsiTheme="minorHAnsi" w:cstheme="minorHAnsi"/>
          <w:b/>
          <w:color w:val="000000" w:themeColor="text1"/>
          <w:sz w:val="22"/>
          <w:szCs w:val="22"/>
        </w:rPr>
        <w:t>Príloha č. 1</w:t>
      </w:r>
      <w:r w:rsidRPr="00B84503">
        <w:rPr>
          <w:rFonts w:asciiTheme="minorHAnsi" w:hAnsiTheme="minorHAnsi" w:cstheme="minorHAnsi"/>
          <w:color w:val="000000" w:themeColor="text1"/>
          <w:sz w:val="22"/>
          <w:szCs w:val="22"/>
        </w:rPr>
        <w:t>“)</w:t>
      </w:r>
      <w:r w:rsidR="009C4707">
        <w:rPr>
          <w:rFonts w:asciiTheme="minorHAnsi" w:hAnsiTheme="minorHAnsi" w:cstheme="minorHAnsi"/>
          <w:color w:val="000000" w:themeColor="text1"/>
          <w:sz w:val="22"/>
          <w:szCs w:val="22"/>
        </w:rPr>
        <w:t xml:space="preserve"> rámcovej dohody</w:t>
      </w:r>
      <w:r w:rsidRPr="00B84503">
        <w:rPr>
          <w:rFonts w:asciiTheme="minorHAnsi" w:hAnsiTheme="minorHAnsi" w:cstheme="minorHAnsi"/>
          <w:color w:val="000000" w:themeColor="text1"/>
          <w:sz w:val="22"/>
          <w:szCs w:val="22"/>
        </w:rPr>
        <w:t xml:space="preserve">, Prílohe č. 3 </w:t>
      </w:r>
      <w:r w:rsidR="009C4707">
        <w:rPr>
          <w:rFonts w:asciiTheme="minorHAnsi" w:hAnsiTheme="minorHAnsi" w:cstheme="minorHAnsi"/>
          <w:color w:val="000000" w:themeColor="text1"/>
          <w:sz w:val="22"/>
          <w:szCs w:val="22"/>
        </w:rPr>
        <w:t>–</w:t>
      </w:r>
      <w:r w:rsidRPr="00B84503">
        <w:rPr>
          <w:rFonts w:asciiTheme="minorHAnsi" w:hAnsiTheme="minorHAnsi" w:cstheme="minorHAnsi"/>
          <w:color w:val="000000" w:themeColor="text1"/>
          <w:sz w:val="22"/>
          <w:szCs w:val="22"/>
        </w:rPr>
        <w:t xml:space="preserve"> </w:t>
      </w:r>
      <w:r w:rsidR="009C4707">
        <w:rPr>
          <w:rFonts w:asciiTheme="minorHAnsi" w:hAnsiTheme="minorHAnsi" w:cstheme="minorHAnsi"/>
          <w:color w:val="000000" w:themeColor="text1"/>
          <w:sz w:val="22"/>
          <w:szCs w:val="22"/>
        </w:rPr>
        <w:t>Cena za s</w:t>
      </w:r>
      <w:r w:rsidRPr="00B84503">
        <w:rPr>
          <w:rFonts w:asciiTheme="minorHAnsi" w:hAnsiTheme="minorHAnsi" w:cstheme="minorHAnsi"/>
          <w:color w:val="000000" w:themeColor="text1"/>
          <w:sz w:val="22"/>
          <w:szCs w:val="22"/>
        </w:rPr>
        <w:t>ervis a údržb</w:t>
      </w:r>
      <w:r w:rsidR="009C4707">
        <w:rPr>
          <w:rFonts w:asciiTheme="minorHAnsi" w:hAnsiTheme="minorHAnsi" w:cstheme="minorHAnsi"/>
          <w:color w:val="000000" w:themeColor="text1"/>
          <w:sz w:val="22"/>
          <w:szCs w:val="22"/>
        </w:rPr>
        <w:t>u</w:t>
      </w:r>
      <w:r w:rsidRPr="00B84503">
        <w:rPr>
          <w:rFonts w:asciiTheme="minorHAnsi" w:hAnsiTheme="minorHAnsi" w:cstheme="minorHAnsi"/>
          <w:color w:val="000000" w:themeColor="text1"/>
          <w:sz w:val="22"/>
          <w:szCs w:val="22"/>
        </w:rPr>
        <w:t xml:space="preserve"> technologickej časti podjazdu Lučivná (ďalej len „</w:t>
      </w:r>
      <w:r w:rsidRPr="00B84503">
        <w:rPr>
          <w:rFonts w:asciiTheme="minorHAnsi" w:hAnsiTheme="minorHAnsi" w:cstheme="minorHAnsi"/>
          <w:b/>
          <w:color w:val="000000" w:themeColor="text1"/>
          <w:sz w:val="22"/>
          <w:szCs w:val="22"/>
        </w:rPr>
        <w:t>Príloha č. 3</w:t>
      </w:r>
      <w:r w:rsidRPr="00B84503">
        <w:rPr>
          <w:rFonts w:asciiTheme="minorHAnsi" w:hAnsiTheme="minorHAnsi" w:cstheme="minorHAnsi"/>
          <w:color w:val="000000" w:themeColor="text1"/>
          <w:sz w:val="22"/>
          <w:szCs w:val="22"/>
        </w:rPr>
        <w:t>“)</w:t>
      </w:r>
      <w:r w:rsidR="009C4707">
        <w:rPr>
          <w:rFonts w:asciiTheme="minorHAnsi" w:hAnsiTheme="minorHAnsi" w:cstheme="minorHAnsi"/>
          <w:color w:val="000000" w:themeColor="text1"/>
          <w:sz w:val="22"/>
          <w:szCs w:val="22"/>
        </w:rPr>
        <w:t xml:space="preserve"> rámcovej dohody</w:t>
      </w:r>
      <w:r w:rsidRPr="00B84503">
        <w:rPr>
          <w:rFonts w:asciiTheme="minorHAnsi" w:hAnsiTheme="minorHAnsi" w:cstheme="minorHAnsi"/>
          <w:color w:val="000000" w:themeColor="text1"/>
          <w:sz w:val="22"/>
          <w:szCs w:val="22"/>
        </w:rPr>
        <w:t xml:space="preserve">, Príloha č. 5 </w:t>
      </w:r>
      <w:r w:rsidR="009C4707">
        <w:rPr>
          <w:rFonts w:asciiTheme="minorHAnsi" w:hAnsiTheme="minorHAnsi" w:cstheme="minorHAnsi"/>
          <w:color w:val="000000" w:themeColor="text1"/>
          <w:sz w:val="22"/>
          <w:szCs w:val="22"/>
        </w:rPr>
        <w:t>–</w:t>
      </w:r>
      <w:r w:rsidRPr="00B84503">
        <w:rPr>
          <w:rFonts w:asciiTheme="minorHAnsi" w:hAnsiTheme="minorHAnsi" w:cstheme="minorHAnsi"/>
          <w:color w:val="000000" w:themeColor="text1"/>
          <w:sz w:val="22"/>
          <w:szCs w:val="22"/>
        </w:rPr>
        <w:t xml:space="preserve"> </w:t>
      </w:r>
      <w:r w:rsidR="009C4707">
        <w:rPr>
          <w:rFonts w:asciiTheme="minorHAnsi" w:hAnsiTheme="minorHAnsi" w:cstheme="minorHAnsi"/>
          <w:color w:val="000000" w:themeColor="text1"/>
          <w:sz w:val="22"/>
          <w:szCs w:val="22"/>
        </w:rPr>
        <w:t>Cena za s</w:t>
      </w:r>
      <w:r w:rsidRPr="00B84503">
        <w:rPr>
          <w:rFonts w:asciiTheme="minorHAnsi" w:hAnsiTheme="minorHAnsi" w:cstheme="minorHAnsi"/>
          <w:color w:val="000000" w:themeColor="text1"/>
          <w:sz w:val="22"/>
          <w:szCs w:val="22"/>
        </w:rPr>
        <w:t>ervis a údržb</w:t>
      </w:r>
      <w:r w:rsidR="009C4707">
        <w:rPr>
          <w:rFonts w:asciiTheme="minorHAnsi" w:hAnsiTheme="minorHAnsi" w:cstheme="minorHAnsi"/>
          <w:color w:val="000000" w:themeColor="text1"/>
          <w:sz w:val="22"/>
          <w:szCs w:val="22"/>
        </w:rPr>
        <w:t>u</w:t>
      </w:r>
      <w:r w:rsidRPr="00B84503">
        <w:rPr>
          <w:rFonts w:asciiTheme="minorHAnsi" w:hAnsiTheme="minorHAnsi" w:cstheme="minorHAnsi"/>
          <w:color w:val="000000" w:themeColor="text1"/>
          <w:sz w:val="22"/>
          <w:szCs w:val="22"/>
        </w:rPr>
        <w:t xml:space="preserve"> informačného systému diaľnice (ďalej len „</w:t>
      </w:r>
      <w:r w:rsidRPr="00B84503">
        <w:rPr>
          <w:rFonts w:asciiTheme="minorHAnsi" w:hAnsiTheme="minorHAnsi" w:cstheme="minorHAnsi"/>
          <w:b/>
          <w:color w:val="000000" w:themeColor="text1"/>
          <w:sz w:val="22"/>
          <w:szCs w:val="22"/>
        </w:rPr>
        <w:t>Príloha č. 5</w:t>
      </w:r>
      <w:r w:rsidRPr="00B84503">
        <w:rPr>
          <w:rFonts w:asciiTheme="minorHAnsi" w:hAnsiTheme="minorHAnsi" w:cstheme="minorHAnsi"/>
          <w:color w:val="000000" w:themeColor="text1"/>
          <w:sz w:val="22"/>
          <w:szCs w:val="22"/>
        </w:rPr>
        <w:t>“)</w:t>
      </w:r>
      <w:r w:rsidR="009C4707">
        <w:rPr>
          <w:rFonts w:asciiTheme="minorHAnsi" w:hAnsiTheme="minorHAnsi" w:cstheme="minorHAnsi"/>
          <w:color w:val="000000" w:themeColor="text1"/>
          <w:sz w:val="22"/>
          <w:szCs w:val="22"/>
        </w:rPr>
        <w:t xml:space="preserve"> rámcovej dohody</w:t>
      </w:r>
      <w:r w:rsidRPr="00B84503">
        <w:rPr>
          <w:rFonts w:asciiTheme="minorHAnsi" w:hAnsiTheme="minorHAnsi" w:cstheme="minorHAnsi"/>
          <w:color w:val="000000" w:themeColor="text1"/>
          <w:sz w:val="22"/>
          <w:szCs w:val="22"/>
        </w:rPr>
        <w:t xml:space="preserve">. Rozsah činností spojených s </w:t>
      </w:r>
      <w:r w:rsidR="00261EBF" w:rsidRPr="00B84503">
        <w:rPr>
          <w:rFonts w:asciiTheme="minorHAnsi" w:hAnsiTheme="minorHAnsi" w:cstheme="minorHAnsi"/>
          <w:color w:val="000000" w:themeColor="text1"/>
          <w:sz w:val="22"/>
          <w:szCs w:val="22"/>
        </w:rPr>
        <w:t>plnením</w:t>
      </w:r>
      <w:r w:rsidRPr="00B84503">
        <w:rPr>
          <w:rFonts w:asciiTheme="minorHAnsi" w:hAnsiTheme="minorHAnsi" w:cstheme="minorHAnsi"/>
          <w:color w:val="000000" w:themeColor="text1"/>
          <w:sz w:val="22"/>
          <w:szCs w:val="22"/>
        </w:rPr>
        <w:t xml:space="preserve"> bezpečnostných opatrení a notifikačných povinností je uvedený v Zmluve KB</w:t>
      </w:r>
      <w:r w:rsidR="00AF6F5B" w:rsidRPr="00B84503">
        <w:rPr>
          <w:rFonts w:asciiTheme="minorHAnsi" w:hAnsiTheme="minorHAnsi" w:cstheme="minorHAnsi"/>
          <w:color w:val="000000" w:themeColor="text1"/>
          <w:sz w:val="22"/>
          <w:szCs w:val="22"/>
        </w:rPr>
        <w:t xml:space="preserve"> a</w:t>
      </w:r>
      <w:r w:rsidRPr="00B84503">
        <w:rPr>
          <w:rFonts w:asciiTheme="minorHAnsi" w:hAnsiTheme="minorHAnsi" w:cstheme="minorHAnsi"/>
          <w:color w:val="000000" w:themeColor="text1"/>
          <w:sz w:val="22"/>
          <w:szCs w:val="22"/>
        </w:rPr>
        <w:t xml:space="preserve"> </w:t>
      </w:r>
      <w:r w:rsidR="00AF6F5B" w:rsidRPr="00B84503">
        <w:rPr>
          <w:rFonts w:asciiTheme="minorHAnsi" w:hAnsiTheme="minorHAnsi" w:cstheme="minorHAnsi"/>
          <w:color w:val="000000" w:themeColor="text1"/>
          <w:sz w:val="22"/>
          <w:szCs w:val="22"/>
        </w:rPr>
        <w:t>Prílohe č. 10 - Cena za plnenie povinnost</w:t>
      </w:r>
      <w:r w:rsidR="00DB226B">
        <w:rPr>
          <w:rFonts w:asciiTheme="minorHAnsi" w:hAnsiTheme="minorHAnsi" w:cstheme="minorHAnsi"/>
          <w:color w:val="000000" w:themeColor="text1"/>
          <w:sz w:val="22"/>
          <w:szCs w:val="22"/>
        </w:rPr>
        <w:t>í</w:t>
      </w:r>
      <w:r w:rsidR="00AF6F5B" w:rsidRPr="00B84503">
        <w:rPr>
          <w:rFonts w:asciiTheme="minorHAnsi" w:hAnsiTheme="minorHAnsi" w:cstheme="minorHAnsi"/>
          <w:color w:val="000000" w:themeColor="text1"/>
          <w:sz w:val="22"/>
          <w:szCs w:val="22"/>
        </w:rPr>
        <w:t xml:space="preserve"> Zmluvy KB </w:t>
      </w:r>
      <w:r w:rsidR="00CF2572" w:rsidRPr="00B84503">
        <w:rPr>
          <w:rFonts w:asciiTheme="minorHAnsi" w:hAnsiTheme="minorHAnsi" w:cstheme="minorHAnsi"/>
          <w:color w:val="000000" w:themeColor="text1"/>
          <w:sz w:val="22"/>
          <w:szCs w:val="22"/>
        </w:rPr>
        <w:t>(ďalej len „</w:t>
      </w:r>
      <w:r w:rsidR="00CF2572" w:rsidRPr="00B84503">
        <w:rPr>
          <w:rFonts w:asciiTheme="minorHAnsi" w:hAnsiTheme="minorHAnsi" w:cstheme="minorHAnsi"/>
          <w:b/>
          <w:color w:val="000000" w:themeColor="text1"/>
          <w:sz w:val="22"/>
          <w:szCs w:val="22"/>
        </w:rPr>
        <w:t>Príloha č. 10</w:t>
      </w:r>
      <w:r w:rsidR="00CF2572" w:rsidRPr="00B84503">
        <w:rPr>
          <w:rFonts w:asciiTheme="minorHAnsi" w:hAnsiTheme="minorHAnsi" w:cstheme="minorHAnsi"/>
          <w:color w:val="000000" w:themeColor="text1"/>
          <w:sz w:val="22"/>
          <w:szCs w:val="22"/>
        </w:rPr>
        <w:t>“) rámcovej dohody.</w:t>
      </w:r>
    </w:p>
    <w:p w14:paraId="6DA71A8C" w14:textId="24DBA423" w:rsidR="00896E16" w:rsidRPr="00B84503" w:rsidRDefault="00896E16" w:rsidP="007359B7">
      <w:pPr>
        <w:pStyle w:val="CEMOS"/>
        <w:numPr>
          <w:ilvl w:val="1"/>
          <w:numId w:val="87"/>
        </w:numPr>
        <w:overflowPunct w:val="0"/>
        <w:autoSpaceDE w:val="0"/>
        <w:autoSpaceDN w:val="0"/>
        <w:adjustRightInd w:val="0"/>
        <w:spacing w:before="0" w:after="120"/>
        <w:ind w:left="567" w:hanging="56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Súčasťou predmetu rámcovej dohody je aj priebežná aktualizácia prevádzkovej dokumentácie podľa aktuálne platných technických predpisov. Priebežnou aktualizáciou</w:t>
      </w:r>
      <w:r w:rsidR="009C4707">
        <w:rPr>
          <w:rFonts w:asciiTheme="minorHAnsi" w:hAnsiTheme="minorHAnsi" w:cstheme="minorHAnsi"/>
          <w:bCs/>
          <w:color w:val="000000" w:themeColor="text1"/>
          <w:sz w:val="22"/>
          <w:szCs w:val="22"/>
        </w:rPr>
        <w:t xml:space="preserve"> prevádzkovej dokumentácie</w:t>
      </w:r>
      <w:r w:rsidRPr="00B84503">
        <w:rPr>
          <w:rFonts w:asciiTheme="minorHAnsi" w:hAnsiTheme="minorHAnsi" w:cstheme="minorHAnsi"/>
          <w:bCs/>
          <w:color w:val="000000" w:themeColor="text1"/>
          <w:sz w:val="22"/>
          <w:szCs w:val="22"/>
        </w:rPr>
        <w:t xml:space="preserve"> sa na účely rámcovej dohody rozumie zapracovanie akejkoľvek zmeny technologického vybavenia tunela </w:t>
      </w:r>
      <w:r w:rsidR="001F1B22" w:rsidRPr="00B84503">
        <w:rPr>
          <w:rFonts w:asciiTheme="minorHAnsi" w:hAnsiTheme="minorHAnsi" w:cstheme="minorHAnsi"/>
          <w:bCs/>
          <w:color w:val="000000" w:themeColor="text1"/>
          <w:sz w:val="22"/>
          <w:szCs w:val="22"/>
        </w:rPr>
        <w:t xml:space="preserve">Bôrik </w:t>
      </w:r>
      <w:r w:rsidR="00B665CF" w:rsidRPr="00B665CF">
        <w:rPr>
          <w:rFonts w:asciiTheme="minorHAnsi" w:hAnsiTheme="minorHAnsi" w:cstheme="minorHAnsi"/>
          <w:bCs/>
          <w:sz w:val="22"/>
          <w:szCs w:val="22"/>
        </w:rPr>
        <w:t>do prevádzkovej dokumentácie</w:t>
      </w:r>
      <w:r w:rsidRPr="00B84503">
        <w:rPr>
          <w:rFonts w:asciiTheme="minorHAnsi" w:hAnsiTheme="minorHAnsi" w:cstheme="minorHAnsi"/>
          <w:bCs/>
          <w:color w:val="000000" w:themeColor="text1"/>
          <w:sz w:val="22"/>
          <w:szCs w:val="22"/>
        </w:rPr>
        <w:t xml:space="preserve">. </w:t>
      </w:r>
      <w:r w:rsidR="007F20E2" w:rsidRPr="00B84503">
        <w:rPr>
          <w:rFonts w:asciiTheme="minorHAnsi" w:hAnsiTheme="minorHAnsi" w:cstheme="minorHAnsi"/>
          <w:bCs/>
          <w:color w:val="000000" w:themeColor="text1"/>
          <w:sz w:val="22"/>
          <w:szCs w:val="22"/>
        </w:rPr>
        <w:t>Súčasťou predmetu rámcovej dohody je aj</w:t>
      </w:r>
      <w:r w:rsidRPr="00B84503">
        <w:rPr>
          <w:rFonts w:asciiTheme="minorHAnsi" w:hAnsiTheme="minorHAnsi" w:cstheme="minorHAnsi"/>
          <w:bCs/>
          <w:color w:val="000000" w:themeColor="text1"/>
          <w:sz w:val="22"/>
          <w:szCs w:val="22"/>
        </w:rPr>
        <w:t xml:space="preserve"> vyhotovenie dokumentácie skutočného vyhotovenia (</w:t>
      </w:r>
      <w:r w:rsidR="007359B7" w:rsidRPr="00B84503">
        <w:rPr>
          <w:rFonts w:asciiTheme="minorHAnsi" w:hAnsiTheme="minorHAnsi" w:cstheme="minorHAnsi"/>
          <w:bCs/>
          <w:color w:val="000000" w:themeColor="text1"/>
          <w:sz w:val="22"/>
          <w:szCs w:val="22"/>
        </w:rPr>
        <w:t>ďalej len „</w:t>
      </w:r>
      <w:r w:rsidRPr="00B84503">
        <w:rPr>
          <w:rFonts w:asciiTheme="minorHAnsi" w:hAnsiTheme="minorHAnsi" w:cstheme="minorHAnsi"/>
          <w:b/>
          <w:bCs/>
          <w:color w:val="000000" w:themeColor="text1"/>
          <w:sz w:val="22"/>
          <w:szCs w:val="22"/>
        </w:rPr>
        <w:t>DSVS</w:t>
      </w:r>
      <w:r w:rsidR="007359B7" w:rsidRPr="00B84503">
        <w:rPr>
          <w:rFonts w:asciiTheme="minorHAnsi" w:hAnsiTheme="minorHAnsi" w:cstheme="minorHAnsi"/>
          <w:bCs/>
          <w:color w:val="000000" w:themeColor="text1"/>
          <w:sz w:val="22"/>
          <w:szCs w:val="22"/>
        </w:rPr>
        <w:t>“</w:t>
      </w:r>
      <w:r w:rsidRPr="00B84503">
        <w:rPr>
          <w:rFonts w:asciiTheme="minorHAnsi" w:hAnsiTheme="minorHAnsi" w:cstheme="minorHAnsi"/>
          <w:bCs/>
          <w:color w:val="000000" w:themeColor="text1"/>
          <w:sz w:val="22"/>
          <w:szCs w:val="22"/>
        </w:rPr>
        <w:t xml:space="preserve">) v prípade, ak boli vykonané úpravy/doplnenia </w:t>
      </w:r>
      <w:r w:rsidR="00424DF6" w:rsidRPr="00B84503">
        <w:rPr>
          <w:rFonts w:asciiTheme="minorHAnsi" w:hAnsiTheme="minorHAnsi" w:cstheme="minorHAnsi"/>
          <w:bCs/>
          <w:color w:val="000000" w:themeColor="text1"/>
          <w:sz w:val="22"/>
          <w:szCs w:val="22"/>
        </w:rPr>
        <w:t>technologického vybavenia.</w:t>
      </w:r>
    </w:p>
    <w:p w14:paraId="3EB24C2B" w14:textId="10297560" w:rsidR="00896E16" w:rsidRPr="00B84503" w:rsidRDefault="00896E16" w:rsidP="00896E16">
      <w:pPr>
        <w:pStyle w:val="CEMOS"/>
        <w:numPr>
          <w:ilvl w:val="1"/>
          <w:numId w:val="87"/>
        </w:numPr>
        <w:tabs>
          <w:tab w:val="left" w:pos="142"/>
        </w:tabs>
        <w:overflowPunct w:val="0"/>
        <w:autoSpaceDE w:val="0"/>
        <w:autoSpaceDN w:val="0"/>
        <w:adjustRightInd w:val="0"/>
        <w:spacing w:before="0"/>
        <w:ind w:left="567" w:hanging="56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Súčasťou predmetu rámcovej dohody</w:t>
      </w:r>
      <w:r w:rsidR="00E16DCB" w:rsidRPr="00B84503">
        <w:rPr>
          <w:rFonts w:asciiTheme="minorHAnsi" w:hAnsiTheme="minorHAnsi" w:cstheme="minorHAnsi"/>
          <w:bCs/>
          <w:color w:val="000000" w:themeColor="text1"/>
          <w:sz w:val="22"/>
          <w:szCs w:val="22"/>
        </w:rPr>
        <w:t xml:space="preserve"> podľa </w:t>
      </w:r>
      <w:proofErr w:type="spellStart"/>
      <w:r w:rsidR="00E16DCB" w:rsidRPr="00B84503">
        <w:rPr>
          <w:rFonts w:asciiTheme="minorHAnsi" w:hAnsiTheme="minorHAnsi" w:cstheme="minorHAnsi"/>
          <w:bCs/>
          <w:color w:val="000000" w:themeColor="text1"/>
          <w:sz w:val="22"/>
          <w:szCs w:val="22"/>
        </w:rPr>
        <w:t>podbodu</w:t>
      </w:r>
      <w:proofErr w:type="spellEnd"/>
      <w:r w:rsidR="00E16DCB" w:rsidRPr="00B84503">
        <w:rPr>
          <w:rFonts w:asciiTheme="minorHAnsi" w:hAnsiTheme="minorHAnsi" w:cstheme="minorHAnsi"/>
          <w:bCs/>
          <w:color w:val="000000" w:themeColor="text1"/>
          <w:sz w:val="22"/>
          <w:szCs w:val="22"/>
        </w:rPr>
        <w:t xml:space="preserve"> 1.1.2 bodu 1.1 tohto článku rámcovej dohody</w:t>
      </w:r>
      <w:r w:rsidRPr="00B84503">
        <w:rPr>
          <w:rFonts w:asciiTheme="minorHAnsi" w:hAnsiTheme="minorHAnsi" w:cstheme="minorHAnsi"/>
          <w:bCs/>
          <w:color w:val="000000" w:themeColor="text1"/>
          <w:sz w:val="22"/>
          <w:szCs w:val="22"/>
        </w:rPr>
        <w:t xml:space="preserve"> je aj vyhotovenie správ</w:t>
      </w:r>
      <w:r w:rsidR="00173EDD" w:rsidRPr="00B84503">
        <w:rPr>
          <w:rFonts w:asciiTheme="minorHAnsi" w:hAnsiTheme="minorHAnsi" w:cstheme="minorHAnsi"/>
          <w:bCs/>
          <w:color w:val="000000" w:themeColor="text1"/>
          <w:sz w:val="22"/>
          <w:szCs w:val="22"/>
        </w:rPr>
        <w:t xml:space="preserve"> o vykonávaní činnosti za príslušný kalendárny mesiac</w:t>
      </w:r>
    </w:p>
    <w:p w14:paraId="5920E942" w14:textId="343F7C15" w:rsidR="00896E16" w:rsidRPr="00B84503" w:rsidRDefault="00896E16" w:rsidP="0002330E">
      <w:pPr>
        <w:pStyle w:val="CEMOS"/>
        <w:numPr>
          <w:ilvl w:val="0"/>
          <w:numId w:val="103"/>
        </w:numPr>
        <w:tabs>
          <w:tab w:val="left" w:pos="142"/>
        </w:tabs>
        <w:overflowPunct w:val="0"/>
        <w:autoSpaceDE w:val="0"/>
        <w:autoSpaceDN w:val="0"/>
        <w:adjustRightInd w:val="0"/>
        <w:spacing w:before="0"/>
        <w:ind w:left="1196" w:hanging="35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Zhodnotenie stavu technologického vybavenia tunela Bôrik,</w:t>
      </w:r>
    </w:p>
    <w:p w14:paraId="5EA1686F" w14:textId="7CA8D215" w:rsidR="00896E16" w:rsidRPr="00B84503" w:rsidRDefault="00896E16" w:rsidP="0002330E">
      <w:pPr>
        <w:pStyle w:val="CEMOS"/>
        <w:numPr>
          <w:ilvl w:val="0"/>
          <w:numId w:val="103"/>
        </w:numPr>
        <w:tabs>
          <w:tab w:val="left" w:pos="142"/>
        </w:tabs>
        <w:overflowPunct w:val="0"/>
        <w:autoSpaceDE w:val="0"/>
        <w:autoSpaceDN w:val="0"/>
        <w:adjustRightInd w:val="0"/>
        <w:spacing w:before="0"/>
        <w:ind w:left="1196" w:hanging="35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Zhodnotenie stavu technologického vybavenia podjazdu Lučivná</w:t>
      </w:r>
      <w:r w:rsidR="009C4707">
        <w:rPr>
          <w:rFonts w:asciiTheme="minorHAnsi" w:hAnsiTheme="minorHAnsi" w:cstheme="minorHAnsi"/>
          <w:bCs/>
          <w:color w:val="000000" w:themeColor="text1"/>
          <w:sz w:val="22"/>
          <w:szCs w:val="22"/>
        </w:rPr>
        <w:t xml:space="preserve"> a</w:t>
      </w:r>
    </w:p>
    <w:p w14:paraId="713053E5" w14:textId="77777777" w:rsidR="00896E16" w:rsidRPr="00B84503" w:rsidRDefault="00896E16" w:rsidP="0002330E">
      <w:pPr>
        <w:pStyle w:val="CEMOS"/>
        <w:numPr>
          <w:ilvl w:val="0"/>
          <w:numId w:val="103"/>
        </w:numPr>
        <w:tabs>
          <w:tab w:val="left" w:pos="142"/>
        </w:tabs>
        <w:overflowPunct w:val="0"/>
        <w:autoSpaceDE w:val="0"/>
        <w:autoSpaceDN w:val="0"/>
        <w:adjustRightInd w:val="0"/>
        <w:spacing w:before="0" w:after="120"/>
        <w:ind w:left="1196" w:hanging="35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 xml:space="preserve">Zhodnotenie stavu technologického vybavenia diaľnice </w:t>
      </w:r>
      <w:r w:rsidRPr="00B84503">
        <w:rPr>
          <w:rFonts w:asciiTheme="minorHAnsi" w:hAnsiTheme="minorHAnsi" w:cstheme="minorHAnsi"/>
          <w:color w:val="000000" w:themeColor="text1"/>
          <w:sz w:val="22"/>
          <w:szCs w:val="22"/>
        </w:rPr>
        <w:t>D1 Liptovský Mikuláš - Jablonov, I. úsek</w:t>
      </w:r>
      <w:r w:rsidRPr="00B84503">
        <w:rPr>
          <w:rFonts w:asciiTheme="minorHAnsi" w:hAnsiTheme="minorHAnsi" w:cstheme="minorHAnsi"/>
          <w:bCs/>
          <w:color w:val="000000" w:themeColor="text1"/>
          <w:sz w:val="22"/>
          <w:szCs w:val="22"/>
        </w:rPr>
        <w:t xml:space="preserve">. </w:t>
      </w:r>
    </w:p>
    <w:p w14:paraId="660F75C5" w14:textId="77777777" w:rsidR="00896E16" w:rsidRPr="00B84503" w:rsidRDefault="00896E16" w:rsidP="00896E16">
      <w:pPr>
        <w:pStyle w:val="CEMOS"/>
        <w:tabs>
          <w:tab w:val="left" w:pos="142"/>
        </w:tabs>
        <w:overflowPunct w:val="0"/>
        <w:autoSpaceDE w:val="0"/>
        <w:autoSpaceDN w:val="0"/>
        <w:adjustRightInd w:val="0"/>
        <w:spacing w:before="0" w:after="120"/>
        <w:ind w:left="1196" w:hanging="35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(ďalej len „</w:t>
      </w:r>
      <w:r w:rsidRPr="00B84503">
        <w:rPr>
          <w:rFonts w:asciiTheme="minorHAnsi" w:hAnsiTheme="minorHAnsi" w:cstheme="minorHAnsi"/>
          <w:b/>
          <w:bCs/>
          <w:color w:val="000000" w:themeColor="text1"/>
          <w:sz w:val="22"/>
          <w:szCs w:val="22"/>
        </w:rPr>
        <w:t>mesačné správy</w:t>
      </w:r>
      <w:r w:rsidRPr="00B84503">
        <w:rPr>
          <w:rFonts w:asciiTheme="minorHAnsi" w:hAnsiTheme="minorHAnsi" w:cstheme="minorHAnsi"/>
          <w:bCs/>
          <w:color w:val="000000" w:themeColor="text1"/>
          <w:sz w:val="22"/>
          <w:szCs w:val="22"/>
        </w:rPr>
        <w:t>“)</w:t>
      </w:r>
    </w:p>
    <w:p w14:paraId="7A25F0E3" w14:textId="5A70880A" w:rsidR="00896E16" w:rsidRPr="00B84503" w:rsidRDefault="00896E16" w:rsidP="00896E16">
      <w:pPr>
        <w:pStyle w:val="CEMOS"/>
        <w:numPr>
          <w:ilvl w:val="1"/>
          <w:numId w:val="87"/>
        </w:numPr>
        <w:overflowPunct w:val="0"/>
        <w:autoSpaceDE w:val="0"/>
        <w:autoSpaceDN w:val="0"/>
        <w:adjustRightInd w:val="0"/>
        <w:spacing w:before="0"/>
        <w:ind w:left="567" w:hanging="56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 xml:space="preserve">Súčasťou predmetu rámcovej dohody </w:t>
      </w:r>
      <w:r w:rsidR="00E16DCB" w:rsidRPr="00B84503">
        <w:rPr>
          <w:rFonts w:asciiTheme="minorHAnsi" w:hAnsiTheme="minorHAnsi" w:cstheme="minorHAnsi"/>
          <w:bCs/>
          <w:color w:val="000000" w:themeColor="text1"/>
          <w:sz w:val="22"/>
          <w:szCs w:val="22"/>
        </w:rPr>
        <w:t xml:space="preserve">podľa </w:t>
      </w:r>
      <w:proofErr w:type="spellStart"/>
      <w:r w:rsidR="00E16DCB" w:rsidRPr="00B84503">
        <w:rPr>
          <w:rFonts w:asciiTheme="minorHAnsi" w:hAnsiTheme="minorHAnsi" w:cstheme="minorHAnsi"/>
          <w:bCs/>
          <w:color w:val="000000" w:themeColor="text1"/>
          <w:sz w:val="22"/>
          <w:szCs w:val="22"/>
        </w:rPr>
        <w:t>podbodu</w:t>
      </w:r>
      <w:proofErr w:type="spellEnd"/>
      <w:r w:rsidR="00E16DCB" w:rsidRPr="00B84503">
        <w:rPr>
          <w:rFonts w:asciiTheme="minorHAnsi" w:hAnsiTheme="minorHAnsi" w:cstheme="minorHAnsi"/>
          <w:bCs/>
          <w:color w:val="000000" w:themeColor="text1"/>
          <w:sz w:val="22"/>
          <w:szCs w:val="22"/>
        </w:rPr>
        <w:t xml:space="preserve"> 1.1.2 bodu 1.1 tohto článku rámcovej dohody </w:t>
      </w:r>
      <w:r w:rsidRPr="00B84503">
        <w:rPr>
          <w:rFonts w:asciiTheme="minorHAnsi" w:hAnsiTheme="minorHAnsi" w:cstheme="minorHAnsi"/>
          <w:bCs/>
          <w:color w:val="000000" w:themeColor="text1"/>
          <w:sz w:val="22"/>
          <w:szCs w:val="22"/>
        </w:rPr>
        <w:t xml:space="preserve">je aj vyhotovenie </w:t>
      </w:r>
      <w:r w:rsidR="00173EDD" w:rsidRPr="00B84503">
        <w:rPr>
          <w:rFonts w:asciiTheme="minorHAnsi" w:hAnsiTheme="minorHAnsi" w:cstheme="minorHAnsi"/>
          <w:bCs/>
          <w:color w:val="000000" w:themeColor="text1"/>
          <w:sz w:val="22"/>
          <w:szCs w:val="22"/>
        </w:rPr>
        <w:t xml:space="preserve">podrobných </w:t>
      </w:r>
      <w:r w:rsidRPr="00B84503">
        <w:rPr>
          <w:rFonts w:asciiTheme="minorHAnsi" w:hAnsiTheme="minorHAnsi" w:cstheme="minorHAnsi"/>
          <w:bCs/>
          <w:color w:val="000000" w:themeColor="text1"/>
          <w:sz w:val="22"/>
          <w:szCs w:val="22"/>
        </w:rPr>
        <w:t xml:space="preserve">správ </w:t>
      </w:r>
      <w:r w:rsidR="00173EDD" w:rsidRPr="00B84503">
        <w:rPr>
          <w:rFonts w:asciiTheme="minorHAnsi" w:hAnsiTheme="minorHAnsi" w:cstheme="minorHAnsi"/>
          <w:bCs/>
          <w:color w:val="000000" w:themeColor="text1"/>
          <w:sz w:val="22"/>
          <w:szCs w:val="22"/>
        </w:rPr>
        <w:t>o zhodnotení stavu technologického vybavenia</w:t>
      </w:r>
    </w:p>
    <w:p w14:paraId="1C972B01" w14:textId="77777777" w:rsidR="00896E16" w:rsidRPr="00B84503" w:rsidRDefault="00896E16" w:rsidP="0002330E">
      <w:pPr>
        <w:pStyle w:val="CEMOS"/>
        <w:numPr>
          <w:ilvl w:val="0"/>
          <w:numId w:val="104"/>
        </w:numPr>
        <w:tabs>
          <w:tab w:val="left" w:pos="142"/>
        </w:tabs>
        <w:overflowPunct w:val="0"/>
        <w:autoSpaceDE w:val="0"/>
        <w:autoSpaceDN w:val="0"/>
        <w:adjustRightInd w:val="0"/>
        <w:spacing w:before="0"/>
        <w:ind w:left="1196" w:hanging="35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Zhodnotenie stavu technologického vybavenia tunela Bôrik,</w:t>
      </w:r>
    </w:p>
    <w:p w14:paraId="6E5986A0" w14:textId="0106A7AE" w:rsidR="00896E16" w:rsidRPr="00B84503" w:rsidRDefault="00896E16" w:rsidP="0002330E">
      <w:pPr>
        <w:pStyle w:val="CEMOS"/>
        <w:numPr>
          <w:ilvl w:val="0"/>
          <w:numId w:val="104"/>
        </w:numPr>
        <w:tabs>
          <w:tab w:val="left" w:pos="142"/>
        </w:tabs>
        <w:overflowPunct w:val="0"/>
        <w:autoSpaceDE w:val="0"/>
        <w:autoSpaceDN w:val="0"/>
        <w:adjustRightInd w:val="0"/>
        <w:spacing w:before="0"/>
        <w:ind w:left="1196" w:hanging="35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Zhodnotenie stavu technologického vybavenia podjazdu Lučivná</w:t>
      </w:r>
      <w:r w:rsidR="009C4707">
        <w:rPr>
          <w:rFonts w:asciiTheme="minorHAnsi" w:hAnsiTheme="minorHAnsi" w:cstheme="minorHAnsi"/>
          <w:bCs/>
          <w:color w:val="000000" w:themeColor="text1"/>
          <w:sz w:val="22"/>
          <w:szCs w:val="22"/>
        </w:rPr>
        <w:t xml:space="preserve"> a</w:t>
      </w:r>
    </w:p>
    <w:p w14:paraId="7B8E89FA" w14:textId="77777777" w:rsidR="00896E16" w:rsidRPr="00B84503" w:rsidRDefault="00896E16" w:rsidP="0002330E">
      <w:pPr>
        <w:pStyle w:val="CEMOS"/>
        <w:numPr>
          <w:ilvl w:val="0"/>
          <w:numId w:val="104"/>
        </w:numPr>
        <w:overflowPunct w:val="0"/>
        <w:autoSpaceDE w:val="0"/>
        <w:autoSpaceDN w:val="0"/>
        <w:adjustRightInd w:val="0"/>
        <w:spacing w:before="0" w:after="120"/>
        <w:ind w:left="1196" w:hanging="35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 xml:space="preserve">Zhodnotenie stavu technologického vybavenia diaľnice </w:t>
      </w:r>
      <w:r w:rsidRPr="00B84503">
        <w:rPr>
          <w:rFonts w:asciiTheme="minorHAnsi" w:hAnsiTheme="minorHAnsi" w:cstheme="minorHAnsi"/>
          <w:color w:val="000000" w:themeColor="text1"/>
          <w:sz w:val="22"/>
          <w:szCs w:val="22"/>
        </w:rPr>
        <w:t>D1 Liptovský Mikuláš - Jablonov, I. úsek</w:t>
      </w:r>
    </w:p>
    <w:p w14:paraId="265044B7" w14:textId="77777777" w:rsidR="00896E16" w:rsidRPr="00B84503" w:rsidRDefault="00896E16" w:rsidP="00896E16">
      <w:pPr>
        <w:pStyle w:val="CEMOS"/>
        <w:overflowPunct w:val="0"/>
        <w:autoSpaceDE w:val="0"/>
        <w:autoSpaceDN w:val="0"/>
        <w:adjustRightInd w:val="0"/>
        <w:spacing w:before="0" w:after="120"/>
        <w:ind w:left="1196" w:hanging="35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lastRenderedPageBreak/>
        <w:t>(ďalej len „</w:t>
      </w:r>
      <w:r w:rsidRPr="00B84503">
        <w:rPr>
          <w:rFonts w:asciiTheme="minorHAnsi" w:hAnsiTheme="minorHAnsi" w:cstheme="minorHAnsi"/>
          <w:b/>
          <w:bCs/>
          <w:color w:val="000000" w:themeColor="text1"/>
          <w:sz w:val="22"/>
          <w:szCs w:val="22"/>
        </w:rPr>
        <w:t>ročné správy</w:t>
      </w:r>
      <w:r w:rsidRPr="00B84503">
        <w:rPr>
          <w:rFonts w:asciiTheme="minorHAnsi" w:hAnsiTheme="minorHAnsi" w:cstheme="minorHAnsi"/>
          <w:bCs/>
          <w:color w:val="000000" w:themeColor="text1"/>
          <w:sz w:val="22"/>
          <w:szCs w:val="22"/>
        </w:rPr>
        <w:t>“)</w:t>
      </w:r>
    </w:p>
    <w:p w14:paraId="7068F4EC" w14:textId="5A4E72F8" w:rsidR="00896E16" w:rsidRPr="00B84503" w:rsidRDefault="00896E16" w:rsidP="00896E16">
      <w:pPr>
        <w:pStyle w:val="CEMOS"/>
        <w:numPr>
          <w:ilvl w:val="1"/>
          <w:numId w:val="87"/>
        </w:numPr>
        <w:overflowPunct w:val="0"/>
        <w:autoSpaceDE w:val="0"/>
        <w:autoSpaceDN w:val="0"/>
        <w:adjustRightInd w:val="0"/>
        <w:spacing w:before="0" w:after="120"/>
        <w:ind w:left="567" w:hanging="56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Súčasťou predmetu rámcovej dohody</w:t>
      </w:r>
      <w:r w:rsidR="00E16DCB" w:rsidRPr="00B84503">
        <w:rPr>
          <w:rFonts w:asciiTheme="minorHAnsi" w:hAnsiTheme="minorHAnsi" w:cstheme="minorHAnsi"/>
          <w:bCs/>
          <w:color w:val="000000" w:themeColor="text1"/>
          <w:sz w:val="22"/>
          <w:szCs w:val="22"/>
        </w:rPr>
        <w:t xml:space="preserve"> podľa </w:t>
      </w:r>
      <w:proofErr w:type="spellStart"/>
      <w:r w:rsidR="00E16DCB" w:rsidRPr="00B84503">
        <w:rPr>
          <w:rFonts w:asciiTheme="minorHAnsi" w:hAnsiTheme="minorHAnsi" w:cstheme="minorHAnsi"/>
          <w:bCs/>
          <w:color w:val="000000" w:themeColor="text1"/>
          <w:sz w:val="22"/>
          <w:szCs w:val="22"/>
        </w:rPr>
        <w:t>podbodu</w:t>
      </w:r>
      <w:proofErr w:type="spellEnd"/>
      <w:r w:rsidR="00E16DCB" w:rsidRPr="00B84503">
        <w:rPr>
          <w:rFonts w:asciiTheme="minorHAnsi" w:hAnsiTheme="minorHAnsi" w:cstheme="minorHAnsi"/>
          <w:bCs/>
          <w:color w:val="000000" w:themeColor="text1"/>
          <w:sz w:val="22"/>
          <w:szCs w:val="22"/>
        </w:rPr>
        <w:t xml:space="preserve"> 1.1.2 bodu 1.1 tohto článku rámcovej dohody</w:t>
      </w:r>
      <w:r w:rsidRPr="00B84503">
        <w:rPr>
          <w:rFonts w:asciiTheme="minorHAnsi" w:hAnsiTheme="minorHAnsi" w:cstheme="minorHAnsi"/>
          <w:bCs/>
          <w:color w:val="000000" w:themeColor="text1"/>
          <w:sz w:val="22"/>
          <w:szCs w:val="22"/>
        </w:rPr>
        <w:t xml:space="preserve"> je aj vyhotovenie podrobných správ o stave kybernetickej bezpečnosti a o zabezpečovaní povinností vyplývajúcich zo Zmluvy KB, ktorá je </w:t>
      </w:r>
      <w:r w:rsidR="00DB226B">
        <w:rPr>
          <w:rFonts w:asciiTheme="minorHAnsi" w:hAnsiTheme="minorHAnsi" w:cstheme="minorHAnsi"/>
          <w:bCs/>
          <w:color w:val="000000" w:themeColor="text1"/>
          <w:sz w:val="22"/>
          <w:szCs w:val="22"/>
        </w:rPr>
        <w:t>P</w:t>
      </w:r>
      <w:r w:rsidRPr="00B84503">
        <w:rPr>
          <w:rFonts w:asciiTheme="minorHAnsi" w:hAnsiTheme="minorHAnsi" w:cstheme="minorHAnsi"/>
          <w:bCs/>
          <w:color w:val="000000" w:themeColor="text1"/>
          <w:sz w:val="22"/>
          <w:szCs w:val="22"/>
        </w:rPr>
        <w:t>rílohou č. 15 rámcovej dohody.</w:t>
      </w:r>
    </w:p>
    <w:p w14:paraId="0588F6C7" w14:textId="77777777" w:rsidR="00896E16" w:rsidRPr="00B84503" w:rsidRDefault="00896E16" w:rsidP="00896E16">
      <w:pPr>
        <w:pStyle w:val="CEMOS"/>
        <w:numPr>
          <w:ilvl w:val="1"/>
          <w:numId w:val="87"/>
        </w:numPr>
        <w:overflowPunct w:val="0"/>
        <w:autoSpaceDE w:val="0"/>
        <w:autoSpaceDN w:val="0"/>
        <w:adjustRightInd w:val="0"/>
        <w:spacing w:before="0" w:after="120"/>
        <w:ind w:left="567" w:hanging="56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 xml:space="preserve">Na práva a povinnosti strán rámcovej dohody vyplývajúce z vykonávania opráv a odstraňovania vád na zariadeniach technologického vybavenia sa primerane použijú ustanovenia § 536 a </w:t>
      </w:r>
      <w:proofErr w:type="spellStart"/>
      <w:r w:rsidRPr="00B84503">
        <w:rPr>
          <w:rFonts w:asciiTheme="minorHAnsi" w:hAnsiTheme="minorHAnsi" w:cstheme="minorHAnsi"/>
          <w:bCs/>
          <w:color w:val="000000" w:themeColor="text1"/>
          <w:sz w:val="22"/>
          <w:szCs w:val="22"/>
        </w:rPr>
        <w:t>nasl</w:t>
      </w:r>
      <w:proofErr w:type="spellEnd"/>
      <w:r w:rsidRPr="00B84503">
        <w:rPr>
          <w:rFonts w:asciiTheme="minorHAnsi" w:hAnsiTheme="minorHAnsi" w:cstheme="minorHAnsi"/>
          <w:bCs/>
          <w:color w:val="000000" w:themeColor="text1"/>
          <w:sz w:val="22"/>
          <w:szCs w:val="22"/>
        </w:rPr>
        <w:t>. Obchodného zákonníka.</w:t>
      </w:r>
    </w:p>
    <w:p w14:paraId="726FD947" w14:textId="2A8A1718" w:rsidR="00896E16" w:rsidRPr="00B84503" w:rsidRDefault="00896E16" w:rsidP="00896E16">
      <w:pPr>
        <w:pStyle w:val="CEMOS"/>
        <w:numPr>
          <w:ilvl w:val="1"/>
          <w:numId w:val="87"/>
        </w:numPr>
        <w:overflowPunct w:val="0"/>
        <w:autoSpaceDE w:val="0"/>
        <w:autoSpaceDN w:val="0"/>
        <w:adjustRightInd w:val="0"/>
        <w:spacing w:before="0" w:after="120"/>
        <w:ind w:left="567" w:hanging="567"/>
        <w:textAlignment w:val="baseline"/>
        <w:rPr>
          <w:rFonts w:asciiTheme="minorHAnsi" w:hAnsiTheme="minorHAnsi" w:cstheme="minorHAnsi"/>
          <w:bCs/>
          <w:color w:val="000000" w:themeColor="text1"/>
          <w:sz w:val="22"/>
          <w:szCs w:val="22"/>
        </w:rPr>
      </w:pPr>
      <w:r w:rsidRPr="00B84503">
        <w:rPr>
          <w:rFonts w:asciiTheme="minorHAnsi" w:hAnsiTheme="minorHAnsi" w:cstheme="minorHAnsi"/>
          <w:color w:val="000000" w:themeColor="text1"/>
          <w:sz w:val="22"/>
          <w:szCs w:val="22"/>
        </w:rPr>
        <w:t>Poskytovateľ je oprávnený dodávať len tie náhradné diely, ktoré sú uvedené v Prílohe č. 7</w:t>
      </w:r>
      <w:r w:rsidR="001F1B22" w:rsidRPr="00B84503">
        <w:rPr>
          <w:rFonts w:asciiTheme="minorHAnsi" w:hAnsiTheme="minorHAnsi" w:cstheme="minorHAnsi"/>
          <w:color w:val="000000" w:themeColor="text1"/>
          <w:sz w:val="22"/>
          <w:szCs w:val="22"/>
        </w:rPr>
        <w:t xml:space="preserve"> rámcovej dohody</w:t>
      </w:r>
      <w:r w:rsidR="00B428FF" w:rsidRPr="00B84503">
        <w:rPr>
          <w:rFonts w:asciiTheme="minorHAnsi" w:hAnsiTheme="minorHAnsi" w:cstheme="minorHAnsi"/>
          <w:color w:val="000000" w:themeColor="text1"/>
          <w:sz w:val="22"/>
          <w:szCs w:val="22"/>
        </w:rPr>
        <w:t xml:space="preserve"> - Zoznam náhradných dielov</w:t>
      </w:r>
      <w:r w:rsidRPr="00B84503">
        <w:rPr>
          <w:rFonts w:asciiTheme="minorHAnsi" w:hAnsiTheme="minorHAnsi" w:cstheme="minorHAnsi"/>
          <w:color w:val="000000" w:themeColor="text1"/>
          <w:sz w:val="22"/>
          <w:szCs w:val="22"/>
        </w:rPr>
        <w:t xml:space="preserve"> (ďalej len „</w:t>
      </w:r>
      <w:r w:rsidRPr="00B84503">
        <w:rPr>
          <w:rFonts w:asciiTheme="minorHAnsi" w:hAnsiTheme="minorHAnsi" w:cstheme="minorHAnsi"/>
          <w:b/>
          <w:color w:val="000000" w:themeColor="text1"/>
          <w:sz w:val="22"/>
          <w:szCs w:val="22"/>
        </w:rPr>
        <w:t>Príloha č. 7</w:t>
      </w:r>
      <w:r w:rsidRPr="00B84503">
        <w:rPr>
          <w:rFonts w:asciiTheme="minorHAnsi" w:hAnsiTheme="minorHAnsi" w:cstheme="minorHAnsi"/>
          <w:color w:val="000000" w:themeColor="text1"/>
          <w:sz w:val="22"/>
          <w:szCs w:val="22"/>
        </w:rPr>
        <w:t>“), v takých počtoch, na ktoré vznikne potreba z dôvodu opravy v prípade poruchy technologického vybavenia. Náhradné diely uvedené v Prílohe č. 7 rámcovej dohody, na ktoré nevznikne potreba z dôvodu opravy v prípade poruchy technologického vybavenia poskytovateľ nedodáva.</w:t>
      </w:r>
    </w:p>
    <w:p w14:paraId="47EF6058" w14:textId="77777777" w:rsidR="00896E16" w:rsidRPr="00B84503" w:rsidRDefault="00896E16" w:rsidP="00896E16">
      <w:pPr>
        <w:pStyle w:val="CEMOS"/>
        <w:numPr>
          <w:ilvl w:val="1"/>
          <w:numId w:val="87"/>
        </w:numPr>
        <w:overflowPunct w:val="0"/>
        <w:autoSpaceDE w:val="0"/>
        <w:autoSpaceDN w:val="0"/>
        <w:adjustRightInd w:val="0"/>
        <w:spacing w:before="0" w:after="120"/>
        <w:ind w:left="567" w:hanging="567"/>
        <w:textAlignment w:val="baseline"/>
        <w:rPr>
          <w:rFonts w:asciiTheme="minorHAnsi" w:hAnsiTheme="minorHAnsi" w:cstheme="minorHAnsi"/>
          <w:bCs/>
          <w:color w:val="000000" w:themeColor="text1"/>
          <w:sz w:val="22"/>
          <w:szCs w:val="22"/>
        </w:rPr>
      </w:pPr>
      <w:r w:rsidRPr="00B84503">
        <w:rPr>
          <w:rFonts w:asciiTheme="minorHAnsi" w:hAnsiTheme="minorHAnsi" w:cstheme="minorHAnsi"/>
          <w:color w:val="000000" w:themeColor="text1"/>
          <w:sz w:val="22"/>
          <w:szCs w:val="22"/>
        </w:rPr>
        <w:t xml:space="preserve">Súčasťou predmetu rámcovej dohody je aj priebežná aktualizácia Zoznamu náhradných dielov na opravy technologického vybavenia, ktoré sú uvedené v Prílohe č. 7 rámcovej dohody. </w:t>
      </w:r>
    </w:p>
    <w:p w14:paraId="454FEB02" w14:textId="77777777" w:rsidR="00896E16" w:rsidRPr="00B84503" w:rsidRDefault="00896E16" w:rsidP="00896E16">
      <w:pPr>
        <w:pStyle w:val="CEMOS"/>
        <w:numPr>
          <w:ilvl w:val="1"/>
          <w:numId w:val="87"/>
        </w:numPr>
        <w:overflowPunct w:val="0"/>
        <w:autoSpaceDE w:val="0"/>
        <w:autoSpaceDN w:val="0"/>
        <w:adjustRightInd w:val="0"/>
        <w:spacing w:before="0" w:after="120"/>
        <w:ind w:left="567" w:hanging="56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Predmetom rámcovej dohody nie je odstránenie tých vád, na ktoré sa vzťahuje záruka podľa zmlúv, ktoré má objednávateľ uzavreté s tretími osobami (dodávateľmi technologických zariadení). Pre vylúčenie všetkých pochybností, poskytovateľ sa zaväzuje poskytnúť tretím osobám a objednávateľovi maximálnu súčinnosť pri odstraňovaní vád podľa predchádzajúcej vety, ako aj v prípade potreby modernizácie alebo upgrade technologického vybavenia.</w:t>
      </w:r>
    </w:p>
    <w:p w14:paraId="25F779CE" w14:textId="77E02ED2" w:rsidR="00896E16" w:rsidRPr="00B84503" w:rsidRDefault="00896E16" w:rsidP="00896E16">
      <w:pPr>
        <w:pStyle w:val="Odsekzoznamu"/>
        <w:numPr>
          <w:ilvl w:val="1"/>
          <w:numId w:val="87"/>
        </w:numPr>
        <w:spacing w:after="120"/>
        <w:ind w:left="567" w:hanging="567"/>
        <w:jc w:val="both"/>
        <w:rPr>
          <w:rFonts w:asciiTheme="minorHAnsi" w:hAnsiTheme="minorHAnsi" w:cstheme="minorHAnsi"/>
          <w:bCs/>
          <w:color w:val="000000" w:themeColor="text1"/>
        </w:rPr>
      </w:pPr>
      <w:r w:rsidRPr="00B84503">
        <w:rPr>
          <w:rFonts w:asciiTheme="minorHAnsi" w:hAnsiTheme="minorHAnsi" w:cstheme="minorHAnsi"/>
          <w:bCs/>
          <w:color w:val="000000" w:themeColor="text1"/>
          <w:lang w:eastAsia="sk-SK"/>
        </w:rPr>
        <w:t>Poskytovateľ je povinný oboznámiť sa s Bezpečnostnou politikou v zmysle Zmluvy KB</w:t>
      </w:r>
      <w:r w:rsidR="00AC5223" w:rsidRPr="00B84503">
        <w:rPr>
          <w:rFonts w:asciiTheme="minorHAnsi" w:hAnsiTheme="minorHAnsi" w:cstheme="minorHAnsi"/>
          <w:bCs/>
          <w:color w:val="000000" w:themeColor="text1"/>
          <w:lang w:eastAsia="sk-SK"/>
        </w:rPr>
        <w:t xml:space="preserve"> (ďalej len „</w:t>
      </w:r>
      <w:r w:rsidR="00AC5223" w:rsidRPr="00B84503">
        <w:rPr>
          <w:rFonts w:asciiTheme="minorHAnsi" w:hAnsiTheme="minorHAnsi" w:cstheme="minorHAnsi"/>
          <w:b/>
          <w:bCs/>
          <w:color w:val="000000" w:themeColor="text1"/>
          <w:lang w:eastAsia="sk-SK"/>
        </w:rPr>
        <w:t>Bezpečnostná politika</w:t>
      </w:r>
      <w:r w:rsidR="00AC5223" w:rsidRPr="00B84503">
        <w:rPr>
          <w:rFonts w:asciiTheme="minorHAnsi" w:hAnsiTheme="minorHAnsi" w:cstheme="minorHAnsi"/>
          <w:bCs/>
          <w:color w:val="000000" w:themeColor="text1"/>
          <w:lang w:eastAsia="sk-SK"/>
        </w:rPr>
        <w:t>“)</w:t>
      </w:r>
      <w:r w:rsidRPr="00B84503">
        <w:rPr>
          <w:rFonts w:asciiTheme="minorHAnsi" w:hAnsiTheme="minorHAnsi" w:cstheme="minorHAnsi"/>
          <w:bCs/>
          <w:color w:val="000000" w:themeColor="text1"/>
          <w:lang w:eastAsia="sk-SK"/>
        </w:rPr>
        <w:t>.</w:t>
      </w:r>
    </w:p>
    <w:p w14:paraId="220891A7" w14:textId="77777777" w:rsidR="00896E16" w:rsidRPr="00B84503" w:rsidRDefault="00896E16" w:rsidP="00896E16">
      <w:pPr>
        <w:pStyle w:val="Odsekzoznamu"/>
        <w:numPr>
          <w:ilvl w:val="1"/>
          <w:numId w:val="87"/>
        </w:numPr>
        <w:ind w:left="567" w:hanging="567"/>
        <w:contextualSpacing/>
        <w:jc w:val="both"/>
        <w:rPr>
          <w:rFonts w:asciiTheme="minorHAnsi" w:hAnsiTheme="minorHAnsi" w:cstheme="minorHAnsi"/>
          <w:color w:val="000000" w:themeColor="text1"/>
        </w:rPr>
      </w:pPr>
      <w:r w:rsidRPr="00B84503">
        <w:rPr>
          <w:rFonts w:asciiTheme="minorHAnsi" w:hAnsiTheme="minorHAnsi" w:cstheme="minorHAnsi"/>
          <w:color w:val="000000" w:themeColor="text1"/>
        </w:rPr>
        <w:t xml:space="preserve">Každú zmenu rámcovej dohody, ktorá nebola predvídateľná v čase uzatvorenia rámcovej dohody je možné vykonať buď uzatvorením dodatku k rámcovej dohode v súlade s </w:t>
      </w:r>
      <w:proofErr w:type="spellStart"/>
      <w:r w:rsidRPr="00B84503">
        <w:rPr>
          <w:rFonts w:asciiTheme="minorHAnsi" w:hAnsiTheme="minorHAnsi" w:cstheme="minorHAnsi"/>
          <w:color w:val="000000" w:themeColor="text1"/>
        </w:rPr>
        <w:t>ust</w:t>
      </w:r>
      <w:proofErr w:type="spellEnd"/>
      <w:r w:rsidRPr="00B84503">
        <w:rPr>
          <w:rFonts w:asciiTheme="minorHAnsi" w:hAnsiTheme="minorHAnsi" w:cstheme="minorHAnsi"/>
          <w:color w:val="000000" w:themeColor="text1"/>
        </w:rPr>
        <w:t>. § 18 ZVO alebo zadaním novej zákazky postupom zadávania zákazky podľa ZVO.</w:t>
      </w:r>
    </w:p>
    <w:p w14:paraId="3DC887E3" w14:textId="77777777" w:rsidR="00896E16" w:rsidRPr="00B84503" w:rsidRDefault="00896E16" w:rsidP="001E671F">
      <w:pPr>
        <w:spacing w:after="120"/>
        <w:jc w:val="both"/>
        <w:rPr>
          <w:rFonts w:asciiTheme="minorHAnsi" w:hAnsiTheme="minorHAnsi" w:cstheme="minorHAnsi"/>
          <w:color w:val="000000" w:themeColor="text1"/>
        </w:rPr>
      </w:pPr>
    </w:p>
    <w:p w14:paraId="5111EF99" w14:textId="77777777" w:rsidR="00896E16" w:rsidRPr="00B84503" w:rsidRDefault="00896E16" w:rsidP="00896E16">
      <w:pPr>
        <w:spacing w:after="0" w:line="240" w:lineRule="auto"/>
        <w:jc w:val="center"/>
        <w:rPr>
          <w:rFonts w:asciiTheme="minorHAnsi" w:hAnsiTheme="minorHAnsi" w:cstheme="minorHAnsi"/>
          <w:b/>
          <w:color w:val="000000" w:themeColor="text1"/>
        </w:rPr>
      </w:pPr>
      <w:r w:rsidRPr="00B84503">
        <w:rPr>
          <w:rFonts w:asciiTheme="minorHAnsi" w:hAnsiTheme="minorHAnsi" w:cstheme="minorHAnsi"/>
          <w:b/>
          <w:color w:val="000000" w:themeColor="text1"/>
        </w:rPr>
        <w:t>Čl. 2</w:t>
      </w:r>
    </w:p>
    <w:p w14:paraId="38219C25" w14:textId="77777777" w:rsidR="00896E16" w:rsidRPr="00B84503" w:rsidRDefault="00896E16" w:rsidP="00896E16">
      <w:pPr>
        <w:spacing w:after="120" w:line="240" w:lineRule="auto"/>
        <w:jc w:val="center"/>
        <w:rPr>
          <w:rFonts w:asciiTheme="minorHAnsi" w:hAnsiTheme="minorHAnsi" w:cstheme="minorHAnsi"/>
          <w:b/>
          <w:color w:val="000000" w:themeColor="text1"/>
        </w:rPr>
      </w:pPr>
      <w:r w:rsidRPr="00B84503">
        <w:rPr>
          <w:rFonts w:asciiTheme="minorHAnsi" w:hAnsiTheme="minorHAnsi" w:cstheme="minorHAnsi"/>
          <w:b/>
          <w:color w:val="000000" w:themeColor="text1"/>
        </w:rPr>
        <w:t>MIESTO A ČAS PLNENIA</w:t>
      </w:r>
    </w:p>
    <w:p w14:paraId="7C700FEE" w14:textId="77777777" w:rsidR="00896E16" w:rsidRPr="00B84503" w:rsidRDefault="00896E16" w:rsidP="00896E16">
      <w:pPr>
        <w:pStyle w:val="CEMOS"/>
        <w:numPr>
          <w:ilvl w:val="1"/>
          <w:numId w:val="8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Rámcová dohoda je uzavretá na obdobie 48 (štyridsať osem) mesiacov odo dňa nadobudnutia jej účinnosti alebo do vyčerpania sumy, ktorá nemôže prekročiť sumu </w:t>
      </w:r>
      <w:r w:rsidRPr="00B84503">
        <w:rPr>
          <w:rFonts w:asciiTheme="minorHAnsi" w:hAnsiTheme="minorHAnsi" w:cstheme="minorHAnsi"/>
          <w:bCs/>
          <w:color w:val="000000" w:themeColor="text1"/>
          <w:sz w:val="22"/>
          <w:szCs w:val="22"/>
          <w:shd w:val="clear" w:color="auto" w:fill="FFFF00"/>
        </w:rPr>
        <w:t>..................</w:t>
      </w:r>
      <w:r w:rsidRPr="00B84503">
        <w:rPr>
          <w:rFonts w:asciiTheme="minorHAnsi" w:hAnsiTheme="minorHAnsi" w:cstheme="minorHAnsi"/>
          <w:bCs/>
          <w:color w:val="000000" w:themeColor="text1"/>
          <w:sz w:val="22"/>
          <w:szCs w:val="22"/>
        </w:rPr>
        <w:t xml:space="preserve"> EUR</w:t>
      </w:r>
      <w:r w:rsidRPr="00B84503">
        <w:rPr>
          <w:rFonts w:asciiTheme="minorHAnsi" w:hAnsiTheme="minorHAnsi" w:cstheme="minorHAnsi"/>
          <w:color w:val="000000" w:themeColor="text1"/>
          <w:sz w:val="22"/>
          <w:szCs w:val="22"/>
        </w:rPr>
        <w:t xml:space="preserve"> prijatú v ponuke úspešného uchádzača, podľa tohto, ktorá skutočnosť nastane skôr. </w:t>
      </w:r>
    </w:p>
    <w:p w14:paraId="72200B27" w14:textId="77777777" w:rsidR="00896E16" w:rsidRPr="00B84503" w:rsidRDefault="00896E16" w:rsidP="00896E16">
      <w:pPr>
        <w:pStyle w:val="CEMOS"/>
        <w:numPr>
          <w:ilvl w:val="1"/>
          <w:numId w:val="8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Miesto plnenia rámcovej dohody objednávateľ protokolárne odovzdá poskytovateľovi po nadobudnutí účinnosti rámcovej dohody.</w:t>
      </w:r>
    </w:p>
    <w:p w14:paraId="5258D45F" w14:textId="0A95EF2A" w:rsidR="00896E16" w:rsidRPr="00B84503" w:rsidRDefault="00896E16" w:rsidP="00896E16">
      <w:pPr>
        <w:pStyle w:val="CEMOS"/>
        <w:numPr>
          <w:ilvl w:val="1"/>
          <w:numId w:val="88"/>
        </w:numPr>
        <w:spacing w:before="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Strany rámcovej dohody sa dohodli, že objednávateľ do 7 (siedmich) kalendárnych dní od nadobudnutia účinnosti tejto rámcovej dohody vyzve poskytovateľa na začatie </w:t>
      </w:r>
      <w:r w:rsidR="00EB1263" w:rsidRPr="00B84503">
        <w:rPr>
          <w:rFonts w:asciiTheme="minorHAnsi" w:hAnsiTheme="minorHAnsi" w:cstheme="minorHAnsi"/>
          <w:color w:val="000000" w:themeColor="text1"/>
          <w:sz w:val="22"/>
          <w:szCs w:val="22"/>
        </w:rPr>
        <w:t>plnenia predmetu rámcovej dohody</w:t>
      </w:r>
      <w:r w:rsidRPr="00B84503">
        <w:rPr>
          <w:rFonts w:asciiTheme="minorHAnsi" w:hAnsiTheme="minorHAnsi" w:cstheme="minorHAnsi"/>
          <w:color w:val="000000" w:themeColor="text1"/>
          <w:sz w:val="22"/>
          <w:szCs w:val="22"/>
        </w:rPr>
        <w:t xml:space="preserve"> „</w:t>
      </w:r>
      <w:r w:rsidRPr="00B84503">
        <w:rPr>
          <w:rFonts w:asciiTheme="minorHAnsi" w:hAnsiTheme="minorHAnsi" w:cstheme="minorHAnsi"/>
          <w:i/>
          <w:color w:val="000000" w:themeColor="text1"/>
          <w:sz w:val="22"/>
          <w:szCs w:val="22"/>
        </w:rPr>
        <w:t>Výzvou na protokolárne prevzatie miesta plnenia</w:t>
      </w:r>
      <w:r w:rsidRPr="00B84503">
        <w:rPr>
          <w:rFonts w:asciiTheme="minorHAnsi" w:hAnsiTheme="minorHAnsi" w:cstheme="minorHAnsi"/>
          <w:color w:val="000000" w:themeColor="text1"/>
          <w:sz w:val="22"/>
          <w:szCs w:val="22"/>
        </w:rPr>
        <w:t>“ (ďalej len „</w:t>
      </w:r>
      <w:r w:rsidRPr="00B84503">
        <w:rPr>
          <w:rFonts w:asciiTheme="minorHAnsi" w:hAnsiTheme="minorHAnsi" w:cstheme="minorHAnsi"/>
          <w:b/>
          <w:color w:val="000000" w:themeColor="text1"/>
          <w:sz w:val="22"/>
          <w:szCs w:val="22"/>
        </w:rPr>
        <w:t>Výzva na protokolárne prevzatie miesta plnenia</w:t>
      </w:r>
      <w:r w:rsidRPr="00B84503">
        <w:rPr>
          <w:rFonts w:asciiTheme="minorHAnsi" w:hAnsiTheme="minorHAnsi" w:cstheme="minorHAnsi"/>
          <w:color w:val="000000" w:themeColor="text1"/>
          <w:sz w:val="22"/>
          <w:szCs w:val="22"/>
        </w:rPr>
        <w:t>“). Poskytovateľ je povinný dostaviť sa na prevzatie miesta plnenia v termíne určenom objednávateľom vo Výzve na protokolárne prevzatie miesta plnenia. Poskytovateľ je povinný protokolárne prevziať miesto plnenia na účely plnenia rámcovej dohody najneskôr do 7 (siedmich) kalendárnych dní od termínu na prevzatie miesta plnenia určen</w:t>
      </w:r>
      <w:r w:rsidR="005C58D5" w:rsidRPr="00B84503">
        <w:rPr>
          <w:rFonts w:asciiTheme="minorHAnsi" w:hAnsiTheme="minorHAnsi" w:cstheme="minorHAnsi"/>
          <w:color w:val="000000" w:themeColor="text1"/>
          <w:sz w:val="22"/>
          <w:szCs w:val="22"/>
        </w:rPr>
        <w:t>ého</w:t>
      </w:r>
      <w:r w:rsidRPr="00B84503">
        <w:rPr>
          <w:rFonts w:asciiTheme="minorHAnsi" w:hAnsiTheme="minorHAnsi" w:cstheme="minorHAnsi"/>
          <w:color w:val="000000" w:themeColor="text1"/>
          <w:sz w:val="22"/>
          <w:szCs w:val="22"/>
        </w:rPr>
        <w:t xml:space="preserve"> objednávateľom vo Výzve na protokolárne prevzatie miesta plnenia podľa predchádzajúcej vety. V rámci protokolárneho prevzatia miesta plnenia sa vykoná Mimoriadna prehliadka technologického vybavenia</w:t>
      </w:r>
      <w:r w:rsidR="00B428FF" w:rsidRPr="00B84503">
        <w:rPr>
          <w:rFonts w:asciiTheme="minorHAnsi" w:hAnsiTheme="minorHAnsi" w:cstheme="minorHAnsi"/>
          <w:color w:val="000000" w:themeColor="text1"/>
          <w:sz w:val="22"/>
          <w:szCs w:val="22"/>
        </w:rPr>
        <w:t xml:space="preserve"> tunela</w:t>
      </w:r>
      <w:r w:rsidRPr="00B84503">
        <w:rPr>
          <w:rFonts w:asciiTheme="minorHAnsi" w:hAnsiTheme="minorHAnsi" w:cstheme="minorHAnsi"/>
          <w:color w:val="000000" w:themeColor="text1"/>
          <w:sz w:val="22"/>
          <w:szCs w:val="22"/>
        </w:rPr>
        <w:t xml:space="preserve"> podľa bodu 3.34 článku 3 </w:t>
      </w:r>
      <w:r w:rsidR="00424DF6" w:rsidRPr="00B84503">
        <w:rPr>
          <w:rFonts w:asciiTheme="minorHAnsi" w:hAnsiTheme="minorHAnsi" w:cstheme="minorHAnsi"/>
          <w:color w:val="000000" w:themeColor="text1"/>
          <w:sz w:val="22"/>
          <w:szCs w:val="22"/>
        </w:rPr>
        <w:t xml:space="preserve">rámcovej dohody </w:t>
      </w:r>
      <w:r w:rsidRPr="00B84503">
        <w:rPr>
          <w:rFonts w:asciiTheme="minorHAnsi" w:hAnsiTheme="minorHAnsi" w:cstheme="minorHAnsi"/>
          <w:color w:val="000000" w:themeColor="text1"/>
          <w:sz w:val="22"/>
          <w:szCs w:val="22"/>
        </w:rPr>
        <w:t xml:space="preserve">a objednávateľ odovzdá poskytovateľovi technologické vybavenie k plneniu tejto </w:t>
      </w:r>
      <w:r w:rsidRPr="00B84503">
        <w:rPr>
          <w:rFonts w:asciiTheme="minorHAnsi" w:hAnsiTheme="minorHAnsi" w:cstheme="minorHAnsi"/>
          <w:color w:val="000000" w:themeColor="text1"/>
          <w:sz w:val="22"/>
          <w:szCs w:val="22"/>
        </w:rPr>
        <w:lastRenderedPageBreak/>
        <w:t>rámcovej dohody. Nevyhnutnou prílohou protokolu o prevzatí miesta plnenia rámcovej dohody je:</w:t>
      </w:r>
    </w:p>
    <w:p w14:paraId="34D82E6F" w14:textId="77777777" w:rsidR="00896E16" w:rsidRPr="00B84503" w:rsidRDefault="00896E16" w:rsidP="0002330E">
      <w:pPr>
        <w:pStyle w:val="CEMOS"/>
        <w:numPr>
          <w:ilvl w:val="0"/>
          <w:numId w:val="102"/>
        </w:numPr>
        <w:spacing w:befor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zoznam odovzdanej technológie,</w:t>
      </w:r>
    </w:p>
    <w:p w14:paraId="647A1DB5" w14:textId="77777777" w:rsidR="00896E16" w:rsidRPr="00B84503" w:rsidRDefault="00896E16" w:rsidP="0002330E">
      <w:pPr>
        <w:pStyle w:val="CEMOS"/>
        <w:numPr>
          <w:ilvl w:val="0"/>
          <w:numId w:val="102"/>
        </w:numPr>
        <w:spacing w:befor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prístupové heslá,</w:t>
      </w:r>
    </w:p>
    <w:p w14:paraId="3BD28A3C" w14:textId="0A65F58E" w:rsidR="00896E16" w:rsidRPr="00B84503" w:rsidRDefault="00896E16" w:rsidP="0002330E">
      <w:pPr>
        <w:pStyle w:val="CEMOS"/>
        <w:numPr>
          <w:ilvl w:val="0"/>
          <w:numId w:val="102"/>
        </w:numPr>
        <w:spacing w:befor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posledná verzia hodnotiacej správy technologického vybavenia,</w:t>
      </w:r>
    </w:p>
    <w:p w14:paraId="170E05B4" w14:textId="77777777" w:rsidR="00896E16" w:rsidRPr="00B84503" w:rsidRDefault="00896E16" w:rsidP="0002330E">
      <w:pPr>
        <w:pStyle w:val="CEMOS"/>
        <w:numPr>
          <w:ilvl w:val="0"/>
          <w:numId w:val="102"/>
        </w:numPr>
        <w:spacing w:before="0" w:after="120"/>
        <w:ind w:left="924" w:hanging="35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zoznam prevádzkovej dokumentácie k odovzdanej technológii.</w:t>
      </w:r>
    </w:p>
    <w:p w14:paraId="0FFD7F12" w14:textId="77777777" w:rsidR="00896E16" w:rsidRPr="00B84503" w:rsidRDefault="00896E16" w:rsidP="00896E16">
      <w:pPr>
        <w:pStyle w:val="CEMOS"/>
        <w:numPr>
          <w:ilvl w:val="1"/>
          <w:numId w:val="8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Poskytovateľ sa zaväzuje vykonávať opravy technologického vybavenia podľa </w:t>
      </w:r>
      <w:proofErr w:type="spellStart"/>
      <w:r w:rsidRPr="00B84503">
        <w:rPr>
          <w:rFonts w:asciiTheme="minorHAnsi" w:hAnsiTheme="minorHAnsi" w:cstheme="minorHAnsi"/>
          <w:color w:val="000000" w:themeColor="text1"/>
          <w:sz w:val="22"/>
          <w:szCs w:val="22"/>
        </w:rPr>
        <w:t>podbodu</w:t>
      </w:r>
      <w:proofErr w:type="spellEnd"/>
      <w:r w:rsidRPr="00B84503">
        <w:rPr>
          <w:rFonts w:asciiTheme="minorHAnsi" w:hAnsiTheme="minorHAnsi" w:cstheme="minorHAnsi"/>
          <w:color w:val="000000" w:themeColor="text1"/>
          <w:sz w:val="22"/>
          <w:szCs w:val="22"/>
        </w:rPr>
        <w:t xml:space="preserve"> 1.1.1 bodu 1.1 článku 1 rámcovej dohody spôsobom a v čase podľa článku 3 rámcovej dohody.</w:t>
      </w:r>
    </w:p>
    <w:p w14:paraId="0B007D41" w14:textId="77777777" w:rsidR="00896E16" w:rsidRPr="00B84503" w:rsidRDefault="00896E16" w:rsidP="00896E16">
      <w:pPr>
        <w:pStyle w:val="CEMOS"/>
        <w:numPr>
          <w:ilvl w:val="1"/>
          <w:numId w:val="8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sa zaväzuje vykonávať servis technologického vybavenia podľa obdobia výkonu servisných činností uvedeného v Prílohe č. 1, Prílohe č. 3 a Prílohe č. 5 rámcovej dohody. Poskytovateľ sa zaväzuje predkladať harmonogram konkrétnych servisných činností uvedených v Prílohe č. 1 a Prílohe č. 3 rámcovej dohody na odsúhlasenie vedúcemu oddelenia tunela SSÚD 9 Mengusovce a harmonogram konkrétnych servisných činností uvedených v Prílohe č. 5 rámcovej dohody vedúcemu oddelenia tunela SSÚD 9 Mengusovce a odbornému referentovi mechanizácie a dopravy SSÚD 8 Liptovský Mikuláš najneskôr 45 (štyridsaťpäť) kalendárnych dní pred ich plánovaným vykonaním.</w:t>
      </w:r>
    </w:p>
    <w:p w14:paraId="2CA08D82" w14:textId="2A412657" w:rsidR="007C3DD0" w:rsidRPr="007C3DD0" w:rsidRDefault="00896E16" w:rsidP="00F13149">
      <w:pPr>
        <w:pStyle w:val="CEMOS"/>
        <w:numPr>
          <w:ilvl w:val="1"/>
          <w:numId w:val="8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Obdobie výkonu servisu technologického vybavenia </w:t>
      </w:r>
      <w:r w:rsidR="00C42797" w:rsidRPr="00B84503">
        <w:rPr>
          <w:rFonts w:asciiTheme="minorHAnsi" w:hAnsiTheme="minorHAnsi" w:cstheme="minorHAnsi"/>
          <w:color w:val="000000" w:themeColor="text1"/>
          <w:sz w:val="22"/>
          <w:szCs w:val="22"/>
        </w:rPr>
        <w:t xml:space="preserve">tunela Bôrik a technologického vybavenia podjazdu Lučivná </w:t>
      </w:r>
      <w:r w:rsidRPr="00B84503">
        <w:rPr>
          <w:rFonts w:asciiTheme="minorHAnsi" w:hAnsiTheme="minorHAnsi" w:cstheme="minorHAnsi"/>
          <w:color w:val="000000" w:themeColor="text1"/>
          <w:sz w:val="22"/>
          <w:szCs w:val="22"/>
        </w:rPr>
        <w:t xml:space="preserve">je dané objednávateľom a vzťahuje sa na termín jarnej (apríl alebo máj) a jesennej (september alebo október) uzávery </w:t>
      </w:r>
      <w:r w:rsidRPr="00B84503">
        <w:rPr>
          <w:rFonts w:asciiTheme="minorHAnsi" w:hAnsiTheme="minorHAnsi"/>
          <w:color w:val="000000" w:themeColor="text1"/>
          <w:sz w:val="22"/>
          <w:szCs w:val="22"/>
        </w:rPr>
        <w:t>tunela Bôrik a podjazdu Lučivná</w:t>
      </w:r>
      <w:r w:rsidRPr="00B84503">
        <w:rPr>
          <w:rFonts w:asciiTheme="minorHAnsi" w:hAnsiTheme="minorHAnsi" w:cstheme="minorHAnsi"/>
          <w:color w:val="000000" w:themeColor="text1"/>
          <w:sz w:val="22"/>
          <w:szCs w:val="22"/>
        </w:rPr>
        <w:t xml:space="preserve">. Objednávateľ oznámi poskytovateľovi presný termín a harmonogram plánovanej jarnej a jesennej uzávery </w:t>
      </w:r>
      <w:r w:rsidR="003B7869" w:rsidRPr="00B84503">
        <w:rPr>
          <w:rFonts w:asciiTheme="minorHAnsi" w:hAnsiTheme="minorHAnsi"/>
          <w:color w:val="000000" w:themeColor="text1"/>
          <w:sz w:val="22"/>
          <w:szCs w:val="22"/>
        </w:rPr>
        <w:t>tunela Bôrik a podjazdu Lučivná</w:t>
      </w:r>
      <w:r w:rsidRPr="00B84503">
        <w:rPr>
          <w:rFonts w:asciiTheme="minorHAnsi" w:hAnsiTheme="minorHAnsi" w:cstheme="minorHAnsi"/>
          <w:color w:val="000000" w:themeColor="text1"/>
          <w:sz w:val="22"/>
          <w:szCs w:val="22"/>
        </w:rPr>
        <w:t> minimálne 30 (tridsať) kalendárnych dní vopred a poskytovateľ sa zaväzuje tento termín dodržať.</w:t>
      </w:r>
      <w:r w:rsidR="007C3DD0">
        <w:rPr>
          <w:rFonts w:asciiTheme="minorHAnsi" w:hAnsiTheme="minorHAnsi" w:cstheme="minorHAnsi"/>
          <w:color w:val="000000" w:themeColor="text1"/>
          <w:sz w:val="22"/>
          <w:szCs w:val="22"/>
        </w:rPr>
        <w:t xml:space="preserve"> </w:t>
      </w:r>
      <w:r w:rsidR="007C3DD0" w:rsidRPr="007C3DD0">
        <w:rPr>
          <w:rFonts w:asciiTheme="minorHAnsi" w:hAnsiTheme="minorHAnsi" w:cstheme="minorHAnsi"/>
          <w:color w:val="000000" w:themeColor="text1"/>
          <w:sz w:val="22"/>
          <w:szCs w:val="22"/>
        </w:rPr>
        <w:t>Obdobie výkonu servisu technologického vybavenia D1 Liptovský Mikuláš – Jablonov, I. úsek je</w:t>
      </w:r>
      <w:r w:rsidR="007C3DD0" w:rsidRPr="00E65514">
        <w:rPr>
          <w:rFonts w:asciiTheme="minorHAnsi" w:hAnsiTheme="minorHAnsi" w:cstheme="minorHAnsi"/>
          <w:color w:val="000000" w:themeColor="text1"/>
          <w:sz w:val="22"/>
          <w:szCs w:val="22"/>
        </w:rPr>
        <w:t xml:space="preserve"> totožné s obdobím výkonu, ktoré poskytovateľ uviedol vo svojej ponuke v rámci verejného obstarávania v stĺpci „H“ Obdobie výkonu</w:t>
      </w:r>
      <w:r w:rsidR="007C3DD0" w:rsidRPr="007C3DD0">
        <w:rPr>
          <w:rFonts w:asciiTheme="minorHAnsi" w:hAnsiTheme="minorHAnsi" w:cstheme="minorHAnsi"/>
          <w:color w:val="000000" w:themeColor="text1"/>
          <w:sz w:val="22"/>
          <w:szCs w:val="22"/>
        </w:rPr>
        <w:t>, tabuľky uvedenej v Prílohe č. 5 rámcovej dohody.</w:t>
      </w:r>
    </w:p>
    <w:p w14:paraId="0B35242F" w14:textId="253AE81B" w:rsidR="00896E16" w:rsidRPr="00B84503" w:rsidRDefault="00896E16" w:rsidP="00896E16">
      <w:pPr>
        <w:pStyle w:val="CEMOS"/>
        <w:numPr>
          <w:ilvl w:val="1"/>
          <w:numId w:val="88"/>
        </w:numPr>
        <w:spacing w:before="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Na základe písomnej požiadavky objednávateľa je poskytovateľ povinný vykonávať servis </w:t>
      </w:r>
      <w:r w:rsidR="008117F0" w:rsidRPr="00B84503">
        <w:rPr>
          <w:rFonts w:asciiTheme="minorHAnsi" w:hAnsiTheme="minorHAnsi" w:cstheme="minorHAnsi"/>
          <w:color w:val="000000" w:themeColor="text1"/>
          <w:sz w:val="22"/>
          <w:szCs w:val="22"/>
        </w:rPr>
        <w:t xml:space="preserve">technologického vybavenia </w:t>
      </w:r>
      <w:r w:rsidRPr="00B84503">
        <w:rPr>
          <w:rFonts w:asciiTheme="minorHAnsi" w:hAnsiTheme="minorHAnsi" w:cstheme="minorHAnsi"/>
          <w:color w:val="000000" w:themeColor="text1"/>
          <w:sz w:val="22"/>
          <w:szCs w:val="22"/>
        </w:rPr>
        <w:t>v 24 (dvadsať štyri) hodinovom výkone servisných činností počas plánovaných uzáver pre každý deň uzávery, t. j. aj v nočných hodinách, počas víkendov a sviatkov.</w:t>
      </w:r>
    </w:p>
    <w:p w14:paraId="10B9D8D9" w14:textId="77777777" w:rsidR="00896E16" w:rsidRPr="00B84503" w:rsidRDefault="00896E16" w:rsidP="00896E16">
      <w:pPr>
        <w:pStyle w:val="Nadpis5"/>
        <w:tabs>
          <w:tab w:val="left" w:pos="851"/>
        </w:tabs>
        <w:spacing w:before="0" w:line="240" w:lineRule="auto"/>
        <w:jc w:val="center"/>
        <w:rPr>
          <w:rFonts w:asciiTheme="minorHAnsi" w:hAnsiTheme="minorHAnsi" w:cstheme="minorHAnsi"/>
          <w:b/>
          <w:color w:val="000000" w:themeColor="text1"/>
        </w:rPr>
      </w:pPr>
    </w:p>
    <w:p w14:paraId="44C0B208" w14:textId="77777777" w:rsidR="00896E16" w:rsidRPr="00B84503" w:rsidRDefault="00896E16" w:rsidP="00896E16">
      <w:pPr>
        <w:pStyle w:val="Nadpis5"/>
        <w:tabs>
          <w:tab w:val="left" w:pos="851"/>
        </w:tabs>
        <w:spacing w:before="0" w:line="240" w:lineRule="auto"/>
        <w:jc w:val="center"/>
        <w:rPr>
          <w:rFonts w:asciiTheme="minorHAnsi" w:hAnsiTheme="minorHAnsi" w:cstheme="minorHAnsi"/>
          <w:b/>
          <w:color w:val="000000" w:themeColor="text1"/>
        </w:rPr>
      </w:pPr>
      <w:r w:rsidRPr="00B84503">
        <w:rPr>
          <w:rFonts w:asciiTheme="minorHAnsi" w:hAnsiTheme="minorHAnsi" w:cstheme="minorHAnsi"/>
          <w:b/>
          <w:color w:val="000000" w:themeColor="text1"/>
        </w:rPr>
        <w:t xml:space="preserve">Čl. 3 </w:t>
      </w:r>
    </w:p>
    <w:p w14:paraId="2F7AB566" w14:textId="77777777" w:rsidR="00896E16" w:rsidRPr="00B84503" w:rsidRDefault="00896E16" w:rsidP="00896E16">
      <w:pPr>
        <w:pStyle w:val="Nadpis5"/>
        <w:tabs>
          <w:tab w:val="left" w:pos="851"/>
        </w:tabs>
        <w:spacing w:before="0" w:after="120" w:line="240" w:lineRule="auto"/>
        <w:jc w:val="center"/>
        <w:rPr>
          <w:rFonts w:asciiTheme="minorHAnsi" w:hAnsiTheme="minorHAnsi" w:cstheme="minorHAnsi"/>
          <w:b/>
          <w:color w:val="000000" w:themeColor="text1"/>
        </w:rPr>
      </w:pPr>
      <w:r w:rsidRPr="00B84503">
        <w:rPr>
          <w:rFonts w:asciiTheme="minorHAnsi" w:hAnsiTheme="minorHAnsi" w:cstheme="minorHAnsi"/>
          <w:b/>
          <w:color w:val="000000" w:themeColor="text1"/>
        </w:rPr>
        <w:t>ZÁKLADNÉ PRAVIDLÁ VYKONÁVANIA PREDMETU RÁMCOVEJ DOHODY</w:t>
      </w:r>
    </w:p>
    <w:p w14:paraId="118DD164" w14:textId="77777777" w:rsidR="00896E16"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sa zaväzuje vykonávať predmet rámcovej dohody podľa bodu 1.1 článku 1 rámcovej dohody len osobami na to oprávnenými, a to nasledovne:</w:t>
      </w:r>
    </w:p>
    <w:p w14:paraId="08A699CF" w14:textId="77777777" w:rsidR="00896E16" w:rsidRPr="00B84503" w:rsidRDefault="00896E16" w:rsidP="0002330E">
      <w:pPr>
        <w:pStyle w:val="CEMOS"/>
        <w:numPr>
          <w:ilvl w:val="2"/>
          <w:numId w:val="97"/>
        </w:numPr>
        <w:spacing w:before="0" w:after="120"/>
        <w:ind w:left="1418" w:hanging="851"/>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Opravy technologického vybavenia podľa </w:t>
      </w:r>
      <w:proofErr w:type="spellStart"/>
      <w:r w:rsidRPr="00B84503">
        <w:rPr>
          <w:rFonts w:asciiTheme="minorHAnsi" w:hAnsiTheme="minorHAnsi" w:cstheme="minorHAnsi"/>
          <w:color w:val="000000" w:themeColor="text1"/>
          <w:sz w:val="22"/>
          <w:szCs w:val="22"/>
        </w:rPr>
        <w:t>podbodu</w:t>
      </w:r>
      <w:proofErr w:type="spellEnd"/>
      <w:r w:rsidRPr="00B84503">
        <w:rPr>
          <w:rFonts w:asciiTheme="minorHAnsi" w:hAnsiTheme="minorHAnsi" w:cstheme="minorHAnsi"/>
          <w:color w:val="000000" w:themeColor="text1"/>
          <w:sz w:val="22"/>
          <w:szCs w:val="22"/>
        </w:rPr>
        <w:t xml:space="preserve"> 1.1.1 bodu 1.1 článku 1 spôsobom popísaným v bodoch 3.5 až 3.6 tohto článku rámcovej dohody.</w:t>
      </w:r>
    </w:p>
    <w:p w14:paraId="7A6761AD" w14:textId="77777777" w:rsidR="00896E16" w:rsidRPr="00B84503" w:rsidRDefault="00896E16" w:rsidP="0002330E">
      <w:pPr>
        <w:pStyle w:val="CEMOS"/>
        <w:numPr>
          <w:ilvl w:val="2"/>
          <w:numId w:val="97"/>
        </w:numPr>
        <w:spacing w:before="0" w:after="120"/>
        <w:ind w:left="1418" w:hanging="851"/>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Servis technologického vybavenia podľa </w:t>
      </w:r>
      <w:proofErr w:type="spellStart"/>
      <w:r w:rsidRPr="00B84503">
        <w:rPr>
          <w:rFonts w:asciiTheme="minorHAnsi" w:hAnsiTheme="minorHAnsi" w:cstheme="minorHAnsi"/>
          <w:color w:val="000000" w:themeColor="text1"/>
          <w:sz w:val="22"/>
          <w:szCs w:val="22"/>
        </w:rPr>
        <w:t>podbodu</w:t>
      </w:r>
      <w:proofErr w:type="spellEnd"/>
      <w:r w:rsidRPr="00B84503">
        <w:rPr>
          <w:rFonts w:asciiTheme="minorHAnsi" w:hAnsiTheme="minorHAnsi" w:cstheme="minorHAnsi"/>
          <w:color w:val="000000" w:themeColor="text1"/>
          <w:sz w:val="22"/>
          <w:szCs w:val="22"/>
        </w:rPr>
        <w:t xml:space="preserve"> 1.1.2 bodu 1.1 článku 1 podľa obdobia výkonu uvedeného v Prílohe č. 1, Prílohe č. 3 a Prílohe č. 5 rámcovej dohody.</w:t>
      </w:r>
    </w:p>
    <w:p w14:paraId="6B1B34FD" w14:textId="77777777"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Kontaktná adresa poskytovateľa pre účely vykonávania servisu technologického vybavenia a opráv technologického vybavenia je:</w:t>
      </w:r>
    </w:p>
    <w:p w14:paraId="0DCCB397" w14:textId="77777777" w:rsidR="00896E16" w:rsidRPr="00B84503" w:rsidRDefault="00896E16" w:rsidP="00896E16">
      <w:pPr>
        <w:pStyle w:val="Zkladntext"/>
        <w:ind w:left="567"/>
        <w:rPr>
          <w:rFonts w:asciiTheme="minorHAnsi" w:hAnsiTheme="minorHAnsi" w:cstheme="minorHAnsi"/>
          <w:color w:val="000000" w:themeColor="text1"/>
        </w:rPr>
      </w:pPr>
      <w:r w:rsidRPr="00B84503">
        <w:rPr>
          <w:rFonts w:asciiTheme="minorHAnsi" w:hAnsiTheme="minorHAnsi" w:cstheme="minorHAnsi"/>
          <w:color w:val="000000" w:themeColor="text1"/>
        </w:rPr>
        <w:t>................................................</w:t>
      </w:r>
    </w:p>
    <w:p w14:paraId="01126E11" w14:textId="77777777" w:rsidR="00896E16" w:rsidRPr="00B84503" w:rsidRDefault="00896E16" w:rsidP="00896E16">
      <w:pPr>
        <w:pStyle w:val="Zkladntext"/>
        <w:ind w:left="567"/>
        <w:rPr>
          <w:rFonts w:asciiTheme="minorHAnsi" w:hAnsiTheme="minorHAnsi" w:cstheme="minorHAnsi"/>
          <w:color w:val="000000" w:themeColor="text1"/>
        </w:rPr>
      </w:pPr>
      <w:r w:rsidRPr="00B84503">
        <w:rPr>
          <w:rFonts w:asciiTheme="minorHAnsi" w:hAnsiTheme="minorHAnsi" w:cstheme="minorHAnsi"/>
          <w:color w:val="000000" w:themeColor="text1"/>
        </w:rPr>
        <w:t>................................................</w:t>
      </w:r>
    </w:p>
    <w:p w14:paraId="3B153D38" w14:textId="77777777" w:rsidR="00896E16" w:rsidRPr="00B84503" w:rsidRDefault="00896E16" w:rsidP="00896E16">
      <w:pPr>
        <w:pStyle w:val="Zkladntext"/>
        <w:ind w:left="567"/>
        <w:rPr>
          <w:rFonts w:asciiTheme="minorHAnsi" w:hAnsiTheme="minorHAnsi" w:cstheme="minorHAnsi"/>
          <w:color w:val="000000" w:themeColor="text1"/>
        </w:rPr>
      </w:pPr>
      <w:r w:rsidRPr="00B84503">
        <w:rPr>
          <w:rFonts w:asciiTheme="minorHAnsi" w:hAnsiTheme="minorHAnsi" w:cstheme="minorHAnsi"/>
          <w:color w:val="000000" w:themeColor="text1"/>
        </w:rPr>
        <w:t>................................................</w:t>
      </w:r>
    </w:p>
    <w:p w14:paraId="38DA6C48" w14:textId="587EA601" w:rsidR="00896E16" w:rsidRPr="00B84503" w:rsidRDefault="00896E16" w:rsidP="00896E16">
      <w:pPr>
        <w:pStyle w:val="Zkladntext"/>
        <w:ind w:left="567"/>
        <w:rPr>
          <w:rFonts w:asciiTheme="minorHAnsi" w:hAnsiTheme="minorHAnsi" w:cstheme="minorHAnsi"/>
          <w:color w:val="000000" w:themeColor="text1"/>
        </w:rPr>
      </w:pPr>
      <w:r w:rsidRPr="00B84503">
        <w:rPr>
          <w:rFonts w:asciiTheme="minorHAnsi" w:hAnsiTheme="minorHAnsi" w:cstheme="minorHAnsi"/>
          <w:color w:val="000000" w:themeColor="text1"/>
        </w:rPr>
        <w:lastRenderedPageBreak/>
        <w:t>Ďalšie kontaktné údaje zamestnancov poskytovateľa, splnomocnených na zastupovanie vyššie uvedenej osoby vo veci vyk</w:t>
      </w:r>
      <w:r w:rsidR="00E65514">
        <w:rPr>
          <w:rFonts w:asciiTheme="minorHAnsi" w:hAnsiTheme="minorHAnsi" w:cstheme="minorHAnsi"/>
          <w:color w:val="000000" w:themeColor="text1"/>
        </w:rPr>
        <w:t>oná</w:t>
      </w:r>
      <w:r w:rsidRPr="00B84503">
        <w:rPr>
          <w:rFonts w:asciiTheme="minorHAnsi" w:hAnsiTheme="minorHAnsi" w:cstheme="minorHAnsi"/>
          <w:color w:val="000000" w:themeColor="text1"/>
        </w:rPr>
        <w:t>vania servisu technologického vybavenia a opráv technologického vybavenia:</w:t>
      </w:r>
    </w:p>
    <w:p w14:paraId="2E78CA6B" w14:textId="77777777" w:rsidR="00896E16" w:rsidRPr="00B84503" w:rsidRDefault="00896E16" w:rsidP="00896E16">
      <w:pPr>
        <w:pStyle w:val="Zkladntext"/>
        <w:ind w:left="567"/>
        <w:rPr>
          <w:rFonts w:asciiTheme="minorHAnsi" w:hAnsiTheme="minorHAnsi" w:cstheme="minorHAnsi"/>
          <w:color w:val="000000" w:themeColor="text1"/>
        </w:rPr>
      </w:pPr>
      <w:r w:rsidRPr="00B84503">
        <w:rPr>
          <w:rFonts w:asciiTheme="minorHAnsi" w:hAnsiTheme="minorHAnsi" w:cstheme="minorHAnsi"/>
          <w:color w:val="000000" w:themeColor="text1"/>
        </w:rPr>
        <w:t>.........................................................................................................................................................</w:t>
      </w:r>
    </w:p>
    <w:p w14:paraId="6AFA308D" w14:textId="77777777" w:rsidR="00896E16" w:rsidRPr="00B84503" w:rsidRDefault="00896E16" w:rsidP="00896E16">
      <w:pPr>
        <w:pStyle w:val="Zkladntext"/>
        <w:ind w:left="567"/>
        <w:rPr>
          <w:rFonts w:asciiTheme="minorHAnsi" w:hAnsiTheme="minorHAnsi" w:cstheme="minorHAnsi"/>
          <w:color w:val="000000" w:themeColor="text1"/>
        </w:rPr>
      </w:pPr>
      <w:r w:rsidRPr="00B84503">
        <w:rPr>
          <w:rFonts w:asciiTheme="minorHAnsi" w:hAnsiTheme="minorHAnsi" w:cstheme="minorHAnsi"/>
          <w:color w:val="000000" w:themeColor="text1"/>
        </w:rPr>
        <w:t>.........................................................................................................................................................</w:t>
      </w:r>
    </w:p>
    <w:p w14:paraId="1B258E95" w14:textId="77777777" w:rsidR="00896E16" w:rsidRPr="00B84503" w:rsidRDefault="00896E16" w:rsidP="00896E16">
      <w:pPr>
        <w:pStyle w:val="Zkladntext"/>
        <w:ind w:left="567"/>
        <w:rPr>
          <w:rFonts w:asciiTheme="minorHAnsi" w:hAnsiTheme="minorHAnsi" w:cstheme="minorHAnsi"/>
          <w:color w:val="000000" w:themeColor="text1"/>
        </w:rPr>
      </w:pPr>
      <w:r w:rsidRPr="00B84503">
        <w:rPr>
          <w:rFonts w:asciiTheme="minorHAnsi" w:hAnsiTheme="minorHAnsi" w:cstheme="minorHAnsi"/>
          <w:color w:val="000000" w:themeColor="text1"/>
        </w:rPr>
        <w:t>.........................................................................................................................................................</w:t>
      </w:r>
    </w:p>
    <w:p w14:paraId="0ADB9943" w14:textId="659D5EA7" w:rsidR="00896E16" w:rsidRPr="00B84503" w:rsidRDefault="00896E16" w:rsidP="00896E16">
      <w:pPr>
        <w:pStyle w:val="Zkladntext"/>
        <w:ind w:left="567"/>
        <w:rPr>
          <w:rFonts w:asciiTheme="minorHAnsi" w:hAnsiTheme="minorHAnsi" w:cstheme="minorHAnsi"/>
          <w:color w:val="000000" w:themeColor="text1"/>
        </w:rPr>
      </w:pPr>
      <w:r w:rsidRPr="00B84503">
        <w:rPr>
          <w:rFonts w:asciiTheme="minorHAnsi" w:hAnsiTheme="minorHAnsi" w:cstheme="minorHAnsi"/>
          <w:color w:val="000000" w:themeColor="text1"/>
        </w:rPr>
        <w:t>Prípadnú zmenu týchto údajov poskytovateľ písomne nahlási objednávateľovi v minimálne 24 (dvadsaťštyri) hodinovom predstihu.</w:t>
      </w:r>
    </w:p>
    <w:p w14:paraId="25935C7C" w14:textId="6B411E21" w:rsidR="00896E16" w:rsidRPr="00B84503" w:rsidRDefault="00896E16" w:rsidP="00402D63">
      <w:pPr>
        <w:pStyle w:val="CEMOS"/>
        <w:numPr>
          <w:ilvl w:val="2"/>
          <w:numId w:val="97"/>
        </w:numPr>
        <w:spacing w:before="0" w:after="120"/>
        <w:ind w:left="1418" w:hanging="851"/>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Plnenie povinností podľa Zmluvy KB p</w:t>
      </w:r>
      <w:r w:rsidR="00402D63" w:rsidRPr="00B84503">
        <w:rPr>
          <w:rFonts w:asciiTheme="minorHAnsi" w:hAnsiTheme="minorHAnsi" w:cstheme="minorHAnsi"/>
          <w:color w:val="000000" w:themeColor="text1"/>
          <w:sz w:val="22"/>
          <w:szCs w:val="22"/>
        </w:rPr>
        <w:t xml:space="preserve">rostredníctvom osôb uvedených v Prílohe č. 1 </w:t>
      </w:r>
      <w:r w:rsidR="00240427" w:rsidRPr="00B84503">
        <w:rPr>
          <w:rFonts w:asciiTheme="minorHAnsi" w:hAnsiTheme="minorHAnsi" w:cstheme="minorHAnsi"/>
          <w:color w:val="000000" w:themeColor="text1"/>
          <w:sz w:val="22"/>
          <w:szCs w:val="22"/>
        </w:rPr>
        <w:t xml:space="preserve">Zmluvy KB </w:t>
      </w:r>
      <w:r w:rsidR="00402D63" w:rsidRPr="00B84503">
        <w:rPr>
          <w:rFonts w:asciiTheme="minorHAnsi" w:hAnsiTheme="minorHAnsi" w:cstheme="minorHAnsi"/>
          <w:color w:val="000000" w:themeColor="text1"/>
          <w:sz w:val="22"/>
          <w:szCs w:val="22"/>
        </w:rPr>
        <w:t>– Zoznam pracovných rolí a kontaktov Prevádzkovateľa základnej služby a Poskytovateľa/Zhotoviteľa</w:t>
      </w:r>
      <w:r w:rsidRPr="00B84503">
        <w:rPr>
          <w:rFonts w:asciiTheme="minorHAnsi" w:hAnsiTheme="minorHAnsi" w:cstheme="minorHAnsi"/>
          <w:color w:val="000000" w:themeColor="text1"/>
          <w:sz w:val="22"/>
          <w:szCs w:val="22"/>
        </w:rPr>
        <w:t>.</w:t>
      </w:r>
    </w:p>
    <w:p w14:paraId="214FBCEB" w14:textId="7FC70467" w:rsidR="00896E16" w:rsidRPr="00B84503" w:rsidRDefault="00896E16" w:rsidP="007F20E2">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Osoba objednávateľa oprávnená na </w:t>
      </w:r>
      <w:r w:rsidRPr="00B84503">
        <w:rPr>
          <w:rFonts w:asciiTheme="minorHAnsi" w:hAnsiTheme="minorHAnsi" w:cstheme="minorHAnsi"/>
          <w:b/>
          <w:color w:val="000000" w:themeColor="text1"/>
          <w:sz w:val="22"/>
          <w:szCs w:val="22"/>
        </w:rPr>
        <w:t>kontrolu a preberanie</w:t>
      </w:r>
      <w:r w:rsidRPr="00B84503">
        <w:rPr>
          <w:rFonts w:asciiTheme="minorHAnsi" w:hAnsiTheme="minorHAnsi" w:cstheme="minorHAnsi"/>
          <w:color w:val="000000" w:themeColor="text1"/>
          <w:sz w:val="22"/>
          <w:szCs w:val="22"/>
        </w:rPr>
        <w:t xml:space="preserve"> prác – servisu </w:t>
      </w:r>
      <w:r w:rsidR="0096583E">
        <w:rPr>
          <w:rFonts w:asciiTheme="minorHAnsi" w:hAnsiTheme="minorHAnsi" w:cstheme="minorHAnsi"/>
          <w:color w:val="000000" w:themeColor="text1"/>
          <w:sz w:val="22"/>
          <w:szCs w:val="22"/>
        </w:rPr>
        <w:t xml:space="preserve">technologického vybavenia </w:t>
      </w:r>
      <w:r w:rsidRPr="00B84503">
        <w:rPr>
          <w:rFonts w:asciiTheme="minorHAnsi" w:hAnsiTheme="minorHAnsi" w:cstheme="minorHAnsi"/>
          <w:color w:val="000000" w:themeColor="text1"/>
          <w:sz w:val="22"/>
          <w:szCs w:val="22"/>
        </w:rPr>
        <w:t xml:space="preserve">a opráv </w:t>
      </w:r>
      <w:r w:rsidR="007F20E2" w:rsidRPr="00B84503">
        <w:rPr>
          <w:rFonts w:asciiTheme="minorHAnsi" w:hAnsiTheme="minorHAnsi" w:cstheme="minorHAnsi"/>
          <w:color w:val="000000" w:themeColor="text1"/>
          <w:sz w:val="22"/>
          <w:szCs w:val="22"/>
        </w:rPr>
        <w:t xml:space="preserve">technologického vybavenia tunela </w:t>
      </w:r>
      <w:r w:rsidR="00954722" w:rsidRPr="00B84503">
        <w:rPr>
          <w:rFonts w:asciiTheme="minorHAnsi" w:hAnsiTheme="minorHAnsi" w:cstheme="minorHAnsi"/>
          <w:color w:val="000000" w:themeColor="text1"/>
          <w:sz w:val="22"/>
          <w:szCs w:val="22"/>
        </w:rPr>
        <w:t xml:space="preserve">Bôrik, </w:t>
      </w:r>
      <w:r w:rsidR="006736D2" w:rsidRPr="00B84503">
        <w:rPr>
          <w:rFonts w:asciiTheme="minorHAnsi" w:hAnsiTheme="minorHAnsi" w:cstheme="minorHAnsi"/>
          <w:color w:val="000000" w:themeColor="text1"/>
          <w:sz w:val="22"/>
          <w:szCs w:val="22"/>
        </w:rPr>
        <w:t>technologického</w:t>
      </w:r>
      <w:r w:rsidR="00954722" w:rsidRPr="00B84503">
        <w:rPr>
          <w:rFonts w:asciiTheme="minorHAnsi" w:hAnsiTheme="minorHAnsi" w:cstheme="minorHAnsi"/>
          <w:color w:val="000000" w:themeColor="text1"/>
          <w:sz w:val="22"/>
          <w:szCs w:val="22"/>
        </w:rPr>
        <w:t xml:space="preserve"> vybavenia</w:t>
      </w:r>
      <w:r w:rsidR="007F20E2" w:rsidRPr="00B84503">
        <w:rPr>
          <w:rFonts w:asciiTheme="minorHAnsi" w:hAnsiTheme="minorHAnsi" w:cstheme="minorHAnsi"/>
          <w:color w:val="000000" w:themeColor="text1"/>
          <w:sz w:val="22"/>
          <w:szCs w:val="22"/>
        </w:rPr>
        <w:t xml:space="preserve"> podjazdu</w:t>
      </w:r>
      <w:r w:rsidRPr="00B84503">
        <w:rPr>
          <w:rFonts w:asciiTheme="minorHAnsi" w:hAnsiTheme="minorHAnsi" w:cstheme="minorHAnsi"/>
          <w:bCs/>
          <w:color w:val="000000" w:themeColor="text1"/>
          <w:sz w:val="22"/>
          <w:szCs w:val="22"/>
          <w:lang w:eastAsia="en-US"/>
        </w:rPr>
        <w:t xml:space="preserve"> </w:t>
      </w:r>
      <w:r w:rsidR="00B428FF" w:rsidRPr="00B84503">
        <w:rPr>
          <w:rFonts w:asciiTheme="minorHAnsi" w:hAnsiTheme="minorHAnsi" w:cstheme="minorHAnsi"/>
          <w:bCs/>
          <w:color w:val="000000" w:themeColor="text1"/>
          <w:sz w:val="22"/>
          <w:szCs w:val="22"/>
          <w:lang w:eastAsia="en-US"/>
        </w:rPr>
        <w:t>Lučivná</w:t>
      </w:r>
      <w:r w:rsidR="007F20E2" w:rsidRPr="00B84503">
        <w:rPr>
          <w:rFonts w:asciiTheme="minorHAnsi" w:hAnsiTheme="minorHAnsi" w:cstheme="minorHAnsi"/>
          <w:bCs/>
          <w:color w:val="000000" w:themeColor="text1"/>
          <w:sz w:val="22"/>
          <w:szCs w:val="22"/>
          <w:lang w:eastAsia="en-US"/>
        </w:rPr>
        <w:t xml:space="preserve"> </w:t>
      </w:r>
      <w:r w:rsidR="00954722" w:rsidRPr="00B84503">
        <w:rPr>
          <w:rFonts w:asciiTheme="minorHAnsi" w:hAnsiTheme="minorHAnsi" w:cstheme="minorHAnsi"/>
          <w:bCs/>
          <w:color w:val="000000" w:themeColor="text1"/>
          <w:sz w:val="22"/>
          <w:szCs w:val="22"/>
          <w:lang w:eastAsia="en-US"/>
        </w:rPr>
        <w:t xml:space="preserve">a </w:t>
      </w:r>
      <w:r w:rsidR="007F20E2" w:rsidRPr="00B84503">
        <w:rPr>
          <w:rFonts w:asciiTheme="minorHAnsi" w:hAnsiTheme="minorHAnsi" w:cstheme="minorHAnsi"/>
          <w:bCs/>
          <w:color w:val="000000" w:themeColor="text1"/>
          <w:sz w:val="22"/>
          <w:szCs w:val="22"/>
          <w:lang w:eastAsia="en-US"/>
        </w:rPr>
        <w:t xml:space="preserve">technologického vybavenia diaľnice D1 Važec – Mengusovce, D1 Mengusovce – Jánovce, I. úsek, D1 Mengusovce – Jánovce, II. úsek, D1 Mengusovce – Jánovce, III. úsek, D1 Jánovce – Jablonov, I. úsek </w:t>
      </w:r>
      <w:r w:rsidRPr="00B84503">
        <w:rPr>
          <w:rFonts w:asciiTheme="minorHAnsi" w:hAnsiTheme="minorHAnsi" w:cstheme="minorHAnsi"/>
          <w:color w:val="000000" w:themeColor="text1"/>
          <w:sz w:val="22"/>
          <w:szCs w:val="22"/>
        </w:rPr>
        <w:t xml:space="preserve">je vedúci SSÚD 9 Mengusovce, prípadne jeho splnomocnený zástupca. Osoba objednávateľa oprávnená na </w:t>
      </w:r>
      <w:r w:rsidRPr="00B84503">
        <w:rPr>
          <w:rFonts w:asciiTheme="minorHAnsi" w:hAnsiTheme="minorHAnsi" w:cstheme="minorHAnsi"/>
          <w:b/>
          <w:color w:val="000000" w:themeColor="text1"/>
          <w:sz w:val="22"/>
          <w:szCs w:val="22"/>
        </w:rPr>
        <w:t>kontrolu a preberanie</w:t>
      </w:r>
      <w:r w:rsidRPr="00B84503">
        <w:rPr>
          <w:rFonts w:asciiTheme="minorHAnsi" w:hAnsiTheme="minorHAnsi" w:cstheme="minorHAnsi"/>
          <w:color w:val="000000" w:themeColor="text1"/>
          <w:sz w:val="22"/>
          <w:szCs w:val="22"/>
        </w:rPr>
        <w:t xml:space="preserve"> prác – </w:t>
      </w:r>
      <w:r w:rsidR="007F20E2" w:rsidRPr="00B84503">
        <w:rPr>
          <w:rFonts w:asciiTheme="minorHAnsi" w:hAnsiTheme="minorHAnsi" w:cstheme="minorHAnsi"/>
          <w:color w:val="000000" w:themeColor="text1"/>
          <w:sz w:val="22"/>
          <w:szCs w:val="22"/>
        </w:rPr>
        <w:t xml:space="preserve">servisu </w:t>
      </w:r>
      <w:r w:rsidR="0096583E">
        <w:rPr>
          <w:rFonts w:asciiTheme="minorHAnsi" w:hAnsiTheme="minorHAnsi" w:cstheme="minorHAnsi"/>
          <w:color w:val="000000" w:themeColor="text1"/>
          <w:sz w:val="22"/>
          <w:szCs w:val="22"/>
        </w:rPr>
        <w:t xml:space="preserve">technologického vybavenia </w:t>
      </w:r>
      <w:r w:rsidR="007F20E2" w:rsidRPr="00B84503">
        <w:rPr>
          <w:rFonts w:asciiTheme="minorHAnsi" w:hAnsiTheme="minorHAnsi" w:cstheme="minorHAnsi"/>
          <w:color w:val="000000" w:themeColor="text1"/>
          <w:sz w:val="22"/>
          <w:szCs w:val="22"/>
        </w:rPr>
        <w:t xml:space="preserve">a opráv </w:t>
      </w:r>
      <w:r w:rsidR="007F20E2" w:rsidRPr="00B84503">
        <w:rPr>
          <w:rFonts w:asciiTheme="minorHAnsi" w:hAnsiTheme="minorHAnsi" w:cstheme="minorHAnsi"/>
          <w:color w:val="000000" w:themeColor="text1"/>
          <w:sz w:val="22"/>
        </w:rPr>
        <w:t>technologického vybavenia diaľnice D1 Liptovský Mikuláš – Važec</w:t>
      </w:r>
      <w:r w:rsidRPr="00B84503">
        <w:rPr>
          <w:rFonts w:asciiTheme="minorHAnsi" w:hAnsiTheme="minorHAnsi" w:cstheme="minorHAnsi"/>
          <w:bCs/>
          <w:color w:val="000000" w:themeColor="text1"/>
          <w:sz w:val="22"/>
          <w:szCs w:val="22"/>
          <w:lang w:eastAsia="en-US"/>
        </w:rPr>
        <w:t xml:space="preserve"> je</w:t>
      </w:r>
      <w:r w:rsidRPr="00B84503">
        <w:rPr>
          <w:rFonts w:asciiTheme="minorHAnsi" w:hAnsiTheme="minorHAnsi" w:cstheme="minorHAnsi"/>
          <w:color w:val="000000" w:themeColor="text1"/>
          <w:sz w:val="22"/>
          <w:szCs w:val="22"/>
        </w:rPr>
        <w:t xml:space="preserve"> vedúci SSÚD 8 Liptovský Mikuláš, prípadne jeho splnomocnený zástupca.</w:t>
      </w:r>
    </w:p>
    <w:p w14:paraId="0B0F3BDF" w14:textId="7CF79A5B"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Osoby objednávateľa oprávnené na </w:t>
      </w:r>
      <w:r w:rsidRPr="00B84503">
        <w:rPr>
          <w:rFonts w:asciiTheme="minorHAnsi" w:hAnsiTheme="minorHAnsi" w:cstheme="minorHAnsi"/>
          <w:b/>
          <w:color w:val="000000" w:themeColor="text1"/>
          <w:sz w:val="22"/>
          <w:szCs w:val="22"/>
        </w:rPr>
        <w:t>kontrolu</w:t>
      </w:r>
      <w:r w:rsidRPr="00B84503">
        <w:rPr>
          <w:rFonts w:asciiTheme="minorHAnsi" w:hAnsiTheme="minorHAnsi" w:cstheme="minorHAnsi"/>
          <w:color w:val="000000" w:themeColor="text1"/>
          <w:sz w:val="22"/>
          <w:szCs w:val="22"/>
        </w:rPr>
        <w:t xml:space="preserve"> prác – servisu</w:t>
      </w:r>
      <w:r w:rsidR="0096583E">
        <w:rPr>
          <w:rFonts w:asciiTheme="minorHAnsi" w:hAnsiTheme="minorHAnsi" w:cstheme="minorHAnsi"/>
          <w:color w:val="000000" w:themeColor="text1"/>
          <w:sz w:val="22"/>
          <w:szCs w:val="22"/>
        </w:rPr>
        <w:t xml:space="preserve"> technologického vybavenia</w:t>
      </w:r>
      <w:r w:rsidRPr="00B84503">
        <w:rPr>
          <w:rFonts w:asciiTheme="minorHAnsi" w:hAnsiTheme="minorHAnsi" w:cstheme="minorHAnsi"/>
          <w:color w:val="000000" w:themeColor="text1"/>
          <w:sz w:val="22"/>
          <w:szCs w:val="22"/>
        </w:rPr>
        <w:t xml:space="preserve"> a opráv technologického vybavenia</w:t>
      </w:r>
      <w:r w:rsidRPr="00B84503" w:rsidDel="00523559">
        <w:rPr>
          <w:rFonts w:asciiTheme="minorHAnsi" w:hAnsiTheme="minorHAnsi" w:cstheme="minorHAnsi"/>
          <w:color w:val="000000" w:themeColor="text1"/>
          <w:sz w:val="22"/>
          <w:szCs w:val="22"/>
        </w:rPr>
        <w:t xml:space="preserve"> </w:t>
      </w:r>
      <w:r w:rsidRPr="00B84503">
        <w:rPr>
          <w:rFonts w:asciiTheme="minorHAnsi" w:hAnsiTheme="minorHAnsi" w:cstheme="minorHAnsi"/>
          <w:color w:val="000000" w:themeColor="text1"/>
          <w:sz w:val="22"/>
          <w:szCs w:val="22"/>
        </w:rPr>
        <w:t>sú: vedúci SSÚD 9 Mengu</w:t>
      </w:r>
      <w:r w:rsidR="00D52721" w:rsidRPr="00B84503">
        <w:rPr>
          <w:rFonts w:asciiTheme="minorHAnsi" w:hAnsiTheme="minorHAnsi" w:cstheme="minorHAnsi"/>
          <w:color w:val="000000" w:themeColor="text1"/>
          <w:sz w:val="22"/>
          <w:szCs w:val="22"/>
        </w:rPr>
        <w:t xml:space="preserve">sovce, vedúci oddelenia tunela </w:t>
      </w:r>
      <w:r w:rsidRPr="00B84503">
        <w:rPr>
          <w:rFonts w:asciiTheme="minorHAnsi" w:hAnsiTheme="minorHAnsi" w:cstheme="minorHAnsi"/>
          <w:color w:val="000000" w:themeColor="text1"/>
          <w:sz w:val="22"/>
          <w:szCs w:val="22"/>
        </w:rPr>
        <w:t xml:space="preserve">SSÚD 9 Mengusovce, vedúci SSÚD 8 Liptovský Mikuláš, </w:t>
      </w:r>
      <w:r w:rsidRPr="00B84503">
        <w:rPr>
          <w:rFonts w:ascii="Calibri" w:eastAsia="Calibri" w:hAnsi="Calibri" w:cs="Arial"/>
          <w:color w:val="000000" w:themeColor="text1"/>
          <w:sz w:val="22"/>
          <w:szCs w:val="22"/>
          <w:lang w:eastAsia="en-US"/>
        </w:rPr>
        <w:t>odborný referent mechanizácie a dopravy</w:t>
      </w:r>
      <w:r w:rsidRPr="00B84503">
        <w:rPr>
          <w:rFonts w:asciiTheme="minorHAnsi" w:hAnsiTheme="minorHAnsi" w:cstheme="minorHAnsi"/>
          <w:color w:val="000000" w:themeColor="text1"/>
          <w:sz w:val="22"/>
          <w:szCs w:val="22"/>
        </w:rPr>
        <w:t xml:space="preserve"> </w:t>
      </w:r>
      <w:r w:rsidRPr="00B84503">
        <w:rPr>
          <w:rFonts w:ascii="Calibri" w:eastAsia="Calibri" w:hAnsi="Calibri" w:cs="Arial"/>
          <w:color w:val="000000" w:themeColor="text1"/>
          <w:sz w:val="22"/>
          <w:szCs w:val="22"/>
          <w:lang w:eastAsia="en-US"/>
        </w:rPr>
        <w:t>SSÚD 8 Liptovský Mikuláš,</w:t>
      </w:r>
      <w:r w:rsidRPr="00B84503">
        <w:rPr>
          <w:rFonts w:asciiTheme="minorHAnsi" w:hAnsiTheme="minorHAnsi" w:cstheme="minorHAnsi"/>
          <w:color w:val="000000" w:themeColor="text1"/>
          <w:sz w:val="22"/>
          <w:szCs w:val="22"/>
        </w:rPr>
        <w:t xml:space="preserve"> vedúci </w:t>
      </w:r>
      <w:r w:rsidR="00DA0534" w:rsidRPr="00B84503">
        <w:rPr>
          <w:rFonts w:asciiTheme="minorHAnsi" w:hAnsiTheme="minorHAnsi" w:cstheme="minorHAnsi"/>
          <w:color w:val="000000" w:themeColor="text1"/>
          <w:sz w:val="22"/>
          <w:szCs w:val="22"/>
        </w:rPr>
        <w:t>odboru tunelov a IRSD v prevádzke</w:t>
      </w:r>
      <w:r w:rsidRPr="00B84503">
        <w:rPr>
          <w:rFonts w:asciiTheme="minorHAnsi" w:hAnsiTheme="minorHAnsi" w:cstheme="minorHAnsi"/>
          <w:color w:val="000000" w:themeColor="text1"/>
          <w:sz w:val="22"/>
          <w:szCs w:val="22"/>
        </w:rPr>
        <w:t xml:space="preserve">, vedúci oddelenia </w:t>
      </w:r>
      <w:r w:rsidR="00DA0534" w:rsidRPr="00B84503">
        <w:rPr>
          <w:rFonts w:asciiTheme="minorHAnsi" w:hAnsiTheme="minorHAnsi" w:cstheme="minorHAnsi"/>
          <w:color w:val="000000" w:themeColor="text1"/>
          <w:sz w:val="22"/>
          <w:szCs w:val="22"/>
        </w:rPr>
        <w:t>technológií tunelov</w:t>
      </w:r>
      <w:r w:rsidRPr="00B84503">
        <w:rPr>
          <w:rFonts w:asciiTheme="minorHAnsi" w:hAnsiTheme="minorHAnsi" w:cstheme="minorHAnsi"/>
          <w:color w:val="000000" w:themeColor="text1"/>
          <w:sz w:val="22"/>
          <w:szCs w:val="22"/>
        </w:rPr>
        <w:t>,</w:t>
      </w:r>
      <w:r w:rsidRPr="00B84503">
        <w:rPr>
          <w:color w:val="000000" w:themeColor="text1"/>
        </w:rPr>
        <w:t xml:space="preserve"> </w:t>
      </w:r>
      <w:r w:rsidRPr="00B84503">
        <w:rPr>
          <w:rFonts w:asciiTheme="minorHAnsi" w:hAnsiTheme="minorHAnsi" w:cstheme="minorHAnsi"/>
          <w:color w:val="000000" w:themeColor="text1"/>
          <w:sz w:val="22"/>
          <w:szCs w:val="22"/>
        </w:rPr>
        <w:t xml:space="preserve">vedúci oddelenia technológií a IRSD,  zamestnanci oddelenia </w:t>
      </w:r>
      <w:r w:rsidR="00DA0534" w:rsidRPr="00B84503">
        <w:rPr>
          <w:rFonts w:asciiTheme="minorHAnsi" w:hAnsiTheme="minorHAnsi" w:cstheme="minorHAnsi"/>
          <w:color w:val="000000" w:themeColor="text1"/>
          <w:sz w:val="22"/>
          <w:szCs w:val="22"/>
        </w:rPr>
        <w:t>technológií tunelov</w:t>
      </w:r>
      <w:r w:rsidRPr="00B84503">
        <w:rPr>
          <w:rFonts w:asciiTheme="minorHAnsi" w:hAnsiTheme="minorHAnsi" w:cstheme="minorHAnsi"/>
          <w:color w:val="000000" w:themeColor="text1"/>
          <w:sz w:val="22"/>
          <w:szCs w:val="22"/>
        </w:rPr>
        <w:t xml:space="preserve"> a zamestnanci oddelenia technológií a IRSD.</w:t>
      </w:r>
    </w:p>
    <w:p w14:paraId="62788BD6" w14:textId="1DA0BF63"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Osoby objednávateľa oprávnené na </w:t>
      </w:r>
      <w:r w:rsidRPr="00B84503">
        <w:rPr>
          <w:rFonts w:asciiTheme="minorHAnsi" w:hAnsiTheme="minorHAnsi" w:cstheme="minorHAnsi"/>
          <w:b/>
          <w:color w:val="000000" w:themeColor="text1"/>
          <w:sz w:val="22"/>
          <w:szCs w:val="22"/>
        </w:rPr>
        <w:t>kontrolu</w:t>
      </w:r>
      <w:r w:rsidRPr="00B84503">
        <w:rPr>
          <w:rFonts w:asciiTheme="minorHAnsi" w:hAnsiTheme="minorHAnsi" w:cstheme="minorHAnsi"/>
          <w:color w:val="000000" w:themeColor="text1"/>
          <w:sz w:val="22"/>
          <w:szCs w:val="22"/>
        </w:rPr>
        <w:t xml:space="preserve"> prác – pre oblasť informačnej a kybernetickej bezpečnosti sú expert manažér informačnej bezpečnosti a kybernetickej bezpečnosti a vedúci odboru riadenia bezpečnosti</w:t>
      </w:r>
      <w:r w:rsidR="00D2492C" w:rsidRPr="00B84503">
        <w:rPr>
          <w:rFonts w:asciiTheme="minorHAnsi" w:hAnsiTheme="minorHAnsi" w:cstheme="minorHAnsi"/>
          <w:color w:val="000000" w:themeColor="text1"/>
          <w:sz w:val="22"/>
          <w:szCs w:val="22"/>
        </w:rPr>
        <w:t xml:space="preserve"> a vedúci riadenia informačnej bezpečnosti a kybernetickej bezpečnosti</w:t>
      </w:r>
      <w:r w:rsidRPr="00B84503">
        <w:rPr>
          <w:rFonts w:asciiTheme="minorHAnsi" w:hAnsiTheme="minorHAnsi" w:cstheme="minorHAnsi"/>
          <w:color w:val="000000" w:themeColor="text1"/>
          <w:sz w:val="22"/>
          <w:szCs w:val="22"/>
        </w:rPr>
        <w:t xml:space="preserve">. </w:t>
      </w:r>
    </w:p>
    <w:p w14:paraId="459988ED" w14:textId="3FBE61CA" w:rsidR="00896E16" w:rsidRPr="00B84503" w:rsidRDefault="00896E16" w:rsidP="0002330E">
      <w:pPr>
        <w:pStyle w:val="CEMOS"/>
        <w:numPr>
          <w:ilvl w:val="1"/>
          <w:numId w:val="111"/>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aj objednávateľ sú oprávnení zmeniť osoby oprávnené konať v ich mene (osoby uvedené v bodoch 3.1 a 3.2 rámcovej dohody a osoby uvedené v Prílohe č. 18 rámcovej dohody - Zoznam a kontaktné údaje osôb konajúcich za objednávateľa vo veciach technických a Technický dozor objednávateľa</w:t>
      </w:r>
      <w:r w:rsidR="00B520E3">
        <w:rPr>
          <w:rFonts w:asciiTheme="minorHAnsi" w:hAnsiTheme="minorHAnsi" w:cstheme="minorHAnsi"/>
          <w:color w:val="000000" w:themeColor="text1"/>
          <w:sz w:val="22"/>
          <w:szCs w:val="22"/>
        </w:rPr>
        <w:t xml:space="preserve"> (ďalej len „</w:t>
      </w:r>
      <w:r w:rsidR="00B520E3" w:rsidRPr="00F13149">
        <w:rPr>
          <w:rFonts w:asciiTheme="minorHAnsi" w:hAnsiTheme="minorHAnsi" w:cstheme="minorHAnsi"/>
          <w:b/>
          <w:color w:val="000000" w:themeColor="text1"/>
          <w:sz w:val="22"/>
          <w:szCs w:val="22"/>
        </w:rPr>
        <w:t>Príloha č. 18</w:t>
      </w:r>
      <w:r w:rsidR="00B520E3">
        <w:rPr>
          <w:rFonts w:asciiTheme="minorHAnsi" w:hAnsiTheme="minorHAnsi" w:cstheme="minorHAnsi"/>
          <w:color w:val="000000" w:themeColor="text1"/>
          <w:sz w:val="22"/>
          <w:szCs w:val="22"/>
        </w:rPr>
        <w:t>“</w:t>
      </w:r>
      <w:r w:rsidRPr="00B84503">
        <w:rPr>
          <w:rFonts w:asciiTheme="minorHAnsi" w:hAnsiTheme="minorHAnsi" w:cstheme="minorHAnsi"/>
          <w:color w:val="000000" w:themeColor="text1"/>
          <w:sz w:val="22"/>
          <w:szCs w:val="22"/>
        </w:rPr>
        <w:t>) jednostranným písomným oznámením doručeným druhej strane rámcovej dohody, za predpokladu, že zmeny v osobách boli medzi stranami rámcovej dohody vopred prerokované. Poskytovateľ aj objednávateľ súhlasia s tým, že k takejto zmene nie je potrebné uzatvorenie dodatku k tejto rámcovej dohode.</w:t>
      </w:r>
    </w:p>
    <w:p w14:paraId="2E26D36D" w14:textId="77777777" w:rsidR="00896E16"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Objednávateľ a poskytovateľ sa zaväzujú, že každú zmenu telefónneho spojenia alebo kontaktných osôb, vrátane zmien ďalších identifikačných údajov, písomne oznámia druhej strane rámcovej dohody tak, aby bola zabezpečená plynulá komunikácia pri vykonávaní činnosti podľa rámcovej dohody.</w:t>
      </w:r>
    </w:p>
    <w:p w14:paraId="2289C295" w14:textId="77777777" w:rsidR="00896E16"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Spôsob nahlásenia vady alebo poruchy technologického vybavenia:</w:t>
      </w:r>
    </w:p>
    <w:p w14:paraId="19FA9AA2" w14:textId="77777777" w:rsidR="00896E16" w:rsidRPr="00B84503" w:rsidRDefault="00896E16" w:rsidP="00896E16">
      <w:pPr>
        <w:pStyle w:val="Odsekzoznamu"/>
        <w:spacing w:after="120"/>
        <w:ind w:left="567"/>
        <w:jc w:val="both"/>
        <w:rPr>
          <w:rFonts w:asciiTheme="minorHAnsi" w:hAnsiTheme="minorHAnsi" w:cstheme="minorHAnsi"/>
          <w:color w:val="000000" w:themeColor="text1"/>
        </w:rPr>
      </w:pPr>
      <w:r w:rsidRPr="00B84503">
        <w:rPr>
          <w:rFonts w:asciiTheme="minorHAnsi" w:hAnsiTheme="minorHAnsi" w:cstheme="minorHAnsi"/>
          <w:color w:val="000000" w:themeColor="text1"/>
        </w:rPr>
        <w:t>Po zistení vady alebo poruchy na technologickom vybavení objednávateľ túto skutočnosť bezodkladne nahlási poskytovateľovi nasledovným spôsobom:</w:t>
      </w:r>
    </w:p>
    <w:p w14:paraId="3E0AFDC9" w14:textId="566B8D8B" w:rsidR="00896E16" w:rsidRPr="00B84503" w:rsidRDefault="001B5A0F" w:rsidP="00654AF0">
      <w:pPr>
        <w:pStyle w:val="Odsekzoznamu"/>
        <w:numPr>
          <w:ilvl w:val="0"/>
          <w:numId w:val="104"/>
        </w:numPr>
        <w:spacing w:after="120"/>
        <w:ind w:left="1208" w:hanging="357"/>
        <w:jc w:val="both"/>
        <w:rPr>
          <w:rFonts w:asciiTheme="minorHAnsi" w:hAnsiTheme="minorHAnsi" w:cstheme="minorHAnsi"/>
          <w:color w:val="000000" w:themeColor="text1"/>
        </w:rPr>
      </w:pPr>
      <w:r w:rsidRPr="00B84503">
        <w:rPr>
          <w:rFonts w:asciiTheme="minorHAnsi" w:hAnsiTheme="minorHAnsi" w:cstheme="minorHAnsi"/>
          <w:color w:val="000000" w:themeColor="text1"/>
        </w:rPr>
        <w:lastRenderedPageBreak/>
        <w:t>e-</w:t>
      </w:r>
      <w:r w:rsidR="00896E16" w:rsidRPr="00B84503">
        <w:rPr>
          <w:rFonts w:asciiTheme="minorHAnsi" w:hAnsiTheme="minorHAnsi" w:cstheme="minorHAnsi"/>
          <w:color w:val="000000" w:themeColor="text1"/>
        </w:rPr>
        <w:t>mailom na adresu: .........................................., a zároveň</w:t>
      </w:r>
    </w:p>
    <w:p w14:paraId="46B6E60E" w14:textId="77777777" w:rsidR="00896E16" w:rsidRPr="00B84503" w:rsidRDefault="00896E16" w:rsidP="0002330E">
      <w:pPr>
        <w:pStyle w:val="Odsekzoznamu"/>
        <w:numPr>
          <w:ilvl w:val="0"/>
          <w:numId w:val="104"/>
        </w:numPr>
        <w:spacing w:after="120"/>
        <w:jc w:val="both"/>
        <w:rPr>
          <w:rFonts w:asciiTheme="minorHAnsi" w:hAnsiTheme="minorHAnsi" w:cstheme="minorHAnsi"/>
          <w:color w:val="000000" w:themeColor="text1"/>
        </w:rPr>
      </w:pPr>
      <w:r w:rsidRPr="00B84503">
        <w:rPr>
          <w:rFonts w:asciiTheme="minorHAnsi" w:hAnsiTheme="minorHAnsi" w:cstheme="minorHAnsi"/>
          <w:color w:val="000000" w:themeColor="text1"/>
        </w:rPr>
        <w:t>SMS na telefónne číslo: +421..........................................,</w:t>
      </w:r>
    </w:p>
    <w:p w14:paraId="71A47F59" w14:textId="1E3C7ED9" w:rsidR="00896E16" w:rsidRPr="00B84503" w:rsidRDefault="00896E16" w:rsidP="00896E16">
      <w:pPr>
        <w:pStyle w:val="Odsekzoznamu"/>
        <w:spacing w:after="120"/>
        <w:ind w:left="567"/>
        <w:jc w:val="both"/>
        <w:rPr>
          <w:rFonts w:asciiTheme="minorHAnsi" w:hAnsiTheme="minorHAnsi" w:cstheme="minorHAnsi"/>
          <w:bCs/>
          <w:color w:val="000000" w:themeColor="text1"/>
        </w:rPr>
      </w:pPr>
      <w:r w:rsidRPr="00B84503">
        <w:rPr>
          <w:rFonts w:asciiTheme="minorHAnsi" w:hAnsiTheme="minorHAnsi" w:cstheme="minorHAnsi"/>
          <w:color w:val="000000" w:themeColor="text1"/>
        </w:rPr>
        <w:t xml:space="preserve">pričom za čas </w:t>
      </w:r>
      <w:r w:rsidRPr="00B84503">
        <w:rPr>
          <w:rFonts w:asciiTheme="minorHAnsi" w:hAnsiTheme="minorHAnsi" w:cstheme="minorHAnsi"/>
          <w:bCs/>
          <w:color w:val="000000" w:themeColor="text1"/>
        </w:rPr>
        <w:t>nahlásenia vady alebo poruchy sa považuje dátum a čas odoslania e</w:t>
      </w:r>
      <w:r w:rsidR="00FD419A">
        <w:rPr>
          <w:rFonts w:asciiTheme="minorHAnsi" w:hAnsiTheme="minorHAnsi" w:cstheme="minorHAnsi"/>
          <w:bCs/>
          <w:color w:val="000000" w:themeColor="text1"/>
        </w:rPr>
        <w:t>-</w:t>
      </w:r>
      <w:r w:rsidRPr="00B84503">
        <w:rPr>
          <w:rFonts w:asciiTheme="minorHAnsi" w:hAnsiTheme="minorHAnsi" w:cstheme="minorHAnsi"/>
          <w:bCs/>
          <w:color w:val="000000" w:themeColor="text1"/>
        </w:rPr>
        <w:t xml:space="preserve">mailu objednávateľom, </w:t>
      </w:r>
      <w:r w:rsidR="000A0FFA" w:rsidRPr="000A0FFA">
        <w:rPr>
          <w:rFonts w:asciiTheme="minorHAnsi" w:hAnsiTheme="minorHAnsi" w:cstheme="minorHAnsi"/>
          <w:bCs/>
          <w:color w:val="000000" w:themeColor="text1"/>
        </w:rPr>
        <w:t>alebo čas odoslania SMS správy objednávateľom na telefónne číslo poskytovateľa, podľa toho, ktorá skutočnosť nastane skôr</w:t>
      </w:r>
      <w:r w:rsidRPr="00B84503">
        <w:rPr>
          <w:rFonts w:asciiTheme="minorHAnsi" w:hAnsiTheme="minorHAnsi" w:cstheme="minorHAnsi"/>
          <w:bCs/>
          <w:color w:val="000000" w:themeColor="text1"/>
        </w:rPr>
        <w:t>.</w:t>
      </w:r>
    </w:p>
    <w:p w14:paraId="7C89B2AE" w14:textId="77777777" w:rsidR="00654AF0" w:rsidRPr="00B84503" w:rsidRDefault="00896E16" w:rsidP="00896E16">
      <w:pPr>
        <w:pStyle w:val="Odsekzoznamu"/>
        <w:spacing w:after="120"/>
        <w:ind w:left="567"/>
        <w:jc w:val="both"/>
        <w:rPr>
          <w:rFonts w:asciiTheme="minorHAnsi" w:hAnsiTheme="minorHAnsi" w:cstheme="minorHAnsi"/>
          <w:bCs/>
          <w:color w:val="000000" w:themeColor="text1"/>
        </w:rPr>
      </w:pPr>
      <w:r w:rsidRPr="00B84503">
        <w:rPr>
          <w:rFonts w:asciiTheme="minorHAnsi" w:hAnsiTheme="minorHAnsi" w:cstheme="minorHAnsi"/>
          <w:bCs/>
          <w:color w:val="000000" w:themeColor="text1"/>
        </w:rPr>
        <w:t>Osoba oprávnená nahlasovať poskytovateľovi vady alebo poruchy technologického vybavenia v mene objednáva</w:t>
      </w:r>
      <w:r w:rsidR="004A7AC8" w:rsidRPr="00B84503">
        <w:rPr>
          <w:rFonts w:asciiTheme="minorHAnsi" w:hAnsiTheme="minorHAnsi" w:cstheme="minorHAnsi"/>
          <w:bCs/>
          <w:color w:val="000000" w:themeColor="text1"/>
        </w:rPr>
        <w:t>teľa je</w:t>
      </w:r>
      <w:r w:rsidR="00654AF0" w:rsidRPr="00B84503">
        <w:rPr>
          <w:rFonts w:asciiTheme="minorHAnsi" w:hAnsiTheme="minorHAnsi" w:cstheme="minorHAnsi"/>
          <w:bCs/>
          <w:color w:val="000000" w:themeColor="text1"/>
        </w:rPr>
        <w:t>:</w:t>
      </w:r>
    </w:p>
    <w:p w14:paraId="330F0797" w14:textId="5D1E2EFE" w:rsidR="00654AF0" w:rsidRPr="00B84503" w:rsidRDefault="004A7AC8" w:rsidP="00654AF0">
      <w:pPr>
        <w:pStyle w:val="Odsekzoznamu"/>
        <w:numPr>
          <w:ilvl w:val="0"/>
          <w:numId w:val="104"/>
        </w:numPr>
        <w:spacing w:after="120"/>
        <w:jc w:val="both"/>
        <w:rPr>
          <w:rFonts w:asciiTheme="minorHAnsi" w:hAnsiTheme="minorHAnsi" w:cstheme="minorHAnsi"/>
          <w:bCs/>
          <w:color w:val="000000" w:themeColor="text1"/>
        </w:rPr>
      </w:pPr>
      <w:r w:rsidRPr="00B84503">
        <w:rPr>
          <w:rFonts w:asciiTheme="minorHAnsi" w:hAnsiTheme="minorHAnsi" w:cstheme="minorHAnsi"/>
          <w:bCs/>
          <w:color w:val="000000" w:themeColor="text1"/>
        </w:rPr>
        <w:t>vedúci oddelenia tunela</w:t>
      </w:r>
      <w:r w:rsidR="00896E16" w:rsidRPr="00B84503">
        <w:rPr>
          <w:rFonts w:asciiTheme="minorHAnsi" w:hAnsiTheme="minorHAnsi" w:cstheme="minorHAnsi"/>
          <w:bCs/>
          <w:color w:val="000000" w:themeColor="text1"/>
        </w:rPr>
        <w:t xml:space="preserve"> </w:t>
      </w:r>
      <w:r w:rsidRPr="00B84503">
        <w:rPr>
          <w:rFonts w:asciiTheme="minorHAnsi" w:hAnsiTheme="minorHAnsi" w:cstheme="minorHAnsi"/>
          <w:bCs/>
          <w:color w:val="000000" w:themeColor="text1"/>
        </w:rPr>
        <w:t>(</w:t>
      </w:r>
      <w:r w:rsidR="00896E16" w:rsidRPr="00B84503">
        <w:rPr>
          <w:rFonts w:asciiTheme="minorHAnsi" w:hAnsiTheme="minorHAnsi" w:cstheme="minorHAnsi"/>
          <w:bCs/>
          <w:color w:val="000000" w:themeColor="text1"/>
        </w:rPr>
        <w:t>SSÚD 9 Mengusovce</w:t>
      </w:r>
      <w:r w:rsidRPr="00B84503">
        <w:rPr>
          <w:rFonts w:asciiTheme="minorHAnsi" w:hAnsiTheme="minorHAnsi" w:cstheme="minorHAnsi"/>
          <w:bCs/>
          <w:color w:val="000000" w:themeColor="text1"/>
        </w:rPr>
        <w:t>)</w:t>
      </w:r>
      <w:r w:rsidR="00896E16" w:rsidRPr="00B84503">
        <w:rPr>
          <w:rFonts w:asciiTheme="minorHAnsi" w:hAnsiTheme="minorHAnsi" w:cstheme="minorHAnsi"/>
          <w:bCs/>
          <w:color w:val="000000" w:themeColor="text1"/>
        </w:rPr>
        <w:t>,</w:t>
      </w:r>
      <w:r w:rsidR="00896E16" w:rsidRPr="00B84503">
        <w:rPr>
          <w:color w:val="000000" w:themeColor="text1"/>
        </w:rPr>
        <w:t xml:space="preserve"> </w:t>
      </w:r>
      <w:r w:rsidR="00654AF0" w:rsidRPr="00B84503">
        <w:rPr>
          <w:rFonts w:asciiTheme="minorHAnsi" w:hAnsiTheme="minorHAnsi" w:cstheme="minorHAnsi"/>
          <w:bCs/>
          <w:color w:val="000000" w:themeColor="text1"/>
        </w:rPr>
        <w:t xml:space="preserve">alebo ním poverené osoby pre technologické vybavenie tunela </w:t>
      </w:r>
      <w:r w:rsidR="002E6DDB" w:rsidRPr="00B84503">
        <w:rPr>
          <w:rFonts w:asciiTheme="minorHAnsi" w:hAnsiTheme="minorHAnsi" w:cstheme="minorHAnsi"/>
          <w:bCs/>
          <w:color w:val="000000" w:themeColor="text1"/>
        </w:rPr>
        <w:t xml:space="preserve">Bôrik, technologické vybavenie </w:t>
      </w:r>
      <w:r w:rsidR="00654AF0" w:rsidRPr="00B84503">
        <w:rPr>
          <w:rFonts w:asciiTheme="minorHAnsi" w:hAnsiTheme="minorHAnsi" w:cstheme="minorHAnsi"/>
          <w:bCs/>
          <w:color w:val="000000" w:themeColor="text1"/>
        </w:rPr>
        <w:t>podjazdu</w:t>
      </w:r>
      <w:r w:rsidR="002E6DDB" w:rsidRPr="00B84503">
        <w:rPr>
          <w:rFonts w:asciiTheme="minorHAnsi" w:hAnsiTheme="minorHAnsi" w:cstheme="minorHAnsi"/>
          <w:bCs/>
          <w:color w:val="000000" w:themeColor="text1"/>
        </w:rPr>
        <w:t xml:space="preserve"> </w:t>
      </w:r>
      <w:r w:rsidR="00B428FF" w:rsidRPr="00B84503">
        <w:rPr>
          <w:rFonts w:asciiTheme="minorHAnsi" w:hAnsiTheme="minorHAnsi" w:cstheme="minorHAnsi"/>
          <w:bCs/>
          <w:color w:val="000000" w:themeColor="text1"/>
        </w:rPr>
        <w:t>Lučivná</w:t>
      </w:r>
      <w:r w:rsidR="00654AF0" w:rsidRPr="00B84503">
        <w:rPr>
          <w:rFonts w:asciiTheme="minorHAnsi" w:hAnsiTheme="minorHAnsi" w:cstheme="minorHAnsi"/>
          <w:bCs/>
          <w:color w:val="000000" w:themeColor="text1"/>
        </w:rPr>
        <w:t xml:space="preserve"> a technologické vybavenie diaľnice D1 Važec – Mengusovce, D1 Mengusovce – Jánovce, I. úsek, D1 Mengusovce – Jánovce, II. úsek, D1 Mengusovce – Jánovce, III. úsek, D1 Jánovce – Jablonov, I. úsek,</w:t>
      </w:r>
    </w:p>
    <w:p w14:paraId="4EB6787C" w14:textId="7692E874" w:rsidR="00896E16" w:rsidRPr="00B84503" w:rsidRDefault="00896E16" w:rsidP="00654AF0">
      <w:pPr>
        <w:pStyle w:val="Odsekzoznamu"/>
        <w:numPr>
          <w:ilvl w:val="0"/>
          <w:numId w:val="104"/>
        </w:numPr>
        <w:spacing w:after="120"/>
        <w:jc w:val="both"/>
        <w:rPr>
          <w:rFonts w:asciiTheme="minorHAnsi" w:hAnsiTheme="minorHAnsi" w:cstheme="minorHAnsi"/>
          <w:bCs/>
          <w:color w:val="000000" w:themeColor="text1"/>
        </w:rPr>
      </w:pPr>
      <w:r w:rsidRPr="00B84503">
        <w:rPr>
          <w:rFonts w:asciiTheme="minorHAnsi" w:hAnsiTheme="minorHAnsi" w:cstheme="minorHAnsi"/>
          <w:bCs/>
          <w:color w:val="000000" w:themeColor="text1"/>
        </w:rPr>
        <w:t xml:space="preserve">odborný </w:t>
      </w:r>
      <w:r w:rsidR="004A7AC8" w:rsidRPr="00B84503">
        <w:rPr>
          <w:rFonts w:asciiTheme="minorHAnsi" w:hAnsiTheme="minorHAnsi" w:cstheme="minorHAnsi"/>
          <w:bCs/>
          <w:color w:val="000000" w:themeColor="text1"/>
        </w:rPr>
        <w:t>referent mechanizácie a dopravy</w:t>
      </w:r>
      <w:r w:rsidRPr="00B84503">
        <w:rPr>
          <w:rFonts w:asciiTheme="minorHAnsi" w:hAnsiTheme="minorHAnsi" w:cstheme="minorHAnsi"/>
          <w:bCs/>
          <w:color w:val="000000" w:themeColor="text1"/>
        </w:rPr>
        <w:t xml:space="preserve"> </w:t>
      </w:r>
      <w:r w:rsidR="004A7AC8" w:rsidRPr="00B84503">
        <w:rPr>
          <w:rFonts w:asciiTheme="minorHAnsi" w:hAnsiTheme="minorHAnsi" w:cstheme="minorHAnsi"/>
          <w:bCs/>
          <w:color w:val="000000" w:themeColor="text1"/>
        </w:rPr>
        <w:t>(</w:t>
      </w:r>
      <w:r w:rsidRPr="00B84503">
        <w:rPr>
          <w:rFonts w:asciiTheme="minorHAnsi" w:hAnsiTheme="minorHAnsi" w:cstheme="minorHAnsi"/>
          <w:bCs/>
          <w:color w:val="000000" w:themeColor="text1"/>
        </w:rPr>
        <w:t>SSÚD 8 Liptovský Mikuláš</w:t>
      </w:r>
      <w:r w:rsidR="004A7AC8" w:rsidRPr="00B84503">
        <w:rPr>
          <w:rFonts w:asciiTheme="minorHAnsi" w:hAnsiTheme="minorHAnsi" w:cstheme="minorHAnsi"/>
          <w:bCs/>
          <w:color w:val="000000" w:themeColor="text1"/>
        </w:rPr>
        <w:t>)</w:t>
      </w:r>
      <w:r w:rsidR="006736D2">
        <w:rPr>
          <w:rFonts w:asciiTheme="minorHAnsi" w:hAnsiTheme="minorHAnsi" w:cstheme="minorHAnsi"/>
          <w:bCs/>
          <w:color w:val="000000" w:themeColor="text1"/>
        </w:rPr>
        <w:t>, alebo ní</w:t>
      </w:r>
      <w:r w:rsidR="00654AF0" w:rsidRPr="00B84503">
        <w:rPr>
          <w:rFonts w:asciiTheme="minorHAnsi" w:hAnsiTheme="minorHAnsi" w:cstheme="minorHAnsi"/>
          <w:bCs/>
          <w:color w:val="000000" w:themeColor="text1"/>
        </w:rPr>
        <w:t>m poverené osoby pre technologické vybavenie diaľnice D1 Liptovský Mikuláš – Važec.</w:t>
      </w:r>
    </w:p>
    <w:p w14:paraId="49391054" w14:textId="77777777" w:rsidR="00896E16" w:rsidRPr="00B84503" w:rsidRDefault="00896E16" w:rsidP="00896E16">
      <w:pPr>
        <w:pStyle w:val="CEMOS"/>
        <w:spacing w:before="0" w:after="120"/>
        <w:ind w:left="567" w:firstLine="0"/>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Spôsob nahlásenia podozrenia na bezpečnostný incident alebo kybernetický bezpečnostný incident sa vykonáva v zmysle Zmluvy KB a jej príloh.</w:t>
      </w:r>
    </w:p>
    <w:p w14:paraId="2D3433D8" w14:textId="5454D43E" w:rsidR="00896E16" w:rsidRPr="00B84503" w:rsidRDefault="00896E16" w:rsidP="0002330E">
      <w:pPr>
        <w:pStyle w:val="Odsekzoznamu"/>
        <w:numPr>
          <w:ilvl w:val="1"/>
          <w:numId w:val="111"/>
        </w:numPr>
        <w:spacing w:after="120" w:line="23" w:lineRule="atLeast"/>
        <w:ind w:left="567" w:hanging="567"/>
        <w:jc w:val="both"/>
        <w:rPr>
          <w:rFonts w:asciiTheme="minorHAnsi" w:hAnsiTheme="minorHAnsi" w:cstheme="minorHAnsi"/>
          <w:color w:val="000000" w:themeColor="text1"/>
        </w:rPr>
      </w:pPr>
      <w:r w:rsidRPr="00B84503">
        <w:rPr>
          <w:rFonts w:asciiTheme="minorHAnsi" w:hAnsiTheme="minorHAnsi" w:cstheme="minorHAnsi"/>
          <w:bCs/>
          <w:color w:val="000000" w:themeColor="text1"/>
        </w:rPr>
        <w:t xml:space="preserve">Poskytovateľ je povinný prijatie nahlásenia vady alebo poruchy </w:t>
      </w:r>
      <w:r w:rsidR="00245137" w:rsidRPr="00B84503">
        <w:rPr>
          <w:rFonts w:asciiTheme="minorHAnsi" w:hAnsiTheme="minorHAnsi" w:cstheme="minorHAnsi"/>
          <w:bCs/>
          <w:color w:val="000000" w:themeColor="text1"/>
        </w:rPr>
        <w:t xml:space="preserve">osobami podľa bodu 3.5 tohto článku </w:t>
      </w:r>
      <w:r w:rsidR="00FD419A">
        <w:rPr>
          <w:rFonts w:asciiTheme="minorHAnsi" w:hAnsiTheme="minorHAnsi" w:cstheme="minorHAnsi"/>
          <w:bCs/>
          <w:color w:val="000000" w:themeColor="text1"/>
        </w:rPr>
        <w:t xml:space="preserve">rámcovej dohody </w:t>
      </w:r>
      <w:r w:rsidRPr="00B84503">
        <w:rPr>
          <w:rFonts w:asciiTheme="minorHAnsi" w:hAnsiTheme="minorHAnsi" w:cstheme="minorHAnsi"/>
          <w:bCs/>
          <w:color w:val="000000" w:themeColor="text1"/>
        </w:rPr>
        <w:t xml:space="preserve">potvrdiť bez zbytočného odkladu, najneskôr </w:t>
      </w:r>
      <w:r w:rsidRPr="00B84503">
        <w:rPr>
          <w:rFonts w:asciiTheme="minorHAnsi" w:hAnsiTheme="minorHAnsi" w:cstheme="minorHAnsi"/>
          <w:color w:val="000000" w:themeColor="text1"/>
        </w:rPr>
        <w:t>do 2 (dvoch) hodín od nahlás</w:t>
      </w:r>
      <w:r w:rsidR="00245137" w:rsidRPr="00B84503">
        <w:rPr>
          <w:rFonts w:asciiTheme="minorHAnsi" w:hAnsiTheme="minorHAnsi" w:cstheme="minorHAnsi"/>
          <w:color w:val="000000" w:themeColor="text1"/>
        </w:rPr>
        <w:t>enia vady alebo poruchy e</w:t>
      </w:r>
      <w:r w:rsidR="00B42901" w:rsidRPr="00B84503">
        <w:rPr>
          <w:rFonts w:asciiTheme="minorHAnsi" w:hAnsiTheme="minorHAnsi" w:cstheme="minorHAnsi"/>
          <w:color w:val="000000" w:themeColor="text1"/>
        </w:rPr>
        <w:t>-</w:t>
      </w:r>
      <w:r w:rsidR="00245137" w:rsidRPr="00B84503">
        <w:rPr>
          <w:rFonts w:asciiTheme="minorHAnsi" w:hAnsiTheme="minorHAnsi" w:cstheme="minorHAnsi"/>
          <w:color w:val="000000" w:themeColor="text1"/>
        </w:rPr>
        <w:t>mailom</w:t>
      </w:r>
      <w:r w:rsidR="005D2B5D" w:rsidRPr="00B84503">
        <w:rPr>
          <w:rFonts w:asciiTheme="minorHAnsi" w:hAnsiTheme="minorHAnsi" w:cstheme="minorHAnsi"/>
          <w:color w:val="000000" w:themeColor="text1"/>
        </w:rPr>
        <w:t xml:space="preserve">, ako </w:t>
      </w:r>
      <w:r w:rsidR="001B5A0F" w:rsidRPr="00B84503">
        <w:rPr>
          <w:rFonts w:asciiTheme="minorHAnsi" w:hAnsiTheme="minorHAnsi" w:cstheme="minorHAnsi"/>
          <w:color w:val="000000" w:themeColor="text1"/>
        </w:rPr>
        <w:t xml:space="preserve">e-mailovú </w:t>
      </w:r>
      <w:r w:rsidR="005D2B5D" w:rsidRPr="00B84503">
        <w:rPr>
          <w:rFonts w:asciiTheme="minorHAnsi" w:hAnsiTheme="minorHAnsi" w:cstheme="minorHAnsi"/>
          <w:color w:val="000000" w:themeColor="text1"/>
        </w:rPr>
        <w:t>odpoveď na nahlásenie vady alebo poruchy</w:t>
      </w:r>
      <w:r w:rsidR="00245137" w:rsidRPr="00B84503">
        <w:rPr>
          <w:rFonts w:asciiTheme="minorHAnsi" w:hAnsiTheme="minorHAnsi" w:cstheme="minorHAnsi"/>
          <w:color w:val="000000" w:themeColor="text1"/>
        </w:rPr>
        <w:t xml:space="preserve">. </w:t>
      </w:r>
      <w:r w:rsidRPr="00B84503">
        <w:rPr>
          <w:rFonts w:asciiTheme="minorHAnsi" w:hAnsiTheme="minorHAnsi" w:cstheme="minorHAnsi"/>
          <w:color w:val="000000" w:themeColor="text1"/>
        </w:rPr>
        <w:t xml:space="preserve">V prípade ak poskytovateľ nepotvrdí prijatie nahlásenia vady alebo poruchy najneskôr do 2 (dvoch) hodín od jej nahlásenia, povinnosť poskytovateľa zahájiť odstraňovanie vád alebo porúch v časoch podľa bodu 3.7 tohto článku rámcovej dohody tým nie je dotknutá. V prípade, že poskytovateľ identifikoval vektor vady alebo poruchy ako bezpečnostný incident alebo kybernetický bezpečnostný incident, postupuje podľa Zmluvy KB, jej príloh a Bezpečnostnej politiky. </w:t>
      </w:r>
    </w:p>
    <w:p w14:paraId="46B5AA54" w14:textId="77777777" w:rsidR="00896E16"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Práce na odstraňovaní vád alebo porúch na technologickom vybavení musia byť zahájené v čase uvedenom v nasledujúcej tabuľke:</w:t>
      </w:r>
    </w:p>
    <w:p w14:paraId="42542F95" w14:textId="3FFDC628" w:rsidR="00896E16" w:rsidRPr="00F13149" w:rsidRDefault="00BD0515" w:rsidP="00BD0515">
      <w:pPr>
        <w:pStyle w:val="CEMOS"/>
        <w:spacing w:before="0" w:after="120"/>
        <w:ind w:left="567" w:firstLine="0"/>
        <w:rPr>
          <w:rFonts w:asciiTheme="minorHAnsi" w:hAnsiTheme="minorHAnsi" w:cs="Arial"/>
          <w:color w:val="000000" w:themeColor="text1"/>
          <w:sz w:val="22"/>
          <w:szCs w:val="22"/>
          <w:u w:val="single"/>
        </w:rPr>
      </w:pPr>
      <w:r w:rsidRPr="00F13149">
        <w:rPr>
          <w:rFonts w:asciiTheme="minorHAnsi" w:hAnsiTheme="minorHAnsi" w:cs="Arial"/>
          <w:color w:val="000000" w:themeColor="text1"/>
          <w:sz w:val="22"/>
          <w:szCs w:val="22"/>
          <w:u w:val="single"/>
        </w:rPr>
        <w:t xml:space="preserve">Zariadenie: </w:t>
      </w:r>
      <w:r w:rsidR="00896E16" w:rsidRPr="00F13149">
        <w:rPr>
          <w:rFonts w:asciiTheme="minorHAnsi" w:hAnsiTheme="minorHAnsi" w:cs="Arial"/>
          <w:color w:val="000000" w:themeColor="text1"/>
          <w:sz w:val="22"/>
          <w:szCs w:val="22"/>
          <w:u w:val="single"/>
        </w:rPr>
        <w:t xml:space="preserve">Zahájenie odstraňovania </w:t>
      </w:r>
      <w:r w:rsidR="00F13149" w:rsidRPr="00F13149">
        <w:rPr>
          <w:rFonts w:asciiTheme="minorHAnsi" w:hAnsiTheme="minorHAnsi" w:cstheme="minorHAnsi"/>
          <w:color w:val="000000" w:themeColor="text1"/>
          <w:sz w:val="22"/>
          <w:szCs w:val="22"/>
          <w:u w:val="single"/>
        </w:rPr>
        <w:t>vád alebo porúch</w:t>
      </w:r>
      <w:r w:rsidR="00896E16" w:rsidRPr="00F13149">
        <w:rPr>
          <w:rFonts w:asciiTheme="minorHAnsi" w:hAnsiTheme="minorHAnsi" w:cs="Arial"/>
          <w:color w:val="000000" w:themeColor="text1"/>
          <w:sz w:val="22"/>
          <w:szCs w:val="22"/>
          <w:u w:val="single"/>
        </w:rPr>
        <w:t>:</w:t>
      </w:r>
    </w:p>
    <w:p w14:paraId="32B24384" w14:textId="77777777"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i/>
          <w:color w:val="000000" w:themeColor="text1"/>
        </w:rPr>
      </w:pPr>
      <w:r w:rsidRPr="00B84503">
        <w:rPr>
          <w:rFonts w:asciiTheme="minorHAnsi" w:hAnsiTheme="minorHAnsi"/>
          <w:i/>
          <w:color w:val="000000" w:themeColor="text1"/>
        </w:rPr>
        <w:t>Tunel Bôrik, technologická časť</w:t>
      </w:r>
    </w:p>
    <w:p w14:paraId="7BD4F75D" w14:textId="7C225E4D"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i/>
          <w:color w:val="000000" w:themeColor="text1"/>
        </w:rPr>
      </w:pPr>
      <w:r w:rsidRPr="00B84503">
        <w:rPr>
          <w:rFonts w:asciiTheme="minorHAnsi" w:hAnsiTheme="minorHAnsi"/>
          <w:color w:val="000000" w:themeColor="text1"/>
        </w:rPr>
        <w:t>PS 271-53 Požiarny vodovod – elektrotechnický časť</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E40B8D" w:rsidRPr="00B84503">
        <w:rPr>
          <w:rFonts w:asciiTheme="minorHAnsi" w:hAnsiTheme="minorHAnsi"/>
          <w:color w:val="000000" w:themeColor="text1"/>
        </w:rPr>
        <w:tab/>
      </w:r>
      <w:r w:rsidRPr="00B84503">
        <w:rPr>
          <w:rFonts w:asciiTheme="minorHAnsi" w:hAnsiTheme="minorHAnsi"/>
          <w:color w:val="000000" w:themeColor="text1"/>
        </w:rPr>
        <w:t>do 2 hodín</w:t>
      </w:r>
    </w:p>
    <w:p w14:paraId="3422B7E0" w14:textId="6ABEC5F8"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271-64.111 Silnoprúdové rozvody VN</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E40B8D" w:rsidRPr="00B84503">
        <w:rPr>
          <w:rFonts w:asciiTheme="minorHAnsi" w:hAnsiTheme="minorHAnsi"/>
          <w:color w:val="000000" w:themeColor="text1"/>
        </w:rPr>
        <w:tab/>
      </w:r>
      <w:r w:rsidRPr="00B84503">
        <w:rPr>
          <w:rFonts w:asciiTheme="minorHAnsi" w:hAnsiTheme="minorHAnsi"/>
          <w:color w:val="000000" w:themeColor="text1"/>
        </w:rPr>
        <w:t>do 2 hodín</w:t>
      </w:r>
    </w:p>
    <w:p w14:paraId="32F4E76A" w14:textId="39720453"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271-64.112 Silnoprúdové rozvody NN</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E40B8D" w:rsidRPr="00B84503">
        <w:rPr>
          <w:rFonts w:asciiTheme="minorHAnsi" w:hAnsiTheme="minorHAnsi"/>
          <w:color w:val="000000" w:themeColor="text1"/>
        </w:rPr>
        <w:tab/>
      </w:r>
      <w:r w:rsidRPr="00B84503">
        <w:rPr>
          <w:rFonts w:asciiTheme="minorHAnsi" w:hAnsiTheme="minorHAnsi"/>
          <w:color w:val="000000" w:themeColor="text1"/>
        </w:rPr>
        <w:t>do 2 hodín</w:t>
      </w:r>
    </w:p>
    <w:p w14:paraId="785E9B94" w14:textId="1B698B4E"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271-64.114 Náhradné zdroje</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6083874E" w14:textId="6B544860"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271-65.111 SOS kabíny</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30EAB5FF" w14:textId="466D54A0"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271-65.112 Kamerový dohľad v tuneli</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3754B860" w14:textId="49C5DAF2"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271-65.113 Rádiové spojenie</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48321251" w14:textId="0D3F2046"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271-65.114 Oznamovacie okruhy</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43F5864A" w14:textId="7F3E1F2E"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271-65.115 Telefónna prípojka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3D2DAF0F" w14:textId="5C81EBC0"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271-65.116 Tunelový rozhlas</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1CA194B0" w14:textId="376944D2"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271-65.117 Požiarne dvere</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7DD1ED4A" w14:textId="73985E5F"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271-66.111 Centrálny riadiaci systém</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7989296A" w14:textId="40D62D65"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271-66.112 Meranie fyzikálnych veličín</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1E06B954" w14:textId="7BA33FDE"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271-66.113 Meranie výšky vozidiel</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03007BB3" w14:textId="2E07C87D"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271-66.114 Dopravné značenie</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44962DA3" w14:textId="23A9394B"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271-66.115 Zariadenie operátorského pracoviska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5061951E" w14:textId="1E00E6F6"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lastRenderedPageBreak/>
        <w:t xml:space="preserve">PS 271-67.11 </w:t>
      </w:r>
      <w:proofErr w:type="spellStart"/>
      <w:r w:rsidRPr="00B84503">
        <w:rPr>
          <w:rFonts w:asciiTheme="minorHAnsi" w:hAnsiTheme="minorHAnsi"/>
          <w:color w:val="000000" w:themeColor="text1"/>
        </w:rPr>
        <w:t>Elektropožiarna</w:t>
      </w:r>
      <w:proofErr w:type="spellEnd"/>
      <w:r w:rsidRPr="00B84503">
        <w:rPr>
          <w:rFonts w:asciiTheme="minorHAnsi" w:hAnsiTheme="minorHAnsi"/>
          <w:color w:val="000000" w:themeColor="text1"/>
        </w:rPr>
        <w:t xml:space="preserve"> signalizácia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4AA274A4" w14:textId="39F242FE"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271-68.11 Osvetlenie tunela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5561A220" w14:textId="5EB0A68C" w:rsidR="00896E16" w:rsidRPr="00B84503" w:rsidRDefault="00896E16" w:rsidP="00896E16">
      <w:pPr>
        <w:overflowPunct w:val="0"/>
        <w:autoSpaceDE w:val="0"/>
        <w:autoSpaceDN w:val="0"/>
        <w:adjustRightInd w:val="0"/>
        <w:spacing w:after="0" w:line="240" w:lineRule="auto"/>
        <w:ind w:firstLine="567"/>
        <w:jc w:val="both"/>
        <w:textAlignment w:val="baseline"/>
        <w:rPr>
          <w:rFonts w:asciiTheme="minorHAnsi" w:hAnsiTheme="minorHAnsi"/>
          <w:color w:val="000000" w:themeColor="text1"/>
        </w:rPr>
      </w:pPr>
      <w:r w:rsidRPr="00B84503">
        <w:rPr>
          <w:rFonts w:asciiTheme="minorHAnsi" w:hAnsiTheme="minorHAnsi"/>
          <w:color w:val="000000" w:themeColor="text1"/>
        </w:rPr>
        <w:t>PS 271-70.11 Vetranie tunela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1D958AB5" w14:textId="6A086251" w:rsidR="00896E16" w:rsidRPr="00B84503" w:rsidRDefault="00896E16" w:rsidP="00896E16">
      <w:pPr>
        <w:overflowPunct w:val="0"/>
        <w:autoSpaceDE w:val="0"/>
        <w:autoSpaceDN w:val="0"/>
        <w:adjustRightInd w:val="0"/>
        <w:spacing w:after="0" w:line="240" w:lineRule="auto"/>
        <w:ind w:firstLine="567"/>
        <w:jc w:val="both"/>
        <w:textAlignment w:val="baseline"/>
        <w:rPr>
          <w:rFonts w:asciiTheme="minorHAnsi" w:hAnsiTheme="minorHAnsi"/>
          <w:color w:val="000000" w:themeColor="text1"/>
        </w:rPr>
      </w:pPr>
      <w:r w:rsidRPr="00B84503">
        <w:rPr>
          <w:rFonts w:asciiTheme="minorHAnsi" w:hAnsiTheme="minorHAnsi"/>
          <w:color w:val="000000" w:themeColor="text1"/>
        </w:rPr>
        <w:t>PS 311-45.11 Rádiové spojenie</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0CF6F682" w14:textId="3B0C82F2" w:rsidR="00896E16" w:rsidRPr="00B84503" w:rsidRDefault="00896E16" w:rsidP="00896E16">
      <w:pPr>
        <w:overflowPunct w:val="0"/>
        <w:autoSpaceDE w:val="0"/>
        <w:autoSpaceDN w:val="0"/>
        <w:adjustRightInd w:val="0"/>
        <w:spacing w:after="0" w:line="240" w:lineRule="auto"/>
        <w:ind w:left="283" w:firstLine="284"/>
        <w:jc w:val="both"/>
        <w:textAlignment w:val="baseline"/>
        <w:rPr>
          <w:rFonts w:asciiTheme="minorHAnsi" w:hAnsiTheme="minorHAnsi"/>
          <w:color w:val="000000" w:themeColor="text1"/>
        </w:rPr>
      </w:pPr>
      <w:r w:rsidRPr="00B84503">
        <w:rPr>
          <w:rFonts w:asciiTheme="minorHAnsi" w:hAnsiTheme="minorHAnsi"/>
          <w:color w:val="000000" w:themeColor="text1"/>
        </w:rPr>
        <w:t>Systém sčítavania a klasifikácie vozidiel v tuneli</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795B87E7" w14:textId="0D596F39" w:rsidR="00896E16" w:rsidRPr="00B84503" w:rsidRDefault="00896E16" w:rsidP="00896E16">
      <w:pPr>
        <w:overflowPunct w:val="0"/>
        <w:autoSpaceDE w:val="0"/>
        <w:autoSpaceDN w:val="0"/>
        <w:adjustRightInd w:val="0"/>
        <w:spacing w:after="0" w:line="240" w:lineRule="auto"/>
        <w:ind w:left="283" w:firstLine="284"/>
        <w:jc w:val="both"/>
        <w:textAlignment w:val="baseline"/>
        <w:rPr>
          <w:rFonts w:asciiTheme="minorHAnsi" w:hAnsiTheme="minorHAnsi"/>
          <w:color w:val="000000" w:themeColor="text1"/>
        </w:rPr>
      </w:pPr>
      <w:proofErr w:type="spellStart"/>
      <w:r w:rsidRPr="00B84503">
        <w:rPr>
          <w:rFonts w:asciiTheme="minorHAnsi" w:hAnsiTheme="minorHAnsi"/>
          <w:color w:val="000000" w:themeColor="text1"/>
        </w:rPr>
        <w:t>Videodetekcia</w:t>
      </w:r>
      <w:proofErr w:type="spellEnd"/>
      <w:r w:rsidRPr="00B84503">
        <w:rPr>
          <w:rFonts w:asciiTheme="minorHAnsi" w:hAnsiTheme="minorHAnsi"/>
          <w:color w:val="000000" w:themeColor="text1"/>
        </w:rPr>
        <w:t xml:space="preserve"> vozidiel prepravujúcich nebezpečné veci (ADR)</w:t>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4779AF57" w14:textId="1D3B7738" w:rsidR="00896E16" w:rsidRPr="00B84503" w:rsidRDefault="00896E16" w:rsidP="00896E16">
      <w:pPr>
        <w:overflowPunct w:val="0"/>
        <w:autoSpaceDE w:val="0"/>
        <w:autoSpaceDN w:val="0"/>
        <w:adjustRightInd w:val="0"/>
        <w:spacing w:after="0" w:line="240" w:lineRule="auto"/>
        <w:ind w:left="283" w:firstLine="284"/>
        <w:jc w:val="both"/>
        <w:textAlignment w:val="baseline"/>
        <w:rPr>
          <w:rFonts w:asciiTheme="minorHAnsi" w:hAnsiTheme="minorHAnsi"/>
          <w:color w:val="000000" w:themeColor="text1"/>
        </w:rPr>
      </w:pPr>
      <w:r w:rsidRPr="00B84503">
        <w:rPr>
          <w:rFonts w:asciiTheme="minorHAnsi" w:hAnsiTheme="minorHAnsi"/>
          <w:color w:val="000000" w:themeColor="text1"/>
        </w:rPr>
        <w:t xml:space="preserve">Prepojenie kamerového dohľadu tunelov </w:t>
      </w:r>
      <w:proofErr w:type="spellStart"/>
      <w:r w:rsidRPr="00B84503">
        <w:rPr>
          <w:rFonts w:asciiTheme="minorHAnsi" w:hAnsiTheme="minorHAnsi"/>
          <w:color w:val="000000" w:themeColor="text1"/>
        </w:rPr>
        <w:t>Šibenik</w:t>
      </w:r>
      <w:proofErr w:type="spellEnd"/>
      <w:r w:rsidRPr="00B84503">
        <w:rPr>
          <w:rFonts w:asciiTheme="minorHAnsi" w:hAnsiTheme="minorHAnsi"/>
          <w:color w:val="000000" w:themeColor="text1"/>
        </w:rPr>
        <w:t xml:space="preserve"> a Bôrik</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2248715A" w14:textId="77777777" w:rsidR="00896E16" w:rsidRPr="00B84503" w:rsidRDefault="00896E16" w:rsidP="00896E16">
      <w:pPr>
        <w:overflowPunct w:val="0"/>
        <w:autoSpaceDE w:val="0"/>
        <w:autoSpaceDN w:val="0"/>
        <w:adjustRightInd w:val="0"/>
        <w:spacing w:after="0" w:line="240" w:lineRule="auto"/>
        <w:ind w:left="283" w:firstLine="284"/>
        <w:jc w:val="both"/>
        <w:textAlignment w:val="baseline"/>
        <w:rPr>
          <w:color w:val="000000" w:themeColor="text1"/>
        </w:rPr>
      </w:pPr>
      <w:r w:rsidRPr="00B84503">
        <w:rPr>
          <w:color w:val="000000" w:themeColor="text1"/>
        </w:rPr>
        <w:t>Elektrotechnická časť portálových objektov tunela Bôrik - západ a východ</w:t>
      </w:r>
      <w:r w:rsidRPr="00B84503">
        <w:rPr>
          <w:color w:val="000000" w:themeColor="text1"/>
        </w:rPr>
        <w:tab/>
      </w:r>
      <w:r w:rsidRPr="00B84503">
        <w:rPr>
          <w:color w:val="000000" w:themeColor="text1"/>
        </w:rPr>
        <w:tab/>
        <w:t>do 2 hodín</w:t>
      </w:r>
    </w:p>
    <w:p w14:paraId="50314DE1" w14:textId="77777777" w:rsidR="00896E16" w:rsidRPr="00B84503" w:rsidRDefault="00896E16" w:rsidP="00896E16">
      <w:pPr>
        <w:overflowPunct w:val="0"/>
        <w:autoSpaceDE w:val="0"/>
        <w:autoSpaceDN w:val="0"/>
        <w:adjustRightInd w:val="0"/>
        <w:spacing w:after="0" w:line="240" w:lineRule="auto"/>
        <w:jc w:val="both"/>
        <w:textAlignment w:val="baseline"/>
        <w:rPr>
          <w:rFonts w:asciiTheme="minorHAnsi" w:hAnsiTheme="minorHAnsi"/>
          <w:color w:val="000000" w:themeColor="text1"/>
        </w:rPr>
      </w:pPr>
    </w:p>
    <w:p w14:paraId="0E8595D2" w14:textId="77777777"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i/>
          <w:color w:val="000000" w:themeColor="text1"/>
        </w:rPr>
      </w:pPr>
      <w:r w:rsidRPr="00B84503">
        <w:rPr>
          <w:rFonts w:asciiTheme="minorHAnsi" w:hAnsiTheme="minorHAnsi"/>
          <w:i/>
          <w:color w:val="000000" w:themeColor="text1"/>
        </w:rPr>
        <w:t>Podjazd Lučivná, technologická časť</w:t>
      </w:r>
    </w:p>
    <w:p w14:paraId="35D14E0A" w14:textId="14644E77" w:rsidR="00896E16" w:rsidRPr="00B84503" w:rsidRDefault="00896E16" w:rsidP="00896E16">
      <w:pPr>
        <w:overflowPunct w:val="0"/>
        <w:autoSpaceDE w:val="0"/>
        <w:autoSpaceDN w:val="0"/>
        <w:adjustRightInd w:val="0"/>
        <w:spacing w:after="0" w:line="240" w:lineRule="auto"/>
        <w:ind w:firstLine="567"/>
        <w:jc w:val="both"/>
        <w:textAlignment w:val="baseline"/>
        <w:rPr>
          <w:rFonts w:asciiTheme="minorHAnsi" w:hAnsiTheme="minorHAnsi"/>
          <w:color w:val="000000" w:themeColor="text1"/>
        </w:rPr>
      </w:pPr>
      <w:r w:rsidRPr="00B84503">
        <w:rPr>
          <w:rFonts w:asciiTheme="minorHAnsi" w:hAnsiTheme="minorHAnsi"/>
          <w:color w:val="000000" w:themeColor="text1"/>
        </w:rPr>
        <w:t>SO 220 Podjazd Lučivná</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2 hodín</w:t>
      </w:r>
    </w:p>
    <w:p w14:paraId="39ABAAAD" w14:textId="77777777" w:rsidR="00896E16" w:rsidRPr="00B84503" w:rsidRDefault="00896E16" w:rsidP="00896E16">
      <w:pPr>
        <w:pStyle w:val="CEMOS"/>
        <w:spacing w:before="0"/>
        <w:ind w:left="567" w:firstLine="0"/>
        <w:rPr>
          <w:rFonts w:asciiTheme="minorHAnsi" w:hAnsiTheme="minorHAnsi" w:cs="Arial"/>
          <w:color w:val="000000" w:themeColor="text1"/>
          <w:sz w:val="22"/>
          <w:szCs w:val="22"/>
        </w:rPr>
      </w:pPr>
    </w:p>
    <w:p w14:paraId="09BF8EE9" w14:textId="77777777" w:rsidR="00896E16" w:rsidRPr="00B84503" w:rsidRDefault="00896E16" w:rsidP="00896E16">
      <w:pPr>
        <w:pStyle w:val="CEMOS"/>
        <w:spacing w:before="0"/>
        <w:ind w:left="567" w:firstLine="0"/>
        <w:rPr>
          <w:rFonts w:asciiTheme="minorHAnsi" w:hAnsiTheme="minorHAnsi" w:cs="Arial"/>
          <w:i/>
          <w:color w:val="000000" w:themeColor="text1"/>
          <w:sz w:val="22"/>
          <w:szCs w:val="22"/>
        </w:rPr>
      </w:pPr>
      <w:r w:rsidRPr="00B84503">
        <w:rPr>
          <w:rFonts w:asciiTheme="minorHAnsi" w:hAnsiTheme="minorHAnsi" w:cs="Arial"/>
          <w:i/>
          <w:color w:val="000000" w:themeColor="text1"/>
          <w:sz w:val="22"/>
          <w:szCs w:val="22"/>
        </w:rPr>
        <w:t>Informačný systém diaľnice, Diaľnica D1 Liptovský Mikuláš – Važec</w:t>
      </w:r>
    </w:p>
    <w:p w14:paraId="14DA2EE1" w14:textId="096C47F6" w:rsidR="00896E16" w:rsidRPr="00B84503" w:rsidRDefault="00896E16" w:rsidP="00896E16">
      <w:pPr>
        <w:spacing w:after="0" w:line="240" w:lineRule="auto"/>
        <w:ind w:firstLine="567"/>
        <w:jc w:val="both"/>
        <w:rPr>
          <w:rFonts w:asciiTheme="minorHAnsi" w:hAnsiTheme="minorHAnsi"/>
          <w:color w:val="000000" w:themeColor="text1"/>
        </w:rPr>
      </w:pPr>
      <w:r w:rsidRPr="00B84503">
        <w:rPr>
          <w:color w:val="000000" w:themeColor="text1"/>
        </w:rPr>
        <w:t>662.11.1 Stojany tiesňového volania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114523FD" w14:textId="638E7129" w:rsidR="00896E16" w:rsidRPr="00B84503" w:rsidRDefault="00896E16" w:rsidP="00896E16">
      <w:pPr>
        <w:spacing w:after="0" w:line="240" w:lineRule="auto"/>
        <w:ind w:firstLine="567"/>
        <w:jc w:val="both"/>
        <w:rPr>
          <w:rFonts w:asciiTheme="minorHAnsi" w:hAnsiTheme="minorHAnsi"/>
          <w:color w:val="000000" w:themeColor="text1"/>
        </w:rPr>
      </w:pPr>
      <w:r w:rsidRPr="00B84503">
        <w:rPr>
          <w:color w:val="000000" w:themeColor="text1"/>
        </w:rPr>
        <w:t>662.11.2 Kamerový dohľad</w:t>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rFonts w:asciiTheme="minorHAnsi" w:hAnsiTheme="minorHAnsi"/>
          <w:color w:val="000000" w:themeColor="text1"/>
        </w:rPr>
        <w:tab/>
        <w:t>do 12 hodín</w:t>
      </w:r>
    </w:p>
    <w:p w14:paraId="248267DF" w14:textId="1C0F2536" w:rsidR="00896E16" w:rsidRPr="00B84503" w:rsidRDefault="00896E16" w:rsidP="00896E16">
      <w:pPr>
        <w:spacing w:after="0" w:line="240" w:lineRule="auto"/>
        <w:ind w:firstLine="567"/>
        <w:jc w:val="both"/>
        <w:rPr>
          <w:rFonts w:asciiTheme="minorHAnsi" w:hAnsiTheme="minorHAnsi"/>
          <w:color w:val="000000" w:themeColor="text1"/>
        </w:rPr>
      </w:pPr>
      <w:r w:rsidRPr="00B84503">
        <w:rPr>
          <w:color w:val="000000" w:themeColor="text1"/>
        </w:rPr>
        <w:t>662.11.3 Radiče návestného rezu</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39D78A03" w14:textId="19ABF4A0" w:rsidR="00896E16" w:rsidRPr="00B84503" w:rsidRDefault="00896E16" w:rsidP="00896E16">
      <w:pPr>
        <w:spacing w:after="0" w:line="240" w:lineRule="auto"/>
        <w:ind w:firstLine="567"/>
        <w:jc w:val="both"/>
        <w:rPr>
          <w:rFonts w:asciiTheme="minorHAnsi" w:hAnsiTheme="minorHAnsi" w:cstheme="minorHAnsi"/>
          <w:color w:val="000000" w:themeColor="text1"/>
        </w:rPr>
      </w:pPr>
      <w:r w:rsidRPr="00B84503">
        <w:rPr>
          <w:rFonts w:asciiTheme="minorHAnsi" w:hAnsiTheme="minorHAnsi" w:cstheme="minorHAnsi"/>
          <w:color w:val="000000" w:themeColor="text1"/>
        </w:rPr>
        <w:t>662.11.4 Technologické uzly</w:t>
      </w:r>
      <w:r w:rsidRPr="00B84503">
        <w:rPr>
          <w:rFonts w:asciiTheme="minorHAnsi" w:hAnsiTheme="minorHAnsi" w:cstheme="minorHAnsi"/>
          <w:color w:val="000000" w:themeColor="text1"/>
        </w:rPr>
        <w:tab/>
      </w:r>
      <w:r w:rsidRPr="00B84503">
        <w:rPr>
          <w:rFonts w:asciiTheme="minorHAnsi" w:hAnsiTheme="minorHAnsi" w:cstheme="minorHAnsi"/>
          <w:color w:val="000000" w:themeColor="text1"/>
        </w:rPr>
        <w:tab/>
      </w:r>
      <w:r w:rsidRPr="00B84503">
        <w:rPr>
          <w:rFonts w:asciiTheme="minorHAnsi" w:hAnsiTheme="minorHAnsi" w:cstheme="minorHAnsi"/>
          <w:color w:val="000000" w:themeColor="text1"/>
        </w:rPr>
        <w:tab/>
      </w:r>
      <w:r w:rsidRPr="00B84503">
        <w:rPr>
          <w:rFonts w:asciiTheme="minorHAnsi" w:hAnsiTheme="minorHAnsi" w:cstheme="minorHAnsi"/>
          <w:color w:val="000000" w:themeColor="text1"/>
        </w:rPr>
        <w:tab/>
      </w:r>
      <w:r w:rsidRPr="00B84503">
        <w:rPr>
          <w:rFonts w:asciiTheme="minorHAnsi" w:hAnsiTheme="minorHAnsi" w:cstheme="minorHAnsi"/>
          <w:color w:val="000000" w:themeColor="text1"/>
        </w:rPr>
        <w:tab/>
      </w:r>
      <w:r w:rsidRPr="00B84503">
        <w:rPr>
          <w:rFonts w:asciiTheme="minorHAnsi" w:hAnsiTheme="minorHAnsi" w:cstheme="minorHAnsi"/>
          <w:color w:val="000000" w:themeColor="text1"/>
        </w:rPr>
        <w:tab/>
      </w:r>
      <w:r w:rsidRPr="00B84503">
        <w:rPr>
          <w:rFonts w:asciiTheme="minorHAnsi" w:hAnsiTheme="minorHAnsi" w:cstheme="minorHAnsi"/>
          <w:color w:val="000000" w:themeColor="text1"/>
        </w:rPr>
        <w:tab/>
        <w:t>do 12 hodín</w:t>
      </w:r>
    </w:p>
    <w:p w14:paraId="1CD6712E" w14:textId="23D88378" w:rsidR="00896E16" w:rsidRPr="00B84503" w:rsidRDefault="00896E16" w:rsidP="00896E16">
      <w:pPr>
        <w:pStyle w:val="CEMOS"/>
        <w:spacing w:before="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662.11.5 Merač výšky vozidiel</w:t>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t>do 12 hodín</w:t>
      </w:r>
    </w:p>
    <w:p w14:paraId="69C0AE40" w14:textId="62A420B0" w:rsidR="00896E16" w:rsidRPr="00B84503" w:rsidRDefault="00896E16" w:rsidP="00896E16">
      <w:pPr>
        <w:pStyle w:val="CEMOS"/>
        <w:spacing w:before="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662.11.6 Lokálny dispečing</w:t>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t>do 12 hodín</w:t>
      </w:r>
    </w:p>
    <w:p w14:paraId="1FE9C477" w14:textId="43293C99" w:rsidR="00896E16" w:rsidRPr="00B84503" w:rsidRDefault="00896E16" w:rsidP="00896E16">
      <w:pPr>
        <w:pStyle w:val="CEMOS"/>
        <w:spacing w:before="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662.11.7 Elektrická zabezpečovacia signalizácia</w:t>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t>do 12 hodín</w:t>
      </w:r>
    </w:p>
    <w:p w14:paraId="6622BC54" w14:textId="77777777" w:rsidR="00896E16" w:rsidRPr="00B84503" w:rsidRDefault="00896E16" w:rsidP="00896E16">
      <w:pPr>
        <w:pStyle w:val="CEMOS"/>
        <w:spacing w:before="0"/>
        <w:ind w:left="567" w:firstLine="0"/>
        <w:rPr>
          <w:rFonts w:asciiTheme="minorHAnsi" w:hAnsiTheme="minorHAnsi" w:cs="Arial"/>
          <w:color w:val="000000" w:themeColor="text1"/>
          <w:sz w:val="22"/>
          <w:szCs w:val="22"/>
        </w:rPr>
      </w:pPr>
    </w:p>
    <w:p w14:paraId="5D9FDE12" w14:textId="77777777" w:rsidR="00896E16" w:rsidRPr="00B84503" w:rsidRDefault="00896E16" w:rsidP="00896E16">
      <w:pPr>
        <w:pStyle w:val="CEMOS"/>
        <w:spacing w:before="0"/>
        <w:ind w:left="567" w:firstLine="0"/>
        <w:rPr>
          <w:rFonts w:asciiTheme="minorHAnsi" w:hAnsiTheme="minorHAnsi" w:cs="Arial"/>
          <w:i/>
          <w:color w:val="000000" w:themeColor="text1"/>
          <w:sz w:val="22"/>
          <w:szCs w:val="22"/>
        </w:rPr>
      </w:pPr>
      <w:r w:rsidRPr="00B84503">
        <w:rPr>
          <w:rFonts w:asciiTheme="minorHAnsi" w:hAnsiTheme="minorHAnsi" w:cs="Arial"/>
          <w:i/>
          <w:color w:val="000000" w:themeColor="text1"/>
          <w:sz w:val="22"/>
          <w:szCs w:val="22"/>
        </w:rPr>
        <w:t>Informačný systém diaľnice, Diaľnica D1 Važec – Mengusovce</w:t>
      </w:r>
    </w:p>
    <w:p w14:paraId="59174688" w14:textId="0759D016"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656-11.1 Stojany tiesňového volania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6CF9C21E" w14:textId="45646A65"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656-11.4 Elektrická zabezpečovacia signalizácia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4498FC9F" w14:textId="5FDEF768"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656-11.5 Kamerový dohľad</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3C204630" w14:textId="5DBB7940"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656-11.6 Cestná svetelná signalizácia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3D3184E4" w14:textId="4A1942C8" w:rsidR="00896E16" w:rsidRPr="00B84503" w:rsidRDefault="00896E16" w:rsidP="00896E16">
      <w:pPr>
        <w:pStyle w:val="CEMOS"/>
        <w:spacing w:before="0"/>
        <w:ind w:left="567" w:firstLine="0"/>
        <w:rPr>
          <w:rFonts w:asciiTheme="minorHAnsi" w:hAnsiTheme="minorHAnsi" w:cs="Arial"/>
          <w:color w:val="000000" w:themeColor="text1"/>
          <w:sz w:val="22"/>
          <w:szCs w:val="22"/>
        </w:rPr>
      </w:pPr>
      <w:r w:rsidRPr="00B84503">
        <w:rPr>
          <w:rFonts w:asciiTheme="minorHAnsi" w:hAnsiTheme="minorHAnsi" w:cs="Arial"/>
          <w:color w:val="000000" w:themeColor="text1"/>
          <w:sz w:val="22"/>
          <w:szCs w:val="22"/>
        </w:rPr>
        <w:t>656-11.7 Technologické uzly</w:t>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t>do 12 hodín</w:t>
      </w:r>
    </w:p>
    <w:p w14:paraId="2FC3F66C" w14:textId="77777777" w:rsidR="00896E16" w:rsidRPr="00B84503" w:rsidRDefault="00896E16" w:rsidP="00896E16">
      <w:pPr>
        <w:pStyle w:val="CEMOS"/>
        <w:spacing w:before="0"/>
        <w:ind w:left="567" w:firstLine="0"/>
        <w:rPr>
          <w:rFonts w:asciiTheme="minorHAnsi" w:hAnsiTheme="minorHAnsi" w:cs="Arial"/>
          <w:color w:val="000000" w:themeColor="text1"/>
          <w:sz w:val="22"/>
          <w:szCs w:val="22"/>
        </w:rPr>
      </w:pPr>
    </w:p>
    <w:p w14:paraId="0BD14DAD" w14:textId="77777777" w:rsidR="00896E16" w:rsidRPr="00B84503" w:rsidRDefault="00896E16" w:rsidP="00896E16">
      <w:pPr>
        <w:pStyle w:val="CEMOS"/>
        <w:spacing w:before="0"/>
        <w:ind w:left="567" w:firstLine="0"/>
        <w:rPr>
          <w:rFonts w:asciiTheme="minorHAnsi" w:hAnsiTheme="minorHAnsi" w:cs="Arial"/>
          <w:i/>
          <w:color w:val="000000" w:themeColor="text1"/>
          <w:sz w:val="22"/>
          <w:szCs w:val="22"/>
        </w:rPr>
      </w:pPr>
      <w:r w:rsidRPr="00B84503">
        <w:rPr>
          <w:rFonts w:asciiTheme="minorHAnsi" w:hAnsiTheme="minorHAnsi" w:cs="Arial"/>
          <w:i/>
          <w:color w:val="000000" w:themeColor="text1"/>
          <w:sz w:val="22"/>
          <w:szCs w:val="22"/>
        </w:rPr>
        <w:t>Informačný systém diaľnice, Diaľnica D1 Mengusovce – Jánovce, I. úsek</w:t>
      </w:r>
    </w:p>
    <w:p w14:paraId="779DA16A" w14:textId="4D13EE18"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685-01.11 Stojany tiesňového volania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754648DB" w14:textId="180DB0D2"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685-05.11 Televízny dohľad</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2465E263" w14:textId="6F32BBA2"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685-06.11 Premenné dopravné značky</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73AAA7EF" w14:textId="03EBA169"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685-06.11.1 Radiče návestných rezov</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74F96FF6" w14:textId="2A363DAC"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685-07.11 Technologické uzly</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20491F30" w14:textId="5AE3A61E" w:rsidR="00896E16" w:rsidRPr="00B84503" w:rsidRDefault="00896E16" w:rsidP="00896E16">
      <w:pPr>
        <w:pStyle w:val="CEMOS"/>
        <w:spacing w:before="0"/>
        <w:ind w:left="567" w:firstLine="0"/>
        <w:rPr>
          <w:rFonts w:asciiTheme="minorHAnsi" w:hAnsiTheme="minorHAnsi" w:cs="Arial"/>
          <w:color w:val="000000" w:themeColor="text1"/>
          <w:sz w:val="22"/>
          <w:szCs w:val="22"/>
        </w:rPr>
      </w:pPr>
      <w:r w:rsidRPr="00B84503">
        <w:rPr>
          <w:rFonts w:asciiTheme="minorHAnsi" w:hAnsiTheme="minorHAnsi" w:cs="Arial"/>
          <w:color w:val="000000" w:themeColor="text1"/>
          <w:sz w:val="22"/>
          <w:szCs w:val="22"/>
        </w:rPr>
        <w:t>685-09.11 Elektrické závory</w:t>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t>do 12 hodín</w:t>
      </w:r>
    </w:p>
    <w:p w14:paraId="303E40CA" w14:textId="77777777" w:rsidR="00896E16" w:rsidRPr="00B84503" w:rsidRDefault="00896E16" w:rsidP="00896E16">
      <w:pPr>
        <w:pStyle w:val="CEMOS"/>
        <w:spacing w:before="0"/>
        <w:ind w:left="567" w:firstLine="0"/>
        <w:rPr>
          <w:rFonts w:asciiTheme="minorHAnsi" w:hAnsiTheme="minorHAnsi" w:cs="Arial"/>
          <w:color w:val="000000" w:themeColor="text1"/>
          <w:sz w:val="22"/>
          <w:szCs w:val="22"/>
        </w:rPr>
      </w:pPr>
    </w:p>
    <w:p w14:paraId="5F4862BE" w14:textId="77777777" w:rsidR="00896E16" w:rsidRPr="00B84503" w:rsidRDefault="00896E16" w:rsidP="00896E16">
      <w:pPr>
        <w:pStyle w:val="CEMOS"/>
        <w:spacing w:before="0"/>
        <w:ind w:left="567" w:firstLine="0"/>
        <w:rPr>
          <w:rFonts w:asciiTheme="minorHAnsi" w:hAnsiTheme="minorHAnsi" w:cs="Arial"/>
          <w:i/>
          <w:color w:val="000000" w:themeColor="text1"/>
          <w:sz w:val="22"/>
          <w:szCs w:val="22"/>
        </w:rPr>
      </w:pPr>
      <w:r w:rsidRPr="00B84503">
        <w:rPr>
          <w:rFonts w:asciiTheme="minorHAnsi" w:hAnsiTheme="minorHAnsi" w:cs="Arial"/>
          <w:i/>
          <w:color w:val="000000" w:themeColor="text1"/>
          <w:sz w:val="22"/>
          <w:szCs w:val="22"/>
        </w:rPr>
        <w:t>Informačný systém diaľnice, Diaľnica D1 Mengusovce – Jánovce, II. úsek</w:t>
      </w:r>
    </w:p>
    <w:p w14:paraId="7700F94C" w14:textId="3BDE3D96"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685-01.11 Stojany tiesňového volania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7B68D67C" w14:textId="7F848B84"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685-05.11 Kamerový dohľad</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7FF9593D" w14:textId="40E13034"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685-06.11 Radiče návestných rezov</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1BE185A7" w14:textId="602BA84D"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685-06.11.01 Premenné dopravné značky</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35D12153" w14:textId="4C091173"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685-06.11.02 Lokálne operátorské pracovisko</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32F835D5" w14:textId="7DE810EE" w:rsidR="00896E16" w:rsidRPr="00B84503" w:rsidRDefault="00896E16" w:rsidP="00896E16">
      <w:pPr>
        <w:pStyle w:val="CEMOS"/>
        <w:spacing w:before="0"/>
        <w:ind w:left="567" w:firstLine="0"/>
        <w:rPr>
          <w:rFonts w:asciiTheme="minorHAnsi" w:hAnsiTheme="minorHAnsi" w:cs="Arial"/>
          <w:color w:val="000000" w:themeColor="text1"/>
          <w:sz w:val="22"/>
          <w:szCs w:val="22"/>
        </w:rPr>
      </w:pPr>
      <w:r w:rsidRPr="00B84503">
        <w:rPr>
          <w:rFonts w:asciiTheme="minorHAnsi" w:hAnsiTheme="minorHAnsi" w:cs="Arial"/>
          <w:color w:val="000000" w:themeColor="text1"/>
          <w:sz w:val="22"/>
          <w:szCs w:val="22"/>
        </w:rPr>
        <w:t>685-07.11 Technologické uzly</w:t>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t>do 12 hodín</w:t>
      </w:r>
    </w:p>
    <w:p w14:paraId="77360D8F" w14:textId="77777777" w:rsidR="00896E16" w:rsidRPr="00B84503" w:rsidRDefault="00896E16" w:rsidP="00896E16">
      <w:pPr>
        <w:pStyle w:val="CEMOS"/>
        <w:spacing w:before="0"/>
        <w:ind w:left="567" w:firstLine="0"/>
        <w:rPr>
          <w:rFonts w:asciiTheme="minorHAnsi" w:hAnsiTheme="minorHAnsi" w:cs="Arial"/>
          <w:color w:val="000000" w:themeColor="text1"/>
          <w:sz w:val="22"/>
          <w:szCs w:val="22"/>
        </w:rPr>
      </w:pPr>
    </w:p>
    <w:p w14:paraId="6FB31757" w14:textId="77777777" w:rsidR="00896E16" w:rsidRPr="00B84503" w:rsidRDefault="00896E16" w:rsidP="00896E16">
      <w:pPr>
        <w:pStyle w:val="CEMOS"/>
        <w:spacing w:before="0"/>
        <w:ind w:left="567" w:firstLine="0"/>
        <w:rPr>
          <w:rFonts w:asciiTheme="minorHAnsi" w:hAnsiTheme="minorHAnsi" w:cs="Arial"/>
          <w:color w:val="000000" w:themeColor="text1"/>
          <w:sz w:val="22"/>
          <w:szCs w:val="22"/>
        </w:rPr>
      </w:pPr>
      <w:r w:rsidRPr="00B84503">
        <w:rPr>
          <w:rFonts w:asciiTheme="minorHAnsi" w:hAnsiTheme="minorHAnsi" w:cs="Arial"/>
          <w:i/>
          <w:color w:val="000000" w:themeColor="text1"/>
          <w:sz w:val="22"/>
          <w:szCs w:val="22"/>
        </w:rPr>
        <w:t>Informačný systém diaľnice, Diaľnica D1 Mengusovce – Jánovce, III. úsek</w:t>
      </w:r>
    </w:p>
    <w:p w14:paraId="44935021" w14:textId="7F00B231"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685-07.11.01 Technologické uzly</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6275CEA3" w14:textId="268494A3"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686-21 Stojany tiesňového volania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5C853C73" w14:textId="495C0755"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686-24 Elektrická zabezpečovacia signalizácia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7E6CDD91" w14:textId="42146D91"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686-25 Kamerový dohľad</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317D030E" w14:textId="421127FC"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lastRenderedPageBreak/>
        <w:t>686-26 Radiče návestných rezov</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23EB01D6" w14:textId="791E6C90" w:rsidR="00896E16" w:rsidRPr="00B84503" w:rsidRDefault="00896E16" w:rsidP="00896E16">
      <w:pPr>
        <w:pStyle w:val="CEMOS"/>
        <w:spacing w:before="0"/>
        <w:ind w:left="567" w:firstLine="0"/>
        <w:rPr>
          <w:rFonts w:asciiTheme="minorHAnsi" w:hAnsiTheme="minorHAnsi" w:cs="Arial"/>
          <w:color w:val="000000" w:themeColor="text1"/>
          <w:sz w:val="22"/>
          <w:szCs w:val="22"/>
        </w:rPr>
      </w:pPr>
      <w:r w:rsidRPr="00B84503">
        <w:rPr>
          <w:rFonts w:asciiTheme="minorHAnsi" w:hAnsiTheme="minorHAnsi" w:cs="Arial"/>
          <w:color w:val="000000" w:themeColor="text1"/>
          <w:sz w:val="22"/>
          <w:szCs w:val="22"/>
        </w:rPr>
        <w:t>686-26 Premenné dopravné značky</w:t>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t>do 12 hodín</w:t>
      </w:r>
    </w:p>
    <w:p w14:paraId="09B228BE" w14:textId="77777777" w:rsidR="00896E16" w:rsidRPr="00B84503" w:rsidRDefault="00896E16" w:rsidP="00896E16">
      <w:pPr>
        <w:pStyle w:val="CEMOS"/>
        <w:spacing w:before="0"/>
        <w:ind w:left="567" w:firstLine="0"/>
        <w:rPr>
          <w:rFonts w:asciiTheme="minorHAnsi" w:hAnsiTheme="minorHAnsi" w:cs="Arial"/>
          <w:color w:val="000000" w:themeColor="text1"/>
          <w:sz w:val="22"/>
          <w:szCs w:val="22"/>
        </w:rPr>
      </w:pPr>
    </w:p>
    <w:p w14:paraId="12D1A4C4" w14:textId="77777777" w:rsidR="00896E16" w:rsidRPr="00B84503" w:rsidRDefault="00896E16" w:rsidP="00896E16">
      <w:pPr>
        <w:spacing w:after="0" w:line="240" w:lineRule="auto"/>
        <w:ind w:left="426" w:firstLine="142"/>
        <w:jc w:val="both"/>
        <w:rPr>
          <w:i/>
          <w:color w:val="000000" w:themeColor="text1"/>
        </w:rPr>
      </w:pPr>
      <w:r w:rsidRPr="00B84503">
        <w:rPr>
          <w:i/>
          <w:color w:val="000000" w:themeColor="text1"/>
        </w:rPr>
        <w:t>Informačný systém diaľnice, Diaľnica D1 Jánovce – Jablonov, I. úsek</w:t>
      </w:r>
    </w:p>
    <w:p w14:paraId="0FAABF55" w14:textId="422B2900" w:rsidR="00896E16" w:rsidRPr="00B84503" w:rsidRDefault="00896E16" w:rsidP="00896E16">
      <w:pPr>
        <w:spacing w:after="0" w:line="240" w:lineRule="auto"/>
        <w:ind w:left="284" w:firstLine="284"/>
        <w:jc w:val="both"/>
        <w:rPr>
          <w:color w:val="000000" w:themeColor="text1"/>
        </w:rPr>
      </w:pPr>
      <w:r w:rsidRPr="00B84503">
        <w:rPr>
          <w:color w:val="000000" w:themeColor="text1"/>
        </w:rPr>
        <w:t>670-11 Stojany tiesňového volania</w:t>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t>do 12 hodín</w:t>
      </w:r>
    </w:p>
    <w:p w14:paraId="247AE856" w14:textId="107CAE2C" w:rsidR="00896E16" w:rsidRPr="00B84503" w:rsidRDefault="00896E16" w:rsidP="00896E16">
      <w:pPr>
        <w:spacing w:after="0" w:line="240" w:lineRule="auto"/>
        <w:ind w:left="284" w:firstLine="284"/>
        <w:jc w:val="both"/>
        <w:rPr>
          <w:color w:val="000000" w:themeColor="text1"/>
        </w:rPr>
      </w:pPr>
      <w:r w:rsidRPr="00B84503">
        <w:rPr>
          <w:color w:val="000000" w:themeColor="text1"/>
        </w:rPr>
        <w:t>670-11 Elektrická zabezpečovacia signalizácia</w:t>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t>do 12 hodín</w:t>
      </w:r>
    </w:p>
    <w:p w14:paraId="1A2FF786" w14:textId="0D051E98" w:rsidR="00896E16" w:rsidRPr="00B84503" w:rsidRDefault="00896E16" w:rsidP="00896E16">
      <w:pPr>
        <w:spacing w:after="0" w:line="240" w:lineRule="auto"/>
        <w:ind w:left="284" w:firstLine="284"/>
        <w:jc w:val="both"/>
        <w:rPr>
          <w:color w:val="000000" w:themeColor="text1"/>
        </w:rPr>
      </w:pPr>
      <w:r w:rsidRPr="00B84503">
        <w:rPr>
          <w:color w:val="000000" w:themeColor="text1"/>
        </w:rPr>
        <w:t>670-11 Kamerový dohľad</w:t>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t>do 12 hodín</w:t>
      </w:r>
    </w:p>
    <w:p w14:paraId="3D377FB6" w14:textId="2C1B4030" w:rsidR="00896E16" w:rsidRPr="00B84503" w:rsidRDefault="00896E16" w:rsidP="00896E16">
      <w:pPr>
        <w:spacing w:after="0" w:line="240" w:lineRule="auto"/>
        <w:ind w:left="284" w:firstLine="284"/>
        <w:jc w:val="both"/>
        <w:rPr>
          <w:color w:val="000000" w:themeColor="text1"/>
        </w:rPr>
      </w:pPr>
      <w:r w:rsidRPr="00B84503">
        <w:rPr>
          <w:color w:val="000000" w:themeColor="text1"/>
        </w:rPr>
        <w:t>670-11 Technologické rozvádzače RNR a TU</w:t>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t>do 12 hodín</w:t>
      </w:r>
    </w:p>
    <w:p w14:paraId="152B2D28" w14:textId="0779ECD0" w:rsidR="00896E16" w:rsidRPr="00B84503" w:rsidRDefault="00896E16" w:rsidP="00896E16">
      <w:pPr>
        <w:spacing w:after="0" w:line="240" w:lineRule="auto"/>
        <w:ind w:left="284" w:firstLine="284"/>
        <w:jc w:val="both"/>
        <w:rPr>
          <w:color w:val="000000" w:themeColor="text1"/>
        </w:rPr>
      </w:pPr>
      <w:r w:rsidRPr="00B84503">
        <w:rPr>
          <w:color w:val="000000" w:themeColor="text1"/>
        </w:rPr>
        <w:t>670-11 Rádiový prenos</w:t>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t>do 12 hodín</w:t>
      </w:r>
    </w:p>
    <w:p w14:paraId="34700850" w14:textId="6F0506F2" w:rsidR="00896E16" w:rsidRPr="00B84503" w:rsidRDefault="00896E16" w:rsidP="00896E16">
      <w:pPr>
        <w:spacing w:after="0" w:line="240" w:lineRule="auto"/>
        <w:ind w:left="284" w:firstLine="284"/>
        <w:jc w:val="both"/>
        <w:rPr>
          <w:color w:val="000000" w:themeColor="text1"/>
        </w:rPr>
      </w:pPr>
      <w:r w:rsidRPr="00B84503">
        <w:rPr>
          <w:color w:val="000000" w:themeColor="text1"/>
        </w:rPr>
        <w:t>670-11 Káblové vedenia</w:t>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t>do 12 hodín</w:t>
      </w:r>
    </w:p>
    <w:p w14:paraId="48FBA20E" w14:textId="47F9B15F" w:rsidR="00896E16" w:rsidRPr="00B84503" w:rsidRDefault="00896E16" w:rsidP="00896E16">
      <w:pPr>
        <w:spacing w:after="0" w:line="240" w:lineRule="auto"/>
        <w:ind w:left="284" w:firstLine="284"/>
        <w:jc w:val="both"/>
        <w:rPr>
          <w:color w:val="000000" w:themeColor="text1"/>
        </w:rPr>
      </w:pPr>
      <w:r w:rsidRPr="00B84503">
        <w:rPr>
          <w:color w:val="000000" w:themeColor="text1"/>
        </w:rPr>
        <w:t>670-11 Lokálne operátorské pracovisko</w:t>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t>do 12 hodín</w:t>
      </w:r>
    </w:p>
    <w:p w14:paraId="7884C761" w14:textId="77777777" w:rsidR="00896E16" w:rsidRPr="00B84503" w:rsidRDefault="00896E16" w:rsidP="00896E16">
      <w:pPr>
        <w:spacing w:after="0" w:line="240" w:lineRule="auto"/>
        <w:ind w:left="426" w:firstLine="142"/>
        <w:jc w:val="both"/>
        <w:rPr>
          <w:color w:val="000000" w:themeColor="text1"/>
        </w:rPr>
      </w:pPr>
    </w:p>
    <w:p w14:paraId="18E1BB58" w14:textId="77777777" w:rsidR="00896E16" w:rsidRPr="00B84503" w:rsidRDefault="00896E16" w:rsidP="00896E16">
      <w:pPr>
        <w:spacing w:after="0" w:line="240" w:lineRule="auto"/>
        <w:ind w:left="426" w:firstLine="142"/>
        <w:jc w:val="both"/>
        <w:rPr>
          <w:rFonts w:asciiTheme="minorHAnsi" w:hAnsiTheme="minorHAnsi" w:cstheme="minorHAnsi"/>
          <w:i/>
          <w:color w:val="000000" w:themeColor="text1"/>
        </w:rPr>
      </w:pPr>
      <w:r w:rsidRPr="00B84503">
        <w:rPr>
          <w:rFonts w:asciiTheme="minorHAnsi" w:hAnsiTheme="minorHAnsi" w:cstheme="minorHAnsi"/>
          <w:i/>
          <w:color w:val="000000" w:themeColor="text1"/>
        </w:rPr>
        <w:t>Diaľnica D1 Važec – Mengusovce – Jánovce, I., II. a III. úsek – Jablonov, I. úsek</w:t>
      </w:r>
    </w:p>
    <w:p w14:paraId="26DCD00C" w14:textId="0F469627" w:rsidR="00896E16" w:rsidRPr="00B84503" w:rsidRDefault="00896E16" w:rsidP="00896E16">
      <w:pPr>
        <w:pStyle w:val="CEMOS"/>
        <w:spacing w:before="0" w:after="120"/>
        <w:ind w:left="284" w:firstLine="284"/>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Informačný systém diaľnice – stavebná časť</w:t>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t>do 12 hodín</w:t>
      </w:r>
    </w:p>
    <w:p w14:paraId="0026353B" w14:textId="77777777"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b/>
          <w:color w:val="000000" w:themeColor="text1"/>
          <w:sz w:val="22"/>
          <w:szCs w:val="22"/>
        </w:rPr>
        <w:t>od nahlásenia vady alebo poruchy</w:t>
      </w:r>
      <w:r w:rsidRPr="00B84503">
        <w:rPr>
          <w:rFonts w:asciiTheme="minorHAnsi" w:hAnsiTheme="minorHAnsi" w:cstheme="minorHAnsi"/>
          <w:color w:val="000000" w:themeColor="text1"/>
          <w:sz w:val="22"/>
          <w:szCs w:val="22"/>
        </w:rPr>
        <w:t xml:space="preserve"> podľa bodu 3.5 tohto článku rámcovej dohody bez ohľadu na skutočnosť, či objednávka bola poskytovateľovi doručená. Začatím prác v zmysle predchádzajúcej vety tohto bodu sa rozumie obhliadka danej vady alebo poruchy poskytovateľom, prípadne iná </w:t>
      </w:r>
      <w:proofErr w:type="spellStart"/>
      <w:r w:rsidRPr="00B84503">
        <w:rPr>
          <w:rFonts w:asciiTheme="minorHAnsi" w:hAnsiTheme="minorHAnsi" w:cstheme="minorHAnsi"/>
          <w:color w:val="000000" w:themeColor="text1"/>
          <w:sz w:val="22"/>
          <w:szCs w:val="22"/>
        </w:rPr>
        <w:t>zdokumentovateľná</w:t>
      </w:r>
      <w:proofErr w:type="spellEnd"/>
      <w:r w:rsidRPr="00B84503">
        <w:rPr>
          <w:rFonts w:asciiTheme="minorHAnsi" w:hAnsiTheme="minorHAnsi" w:cstheme="minorHAnsi"/>
          <w:color w:val="000000" w:themeColor="text1"/>
          <w:sz w:val="22"/>
          <w:szCs w:val="22"/>
        </w:rPr>
        <w:t xml:space="preserve"> činnosť, ktorá vedie k odstráneniu nahlásenej vady alebo poruchy. </w:t>
      </w:r>
    </w:p>
    <w:p w14:paraId="54D4B5E1" w14:textId="77777777"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Práce spojené už s potvrdeným bezpečnostným incidentom alebo kybernetickým bezpečnostným incidentom musia byť zahájené pre:</w:t>
      </w:r>
    </w:p>
    <w:p w14:paraId="7F526156" w14:textId="77777777"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Tunel Bôrik - technologická časť: PS 271-66.111 Centrálny riadiaci systém </w:t>
      </w:r>
      <w:r w:rsidRPr="00B84503">
        <w:rPr>
          <w:rFonts w:asciiTheme="minorHAnsi" w:hAnsiTheme="minorHAnsi" w:cstheme="minorHAnsi"/>
          <w:color w:val="000000" w:themeColor="text1"/>
          <w:sz w:val="22"/>
          <w:szCs w:val="22"/>
        </w:rPr>
        <w:tab/>
        <w:t>do 3 hodín</w:t>
      </w:r>
    </w:p>
    <w:p w14:paraId="166D1E59" w14:textId="77777777"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b/>
          <w:color w:val="000000" w:themeColor="text1"/>
          <w:sz w:val="22"/>
          <w:szCs w:val="22"/>
        </w:rPr>
        <w:t xml:space="preserve">od nahlásenia vady alebo poruchy </w:t>
      </w:r>
      <w:r w:rsidRPr="00B84503">
        <w:rPr>
          <w:rFonts w:asciiTheme="minorHAnsi" w:hAnsiTheme="minorHAnsi" w:cstheme="minorHAnsi"/>
          <w:color w:val="000000" w:themeColor="text1"/>
          <w:sz w:val="22"/>
          <w:szCs w:val="22"/>
        </w:rPr>
        <w:t xml:space="preserve">podľa bodu 3.5 tohto článku rámcovej dohody bez ohľadu na skutočnosť, či objednávka bola poskytovateľovi doručená. </w:t>
      </w:r>
    </w:p>
    <w:p w14:paraId="73320AC7" w14:textId="77777777"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Činnosti súvisiace s odstránením vady alebo poruchy a riešenie kybernetického bezpečnostného incidentu budú prebiehať súbežne.</w:t>
      </w:r>
    </w:p>
    <w:p w14:paraId="61D47B50" w14:textId="4A264C17" w:rsidR="00896E16"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O vzniku akejkoľvek vady alebo poruchy spíše vedúci SSÚD 9 Mengusovce alebo </w:t>
      </w:r>
      <w:r w:rsidRPr="00B84503">
        <w:rPr>
          <w:rFonts w:asciiTheme="minorHAnsi" w:hAnsiTheme="minorHAnsi" w:cstheme="minorHAnsi"/>
          <w:bCs/>
          <w:color w:val="000000" w:themeColor="text1"/>
          <w:sz w:val="22"/>
          <w:szCs w:val="22"/>
        </w:rPr>
        <w:t>vedúci oddelenia tunela, SSÚD 9 Mengusovce, vedúci SSÚD 8 Liptovský Mikuláš alebo</w:t>
      </w:r>
      <w:r w:rsidRPr="00B84503">
        <w:rPr>
          <w:color w:val="000000" w:themeColor="text1"/>
          <w:sz w:val="22"/>
          <w:szCs w:val="22"/>
        </w:rPr>
        <w:t xml:space="preserve"> </w:t>
      </w:r>
      <w:r w:rsidRPr="00B84503">
        <w:rPr>
          <w:rFonts w:asciiTheme="minorHAnsi" w:hAnsiTheme="minorHAnsi" w:cstheme="minorHAnsi"/>
          <w:bCs/>
          <w:color w:val="000000" w:themeColor="text1"/>
          <w:sz w:val="22"/>
          <w:szCs w:val="22"/>
        </w:rPr>
        <w:t>odborný referent mechanizácie a dopravy, SSÚD 8 Liptovský Mikuláš</w:t>
      </w:r>
      <w:r w:rsidRPr="00B84503">
        <w:rPr>
          <w:rFonts w:asciiTheme="minorHAnsi" w:hAnsiTheme="minorHAnsi" w:cstheme="minorHAnsi"/>
          <w:color w:val="000000" w:themeColor="text1"/>
          <w:sz w:val="22"/>
          <w:szCs w:val="22"/>
        </w:rPr>
        <w:t xml:space="preserve"> za účasti osoby oprávnenej na rokovanie vo veciach technických za stranu poskytovateľa, ktorá je uvedená v záhlaví rámcovej dohody „</w:t>
      </w:r>
      <w:r w:rsidRPr="00B84503">
        <w:rPr>
          <w:rFonts w:asciiTheme="minorHAnsi" w:hAnsiTheme="minorHAnsi" w:cstheme="minorHAnsi"/>
          <w:i/>
          <w:color w:val="000000" w:themeColor="text1"/>
          <w:sz w:val="22"/>
          <w:szCs w:val="22"/>
        </w:rPr>
        <w:t>Protokol o vade alebo poruche</w:t>
      </w:r>
      <w:r w:rsidRPr="00B84503">
        <w:rPr>
          <w:rFonts w:asciiTheme="minorHAnsi" w:hAnsiTheme="minorHAnsi" w:cstheme="minorHAnsi"/>
          <w:color w:val="000000" w:themeColor="text1"/>
          <w:sz w:val="22"/>
          <w:szCs w:val="22"/>
        </w:rPr>
        <w:t>“ (ďalej len „</w:t>
      </w:r>
      <w:r w:rsidRPr="00B84503">
        <w:rPr>
          <w:rFonts w:asciiTheme="minorHAnsi" w:hAnsiTheme="minorHAnsi" w:cstheme="minorHAnsi"/>
          <w:b/>
          <w:color w:val="000000" w:themeColor="text1"/>
          <w:sz w:val="22"/>
          <w:szCs w:val="22"/>
        </w:rPr>
        <w:t>POV</w:t>
      </w:r>
      <w:r w:rsidRPr="00B84503">
        <w:rPr>
          <w:rFonts w:asciiTheme="minorHAnsi" w:hAnsiTheme="minorHAnsi" w:cstheme="minorHAnsi"/>
          <w:color w:val="000000" w:themeColor="text1"/>
          <w:sz w:val="22"/>
          <w:szCs w:val="22"/>
        </w:rPr>
        <w:t xml:space="preserve">“), ktorého vzor tvorí Prílohu č. 13 - Vzor tlačiva „Protokol o vade alebo poruche“ rámcovej dohody. POV musí obsahovať jedinečné číslo, ktoré bude súčasťou celého procesu opravy technologického vybavenia. V POV budú uvedené všetky dôležité skutočnosti, ako sú dátum a čas vzniku vady alebo poruchy, popis vady alebo poruchy, dátum a čas jej nahlásenia, čas nástupu na jej odstránenie a termín dokedy má byť vada alebo porucha odstránená. Akékoľvek ďalšie relevantné skutočnosti vrátane záznamu o odstránení vady alebo poruchy budú do POV doplnené po vykonaní opravy technologického vybavenia. V prípade potvrdeného bezpečnostného incidentu alebo kybernetického bezpečnostného incidentu budú strany </w:t>
      </w:r>
      <w:r w:rsidR="00FD419A">
        <w:rPr>
          <w:rFonts w:asciiTheme="minorHAnsi" w:hAnsiTheme="minorHAnsi" w:cstheme="minorHAnsi"/>
          <w:color w:val="000000" w:themeColor="text1"/>
          <w:sz w:val="22"/>
          <w:szCs w:val="22"/>
        </w:rPr>
        <w:t xml:space="preserve">rámcovej </w:t>
      </w:r>
      <w:r w:rsidRPr="00B84503">
        <w:rPr>
          <w:rFonts w:asciiTheme="minorHAnsi" w:hAnsiTheme="minorHAnsi" w:cstheme="minorHAnsi"/>
          <w:color w:val="000000" w:themeColor="text1"/>
          <w:sz w:val="22"/>
          <w:szCs w:val="22"/>
        </w:rPr>
        <w:t>dohody postupovať podľa Zmluvy KB a jej príloh a zároveň Bezpečnostnej politiky.</w:t>
      </w:r>
    </w:p>
    <w:p w14:paraId="2F8B9231" w14:textId="77777777" w:rsidR="00896E16" w:rsidRPr="00B84503" w:rsidRDefault="00896E16" w:rsidP="0002330E">
      <w:pPr>
        <w:pStyle w:val="CEMOS"/>
        <w:numPr>
          <w:ilvl w:val="1"/>
          <w:numId w:val="111"/>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Poskytovateľ je povinný vadu alebo poruchu odstrániť bezodkladne, </w:t>
      </w:r>
      <w:r w:rsidRPr="00B84503">
        <w:rPr>
          <w:rFonts w:asciiTheme="minorHAnsi" w:hAnsiTheme="minorHAnsi" w:cstheme="minorHAnsi"/>
          <w:color w:val="000000" w:themeColor="text1"/>
          <w:sz w:val="22"/>
          <w:szCs w:val="22"/>
          <w:shd w:val="clear" w:color="auto" w:fill="FFFFFF" w:themeFill="background1"/>
        </w:rPr>
        <w:t>najneskôr však do 30 (tridsiatich) kalendárnych dní</w:t>
      </w:r>
      <w:r w:rsidRPr="00B84503">
        <w:rPr>
          <w:rFonts w:asciiTheme="minorHAnsi" w:hAnsiTheme="minorHAnsi" w:cstheme="minorHAnsi"/>
          <w:color w:val="000000" w:themeColor="text1"/>
          <w:sz w:val="22"/>
          <w:szCs w:val="22"/>
        </w:rPr>
        <w:t xml:space="preserve"> odo dňa nahlásenia vady alebo poruchy technologického vybavenia podľa bodu 3.5 tohto článku, ak sa s objednávateľom vzhľadom na povahu vady alebo poruchy písomne nedohodne inak. </w:t>
      </w:r>
    </w:p>
    <w:p w14:paraId="18742B62" w14:textId="77777777" w:rsidR="00896E16" w:rsidRPr="00B84503" w:rsidRDefault="00896E16" w:rsidP="0002330E">
      <w:pPr>
        <w:pStyle w:val="CEMOS"/>
        <w:numPr>
          <w:ilvl w:val="1"/>
          <w:numId w:val="111"/>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V prípade, ak odstránenie vady alebo poruchy z akýchkoľvek dôvodov, najmä však z dôvodu, </w:t>
      </w:r>
    </w:p>
    <w:p w14:paraId="3BB11050" w14:textId="6104C384" w:rsidR="00896E16" w:rsidRPr="00B84503" w:rsidRDefault="00896E16" w:rsidP="0002330E">
      <w:pPr>
        <w:pStyle w:val="CEMOS"/>
        <w:numPr>
          <w:ilvl w:val="0"/>
          <w:numId w:val="98"/>
        </w:numPr>
        <w:spacing w:after="120"/>
        <w:ind w:hanging="513"/>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lastRenderedPageBreak/>
        <w:t>že na odstránenie vady alebo poruchy je potrebné zabezpečiť chýbajúci náhradný diel, ktorého dodacia doba je dlhšia, ako je čas na odstránenie vady alebo poruchy podľa bodu 3.9 tohto článku</w:t>
      </w:r>
      <w:r w:rsidR="00977C58">
        <w:rPr>
          <w:rFonts w:asciiTheme="minorHAnsi" w:hAnsiTheme="minorHAnsi" w:cstheme="minorHAnsi"/>
          <w:color w:val="000000" w:themeColor="text1"/>
          <w:sz w:val="22"/>
          <w:szCs w:val="22"/>
        </w:rPr>
        <w:t xml:space="preserve"> rámcovej dohody</w:t>
      </w:r>
      <w:r w:rsidRPr="00B84503">
        <w:rPr>
          <w:rFonts w:asciiTheme="minorHAnsi" w:hAnsiTheme="minorHAnsi" w:cstheme="minorHAnsi"/>
          <w:color w:val="000000" w:themeColor="text1"/>
          <w:sz w:val="22"/>
          <w:szCs w:val="22"/>
        </w:rPr>
        <w:t>, alebo z dôvodu,</w:t>
      </w:r>
    </w:p>
    <w:p w14:paraId="12CBB25E" w14:textId="49DA728B" w:rsidR="00896E16" w:rsidRPr="00B84503" w:rsidRDefault="00896E16" w:rsidP="0002330E">
      <w:pPr>
        <w:pStyle w:val="CEMOS"/>
        <w:numPr>
          <w:ilvl w:val="0"/>
          <w:numId w:val="98"/>
        </w:numPr>
        <w:spacing w:after="120"/>
        <w:ind w:hanging="513"/>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že včasné neodstránenie vady alebo poruchy spôsobuje alebo by mohlo spôsobiť potrebu uzatvorenia tunela</w:t>
      </w:r>
      <w:r w:rsidR="002A1B98" w:rsidRPr="00B84503">
        <w:rPr>
          <w:rFonts w:asciiTheme="minorHAnsi" w:hAnsiTheme="minorHAnsi" w:cstheme="minorHAnsi"/>
          <w:color w:val="000000" w:themeColor="text1"/>
          <w:sz w:val="22"/>
          <w:szCs w:val="22"/>
        </w:rPr>
        <w:t xml:space="preserve"> Bôrik</w:t>
      </w:r>
      <w:r w:rsidRPr="00B84503">
        <w:rPr>
          <w:rFonts w:asciiTheme="minorHAnsi" w:hAnsiTheme="minorHAnsi" w:cstheme="minorHAnsi"/>
          <w:color w:val="000000" w:themeColor="text1"/>
          <w:sz w:val="22"/>
          <w:szCs w:val="22"/>
        </w:rPr>
        <w:t>,</w:t>
      </w:r>
    </w:p>
    <w:p w14:paraId="2B8689CE" w14:textId="39B84B37"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je na základe písomnej požiadavky objednávateľa povinný zabezpečiť náhradné riešenie, ktoré bude umožňovať bezpečný a plynulý chod tunela</w:t>
      </w:r>
      <w:r w:rsidR="002B79BE" w:rsidRPr="00B84503">
        <w:rPr>
          <w:rFonts w:asciiTheme="minorHAnsi" w:hAnsiTheme="minorHAnsi" w:cstheme="minorHAnsi"/>
          <w:color w:val="000000" w:themeColor="text1"/>
          <w:sz w:val="22"/>
          <w:szCs w:val="22"/>
        </w:rPr>
        <w:t xml:space="preserve"> Bôrik</w:t>
      </w:r>
      <w:r w:rsidRPr="00B84503">
        <w:rPr>
          <w:rFonts w:asciiTheme="minorHAnsi" w:hAnsiTheme="minorHAnsi" w:cstheme="minorHAnsi"/>
          <w:color w:val="000000" w:themeColor="text1"/>
          <w:sz w:val="22"/>
          <w:szCs w:val="22"/>
        </w:rPr>
        <w:t xml:space="preserve"> až do doby, kedy bude vada alebo porucha riadne odstránená. Poskytovateľ zároveň zodpovedá za bezpečnosť a plynulosť cestnej premávky v</w:t>
      </w:r>
      <w:r w:rsidR="002E6DDB" w:rsidRPr="00B84503">
        <w:rPr>
          <w:rFonts w:asciiTheme="minorHAnsi" w:hAnsiTheme="minorHAnsi" w:cstheme="minorHAnsi"/>
          <w:color w:val="000000" w:themeColor="text1"/>
          <w:sz w:val="22"/>
          <w:szCs w:val="22"/>
        </w:rPr>
        <w:t> </w:t>
      </w:r>
      <w:r w:rsidRPr="00B84503">
        <w:rPr>
          <w:rFonts w:asciiTheme="minorHAnsi" w:hAnsiTheme="minorHAnsi" w:cstheme="minorHAnsi"/>
          <w:color w:val="000000" w:themeColor="text1"/>
          <w:sz w:val="22"/>
          <w:szCs w:val="22"/>
        </w:rPr>
        <w:t>tuneli</w:t>
      </w:r>
      <w:r w:rsidR="002E6DDB" w:rsidRPr="00B84503">
        <w:rPr>
          <w:rFonts w:asciiTheme="minorHAnsi" w:hAnsiTheme="minorHAnsi" w:cstheme="minorHAnsi"/>
          <w:color w:val="000000" w:themeColor="text1"/>
          <w:sz w:val="22"/>
          <w:szCs w:val="22"/>
        </w:rPr>
        <w:t xml:space="preserve"> Bôrik</w:t>
      </w:r>
      <w:r w:rsidRPr="00B84503">
        <w:rPr>
          <w:rFonts w:asciiTheme="minorHAnsi" w:hAnsiTheme="minorHAnsi" w:cstheme="minorHAnsi"/>
          <w:color w:val="000000" w:themeColor="text1"/>
          <w:sz w:val="22"/>
          <w:szCs w:val="22"/>
        </w:rPr>
        <w:t xml:space="preserve">, podjazde </w:t>
      </w:r>
      <w:r w:rsidR="00B428FF" w:rsidRPr="00B84503">
        <w:rPr>
          <w:rFonts w:asciiTheme="minorHAnsi" w:hAnsiTheme="minorHAnsi" w:cstheme="minorHAnsi"/>
          <w:color w:val="000000" w:themeColor="text1"/>
          <w:sz w:val="22"/>
          <w:szCs w:val="22"/>
        </w:rPr>
        <w:t>Lučivná</w:t>
      </w:r>
      <w:r w:rsidR="002E6DDB" w:rsidRPr="00B84503">
        <w:rPr>
          <w:rFonts w:asciiTheme="minorHAnsi" w:hAnsiTheme="minorHAnsi" w:cstheme="minorHAnsi"/>
          <w:color w:val="000000" w:themeColor="text1"/>
          <w:sz w:val="22"/>
          <w:szCs w:val="22"/>
        </w:rPr>
        <w:t xml:space="preserve"> </w:t>
      </w:r>
      <w:r w:rsidRPr="00B84503">
        <w:rPr>
          <w:rFonts w:asciiTheme="minorHAnsi" w:hAnsiTheme="minorHAnsi" w:cstheme="minorHAnsi"/>
          <w:color w:val="000000" w:themeColor="text1"/>
          <w:sz w:val="22"/>
          <w:szCs w:val="22"/>
        </w:rPr>
        <w:t xml:space="preserve">a na priľahlých komunikáciách. Po zabezpečení náhradného riešenia, akonáhle to je možné, je poskytovateľ povinný uviesť </w:t>
      </w:r>
      <w:proofErr w:type="spellStart"/>
      <w:r w:rsidRPr="00B84503">
        <w:rPr>
          <w:rFonts w:asciiTheme="minorHAnsi" w:hAnsiTheme="minorHAnsi" w:cstheme="minorHAnsi"/>
          <w:color w:val="000000" w:themeColor="text1"/>
          <w:sz w:val="22"/>
          <w:szCs w:val="22"/>
        </w:rPr>
        <w:t>vadný</w:t>
      </w:r>
      <w:proofErr w:type="spellEnd"/>
      <w:r w:rsidRPr="00B84503">
        <w:rPr>
          <w:rFonts w:asciiTheme="minorHAnsi" w:hAnsiTheme="minorHAnsi" w:cstheme="minorHAnsi"/>
          <w:color w:val="000000" w:themeColor="text1"/>
          <w:sz w:val="22"/>
          <w:szCs w:val="22"/>
        </w:rPr>
        <w:t xml:space="preserve"> alebo poškodený diel technologického vybavenia do pôvodného stavu, v akom bol pred vadou alebo poruchou, to sa týka aj v prípade bezpečnostného incidentu alebo kybernetického bezpečnostného incidentu. </w:t>
      </w:r>
    </w:p>
    <w:p w14:paraId="63616C84" w14:textId="77777777" w:rsidR="00896E16"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 xml:space="preserve">Poskytovateľ je povinný založiť Servisný denník pre plnenie predmetu rámcovej dohody podľa bodu 1.1 článku 1 rámcovej dohody ku dňu protokolárneho odovzdania/prevzatia miesta plnenia rámcovej dohody podľa článku 2 rámcovej dohody </w:t>
      </w:r>
      <w:r w:rsidRPr="00B84503">
        <w:rPr>
          <w:rFonts w:asciiTheme="minorHAnsi" w:hAnsiTheme="minorHAnsi" w:cstheme="minorHAnsi"/>
          <w:color w:val="000000" w:themeColor="text1"/>
          <w:sz w:val="22"/>
          <w:szCs w:val="22"/>
        </w:rPr>
        <w:t>(ďalej len „</w:t>
      </w:r>
      <w:r w:rsidRPr="00B84503">
        <w:rPr>
          <w:rFonts w:asciiTheme="minorHAnsi" w:hAnsiTheme="minorHAnsi" w:cstheme="minorHAnsi"/>
          <w:b/>
          <w:color w:val="000000" w:themeColor="text1"/>
          <w:sz w:val="22"/>
          <w:szCs w:val="22"/>
        </w:rPr>
        <w:t>servisný denník“</w:t>
      </w:r>
      <w:r w:rsidRPr="00B84503">
        <w:rPr>
          <w:rFonts w:asciiTheme="minorHAnsi" w:hAnsiTheme="minorHAnsi" w:cstheme="minorHAnsi"/>
          <w:color w:val="000000" w:themeColor="text1"/>
          <w:sz w:val="22"/>
          <w:szCs w:val="22"/>
        </w:rPr>
        <w:t xml:space="preserve">) a </w:t>
      </w:r>
      <w:r w:rsidRPr="00B84503">
        <w:rPr>
          <w:rFonts w:asciiTheme="minorHAnsi" w:hAnsiTheme="minorHAnsi" w:cstheme="minorHAnsi"/>
          <w:bCs/>
          <w:color w:val="000000" w:themeColor="text1"/>
          <w:sz w:val="22"/>
          <w:szCs w:val="22"/>
        </w:rPr>
        <w:t>zaväzuje sa vykonávať záznamy v servisnom denníku počas celej doby účinnosti rámcovej dohody. Požiadavky na servisný denník sú podrobne uvedené v Prílohe č. 20 - Minimálne požiadavky na obsah servisného denníka rámcovej dohody (ďalej len „</w:t>
      </w:r>
      <w:r w:rsidRPr="00B84503">
        <w:rPr>
          <w:rFonts w:asciiTheme="minorHAnsi" w:hAnsiTheme="minorHAnsi" w:cstheme="minorHAnsi"/>
          <w:b/>
          <w:bCs/>
          <w:color w:val="000000" w:themeColor="text1"/>
          <w:sz w:val="22"/>
          <w:szCs w:val="22"/>
        </w:rPr>
        <w:t>Príloha č. 20</w:t>
      </w:r>
      <w:r w:rsidRPr="00B84503">
        <w:rPr>
          <w:rFonts w:asciiTheme="minorHAnsi" w:hAnsiTheme="minorHAnsi" w:cstheme="minorHAnsi"/>
          <w:bCs/>
          <w:color w:val="000000" w:themeColor="text1"/>
          <w:sz w:val="22"/>
          <w:szCs w:val="22"/>
        </w:rPr>
        <w:t>“). Poskytovateľ je povinný dodatočne doplniť k zápisu do servisného denníka o začatí prác na odstránení vady alebo poruchy aj číslo POV a číslo objednávky po ich vystavení.</w:t>
      </w:r>
    </w:p>
    <w:p w14:paraId="2B8CE523" w14:textId="1231A292" w:rsidR="00896E16" w:rsidRPr="00B84503" w:rsidRDefault="00896E16" w:rsidP="00BD0515">
      <w:pPr>
        <w:pStyle w:val="CEMOS"/>
        <w:numPr>
          <w:ilvl w:val="1"/>
          <w:numId w:val="111"/>
        </w:numPr>
        <w:spacing w:before="0" w:after="120"/>
        <w:ind w:left="567" w:hanging="567"/>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 xml:space="preserve">Poskytovateľ je povinný viesť servisný denník pre každý objekt </w:t>
      </w:r>
      <w:r w:rsidR="00BD0515" w:rsidRPr="00B84503">
        <w:rPr>
          <w:rFonts w:asciiTheme="minorHAnsi" w:hAnsiTheme="minorHAnsi" w:cstheme="minorHAnsi"/>
          <w:bCs/>
          <w:color w:val="000000" w:themeColor="text1"/>
          <w:sz w:val="22"/>
          <w:szCs w:val="22"/>
        </w:rPr>
        <w:t xml:space="preserve">technologického vybavenia tunela </w:t>
      </w:r>
      <w:r w:rsidR="002E6DDB" w:rsidRPr="00B84503">
        <w:rPr>
          <w:rFonts w:asciiTheme="minorHAnsi" w:hAnsiTheme="minorHAnsi" w:cstheme="minorHAnsi"/>
          <w:bCs/>
          <w:color w:val="000000" w:themeColor="text1"/>
          <w:sz w:val="22"/>
          <w:szCs w:val="22"/>
        </w:rPr>
        <w:t xml:space="preserve">Bôrik </w:t>
      </w:r>
      <w:r w:rsidR="00BD0515" w:rsidRPr="00B84503">
        <w:rPr>
          <w:rFonts w:asciiTheme="minorHAnsi" w:hAnsiTheme="minorHAnsi" w:cstheme="minorHAnsi"/>
          <w:bCs/>
          <w:color w:val="000000" w:themeColor="text1"/>
          <w:sz w:val="22"/>
          <w:szCs w:val="22"/>
        </w:rPr>
        <w:t>a</w:t>
      </w:r>
      <w:r w:rsidR="002E6DDB" w:rsidRPr="00B84503">
        <w:rPr>
          <w:rFonts w:asciiTheme="minorHAnsi" w:hAnsiTheme="minorHAnsi" w:cstheme="minorHAnsi"/>
          <w:bCs/>
          <w:color w:val="000000" w:themeColor="text1"/>
          <w:sz w:val="22"/>
          <w:szCs w:val="22"/>
        </w:rPr>
        <w:t xml:space="preserve"> technologického vybavenia </w:t>
      </w:r>
      <w:r w:rsidR="00BD0515" w:rsidRPr="00B84503">
        <w:rPr>
          <w:rFonts w:asciiTheme="minorHAnsi" w:hAnsiTheme="minorHAnsi" w:cstheme="minorHAnsi"/>
          <w:bCs/>
          <w:color w:val="000000" w:themeColor="text1"/>
          <w:sz w:val="22"/>
          <w:szCs w:val="22"/>
        </w:rPr>
        <w:t xml:space="preserve">podjazdu </w:t>
      </w:r>
      <w:r w:rsidR="002E6DDB" w:rsidRPr="00B84503">
        <w:rPr>
          <w:rFonts w:asciiTheme="minorHAnsi" w:hAnsiTheme="minorHAnsi" w:cstheme="minorHAnsi"/>
          <w:bCs/>
          <w:color w:val="000000" w:themeColor="text1"/>
          <w:sz w:val="22"/>
          <w:szCs w:val="22"/>
        </w:rPr>
        <w:t>Lučiv</w:t>
      </w:r>
      <w:r w:rsidR="00B428FF" w:rsidRPr="00B84503">
        <w:rPr>
          <w:rFonts w:asciiTheme="minorHAnsi" w:hAnsiTheme="minorHAnsi" w:cstheme="minorHAnsi"/>
          <w:bCs/>
          <w:color w:val="000000" w:themeColor="text1"/>
          <w:sz w:val="22"/>
          <w:szCs w:val="22"/>
        </w:rPr>
        <w:t>n</w:t>
      </w:r>
      <w:r w:rsidR="002E6DDB" w:rsidRPr="00B84503">
        <w:rPr>
          <w:rFonts w:asciiTheme="minorHAnsi" w:hAnsiTheme="minorHAnsi" w:cstheme="minorHAnsi"/>
          <w:bCs/>
          <w:color w:val="000000" w:themeColor="text1"/>
          <w:sz w:val="22"/>
          <w:szCs w:val="22"/>
        </w:rPr>
        <w:t xml:space="preserve">á </w:t>
      </w:r>
      <w:r w:rsidR="00BD0515" w:rsidRPr="00B84503">
        <w:rPr>
          <w:rFonts w:asciiTheme="minorHAnsi" w:hAnsiTheme="minorHAnsi" w:cstheme="minorHAnsi"/>
          <w:bCs/>
          <w:color w:val="000000" w:themeColor="text1"/>
          <w:sz w:val="22"/>
          <w:szCs w:val="22"/>
        </w:rPr>
        <w:t>samostatne.</w:t>
      </w:r>
    </w:p>
    <w:p w14:paraId="573F39BE" w14:textId="5FD539DA" w:rsidR="00896E16" w:rsidRPr="00B84503" w:rsidRDefault="00896E16" w:rsidP="00BD0515">
      <w:pPr>
        <w:pStyle w:val="CEMOS"/>
        <w:numPr>
          <w:ilvl w:val="1"/>
          <w:numId w:val="111"/>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Poskytovateľ je povinný viesť servisný denník pre </w:t>
      </w:r>
      <w:r w:rsidR="00BD0515" w:rsidRPr="00B84503">
        <w:rPr>
          <w:rFonts w:asciiTheme="minorHAnsi" w:hAnsiTheme="minorHAnsi" w:cstheme="minorHAnsi"/>
          <w:color w:val="000000" w:themeColor="text1"/>
          <w:sz w:val="22"/>
          <w:szCs w:val="22"/>
        </w:rPr>
        <w:t>technologické vybavenie diaľnice D1 Važec – Mengusovce, D1 Mengusovce – Jánovce, I. úsek, D1 Mengusovce – Jánovce, II. úsek, D1 Mengusovce – Jánovce, III. úsek, D1 Jánovce – Jablonov, I. úsek a pre technologické vybavenie diaľnice D1 Liptovský Mikuláš – Važec</w:t>
      </w:r>
      <w:r w:rsidRPr="00B84503">
        <w:rPr>
          <w:rFonts w:asciiTheme="minorHAnsi" w:hAnsiTheme="minorHAnsi" w:cstheme="minorHAnsi"/>
          <w:color w:val="000000" w:themeColor="text1"/>
          <w:sz w:val="22"/>
          <w:szCs w:val="22"/>
        </w:rPr>
        <w:t xml:space="preserve"> samostatne.</w:t>
      </w:r>
    </w:p>
    <w:p w14:paraId="2F97198C" w14:textId="124B3501" w:rsidR="00896E16" w:rsidRPr="00B84503" w:rsidRDefault="00896E16" w:rsidP="0002330E">
      <w:pPr>
        <w:pStyle w:val="CEMOS"/>
        <w:numPr>
          <w:ilvl w:val="1"/>
          <w:numId w:val="111"/>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ak poskytovateľ v rámci výkonu servisu technologického vybavenia zistí</w:t>
      </w:r>
      <w:r w:rsidR="00E40B8D" w:rsidRPr="00B84503">
        <w:rPr>
          <w:rFonts w:asciiTheme="minorHAnsi" w:hAnsiTheme="minorHAnsi" w:cstheme="minorHAnsi"/>
          <w:color w:val="000000" w:themeColor="text1"/>
          <w:sz w:val="22"/>
          <w:szCs w:val="22"/>
        </w:rPr>
        <w:t xml:space="preserve"> akúkoľvek vadu alebo poruchu technologického vybavenia</w:t>
      </w:r>
      <w:r w:rsidRPr="00B84503">
        <w:rPr>
          <w:rFonts w:asciiTheme="minorHAnsi" w:hAnsiTheme="minorHAnsi" w:cstheme="minorHAnsi"/>
          <w:color w:val="000000" w:themeColor="text1"/>
          <w:sz w:val="22"/>
          <w:szCs w:val="22"/>
        </w:rPr>
        <w:t>, je povinný toto zistenie a rozsah vady alebo poruchy uviesť v zázname o servisnej činnosti v servisnom denníku. Taktiež je povinný uviesť, či ide o vadu alebo poruchu technologického vybavenia, na ktorú sa vzťahuje záruka podľa rámcovej dohody alebo ide o vadu alebo poruchu, na ktorú sa nevzťahuje záruka podľa rámcovej dohody. V prípade vady alebo poruchy na technologickom vybavení, na ktorú sa vzťahuje záruka budú objednávateľ a poskytovateľ postupovať podľa článku 7 rámcovej dohody</w:t>
      </w:r>
    </w:p>
    <w:p w14:paraId="52BBDC6F" w14:textId="3DAB8358" w:rsidR="00896E16" w:rsidRPr="00B84503" w:rsidRDefault="00896E16" w:rsidP="0002330E">
      <w:pPr>
        <w:pStyle w:val="CEMOS"/>
        <w:numPr>
          <w:ilvl w:val="1"/>
          <w:numId w:val="111"/>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Za účelom odstránenia vady alebo poruchy technologického vybavenia zašle poskytovateľ objednávateľovi cenovú ponuku na opravu technologického vybavenia vyhotovenú v súlade s ustanoveniami rámcovej dohody (pod podmienkou použitia hodinovej sadzby za opravy technologického vybavenia p</w:t>
      </w:r>
      <w:r w:rsidR="006736D2">
        <w:rPr>
          <w:rFonts w:asciiTheme="minorHAnsi" w:hAnsiTheme="minorHAnsi" w:cstheme="minorHAnsi"/>
          <w:color w:val="000000" w:themeColor="text1"/>
          <w:sz w:val="22"/>
          <w:szCs w:val="22"/>
        </w:rPr>
        <w:t>odľa b</w:t>
      </w:r>
      <w:r w:rsidR="00E40B8D" w:rsidRPr="00B84503">
        <w:rPr>
          <w:rFonts w:asciiTheme="minorHAnsi" w:hAnsiTheme="minorHAnsi" w:cstheme="minorHAnsi"/>
          <w:color w:val="000000" w:themeColor="text1"/>
          <w:sz w:val="22"/>
          <w:szCs w:val="22"/>
        </w:rPr>
        <w:t>od</w:t>
      </w:r>
      <w:r w:rsidR="002E6DDB" w:rsidRPr="00B84503">
        <w:rPr>
          <w:rFonts w:asciiTheme="minorHAnsi" w:hAnsiTheme="minorHAnsi" w:cstheme="minorHAnsi"/>
          <w:color w:val="000000" w:themeColor="text1"/>
          <w:sz w:val="22"/>
          <w:szCs w:val="22"/>
        </w:rPr>
        <w:t>u</w:t>
      </w:r>
      <w:r w:rsidR="00E40B8D" w:rsidRPr="00B84503">
        <w:rPr>
          <w:rFonts w:asciiTheme="minorHAnsi" w:hAnsiTheme="minorHAnsi" w:cstheme="minorHAnsi"/>
          <w:color w:val="000000" w:themeColor="text1"/>
          <w:sz w:val="22"/>
          <w:szCs w:val="22"/>
        </w:rPr>
        <w:t xml:space="preserve"> 4.2</w:t>
      </w:r>
      <w:r w:rsidRPr="00B84503">
        <w:rPr>
          <w:rFonts w:asciiTheme="minorHAnsi" w:hAnsiTheme="minorHAnsi" w:cstheme="minorHAnsi"/>
          <w:color w:val="000000" w:themeColor="text1"/>
          <w:sz w:val="22"/>
          <w:szCs w:val="22"/>
        </w:rPr>
        <w:t xml:space="preserve"> článku 4 rámcovej dohody a cien náhradných dielov uvedených v Prílohe č. 7 rámcovej dohody).</w:t>
      </w:r>
    </w:p>
    <w:p w14:paraId="3A71EDE4" w14:textId="77777777" w:rsidR="00D52721" w:rsidRPr="00B84503" w:rsidRDefault="00896E16" w:rsidP="0002330E">
      <w:pPr>
        <w:pStyle w:val="CEMOS"/>
        <w:numPr>
          <w:ilvl w:val="1"/>
          <w:numId w:val="111"/>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Poskytovateľ vypracuje cenovú ponuku na opravu technologického vybavenia v zmysle Prílohy č. 19 </w:t>
      </w:r>
      <w:r w:rsidR="00E40B8D" w:rsidRPr="00B84503">
        <w:rPr>
          <w:rFonts w:asciiTheme="minorHAnsi" w:hAnsiTheme="minorHAnsi" w:cstheme="minorHAnsi"/>
          <w:color w:val="000000" w:themeColor="text1"/>
          <w:sz w:val="22"/>
          <w:szCs w:val="22"/>
        </w:rPr>
        <w:t xml:space="preserve">rámcovej dohody - </w:t>
      </w:r>
      <w:r w:rsidRPr="00B84503">
        <w:rPr>
          <w:rFonts w:asciiTheme="minorHAnsi" w:hAnsiTheme="minorHAnsi" w:cstheme="minorHAnsi"/>
          <w:color w:val="000000" w:themeColor="text1"/>
          <w:sz w:val="22"/>
          <w:szCs w:val="22"/>
        </w:rPr>
        <w:t>Minimálne požiadavky na vytvorenie cenovej ponuky na opravu technologického zariadenia rámcovej dohody a</w:t>
      </w:r>
      <w:r w:rsidR="00E40B8D" w:rsidRPr="00B84503">
        <w:rPr>
          <w:rFonts w:asciiTheme="minorHAnsi" w:hAnsiTheme="minorHAnsi" w:cstheme="minorHAnsi"/>
          <w:color w:val="000000" w:themeColor="text1"/>
          <w:sz w:val="22"/>
          <w:szCs w:val="22"/>
        </w:rPr>
        <w:t> </w:t>
      </w:r>
      <w:r w:rsidRPr="00B84503">
        <w:rPr>
          <w:rFonts w:asciiTheme="minorHAnsi" w:hAnsiTheme="minorHAnsi" w:cstheme="minorHAnsi"/>
          <w:color w:val="000000" w:themeColor="text1"/>
          <w:sz w:val="22"/>
          <w:szCs w:val="22"/>
        </w:rPr>
        <w:t>zašle</w:t>
      </w:r>
      <w:r w:rsidR="00E40B8D" w:rsidRPr="00B84503">
        <w:rPr>
          <w:rFonts w:asciiTheme="minorHAnsi" w:hAnsiTheme="minorHAnsi" w:cstheme="minorHAnsi"/>
          <w:color w:val="000000" w:themeColor="text1"/>
          <w:sz w:val="22"/>
          <w:szCs w:val="22"/>
        </w:rPr>
        <w:t xml:space="preserve"> ju</w:t>
      </w:r>
      <w:r w:rsidRPr="00B84503">
        <w:rPr>
          <w:rFonts w:asciiTheme="minorHAnsi" w:hAnsiTheme="minorHAnsi" w:cstheme="minorHAnsi"/>
          <w:color w:val="000000" w:themeColor="text1"/>
          <w:sz w:val="22"/>
          <w:szCs w:val="22"/>
        </w:rPr>
        <w:t xml:space="preserve"> objednávateľovi k prvotnému posúdeniu a schváleniu v elektronickej forme emailom</w:t>
      </w:r>
      <w:r w:rsidR="00D52721" w:rsidRPr="00B84503">
        <w:rPr>
          <w:rFonts w:asciiTheme="minorHAnsi" w:hAnsiTheme="minorHAnsi" w:cstheme="minorHAnsi"/>
          <w:color w:val="000000" w:themeColor="text1"/>
          <w:sz w:val="22"/>
          <w:szCs w:val="22"/>
        </w:rPr>
        <w:t>:</w:t>
      </w:r>
    </w:p>
    <w:p w14:paraId="69BE061F" w14:textId="7894C30F" w:rsidR="00D52721" w:rsidRPr="00B84503" w:rsidRDefault="00896E16" w:rsidP="00D52721">
      <w:pPr>
        <w:pStyle w:val="CEMOS"/>
        <w:numPr>
          <w:ilvl w:val="0"/>
          <w:numId w:val="104"/>
        </w:numPr>
        <w:spacing w:after="12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vedúcemu oddelenia </w:t>
      </w:r>
      <w:r w:rsidR="00E8554F" w:rsidRPr="00B84503">
        <w:rPr>
          <w:rFonts w:asciiTheme="minorHAnsi" w:hAnsiTheme="minorHAnsi" w:cstheme="minorHAnsi"/>
          <w:color w:val="000000" w:themeColor="text1"/>
          <w:sz w:val="22"/>
          <w:szCs w:val="22"/>
        </w:rPr>
        <w:t>technológií tunelov</w:t>
      </w:r>
      <w:r w:rsidR="00D52721" w:rsidRPr="00B84503">
        <w:rPr>
          <w:rFonts w:asciiTheme="minorHAnsi" w:hAnsiTheme="minorHAnsi" w:cstheme="minorHAnsi"/>
          <w:color w:val="000000" w:themeColor="text1"/>
          <w:sz w:val="22"/>
          <w:szCs w:val="22"/>
        </w:rPr>
        <w:t>,</w:t>
      </w:r>
      <w:r w:rsidRPr="00B84503">
        <w:rPr>
          <w:rFonts w:asciiTheme="minorHAnsi" w:hAnsiTheme="minorHAnsi" w:cstheme="minorHAnsi"/>
          <w:color w:val="000000" w:themeColor="text1"/>
          <w:sz w:val="22"/>
          <w:szCs w:val="22"/>
        </w:rPr>
        <w:t xml:space="preserve"> </w:t>
      </w:r>
      <w:r w:rsidR="00D52721" w:rsidRPr="00B84503">
        <w:rPr>
          <w:rFonts w:asciiTheme="minorHAnsi" w:hAnsiTheme="minorHAnsi" w:cstheme="minorHAnsi"/>
          <w:color w:val="000000" w:themeColor="text1"/>
          <w:sz w:val="22"/>
          <w:szCs w:val="22"/>
        </w:rPr>
        <w:t xml:space="preserve">v prípade cenovej ponuky na opravu technologického vybavenia tunela </w:t>
      </w:r>
      <w:r w:rsidR="0021050F" w:rsidRPr="00B84503">
        <w:rPr>
          <w:rFonts w:asciiTheme="minorHAnsi" w:hAnsiTheme="minorHAnsi" w:cstheme="minorHAnsi"/>
          <w:color w:val="000000" w:themeColor="text1"/>
          <w:sz w:val="22"/>
          <w:szCs w:val="22"/>
        </w:rPr>
        <w:t xml:space="preserve">Bôrik </w:t>
      </w:r>
      <w:r w:rsidR="00D52721" w:rsidRPr="00B84503">
        <w:rPr>
          <w:rFonts w:asciiTheme="minorHAnsi" w:hAnsiTheme="minorHAnsi" w:cstheme="minorHAnsi"/>
          <w:color w:val="000000" w:themeColor="text1"/>
          <w:sz w:val="22"/>
          <w:szCs w:val="22"/>
        </w:rPr>
        <w:t>a</w:t>
      </w:r>
      <w:r w:rsidR="0057177E" w:rsidRPr="00B84503">
        <w:rPr>
          <w:rFonts w:asciiTheme="minorHAnsi" w:hAnsiTheme="minorHAnsi" w:cstheme="minorHAnsi"/>
          <w:color w:val="000000" w:themeColor="text1"/>
          <w:sz w:val="22"/>
          <w:szCs w:val="22"/>
        </w:rPr>
        <w:t xml:space="preserve"> technologického vybavenia </w:t>
      </w:r>
      <w:r w:rsidR="00D52721" w:rsidRPr="00B84503">
        <w:rPr>
          <w:rFonts w:asciiTheme="minorHAnsi" w:hAnsiTheme="minorHAnsi" w:cstheme="minorHAnsi"/>
          <w:color w:val="000000" w:themeColor="text1"/>
          <w:sz w:val="22"/>
          <w:szCs w:val="22"/>
        </w:rPr>
        <w:t>podjazdu</w:t>
      </w:r>
      <w:r w:rsidR="0021050F" w:rsidRPr="00B84503">
        <w:rPr>
          <w:rFonts w:asciiTheme="minorHAnsi" w:hAnsiTheme="minorHAnsi" w:cstheme="minorHAnsi"/>
          <w:color w:val="000000" w:themeColor="text1"/>
          <w:sz w:val="22"/>
          <w:szCs w:val="22"/>
        </w:rPr>
        <w:t xml:space="preserve"> </w:t>
      </w:r>
      <w:r w:rsidR="00B428FF" w:rsidRPr="00B84503">
        <w:rPr>
          <w:rFonts w:asciiTheme="minorHAnsi" w:hAnsiTheme="minorHAnsi" w:cstheme="minorHAnsi"/>
          <w:color w:val="000000" w:themeColor="text1"/>
          <w:sz w:val="22"/>
          <w:szCs w:val="22"/>
        </w:rPr>
        <w:t>Lučivná</w:t>
      </w:r>
      <w:r w:rsidR="00D52721" w:rsidRPr="00B84503">
        <w:rPr>
          <w:rFonts w:asciiTheme="minorHAnsi" w:hAnsiTheme="minorHAnsi" w:cstheme="minorHAnsi"/>
          <w:color w:val="000000" w:themeColor="text1"/>
          <w:sz w:val="22"/>
          <w:szCs w:val="22"/>
        </w:rPr>
        <w:t>,</w:t>
      </w:r>
    </w:p>
    <w:p w14:paraId="0FB4F4E2" w14:textId="32E0EEC6" w:rsidR="00D52721" w:rsidRPr="00B84503" w:rsidRDefault="00896E16" w:rsidP="0021050F">
      <w:pPr>
        <w:pStyle w:val="CEMOS"/>
        <w:numPr>
          <w:ilvl w:val="0"/>
          <w:numId w:val="104"/>
        </w:numPr>
        <w:spacing w:after="12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lastRenderedPageBreak/>
        <w:t>vedúcemu oddelenia technológií a</w:t>
      </w:r>
      <w:r w:rsidR="00D52721" w:rsidRPr="00B84503">
        <w:rPr>
          <w:rFonts w:asciiTheme="minorHAnsi" w:hAnsiTheme="minorHAnsi" w:cstheme="minorHAnsi"/>
          <w:color w:val="000000" w:themeColor="text1"/>
          <w:sz w:val="22"/>
          <w:szCs w:val="22"/>
        </w:rPr>
        <w:t> </w:t>
      </w:r>
      <w:r w:rsidRPr="00B84503">
        <w:rPr>
          <w:rFonts w:asciiTheme="minorHAnsi" w:hAnsiTheme="minorHAnsi" w:cstheme="minorHAnsi"/>
          <w:color w:val="000000" w:themeColor="text1"/>
          <w:sz w:val="22"/>
          <w:szCs w:val="22"/>
        </w:rPr>
        <w:t>IRSD</w:t>
      </w:r>
      <w:r w:rsidR="00D52721" w:rsidRPr="00B84503">
        <w:rPr>
          <w:rFonts w:asciiTheme="minorHAnsi" w:hAnsiTheme="minorHAnsi" w:cstheme="minorHAnsi"/>
          <w:color w:val="000000" w:themeColor="text1"/>
          <w:sz w:val="22"/>
          <w:szCs w:val="22"/>
        </w:rPr>
        <w:t xml:space="preserve">, v prípade cenovej ponuky na opravu technologického vybavenia </w:t>
      </w:r>
      <w:r w:rsidR="0021050F" w:rsidRPr="00B84503">
        <w:rPr>
          <w:rFonts w:asciiTheme="minorHAnsi" w:hAnsiTheme="minorHAnsi" w:cstheme="minorHAnsi"/>
          <w:color w:val="000000" w:themeColor="text1"/>
          <w:sz w:val="22"/>
          <w:szCs w:val="22"/>
        </w:rPr>
        <w:t>D1 Liptovský Mikuláš – Jablonov, I. úsek.</w:t>
      </w:r>
    </w:p>
    <w:p w14:paraId="0C048098" w14:textId="68B74911" w:rsidR="00896E16" w:rsidRPr="00B84503" w:rsidRDefault="00896E16" w:rsidP="00D52721">
      <w:pPr>
        <w:pStyle w:val="CEMOS"/>
        <w:spacing w:after="12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 schválení cenovej ponuky objednávateľom, poskytovateľ predloží cenovú ponuku v tlačenej forme a doručí ju na adresu sídla objednávateľa. Objednávateľ následne vyhotoví objednávku, na základe ktorej poskytovateľ pristúpi k oprave technologického vybavenia.</w:t>
      </w:r>
    </w:p>
    <w:p w14:paraId="23C5FAC5" w14:textId="77777777" w:rsidR="00896E16" w:rsidRPr="00B84503" w:rsidRDefault="00896E16" w:rsidP="0002330E">
      <w:pPr>
        <w:pStyle w:val="CEMOS"/>
        <w:numPr>
          <w:ilvl w:val="1"/>
          <w:numId w:val="111"/>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V prípade, že na vykonanie opravy technologického vybavenia je potrebné zabezpečiť materiál a náhradné diely, ktoré sa nenachádzajú v </w:t>
      </w:r>
      <w:r w:rsidRPr="00B84503">
        <w:rPr>
          <w:rFonts w:asciiTheme="minorHAnsi" w:hAnsiTheme="minorHAnsi" w:cstheme="minorHAnsi"/>
          <w:bCs/>
          <w:color w:val="000000" w:themeColor="text1"/>
          <w:sz w:val="22"/>
          <w:szCs w:val="22"/>
        </w:rPr>
        <w:t>Prílohe č. 7</w:t>
      </w:r>
      <w:r w:rsidRPr="00B84503">
        <w:rPr>
          <w:rFonts w:asciiTheme="minorHAnsi" w:hAnsiTheme="minorHAnsi" w:cstheme="minorHAnsi"/>
          <w:b/>
          <w:bCs/>
          <w:color w:val="000000" w:themeColor="text1"/>
          <w:sz w:val="22"/>
          <w:szCs w:val="22"/>
        </w:rPr>
        <w:t xml:space="preserve"> </w:t>
      </w:r>
      <w:r w:rsidRPr="00B84503">
        <w:rPr>
          <w:rFonts w:asciiTheme="minorHAnsi" w:hAnsiTheme="minorHAnsi" w:cstheme="minorHAnsi"/>
          <w:bCs/>
          <w:color w:val="000000" w:themeColor="text1"/>
          <w:sz w:val="22"/>
          <w:szCs w:val="22"/>
        </w:rPr>
        <w:t>tejto rámcovej dohody, poskytovateľ predloží objednávateľovi v rámci cenovej ponuky na vykonanie prác aj podrobný r</w:t>
      </w:r>
      <w:r w:rsidRPr="00B84503">
        <w:rPr>
          <w:rFonts w:asciiTheme="minorHAnsi" w:hAnsiTheme="minorHAnsi" w:cstheme="minorHAnsi"/>
          <w:color w:val="000000" w:themeColor="text1"/>
          <w:sz w:val="22"/>
          <w:szCs w:val="22"/>
        </w:rPr>
        <w:t>ozpis položiek a presnú technickú špecifikáciu náhradných dielov a materiálu</w:t>
      </w:r>
      <w:r w:rsidRPr="00B84503">
        <w:rPr>
          <w:rFonts w:asciiTheme="minorHAnsi" w:hAnsiTheme="minorHAnsi" w:cstheme="minorHAnsi"/>
          <w:bCs/>
          <w:color w:val="000000" w:themeColor="text1"/>
          <w:sz w:val="22"/>
          <w:szCs w:val="22"/>
        </w:rPr>
        <w:t xml:space="preserve"> formou prílohy k cenovej ponuke</w:t>
      </w:r>
      <w:r w:rsidRPr="00B84503">
        <w:rPr>
          <w:rFonts w:asciiTheme="minorHAnsi" w:hAnsiTheme="minorHAnsi" w:cstheme="minorHAnsi"/>
          <w:color w:val="000000" w:themeColor="text1"/>
          <w:sz w:val="22"/>
          <w:szCs w:val="22"/>
        </w:rPr>
        <w:t xml:space="preserve">. </w:t>
      </w:r>
    </w:p>
    <w:p w14:paraId="7D323034" w14:textId="77777777" w:rsidR="00896E16" w:rsidRPr="00B84503" w:rsidRDefault="00896E16" w:rsidP="0002330E">
      <w:pPr>
        <w:pStyle w:val="CEMOS"/>
        <w:numPr>
          <w:ilvl w:val="1"/>
          <w:numId w:val="111"/>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Opravy technologického vybavenia podľa </w:t>
      </w:r>
      <w:proofErr w:type="spellStart"/>
      <w:r w:rsidRPr="00B84503">
        <w:rPr>
          <w:rFonts w:asciiTheme="minorHAnsi" w:hAnsiTheme="minorHAnsi" w:cstheme="minorHAnsi"/>
          <w:color w:val="000000" w:themeColor="text1"/>
          <w:sz w:val="22"/>
          <w:szCs w:val="22"/>
        </w:rPr>
        <w:t>podbodu</w:t>
      </w:r>
      <w:proofErr w:type="spellEnd"/>
      <w:r w:rsidRPr="00B84503">
        <w:rPr>
          <w:rFonts w:asciiTheme="minorHAnsi" w:hAnsiTheme="minorHAnsi" w:cstheme="minorHAnsi"/>
          <w:color w:val="000000" w:themeColor="text1"/>
          <w:sz w:val="22"/>
          <w:szCs w:val="22"/>
        </w:rPr>
        <w:t xml:space="preserve"> 1.1.1 bodu 1.1 článku 1 rámcovej dohody, v zmysle fyzickej realizácie prác na základe objednávky spoločne so všetkými inými relevantnými skutočnosťami, poskytovateľ zaeviduje formou zápisu do servisného denníka v zmysle Prílohy č. 20 rámcovej dohody. </w:t>
      </w:r>
    </w:p>
    <w:p w14:paraId="062C3BFF" w14:textId="2C66BD3A" w:rsidR="001469A1" w:rsidRPr="00B84503" w:rsidRDefault="00896E16" w:rsidP="001469A1">
      <w:pPr>
        <w:pStyle w:val="CEMOS"/>
        <w:numPr>
          <w:ilvl w:val="1"/>
          <w:numId w:val="111"/>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Odstránenie vady alebo poruchy technologického vybavenia v súlade s bodmi 3.6 až 3.10 tohto článku rámcovej dohody bude zaznamenané v POV a bude písomne potvrdené stranami </w:t>
      </w:r>
      <w:r w:rsidR="00A347AD" w:rsidRPr="00B84503">
        <w:rPr>
          <w:rFonts w:asciiTheme="minorHAnsi" w:hAnsiTheme="minorHAnsi" w:cstheme="minorHAnsi"/>
          <w:color w:val="000000" w:themeColor="text1"/>
          <w:sz w:val="22"/>
          <w:szCs w:val="22"/>
        </w:rPr>
        <w:t xml:space="preserve">rámcovej </w:t>
      </w:r>
      <w:r w:rsidRPr="00B84503">
        <w:rPr>
          <w:rFonts w:asciiTheme="minorHAnsi" w:hAnsiTheme="minorHAnsi" w:cstheme="minorHAnsi"/>
          <w:color w:val="000000" w:themeColor="text1"/>
          <w:sz w:val="22"/>
          <w:szCs w:val="22"/>
        </w:rPr>
        <w:t>dohody</w:t>
      </w:r>
      <w:r w:rsidR="001469A1" w:rsidRPr="00B84503">
        <w:rPr>
          <w:rFonts w:asciiTheme="minorHAnsi" w:hAnsiTheme="minorHAnsi" w:cstheme="minorHAnsi"/>
          <w:color w:val="000000" w:themeColor="text1"/>
          <w:sz w:val="22"/>
          <w:szCs w:val="22"/>
        </w:rPr>
        <w:t>:</w:t>
      </w:r>
    </w:p>
    <w:p w14:paraId="2BEA13A1" w14:textId="0F99112C" w:rsidR="001469A1" w:rsidRPr="00B84503" w:rsidRDefault="00896E16" w:rsidP="001469A1">
      <w:pPr>
        <w:pStyle w:val="CEMOS"/>
        <w:numPr>
          <w:ilvl w:val="0"/>
          <w:numId w:val="104"/>
        </w:numPr>
        <w:spacing w:after="12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vedúcim oddelenia tunela SSÚD 9 Mengusovce</w:t>
      </w:r>
      <w:r w:rsidR="001469A1" w:rsidRPr="00B84503">
        <w:rPr>
          <w:rFonts w:asciiTheme="minorHAnsi" w:hAnsiTheme="minorHAnsi" w:cstheme="minorHAnsi"/>
          <w:color w:val="000000" w:themeColor="text1"/>
          <w:sz w:val="22"/>
          <w:szCs w:val="22"/>
        </w:rPr>
        <w:t>,</w:t>
      </w:r>
      <w:r w:rsidR="00977C58">
        <w:rPr>
          <w:rFonts w:asciiTheme="minorHAnsi" w:hAnsiTheme="minorHAnsi" w:cstheme="minorHAnsi"/>
          <w:color w:val="000000" w:themeColor="text1"/>
          <w:sz w:val="22"/>
          <w:szCs w:val="22"/>
        </w:rPr>
        <w:t xml:space="preserve"> v prípade </w:t>
      </w:r>
      <w:r w:rsidRPr="00B84503">
        <w:rPr>
          <w:rFonts w:asciiTheme="minorHAnsi" w:hAnsiTheme="minorHAnsi" w:cstheme="minorHAnsi"/>
          <w:color w:val="000000" w:themeColor="text1"/>
          <w:sz w:val="22"/>
          <w:szCs w:val="22"/>
        </w:rPr>
        <w:t>odstráneni</w:t>
      </w:r>
      <w:r w:rsidR="00977C58">
        <w:rPr>
          <w:rFonts w:asciiTheme="minorHAnsi" w:hAnsiTheme="minorHAnsi" w:cstheme="minorHAnsi"/>
          <w:color w:val="000000" w:themeColor="text1"/>
          <w:sz w:val="22"/>
          <w:szCs w:val="22"/>
        </w:rPr>
        <w:t>a</w:t>
      </w:r>
      <w:r w:rsidRPr="00B84503">
        <w:rPr>
          <w:rFonts w:asciiTheme="minorHAnsi" w:hAnsiTheme="minorHAnsi" w:cstheme="minorHAnsi"/>
          <w:color w:val="000000" w:themeColor="text1"/>
          <w:sz w:val="22"/>
          <w:szCs w:val="22"/>
        </w:rPr>
        <w:t xml:space="preserve"> vady alebo poruchy týkajúce sa </w:t>
      </w:r>
      <w:r w:rsidR="001469A1" w:rsidRPr="00B84503">
        <w:rPr>
          <w:rFonts w:asciiTheme="minorHAnsi" w:hAnsiTheme="minorHAnsi" w:cstheme="minorHAnsi"/>
          <w:color w:val="000000" w:themeColor="text1"/>
          <w:sz w:val="22"/>
          <w:szCs w:val="22"/>
        </w:rPr>
        <w:t xml:space="preserve">technologického vybavenia tunela </w:t>
      </w:r>
      <w:r w:rsidR="0021050F" w:rsidRPr="00B84503">
        <w:rPr>
          <w:rFonts w:asciiTheme="minorHAnsi" w:hAnsiTheme="minorHAnsi" w:cstheme="minorHAnsi"/>
          <w:color w:val="000000" w:themeColor="text1"/>
          <w:sz w:val="22"/>
          <w:szCs w:val="22"/>
        </w:rPr>
        <w:t>Bôrik</w:t>
      </w:r>
      <w:r w:rsidR="00BC30A4" w:rsidRPr="00B84503">
        <w:rPr>
          <w:rFonts w:asciiTheme="minorHAnsi" w:hAnsiTheme="minorHAnsi" w:cstheme="minorHAnsi"/>
          <w:color w:val="000000" w:themeColor="text1"/>
          <w:sz w:val="22"/>
          <w:szCs w:val="22"/>
        </w:rPr>
        <w:t>,</w:t>
      </w:r>
      <w:r w:rsidR="0021050F" w:rsidRPr="00B84503">
        <w:rPr>
          <w:rFonts w:asciiTheme="minorHAnsi" w:hAnsiTheme="minorHAnsi" w:cstheme="minorHAnsi"/>
          <w:color w:val="000000" w:themeColor="text1"/>
          <w:sz w:val="22"/>
          <w:szCs w:val="22"/>
        </w:rPr>
        <w:t> technologického vybavenia</w:t>
      </w:r>
      <w:r w:rsidR="001469A1" w:rsidRPr="00B84503">
        <w:rPr>
          <w:rFonts w:asciiTheme="minorHAnsi" w:hAnsiTheme="minorHAnsi" w:cstheme="minorHAnsi"/>
          <w:color w:val="000000" w:themeColor="text1"/>
          <w:sz w:val="22"/>
          <w:szCs w:val="22"/>
        </w:rPr>
        <w:t xml:space="preserve"> podjazdu </w:t>
      </w:r>
      <w:r w:rsidR="00B428FF" w:rsidRPr="00B84503">
        <w:rPr>
          <w:rFonts w:asciiTheme="minorHAnsi" w:hAnsiTheme="minorHAnsi" w:cstheme="minorHAnsi"/>
          <w:color w:val="000000" w:themeColor="text1"/>
          <w:sz w:val="22"/>
          <w:szCs w:val="22"/>
        </w:rPr>
        <w:t>Lučivná</w:t>
      </w:r>
      <w:r w:rsidR="0021050F" w:rsidRPr="00B84503">
        <w:rPr>
          <w:rFonts w:asciiTheme="minorHAnsi" w:hAnsiTheme="minorHAnsi" w:cstheme="minorHAnsi"/>
          <w:color w:val="000000" w:themeColor="text1"/>
          <w:sz w:val="22"/>
          <w:szCs w:val="22"/>
        </w:rPr>
        <w:t xml:space="preserve"> </w:t>
      </w:r>
      <w:r w:rsidR="001469A1" w:rsidRPr="00B84503">
        <w:rPr>
          <w:rFonts w:asciiTheme="minorHAnsi" w:hAnsiTheme="minorHAnsi" w:cstheme="minorHAnsi"/>
          <w:color w:val="000000" w:themeColor="text1"/>
          <w:sz w:val="22"/>
          <w:szCs w:val="22"/>
        </w:rPr>
        <w:t>a technologického vybavenia diaľnice D1 Važec – Mengusovce, D1 Mengusovce – Jánovce, I. úsek, D1 Mengusovce – Jánovce, II. úsek, D1 Mengusovce – Jánovce, III. úsek, D1 Jánovce – Jablonov, I. úsek,</w:t>
      </w:r>
    </w:p>
    <w:p w14:paraId="2575A235" w14:textId="5DAABD8C" w:rsidR="001469A1" w:rsidRPr="00B84503" w:rsidRDefault="00896E16" w:rsidP="001469A1">
      <w:pPr>
        <w:pStyle w:val="CEMOS"/>
        <w:numPr>
          <w:ilvl w:val="0"/>
          <w:numId w:val="104"/>
        </w:numPr>
        <w:spacing w:after="12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vedúcim SSÚD 8 Liptovský Mikuláš</w:t>
      </w:r>
      <w:r w:rsidR="001469A1" w:rsidRPr="00B84503">
        <w:rPr>
          <w:rFonts w:asciiTheme="minorHAnsi" w:hAnsiTheme="minorHAnsi" w:cstheme="minorHAnsi"/>
          <w:color w:val="000000" w:themeColor="text1"/>
          <w:sz w:val="22"/>
          <w:szCs w:val="22"/>
        </w:rPr>
        <w:t xml:space="preserve">, </w:t>
      </w:r>
      <w:r w:rsidR="00977C58">
        <w:rPr>
          <w:rFonts w:asciiTheme="minorHAnsi" w:hAnsiTheme="minorHAnsi" w:cstheme="minorHAnsi"/>
          <w:color w:val="000000" w:themeColor="text1"/>
          <w:sz w:val="22"/>
          <w:szCs w:val="22"/>
        </w:rPr>
        <w:t xml:space="preserve">v prípade </w:t>
      </w:r>
      <w:r w:rsidRPr="00B84503">
        <w:rPr>
          <w:rFonts w:asciiTheme="minorHAnsi" w:hAnsiTheme="minorHAnsi" w:cstheme="minorHAnsi"/>
          <w:color w:val="000000" w:themeColor="text1"/>
          <w:sz w:val="22"/>
          <w:szCs w:val="22"/>
        </w:rPr>
        <w:t>odstráneni</w:t>
      </w:r>
      <w:r w:rsidR="00977C58">
        <w:rPr>
          <w:rFonts w:asciiTheme="minorHAnsi" w:hAnsiTheme="minorHAnsi" w:cstheme="minorHAnsi"/>
          <w:color w:val="000000" w:themeColor="text1"/>
          <w:sz w:val="22"/>
          <w:szCs w:val="22"/>
        </w:rPr>
        <w:t>a</w:t>
      </w:r>
      <w:r w:rsidRPr="00B84503">
        <w:rPr>
          <w:rFonts w:asciiTheme="minorHAnsi" w:hAnsiTheme="minorHAnsi" w:cstheme="minorHAnsi"/>
          <w:color w:val="000000" w:themeColor="text1"/>
          <w:sz w:val="22"/>
          <w:szCs w:val="22"/>
        </w:rPr>
        <w:t xml:space="preserve"> vady alebo poruchy týkajúce sa </w:t>
      </w:r>
      <w:r w:rsidR="001469A1" w:rsidRPr="00B84503">
        <w:rPr>
          <w:rFonts w:asciiTheme="minorHAnsi" w:hAnsiTheme="minorHAnsi" w:cstheme="minorHAnsi"/>
          <w:color w:val="000000" w:themeColor="text1"/>
          <w:sz w:val="22"/>
          <w:szCs w:val="22"/>
        </w:rPr>
        <w:t>technologického vybavenia diaľnice D1 Liptovský Mikuláš – Važec</w:t>
      </w:r>
      <w:r w:rsidRPr="00B84503">
        <w:rPr>
          <w:rFonts w:asciiTheme="minorHAnsi" w:hAnsiTheme="minorHAnsi" w:cstheme="minorHAnsi"/>
          <w:color w:val="000000" w:themeColor="text1"/>
          <w:sz w:val="22"/>
          <w:szCs w:val="22"/>
        </w:rPr>
        <w:t xml:space="preserve"> </w:t>
      </w:r>
    </w:p>
    <w:p w14:paraId="09703687" w14:textId="2D295383" w:rsidR="00896E16" w:rsidRPr="00B84503" w:rsidRDefault="00896E16" w:rsidP="001469A1">
      <w:pPr>
        <w:pStyle w:val="CEMOS"/>
        <w:spacing w:after="12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a bude slúžiť ako podklad pre fakturáciu príslušného výkonu. </w:t>
      </w:r>
    </w:p>
    <w:p w14:paraId="30E8816E" w14:textId="6BAA1FD4" w:rsidR="00896E16" w:rsidRPr="00B84503" w:rsidRDefault="00896E16" w:rsidP="00C43484">
      <w:pPr>
        <w:pStyle w:val="CEMOS"/>
        <w:numPr>
          <w:ilvl w:val="1"/>
          <w:numId w:val="111"/>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Pre účely bodov 3.6 až 3.18 článku 3 rámcovej dohody sú osoby oprávnené na komunikáciu za objednávateľa uvedené v Prílohe č. 18 rámcovej </w:t>
      </w:r>
      <w:r w:rsidR="001B456B" w:rsidRPr="00B84503">
        <w:rPr>
          <w:rFonts w:asciiTheme="minorHAnsi" w:hAnsiTheme="minorHAnsi" w:cstheme="minorHAnsi"/>
          <w:color w:val="000000" w:themeColor="text1"/>
          <w:sz w:val="22"/>
          <w:szCs w:val="22"/>
        </w:rPr>
        <w:t xml:space="preserve">dohody a za </w:t>
      </w:r>
      <w:r w:rsidR="00C43484" w:rsidRPr="00B84503">
        <w:rPr>
          <w:rFonts w:asciiTheme="minorHAnsi" w:hAnsiTheme="minorHAnsi" w:cstheme="minorHAnsi"/>
          <w:color w:val="000000" w:themeColor="text1"/>
          <w:sz w:val="22"/>
          <w:szCs w:val="22"/>
        </w:rPr>
        <w:t>poskytovateľa osoba oprávnená na rokovanie vo veciach technických uvedená v záhlaví rámcovej dohody</w:t>
      </w:r>
      <w:r w:rsidRPr="00B84503">
        <w:rPr>
          <w:rFonts w:asciiTheme="minorHAnsi" w:hAnsiTheme="minorHAnsi" w:cstheme="minorHAnsi"/>
          <w:color w:val="000000" w:themeColor="text1"/>
          <w:sz w:val="22"/>
          <w:szCs w:val="22"/>
        </w:rPr>
        <w:t>.</w:t>
      </w:r>
    </w:p>
    <w:p w14:paraId="62BA2F20" w14:textId="77777777" w:rsidR="00896E16"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Objednávateľ zabezpečí na písomné požiadanie poskytovateľa obmedzenie cestnej premávky, resp. vylúčenie cestnej premávky a jej technické zabezpečenie výhradne po dobu nevyhnutnú na vykonanie činností podľa rámcovej dohody. Objednávateľ zruší obmedzenie cestnej premávky, resp. vylúčenie cestnej premávky na danom úseku diaľnice ihneď po ukončení a prevzatí prác od poskytovateľa.</w:t>
      </w:r>
    </w:p>
    <w:p w14:paraId="1BAEDA7C" w14:textId="058D42BE" w:rsidR="00896E16"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Objednávateľ zabezpečí poskytovateľovi vstup do priestorov súvisiacich s výkonom servisu technologického vybavenia a opráv technologického vybavenia. Vstup do priestorov zabezpečuje zástupca SSÚD 9 Mengusovce a zástupca SSÚD 8 L</w:t>
      </w:r>
      <w:r w:rsidR="00C43484" w:rsidRPr="00B84503">
        <w:rPr>
          <w:rFonts w:asciiTheme="minorHAnsi" w:hAnsiTheme="minorHAnsi" w:cstheme="minorHAnsi"/>
          <w:color w:val="000000" w:themeColor="text1"/>
          <w:sz w:val="22"/>
          <w:szCs w:val="22"/>
        </w:rPr>
        <w:t>iptovský Mikuláš objednávateľa</w:t>
      </w:r>
      <w:r w:rsidRPr="00B84503">
        <w:rPr>
          <w:rFonts w:asciiTheme="minorHAnsi" w:hAnsiTheme="minorHAnsi" w:cstheme="minorHAnsi"/>
          <w:color w:val="000000" w:themeColor="text1"/>
          <w:sz w:val="22"/>
          <w:szCs w:val="22"/>
        </w:rPr>
        <w:t xml:space="preserve"> oprávnen</w:t>
      </w:r>
      <w:r w:rsidR="00B520E3">
        <w:rPr>
          <w:rFonts w:asciiTheme="minorHAnsi" w:hAnsiTheme="minorHAnsi" w:cstheme="minorHAnsi"/>
          <w:color w:val="000000" w:themeColor="text1"/>
          <w:sz w:val="22"/>
          <w:szCs w:val="22"/>
        </w:rPr>
        <w:t>í</w:t>
      </w:r>
      <w:r w:rsidRPr="00B84503">
        <w:rPr>
          <w:rFonts w:asciiTheme="minorHAnsi" w:hAnsiTheme="minorHAnsi" w:cstheme="minorHAnsi"/>
          <w:color w:val="000000" w:themeColor="text1"/>
          <w:sz w:val="22"/>
          <w:szCs w:val="22"/>
        </w:rPr>
        <w:t xml:space="preserve"> na rokovanie vo veciach technických rámcovej dohody, resp. ním písomne poverená osoba.</w:t>
      </w:r>
    </w:p>
    <w:p w14:paraId="1E008431" w14:textId="77777777" w:rsidR="00896E16"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Objednávateľ si vyhradzuje právo umožniť prístup poskytovateľovi k miestu výkonu servisu technologického vybavenia a opráv technologického vybavenia len v nočných hodinách, prípadne cez víkend a sviatok. </w:t>
      </w:r>
    </w:p>
    <w:p w14:paraId="5C88BBAA" w14:textId="7C386F1D" w:rsidR="00E61D69"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je povinný bezodkladne vyhotoviť v rámci výkonu servisu technologického vybavenia protokol o technickej prehliadke a záznam o vykonaní údržby, technickej prehliadky alebo opravy technologického vybavenia do príslušného servisného denníka a predložiť ho na potvrdenie</w:t>
      </w:r>
      <w:r w:rsidR="00E61D69" w:rsidRPr="00B84503">
        <w:rPr>
          <w:rFonts w:asciiTheme="minorHAnsi" w:hAnsiTheme="minorHAnsi" w:cstheme="minorHAnsi"/>
          <w:color w:val="000000" w:themeColor="text1"/>
          <w:sz w:val="22"/>
          <w:szCs w:val="22"/>
        </w:rPr>
        <w:t>:</w:t>
      </w:r>
    </w:p>
    <w:p w14:paraId="03C77CA7" w14:textId="1B74A85D" w:rsidR="00E61D69" w:rsidRPr="00B84503" w:rsidRDefault="00E61D69" w:rsidP="00E61D69">
      <w:pPr>
        <w:pStyle w:val="CEMOS"/>
        <w:numPr>
          <w:ilvl w:val="0"/>
          <w:numId w:val="104"/>
        </w:numPr>
        <w:spacing w:before="0" w:after="12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lastRenderedPageBreak/>
        <w:t>vedúcemu oddelenia tunela SSÚD 9 Mengusovce, v prípade servisu</w:t>
      </w:r>
      <w:r w:rsidR="00896E16" w:rsidRPr="00B84503">
        <w:rPr>
          <w:rFonts w:asciiTheme="minorHAnsi" w:hAnsiTheme="minorHAnsi" w:cstheme="minorHAnsi"/>
          <w:color w:val="000000" w:themeColor="text1"/>
          <w:sz w:val="22"/>
          <w:szCs w:val="22"/>
        </w:rPr>
        <w:t xml:space="preserve"> </w:t>
      </w:r>
      <w:r w:rsidRPr="00B84503">
        <w:rPr>
          <w:rFonts w:asciiTheme="minorHAnsi" w:hAnsiTheme="minorHAnsi" w:cstheme="minorHAnsi"/>
          <w:color w:val="000000" w:themeColor="text1"/>
          <w:sz w:val="22"/>
          <w:szCs w:val="22"/>
        </w:rPr>
        <w:t xml:space="preserve">technologického vybavenia tunela </w:t>
      </w:r>
      <w:r w:rsidR="00BC30A4" w:rsidRPr="00B84503">
        <w:rPr>
          <w:rFonts w:asciiTheme="minorHAnsi" w:hAnsiTheme="minorHAnsi" w:cstheme="minorHAnsi"/>
          <w:color w:val="000000" w:themeColor="text1"/>
          <w:sz w:val="22"/>
          <w:szCs w:val="22"/>
        </w:rPr>
        <w:t>Bôrik,</w:t>
      </w:r>
      <w:r w:rsidR="0021050F" w:rsidRPr="00B84503">
        <w:rPr>
          <w:rFonts w:asciiTheme="minorHAnsi" w:hAnsiTheme="minorHAnsi" w:cstheme="minorHAnsi"/>
          <w:color w:val="000000" w:themeColor="text1"/>
          <w:sz w:val="22"/>
          <w:szCs w:val="22"/>
        </w:rPr>
        <w:t xml:space="preserve"> technologického vybavenia </w:t>
      </w:r>
      <w:r w:rsidRPr="00B84503">
        <w:rPr>
          <w:rFonts w:asciiTheme="minorHAnsi" w:hAnsiTheme="minorHAnsi" w:cstheme="minorHAnsi"/>
          <w:color w:val="000000" w:themeColor="text1"/>
          <w:sz w:val="22"/>
          <w:szCs w:val="22"/>
        </w:rPr>
        <w:t>podjazdu</w:t>
      </w:r>
      <w:r w:rsidR="0021050F" w:rsidRPr="00B84503">
        <w:rPr>
          <w:rFonts w:asciiTheme="minorHAnsi" w:hAnsiTheme="minorHAnsi" w:cstheme="minorHAnsi"/>
          <w:color w:val="000000" w:themeColor="text1"/>
          <w:sz w:val="22"/>
          <w:szCs w:val="22"/>
        </w:rPr>
        <w:t xml:space="preserve"> </w:t>
      </w:r>
      <w:r w:rsidR="00B428FF" w:rsidRPr="00B84503">
        <w:rPr>
          <w:rFonts w:asciiTheme="minorHAnsi" w:hAnsiTheme="minorHAnsi" w:cstheme="minorHAnsi"/>
          <w:color w:val="000000" w:themeColor="text1"/>
          <w:sz w:val="22"/>
          <w:szCs w:val="22"/>
        </w:rPr>
        <w:t>Lučivná</w:t>
      </w:r>
      <w:r w:rsidRPr="00B84503">
        <w:rPr>
          <w:rFonts w:asciiTheme="minorHAnsi" w:hAnsiTheme="minorHAnsi" w:cstheme="minorHAnsi"/>
          <w:color w:val="000000" w:themeColor="text1"/>
          <w:sz w:val="22"/>
          <w:szCs w:val="22"/>
        </w:rPr>
        <w:t xml:space="preserve"> a technologického vybavenia diaľnice D1 Važec – Mengusovce, D1 Mengusovce – Jánovce, I. úsek, D1 Mengusovce – Jánovce, II. úsek, D1 Mengusovce – Jánovce, III. úsek, D1 Jánovce – Jablonov, I. úsek,</w:t>
      </w:r>
    </w:p>
    <w:p w14:paraId="14DC07AC" w14:textId="11F45AC0" w:rsidR="00896E16" w:rsidRPr="00B84503" w:rsidRDefault="00896E16" w:rsidP="00E61D69">
      <w:pPr>
        <w:pStyle w:val="CEMOS"/>
        <w:numPr>
          <w:ilvl w:val="0"/>
          <w:numId w:val="104"/>
        </w:numPr>
        <w:spacing w:before="0" w:after="12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odbornému ref</w:t>
      </w:r>
      <w:r w:rsidR="00E61D69" w:rsidRPr="00B84503">
        <w:rPr>
          <w:rFonts w:asciiTheme="minorHAnsi" w:hAnsiTheme="minorHAnsi" w:cstheme="minorHAnsi"/>
          <w:color w:val="000000" w:themeColor="text1"/>
          <w:sz w:val="22"/>
          <w:szCs w:val="22"/>
        </w:rPr>
        <w:t>erentovi mechanizácie a dopravy</w:t>
      </w:r>
      <w:r w:rsidRPr="00B84503">
        <w:rPr>
          <w:rFonts w:asciiTheme="minorHAnsi" w:hAnsiTheme="minorHAnsi" w:cstheme="minorHAnsi"/>
          <w:color w:val="000000" w:themeColor="text1"/>
          <w:sz w:val="22"/>
          <w:szCs w:val="22"/>
        </w:rPr>
        <w:t xml:space="preserve"> SSÚD 8 Liptovský Mikuláš</w:t>
      </w:r>
      <w:r w:rsidR="00E61D69" w:rsidRPr="00B84503">
        <w:rPr>
          <w:rFonts w:asciiTheme="minorHAnsi" w:hAnsiTheme="minorHAnsi" w:cstheme="minorHAnsi"/>
          <w:color w:val="000000" w:themeColor="text1"/>
          <w:sz w:val="22"/>
          <w:szCs w:val="22"/>
        </w:rPr>
        <w:t>, v prípade servisu</w:t>
      </w:r>
      <w:r w:rsidRPr="00B84503">
        <w:rPr>
          <w:rFonts w:asciiTheme="minorHAnsi" w:hAnsiTheme="minorHAnsi" w:cstheme="minorHAnsi"/>
          <w:color w:val="000000" w:themeColor="text1"/>
          <w:sz w:val="22"/>
          <w:szCs w:val="22"/>
        </w:rPr>
        <w:t xml:space="preserve"> </w:t>
      </w:r>
      <w:r w:rsidR="00E61D69" w:rsidRPr="00B84503">
        <w:rPr>
          <w:rFonts w:asciiTheme="minorHAnsi" w:hAnsiTheme="minorHAnsi" w:cstheme="minorHAnsi"/>
          <w:color w:val="000000" w:themeColor="text1"/>
          <w:sz w:val="22"/>
          <w:szCs w:val="22"/>
        </w:rPr>
        <w:t>technologického vybavenia diaľnice D1 Liptovský Mikuláš – Važec</w:t>
      </w:r>
      <w:r w:rsidRPr="00B84503">
        <w:rPr>
          <w:rFonts w:asciiTheme="minorHAnsi" w:hAnsiTheme="minorHAnsi" w:cstheme="minorHAnsi"/>
          <w:color w:val="000000" w:themeColor="text1"/>
          <w:sz w:val="22"/>
          <w:szCs w:val="22"/>
        </w:rPr>
        <w:t xml:space="preserve">. </w:t>
      </w:r>
    </w:p>
    <w:p w14:paraId="581F09FB" w14:textId="3960EE76" w:rsidR="00896E16" w:rsidRPr="00B84503" w:rsidRDefault="00896E16" w:rsidP="00643DDC">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je povinný nastúpiť na výkon servisu technologického vybavenia</w:t>
      </w:r>
      <w:r w:rsidR="007C3DD0">
        <w:rPr>
          <w:rFonts w:asciiTheme="minorHAnsi" w:hAnsiTheme="minorHAnsi" w:cstheme="minorHAnsi"/>
          <w:color w:val="000000" w:themeColor="text1"/>
          <w:sz w:val="22"/>
          <w:szCs w:val="22"/>
        </w:rPr>
        <w:t xml:space="preserve"> tunela Bôrik a technologického vybavenia podjazdu Lučivná</w:t>
      </w:r>
      <w:r w:rsidR="00643DDC" w:rsidRPr="00B84503">
        <w:rPr>
          <w:rFonts w:asciiTheme="minorHAnsi" w:hAnsiTheme="minorHAnsi" w:cstheme="minorHAnsi"/>
          <w:color w:val="000000" w:themeColor="text1"/>
          <w:sz w:val="22"/>
          <w:szCs w:val="22"/>
        </w:rPr>
        <w:t>,</w:t>
      </w:r>
      <w:r w:rsidRPr="00B84503">
        <w:rPr>
          <w:rFonts w:asciiTheme="minorHAnsi" w:hAnsiTheme="minorHAnsi" w:cstheme="minorHAnsi"/>
          <w:color w:val="000000" w:themeColor="text1"/>
          <w:sz w:val="22"/>
          <w:szCs w:val="22"/>
        </w:rPr>
        <w:t xml:space="preserve"> ak boli splnené povinnosti objednávateľa podľa bodu 2.2 resp. 2.3 rámcovej dohody</w:t>
      </w:r>
      <w:r w:rsidR="00643DDC" w:rsidRPr="00B84503">
        <w:rPr>
          <w:rFonts w:asciiTheme="minorHAnsi" w:hAnsiTheme="minorHAnsi" w:cstheme="minorHAnsi"/>
          <w:color w:val="000000" w:themeColor="text1"/>
          <w:sz w:val="22"/>
          <w:szCs w:val="22"/>
        </w:rPr>
        <w:t xml:space="preserve"> v stanovenom termíne</w:t>
      </w:r>
      <w:r w:rsidR="00643DDC" w:rsidRPr="00B84503">
        <w:t xml:space="preserve"> </w:t>
      </w:r>
      <w:r w:rsidR="00643DDC" w:rsidRPr="00B84503">
        <w:rPr>
          <w:rFonts w:asciiTheme="minorHAnsi" w:hAnsiTheme="minorHAnsi" w:cstheme="minorHAnsi"/>
          <w:color w:val="000000" w:themeColor="text1"/>
          <w:sz w:val="22"/>
          <w:szCs w:val="22"/>
        </w:rPr>
        <w:t>uzávery tunela Bôrik a podjazdu Lučivná podľa bodu 2.6 rámcovej dohody</w:t>
      </w:r>
      <w:r w:rsidRPr="00B84503">
        <w:rPr>
          <w:rFonts w:asciiTheme="minorHAnsi" w:hAnsiTheme="minorHAnsi" w:cstheme="minorHAnsi"/>
          <w:color w:val="000000" w:themeColor="text1"/>
          <w:sz w:val="22"/>
          <w:szCs w:val="22"/>
        </w:rPr>
        <w:t>.</w:t>
      </w:r>
    </w:p>
    <w:p w14:paraId="39CEBA60" w14:textId="1797E807" w:rsidR="00896E16"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V prípade opráv technologického vybavenia sa poskytovateľ zaväzuje použiť nové originálne náhradné diely, ktoré spĺňajú rovnaké alebo vyššie technické a kvalitatívne parametre ako technické a kvalitatívne parametre </w:t>
      </w:r>
      <w:r w:rsidR="00B70D77" w:rsidRPr="00B84503">
        <w:rPr>
          <w:rFonts w:asciiTheme="minorHAnsi" w:hAnsiTheme="minorHAnsi" w:cstheme="minorHAnsi"/>
          <w:color w:val="000000" w:themeColor="text1"/>
          <w:sz w:val="22"/>
          <w:szCs w:val="22"/>
        </w:rPr>
        <w:t>opravovaných</w:t>
      </w:r>
      <w:r w:rsidRPr="00B84503">
        <w:rPr>
          <w:rFonts w:asciiTheme="minorHAnsi" w:hAnsiTheme="minorHAnsi" w:cstheme="minorHAnsi"/>
          <w:color w:val="000000" w:themeColor="text1"/>
          <w:sz w:val="22"/>
          <w:szCs w:val="22"/>
        </w:rPr>
        <w:t xml:space="preserve"> </w:t>
      </w:r>
      <w:r w:rsidR="007E6EA1" w:rsidRPr="00B84503">
        <w:rPr>
          <w:rFonts w:asciiTheme="minorHAnsi" w:hAnsiTheme="minorHAnsi" w:cstheme="minorHAnsi"/>
          <w:color w:val="000000" w:themeColor="text1"/>
          <w:sz w:val="22"/>
          <w:szCs w:val="22"/>
        </w:rPr>
        <w:t>komponentov technologického vybavenia</w:t>
      </w:r>
      <w:r w:rsidRPr="00B84503">
        <w:rPr>
          <w:rFonts w:asciiTheme="minorHAnsi" w:hAnsiTheme="minorHAnsi" w:cstheme="minorHAnsi"/>
          <w:color w:val="000000" w:themeColor="text1"/>
          <w:sz w:val="22"/>
          <w:szCs w:val="22"/>
        </w:rPr>
        <w:t>, pričom  poskytovateľ nesie v plnom rozsahu zodpovednosť za to, že tieto náhradné diely sú plne kompat</w:t>
      </w:r>
      <w:r w:rsidR="00B70D77" w:rsidRPr="00B84503">
        <w:rPr>
          <w:rFonts w:asciiTheme="minorHAnsi" w:hAnsiTheme="minorHAnsi" w:cstheme="minorHAnsi"/>
          <w:color w:val="000000" w:themeColor="text1"/>
          <w:sz w:val="22"/>
          <w:szCs w:val="22"/>
        </w:rPr>
        <w:t xml:space="preserve">ibilné a funkčné s existujúcim technologickým vybavením </w:t>
      </w:r>
      <w:r w:rsidRPr="00B84503">
        <w:rPr>
          <w:rFonts w:asciiTheme="minorHAnsi" w:hAnsiTheme="minorHAnsi" w:cstheme="minorHAnsi"/>
          <w:color w:val="000000" w:themeColor="text1"/>
          <w:sz w:val="22"/>
          <w:szCs w:val="22"/>
        </w:rPr>
        <w:t xml:space="preserve">objednávateľa. Na vyžiadanie objednávateľa je poskytovateľ povinný predložiť doklady, že ponúkaný náhradný diel má rovnaké alebo </w:t>
      </w:r>
      <w:r w:rsidR="00B70D77" w:rsidRPr="00B84503">
        <w:rPr>
          <w:rFonts w:asciiTheme="minorHAnsi" w:hAnsiTheme="minorHAnsi" w:cstheme="minorHAnsi"/>
          <w:color w:val="000000" w:themeColor="text1"/>
          <w:sz w:val="22"/>
          <w:szCs w:val="22"/>
        </w:rPr>
        <w:t>vyššie technic</w:t>
      </w:r>
      <w:r w:rsidR="006736D2">
        <w:rPr>
          <w:rFonts w:asciiTheme="minorHAnsi" w:hAnsiTheme="minorHAnsi" w:cstheme="minorHAnsi"/>
          <w:color w:val="000000" w:themeColor="text1"/>
          <w:sz w:val="22"/>
          <w:szCs w:val="22"/>
        </w:rPr>
        <w:t>k</w:t>
      </w:r>
      <w:r w:rsidR="00B70D77" w:rsidRPr="00B84503">
        <w:rPr>
          <w:rFonts w:asciiTheme="minorHAnsi" w:hAnsiTheme="minorHAnsi" w:cstheme="minorHAnsi"/>
          <w:color w:val="000000" w:themeColor="text1"/>
          <w:sz w:val="22"/>
          <w:szCs w:val="22"/>
        </w:rPr>
        <w:t>é a kvalitatívne</w:t>
      </w:r>
      <w:r w:rsidRPr="00B84503">
        <w:rPr>
          <w:rFonts w:asciiTheme="minorHAnsi" w:hAnsiTheme="minorHAnsi" w:cstheme="minorHAnsi"/>
          <w:color w:val="000000" w:themeColor="text1"/>
          <w:sz w:val="22"/>
          <w:szCs w:val="22"/>
        </w:rPr>
        <w:t xml:space="preserve"> parametre ako pôvodný náhradný diel a je kompatibilný s</w:t>
      </w:r>
      <w:r w:rsidR="00B70D77" w:rsidRPr="00B84503">
        <w:rPr>
          <w:rFonts w:asciiTheme="minorHAnsi" w:hAnsiTheme="minorHAnsi" w:cstheme="minorHAnsi"/>
          <w:color w:val="000000" w:themeColor="text1"/>
          <w:sz w:val="22"/>
          <w:szCs w:val="22"/>
        </w:rPr>
        <w:t> ostatnými komponentami technologického vybavenia objednávateľa</w:t>
      </w:r>
      <w:r w:rsidRPr="00B84503">
        <w:rPr>
          <w:rFonts w:asciiTheme="minorHAnsi" w:hAnsiTheme="minorHAnsi" w:cstheme="minorHAnsi"/>
          <w:color w:val="000000" w:themeColor="text1"/>
          <w:sz w:val="22"/>
          <w:szCs w:val="22"/>
        </w:rPr>
        <w:t xml:space="preserve">. </w:t>
      </w:r>
    </w:p>
    <w:p w14:paraId="4AD0C6B2" w14:textId="0A9B9CCF" w:rsidR="00896E16"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že počas doby trvania rámcovej dohody akýkoľvek z náhradných dielov uvedených v Prílohe č. 7 rámcovej dohody prestane byť dostupný na trhu, poskytovateľ sa zaväzuje použiť náhradný diel spĺňajúci rovnaké alebo vyššie technické a kvalitatívne parametre ako už nedostupný náhradný diel, pričom poskytovateľ nesie v plnom rozsahu zodpovednosť za to, že tento náhradný diel je plne komp</w:t>
      </w:r>
      <w:r w:rsidR="00123C9C" w:rsidRPr="00B84503">
        <w:rPr>
          <w:rFonts w:asciiTheme="minorHAnsi" w:hAnsiTheme="minorHAnsi" w:cstheme="minorHAnsi"/>
          <w:color w:val="000000" w:themeColor="text1"/>
          <w:sz w:val="22"/>
          <w:szCs w:val="22"/>
        </w:rPr>
        <w:t>atibilný a funkčný s</w:t>
      </w:r>
      <w:r w:rsidRPr="00B84503">
        <w:rPr>
          <w:rFonts w:asciiTheme="minorHAnsi" w:hAnsiTheme="minorHAnsi" w:cstheme="minorHAnsi"/>
          <w:color w:val="000000" w:themeColor="text1"/>
          <w:sz w:val="22"/>
          <w:szCs w:val="22"/>
        </w:rPr>
        <w:t xml:space="preserve"> </w:t>
      </w:r>
      <w:r w:rsidR="00123C9C" w:rsidRPr="00B84503">
        <w:rPr>
          <w:rFonts w:asciiTheme="minorHAnsi" w:hAnsiTheme="minorHAnsi" w:cstheme="minorHAnsi"/>
          <w:color w:val="000000" w:themeColor="text1"/>
          <w:sz w:val="22"/>
          <w:szCs w:val="22"/>
        </w:rPr>
        <w:t>ostatnými komponentami technologického vybavenia objednávateľa</w:t>
      </w:r>
      <w:r w:rsidRPr="00B84503">
        <w:rPr>
          <w:rFonts w:asciiTheme="minorHAnsi" w:hAnsiTheme="minorHAnsi" w:cstheme="minorHAnsi"/>
          <w:color w:val="000000" w:themeColor="text1"/>
          <w:sz w:val="22"/>
          <w:szCs w:val="22"/>
        </w:rPr>
        <w:t>. V prípade nevyhnutnosti použitia ekvivalentného náhradného dielu v zmysle predchádzajúcej vety tohto bodu rámcovej dohody je poskytovateľ pred tým ako diel dodá objednávateľovi povinný zaslať objednávateľovi informáciu ohľadom jednotkovej ceny takého dielu formou elektronickej komunikácie osobe poverenej na kontrolu prác.</w:t>
      </w:r>
    </w:p>
    <w:p w14:paraId="466381FD" w14:textId="77777777" w:rsidR="00896E16"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že jednotková cena nového ekvivalentného náhradného dielu bude vyššia ako jednotková cena nedostupného náhradného dielu uvedeného v Prílohe č. 7 rámcovej dohody, poskytovateľ je povinný fakturovať v zmysle jednotkovej ceny náhradného dielu uvedeného v Prílohe č. 7 rámcovej dohody. V prípade, že jednotková cena nového ekvivalentného náhradného dielu na základe oznámenia poskytovateľa v zmysle bodu 3.27 tohto článku rámcovej dohody bude nižšia, ako jednotková cena nedostupného náhradného dielu uvedeného v Prílohe č. 7, poskytovateľ je povinný fakturovať nižšiu jednotkovú cenu náhradného dielu, teda cenu preukázanú.</w:t>
      </w:r>
    </w:p>
    <w:p w14:paraId="727EB341" w14:textId="0F83CFEB" w:rsidR="00896E16" w:rsidRPr="00B84503" w:rsidRDefault="00896E16" w:rsidP="00E40B8D">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Poskytovateľ je povinný vykonávať priebežnú aktualizáciu Zoznamu náhradných dielov ktorý je uvedený v </w:t>
      </w:r>
      <w:r w:rsidRPr="00B84503">
        <w:rPr>
          <w:rFonts w:asciiTheme="minorHAnsi" w:hAnsiTheme="minorHAnsi" w:cstheme="minorHAnsi"/>
          <w:bCs/>
          <w:color w:val="000000" w:themeColor="text1"/>
          <w:sz w:val="22"/>
          <w:szCs w:val="22"/>
        </w:rPr>
        <w:t>Prílohe č. 7</w:t>
      </w:r>
      <w:r w:rsidRPr="00B84503">
        <w:rPr>
          <w:rFonts w:asciiTheme="minorHAnsi" w:hAnsiTheme="minorHAnsi" w:cstheme="minorHAnsi"/>
          <w:b/>
          <w:bCs/>
          <w:color w:val="000000" w:themeColor="text1"/>
          <w:sz w:val="22"/>
          <w:szCs w:val="22"/>
        </w:rPr>
        <w:t xml:space="preserve"> </w:t>
      </w:r>
      <w:r w:rsidRPr="00B84503">
        <w:rPr>
          <w:rFonts w:asciiTheme="minorHAnsi" w:hAnsiTheme="minorHAnsi" w:cstheme="minorHAnsi"/>
          <w:color w:val="000000" w:themeColor="text1"/>
          <w:sz w:val="22"/>
          <w:szCs w:val="22"/>
        </w:rPr>
        <w:t>rámcovej dohody, ak počas trvania zmluvného vzťahu dôjde počas výkonu opráv technologického vybavenia k výmene komponentu za ekvivalent z dôvodu nedostupnosti pôvodného komponentu. Zoznam náhradný</w:t>
      </w:r>
      <w:r w:rsidR="00123C9C" w:rsidRPr="00B84503">
        <w:rPr>
          <w:rFonts w:asciiTheme="minorHAnsi" w:hAnsiTheme="minorHAnsi" w:cstheme="minorHAnsi"/>
          <w:color w:val="000000" w:themeColor="text1"/>
          <w:sz w:val="22"/>
          <w:szCs w:val="22"/>
        </w:rPr>
        <w:t>ch dielov v elektronickej forme</w:t>
      </w:r>
      <w:r w:rsidRPr="00B84503">
        <w:rPr>
          <w:rFonts w:asciiTheme="minorHAnsi" w:hAnsiTheme="minorHAnsi" w:cstheme="minorHAnsi"/>
          <w:color w:val="000000" w:themeColor="text1"/>
          <w:sz w:val="22"/>
          <w:szCs w:val="22"/>
        </w:rPr>
        <w:t xml:space="preserve"> bude poskytovateľovi poskytnutý vedúcim oddelenia </w:t>
      </w:r>
      <w:r w:rsidR="00DA0534" w:rsidRPr="00B84503">
        <w:rPr>
          <w:rFonts w:asciiTheme="minorHAnsi" w:hAnsiTheme="minorHAnsi" w:cstheme="minorHAnsi"/>
          <w:color w:val="000000" w:themeColor="text1"/>
          <w:sz w:val="22"/>
          <w:szCs w:val="22"/>
        </w:rPr>
        <w:t>technológií tunelov</w:t>
      </w:r>
      <w:r w:rsidRPr="00B84503">
        <w:rPr>
          <w:rFonts w:asciiTheme="minorHAnsi" w:hAnsiTheme="minorHAnsi" w:cstheme="minorHAnsi"/>
          <w:color w:val="000000" w:themeColor="text1"/>
          <w:sz w:val="22"/>
          <w:szCs w:val="22"/>
        </w:rPr>
        <w:t xml:space="preserve"> a vedúcim oddelenia technológií a IRSD. Aktualizovaný Zoznam náhradných dielov v elektronickej forme predloží poskytovateľ v rámci ročných správ uvedených v bode 1.</w:t>
      </w:r>
      <w:r w:rsidR="00E97C48" w:rsidRPr="00B84503">
        <w:rPr>
          <w:rFonts w:asciiTheme="minorHAnsi" w:hAnsiTheme="minorHAnsi" w:cstheme="minorHAnsi"/>
          <w:color w:val="000000" w:themeColor="text1"/>
          <w:sz w:val="22"/>
          <w:szCs w:val="22"/>
        </w:rPr>
        <w:t>6</w:t>
      </w:r>
      <w:r w:rsidRPr="00B84503">
        <w:rPr>
          <w:rFonts w:asciiTheme="minorHAnsi" w:hAnsiTheme="minorHAnsi" w:cstheme="minorHAnsi"/>
          <w:color w:val="000000" w:themeColor="text1"/>
          <w:sz w:val="22"/>
          <w:szCs w:val="22"/>
        </w:rPr>
        <w:t xml:space="preserve"> článku 1 rámcovej dohody ako samostatnú prílohu.</w:t>
      </w:r>
    </w:p>
    <w:p w14:paraId="28089487" w14:textId="77777777" w:rsidR="007469D3" w:rsidRPr="00E65514" w:rsidRDefault="00896E16" w:rsidP="00F13149">
      <w:pPr>
        <w:pStyle w:val="CEMOS"/>
        <w:numPr>
          <w:ilvl w:val="1"/>
          <w:numId w:val="111"/>
        </w:numPr>
        <w:spacing w:before="0" w:after="120"/>
        <w:ind w:left="567" w:hanging="567"/>
        <w:rPr>
          <w:rFonts w:asciiTheme="minorHAnsi" w:hAnsiTheme="minorHAnsi" w:cstheme="minorHAnsi"/>
          <w:bCs/>
          <w:color w:val="000000" w:themeColor="text1"/>
          <w:sz w:val="22"/>
          <w:szCs w:val="22"/>
        </w:rPr>
      </w:pPr>
      <w:r w:rsidRPr="00B84503">
        <w:rPr>
          <w:rFonts w:asciiTheme="minorHAnsi" w:hAnsiTheme="minorHAnsi" w:cstheme="minorHAnsi"/>
          <w:color w:val="000000" w:themeColor="text1"/>
          <w:sz w:val="22"/>
          <w:szCs w:val="22"/>
        </w:rPr>
        <w:t>Poskytovateľ je povinný vyhotovovať mesačné správy podľa bodu 1.</w:t>
      </w:r>
      <w:r w:rsidR="00E97C48" w:rsidRPr="00B84503">
        <w:rPr>
          <w:rFonts w:asciiTheme="minorHAnsi" w:hAnsiTheme="minorHAnsi" w:cstheme="minorHAnsi"/>
          <w:color w:val="000000" w:themeColor="text1"/>
          <w:sz w:val="22"/>
          <w:szCs w:val="22"/>
        </w:rPr>
        <w:t>5</w:t>
      </w:r>
      <w:r w:rsidRPr="00B84503">
        <w:rPr>
          <w:rFonts w:asciiTheme="minorHAnsi" w:hAnsiTheme="minorHAnsi" w:cstheme="minorHAnsi"/>
          <w:color w:val="000000" w:themeColor="text1"/>
          <w:sz w:val="22"/>
          <w:szCs w:val="22"/>
        </w:rPr>
        <w:t xml:space="preserve"> článku 1 rámcovej dohody o vykonávaní činnosti v zmysle </w:t>
      </w:r>
      <w:proofErr w:type="spellStart"/>
      <w:r w:rsidRPr="00B84503">
        <w:rPr>
          <w:rFonts w:asciiTheme="minorHAnsi" w:hAnsiTheme="minorHAnsi" w:cstheme="minorHAnsi"/>
          <w:color w:val="000000" w:themeColor="text1"/>
          <w:sz w:val="22"/>
          <w:szCs w:val="22"/>
        </w:rPr>
        <w:t>podbodu</w:t>
      </w:r>
      <w:proofErr w:type="spellEnd"/>
      <w:r w:rsidRPr="00B84503">
        <w:rPr>
          <w:rFonts w:asciiTheme="minorHAnsi" w:hAnsiTheme="minorHAnsi" w:cstheme="minorHAnsi"/>
          <w:color w:val="000000" w:themeColor="text1"/>
          <w:sz w:val="22"/>
          <w:szCs w:val="22"/>
        </w:rPr>
        <w:t xml:space="preserve"> 1.1.1 a 1.1.2, bodu 1.1, článku 1 za príslušný kalendárny </w:t>
      </w:r>
      <w:r w:rsidRPr="00B84503">
        <w:rPr>
          <w:rFonts w:asciiTheme="minorHAnsi" w:hAnsiTheme="minorHAnsi" w:cstheme="minorHAnsi"/>
          <w:color w:val="000000" w:themeColor="text1"/>
          <w:sz w:val="22"/>
          <w:szCs w:val="22"/>
        </w:rPr>
        <w:lastRenderedPageBreak/>
        <w:t>mesiac, počas celej doby trvania rámcovej dohody, a doručiť ich v elektronickej forme (*.</w:t>
      </w:r>
      <w:proofErr w:type="spellStart"/>
      <w:r w:rsidRPr="00B84503">
        <w:rPr>
          <w:rFonts w:asciiTheme="minorHAnsi" w:hAnsiTheme="minorHAnsi" w:cstheme="minorHAnsi"/>
          <w:color w:val="000000" w:themeColor="text1"/>
          <w:sz w:val="22"/>
          <w:szCs w:val="22"/>
        </w:rPr>
        <w:t>pdf</w:t>
      </w:r>
      <w:proofErr w:type="spellEnd"/>
      <w:r w:rsidRPr="00B84503">
        <w:rPr>
          <w:rFonts w:asciiTheme="minorHAnsi" w:hAnsiTheme="minorHAnsi" w:cstheme="minorHAnsi"/>
          <w:color w:val="000000" w:themeColor="text1"/>
          <w:sz w:val="22"/>
          <w:szCs w:val="22"/>
        </w:rPr>
        <w:t xml:space="preserve"> dokument podpísaný osobou oprávnenou na rokovanie vo veciach technických </w:t>
      </w:r>
      <w:r w:rsidR="00911A20" w:rsidRPr="00B84503">
        <w:rPr>
          <w:rFonts w:asciiTheme="minorHAnsi" w:hAnsiTheme="minorHAnsi" w:cstheme="minorHAnsi"/>
          <w:color w:val="000000" w:themeColor="text1"/>
          <w:sz w:val="22"/>
          <w:szCs w:val="22"/>
        </w:rPr>
        <w:t xml:space="preserve">za stranu </w:t>
      </w:r>
      <w:r w:rsidR="00911A20" w:rsidRPr="00E65514">
        <w:rPr>
          <w:rFonts w:asciiTheme="minorHAnsi" w:hAnsiTheme="minorHAnsi" w:cstheme="minorHAnsi"/>
          <w:color w:val="000000" w:themeColor="text1"/>
          <w:sz w:val="22"/>
          <w:szCs w:val="22"/>
        </w:rPr>
        <w:t>poskytovateľa, ktorá je uvedená v záhlaví rámcovej dohody</w:t>
      </w:r>
      <w:r w:rsidRPr="00E65514">
        <w:rPr>
          <w:rFonts w:asciiTheme="minorHAnsi" w:hAnsiTheme="minorHAnsi" w:cstheme="minorHAnsi"/>
          <w:color w:val="000000" w:themeColor="text1"/>
          <w:sz w:val="22"/>
          <w:szCs w:val="22"/>
        </w:rPr>
        <w:t>)</w:t>
      </w:r>
      <w:r w:rsidR="007469D3" w:rsidRPr="00E65514">
        <w:rPr>
          <w:rFonts w:asciiTheme="minorHAnsi" w:hAnsiTheme="minorHAnsi" w:cstheme="minorHAnsi"/>
          <w:color w:val="000000" w:themeColor="text1"/>
          <w:sz w:val="22"/>
          <w:szCs w:val="22"/>
        </w:rPr>
        <w:t>:</w:t>
      </w:r>
    </w:p>
    <w:p w14:paraId="1AAD2404" w14:textId="27BDF62E" w:rsidR="008D2239" w:rsidRPr="007C3DD0" w:rsidRDefault="008D2239" w:rsidP="006E01DC">
      <w:pPr>
        <w:pStyle w:val="CEMOS"/>
        <w:numPr>
          <w:ilvl w:val="0"/>
          <w:numId w:val="104"/>
        </w:numPr>
        <w:spacing w:before="0" w:after="120"/>
        <w:rPr>
          <w:rFonts w:asciiTheme="minorHAnsi" w:hAnsiTheme="minorHAnsi" w:cstheme="minorHAnsi"/>
          <w:bCs/>
          <w:color w:val="000000" w:themeColor="text1"/>
          <w:sz w:val="22"/>
          <w:szCs w:val="22"/>
        </w:rPr>
      </w:pPr>
      <w:r w:rsidRPr="007C3DD0">
        <w:rPr>
          <w:rFonts w:asciiTheme="minorHAnsi" w:hAnsiTheme="minorHAnsi" w:cstheme="minorHAnsi"/>
          <w:bCs/>
          <w:color w:val="000000" w:themeColor="text1"/>
          <w:sz w:val="22"/>
          <w:szCs w:val="22"/>
        </w:rPr>
        <w:t>vedúcemu oddelenia technológií tunelov</w:t>
      </w:r>
      <w:r w:rsidR="006E01DC" w:rsidRPr="00E34F9F">
        <w:rPr>
          <w:rFonts w:asciiTheme="minorHAnsi" w:hAnsiTheme="minorHAnsi" w:cstheme="minorHAnsi"/>
          <w:bCs/>
          <w:color w:val="000000" w:themeColor="text1"/>
          <w:sz w:val="22"/>
          <w:szCs w:val="22"/>
        </w:rPr>
        <w:t xml:space="preserve"> a</w:t>
      </w:r>
      <w:r w:rsidR="00296A1D" w:rsidRPr="00E65514">
        <w:rPr>
          <w:rFonts w:asciiTheme="minorHAnsi" w:hAnsiTheme="minorHAnsi" w:cstheme="minorHAnsi"/>
          <w:bCs/>
          <w:color w:val="000000" w:themeColor="text1"/>
          <w:sz w:val="22"/>
          <w:szCs w:val="22"/>
        </w:rPr>
        <w:t xml:space="preserve"> vedúcemu SSÚD 9 Mengusovce a</w:t>
      </w:r>
      <w:r w:rsidR="003A32C1" w:rsidRPr="00E65514">
        <w:rPr>
          <w:rFonts w:asciiTheme="minorHAnsi" w:hAnsiTheme="minorHAnsi" w:cstheme="minorHAnsi"/>
          <w:bCs/>
          <w:color w:val="000000" w:themeColor="text1"/>
          <w:sz w:val="22"/>
          <w:szCs w:val="22"/>
        </w:rPr>
        <w:t>lebo</w:t>
      </w:r>
      <w:r w:rsidRPr="00E65514">
        <w:rPr>
          <w:rFonts w:asciiTheme="minorHAnsi" w:hAnsiTheme="minorHAnsi" w:cstheme="minorHAnsi"/>
          <w:bCs/>
          <w:color w:val="000000" w:themeColor="text1"/>
          <w:sz w:val="22"/>
          <w:szCs w:val="22"/>
        </w:rPr>
        <w:t xml:space="preserve"> </w:t>
      </w:r>
      <w:r w:rsidR="00296A1D" w:rsidRPr="00E65514">
        <w:rPr>
          <w:rFonts w:asciiTheme="minorHAnsi" w:hAnsiTheme="minorHAnsi" w:cstheme="minorHAnsi"/>
          <w:bCs/>
          <w:color w:val="000000" w:themeColor="text1"/>
          <w:sz w:val="22"/>
          <w:szCs w:val="22"/>
        </w:rPr>
        <w:t xml:space="preserve">vedúcemu oddelenia tunela SSÚD 9 Mengusovce </w:t>
      </w:r>
      <w:r w:rsidRPr="00E65514">
        <w:rPr>
          <w:rFonts w:asciiTheme="minorHAnsi" w:hAnsiTheme="minorHAnsi" w:cstheme="minorHAnsi"/>
          <w:color w:val="000000" w:themeColor="text1"/>
          <w:sz w:val="22"/>
          <w:szCs w:val="22"/>
        </w:rPr>
        <w:t xml:space="preserve">v prípade mesačných správ technologického vybavenia tunela </w:t>
      </w:r>
      <w:r w:rsidR="00E97C48" w:rsidRPr="007C3DD0">
        <w:rPr>
          <w:rFonts w:asciiTheme="minorHAnsi" w:hAnsiTheme="minorHAnsi" w:cstheme="minorHAnsi"/>
          <w:color w:val="000000" w:themeColor="text1"/>
          <w:sz w:val="22"/>
          <w:szCs w:val="22"/>
        </w:rPr>
        <w:t>B</w:t>
      </w:r>
      <w:r w:rsidR="005D7430" w:rsidRPr="007C3DD0">
        <w:rPr>
          <w:rFonts w:asciiTheme="minorHAnsi" w:hAnsiTheme="minorHAnsi" w:cstheme="minorHAnsi"/>
          <w:color w:val="000000" w:themeColor="text1"/>
          <w:sz w:val="22"/>
          <w:szCs w:val="22"/>
        </w:rPr>
        <w:t>ôri</w:t>
      </w:r>
      <w:r w:rsidR="00E97C48" w:rsidRPr="007C3DD0">
        <w:rPr>
          <w:rFonts w:asciiTheme="minorHAnsi" w:hAnsiTheme="minorHAnsi" w:cstheme="minorHAnsi"/>
          <w:color w:val="000000" w:themeColor="text1"/>
          <w:sz w:val="22"/>
          <w:szCs w:val="22"/>
        </w:rPr>
        <w:t xml:space="preserve">k </w:t>
      </w:r>
      <w:r w:rsidRPr="007C3DD0">
        <w:rPr>
          <w:rFonts w:asciiTheme="minorHAnsi" w:hAnsiTheme="minorHAnsi" w:cstheme="minorHAnsi"/>
          <w:color w:val="000000" w:themeColor="text1"/>
          <w:sz w:val="22"/>
          <w:szCs w:val="22"/>
        </w:rPr>
        <w:t>a</w:t>
      </w:r>
      <w:r w:rsidR="00E97C48" w:rsidRPr="007C3DD0">
        <w:rPr>
          <w:rFonts w:asciiTheme="minorHAnsi" w:hAnsiTheme="minorHAnsi" w:cstheme="minorHAnsi"/>
          <w:color w:val="000000" w:themeColor="text1"/>
          <w:sz w:val="22"/>
          <w:szCs w:val="22"/>
        </w:rPr>
        <w:t xml:space="preserve"> technologického vybavenia </w:t>
      </w:r>
      <w:r w:rsidRPr="007C3DD0">
        <w:rPr>
          <w:rFonts w:asciiTheme="minorHAnsi" w:hAnsiTheme="minorHAnsi" w:cstheme="minorHAnsi"/>
          <w:color w:val="000000" w:themeColor="text1"/>
          <w:sz w:val="22"/>
          <w:szCs w:val="22"/>
        </w:rPr>
        <w:t>podjazdu</w:t>
      </w:r>
      <w:r w:rsidR="00E97C48" w:rsidRPr="007C3DD0">
        <w:rPr>
          <w:rFonts w:asciiTheme="minorHAnsi" w:hAnsiTheme="minorHAnsi" w:cstheme="minorHAnsi"/>
          <w:color w:val="000000" w:themeColor="text1"/>
          <w:sz w:val="22"/>
          <w:szCs w:val="22"/>
        </w:rPr>
        <w:t xml:space="preserve"> </w:t>
      </w:r>
      <w:r w:rsidR="00B428FF" w:rsidRPr="007C3DD0">
        <w:rPr>
          <w:rFonts w:asciiTheme="minorHAnsi" w:hAnsiTheme="minorHAnsi" w:cstheme="minorHAnsi"/>
          <w:color w:val="000000" w:themeColor="text1"/>
          <w:sz w:val="22"/>
          <w:szCs w:val="22"/>
        </w:rPr>
        <w:t>Lučivná</w:t>
      </w:r>
      <w:r w:rsidRPr="007C3DD0">
        <w:rPr>
          <w:rFonts w:asciiTheme="minorHAnsi" w:hAnsiTheme="minorHAnsi" w:cstheme="minorHAnsi"/>
          <w:color w:val="000000" w:themeColor="text1"/>
          <w:sz w:val="22"/>
          <w:szCs w:val="22"/>
        </w:rPr>
        <w:t>,</w:t>
      </w:r>
    </w:p>
    <w:p w14:paraId="4EC50294" w14:textId="03AD5E18" w:rsidR="008D2239" w:rsidRPr="00F13149" w:rsidRDefault="008D2239" w:rsidP="00296A1D">
      <w:pPr>
        <w:pStyle w:val="CEMOS"/>
        <w:numPr>
          <w:ilvl w:val="0"/>
          <w:numId w:val="104"/>
        </w:numPr>
        <w:spacing w:before="0" w:after="120"/>
        <w:rPr>
          <w:rFonts w:asciiTheme="minorHAnsi" w:hAnsiTheme="minorHAnsi" w:cstheme="minorHAnsi"/>
          <w:bCs/>
          <w:color w:val="000000" w:themeColor="text1"/>
          <w:sz w:val="22"/>
          <w:szCs w:val="22"/>
        </w:rPr>
      </w:pPr>
      <w:r w:rsidRPr="007C3DD0">
        <w:rPr>
          <w:rFonts w:asciiTheme="minorHAnsi" w:hAnsiTheme="minorHAnsi" w:cstheme="minorHAnsi"/>
          <w:bCs/>
          <w:color w:val="000000" w:themeColor="text1"/>
          <w:sz w:val="22"/>
          <w:szCs w:val="22"/>
        </w:rPr>
        <w:t>vedúcemu oddelenia technológií a</w:t>
      </w:r>
      <w:r w:rsidR="006E01DC" w:rsidRPr="00E34F9F">
        <w:rPr>
          <w:rFonts w:asciiTheme="minorHAnsi" w:hAnsiTheme="minorHAnsi" w:cstheme="minorHAnsi"/>
          <w:bCs/>
          <w:color w:val="000000" w:themeColor="text1"/>
          <w:sz w:val="22"/>
          <w:szCs w:val="22"/>
        </w:rPr>
        <w:t> </w:t>
      </w:r>
      <w:r w:rsidRPr="00E65514">
        <w:rPr>
          <w:rFonts w:asciiTheme="minorHAnsi" w:hAnsiTheme="minorHAnsi" w:cstheme="minorHAnsi"/>
          <w:bCs/>
          <w:color w:val="000000" w:themeColor="text1"/>
          <w:sz w:val="22"/>
          <w:szCs w:val="22"/>
        </w:rPr>
        <w:t>IRSD</w:t>
      </w:r>
      <w:r w:rsidR="006E01DC" w:rsidRPr="00E34F9F">
        <w:rPr>
          <w:rFonts w:asciiTheme="minorHAnsi" w:hAnsiTheme="minorHAnsi" w:cstheme="minorHAnsi"/>
          <w:bCs/>
          <w:color w:val="000000" w:themeColor="text1"/>
          <w:sz w:val="22"/>
          <w:szCs w:val="22"/>
        </w:rPr>
        <w:t xml:space="preserve"> a</w:t>
      </w:r>
      <w:r w:rsidRPr="00E65514">
        <w:rPr>
          <w:rFonts w:asciiTheme="minorHAnsi" w:hAnsiTheme="minorHAnsi" w:cstheme="minorHAnsi"/>
          <w:bCs/>
          <w:color w:val="000000" w:themeColor="text1"/>
          <w:sz w:val="22"/>
          <w:szCs w:val="22"/>
        </w:rPr>
        <w:t xml:space="preserve"> </w:t>
      </w:r>
      <w:r w:rsidR="003A32C1" w:rsidRPr="00E65514">
        <w:rPr>
          <w:rFonts w:asciiTheme="minorHAnsi" w:hAnsiTheme="minorHAnsi" w:cstheme="minorHAnsi"/>
          <w:bCs/>
          <w:color w:val="000000" w:themeColor="text1"/>
          <w:sz w:val="22"/>
          <w:szCs w:val="22"/>
        </w:rPr>
        <w:t>vedúcemu SSÚD 9 Mengusovce alebo</w:t>
      </w:r>
      <w:r w:rsidR="00296A1D" w:rsidRPr="00E65514">
        <w:rPr>
          <w:rFonts w:asciiTheme="minorHAnsi" w:hAnsiTheme="minorHAnsi" w:cstheme="minorHAnsi"/>
          <w:bCs/>
          <w:color w:val="000000" w:themeColor="text1"/>
          <w:sz w:val="22"/>
          <w:szCs w:val="22"/>
        </w:rPr>
        <w:t xml:space="preserve"> vedúcemu oddelenia tunela SSÚD 9 Mengusovce, vedúcemu SSÚD 8 Liptovský Mikuláš a</w:t>
      </w:r>
      <w:r w:rsidR="003A32C1" w:rsidRPr="00E65514">
        <w:rPr>
          <w:rFonts w:asciiTheme="minorHAnsi" w:hAnsiTheme="minorHAnsi" w:cstheme="minorHAnsi"/>
          <w:bCs/>
          <w:color w:val="000000" w:themeColor="text1"/>
          <w:sz w:val="22"/>
          <w:szCs w:val="22"/>
        </w:rPr>
        <w:t>lebo</w:t>
      </w:r>
      <w:r w:rsidR="00296A1D" w:rsidRPr="00E65514">
        <w:rPr>
          <w:rFonts w:asciiTheme="minorHAnsi" w:hAnsiTheme="minorHAnsi" w:cstheme="minorHAnsi"/>
          <w:bCs/>
          <w:color w:val="000000" w:themeColor="text1"/>
          <w:sz w:val="22"/>
          <w:szCs w:val="22"/>
        </w:rPr>
        <w:t xml:space="preserve"> odbornému referentovi mechanizácie a dopravy SSÚD 8 Liptovský Mikuláš </w:t>
      </w:r>
      <w:r w:rsidRPr="009F589F">
        <w:rPr>
          <w:rFonts w:asciiTheme="minorHAnsi" w:hAnsiTheme="minorHAnsi" w:cstheme="minorHAnsi"/>
          <w:color w:val="000000" w:themeColor="text1"/>
          <w:sz w:val="22"/>
          <w:szCs w:val="22"/>
        </w:rPr>
        <w:t xml:space="preserve">v prípade mesačných správ technologického vybavenia </w:t>
      </w:r>
      <w:r w:rsidR="00296A1D" w:rsidRPr="009F589F">
        <w:rPr>
          <w:rFonts w:asciiTheme="minorHAnsi" w:hAnsiTheme="minorHAnsi" w:cstheme="minorHAnsi"/>
          <w:color w:val="000000" w:themeColor="text1"/>
          <w:sz w:val="22"/>
          <w:szCs w:val="22"/>
        </w:rPr>
        <w:t>D1 Liptovský Mikuláš – Jablonov, I. úsek</w:t>
      </w:r>
      <w:r w:rsidR="00BB43E7">
        <w:rPr>
          <w:rFonts w:asciiTheme="minorHAnsi" w:hAnsiTheme="minorHAnsi" w:cstheme="minorHAnsi"/>
          <w:color w:val="000000" w:themeColor="text1"/>
          <w:sz w:val="22"/>
          <w:szCs w:val="22"/>
        </w:rPr>
        <w:t>,</w:t>
      </w:r>
    </w:p>
    <w:p w14:paraId="4A3AF9DB" w14:textId="0E000D5B" w:rsidR="007469D3" w:rsidRPr="00F13149" w:rsidRDefault="007469D3" w:rsidP="00F13149">
      <w:pPr>
        <w:pStyle w:val="CEMOS"/>
        <w:spacing w:before="0" w:after="120"/>
        <w:ind w:left="567" w:firstLine="0"/>
        <w:rPr>
          <w:rFonts w:asciiTheme="minorHAnsi" w:hAnsiTheme="minorHAnsi" w:cstheme="minorHAnsi"/>
          <w:bCs/>
          <w:color w:val="000000" w:themeColor="text1"/>
          <w:sz w:val="22"/>
          <w:szCs w:val="22"/>
          <w:highlight w:val="yellow"/>
        </w:rPr>
      </w:pPr>
      <w:r w:rsidRPr="00B84503">
        <w:rPr>
          <w:rFonts w:asciiTheme="minorHAnsi" w:hAnsiTheme="minorHAnsi" w:cstheme="minorHAnsi"/>
          <w:color w:val="000000" w:themeColor="text1"/>
          <w:sz w:val="22"/>
          <w:szCs w:val="22"/>
        </w:rPr>
        <w:t>najneskôr do 10 (desiatich) kalendárnych dní po ukončení kalendárneho mesiaca, v ktorom sa činnosti vykonávali.</w:t>
      </w:r>
    </w:p>
    <w:p w14:paraId="057242CE" w14:textId="1ADAD21B" w:rsidR="008C23C6" w:rsidRPr="00B84503" w:rsidRDefault="008C23C6" w:rsidP="008C23C6">
      <w:pPr>
        <w:pStyle w:val="CEMOS"/>
        <w:spacing w:before="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O vykonaní pravidelných revízií technologického vybavenia v zmysle </w:t>
      </w:r>
      <w:r w:rsidR="007B6C30" w:rsidRPr="00B84503">
        <w:rPr>
          <w:rFonts w:asciiTheme="minorHAnsi" w:hAnsiTheme="minorHAnsi" w:cstheme="minorHAnsi"/>
          <w:color w:val="000000" w:themeColor="text1"/>
          <w:sz w:val="22"/>
          <w:szCs w:val="22"/>
        </w:rPr>
        <w:t>právnych a osobitných predpisov</w:t>
      </w:r>
      <w:r w:rsidR="00296A1D" w:rsidRPr="00B84503">
        <w:rPr>
          <w:rFonts w:asciiTheme="minorHAnsi" w:hAnsiTheme="minorHAnsi" w:cstheme="minorHAnsi"/>
          <w:color w:val="000000" w:themeColor="text1"/>
          <w:sz w:val="22"/>
          <w:szCs w:val="22"/>
        </w:rPr>
        <w:t xml:space="preserve"> </w:t>
      </w:r>
      <w:r w:rsidRPr="00B84503">
        <w:rPr>
          <w:rFonts w:asciiTheme="minorHAnsi" w:hAnsiTheme="minorHAnsi" w:cstheme="minorHAnsi"/>
          <w:color w:val="000000" w:themeColor="text1"/>
          <w:sz w:val="22"/>
          <w:szCs w:val="22"/>
        </w:rPr>
        <w:t>je poskytovateľ povinný spracovať revízne správy a protokoly, ktoré musia byť podpísané revíznym technikom.</w:t>
      </w:r>
    </w:p>
    <w:p w14:paraId="16F8BDB4" w14:textId="3979E08C" w:rsidR="008C23C6" w:rsidRPr="00B84503" w:rsidRDefault="008C23C6" w:rsidP="008C23C6">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odovzdá podpísané</w:t>
      </w:r>
      <w:r w:rsidR="00AF51BD">
        <w:rPr>
          <w:rFonts w:asciiTheme="minorHAnsi" w:hAnsiTheme="minorHAnsi" w:cstheme="minorHAnsi"/>
          <w:color w:val="000000" w:themeColor="text1"/>
          <w:sz w:val="22"/>
          <w:szCs w:val="22"/>
        </w:rPr>
        <w:t xml:space="preserve"> revízne</w:t>
      </w:r>
      <w:r w:rsidRPr="00B84503">
        <w:rPr>
          <w:rFonts w:asciiTheme="minorHAnsi" w:hAnsiTheme="minorHAnsi" w:cstheme="minorHAnsi"/>
          <w:color w:val="000000" w:themeColor="text1"/>
          <w:sz w:val="22"/>
          <w:szCs w:val="22"/>
        </w:rPr>
        <w:t xml:space="preserve"> správy a protokoly o vykonaných revíziách technologického vybavenia:</w:t>
      </w:r>
    </w:p>
    <w:p w14:paraId="689E6C2D" w14:textId="7FBF1004" w:rsidR="008C23C6" w:rsidRPr="00B84503" w:rsidRDefault="008C23C6" w:rsidP="008C23C6">
      <w:pPr>
        <w:pStyle w:val="CEMOS"/>
        <w:numPr>
          <w:ilvl w:val="0"/>
          <w:numId w:val="104"/>
        </w:numPr>
        <w:spacing w:before="0" w:after="120"/>
        <w:rPr>
          <w:rFonts w:asciiTheme="minorHAnsi" w:hAnsiTheme="minorHAnsi" w:cstheme="minorHAnsi"/>
          <w:bCs/>
          <w:color w:val="000000" w:themeColor="text1"/>
          <w:sz w:val="22"/>
          <w:szCs w:val="22"/>
        </w:rPr>
      </w:pPr>
      <w:r w:rsidRPr="00B84503">
        <w:rPr>
          <w:rFonts w:asciiTheme="minorHAnsi" w:hAnsiTheme="minorHAnsi" w:cstheme="minorHAnsi"/>
          <w:color w:val="000000" w:themeColor="text1"/>
          <w:sz w:val="22"/>
          <w:szCs w:val="22"/>
        </w:rPr>
        <w:t xml:space="preserve">vedúcemu SSÚD 9 Mengusovce, </w:t>
      </w:r>
      <w:r w:rsidR="008D2239" w:rsidRPr="00B84503">
        <w:rPr>
          <w:rFonts w:asciiTheme="minorHAnsi" w:hAnsiTheme="minorHAnsi" w:cstheme="minorHAnsi"/>
          <w:color w:val="000000" w:themeColor="text1"/>
          <w:sz w:val="22"/>
          <w:szCs w:val="22"/>
        </w:rPr>
        <w:t xml:space="preserve">správy a protokoly o vykonaných revíziách technologického vybavenia tunela </w:t>
      </w:r>
      <w:r w:rsidR="00293290" w:rsidRPr="00B84503">
        <w:rPr>
          <w:rFonts w:asciiTheme="minorHAnsi" w:hAnsiTheme="minorHAnsi" w:cstheme="minorHAnsi"/>
          <w:color w:val="000000" w:themeColor="text1"/>
          <w:sz w:val="22"/>
          <w:szCs w:val="22"/>
        </w:rPr>
        <w:t xml:space="preserve">Bôrik, </w:t>
      </w:r>
      <w:r w:rsidR="007469D3">
        <w:rPr>
          <w:rFonts w:asciiTheme="minorHAnsi" w:hAnsiTheme="minorHAnsi" w:cstheme="minorHAnsi"/>
          <w:color w:val="000000" w:themeColor="text1"/>
          <w:sz w:val="22"/>
          <w:szCs w:val="22"/>
        </w:rPr>
        <w:t>technologického vy</w:t>
      </w:r>
      <w:r w:rsidR="00DC3E88">
        <w:rPr>
          <w:rFonts w:asciiTheme="minorHAnsi" w:hAnsiTheme="minorHAnsi" w:cstheme="minorHAnsi"/>
          <w:color w:val="000000" w:themeColor="text1"/>
          <w:sz w:val="22"/>
          <w:szCs w:val="22"/>
        </w:rPr>
        <w:t>b</w:t>
      </w:r>
      <w:r w:rsidR="007469D3">
        <w:rPr>
          <w:rFonts w:asciiTheme="minorHAnsi" w:hAnsiTheme="minorHAnsi" w:cstheme="minorHAnsi"/>
          <w:color w:val="000000" w:themeColor="text1"/>
          <w:sz w:val="22"/>
          <w:szCs w:val="22"/>
        </w:rPr>
        <w:t>a</w:t>
      </w:r>
      <w:r w:rsidR="00DC3E88">
        <w:rPr>
          <w:rFonts w:asciiTheme="minorHAnsi" w:hAnsiTheme="minorHAnsi" w:cstheme="minorHAnsi"/>
          <w:color w:val="000000" w:themeColor="text1"/>
          <w:sz w:val="22"/>
          <w:szCs w:val="22"/>
        </w:rPr>
        <w:t>v</w:t>
      </w:r>
      <w:r w:rsidR="007469D3">
        <w:rPr>
          <w:rFonts w:asciiTheme="minorHAnsi" w:hAnsiTheme="minorHAnsi" w:cstheme="minorHAnsi"/>
          <w:color w:val="000000" w:themeColor="text1"/>
          <w:sz w:val="22"/>
          <w:szCs w:val="22"/>
        </w:rPr>
        <w:t>enia</w:t>
      </w:r>
      <w:r w:rsidR="00293290" w:rsidRPr="00B84503">
        <w:rPr>
          <w:rFonts w:asciiTheme="minorHAnsi" w:hAnsiTheme="minorHAnsi" w:cstheme="minorHAnsi"/>
          <w:color w:val="000000" w:themeColor="text1"/>
          <w:sz w:val="22"/>
          <w:szCs w:val="22"/>
        </w:rPr>
        <w:t> </w:t>
      </w:r>
      <w:r w:rsidR="008D2239" w:rsidRPr="00B84503">
        <w:rPr>
          <w:rFonts w:asciiTheme="minorHAnsi" w:hAnsiTheme="minorHAnsi" w:cstheme="minorHAnsi"/>
          <w:color w:val="000000" w:themeColor="text1"/>
          <w:sz w:val="22"/>
          <w:szCs w:val="22"/>
        </w:rPr>
        <w:t>podjazdu</w:t>
      </w:r>
      <w:r w:rsidR="00293290" w:rsidRPr="00B84503">
        <w:rPr>
          <w:rFonts w:asciiTheme="minorHAnsi" w:hAnsiTheme="minorHAnsi" w:cstheme="minorHAnsi"/>
          <w:color w:val="000000" w:themeColor="text1"/>
          <w:sz w:val="22"/>
          <w:szCs w:val="22"/>
        </w:rPr>
        <w:t xml:space="preserve"> </w:t>
      </w:r>
      <w:r w:rsidR="00B428FF" w:rsidRPr="00B84503">
        <w:rPr>
          <w:rFonts w:asciiTheme="minorHAnsi" w:hAnsiTheme="minorHAnsi" w:cstheme="minorHAnsi"/>
          <w:color w:val="000000" w:themeColor="text1"/>
          <w:sz w:val="22"/>
          <w:szCs w:val="22"/>
        </w:rPr>
        <w:t>Lučivná</w:t>
      </w:r>
      <w:r w:rsidR="008D2239" w:rsidRPr="00B84503">
        <w:rPr>
          <w:rFonts w:asciiTheme="minorHAnsi" w:hAnsiTheme="minorHAnsi" w:cstheme="minorHAnsi"/>
          <w:color w:val="000000" w:themeColor="text1"/>
          <w:sz w:val="22"/>
          <w:szCs w:val="22"/>
        </w:rPr>
        <w:t xml:space="preserve"> a technologického vybavenia</w:t>
      </w:r>
      <w:r w:rsidRPr="00B84503">
        <w:rPr>
          <w:rFonts w:asciiTheme="minorHAnsi" w:hAnsiTheme="minorHAnsi" w:cstheme="minorHAnsi"/>
          <w:color w:val="000000" w:themeColor="text1"/>
          <w:sz w:val="22"/>
          <w:szCs w:val="22"/>
        </w:rPr>
        <w:t xml:space="preserve"> diaľnice D1 Važec – Mengusovce, D1 Mengusovce – Jánovce, I. úsek, D1 Mengusovce – Jánovce, II. úsek, D1 Mengusovce – Jánovce, III. úsek, D1 Jánovce – Jablonov, I. úsek,</w:t>
      </w:r>
    </w:p>
    <w:p w14:paraId="20A8EB44" w14:textId="4736BEE1" w:rsidR="008C23C6" w:rsidRPr="00B84503" w:rsidRDefault="008C23C6" w:rsidP="008C23C6">
      <w:pPr>
        <w:pStyle w:val="CEMOS"/>
        <w:numPr>
          <w:ilvl w:val="0"/>
          <w:numId w:val="104"/>
        </w:numPr>
        <w:spacing w:before="0" w:after="120"/>
        <w:rPr>
          <w:rFonts w:asciiTheme="minorHAnsi" w:hAnsiTheme="minorHAnsi" w:cstheme="minorHAnsi"/>
          <w:bCs/>
          <w:color w:val="000000" w:themeColor="text1"/>
          <w:sz w:val="22"/>
          <w:szCs w:val="22"/>
        </w:rPr>
      </w:pPr>
      <w:r w:rsidRPr="00B84503">
        <w:rPr>
          <w:rFonts w:asciiTheme="minorHAnsi" w:hAnsiTheme="minorHAnsi" w:cstheme="minorHAnsi"/>
          <w:color w:val="000000" w:themeColor="text1"/>
          <w:sz w:val="22"/>
          <w:szCs w:val="22"/>
        </w:rPr>
        <w:t xml:space="preserve">vedúcemu SSÚD 8 Liptovský Mikuláš, </w:t>
      </w:r>
      <w:r w:rsidR="008D2239" w:rsidRPr="00B84503">
        <w:rPr>
          <w:rFonts w:asciiTheme="minorHAnsi" w:hAnsiTheme="minorHAnsi" w:cstheme="minorHAnsi"/>
          <w:color w:val="000000" w:themeColor="text1"/>
          <w:sz w:val="22"/>
          <w:szCs w:val="22"/>
        </w:rPr>
        <w:t>správy a protokoly o vykonaných revíziách technologického vybavenia</w:t>
      </w:r>
      <w:r w:rsidRPr="00B84503">
        <w:rPr>
          <w:rFonts w:asciiTheme="minorHAnsi" w:hAnsiTheme="minorHAnsi" w:cstheme="minorHAnsi"/>
          <w:color w:val="000000" w:themeColor="text1"/>
          <w:sz w:val="22"/>
          <w:szCs w:val="22"/>
        </w:rPr>
        <w:t xml:space="preserve"> diaľnice D1 Liptovský Mikuláš – Važec</w:t>
      </w:r>
      <w:r w:rsidR="00BB43E7">
        <w:rPr>
          <w:rFonts w:asciiTheme="minorHAnsi" w:hAnsiTheme="minorHAnsi" w:cstheme="minorHAnsi"/>
          <w:color w:val="000000" w:themeColor="text1"/>
          <w:sz w:val="22"/>
          <w:szCs w:val="22"/>
        </w:rPr>
        <w:t>,</w:t>
      </w:r>
    </w:p>
    <w:p w14:paraId="14D5A2F6" w14:textId="620A0CAE" w:rsidR="008C23C6" w:rsidRPr="00B84503" w:rsidRDefault="008C23C6" w:rsidP="008D2239">
      <w:pPr>
        <w:pStyle w:val="CEMOS"/>
        <w:spacing w:before="0" w:after="120"/>
        <w:ind w:left="567" w:firstLine="0"/>
        <w:rPr>
          <w:rFonts w:asciiTheme="minorHAnsi" w:hAnsiTheme="minorHAnsi" w:cstheme="minorHAnsi"/>
          <w:bCs/>
          <w:color w:val="000000" w:themeColor="text1"/>
          <w:sz w:val="22"/>
          <w:szCs w:val="22"/>
        </w:rPr>
      </w:pPr>
      <w:r w:rsidRPr="00B84503">
        <w:rPr>
          <w:rFonts w:ascii="Calibri" w:hAnsi="Calibri" w:cs="Calibri"/>
          <w:sz w:val="22"/>
          <w:szCs w:val="22"/>
        </w:rPr>
        <w:t>najneskôr do 10 (desiatich) kalendárnych dní po ukončení kalendárneho mesiaca v ktorom sa činnosti vykonávali</w:t>
      </w:r>
      <w:r w:rsidR="008D2239" w:rsidRPr="00B84503">
        <w:rPr>
          <w:rFonts w:ascii="Calibri" w:hAnsi="Calibri" w:cs="Calibri"/>
          <w:sz w:val="22"/>
          <w:szCs w:val="22"/>
        </w:rPr>
        <w:t>.</w:t>
      </w:r>
    </w:p>
    <w:p w14:paraId="4F3228DA" w14:textId="77777777" w:rsidR="006D1D30" w:rsidRPr="00B84503" w:rsidRDefault="00896E16" w:rsidP="0002330E">
      <w:pPr>
        <w:pStyle w:val="CEMOS"/>
        <w:numPr>
          <w:ilvl w:val="1"/>
          <w:numId w:val="111"/>
        </w:numPr>
        <w:spacing w:before="0" w:after="120"/>
        <w:ind w:left="567" w:hanging="567"/>
        <w:rPr>
          <w:rFonts w:asciiTheme="minorHAnsi" w:hAnsiTheme="minorHAnsi" w:cstheme="minorHAnsi"/>
          <w:bCs/>
          <w:color w:val="000000" w:themeColor="text1"/>
          <w:sz w:val="22"/>
          <w:szCs w:val="22"/>
        </w:rPr>
      </w:pPr>
      <w:r w:rsidRPr="00B84503">
        <w:rPr>
          <w:rFonts w:asciiTheme="minorHAnsi" w:hAnsiTheme="minorHAnsi" w:cstheme="minorHAnsi"/>
          <w:color w:val="000000" w:themeColor="text1"/>
          <w:sz w:val="22"/>
          <w:szCs w:val="22"/>
        </w:rPr>
        <w:t>Poskytovateľ je povinný vypracovať raz ročne, počas celej doby trvania rámcovej doh</w:t>
      </w:r>
      <w:r w:rsidR="003F768A" w:rsidRPr="00B84503">
        <w:rPr>
          <w:rFonts w:asciiTheme="minorHAnsi" w:hAnsiTheme="minorHAnsi" w:cstheme="minorHAnsi"/>
          <w:color w:val="000000" w:themeColor="text1"/>
          <w:sz w:val="22"/>
          <w:szCs w:val="22"/>
        </w:rPr>
        <w:t>ody, ročné správy podľa bodu 1.6</w:t>
      </w:r>
      <w:r w:rsidRPr="00B84503">
        <w:rPr>
          <w:rFonts w:asciiTheme="minorHAnsi" w:hAnsiTheme="minorHAnsi" w:cstheme="minorHAnsi"/>
          <w:color w:val="000000" w:themeColor="text1"/>
          <w:sz w:val="22"/>
          <w:szCs w:val="22"/>
        </w:rPr>
        <w:t xml:space="preserve"> článku 1 rámcovej dohody a protokolárne ich odovzdať</w:t>
      </w:r>
      <w:r w:rsidR="006D1D30" w:rsidRPr="00B84503">
        <w:rPr>
          <w:rFonts w:asciiTheme="minorHAnsi" w:hAnsiTheme="minorHAnsi" w:cstheme="minorHAnsi"/>
          <w:color w:val="000000" w:themeColor="text1"/>
          <w:sz w:val="22"/>
          <w:szCs w:val="22"/>
        </w:rPr>
        <w:t>:</w:t>
      </w:r>
    </w:p>
    <w:p w14:paraId="7C5B7978" w14:textId="0B93BBFE" w:rsidR="006D1D30" w:rsidRPr="00B84503" w:rsidRDefault="00896E16" w:rsidP="006D1D30">
      <w:pPr>
        <w:pStyle w:val="CEMOS"/>
        <w:numPr>
          <w:ilvl w:val="0"/>
          <w:numId w:val="104"/>
        </w:numPr>
        <w:spacing w:before="0" w:after="120"/>
        <w:rPr>
          <w:rFonts w:asciiTheme="minorHAnsi" w:hAnsiTheme="minorHAnsi" w:cstheme="minorHAnsi"/>
          <w:bCs/>
          <w:color w:val="000000" w:themeColor="text1"/>
          <w:sz w:val="22"/>
          <w:szCs w:val="22"/>
        </w:rPr>
      </w:pPr>
      <w:r w:rsidRPr="00B84503">
        <w:rPr>
          <w:rFonts w:asciiTheme="minorHAnsi" w:hAnsiTheme="minorHAnsi" w:cstheme="minorHAnsi"/>
          <w:color w:val="000000" w:themeColor="text1"/>
          <w:sz w:val="22"/>
          <w:szCs w:val="22"/>
        </w:rPr>
        <w:t>vedúcemu oddelenia tunela SSÚD 9 Mengusovce</w:t>
      </w:r>
      <w:r w:rsidR="006D1D30" w:rsidRPr="00B84503">
        <w:rPr>
          <w:rFonts w:asciiTheme="minorHAnsi" w:hAnsiTheme="minorHAnsi" w:cstheme="minorHAnsi"/>
          <w:color w:val="000000" w:themeColor="text1"/>
          <w:sz w:val="22"/>
          <w:szCs w:val="22"/>
        </w:rPr>
        <w:t>,</w:t>
      </w:r>
      <w:r w:rsidRPr="00B84503">
        <w:rPr>
          <w:rFonts w:asciiTheme="minorHAnsi" w:hAnsiTheme="minorHAnsi" w:cstheme="minorHAnsi"/>
          <w:color w:val="000000" w:themeColor="text1"/>
          <w:sz w:val="22"/>
          <w:szCs w:val="22"/>
        </w:rPr>
        <w:t xml:space="preserve"> ročné správy týkajúce </w:t>
      </w:r>
      <w:r w:rsidR="006D1D30" w:rsidRPr="00B84503">
        <w:rPr>
          <w:rFonts w:asciiTheme="minorHAnsi" w:hAnsiTheme="minorHAnsi" w:cstheme="minorHAnsi"/>
          <w:color w:val="000000" w:themeColor="text1"/>
          <w:sz w:val="22"/>
          <w:szCs w:val="22"/>
        </w:rPr>
        <w:t>technologického vybavenia tunela</w:t>
      </w:r>
      <w:r w:rsidR="003A32C1" w:rsidRPr="00B84503">
        <w:rPr>
          <w:rFonts w:asciiTheme="minorHAnsi" w:hAnsiTheme="minorHAnsi" w:cstheme="minorHAnsi"/>
          <w:color w:val="000000" w:themeColor="text1"/>
          <w:sz w:val="22"/>
          <w:szCs w:val="22"/>
        </w:rPr>
        <w:t xml:space="preserve"> Bôrik a</w:t>
      </w:r>
      <w:r w:rsidR="00BC30A4" w:rsidRPr="00B84503">
        <w:rPr>
          <w:rFonts w:asciiTheme="minorHAnsi" w:hAnsiTheme="minorHAnsi" w:cstheme="minorHAnsi"/>
          <w:color w:val="000000" w:themeColor="text1"/>
          <w:sz w:val="22"/>
          <w:szCs w:val="22"/>
        </w:rPr>
        <w:t xml:space="preserve"> technologického vybavenia</w:t>
      </w:r>
      <w:r w:rsidR="006D1D30" w:rsidRPr="00B84503">
        <w:rPr>
          <w:rFonts w:asciiTheme="minorHAnsi" w:hAnsiTheme="minorHAnsi" w:cstheme="minorHAnsi"/>
          <w:color w:val="000000" w:themeColor="text1"/>
          <w:sz w:val="22"/>
          <w:szCs w:val="22"/>
        </w:rPr>
        <w:t xml:space="preserve"> podjazdu </w:t>
      </w:r>
      <w:r w:rsidR="00B428FF" w:rsidRPr="00B84503">
        <w:rPr>
          <w:rFonts w:asciiTheme="minorHAnsi" w:hAnsiTheme="minorHAnsi" w:cstheme="minorHAnsi"/>
          <w:color w:val="000000" w:themeColor="text1"/>
          <w:sz w:val="22"/>
          <w:szCs w:val="22"/>
        </w:rPr>
        <w:t>Lučivná</w:t>
      </w:r>
      <w:r w:rsidR="006D1D30" w:rsidRPr="00B84503">
        <w:rPr>
          <w:rFonts w:asciiTheme="minorHAnsi" w:hAnsiTheme="minorHAnsi" w:cstheme="minorHAnsi"/>
          <w:color w:val="000000" w:themeColor="text1"/>
          <w:sz w:val="22"/>
          <w:szCs w:val="22"/>
        </w:rPr>
        <w:t>,</w:t>
      </w:r>
    </w:p>
    <w:p w14:paraId="3C72425B" w14:textId="6016A0E3" w:rsidR="006D1D30" w:rsidRPr="00B84503" w:rsidRDefault="003A32C1" w:rsidP="003A32C1">
      <w:pPr>
        <w:pStyle w:val="CEMOS"/>
        <w:numPr>
          <w:ilvl w:val="0"/>
          <w:numId w:val="104"/>
        </w:numPr>
        <w:spacing w:before="0" w:after="120"/>
        <w:rPr>
          <w:rFonts w:asciiTheme="minorHAnsi" w:hAnsiTheme="minorHAnsi" w:cstheme="minorHAnsi"/>
          <w:bCs/>
          <w:color w:val="000000" w:themeColor="text1"/>
          <w:sz w:val="22"/>
          <w:szCs w:val="22"/>
        </w:rPr>
      </w:pPr>
      <w:r w:rsidRPr="00B84503">
        <w:rPr>
          <w:rFonts w:asciiTheme="minorHAnsi" w:hAnsiTheme="minorHAnsi" w:cstheme="minorHAnsi"/>
          <w:color w:val="000000" w:themeColor="text1"/>
          <w:sz w:val="22"/>
          <w:szCs w:val="22"/>
        </w:rPr>
        <w:t xml:space="preserve">vedúcemu oddelenia tunela SSÚD 9 Mengusovce a </w:t>
      </w:r>
      <w:r w:rsidR="00896E16" w:rsidRPr="00B84503">
        <w:rPr>
          <w:rFonts w:asciiTheme="minorHAnsi" w:hAnsiTheme="minorHAnsi" w:cstheme="minorHAnsi"/>
          <w:color w:val="000000" w:themeColor="text1"/>
          <w:sz w:val="22"/>
          <w:szCs w:val="22"/>
        </w:rPr>
        <w:t>odbornému referentovi mechanizácie a dopravy SSÚD 8 Liptovský Mikuláš</w:t>
      </w:r>
      <w:r w:rsidRPr="00B84503">
        <w:rPr>
          <w:rFonts w:asciiTheme="minorHAnsi" w:hAnsiTheme="minorHAnsi" w:cstheme="minorHAnsi"/>
          <w:color w:val="000000" w:themeColor="text1"/>
          <w:sz w:val="22"/>
          <w:szCs w:val="22"/>
        </w:rPr>
        <w:t>,</w:t>
      </w:r>
      <w:r w:rsidR="00896E16" w:rsidRPr="00B84503">
        <w:rPr>
          <w:rFonts w:asciiTheme="minorHAnsi" w:hAnsiTheme="minorHAnsi" w:cstheme="minorHAnsi"/>
          <w:color w:val="000000" w:themeColor="text1"/>
          <w:sz w:val="22"/>
          <w:szCs w:val="22"/>
        </w:rPr>
        <w:t xml:space="preserve"> </w:t>
      </w:r>
      <w:r w:rsidR="006D1D30" w:rsidRPr="00B84503">
        <w:rPr>
          <w:rFonts w:asciiTheme="minorHAnsi" w:hAnsiTheme="minorHAnsi" w:cstheme="minorHAnsi"/>
          <w:color w:val="000000" w:themeColor="text1"/>
          <w:sz w:val="22"/>
          <w:szCs w:val="22"/>
        </w:rPr>
        <w:t xml:space="preserve">ročné správy týkajúce sa </w:t>
      </w:r>
      <w:r w:rsidRPr="00B84503">
        <w:rPr>
          <w:rFonts w:asciiTheme="minorHAnsi" w:hAnsiTheme="minorHAnsi" w:cstheme="minorHAnsi"/>
          <w:color w:val="000000" w:themeColor="text1"/>
          <w:sz w:val="22"/>
          <w:szCs w:val="22"/>
        </w:rPr>
        <w:t>technologického vybavenia D1 Liptovský Mikuláš – Jablonov, I. úsek</w:t>
      </w:r>
    </w:p>
    <w:p w14:paraId="59C906DA" w14:textId="230EDBED" w:rsidR="006D1D30" w:rsidRPr="00B84503" w:rsidRDefault="00896E16" w:rsidP="006D1D30">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a</w:t>
      </w:r>
      <w:r w:rsidR="006D1D30" w:rsidRPr="00B84503">
        <w:rPr>
          <w:rFonts w:asciiTheme="minorHAnsi" w:hAnsiTheme="minorHAnsi" w:cstheme="minorHAnsi"/>
          <w:color w:val="000000" w:themeColor="text1"/>
          <w:sz w:val="22"/>
          <w:szCs w:val="22"/>
        </w:rPr>
        <w:t> zároveň ich doručiť</w:t>
      </w:r>
      <w:r w:rsidRPr="00B84503">
        <w:rPr>
          <w:rFonts w:asciiTheme="minorHAnsi" w:hAnsiTheme="minorHAnsi" w:cstheme="minorHAnsi"/>
          <w:color w:val="000000" w:themeColor="text1"/>
          <w:sz w:val="22"/>
          <w:szCs w:val="22"/>
        </w:rPr>
        <w:t xml:space="preserve"> v elektronickej forme (*.</w:t>
      </w:r>
      <w:proofErr w:type="spellStart"/>
      <w:r w:rsidRPr="00B84503">
        <w:rPr>
          <w:rFonts w:asciiTheme="minorHAnsi" w:hAnsiTheme="minorHAnsi" w:cstheme="minorHAnsi"/>
          <w:color w:val="000000" w:themeColor="text1"/>
          <w:sz w:val="22"/>
          <w:szCs w:val="22"/>
        </w:rPr>
        <w:t>pdf</w:t>
      </w:r>
      <w:proofErr w:type="spellEnd"/>
      <w:r w:rsidRPr="00B84503">
        <w:rPr>
          <w:rFonts w:asciiTheme="minorHAnsi" w:hAnsiTheme="minorHAnsi" w:cstheme="minorHAnsi"/>
          <w:color w:val="000000" w:themeColor="text1"/>
          <w:sz w:val="22"/>
          <w:szCs w:val="22"/>
        </w:rPr>
        <w:t xml:space="preserve"> dokument podpísaný osobou oprávnenou na rokovanie vo veciach technických za poskytovateľa</w:t>
      </w:r>
      <w:r w:rsidR="007469D3">
        <w:rPr>
          <w:rFonts w:asciiTheme="minorHAnsi" w:hAnsiTheme="minorHAnsi" w:cstheme="minorHAnsi"/>
          <w:color w:val="000000" w:themeColor="text1"/>
          <w:sz w:val="22"/>
          <w:szCs w:val="22"/>
        </w:rPr>
        <w:t xml:space="preserve">, ktorá je </w:t>
      </w:r>
      <w:r w:rsidR="006D1D30" w:rsidRPr="00B84503">
        <w:rPr>
          <w:rFonts w:asciiTheme="minorHAnsi" w:hAnsiTheme="minorHAnsi" w:cstheme="minorHAnsi"/>
          <w:color w:val="000000" w:themeColor="text1"/>
          <w:sz w:val="22"/>
          <w:szCs w:val="22"/>
        </w:rPr>
        <w:t>uvedená v záhlaví rámcovej dohody):</w:t>
      </w:r>
      <w:r w:rsidRPr="00B84503">
        <w:rPr>
          <w:rFonts w:asciiTheme="minorHAnsi" w:hAnsiTheme="minorHAnsi" w:cstheme="minorHAnsi"/>
          <w:color w:val="000000" w:themeColor="text1"/>
          <w:sz w:val="22"/>
          <w:szCs w:val="22"/>
        </w:rPr>
        <w:t xml:space="preserve"> </w:t>
      </w:r>
    </w:p>
    <w:p w14:paraId="5FF93FEC" w14:textId="4305258E" w:rsidR="006D1D30" w:rsidRPr="00B84503" w:rsidRDefault="006D1D30" w:rsidP="006D1D30">
      <w:pPr>
        <w:pStyle w:val="CEMOS"/>
        <w:numPr>
          <w:ilvl w:val="0"/>
          <w:numId w:val="104"/>
        </w:numPr>
        <w:spacing w:before="0" w:after="120"/>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vedúcemu oddelenia technológií tunelov</w:t>
      </w:r>
      <w:r w:rsidR="00A45DE8">
        <w:rPr>
          <w:rFonts w:asciiTheme="minorHAnsi" w:hAnsiTheme="minorHAnsi" w:cstheme="minorHAnsi"/>
          <w:bCs/>
          <w:color w:val="000000" w:themeColor="text1"/>
          <w:sz w:val="22"/>
          <w:szCs w:val="22"/>
        </w:rPr>
        <w:t xml:space="preserve"> a</w:t>
      </w:r>
      <w:r w:rsidRPr="00B84503">
        <w:rPr>
          <w:rFonts w:asciiTheme="minorHAnsi" w:hAnsiTheme="minorHAnsi" w:cstheme="minorHAnsi"/>
          <w:bCs/>
          <w:color w:val="000000" w:themeColor="text1"/>
          <w:sz w:val="22"/>
          <w:szCs w:val="22"/>
        </w:rPr>
        <w:t xml:space="preserve"> </w:t>
      </w:r>
      <w:r w:rsidR="003A32C1" w:rsidRPr="00B84503">
        <w:rPr>
          <w:rFonts w:asciiTheme="minorHAnsi" w:hAnsiTheme="minorHAnsi" w:cstheme="minorHAnsi"/>
          <w:color w:val="000000" w:themeColor="text1"/>
          <w:sz w:val="22"/>
          <w:szCs w:val="22"/>
        </w:rPr>
        <w:t xml:space="preserve">vedúcemu SSÚD 9 Mengusovce alebo vedúcemu oddelenia tunela SSÚD 9 Mengusovce </w:t>
      </w:r>
      <w:r w:rsidRPr="00B84503">
        <w:rPr>
          <w:rFonts w:asciiTheme="minorHAnsi" w:hAnsiTheme="minorHAnsi" w:cstheme="minorHAnsi"/>
          <w:color w:val="000000" w:themeColor="text1"/>
          <w:sz w:val="22"/>
          <w:szCs w:val="22"/>
        </w:rPr>
        <w:t xml:space="preserve">v prípade ročných správ technologického vybavenia tunela </w:t>
      </w:r>
      <w:r w:rsidR="00BC30A4" w:rsidRPr="00B84503">
        <w:rPr>
          <w:rFonts w:asciiTheme="minorHAnsi" w:hAnsiTheme="minorHAnsi" w:cstheme="minorHAnsi"/>
          <w:color w:val="000000" w:themeColor="text1"/>
          <w:sz w:val="22"/>
          <w:szCs w:val="22"/>
        </w:rPr>
        <w:t xml:space="preserve">Bôrik </w:t>
      </w:r>
      <w:r w:rsidRPr="00B84503">
        <w:rPr>
          <w:rFonts w:asciiTheme="minorHAnsi" w:hAnsiTheme="minorHAnsi" w:cstheme="minorHAnsi"/>
          <w:color w:val="000000" w:themeColor="text1"/>
          <w:sz w:val="22"/>
          <w:szCs w:val="22"/>
        </w:rPr>
        <w:t>a</w:t>
      </w:r>
      <w:r w:rsidR="00BC30A4" w:rsidRPr="00B84503">
        <w:rPr>
          <w:rFonts w:asciiTheme="minorHAnsi" w:hAnsiTheme="minorHAnsi" w:cstheme="minorHAnsi"/>
          <w:color w:val="000000" w:themeColor="text1"/>
          <w:sz w:val="22"/>
          <w:szCs w:val="22"/>
        </w:rPr>
        <w:t xml:space="preserve"> technologického vybavenia </w:t>
      </w:r>
      <w:r w:rsidRPr="00B84503">
        <w:rPr>
          <w:rFonts w:asciiTheme="minorHAnsi" w:hAnsiTheme="minorHAnsi" w:cstheme="minorHAnsi"/>
          <w:color w:val="000000" w:themeColor="text1"/>
          <w:sz w:val="22"/>
          <w:szCs w:val="22"/>
        </w:rPr>
        <w:t>podjazdu</w:t>
      </w:r>
      <w:r w:rsidR="00BC30A4" w:rsidRPr="00B84503">
        <w:rPr>
          <w:rFonts w:asciiTheme="minorHAnsi" w:hAnsiTheme="minorHAnsi" w:cstheme="minorHAnsi"/>
          <w:color w:val="000000" w:themeColor="text1"/>
          <w:sz w:val="22"/>
          <w:szCs w:val="22"/>
        </w:rPr>
        <w:t xml:space="preserve"> </w:t>
      </w:r>
      <w:r w:rsidR="00B428FF" w:rsidRPr="00B84503">
        <w:rPr>
          <w:rFonts w:asciiTheme="minorHAnsi" w:hAnsiTheme="minorHAnsi" w:cstheme="minorHAnsi"/>
          <w:color w:val="000000" w:themeColor="text1"/>
          <w:sz w:val="22"/>
          <w:szCs w:val="22"/>
        </w:rPr>
        <w:t>Lučivná</w:t>
      </w:r>
      <w:r w:rsidRPr="00B84503">
        <w:rPr>
          <w:rFonts w:asciiTheme="minorHAnsi" w:hAnsiTheme="minorHAnsi" w:cstheme="minorHAnsi"/>
          <w:color w:val="000000" w:themeColor="text1"/>
          <w:sz w:val="22"/>
          <w:szCs w:val="22"/>
        </w:rPr>
        <w:t>,</w:t>
      </w:r>
    </w:p>
    <w:p w14:paraId="781636BE" w14:textId="1905F303" w:rsidR="006D1D30" w:rsidRPr="00B84503" w:rsidRDefault="006D1D30" w:rsidP="006D1D30">
      <w:pPr>
        <w:pStyle w:val="CEMOS"/>
        <w:numPr>
          <w:ilvl w:val="0"/>
          <w:numId w:val="104"/>
        </w:numPr>
        <w:spacing w:before="0" w:after="120"/>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vedúcemu oddelenia technológií a</w:t>
      </w:r>
      <w:r w:rsidR="00A45DE8">
        <w:rPr>
          <w:rFonts w:asciiTheme="minorHAnsi" w:hAnsiTheme="minorHAnsi" w:cstheme="minorHAnsi"/>
          <w:bCs/>
          <w:color w:val="000000" w:themeColor="text1"/>
          <w:sz w:val="22"/>
          <w:szCs w:val="22"/>
        </w:rPr>
        <w:t> </w:t>
      </w:r>
      <w:r w:rsidRPr="00B84503">
        <w:rPr>
          <w:rFonts w:asciiTheme="minorHAnsi" w:hAnsiTheme="minorHAnsi" w:cstheme="minorHAnsi"/>
          <w:bCs/>
          <w:color w:val="000000" w:themeColor="text1"/>
          <w:sz w:val="22"/>
          <w:szCs w:val="22"/>
        </w:rPr>
        <w:t>IRSD</w:t>
      </w:r>
      <w:r w:rsidR="00A45DE8">
        <w:rPr>
          <w:rFonts w:asciiTheme="minorHAnsi" w:hAnsiTheme="minorHAnsi" w:cstheme="minorHAnsi"/>
          <w:bCs/>
          <w:color w:val="000000" w:themeColor="text1"/>
          <w:sz w:val="22"/>
          <w:szCs w:val="22"/>
        </w:rPr>
        <w:t xml:space="preserve"> a</w:t>
      </w:r>
      <w:r w:rsidRPr="00B84503">
        <w:rPr>
          <w:rFonts w:asciiTheme="minorHAnsi" w:hAnsiTheme="minorHAnsi" w:cstheme="minorHAnsi"/>
          <w:bCs/>
          <w:color w:val="000000" w:themeColor="text1"/>
          <w:sz w:val="22"/>
          <w:szCs w:val="22"/>
        </w:rPr>
        <w:t xml:space="preserve"> </w:t>
      </w:r>
      <w:r w:rsidR="003A32C1" w:rsidRPr="00B84503">
        <w:rPr>
          <w:rFonts w:asciiTheme="minorHAnsi" w:hAnsiTheme="minorHAnsi" w:cstheme="minorHAnsi"/>
          <w:color w:val="000000" w:themeColor="text1"/>
          <w:sz w:val="22"/>
          <w:szCs w:val="22"/>
        </w:rPr>
        <w:t xml:space="preserve">vedúcemu SSÚD 8 Liptovský Mikuláš alebo odbornému referentovi mechanizácie a dopravy SSÚD 8 Liptovský Mikuláš </w:t>
      </w:r>
      <w:r w:rsidRPr="00B84503">
        <w:rPr>
          <w:rFonts w:asciiTheme="minorHAnsi" w:hAnsiTheme="minorHAnsi" w:cstheme="minorHAnsi"/>
          <w:color w:val="000000" w:themeColor="text1"/>
          <w:sz w:val="22"/>
          <w:szCs w:val="22"/>
        </w:rPr>
        <w:t xml:space="preserve">v prípade </w:t>
      </w:r>
      <w:r w:rsidRPr="00B84503">
        <w:rPr>
          <w:rFonts w:asciiTheme="minorHAnsi" w:hAnsiTheme="minorHAnsi" w:cstheme="minorHAnsi"/>
          <w:color w:val="000000" w:themeColor="text1"/>
          <w:sz w:val="22"/>
          <w:szCs w:val="22"/>
        </w:rPr>
        <w:lastRenderedPageBreak/>
        <w:t xml:space="preserve">ročných správ </w:t>
      </w:r>
      <w:r w:rsidR="003A32C1" w:rsidRPr="00B84503">
        <w:rPr>
          <w:rFonts w:asciiTheme="minorHAnsi" w:hAnsiTheme="minorHAnsi" w:cstheme="minorHAnsi"/>
          <w:color w:val="000000" w:themeColor="text1"/>
          <w:sz w:val="22"/>
          <w:szCs w:val="22"/>
        </w:rPr>
        <w:t>týkajúcich sa technologického vybavenia D1 Liptovský Mikuláš – Jablonov, I. úsek</w:t>
      </w:r>
      <w:r w:rsidRPr="00B84503">
        <w:rPr>
          <w:rFonts w:asciiTheme="minorHAnsi" w:hAnsiTheme="minorHAnsi" w:cstheme="minorHAnsi"/>
          <w:color w:val="000000" w:themeColor="text1"/>
          <w:sz w:val="22"/>
          <w:szCs w:val="22"/>
        </w:rPr>
        <w:t>,</w:t>
      </w:r>
    </w:p>
    <w:p w14:paraId="4D1EAEB1" w14:textId="54089678" w:rsidR="00896E16" w:rsidRPr="00B84503" w:rsidRDefault="00896E16" w:rsidP="006D1D30">
      <w:pPr>
        <w:pStyle w:val="CEMOS"/>
        <w:spacing w:before="0" w:after="120"/>
        <w:ind w:left="567" w:firstLine="0"/>
        <w:rPr>
          <w:rFonts w:asciiTheme="minorHAnsi" w:hAnsiTheme="minorHAnsi" w:cstheme="minorHAnsi"/>
          <w:bCs/>
          <w:color w:val="000000" w:themeColor="text1"/>
          <w:sz w:val="22"/>
          <w:szCs w:val="22"/>
        </w:rPr>
      </w:pPr>
      <w:r w:rsidRPr="00B84503">
        <w:rPr>
          <w:rFonts w:asciiTheme="minorHAnsi" w:hAnsiTheme="minorHAnsi" w:cstheme="minorHAnsi"/>
          <w:color w:val="000000" w:themeColor="text1"/>
          <w:sz w:val="22"/>
          <w:szCs w:val="22"/>
        </w:rPr>
        <w:t>najneskôr do 28.02. nasledujúceho kalendárneho roka za predchádzajúci kalendárny rok. Posl</w:t>
      </w:r>
      <w:r w:rsidR="006D1D30" w:rsidRPr="00B84503">
        <w:rPr>
          <w:rFonts w:asciiTheme="minorHAnsi" w:hAnsiTheme="minorHAnsi" w:cstheme="minorHAnsi"/>
          <w:color w:val="000000" w:themeColor="text1"/>
          <w:sz w:val="22"/>
          <w:szCs w:val="22"/>
        </w:rPr>
        <w:t>edné ročné správy podľa bodu 1.6</w:t>
      </w:r>
      <w:r w:rsidRPr="00B84503">
        <w:rPr>
          <w:rFonts w:asciiTheme="minorHAnsi" w:hAnsiTheme="minorHAnsi" w:cstheme="minorHAnsi"/>
          <w:color w:val="000000" w:themeColor="text1"/>
          <w:sz w:val="22"/>
          <w:szCs w:val="22"/>
        </w:rPr>
        <w:t xml:space="preserve"> článku 1 rámcovej dohody je poskytovateľ povinný vyhotoviť a odovzdať objednávateľovi v posledný deň trvania rámcovej </w:t>
      </w:r>
      <w:r w:rsidRPr="00B84503">
        <w:rPr>
          <w:rFonts w:asciiTheme="minorHAnsi" w:hAnsiTheme="minorHAnsi" w:cstheme="minorHAnsi"/>
          <w:bCs/>
          <w:color w:val="000000" w:themeColor="text1"/>
          <w:sz w:val="22"/>
          <w:szCs w:val="22"/>
        </w:rPr>
        <w:t xml:space="preserve">dohody. </w:t>
      </w:r>
    </w:p>
    <w:p w14:paraId="2D20A14F" w14:textId="3A458389"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vypra</w:t>
      </w:r>
      <w:r w:rsidR="006D1D30" w:rsidRPr="00B84503">
        <w:rPr>
          <w:rFonts w:asciiTheme="minorHAnsi" w:hAnsiTheme="minorHAnsi" w:cstheme="minorHAnsi"/>
          <w:color w:val="000000" w:themeColor="text1"/>
          <w:sz w:val="22"/>
          <w:szCs w:val="22"/>
        </w:rPr>
        <w:t>cuje ročné správy podľa bodu 1.6</w:t>
      </w:r>
      <w:r w:rsidRPr="00B84503">
        <w:rPr>
          <w:rFonts w:asciiTheme="minorHAnsi" w:hAnsiTheme="minorHAnsi" w:cstheme="minorHAnsi"/>
          <w:color w:val="000000" w:themeColor="text1"/>
          <w:sz w:val="22"/>
          <w:szCs w:val="22"/>
        </w:rPr>
        <w:t xml:space="preserve"> článku 1 rámcovej dohody, formou súhrnu zistení a výsledkov </w:t>
      </w:r>
      <w:r w:rsidR="006D1D30" w:rsidRPr="00B84503">
        <w:rPr>
          <w:rFonts w:asciiTheme="minorHAnsi" w:hAnsiTheme="minorHAnsi" w:cstheme="minorHAnsi"/>
          <w:color w:val="000000" w:themeColor="text1"/>
          <w:sz w:val="22"/>
          <w:szCs w:val="22"/>
        </w:rPr>
        <w:t>z mesačných správ podľa bodu 1.5</w:t>
      </w:r>
      <w:r w:rsidRPr="00B84503">
        <w:rPr>
          <w:rFonts w:asciiTheme="minorHAnsi" w:hAnsiTheme="minorHAnsi" w:cstheme="minorHAnsi"/>
          <w:color w:val="000000" w:themeColor="text1"/>
          <w:sz w:val="22"/>
          <w:szCs w:val="22"/>
        </w:rPr>
        <w:t xml:space="preserve"> článku 1 rámcovej dohody o vykonávaní činnosti v zmysle </w:t>
      </w:r>
      <w:proofErr w:type="spellStart"/>
      <w:r w:rsidRPr="00B84503">
        <w:rPr>
          <w:rFonts w:asciiTheme="minorHAnsi" w:hAnsiTheme="minorHAnsi" w:cstheme="minorHAnsi"/>
          <w:color w:val="000000" w:themeColor="text1"/>
          <w:sz w:val="22"/>
          <w:szCs w:val="22"/>
        </w:rPr>
        <w:t>podbodu</w:t>
      </w:r>
      <w:proofErr w:type="spellEnd"/>
      <w:r w:rsidRPr="00B84503">
        <w:rPr>
          <w:rFonts w:asciiTheme="minorHAnsi" w:hAnsiTheme="minorHAnsi" w:cstheme="minorHAnsi"/>
          <w:color w:val="000000" w:themeColor="text1"/>
          <w:sz w:val="22"/>
          <w:szCs w:val="22"/>
        </w:rPr>
        <w:t xml:space="preserve"> 1.1.1 a 1.1.2, bodu 1.1, článku 1 rámcovej dohody.</w:t>
      </w:r>
    </w:p>
    <w:p w14:paraId="57D9187B" w14:textId="77777777" w:rsidR="00896E16" w:rsidRPr="00B84503" w:rsidRDefault="00896E16" w:rsidP="00896E16">
      <w:pPr>
        <w:pStyle w:val="CEMOS"/>
        <w:spacing w:before="0" w:after="120"/>
        <w:ind w:left="567" w:firstLine="0"/>
        <w:rPr>
          <w:rFonts w:asciiTheme="minorHAnsi" w:hAnsiTheme="minorHAnsi" w:cstheme="minorHAnsi"/>
          <w:bCs/>
          <w:color w:val="000000" w:themeColor="text1"/>
          <w:sz w:val="22"/>
          <w:szCs w:val="22"/>
        </w:rPr>
      </w:pPr>
      <w:r w:rsidRPr="00B84503">
        <w:rPr>
          <w:rFonts w:asciiTheme="minorHAnsi" w:hAnsiTheme="minorHAnsi" w:cstheme="minorHAnsi"/>
          <w:color w:val="000000" w:themeColor="text1"/>
          <w:sz w:val="22"/>
          <w:szCs w:val="22"/>
        </w:rPr>
        <w:t>Ročné správy budú mať informatívny a odporúčací charakter s prehodnotením technológie na dobu ďalších 2 – 6 rokov užívania.</w:t>
      </w:r>
    </w:p>
    <w:p w14:paraId="3E8D1D25" w14:textId="77777777" w:rsidR="00896E16" w:rsidRPr="00B84503" w:rsidRDefault="00896E16" w:rsidP="00896E16">
      <w:pPr>
        <w:pStyle w:val="Bezriadkovania"/>
        <w:spacing w:after="60"/>
        <w:ind w:left="567"/>
        <w:jc w:val="both"/>
        <w:rPr>
          <w:rFonts w:asciiTheme="minorHAnsi" w:hAnsiTheme="minorHAnsi" w:cstheme="minorHAnsi"/>
          <w:color w:val="000000" w:themeColor="text1"/>
        </w:rPr>
      </w:pPr>
      <w:r w:rsidRPr="00B84503">
        <w:rPr>
          <w:rFonts w:asciiTheme="minorHAnsi" w:hAnsiTheme="minorHAnsi" w:cstheme="minorHAnsi"/>
          <w:color w:val="000000" w:themeColor="text1"/>
        </w:rPr>
        <w:t>Poskytovateľ predloží formou prílohy k ročným správam nasledovné dokumenty:</w:t>
      </w:r>
    </w:p>
    <w:p w14:paraId="46A3F4F3" w14:textId="77777777" w:rsidR="00896E16" w:rsidRPr="00B84503" w:rsidRDefault="00896E16" w:rsidP="0002330E">
      <w:pPr>
        <w:pStyle w:val="Bezriadkovania"/>
        <w:numPr>
          <w:ilvl w:val="0"/>
          <w:numId w:val="101"/>
        </w:numPr>
        <w:spacing w:after="60"/>
        <w:jc w:val="both"/>
        <w:rPr>
          <w:rFonts w:asciiTheme="minorHAnsi" w:hAnsiTheme="minorHAnsi" w:cstheme="minorHAnsi"/>
          <w:color w:val="000000" w:themeColor="text1"/>
        </w:rPr>
      </w:pPr>
      <w:r w:rsidRPr="00B84503">
        <w:rPr>
          <w:rFonts w:asciiTheme="minorHAnsi" w:hAnsiTheme="minorHAnsi" w:cstheme="minorHAnsi"/>
          <w:color w:val="000000" w:themeColor="text1"/>
        </w:rPr>
        <w:t>Aktualizáciu Zoznamu náhradných dielov za príslušný kalendárny rok (v elektronickej forme)ꓼ</w:t>
      </w:r>
    </w:p>
    <w:p w14:paraId="1AF8E652" w14:textId="77777777" w:rsidR="00896E16" w:rsidRPr="00B84503" w:rsidRDefault="00896E16" w:rsidP="0002330E">
      <w:pPr>
        <w:pStyle w:val="Bezriadkovania"/>
        <w:numPr>
          <w:ilvl w:val="0"/>
          <w:numId w:val="101"/>
        </w:numPr>
        <w:spacing w:after="60"/>
        <w:jc w:val="both"/>
        <w:rPr>
          <w:rFonts w:asciiTheme="minorHAnsi" w:hAnsiTheme="minorHAnsi" w:cstheme="minorHAnsi"/>
          <w:color w:val="000000" w:themeColor="text1"/>
        </w:rPr>
      </w:pPr>
      <w:r w:rsidRPr="00B84503">
        <w:rPr>
          <w:rFonts w:asciiTheme="minorHAnsi" w:hAnsiTheme="minorHAnsi" w:cstheme="minorHAnsi"/>
          <w:color w:val="000000" w:themeColor="text1"/>
        </w:rPr>
        <w:t xml:space="preserve">Zoznam a stav pretrvávajúcich vád a porúch s odporúčaným riešením a predbežnou cenovou kalkuláciouꓼ </w:t>
      </w:r>
    </w:p>
    <w:p w14:paraId="59A89BAC" w14:textId="13B13AA1" w:rsidR="00896E16" w:rsidRPr="00B84503" w:rsidRDefault="00896E16" w:rsidP="0002330E">
      <w:pPr>
        <w:pStyle w:val="Bezriadkovania"/>
        <w:numPr>
          <w:ilvl w:val="0"/>
          <w:numId w:val="101"/>
        </w:numPr>
        <w:spacing w:after="60"/>
        <w:jc w:val="both"/>
        <w:rPr>
          <w:rFonts w:asciiTheme="minorHAnsi" w:hAnsiTheme="minorHAnsi" w:cstheme="minorHAnsi"/>
          <w:color w:val="000000" w:themeColor="text1"/>
        </w:rPr>
      </w:pPr>
      <w:r w:rsidRPr="00B84503">
        <w:rPr>
          <w:rFonts w:asciiTheme="minorHAnsi" w:hAnsiTheme="minorHAnsi" w:cstheme="minorHAnsi"/>
          <w:color w:val="000000" w:themeColor="text1"/>
        </w:rPr>
        <w:t>Zoznam návrhov a odporúčaní na výmenu</w:t>
      </w:r>
      <w:r w:rsidR="00511E4A" w:rsidRPr="00B84503">
        <w:rPr>
          <w:rFonts w:asciiTheme="minorHAnsi" w:hAnsiTheme="minorHAnsi" w:cstheme="minorHAnsi"/>
          <w:color w:val="000000" w:themeColor="text1"/>
        </w:rPr>
        <w:t xml:space="preserve"> komponentov technologického vybavenia</w:t>
      </w:r>
      <w:r w:rsidRPr="00B84503">
        <w:rPr>
          <w:rFonts w:asciiTheme="minorHAnsi" w:hAnsiTheme="minorHAnsi" w:cstheme="minorHAnsi"/>
          <w:color w:val="000000" w:themeColor="text1"/>
        </w:rPr>
        <w:t xml:space="preserve"> (napr. z dôvodu ukončenia životnosti) a predbežnou cenovou kalkuláciou. </w:t>
      </w:r>
    </w:p>
    <w:p w14:paraId="3469050E" w14:textId="4170FEDE" w:rsidR="00896E16" w:rsidRPr="00BE4202" w:rsidRDefault="00896E16" w:rsidP="009D7DAA">
      <w:pPr>
        <w:pStyle w:val="CEMOS"/>
        <w:numPr>
          <w:ilvl w:val="1"/>
          <w:numId w:val="111"/>
        </w:numPr>
        <w:spacing w:before="0" w:after="120"/>
        <w:ind w:left="567" w:hanging="567"/>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 xml:space="preserve">Poskytovateľ je </w:t>
      </w:r>
      <w:r w:rsidRPr="00B84503">
        <w:rPr>
          <w:rFonts w:asciiTheme="minorHAnsi" w:hAnsiTheme="minorHAnsi" w:cstheme="minorHAnsi"/>
          <w:color w:val="000000" w:themeColor="text1"/>
          <w:sz w:val="22"/>
          <w:szCs w:val="22"/>
        </w:rPr>
        <w:t>povinný vypracovať raz ročne, počas celej doby trvania rámcovej dohody, podrobnú správu o stave kybernetickej bezpečnosti a </w:t>
      </w:r>
      <w:r w:rsidR="009D7DAA" w:rsidRPr="00B84503">
        <w:rPr>
          <w:rFonts w:asciiTheme="minorHAnsi" w:hAnsiTheme="minorHAnsi" w:cstheme="minorHAnsi"/>
          <w:color w:val="000000" w:themeColor="text1"/>
          <w:sz w:val="22"/>
          <w:szCs w:val="22"/>
        </w:rPr>
        <w:t>o zabezpečovaní povinností vyplývajúcich   zo</w:t>
      </w:r>
      <w:r w:rsidR="00BC30A4" w:rsidRPr="00B84503">
        <w:rPr>
          <w:rFonts w:asciiTheme="minorHAnsi" w:hAnsiTheme="minorHAnsi" w:cstheme="minorHAnsi"/>
          <w:color w:val="000000" w:themeColor="text1"/>
          <w:sz w:val="22"/>
          <w:szCs w:val="22"/>
        </w:rPr>
        <w:t xml:space="preserve"> </w:t>
      </w:r>
      <w:r w:rsidRPr="00B84503">
        <w:rPr>
          <w:rFonts w:asciiTheme="minorHAnsi" w:hAnsiTheme="minorHAnsi" w:cstheme="minorHAnsi"/>
          <w:color w:val="000000" w:themeColor="text1"/>
          <w:sz w:val="22"/>
          <w:szCs w:val="22"/>
        </w:rPr>
        <w:t>Zmluvy KB podľa bodu 1.7 článku 1 rámcovej dohody a protokolárne ju odovzdať vedúcemu odboru riadenia bezpečnosti a expert manažérovi informačnej bezpečnosti a kybernetickej bezpečnosti najneskôr do 28.02. nasledujúceho kalendárneho roka za predchádzajúci kalendárny rok. Poslednú podrobnú správu o stave kybernetickej bezpečnosti a o </w:t>
      </w:r>
      <w:r w:rsidR="00AF51BD">
        <w:rPr>
          <w:rFonts w:asciiTheme="minorHAnsi" w:hAnsiTheme="minorHAnsi" w:cstheme="minorHAnsi"/>
          <w:color w:val="000000" w:themeColor="text1"/>
          <w:sz w:val="22"/>
          <w:szCs w:val="22"/>
        </w:rPr>
        <w:t>zabezpečovaní</w:t>
      </w:r>
      <w:r w:rsidRPr="00B84503">
        <w:rPr>
          <w:rFonts w:asciiTheme="minorHAnsi" w:hAnsiTheme="minorHAnsi" w:cstheme="minorHAnsi"/>
          <w:color w:val="000000" w:themeColor="text1"/>
          <w:sz w:val="22"/>
          <w:szCs w:val="22"/>
        </w:rPr>
        <w:t xml:space="preserve"> povinn</w:t>
      </w:r>
      <w:r w:rsidR="00452113" w:rsidRPr="00B84503">
        <w:rPr>
          <w:rFonts w:asciiTheme="minorHAnsi" w:hAnsiTheme="minorHAnsi" w:cstheme="minorHAnsi"/>
          <w:color w:val="000000" w:themeColor="text1"/>
          <w:sz w:val="22"/>
          <w:szCs w:val="22"/>
        </w:rPr>
        <w:t>ostí vyplývajúcich zo Zmluvy KB</w:t>
      </w:r>
      <w:r w:rsidRPr="00B84503">
        <w:rPr>
          <w:rFonts w:asciiTheme="minorHAnsi" w:hAnsiTheme="minorHAnsi" w:cstheme="minorHAnsi"/>
          <w:color w:val="000000" w:themeColor="text1"/>
          <w:sz w:val="22"/>
          <w:szCs w:val="22"/>
        </w:rPr>
        <w:t xml:space="preserve"> je </w:t>
      </w:r>
      <w:r w:rsidRPr="00B84503">
        <w:rPr>
          <w:rFonts w:asciiTheme="minorHAnsi" w:hAnsiTheme="minorHAnsi" w:cstheme="minorHAnsi"/>
          <w:bCs/>
          <w:color w:val="000000" w:themeColor="text1"/>
          <w:sz w:val="22"/>
          <w:szCs w:val="22"/>
        </w:rPr>
        <w:t>p</w:t>
      </w:r>
      <w:r w:rsidRPr="00B84503">
        <w:rPr>
          <w:rFonts w:asciiTheme="minorHAnsi" w:hAnsiTheme="minorHAnsi" w:cstheme="minorHAnsi"/>
          <w:color w:val="000000" w:themeColor="text1"/>
          <w:sz w:val="22"/>
          <w:szCs w:val="22"/>
        </w:rPr>
        <w:t xml:space="preserve">oskytovateľ povinný vyhotoviť a odovzdať objednávateľovi spôsobom podľa predchádzajúcej vety v posledný deň trvania rámcovej </w:t>
      </w:r>
      <w:r w:rsidRPr="00BE4202">
        <w:rPr>
          <w:rFonts w:asciiTheme="minorHAnsi" w:hAnsiTheme="minorHAnsi" w:cstheme="minorHAnsi"/>
          <w:bCs/>
          <w:color w:val="000000" w:themeColor="text1"/>
          <w:sz w:val="22"/>
          <w:szCs w:val="22"/>
        </w:rPr>
        <w:t xml:space="preserve">dohody. </w:t>
      </w:r>
    </w:p>
    <w:p w14:paraId="3BF3AF52" w14:textId="6F2C4B82" w:rsidR="00896E16" w:rsidRPr="00BE4202" w:rsidRDefault="00896E16" w:rsidP="00E0683A">
      <w:pPr>
        <w:pStyle w:val="CEMOS"/>
        <w:numPr>
          <w:ilvl w:val="1"/>
          <w:numId w:val="111"/>
        </w:numPr>
        <w:spacing w:before="0" w:after="120"/>
        <w:ind w:left="567" w:hanging="567"/>
        <w:rPr>
          <w:rFonts w:asciiTheme="minorHAnsi" w:hAnsiTheme="minorHAnsi" w:cstheme="minorHAnsi"/>
          <w:bCs/>
          <w:color w:val="000000" w:themeColor="text1"/>
          <w:sz w:val="22"/>
          <w:szCs w:val="22"/>
        </w:rPr>
      </w:pPr>
      <w:r w:rsidRPr="00BE4202">
        <w:rPr>
          <w:rFonts w:asciiTheme="minorHAnsi" w:hAnsiTheme="minorHAnsi" w:cstheme="minorHAnsi"/>
          <w:color w:val="000000" w:themeColor="text1"/>
          <w:sz w:val="22"/>
          <w:szCs w:val="22"/>
        </w:rPr>
        <w:t xml:space="preserve">Poskytovateľ je </w:t>
      </w:r>
      <w:r w:rsidR="00773FDE" w:rsidRPr="00BE4202">
        <w:rPr>
          <w:rFonts w:asciiTheme="minorHAnsi" w:hAnsiTheme="minorHAnsi" w:cstheme="minorHAnsi"/>
          <w:color w:val="000000" w:themeColor="text1"/>
          <w:sz w:val="22"/>
          <w:szCs w:val="22"/>
        </w:rPr>
        <w:t>povinný</w:t>
      </w:r>
      <w:r w:rsidR="0006613A" w:rsidRPr="00BE4202">
        <w:rPr>
          <w:rFonts w:asciiTheme="minorHAnsi" w:hAnsiTheme="minorHAnsi" w:cstheme="minorHAnsi"/>
          <w:color w:val="000000" w:themeColor="text1"/>
          <w:sz w:val="22"/>
          <w:szCs w:val="22"/>
        </w:rPr>
        <w:t xml:space="preserve"> </w:t>
      </w:r>
      <w:r w:rsidRPr="00BE4202">
        <w:rPr>
          <w:rFonts w:asciiTheme="minorHAnsi" w:hAnsiTheme="minorHAnsi" w:cstheme="minorHAnsi"/>
          <w:color w:val="000000" w:themeColor="text1"/>
          <w:sz w:val="22"/>
          <w:szCs w:val="22"/>
        </w:rPr>
        <w:t>pri vykonávaní se</w:t>
      </w:r>
      <w:r w:rsidR="0006613A" w:rsidRPr="00BE4202">
        <w:rPr>
          <w:rFonts w:asciiTheme="minorHAnsi" w:hAnsiTheme="minorHAnsi" w:cstheme="minorHAnsi"/>
          <w:color w:val="000000" w:themeColor="text1"/>
          <w:sz w:val="22"/>
          <w:szCs w:val="22"/>
        </w:rPr>
        <w:t xml:space="preserve">rvisu technologického vybavenia </w:t>
      </w:r>
      <w:r w:rsidRPr="00BE4202">
        <w:rPr>
          <w:rFonts w:asciiTheme="minorHAnsi" w:hAnsiTheme="minorHAnsi" w:cstheme="minorHAnsi"/>
          <w:color w:val="000000" w:themeColor="text1"/>
          <w:sz w:val="22"/>
          <w:szCs w:val="22"/>
        </w:rPr>
        <w:t xml:space="preserve">priebežne aktualizovať prevádzkovú dokumentáciu </w:t>
      </w:r>
      <w:r w:rsidR="0006613A" w:rsidRPr="00BE4202">
        <w:rPr>
          <w:rFonts w:asciiTheme="minorHAnsi" w:hAnsiTheme="minorHAnsi" w:cstheme="minorHAnsi"/>
          <w:color w:val="000000" w:themeColor="text1"/>
          <w:sz w:val="22"/>
          <w:szCs w:val="22"/>
        </w:rPr>
        <w:t>technologického vybavenia tunela</w:t>
      </w:r>
      <w:r w:rsidR="00CD7E6C" w:rsidRPr="00BE4202">
        <w:rPr>
          <w:rFonts w:asciiTheme="minorHAnsi" w:hAnsiTheme="minorHAnsi" w:cstheme="minorHAnsi"/>
          <w:color w:val="000000" w:themeColor="text1"/>
          <w:sz w:val="22"/>
          <w:szCs w:val="22"/>
        </w:rPr>
        <w:t xml:space="preserve"> Bôrik</w:t>
      </w:r>
      <w:r w:rsidRPr="00BE4202">
        <w:rPr>
          <w:rFonts w:asciiTheme="minorHAnsi" w:hAnsiTheme="minorHAnsi" w:cstheme="minorHAnsi"/>
          <w:bCs/>
          <w:color w:val="000000" w:themeColor="text1"/>
          <w:sz w:val="22"/>
          <w:szCs w:val="22"/>
        </w:rPr>
        <w:t xml:space="preserve"> </w:t>
      </w:r>
      <w:r w:rsidR="00F349E7" w:rsidRPr="00BE4202">
        <w:rPr>
          <w:rFonts w:asciiTheme="minorHAnsi" w:hAnsiTheme="minorHAnsi" w:cstheme="minorHAnsi"/>
          <w:bCs/>
          <w:color w:val="000000" w:themeColor="text1"/>
          <w:sz w:val="22"/>
          <w:szCs w:val="22"/>
        </w:rPr>
        <w:t xml:space="preserve">a DSVS technologického vybavenia, ktoré boli protokolárne odovzdané poskytovateľovi v rámci odovzdávania miesta plnenia rámcovej dohody. </w:t>
      </w:r>
      <w:r w:rsidR="00F349E7" w:rsidRPr="00BE4202">
        <w:rPr>
          <w:rFonts w:asciiTheme="minorHAnsi" w:hAnsiTheme="minorHAnsi" w:cstheme="minorHAnsi"/>
          <w:color w:val="000000" w:themeColor="text1"/>
          <w:sz w:val="22"/>
          <w:szCs w:val="22"/>
        </w:rPr>
        <w:t>V prípade zmeny technologického vybavenia je poskytovateľ povinný vypracovať a odovzdať objednávateľovi DSVS dotknutého stavebného objektu alebo prevádzkového súboru technologického vybavenia a v prípade zmeny technologického vybavenia tunela Bôrik</w:t>
      </w:r>
      <w:r w:rsidR="00E0683A" w:rsidRPr="00BE4202">
        <w:rPr>
          <w:rFonts w:asciiTheme="minorHAnsi" w:hAnsiTheme="minorHAnsi" w:cstheme="minorHAnsi"/>
          <w:color w:val="000000" w:themeColor="text1"/>
          <w:sz w:val="22"/>
          <w:szCs w:val="22"/>
        </w:rPr>
        <w:t xml:space="preserve"> </w:t>
      </w:r>
      <w:r w:rsidR="00F349E7" w:rsidRPr="00BE4202">
        <w:rPr>
          <w:rFonts w:asciiTheme="minorHAnsi" w:hAnsiTheme="minorHAnsi" w:cstheme="minorHAnsi"/>
          <w:color w:val="000000" w:themeColor="text1"/>
          <w:sz w:val="22"/>
          <w:szCs w:val="22"/>
        </w:rPr>
        <w:t xml:space="preserve">zapracovať </w:t>
      </w:r>
      <w:r w:rsidR="00173BED" w:rsidRPr="00BE4202">
        <w:rPr>
          <w:rFonts w:asciiTheme="minorHAnsi" w:hAnsiTheme="minorHAnsi" w:cstheme="minorHAnsi"/>
          <w:color w:val="000000" w:themeColor="text1"/>
          <w:sz w:val="22"/>
          <w:szCs w:val="22"/>
        </w:rPr>
        <w:t xml:space="preserve">aj </w:t>
      </w:r>
      <w:r w:rsidR="00F349E7" w:rsidRPr="00BE4202">
        <w:rPr>
          <w:rFonts w:asciiTheme="minorHAnsi" w:hAnsiTheme="minorHAnsi" w:cstheme="minorHAnsi"/>
          <w:color w:val="000000" w:themeColor="text1"/>
          <w:sz w:val="22"/>
          <w:szCs w:val="22"/>
        </w:rPr>
        <w:t xml:space="preserve">zmeny do prevádzkovej dokumentácie tunela Bôrik, v súlade s aktuálne platnou legislatívou. DSVS v zmysle predchádzajúcej vety je poskytovateľ povinný objednávateľovi protokolárne odovzdať do 15 (pätnástich) dní od vykonanej zmeny technologického vybavenia.  </w:t>
      </w:r>
    </w:p>
    <w:p w14:paraId="0E99B056" w14:textId="34DB4A2A" w:rsidR="00896E16" w:rsidRPr="00B84503" w:rsidRDefault="00173BED" w:rsidP="00896E16">
      <w:pPr>
        <w:pStyle w:val="CEMOS"/>
        <w:spacing w:before="0" w:after="120"/>
        <w:ind w:left="567" w:firstLine="0"/>
        <w:rPr>
          <w:rFonts w:asciiTheme="minorHAnsi" w:hAnsiTheme="minorHAnsi" w:cstheme="minorHAnsi"/>
          <w:bCs/>
          <w:color w:val="000000" w:themeColor="text1"/>
          <w:sz w:val="22"/>
          <w:szCs w:val="22"/>
        </w:rPr>
      </w:pPr>
      <w:r w:rsidRPr="00BE4202">
        <w:rPr>
          <w:rFonts w:asciiTheme="minorHAnsi" w:hAnsiTheme="minorHAnsi" w:cstheme="minorHAnsi"/>
          <w:color w:val="000000" w:themeColor="text1"/>
          <w:sz w:val="22"/>
          <w:szCs w:val="22"/>
        </w:rPr>
        <w:t>Poskytovateľ je povinný zm</w:t>
      </w:r>
      <w:r w:rsidR="0090303F" w:rsidRPr="0090303F">
        <w:rPr>
          <w:rFonts w:asciiTheme="minorHAnsi" w:hAnsiTheme="minorHAnsi" w:cstheme="minorHAnsi"/>
          <w:color w:val="000000" w:themeColor="text1"/>
          <w:sz w:val="22"/>
          <w:szCs w:val="22"/>
        </w:rPr>
        <w:t>eny v prevádzkovej dokumentácií</w:t>
      </w:r>
      <w:r w:rsidRPr="00BE4202">
        <w:rPr>
          <w:rFonts w:asciiTheme="minorHAnsi" w:hAnsiTheme="minorHAnsi" w:cstheme="minorHAnsi"/>
          <w:color w:val="000000" w:themeColor="text1"/>
          <w:sz w:val="22"/>
          <w:szCs w:val="22"/>
        </w:rPr>
        <w:t xml:space="preserve"> podľa tohto bodu rámcovej dohody, zapracovať do 15 (pätnástich) kalendárnych dní od ukončenia jarnej alebo jesennej uzávery tunela Bôrik a podjazdu Lučivná, počas ktorej bola vykonaná zmena technologického vybavenia. V prípade, že zmena technologického vybavenia bude vykonaná v inom termíne ako počas jarnej a jesennej uzávery, je poskytovateľ povinný zapracovať túto zmenu do prevádzkovej dokumentácie do 15 (pätnástich) kalendárnych dní od vykonanej zmeny.</w:t>
      </w:r>
      <w:r>
        <w:rPr>
          <w:rFonts w:cs="Calibri"/>
          <w:bCs/>
          <w:sz w:val="22"/>
          <w:szCs w:val="22"/>
        </w:rPr>
        <w:t xml:space="preserve"> </w:t>
      </w:r>
    </w:p>
    <w:p w14:paraId="390E9B06" w14:textId="7A025474" w:rsidR="00896E16" w:rsidRPr="00B84503" w:rsidRDefault="00896E16" w:rsidP="0002330E">
      <w:pPr>
        <w:pStyle w:val="CEMOS"/>
        <w:numPr>
          <w:ilvl w:val="1"/>
          <w:numId w:val="111"/>
        </w:numPr>
        <w:spacing w:after="120"/>
        <w:ind w:left="567" w:hanging="567"/>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 xml:space="preserve">Poskytovateľ sa zaväzuje zúčastniť </w:t>
      </w:r>
      <w:r w:rsidRPr="00B84503">
        <w:rPr>
          <w:rFonts w:asciiTheme="minorHAnsi" w:hAnsiTheme="minorHAnsi" w:cstheme="minorHAnsi"/>
          <w:b/>
          <w:bCs/>
          <w:color w:val="000000" w:themeColor="text1"/>
          <w:sz w:val="22"/>
          <w:szCs w:val="22"/>
        </w:rPr>
        <w:t xml:space="preserve">Mimoriadnej prehliadky </w:t>
      </w:r>
      <w:r w:rsidRPr="00B84503">
        <w:rPr>
          <w:rFonts w:asciiTheme="minorHAnsi" w:hAnsiTheme="minorHAnsi" w:cstheme="minorHAnsi"/>
          <w:color w:val="000000" w:themeColor="text1"/>
          <w:sz w:val="22"/>
          <w:szCs w:val="22"/>
        </w:rPr>
        <w:t>technologického vybavenia tunela pred nástupom na výkon servisnej činnosti</w:t>
      </w:r>
      <w:r w:rsidR="000D7B5B" w:rsidRPr="00B84503">
        <w:rPr>
          <w:rFonts w:asciiTheme="minorHAnsi" w:hAnsiTheme="minorHAnsi" w:cstheme="minorHAnsi"/>
          <w:color w:val="000000" w:themeColor="text1"/>
          <w:sz w:val="22"/>
          <w:szCs w:val="22"/>
        </w:rPr>
        <w:t xml:space="preserve"> a</w:t>
      </w:r>
      <w:r w:rsidR="00215CB0" w:rsidRPr="00B84503">
        <w:rPr>
          <w:rFonts w:asciiTheme="minorHAnsi" w:hAnsiTheme="minorHAnsi" w:cstheme="minorHAnsi"/>
          <w:color w:val="000000" w:themeColor="text1"/>
          <w:sz w:val="22"/>
          <w:szCs w:val="22"/>
        </w:rPr>
        <w:t xml:space="preserve"> kedykoľvek počas platnosti rámcovej dohody </w:t>
      </w:r>
      <w:r w:rsidRPr="00B84503">
        <w:rPr>
          <w:rFonts w:asciiTheme="minorHAnsi" w:hAnsiTheme="minorHAnsi" w:cstheme="minorHAnsi"/>
          <w:color w:val="000000" w:themeColor="text1"/>
          <w:sz w:val="22"/>
          <w:szCs w:val="22"/>
        </w:rPr>
        <w:t>v rozsahu podľa TP 082 (04/2014) v znení jeho Dodatku č. 1</w:t>
      </w:r>
      <w:r w:rsidRPr="00B84503">
        <w:rPr>
          <w:rFonts w:asciiTheme="minorHAnsi" w:hAnsiTheme="minorHAnsi" w:cstheme="minorHAnsi"/>
          <w:bCs/>
          <w:color w:val="000000" w:themeColor="text1"/>
          <w:sz w:val="22"/>
          <w:szCs w:val="22"/>
        </w:rPr>
        <w:t>. Mimoriadnu preh</w:t>
      </w:r>
      <w:r w:rsidR="00773FDE" w:rsidRPr="00B84503">
        <w:rPr>
          <w:rFonts w:asciiTheme="minorHAnsi" w:hAnsiTheme="minorHAnsi" w:cstheme="minorHAnsi"/>
          <w:bCs/>
          <w:color w:val="000000" w:themeColor="text1"/>
          <w:sz w:val="22"/>
          <w:szCs w:val="22"/>
        </w:rPr>
        <w:t>liadku</w:t>
      </w:r>
      <w:r w:rsidRPr="00B84503">
        <w:rPr>
          <w:rFonts w:asciiTheme="minorHAnsi" w:hAnsiTheme="minorHAnsi" w:cstheme="minorHAnsi"/>
          <w:bCs/>
          <w:color w:val="000000" w:themeColor="text1"/>
          <w:sz w:val="22"/>
          <w:szCs w:val="22"/>
        </w:rPr>
        <w:t xml:space="preserve"> zvoláva objednávateľ a o jej vykonaní informuje osobu oprávnenú na rokovanie vo veciach technických </w:t>
      </w:r>
      <w:r w:rsidRPr="00B84503">
        <w:rPr>
          <w:rFonts w:asciiTheme="minorHAnsi" w:hAnsiTheme="minorHAnsi" w:cstheme="minorHAnsi"/>
          <w:bCs/>
          <w:color w:val="000000" w:themeColor="text1"/>
          <w:sz w:val="22"/>
          <w:szCs w:val="22"/>
        </w:rPr>
        <w:lastRenderedPageBreak/>
        <w:t xml:space="preserve">za poskytovateľa uvedenú v záhlaví rámcovej dohody prostredníctvom e-mailu minimálne 30 dní pred plánovanou Mimoriadnou prehliadkou technologického vybavenia tunela. </w:t>
      </w:r>
    </w:p>
    <w:p w14:paraId="005E0F79" w14:textId="77777777" w:rsidR="00896E16" w:rsidRPr="00B84503" w:rsidRDefault="00896E16" w:rsidP="00896E16">
      <w:pPr>
        <w:pStyle w:val="Odsekzoznamu"/>
        <w:spacing w:line="23" w:lineRule="atLeast"/>
        <w:ind w:left="567"/>
        <w:jc w:val="both"/>
        <w:rPr>
          <w:rFonts w:asciiTheme="minorHAnsi" w:hAnsiTheme="minorHAnsi" w:cstheme="minorHAnsi"/>
          <w:color w:val="000000" w:themeColor="text1"/>
        </w:rPr>
      </w:pPr>
      <w:r w:rsidRPr="00B84503">
        <w:rPr>
          <w:rFonts w:asciiTheme="minorHAnsi" w:hAnsiTheme="minorHAnsi" w:cstheme="minorHAnsi"/>
          <w:color w:val="000000" w:themeColor="text1"/>
        </w:rPr>
        <w:t xml:space="preserve">Poskytovateľ sa zaväzuje zúčastniť na </w:t>
      </w:r>
      <w:r w:rsidRPr="00B84503">
        <w:rPr>
          <w:rFonts w:asciiTheme="minorHAnsi" w:hAnsiTheme="minorHAnsi" w:cstheme="minorHAnsi"/>
          <w:b/>
          <w:color w:val="000000" w:themeColor="text1"/>
        </w:rPr>
        <w:t xml:space="preserve">Hlavnej prehliadke </w:t>
      </w:r>
      <w:r w:rsidRPr="00B84503">
        <w:rPr>
          <w:rFonts w:asciiTheme="minorHAnsi" w:hAnsiTheme="minorHAnsi" w:cstheme="minorHAnsi"/>
          <w:color w:val="000000" w:themeColor="text1"/>
        </w:rPr>
        <w:t>technologického vybavenia tunela, ak počas platnosti rámcovej dohody bude vykonaná podľa TP 082 (04/2014) v znení jeho Dodatku č. 1. Hlavnú prehliadku zvoláva objednávateľ a o jej vykonaní informuje osobu oprávnenú na rokovanie vo veciach technických za poskytovateľa uvedenú v záhlaví rámcovej dohody prostredníctvom e-mailu, minimálne 30 dní pred plánovanou Hlavnou prehliadkou technologického vybavenia tunela.</w:t>
      </w:r>
    </w:p>
    <w:p w14:paraId="338443B7" w14:textId="19D552E3" w:rsidR="00896E16" w:rsidRPr="00B84503" w:rsidRDefault="00896E16" w:rsidP="0002330E">
      <w:pPr>
        <w:pStyle w:val="CEMOS"/>
        <w:numPr>
          <w:ilvl w:val="1"/>
          <w:numId w:val="111"/>
        </w:numPr>
        <w:spacing w:after="120"/>
        <w:ind w:left="567" w:hanging="567"/>
        <w:rPr>
          <w:rFonts w:asciiTheme="minorHAnsi" w:hAnsiTheme="minorHAnsi" w:cstheme="minorHAnsi"/>
          <w:color w:val="000000" w:themeColor="text1"/>
          <w:sz w:val="22"/>
          <w:szCs w:val="22"/>
          <w:lang w:eastAsia="en-US"/>
        </w:rPr>
      </w:pPr>
      <w:r w:rsidRPr="00B84503">
        <w:rPr>
          <w:rFonts w:asciiTheme="minorHAnsi" w:hAnsiTheme="minorHAnsi" w:cstheme="minorHAnsi"/>
          <w:color w:val="000000" w:themeColor="text1"/>
          <w:sz w:val="22"/>
          <w:szCs w:val="22"/>
          <w:lang w:eastAsia="en-US"/>
        </w:rPr>
        <w:t>Poskytovateľ je povinný poskytnúť spolupôsobenie a súčinnosť pri audite bezpečnosti poskytovateľa a subdodávateľov v zmysle</w:t>
      </w:r>
      <w:r w:rsidRPr="00B84503" w:rsidDel="00932058">
        <w:rPr>
          <w:rFonts w:asciiTheme="minorHAnsi" w:hAnsiTheme="minorHAnsi" w:cstheme="minorHAnsi"/>
          <w:color w:val="000000" w:themeColor="text1"/>
          <w:sz w:val="22"/>
          <w:szCs w:val="22"/>
          <w:lang w:eastAsia="en-US"/>
        </w:rPr>
        <w:t xml:space="preserve"> </w:t>
      </w:r>
      <w:r w:rsidRPr="00B84503">
        <w:rPr>
          <w:rFonts w:asciiTheme="minorHAnsi" w:hAnsiTheme="minorHAnsi" w:cstheme="minorHAnsi"/>
          <w:color w:val="000000" w:themeColor="text1"/>
          <w:sz w:val="22"/>
          <w:szCs w:val="22"/>
          <w:lang w:eastAsia="en-US"/>
        </w:rPr>
        <w:t>Zmluvy KB a jej príloh vrátane Bezpečnostných politík.</w:t>
      </w:r>
    </w:p>
    <w:p w14:paraId="0B7D49FF" w14:textId="3E6C7C6F" w:rsidR="00CD7E6C" w:rsidRPr="00B84503" w:rsidRDefault="00CD7E6C" w:rsidP="00CD7E6C">
      <w:pPr>
        <w:pStyle w:val="Odsekzoznamu"/>
        <w:numPr>
          <w:ilvl w:val="1"/>
          <w:numId w:val="111"/>
        </w:numPr>
        <w:spacing w:after="120"/>
        <w:ind w:left="567" w:hanging="567"/>
        <w:jc w:val="both"/>
        <w:rPr>
          <w:rFonts w:asciiTheme="minorHAnsi" w:hAnsiTheme="minorHAnsi" w:cstheme="minorHAnsi"/>
          <w:color w:val="000000" w:themeColor="text1"/>
        </w:rPr>
      </w:pPr>
      <w:r w:rsidRPr="00B84503">
        <w:rPr>
          <w:rFonts w:asciiTheme="minorHAnsi" w:hAnsiTheme="minorHAnsi" w:cstheme="minorHAnsi"/>
          <w:color w:val="000000" w:themeColor="text1"/>
        </w:rPr>
        <w:t>Počas vykonávania servisu technologického vybavenia a opráv technologického vybavenia týkajúcich sa bezpečnosti sietí, infraštruktúr a informačných systémov je poskytovateľ povinný dodržiavať náležitosti zákona o kybernetickej bezpečnosti a zákona č. 95/2019 Z. z. o informačných technológiách verejnej správy a o zmene a doplnení niektorých zákonov v znení  neskorších predpisov (ďalej len „</w:t>
      </w:r>
      <w:r w:rsidRPr="00B84503">
        <w:rPr>
          <w:rFonts w:asciiTheme="minorHAnsi" w:hAnsiTheme="minorHAnsi" w:cstheme="minorHAnsi"/>
          <w:b/>
          <w:color w:val="000000" w:themeColor="text1"/>
        </w:rPr>
        <w:t>zákon o ITVS</w:t>
      </w:r>
      <w:r w:rsidRPr="00B84503">
        <w:rPr>
          <w:rFonts w:asciiTheme="minorHAnsi" w:hAnsiTheme="minorHAnsi" w:cstheme="minorHAnsi"/>
          <w:color w:val="000000" w:themeColor="text1"/>
        </w:rPr>
        <w:t>“) a ich príslušné vykonávacie predpisy, štandardy a ostatnú príslušnú legislatívu v oblasti informačnej bezpečnosti a Bezpečnostné politiky.</w:t>
      </w:r>
    </w:p>
    <w:p w14:paraId="74268424" w14:textId="672A6B31" w:rsidR="00896E16" w:rsidRPr="00B84503" w:rsidRDefault="00896E16" w:rsidP="0002330E">
      <w:pPr>
        <w:pStyle w:val="Odsekzoznamu"/>
        <w:numPr>
          <w:ilvl w:val="1"/>
          <w:numId w:val="111"/>
        </w:numPr>
        <w:spacing w:after="120"/>
        <w:ind w:left="567" w:hanging="567"/>
        <w:jc w:val="both"/>
        <w:rPr>
          <w:rFonts w:asciiTheme="minorHAnsi" w:hAnsiTheme="minorHAnsi" w:cstheme="minorHAnsi"/>
          <w:color w:val="000000" w:themeColor="text1"/>
        </w:rPr>
      </w:pPr>
      <w:r w:rsidRPr="00B84503">
        <w:rPr>
          <w:rFonts w:asciiTheme="minorHAnsi" w:hAnsiTheme="minorHAnsi" w:cstheme="minorHAnsi"/>
          <w:color w:val="000000" w:themeColor="text1"/>
          <w:lang w:eastAsia="sk-SK"/>
        </w:rPr>
        <w:t>Poskytovateľ je povinný poskytnúť spolupôsobenie a súčinnosť v pr</w:t>
      </w:r>
      <w:r w:rsidR="003A4042" w:rsidRPr="00B84503">
        <w:rPr>
          <w:rFonts w:asciiTheme="minorHAnsi" w:hAnsiTheme="minorHAnsi" w:cstheme="minorHAnsi"/>
          <w:color w:val="000000" w:themeColor="text1"/>
          <w:lang w:eastAsia="sk-SK"/>
        </w:rPr>
        <w:t>ípade modernizácie technologického</w:t>
      </w:r>
      <w:r w:rsidRPr="00B84503">
        <w:rPr>
          <w:rFonts w:asciiTheme="minorHAnsi" w:hAnsiTheme="minorHAnsi" w:cstheme="minorHAnsi"/>
          <w:color w:val="000000" w:themeColor="text1"/>
          <w:lang w:eastAsia="sk-SK"/>
        </w:rPr>
        <w:t xml:space="preserve"> vybavenia, a to rešpektujúc zákon o kybernetickej bezpečnosti</w:t>
      </w:r>
      <w:r w:rsidR="00CD7E6C" w:rsidRPr="00B84503">
        <w:rPr>
          <w:rFonts w:asciiTheme="minorHAnsi" w:hAnsiTheme="minorHAnsi" w:cstheme="minorHAnsi"/>
          <w:color w:val="000000" w:themeColor="text1"/>
          <w:lang w:eastAsia="sk-SK"/>
        </w:rPr>
        <w:t xml:space="preserve">, </w:t>
      </w:r>
      <w:r w:rsidRPr="00B84503">
        <w:rPr>
          <w:rFonts w:asciiTheme="minorHAnsi" w:hAnsiTheme="minorHAnsi" w:cstheme="minorHAnsi"/>
          <w:color w:val="000000" w:themeColor="text1"/>
          <w:lang w:eastAsia="sk-SK"/>
        </w:rPr>
        <w:t xml:space="preserve">zákon </w:t>
      </w:r>
      <w:r w:rsidR="00CD7E6C" w:rsidRPr="00B84503">
        <w:rPr>
          <w:rFonts w:asciiTheme="minorHAnsi" w:hAnsiTheme="minorHAnsi" w:cstheme="minorHAnsi"/>
          <w:color w:val="000000" w:themeColor="text1"/>
          <w:lang w:eastAsia="sk-SK"/>
        </w:rPr>
        <w:t>o ITVS</w:t>
      </w:r>
      <w:r w:rsidRPr="00B84503">
        <w:rPr>
          <w:rFonts w:asciiTheme="minorHAnsi" w:hAnsiTheme="minorHAnsi" w:cstheme="minorHAnsi"/>
          <w:color w:val="000000" w:themeColor="text1"/>
          <w:lang w:eastAsia="sk-SK"/>
        </w:rPr>
        <w:t xml:space="preserve"> a ich príslušné vykonávacie predpisy, štandardy a ostatnú príslušnú legislatívu v oblasti informačnej bezpečnosti a ustanovenia Zmluvy KB vrátane Bezpečnostných politík.</w:t>
      </w:r>
    </w:p>
    <w:p w14:paraId="04A85E4E" w14:textId="19AD6AA4" w:rsidR="00896E16" w:rsidRPr="00B84503" w:rsidRDefault="00896E16" w:rsidP="0002330E">
      <w:pPr>
        <w:pStyle w:val="CEMOS"/>
        <w:numPr>
          <w:ilvl w:val="1"/>
          <w:numId w:val="111"/>
        </w:numPr>
        <w:ind w:left="567" w:hanging="567"/>
        <w:rPr>
          <w:rFonts w:asciiTheme="minorHAnsi" w:hAnsiTheme="minorHAnsi" w:cstheme="minorHAnsi"/>
          <w:color w:val="000000" w:themeColor="text1"/>
          <w:sz w:val="22"/>
          <w:szCs w:val="22"/>
          <w:lang w:eastAsia="en-US"/>
        </w:rPr>
      </w:pPr>
      <w:r w:rsidRPr="00B84503">
        <w:rPr>
          <w:rFonts w:asciiTheme="minorHAnsi" w:hAnsiTheme="minorHAnsi" w:cstheme="minorHAnsi"/>
          <w:color w:val="000000" w:themeColor="text1"/>
          <w:sz w:val="22"/>
          <w:szCs w:val="22"/>
        </w:rPr>
        <w:t xml:space="preserve">Strany rámcovej dohody sa dohodli, že poskytovateľ, najneskôr 30 kalendárnych dní pred ukončením rámcovej dohody, vyzve objednávateľa na protokolárne odovzdanie miesta plnenia. Poskytovateľ je povinný protokolárne odovzdať objednávateľovi miesto plnenia najneskôr v deň ukončenia rámcovej dohody. V rámci protokolárneho odovzdania miesta plnenia sa vykoná Mimoriadna prehliadka technologického vybavenia </w:t>
      </w:r>
      <w:r w:rsidR="005C339E" w:rsidRPr="00B84503">
        <w:rPr>
          <w:rFonts w:asciiTheme="minorHAnsi" w:hAnsiTheme="minorHAnsi" w:cstheme="minorHAnsi"/>
          <w:color w:val="000000" w:themeColor="text1"/>
          <w:sz w:val="22"/>
          <w:szCs w:val="22"/>
        </w:rPr>
        <w:t xml:space="preserve">tunela </w:t>
      </w:r>
      <w:r w:rsidRPr="00B84503">
        <w:rPr>
          <w:rFonts w:asciiTheme="minorHAnsi" w:hAnsiTheme="minorHAnsi" w:cstheme="minorHAnsi"/>
          <w:color w:val="000000" w:themeColor="text1"/>
          <w:sz w:val="22"/>
          <w:szCs w:val="22"/>
        </w:rPr>
        <w:t>podľa bodu 3.34 tohto článku rámcovej dohody. Nevyhnutnou prílohou protokolu o odovzdaní miesta plnenia rámcovej dohody je:</w:t>
      </w:r>
    </w:p>
    <w:p w14:paraId="4A368850" w14:textId="3792C9DD" w:rsidR="00896E16" w:rsidRPr="00B84503" w:rsidRDefault="00785D16" w:rsidP="00F13149">
      <w:pPr>
        <w:pStyle w:val="CEMOS"/>
        <w:spacing w:before="0"/>
        <w:ind w:left="567" w:firstLine="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w:t>
      </w:r>
      <w:r w:rsidR="00C7084E">
        <w:rPr>
          <w:rFonts w:asciiTheme="minorHAnsi" w:hAnsiTheme="minorHAnsi" w:cstheme="minorHAnsi"/>
          <w:color w:val="000000" w:themeColor="text1"/>
          <w:sz w:val="22"/>
          <w:szCs w:val="22"/>
        </w:rPr>
        <w:t xml:space="preserve"> </w:t>
      </w:r>
      <w:r w:rsidR="00896E16" w:rsidRPr="00B84503">
        <w:rPr>
          <w:rFonts w:asciiTheme="minorHAnsi" w:hAnsiTheme="minorHAnsi" w:cstheme="minorHAnsi"/>
          <w:color w:val="000000" w:themeColor="text1"/>
          <w:sz w:val="22"/>
          <w:szCs w:val="22"/>
        </w:rPr>
        <w:t>zoznam odovzdanej technológie,</w:t>
      </w:r>
    </w:p>
    <w:p w14:paraId="291844D3" w14:textId="5249C819" w:rsidR="00896E16" w:rsidRPr="00B84503" w:rsidRDefault="00785D16" w:rsidP="00F13149">
      <w:pPr>
        <w:pStyle w:val="CEMOS"/>
        <w:spacing w:before="0"/>
        <w:ind w:hanging="153"/>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b)</w:t>
      </w:r>
      <w:r w:rsidR="00C7084E">
        <w:rPr>
          <w:rFonts w:asciiTheme="minorHAnsi" w:hAnsiTheme="minorHAnsi" w:cstheme="minorHAnsi"/>
          <w:color w:val="000000" w:themeColor="text1"/>
          <w:sz w:val="22"/>
          <w:szCs w:val="22"/>
        </w:rPr>
        <w:t xml:space="preserve"> </w:t>
      </w:r>
      <w:r w:rsidR="00896E16" w:rsidRPr="00B84503">
        <w:rPr>
          <w:rFonts w:asciiTheme="minorHAnsi" w:hAnsiTheme="minorHAnsi" w:cstheme="minorHAnsi"/>
          <w:color w:val="000000" w:themeColor="text1"/>
          <w:sz w:val="22"/>
          <w:szCs w:val="22"/>
        </w:rPr>
        <w:t>prístupové heslá,</w:t>
      </w:r>
    </w:p>
    <w:p w14:paraId="23150B60" w14:textId="14F20664" w:rsidR="00896E16" w:rsidRPr="00B84503" w:rsidRDefault="00785D16" w:rsidP="00F13149">
      <w:pPr>
        <w:pStyle w:val="CEMOS"/>
        <w:spacing w:before="0"/>
        <w:ind w:hanging="153"/>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c)</w:t>
      </w:r>
      <w:r w:rsidR="000649F2">
        <w:rPr>
          <w:rFonts w:asciiTheme="minorHAnsi" w:hAnsiTheme="minorHAnsi" w:cstheme="minorHAnsi"/>
          <w:color w:val="000000" w:themeColor="text1"/>
          <w:sz w:val="22"/>
          <w:szCs w:val="22"/>
        </w:rPr>
        <w:t xml:space="preserve"> </w:t>
      </w:r>
      <w:r w:rsidR="00896E16" w:rsidRPr="00B84503">
        <w:rPr>
          <w:rFonts w:asciiTheme="minorHAnsi" w:hAnsiTheme="minorHAnsi" w:cstheme="minorHAnsi"/>
          <w:color w:val="000000" w:themeColor="text1"/>
          <w:sz w:val="22"/>
          <w:szCs w:val="22"/>
        </w:rPr>
        <w:t>posledná verzia ročnej správy zhodnotenia stavu technologického vybavenia,</w:t>
      </w:r>
    </w:p>
    <w:p w14:paraId="6164CFD1" w14:textId="0A467D93" w:rsidR="00785D16" w:rsidRPr="00B84503" w:rsidRDefault="00785D16" w:rsidP="00F13149">
      <w:pPr>
        <w:pStyle w:val="CEMOS"/>
        <w:spacing w:before="0" w:after="120"/>
        <w:ind w:hanging="153"/>
        <w:jc w:val="left"/>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d) </w:t>
      </w:r>
      <w:r w:rsidR="00896E16" w:rsidRPr="00B84503">
        <w:rPr>
          <w:rFonts w:asciiTheme="minorHAnsi" w:hAnsiTheme="minorHAnsi" w:cstheme="minorHAnsi"/>
          <w:color w:val="000000" w:themeColor="text1"/>
          <w:sz w:val="22"/>
          <w:szCs w:val="22"/>
        </w:rPr>
        <w:t>zoznam prevádzkovej dokumentácie.</w:t>
      </w:r>
    </w:p>
    <w:p w14:paraId="45BCAE21" w14:textId="26F0F3AB" w:rsidR="00896E16" w:rsidRPr="00B84503" w:rsidRDefault="00785D16" w:rsidP="00785D16">
      <w:pPr>
        <w:pStyle w:val="CEMOS"/>
        <w:spacing w:before="0"/>
        <w:ind w:left="567" w:hanging="567"/>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3.39 </w:t>
      </w:r>
      <w:r>
        <w:rPr>
          <w:rFonts w:asciiTheme="minorHAnsi" w:hAnsiTheme="minorHAnsi" w:cstheme="minorHAnsi"/>
          <w:color w:val="000000" w:themeColor="text1"/>
          <w:sz w:val="22"/>
          <w:szCs w:val="22"/>
        </w:rPr>
        <w:tab/>
      </w:r>
      <w:r w:rsidR="00896E16" w:rsidRPr="00B84503">
        <w:rPr>
          <w:rFonts w:asciiTheme="minorHAnsi" w:hAnsiTheme="minorHAnsi" w:cstheme="minorHAnsi"/>
          <w:color w:val="000000" w:themeColor="text1"/>
          <w:sz w:val="22"/>
          <w:szCs w:val="22"/>
        </w:rPr>
        <w:t>V rámci protokolárneho odovzdania miesta plnenia rámcovej dohody je poskytovateľ povinný odovzdať objednávateľovi všetku dokumentáciu, t. j. predovšetkým no nie výlučne servisný denník, návody, nákresy, odporúčania, smernice či iné dokumenty vytvorené počas trvania rámcovej dohody a poskytnúť nevyhnutnú súčinnosť pre plynulý prechod výkonu servisu iným subjektom alebo priamo objednávateľovi.</w:t>
      </w:r>
    </w:p>
    <w:p w14:paraId="72711083" w14:textId="77777777" w:rsidR="00896E16" w:rsidRPr="00B84503" w:rsidRDefault="00896E16" w:rsidP="001E671F">
      <w:pPr>
        <w:pStyle w:val="CEMOS"/>
        <w:spacing w:before="0" w:after="120"/>
        <w:ind w:left="567" w:firstLine="0"/>
        <w:rPr>
          <w:rFonts w:asciiTheme="minorHAnsi" w:hAnsiTheme="minorHAnsi" w:cstheme="minorHAnsi"/>
          <w:color w:val="000000" w:themeColor="text1"/>
          <w:sz w:val="22"/>
          <w:szCs w:val="22"/>
        </w:rPr>
      </w:pPr>
    </w:p>
    <w:p w14:paraId="76935A56" w14:textId="77777777" w:rsidR="00896E16" w:rsidRPr="00B84503" w:rsidRDefault="00896E16" w:rsidP="00896E16">
      <w:pPr>
        <w:shd w:val="clear" w:color="auto" w:fill="FFFFFF"/>
        <w:spacing w:after="0" w:line="240" w:lineRule="auto"/>
        <w:jc w:val="center"/>
        <w:rPr>
          <w:rFonts w:asciiTheme="minorHAnsi" w:hAnsiTheme="minorHAnsi" w:cstheme="minorHAnsi"/>
          <w:b/>
          <w:color w:val="000000" w:themeColor="text1"/>
        </w:rPr>
      </w:pPr>
      <w:r w:rsidRPr="00B84503">
        <w:rPr>
          <w:rFonts w:asciiTheme="minorHAnsi" w:hAnsiTheme="minorHAnsi" w:cstheme="minorHAnsi"/>
          <w:b/>
          <w:color w:val="000000" w:themeColor="text1"/>
        </w:rPr>
        <w:t xml:space="preserve">Čl. 4 </w:t>
      </w:r>
    </w:p>
    <w:p w14:paraId="0DFD930D" w14:textId="77777777" w:rsidR="00896E16" w:rsidRPr="00B84503" w:rsidRDefault="00896E16" w:rsidP="00896E16">
      <w:pPr>
        <w:shd w:val="clear" w:color="auto" w:fill="FFFFFF"/>
        <w:spacing w:after="120" w:line="240" w:lineRule="auto"/>
        <w:jc w:val="center"/>
        <w:rPr>
          <w:rFonts w:asciiTheme="minorHAnsi" w:hAnsiTheme="minorHAnsi" w:cstheme="minorHAnsi"/>
          <w:b/>
          <w:color w:val="000000" w:themeColor="text1"/>
        </w:rPr>
      </w:pPr>
      <w:r w:rsidRPr="00B84503">
        <w:rPr>
          <w:rFonts w:asciiTheme="minorHAnsi" w:hAnsiTheme="minorHAnsi" w:cstheme="minorHAnsi"/>
          <w:b/>
          <w:color w:val="000000" w:themeColor="text1"/>
        </w:rPr>
        <w:t>CENA PREDMETU RÁMCOVEJ DOHODY</w:t>
      </w:r>
    </w:p>
    <w:p w14:paraId="53FF0C4C" w14:textId="19C1E364" w:rsidR="00896E16" w:rsidRPr="00B84503" w:rsidRDefault="00896E16" w:rsidP="0002330E">
      <w:pPr>
        <w:pStyle w:val="CEMOS"/>
        <w:numPr>
          <w:ilvl w:val="1"/>
          <w:numId w:val="89"/>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 xml:space="preserve">Cena za predmet rámcovej dohody je stanovená </w:t>
      </w:r>
      <w:r w:rsidRPr="00B84503">
        <w:rPr>
          <w:rFonts w:asciiTheme="minorHAnsi" w:hAnsiTheme="minorHAnsi" w:cstheme="minorHAnsi"/>
          <w:color w:val="000000" w:themeColor="text1"/>
          <w:sz w:val="22"/>
          <w:szCs w:val="22"/>
        </w:rPr>
        <w:t>podľa zákona č. 18/1996 Z. z. o cenách v znení neskorších predpisov, vyhlášky MF SR č. 87/1996 Z. z., ktorou sa vykonáva zákon č. 18/1996 Z. z. o cenách v znení v</w:t>
      </w:r>
      <w:r w:rsidR="000C57C8" w:rsidRPr="00B84503">
        <w:rPr>
          <w:rFonts w:asciiTheme="minorHAnsi" w:hAnsiTheme="minorHAnsi" w:cstheme="minorHAnsi"/>
          <w:color w:val="000000" w:themeColor="text1"/>
          <w:sz w:val="22"/>
          <w:szCs w:val="22"/>
        </w:rPr>
        <w:t>yhlášky MF SR č. 375/1999 Z. z.</w:t>
      </w:r>
    </w:p>
    <w:p w14:paraId="7A87B0BF" w14:textId="77777777" w:rsidR="00896E16" w:rsidRPr="00B84503" w:rsidRDefault="00896E16" w:rsidP="0002330E">
      <w:pPr>
        <w:numPr>
          <w:ilvl w:val="1"/>
          <w:numId w:val="89"/>
        </w:numPr>
        <w:spacing w:after="120" w:line="240" w:lineRule="auto"/>
        <w:ind w:left="567" w:hanging="567"/>
        <w:jc w:val="both"/>
        <w:rPr>
          <w:rFonts w:asciiTheme="minorHAnsi" w:eastAsia="Calibri" w:hAnsiTheme="minorHAnsi" w:cstheme="minorHAnsi"/>
          <w:color w:val="000000" w:themeColor="text1"/>
        </w:rPr>
      </w:pPr>
      <w:r w:rsidRPr="00B84503">
        <w:rPr>
          <w:rFonts w:asciiTheme="minorHAnsi" w:hAnsiTheme="minorHAnsi" w:cstheme="minorHAnsi"/>
          <w:color w:val="000000" w:themeColor="text1"/>
        </w:rPr>
        <w:t>Cena za opravy technologického vybavenia je tvorená cenou náhradného dielu a nákladmi na prácu pričom:</w:t>
      </w:r>
    </w:p>
    <w:p w14:paraId="42949A3B" w14:textId="562416CE" w:rsidR="00896E16" w:rsidRPr="00B84503" w:rsidRDefault="00896E16" w:rsidP="0002330E">
      <w:pPr>
        <w:pStyle w:val="Odsekzoznamu"/>
        <w:numPr>
          <w:ilvl w:val="2"/>
          <w:numId w:val="89"/>
        </w:numPr>
        <w:tabs>
          <w:tab w:val="left" w:pos="1134"/>
        </w:tabs>
        <w:spacing w:after="120"/>
        <w:ind w:left="1134" w:hanging="567"/>
        <w:jc w:val="both"/>
        <w:rPr>
          <w:rFonts w:asciiTheme="minorHAnsi" w:eastAsia="Calibri" w:hAnsiTheme="minorHAnsi" w:cstheme="minorHAnsi"/>
          <w:color w:val="000000" w:themeColor="text1"/>
        </w:rPr>
      </w:pPr>
      <w:r w:rsidRPr="00B84503">
        <w:rPr>
          <w:rFonts w:asciiTheme="minorHAnsi" w:hAnsiTheme="minorHAnsi" w:cstheme="minorHAnsi"/>
          <w:bCs/>
          <w:color w:val="000000" w:themeColor="text1"/>
        </w:rPr>
        <w:lastRenderedPageBreak/>
        <w:t>Akékoľvek a všetky náklady na prácu v súvislosti s opravami a aktualizáci</w:t>
      </w:r>
      <w:r w:rsidR="00BB43E7">
        <w:rPr>
          <w:rFonts w:asciiTheme="minorHAnsi" w:hAnsiTheme="minorHAnsi" w:cstheme="minorHAnsi"/>
          <w:bCs/>
          <w:color w:val="000000" w:themeColor="text1"/>
        </w:rPr>
        <w:t>ou</w:t>
      </w:r>
      <w:r w:rsidRPr="00B84503">
        <w:rPr>
          <w:rFonts w:asciiTheme="minorHAnsi" w:hAnsiTheme="minorHAnsi" w:cstheme="minorHAnsi"/>
          <w:bCs/>
          <w:color w:val="000000" w:themeColor="text1"/>
        </w:rPr>
        <w:t xml:space="preserve"> prevádzkovej dokumentácie a DSVS sú vyjadrené a vypočítané prostredníctvom príslušnej hodinovej sadzby za opravu bez dane z pridanej hodnoty (ďalej len „</w:t>
      </w:r>
      <w:r w:rsidRPr="00B84503">
        <w:rPr>
          <w:rFonts w:asciiTheme="minorHAnsi" w:hAnsiTheme="minorHAnsi" w:cstheme="minorHAnsi"/>
          <w:b/>
          <w:bCs/>
          <w:color w:val="000000" w:themeColor="text1"/>
        </w:rPr>
        <w:t>DPH</w:t>
      </w:r>
      <w:r w:rsidRPr="00B84503">
        <w:rPr>
          <w:rFonts w:asciiTheme="minorHAnsi" w:hAnsiTheme="minorHAnsi" w:cstheme="minorHAnsi"/>
          <w:bCs/>
          <w:color w:val="000000" w:themeColor="text1"/>
        </w:rPr>
        <w:t xml:space="preserve">“) a jej súčinu s príslušným počtom hodín, ktorý odsúhlasuje oprávnená osoba objednávateľa. V hodinovej sadzbe za opravu sú zarátané všetky náklady na montáž náhradného dielu vrátane demontáže a dopravné náklady a akékoľvek iné náklady súvisiace s riadnym vykonaním opravy technologického vybavenia. Do ceny za opravy technologického vybavenia nie je možné zahrnúť „čas na ceste“ t. j. čas potrebný na dopravu na miesto výkonu opravy a údržby technologického </w:t>
      </w:r>
      <w:r w:rsidR="000C57C8" w:rsidRPr="00B84503">
        <w:rPr>
          <w:rFonts w:asciiTheme="minorHAnsi" w:hAnsiTheme="minorHAnsi" w:cstheme="minorHAnsi"/>
          <w:bCs/>
          <w:color w:val="000000" w:themeColor="text1"/>
        </w:rPr>
        <w:t>vybavenia</w:t>
      </w:r>
      <w:r w:rsidRPr="00B84503">
        <w:rPr>
          <w:rFonts w:asciiTheme="minorHAnsi" w:hAnsiTheme="minorHAnsi" w:cstheme="minorHAnsi"/>
          <w:bCs/>
          <w:color w:val="000000" w:themeColor="text1"/>
        </w:rPr>
        <w:t>.</w:t>
      </w:r>
    </w:p>
    <w:p w14:paraId="59ED933D" w14:textId="31FDAC1E" w:rsidR="00896E16" w:rsidRPr="00B84503" w:rsidRDefault="00896E16" w:rsidP="0002330E">
      <w:pPr>
        <w:pStyle w:val="Odsekzoznamu"/>
        <w:numPr>
          <w:ilvl w:val="3"/>
          <w:numId w:val="89"/>
        </w:numPr>
        <w:spacing w:after="120"/>
        <w:ind w:left="1843"/>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Cena za opravy technologického vybavenia je dohodnutá ako príslušná hodinová sadzba vo výške podľa členenia uvedeného v Prílohe č. 9 – Cena za oprav</w:t>
      </w:r>
      <w:r w:rsidR="004907D8">
        <w:rPr>
          <w:rFonts w:asciiTheme="minorHAnsi" w:eastAsia="Calibri" w:hAnsiTheme="minorHAnsi" w:cstheme="minorHAnsi"/>
          <w:color w:val="000000" w:themeColor="text1"/>
        </w:rPr>
        <w:t>y</w:t>
      </w:r>
      <w:r w:rsidRPr="00B84503">
        <w:rPr>
          <w:rFonts w:asciiTheme="minorHAnsi" w:eastAsia="Calibri" w:hAnsiTheme="minorHAnsi" w:cstheme="minorHAnsi"/>
          <w:color w:val="000000" w:themeColor="text1"/>
        </w:rPr>
        <w:t xml:space="preserve"> (ďalej len „</w:t>
      </w:r>
      <w:r w:rsidRPr="00B84503">
        <w:rPr>
          <w:rFonts w:asciiTheme="minorHAnsi" w:eastAsia="Calibri" w:hAnsiTheme="minorHAnsi" w:cstheme="minorHAnsi"/>
          <w:b/>
          <w:color w:val="000000" w:themeColor="text1"/>
        </w:rPr>
        <w:t>Príloha č. 9</w:t>
      </w:r>
      <w:r w:rsidRPr="00B84503">
        <w:rPr>
          <w:rFonts w:asciiTheme="minorHAnsi" w:eastAsia="Calibri" w:hAnsiTheme="minorHAnsi" w:cstheme="minorHAnsi"/>
          <w:color w:val="000000" w:themeColor="text1"/>
        </w:rPr>
        <w:t xml:space="preserve">“) rámcovej dohody podľa druhu prác a časti predmetu rámcovej dohody, na ktorej poskytovateľ opravy technologického vybavenia vykonáva. </w:t>
      </w:r>
    </w:p>
    <w:p w14:paraId="0A3661C8" w14:textId="05AA4A97" w:rsidR="00896E16" w:rsidRPr="00B84503" w:rsidRDefault="00896E16" w:rsidP="0002330E">
      <w:pPr>
        <w:numPr>
          <w:ilvl w:val="2"/>
          <w:numId w:val="89"/>
        </w:numPr>
        <w:spacing w:after="120" w:line="240" w:lineRule="auto"/>
        <w:ind w:left="1134" w:hanging="567"/>
        <w:jc w:val="both"/>
        <w:rPr>
          <w:rFonts w:asciiTheme="minorHAnsi" w:hAnsiTheme="minorHAnsi" w:cstheme="minorHAnsi"/>
          <w:color w:val="000000" w:themeColor="text1"/>
        </w:rPr>
      </w:pPr>
      <w:r w:rsidRPr="00B84503">
        <w:rPr>
          <w:rFonts w:asciiTheme="minorHAnsi" w:hAnsiTheme="minorHAnsi" w:cstheme="minorHAnsi"/>
          <w:color w:val="000000" w:themeColor="text1"/>
        </w:rPr>
        <w:t xml:space="preserve">Cenu náhradného dielu, ako je vypočítaná podľa </w:t>
      </w:r>
      <w:proofErr w:type="spellStart"/>
      <w:r w:rsidR="000C57C8" w:rsidRPr="00B84503">
        <w:rPr>
          <w:rFonts w:asciiTheme="minorHAnsi" w:hAnsiTheme="minorHAnsi" w:cstheme="minorHAnsi"/>
          <w:color w:val="000000" w:themeColor="text1"/>
        </w:rPr>
        <w:t>pod</w:t>
      </w:r>
      <w:r w:rsidRPr="00B84503">
        <w:rPr>
          <w:rFonts w:asciiTheme="minorHAnsi" w:hAnsiTheme="minorHAnsi" w:cstheme="minorHAnsi"/>
          <w:color w:val="000000" w:themeColor="text1"/>
        </w:rPr>
        <w:t>bodu</w:t>
      </w:r>
      <w:proofErr w:type="spellEnd"/>
      <w:r w:rsidRPr="00B84503">
        <w:rPr>
          <w:rFonts w:asciiTheme="minorHAnsi" w:hAnsiTheme="minorHAnsi" w:cstheme="minorHAnsi"/>
          <w:color w:val="000000" w:themeColor="text1"/>
        </w:rPr>
        <w:t xml:space="preserve"> 4.2.3</w:t>
      </w:r>
      <w:r w:rsidR="000C57C8" w:rsidRPr="00B84503">
        <w:rPr>
          <w:rFonts w:asciiTheme="minorHAnsi" w:hAnsiTheme="minorHAnsi" w:cstheme="minorHAnsi"/>
          <w:color w:val="000000" w:themeColor="text1"/>
        </w:rPr>
        <w:t xml:space="preserve"> bodu 4.2 tohto článku rámcovej dohody</w:t>
      </w:r>
      <w:r w:rsidRPr="00B84503">
        <w:rPr>
          <w:rFonts w:asciiTheme="minorHAnsi" w:hAnsiTheme="minorHAnsi" w:cstheme="minorHAnsi"/>
          <w:color w:val="000000" w:themeColor="text1"/>
        </w:rPr>
        <w:t xml:space="preserve">, tvoria akékoľvek a všetky náklady a poplatky súvisiace s obstaraním náhradného dielu, vrátane prípadného cla a akýchkoľvek iných poplatkov. </w:t>
      </w:r>
    </w:p>
    <w:p w14:paraId="6351E83B" w14:textId="2FD79E9A" w:rsidR="00896E16" w:rsidRPr="00B84503" w:rsidRDefault="00896E16" w:rsidP="0002330E">
      <w:pPr>
        <w:numPr>
          <w:ilvl w:val="2"/>
          <w:numId w:val="89"/>
        </w:numPr>
        <w:spacing w:after="120" w:line="240" w:lineRule="auto"/>
        <w:ind w:left="1134" w:hanging="567"/>
        <w:jc w:val="both"/>
        <w:rPr>
          <w:rFonts w:asciiTheme="minorHAnsi" w:hAnsiTheme="minorHAnsi" w:cstheme="minorHAnsi"/>
          <w:color w:val="000000" w:themeColor="text1"/>
        </w:rPr>
      </w:pPr>
      <w:r w:rsidRPr="00B84503">
        <w:rPr>
          <w:rFonts w:asciiTheme="minorHAnsi" w:hAnsiTheme="minorHAnsi" w:cstheme="minorHAnsi"/>
          <w:color w:val="000000" w:themeColor="text1"/>
        </w:rPr>
        <w:t>Strany rámcovej dohody sa dohodli, že jednotková cena za obstaranie náhradného dielu uvedeného v Prílohe č. 7 rámcovej dohody sa rovná preukázaným ekonomicky oprávneným nákladom, ktoré poskytovateľ účelne vynaložil, a ktoré preukáže objednávateľovi nadobúdacou faktúrou za náhradný diel a/alebo iným spôsobom, ak to vyplýva z povahy plnenia, pričom jednotková cena za obstaranie náhradného dielu nesmie presiahnuť jednotkovú cenu pôvodného dielu uvedenú v  Prílohe č. 7 rámcovej dohody. V prípade, ak nebude použitý totožný, ale bude použitý ekvivalentný náhradný diel, jednotková cena tohto ekvivalentného náhradného dielu sa určí postupom podľa bodu 3.27 a </w:t>
      </w:r>
      <w:proofErr w:type="spellStart"/>
      <w:r w:rsidRPr="00B84503">
        <w:rPr>
          <w:rFonts w:asciiTheme="minorHAnsi" w:hAnsiTheme="minorHAnsi" w:cstheme="minorHAnsi"/>
          <w:color w:val="000000" w:themeColor="text1"/>
        </w:rPr>
        <w:t>nasl</w:t>
      </w:r>
      <w:proofErr w:type="spellEnd"/>
      <w:r w:rsidRPr="00B84503">
        <w:rPr>
          <w:rFonts w:asciiTheme="minorHAnsi" w:hAnsiTheme="minorHAnsi" w:cstheme="minorHAnsi"/>
          <w:color w:val="000000" w:themeColor="text1"/>
        </w:rPr>
        <w:t xml:space="preserve">. článku 3 rámcovej dohody. Jednotková cena za obstaranie ekvivalentného náhradného dielu nepresiahne jednotkovú cenu pôvodného dielu uvedenú v Prílohe č. 7 rámcovej dohody. Výsledná cena náhradných dielov použitých pri opravách technologického vybavenia bude stanovená v súlade s týmto </w:t>
      </w:r>
      <w:proofErr w:type="spellStart"/>
      <w:r w:rsidRPr="00B84503">
        <w:rPr>
          <w:rFonts w:asciiTheme="minorHAnsi" w:hAnsiTheme="minorHAnsi" w:cstheme="minorHAnsi"/>
          <w:color w:val="000000" w:themeColor="text1"/>
        </w:rPr>
        <w:t>podbodom</w:t>
      </w:r>
      <w:proofErr w:type="spellEnd"/>
      <w:r w:rsidRPr="00B84503">
        <w:rPr>
          <w:rFonts w:asciiTheme="minorHAnsi" w:hAnsiTheme="minorHAnsi" w:cstheme="minorHAnsi"/>
          <w:color w:val="000000" w:themeColor="text1"/>
        </w:rPr>
        <w:t xml:space="preserve"> 4.2.3 </w:t>
      </w:r>
      <w:r w:rsidR="007F5000" w:rsidRPr="00B84503">
        <w:rPr>
          <w:rFonts w:asciiTheme="minorHAnsi" w:hAnsiTheme="minorHAnsi" w:cstheme="minorHAnsi"/>
          <w:color w:val="000000" w:themeColor="text1"/>
        </w:rPr>
        <w:t xml:space="preserve">bodu 4.2 tohto článku </w:t>
      </w:r>
      <w:r w:rsidRPr="00B84503">
        <w:rPr>
          <w:rFonts w:asciiTheme="minorHAnsi" w:hAnsiTheme="minorHAnsi" w:cstheme="minorHAnsi"/>
          <w:color w:val="000000" w:themeColor="text1"/>
        </w:rPr>
        <w:t xml:space="preserve">a bude tvorená ako súčet súčinov jednotkových cien a skutočného počtu použitých náhradných dielov. Pre vylúčenie pochybností, náhradné diely, ktoré nie sú uvedené v Prílohe č. 7 rámcovej dohody, a ktorých jednotková cena nie je stanovená podľa tohto </w:t>
      </w:r>
      <w:proofErr w:type="spellStart"/>
      <w:r w:rsidRPr="00B84503">
        <w:rPr>
          <w:rFonts w:asciiTheme="minorHAnsi" w:hAnsiTheme="minorHAnsi" w:cstheme="minorHAnsi"/>
          <w:color w:val="000000" w:themeColor="text1"/>
        </w:rPr>
        <w:t>podbodu</w:t>
      </w:r>
      <w:proofErr w:type="spellEnd"/>
      <w:r w:rsidRPr="00B84503">
        <w:rPr>
          <w:rFonts w:asciiTheme="minorHAnsi" w:hAnsiTheme="minorHAnsi" w:cstheme="minorHAnsi"/>
          <w:color w:val="000000" w:themeColor="text1"/>
        </w:rPr>
        <w:t xml:space="preserve"> 4.2.3 </w:t>
      </w:r>
      <w:r w:rsidR="007F5000" w:rsidRPr="00B84503">
        <w:rPr>
          <w:rFonts w:asciiTheme="minorHAnsi" w:hAnsiTheme="minorHAnsi" w:cstheme="minorHAnsi"/>
          <w:color w:val="000000" w:themeColor="text1"/>
        </w:rPr>
        <w:t xml:space="preserve">bodu 4.2 tohto článku </w:t>
      </w:r>
      <w:r w:rsidRPr="00B84503">
        <w:rPr>
          <w:rFonts w:asciiTheme="minorHAnsi" w:hAnsiTheme="minorHAnsi" w:cstheme="minorHAnsi"/>
          <w:color w:val="000000" w:themeColor="text1"/>
        </w:rPr>
        <w:t>nie sú predmetom úpravy tejto rámcovej dohody.</w:t>
      </w:r>
    </w:p>
    <w:p w14:paraId="2890BB88" w14:textId="77777777" w:rsidR="002348CB" w:rsidRPr="002348CB" w:rsidRDefault="002348CB" w:rsidP="002348CB">
      <w:pPr>
        <w:numPr>
          <w:ilvl w:val="1"/>
          <w:numId w:val="89"/>
        </w:numPr>
        <w:spacing w:after="120" w:line="240" w:lineRule="auto"/>
        <w:ind w:left="1701" w:hanging="1134"/>
        <w:jc w:val="both"/>
        <w:rPr>
          <w:rFonts w:asciiTheme="minorHAnsi" w:hAnsiTheme="minorHAnsi" w:cstheme="minorHAnsi"/>
          <w:color w:val="000000" w:themeColor="text1"/>
        </w:rPr>
      </w:pPr>
      <w:r w:rsidRPr="002348CB">
        <w:rPr>
          <w:rFonts w:asciiTheme="minorHAnsi" w:hAnsiTheme="minorHAnsi" w:cstheme="minorHAnsi"/>
          <w:color w:val="000000" w:themeColor="text1"/>
        </w:rPr>
        <w:t>Cena za servis technologického vybavenia a cena za vyhotovenie mesačných správ, ročných správ a správ o stave kybernetickej bezpečnosti a o zabezpečovaní povinností vyplývajúcich zo Zmluvy KB:</w:t>
      </w:r>
    </w:p>
    <w:p w14:paraId="537705D4" w14:textId="77777777" w:rsidR="002348CB" w:rsidRPr="002348CB" w:rsidRDefault="002348CB" w:rsidP="002348CB">
      <w:pPr>
        <w:numPr>
          <w:ilvl w:val="2"/>
          <w:numId w:val="89"/>
        </w:numPr>
        <w:spacing w:after="120" w:line="240" w:lineRule="auto"/>
        <w:ind w:left="1701" w:hanging="1134"/>
        <w:jc w:val="both"/>
        <w:rPr>
          <w:rFonts w:asciiTheme="minorHAnsi" w:hAnsiTheme="minorHAnsi" w:cstheme="minorHAnsi"/>
          <w:color w:val="000000" w:themeColor="text1"/>
        </w:rPr>
      </w:pPr>
      <w:r w:rsidRPr="002348CB">
        <w:rPr>
          <w:rFonts w:asciiTheme="minorHAnsi" w:hAnsiTheme="minorHAnsi" w:cstheme="minorHAnsi"/>
          <w:color w:val="000000" w:themeColor="text1"/>
        </w:rPr>
        <w:t>Cena je určená podľa členenia uvedeného v Prílohe č. 1, Prílohe č. 3, Prílohe č. 5 a Prílohe č. 11 rámcovej dohody – Cena za hodnotiace správy (ďalej len „</w:t>
      </w:r>
      <w:r w:rsidRPr="002348CB">
        <w:rPr>
          <w:rFonts w:asciiTheme="minorHAnsi" w:hAnsiTheme="minorHAnsi" w:cstheme="minorHAnsi"/>
          <w:b/>
          <w:color w:val="000000" w:themeColor="text1"/>
        </w:rPr>
        <w:t>Príloha č. 11</w:t>
      </w:r>
      <w:r w:rsidRPr="002348CB">
        <w:rPr>
          <w:rFonts w:asciiTheme="minorHAnsi" w:hAnsiTheme="minorHAnsi" w:cstheme="minorHAnsi"/>
          <w:color w:val="000000" w:themeColor="text1"/>
        </w:rPr>
        <w:t>“) s uvedením rozpisu prác, ich rozsahu a jednotkovej ceny za úkon.</w:t>
      </w:r>
    </w:p>
    <w:p w14:paraId="1827836A" w14:textId="77777777" w:rsidR="002348CB" w:rsidRPr="002348CB" w:rsidRDefault="002348CB" w:rsidP="002348CB">
      <w:pPr>
        <w:numPr>
          <w:ilvl w:val="2"/>
          <w:numId w:val="89"/>
        </w:numPr>
        <w:spacing w:after="120" w:line="240" w:lineRule="auto"/>
        <w:ind w:left="1701" w:hanging="1134"/>
        <w:jc w:val="both"/>
        <w:rPr>
          <w:rFonts w:asciiTheme="minorHAnsi" w:hAnsiTheme="minorHAnsi" w:cstheme="minorHAnsi"/>
          <w:color w:val="000000" w:themeColor="text1"/>
        </w:rPr>
      </w:pPr>
      <w:r w:rsidRPr="002348CB">
        <w:rPr>
          <w:rFonts w:asciiTheme="minorHAnsi" w:hAnsiTheme="minorHAnsi" w:cstheme="minorHAnsi"/>
          <w:color w:val="000000" w:themeColor="text1"/>
        </w:rPr>
        <w:t>Celková cena, po dobu trvania rámcovej dohody za vykonávanie servisu technologického vybavenia je tvorená rozpočtom ako súčet medzisúčtov všetkých súčinov jednotkových cien za úkon na 1 zariadení a požadovaného počtu úkonov a zariadení podľa Prílohy č. 1, Prílohy č. 3, Prílohy č. 5ꓼ v prípade správ</w:t>
      </w:r>
      <w:r w:rsidRPr="002348CB">
        <w:rPr>
          <w:rFonts w:asciiTheme="minorHAnsi" w:hAnsiTheme="minorHAnsi" w:cstheme="minorHAnsi"/>
          <w:color w:val="000000" w:themeColor="text1"/>
          <w:u w:val="single"/>
        </w:rPr>
        <w:t xml:space="preserve"> o zhodnotení technologického vybavenia a správ o stave kybernetickej bezpečnosti a o zabezpečovaní povinností vyplývajúcich zo Zmluvy KB je celková cena tvorená</w:t>
      </w:r>
      <w:r w:rsidRPr="002348CB">
        <w:rPr>
          <w:rFonts w:asciiTheme="minorHAnsi" w:hAnsiTheme="minorHAnsi" w:cstheme="minorHAnsi"/>
          <w:b/>
          <w:color w:val="000000" w:themeColor="text1"/>
          <w:u w:val="single"/>
        </w:rPr>
        <w:t xml:space="preserve"> </w:t>
      </w:r>
      <w:r w:rsidRPr="002348CB">
        <w:rPr>
          <w:rFonts w:asciiTheme="minorHAnsi" w:hAnsiTheme="minorHAnsi" w:cstheme="minorHAnsi"/>
          <w:color w:val="000000" w:themeColor="text1"/>
        </w:rPr>
        <w:t xml:space="preserve">ako súčet súčinov jednotkových cien za 1 (jeden) úkon a počtu úkonov podľa Prílohy č. </w:t>
      </w:r>
      <w:r w:rsidRPr="002348CB">
        <w:rPr>
          <w:rFonts w:asciiTheme="minorHAnsi" w:hAnsiTheme="minorHAnsi" w:cstheme="minorHAnsi"/>
          <w:color w:val="000000" w:themeColor="text1"/>
        </w:rPr>
        <w:lastRenderedPageBreak/>
        <w:t xml:space="preserve">11 rámcovej dohody. Poskytovateľ má nárok na zaplatenie ceny len skutočne vykonaných prác odsúhlasených objednávateľom. </w:t>
      </w:r>
    </w:p>
    <w:p w14:paraId="3EE9347A" w14:textId="77777777" w:rsidR="002348CB" w:rsidRPr="002348CB" w:rsidRDefault="002348CB" w:rsidP="002348CB">
      <w:pPr>
        <w:pStyle w:val="CEMOS"/>
        <w:numPr>
          <w:ilvl w:val="2"/>
          <w:numId w:val="89"/>
        </w:numPr>
        <w:spacing w:before="0" w:after="120"/>
        <w:ind w:left="1701" w:hanging="1134"/>
        <w:rPr>
          <w:rFonts w:asciiTheme="minorHAnsi" w:hAnsiTheme="minorHAnsi" w:cstheme="minorHAnsi"/>
          <w:color w:val="000000" w:themeColor="text1"/>
          <w:sz w:val="22"/>
          <w:szCs w:val="22"/>
        </w:rPr>
      </w:pPr>
      <w:r w:rsidRPr="002348CB">
        <w:rPr>
          <w:rFonts w:asciiTheme="minorHAnsi" w:hAnsiTheme="minorHAnsi" w:cstheme="minorHAnsi"/>
          <w:color w:val="000000" w:themeColor="text1"/>
          <w:sz w:val="22"/>
          <w:szCs w:val="22"/>
        </w:rPr>
        <w:t xml:space="preserve">Jednotkové ceny za úkon na 1 (jednom) technologickom zariadení uvedené v Prílohe č. 1, Prílohe č. 3, Prílohe č. 5 a jednotkové ceny za úkon podľa Prílohy č. 11 sú stanovené v súlade s ponukou poskytovateľa, sú záväzné a pokrývajú všetky záväzky rámcovej dohody a všetky náklady, činnosti, práce, výkony alebo služby nevyhnutné za účelom riadneho vykonania servisu technologického vybavenia </w:t>
      </w:r>
    </w:p>
    <w:p w14:paraId="29B69E9B" w14:textId="6A66CED1" w:rsidR="00896E16" w:rsidRPr="00B84503" w:rsidRDefault="00896E16" w:rsidP="00F13149">
      <w:pPr>
        <w:pStyle w:val="Bezriadkovania"/>
        <w:numPr>
          <w:ilvl w:val="1"/>
          <w:numId w:val="89"/>
        </w:numPr>
        <w:spacing w:after="120"/>
        <w:ind w:left="567" w:hanging="567"/>
        <w:jc w:val="both"/>
        <w:rPr>
          <w:rFonts w:asciiTheme="minorHAnsi" w:hAnsiTheme="minorHAnsi" w:cstheme="minorHAnsi"/>
          <w:color w:val="000000" w:themeColor="text1"/>
        </w:rPr>
      </w:pPr>
      <w:r w:rsidRPr="00B84503">
        <w:rPr>
          <w:rFonts w:asciiTheme="minorHAnsi" w:hAnsiTheme="minorHAnsi" w:cstheme="minorHAnsi"/>
          <w:color w:val="000000" w:themeColor="text1"/>
        </w:rPr>
        <w:t xml:space="preserve">Náklady poskytovateľa súvisiace s plnením povinností </w:t>
      </w:r>
      <w:r w:rsidR="005F65A9">
        <w:rPr>
          <w:rFonts w:asciiTheme="minorHAnsi" w:hAnsiTheme="minorHAnsi" w:cstheme="minorHAnsi"/>
          <w:color w:val="000000" w:themeColor="text1"/>
        </w:rPr>
        <w:t>podľa</w:t>
      </w:r>
      <w:r w:rsidRPr="00B84503">
        <w:rPr>
          <w:rFonts w:asciiTheme="minorHAnsi" w:hAnsiTheme="minorHAnsi" w:cstheme="minorHAnsi"/>
          <w:color w:val="000000" w:themeColor="text1"/>
        </w:rPr>
        <w:t xml:space="preserve"> Zmluvy KB sú uvedené v Prílohe č. 10  rámcovej dohody.</w:t>
      </w:r>
    </w:p>
    <w:p w14:paraId="5DEF6AB6" w14:textId="77777777" w:rsidR="00896E16" w:rsidRPr="00B84503" w:rsidRDefault="00896E16" w:rsidP="0002330E">
      <w:pPr>
        <w:pStyle w:val="CEMOS"/>
        <w:numPr>
          <w:ilvl w:val="1"/>
          <w:numId w:val="89"/>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DPH bude účtovaná podľa platných a účinných všeobecne záväzných právnych predpisov o DPH v čase vyhotovenia faktúry.</w:t>
      </w:r>
    </w:p>
    <w:p w14:paraId="44DDB01E" w14:textId="4FE84F50" w:rsidR="00896E16" w:rsidRPr="00B84503" w:rsidRDefault="00896E16" w:rsidP="0002330E">
      <w:pPr>
        <w:pStyle w:val="CEMOS"/>
        <w:numPr>
          <w:ilvl w:val="1"/>
          <w:numId w:val="89"/>
        </w:numPr>
        <w:spacing w:before="0" w:after="120"/>
        <w:ind w:left="567" w:hanging="567"/>
        <w:rPr>
          <w:rFonts w:asciiTheme="minorHAnsi" w:hAnsiTheme="minorHAnsi" w:cstheme="minorHAnsi"/>
          <w:color w:val="000000" w:themeColor="text1"/>
          <w:sz w:val="22"/>
          <w:szCs w:val="22"/>
        </w:rPr>
      </w:pPr>
      <w:r w:rsidRPr="00B84503">
        <w:rPr>
          <w:rFonts w:asciiTheme="minorHAnsi" w:eastAsia="Calibri" w:hAnsiTheme="minorHAnsi" w:cstheme="minorHAnsi"/>
          <w:color w:val="000000" w:themeColor="text1"/>
          <w:sz w:val="22"/>
          <w:szCs w:val="22"/>
        </w:rPr>
        <w:t xml:space="preserve">Jednotkové ceny a hodinové sadzby v Prílohe č. </w:t>
      </w:r>
      <w:r w:rsidRPr="00B84503">
        <w:rPr>
          <w:rFonts w:asciiTheme="minorHAnsi" w:hAnsiTheme="minorHAnsi" w:cstheme="minorHAnsi"/>
          <w:color w:val="000000" w:themeColor="text1"/>
          <w:sz w:val="22"/>
          <w:szCs w:val="22"/>
        </w:rPr>
        <w:t>1, Prílohe č. 3, Prílohe č. 5, Prílohe č. 7, Prílohe č. 9, Prílohe č. 10</w:t>
      </w:r>
      <w:r w:rsidR="007F5000" w:rsidRPr="00B84503">
        <w:rPr>
          <w:rFonts w:asciiTheme="minorHAnsi" w:hAnsiTheme="minorHAnsi" w:cstheme="minorHAnsi"/>
          <w:color w:val="000000" w:themeColor="text1"/>
          <w:sz w:val="22"/>
          <w:szCs w:val="22"/>
        </w:rPr>
        <w:t xml:space="preserve"> a</w:t>
      </w:r>
      <w:r w:rsidRPr="00B84503">
        <w:rPr>
          <w:rFonts w:asciiTheme="minorHAnsi" w:hAnsiTheme="minorHAnsi" w:cstheme="minorHAnsi"/>
          <w:color w:val="000000" w:themeColor="text1"/>
          <w:sz w:val="22"/>
          <w:szCs w:val="22"/>
        </w:rPr>
        <w:t xml:space="preserve"> Prílohe č. 11 </w:t>
      </w:r>
      <w:r w:rsidRPr="00B84503">
        <w:rPr>
          <w:rFonts w:asciiTheme="minorHAnsi" w:eastAsia="Calibri" w:hAnsiTheme="minorHAnsi" w:cstheme="minorHAnsi"/>
          <w:color w:val="000000" w:themeColor="text1"/>
          <w:sz w:val="22"/>
          <w:szCs w:val="22"/>
        </w:rPr>
        <w:t xml:space="preserve">sú pevné a nemenné počas celej doby trvania rámcovej dohody. V prípade postupu podľa </w:t>
      </w:r>
      <w:proofErr w:type="spellStart"/>
      <w:r w:rsidR="007F5000" w:rsidRPr="00B84503">
        <w:rPr>
          <w:rFonts w:asciiTheme="minorHAnsi" w:eastAsia="Calibri" w:hAnsiTheme="minorHAnsi" w:cstheme="minorHAnsi"/>
          <w:color w:val="000000" w:themeColor="text1"/>
          <w:sz w:val="22"/>
          <w:szCs w:val="22"/>
        </w:rPr>
        <w:t>pod</w:t>
      </w:r>
      <w:r w:rsidRPr="00B84503">
        <w:rPr>
          <w:rFonts w:asciiTheme="minorHAnsi" w:eastAsia="Calibri" w:hAnsiTheme="minorHAnsi" w:cstheme="minorHAnsi"/>
          <w:color w:val="000000" w:themeColor="text1"/>
          <w:sz w:val="22"/>
          <w:szCs w:val="22"/>
        </w:rPr>
        <w:t>bodu</w:t>
      </w:r>
      <w:proofErr w:type="spellEnd"/>
      <w:r w:rsidRPr="00B84503">
        <w:rPr>
          <w:rFonts w:asciiTheme="minorHAnsi" w:eastAsia="Calibri" w:hAnsiTheme="minorHAnsi" w:cstheme="minorHAnsi"/>
          <w:color w:val="000000" w:themeColor="text1"/>
          <w:sz w:val="22"/>
          <w:szCs w:val="22"/>
        </w:rPr>
        <w:t xml:space="preserve"> 4.2.3 </w:t>
      </w:r>
      <w:r w:rsidR="007F5000" w:rsidRPr="00B84503">
        <w:rPr>
          <w:rFonts w:asciiTheme="minorHAnsi" w:eastAsia="Calibri" w:hAnsiTheme="minorHAnsi" w:cstheme="minorHAnsi"/>
          <w:color w:val="000000" w:themeColor="text1"/>
          <w:sz w:val="22"/>
          <w:szCs w:val="22"/>
        </w:rPr>
        <w:t xml:space="preserve"> bodu 4.2 </w:t>
      </w:r>
      <w:r w:rsidRPr="00B84503">
        <w:rPr>
          <w:rFonts w:asciiTheme="minorHAnsi" w:eastAsia="Calibri" w:hAnsiTheme="minorHAnsi" w:cstheme="minorHAnsi"/>
          <w:color w:val="000000" w:themeColor="text1"/>
          <w:sz w:val="22"/>
          <w:szCs w:val="22"/>
        </w:rPr>
        <w:t>tohto článku rámcovej dohody sú jednotkové ceny náhradných dielov maximálne a v prípade nevyhnutnosti použitia ekvivalentných náhradných dielov sa za účelom určenia jednotkovej ceny dielu bude postupovať v zmysle bodu 3.27 a 3.28 článku 3 rámcovej dohody.</w:t>
      </w:r>
    </w:p>
    <w:p w14:paraId="07BA4D3D" w14:textId="77777777" w:rsidR="00896E16" w:rsidRPr="00B84503" w:rsidRDefault="00896E16" w:rsidP="0002330E">
      <w:pPr>
        <w:pStyle w:val="CEMOS"/>
        <w:numPr>
          <w:ilvl w:val="1"/>
          <w:numId w:val="89"/>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Na požiadanie objednávateľa je poskytovateľ povinný predložiť objednávateľovi Prílohu č. 1, Prílohu č. 3 a Prílohu č. 5 doplnené o rozpis jednotkových cien cez hodinové sadzby, čas úkonu v hodinách a počet pracovníkov a predložiť kalkulácie hodinových sadzieb.</w:t>
      </w:r>
    </w:p>
    <w:p w14:paraId="1131C493" w14:textId="319FDD5E" w:rsidR="00896E16" w:rsidRPr="00B84503" w:rsidRDefault="00896E16" w:rsidP="0002330E">
      <w:pPr>
        <w:pStyle w:val="CEMOS"/>
        <w:numPr>
          <w:ilvl w:val="1"/>
          <w:numId w:val="89"/>
        </w:numPr>
        <w:spacing w:before="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Objednávateľ si v súlade s </w:t>
      </w:r>
      <w:r w:rsidR="00922217" w:rsidRPr="00B84503">
        <w:rPr>
          <w:rFonts w:asciiTheme="minorHAnsi" w:hAnsiTheme="minorHAnsi" w:cstheme="minorHAnsi"/>
          <w:color w:val="000000" w:themeColor="text1"/>
          <w:sz w:val="22"/>
          <w:szCs w:val="22"/>
        </w:rPr>
        <w:t>bodom 11</w:t>
      </w:r>
      <w:r w:rsidRPr="00B84503">
        <w:rPr>
          <w:rFonts w:asciiTheme="minorHAnsi" w:hAnsiTheme="minorHAnsi" w:cstheme="minorHAnsi"/>
          <w:color w:val="000000" w:themeColor="text1"/>
          <w:sz w:val="22"/>
          <w:szCs w:val="22"/>
        </w:rPr>
        <w:t xml:space="preserve"> Prílohy č. 16 rámcovej dohody vyhradzuje právo zrušiť jednostranným písomným oznámením časť záväzku (servisnú činnosť resp. servis technologického vybavenia) časti plnenia rámcovej dohody v prípade modernizácie technologických zariadení, na ktoré sa vzťahuje záruka podľa zmlúv, ktoré má, alebo bude mať objednávateľ uzavreté s tretími osobami, alebo z iného dôvodu, ktorý nebol predvídateľný v čase uzatvorenia rámcovej dohody a nevykonať úhradu časti záväzku týkajúcej sa servisu konkrétneho technologického vybavenia odo dňa jeho písomného prevzatia, alebo odo dňa výskytu akejkoľvek inej okolnosti podľa tohto bodu rámcovej dohody.</w:t>
      </w:r>
    </w:p>
    <w:p w14:paraId="3D4F03B5" w14:textId="77777777" w:rsidR="00896E16" w:rsidRPr="00B84503" w:rsidRDefault="00896E16" w:rsidP="00896E16">
      <w:pPr>
        <w:pStyle w:val="CEMOS"/>
        <w:spacing w:before="0" w:after="120"/>
        <w:ind w:left="0" w:firstLine="0"/>
        <w:rPr>
          <w:rFonts w:asciiTheme="minorHAnsi" w:hAnsiTheme="minorHAnsi" w:cstheme="minorHAnsi"/>
          <w:color w:val="000000" w:themeColor="text1"/>
          <w:sz w:val="22"/>
          <w:szCs w:val="22"/>
        </w:rPr>
      </w:pPr>
    </w:p>
    <w:p w14:paraId="1B4E1B76" w14:textId="77777777" w:rsidR="00896E16" w:rsidRPr="00B84503" w:rsidRDefault="00896E16" w:rsidP="00896E16">
      <w:pPr>
        <w:pStyle w:val="CEMOS"/>
        <w:tabs>
          <w:tab w:val="left" w:pos="567"/>
          <w:tab w:val="left" w:pos="3686"/>
        </w:tabs>
        <w:spacing w:before="0"/>
        <w:ind w:left="3686" w:hanging="3686"/>
        <w:jc w:val="center"/>
        <w:rPr>
          <w:rFonts w:asciiTheme="minorHAnsi" w:hAnsiTheme="minorHAnsi" w:cstheme="minorHAnsi"/>
          <w:b/>
          <w:color w:val="000000" w:themeColor="text1"/>
          <w:sz w:val="22"/>
          <w:szCs w:val="22"/>
        </w:rPr>
      </w:pPr>
      <w:r w:rsidRPr="00B84503">
        <w:rPr>
          <w:rFonts w:asciiTheme="minorHAnsi" w:hAnsiTheme="minorHAnsi" w:cstheme="minorHAnsi"/>
          <w:b/>
          <w:color w:val="000000" w:themeColor="text1"/>
          <w:sz w:val="22"/>
          <w:szCs w:val="22"/>
        </w:rPr>
        <w:t xml:space="preserve">Čl. 5 </w:t>
      </w:r>
    </w:p>
    <w:p w14:paraId="1E803624" w14:textId="77777777" w:rsidR="00896E16" w:rsidRPr="00B84503" w:rsidRDefault="00896E16" w:rsidP="00896E16">
      <w:pPr>
        <w:pStyle w:val="CEMOS"/>
        <w:tabs>
          <w:tab w:val="left" w:pos="567"/>
          <w:tab w:val="left" w:pos="3686"/>
        </w:tabs>
        <w:spacing w:before="0" w:after="120"/>
        <w:ind w:left="3686" w:hanging="3686"/>
        <w:jc w:val="center"/>
        <w:rPr>
          <w:rFonts w:asciiTheme="minorHAnsi" w:hAnsiTheme="minorHAnsi" w:cstheme="minorHAnsi"/>
          <w:color w:val="000000" w:themeColor="text1"/>
          <w:sz w:val="22"/>
          <w:szCs w:val="22"/>
        </w:rPr>
      </w:pPr>
      <w:r w:rsidRPr="00B84503">
        <w:rPr>
          <w:rFonts w:asciiTheme="minorHAnsi" w:hAnsiTheme="minorHAnsi" w:cstheme="minorHAnsi"/>
          <w:b/>
          <w:color w:val="000000" w:themeColor="text1"/>
          <w:sz w:val="22"/>
          <w:szCs w:val="22"/>
        </w:rPr>
        <w:t>PLATOBNÉ A FAKTURAČNÉ PODMIENKY</w:t>
      </w:r>
    </w:p>
    <w:p w14:paraId="37A9C65D" w14:textId="77777777" w:rsidR="00896E16" w:rsidRPr="00B84503" w:rsidRDefault="00896E16" w:rsidP="0002330E">
      <w:pPr>
        <w:pStyle w:val="CEMOS"/>
        <w:numPr>
          <w:ilvl w:val="1"/>
          <w:numId w:val="90"/>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Poskytovateľ má nárok na zaplatenie ceny len za skutočne vykonané činnosti podľa článku 1 rámcovej dohody.</w:t>
      </w:r>
    </w:p>
    <w:p w14:paraId="072BBBF9" w14:textId="77777777" w:rsidR="00896E16" w:rsidRPr="00B84503" w:rsidRDefault="00896E16" w:rsidP="0002330E">
      <w:pPr>
        <w:pStyle w:val="CEMOS"/>
        <w:numPr>
          <w:ilvl w:val="1"/>
          <w:numId w:val="90"/>
        </w:numPr>
        <w:spacing w:before="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 xml:space="preserve">Vykonanie opráv technologického vybavenia podľa </w:t>
      </w:r>
      <w:proofErr w:type="spellStart"/>
      <w:r w:rsidRPr="00B84503">
        <w:rPr>
          <w:rFonts w:asciiTheme="minorHAnsi" w:hAnsiTheme="minorHAnsi" w:cstheme="minorHAnsi"/>
          <w:bCs/>
          <w:color w:val="000000" w:themeColor="text1"/>
          <w:sz w:val="22"/>
          <w:szCs w:val="22"/>
        </w:rPr>
        <w:t>podbodu</w:t>
      </w:r>
      <w:proofErr w:type="spellEnd"/>
      <w:r w:rsidRPr="00B84503">
        <w:rPr>
          <w:rFonts w:asciiTheme="minorHAnsi" w:hAnsiTheme="minorHAnsi" w:cstheme="minorHAnsi"/>
          <w:bCs/>
          <w:color w:val="000000" w:themeColor="text1"/>
          <w:sz w:val="22"/>
          <w:szCs w:val="22"/>
        </w:rPr>
        <w:t xml:space="preserve"> 1.1.1 bodu 1.1 článku 1 rámcovej dohody bude poskytovateľ oprávnený fakturovať objednávateľovi do 15 (pätnástich) kalendárnych dní po úplnom odstránení vady alebo poruchy technologického vybavenia na základe objednávateľom schváleného súpisu prác vykonaných na odstraňovaní jednotlivej vady alebo poruchy,</w:t>
      </w:r>
      <w:r w:rsidRPr="00B84503">
        <w:rPr>
          <w:rFonts w:asciiTheme="minorHAnsi" w:hAnsiTheme="minorHAnsi" w:cstheme="minorHAnsi"/>
          <w:color w:val="000000" w:themeColor="text1"/>
          <w:sz w:val="22"/>
          <w:szCs w:val="22"/>
        </w:rPr>
        <w:t xml:space="preserve"> </w:t>
      </w:r>
      <w:r w:rsidRPr="00B84503">
        <w:rPr>
          <w:rFonts w:asciiTheme="minorHAnsi" w:hAnsiTheme="minorHAnsi" w:cstheme="minorHAnsi"/>
          <w:bCs/>
          <w:color w:val="000000" w:themeColor="text1"/>
          <w:sz w:val="22"/>
          <w:szCs w:val="22"/>
        </w:rPr>
        <w:t xml:space="preserve">v ktorom je poskytovateľ povinný uviesť celkový počet (sumár) odpracovaných hodín. K faktúre je poskytovateľ povinný priložiť oboma stranami rámcovej dohody podpísané dokumenty: </w:t>
      </w:r>
    </w:p>
    <w:p w14:paraId="33D6FF4C" w14:textId="77777777" w:rsidR="00896E16" w:rsidRPr="00B84503" w:rsidRDefault="00896E16" w:rsidP="0002330E">
      <w:pPr>
        <w:pStyle w:val="CEMOS"/>
        <w:numPr>
          <w:ilvl w:val="0"/>
          <w:numId w:val="105"/>
        </w:numPr>
        <w:spacing w:before="0"/>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 xml:space="preserve">POV, </w:t>
      </w:r>
    </w:p>
    <w:p w14:paraId="5A0CD728" w14:textId="77777777" w:rsidR="00896E16" w:rsidRPr="00B84503" w:rsidRDefault="00896E16" w:rsidP="0002330E">
      <w:pPr>
        <w:pStyle w:val="CEMOS"/>
        <w:numPr>
          <w:ilvl w:val="0"/>
          <w:numId w:val="105"/>
        </w:numPr>
        <w:spacing w:before="0"/>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 xml:space="preserve">súpis vykonaných prác a dodávok, </w:t>
      </w:r>
    </w:p>
    <w:p w14:paraId="39A6FD7C" w14:textId="77777777" w:rsidR="00896E16" w:rsidRPr="00B84503" w:rsidRDefault="00896E16" w:rsidP="0002330E">
      <w:pPr>
        <w:pStyle w:val="CEMOS"/>
        <w:numPr>
          <w:ilvl w:val="0"/>
          <w:numId w:val="105"/>
        </w:numPr>
        <w:spacing w:before="0"/>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záznam zo servisného denníka,</w:t>
      </w:r>
    </w:p>
    <w:p w14:paraId="565763B9" w14:textId="77777777" w:rsidR="00896E16" w:rsidRPr="00B84503" w:rsidRDefault="00896E16" w:rsidP="0002330E">
      <w:pPr>
        <w:pStyle w:val="CEMOS"/>
        <w:numPr>
          <w:ilvl w:val="0"/>
          <w:numId w:val="105"/>
        </w:numPr>
        <w:spacing w:before="0"/>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preberací protokol o vykonaných dodávkach a montážnych prácach,</w:t>
      </w:r>
    </w:p>
    <w:p w14:paraId="71999CB3" w14:textId="496DF0A8" w:rsidR="00896E16" w:rsidRPr="00B84503" w:rsidRDefault="00896E16" w:rsidP="0002330E">
      <w:pPr>
        <w:pStyle w:val="CEMOS"/>
        <w:numPr>
          <w:ilvl w:val="0"/>
          <w:numId w:val="105"/>
        </w:numPr>
        <w:spacing w:before="0" w:after="12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kópia objednávky</w:t>
      </w:r>
      <w:r w:rsidRPr="00B84503">
        <w:rPr>
          <w:rFonts w:asciiTheme="minorHAnsi" w:hAnsiTheme="minorHAnsi" w:cstheme="minorHAnsi"/>
          <w:bCs/>
          <w:color w:val="000000" w:themeColor="text1"/>
          <w:sz w:val="22"/>
          <w:szCs w:val="22"/>
        </w:rPr>
        <w:t>.</w:t>
      </w:r>
    </w:p>
    <w:p w14:paraId="2D1D7FD5" w14:textId="77777777"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lastRenderedPageBreak/>
        <w:t xml:space="preserve">Poskytovateľovi nevznikne nárok na zaplatenie ceny vykonaných opráv vád alebo porúch, za ktoré zodpovedá podľa článku 7 </w:t>
      </w:r>
      <w:r w:rsidRPr="00B84503">
        <w:rPr>
          <w:rFonts w:asciiTheme="minorHAnsi" w:hAnsiTheme="minorHAnsi" w:cstheme="minorHAnsi"/>
          <w:color w:val="000000" w:themeColor="text1"/>
          <w:sz w:val="22"/>
          <w:szCs w:val="22"/>
        </w:rPr>
        <w:t xml:space="preserve">tejto </w:t>
      </w:r>
      <w:r w:rsidRPr="00B84503">
        <w:rPr>
          <w:rFonts w:asciiTheme="minorHAnsi" w:hAnsiTheme="minorHAnsi" w:cstheme="minorHAnsi"/>
          <w:bCs/>
          <w:color w:val="000000" w:themeColor="text1"/>
          <w:sz w:val="22"/>
          <w:szCs w:val="22"/>
        </w:rPr>
        <w:t>rámcovej dohody, t. j. vád a porúch technologického vybavenia vzniknutých v záručnej dobe poskytnutej poskytovateľom. Na účely fakturácie sa za deň dodania predmetu rámcovej dohody považuje deň podpísania POV oboma stranami rámcovej dohody. Na požiadanie objednávateľa je poskytovateľ povinný predložiť fotodokumentáciu nového dielu alebo zariadenia.</w:t>
      </w:r>
      <w:r w:rsidRPr="00B84503">
        <w:rPr>
          <w:rFonts w:asciiTheme="minorHAnsi" w:hAnsiTheme="minorHAnsi" w:cstheme="minorHAnsi"/>
          <w:color w:val="000000" w:themeColor="text1"/>
          <w:sz w:val="22"/>
          <w:szCs w:val="22"/>
        </w:rPr>
        <w:t xml:space="preserve"> </w:t>
      </w:r>
      <w:r w:rsidRPr="00B84503">
        <w:rPr>
          <w:rFonts w:asciiTheme="minorHAnsi" w:hAnsiTheme="minorHAnsi" w:cstheme="minorHAnsi"/>
          <w:bCs/>
          <w:color w:val="000000" w:themeColor="text1"/>
          <w:sz w:val="22"/>
          <w:szCs w:val="22"/>
        </w:rPr>
        <w:t>V prípade rozdielu vykonaných prác, počtu hodín alebo použitia náhradných dielov medzi súpisom vykonaných prác a objednávkou vystavenou na základe cenovej ponuky, poskytovateľ je povinný uviesť vysvetlenie rozdielu do súpisu vykonaných prác a tento rozdiel sa premietne do výslednej fakturácie.</w:t>
      </w:r>
    </w:p>
    <w:p w14:paraId="5FBDCB25" w14:textId="3D187909" w:rsidR="00896E16" w:rsidRPr="00B84503" w:rsidRDefault="00896E16" w:rsidP="0002330E">
      <w:pPr>
        <w:pStyle w:val="CEMOS"/>
        <w:numPr>
          <w:ilvl w:val="1"/>
          <w:numId w:val="90"/>
        </w:numPr>
        <w:spacing w:before="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 xml:space="preserve">Vykonávanie servisu technologického vybavenia podľa </w:t>
      </w:r>
      <w:proofErr w:type="spellStart"/>
      <w:r w:rsidRPr="00B84503">
        <w:rPr>
          <w:rFonts w:asciiTheme="minorHAnsi" w:hAnsiTheme="minorHAnsi" w:cstheme="minorHAnsi"/>
          <w:bCs/>
          <w:color w:val="000000" w:themeColor="text1"/>
          <w:sz w:val="22"/>
          <w:szCs w:val="22"/>
        </w:rPr>
        <w:t>podbodu</w:t>
      </w:r>
      <w:proofErr w:type="spellEnd"/>
      <w:r w:rsidRPr="00B84503">
        <w:rPr>
          <w:rFonts w:asciiTheme="minorHAnsi" w:hAnsiTheme="minorHAnsi" w:cstheme="minorHAnsi"/>
          <w:bCs/>
          <w:color w:val="000000" w:themeColor="text1"/>
          <w:sz w:val="22"/>
          <w:szCs w:val="22"/>
        </w:rPr>
        <w:t xml:space="preserve"> 1.1.2 bodu 1.1 článku 1 rámcovej dohody je poskytovateľ oprávnený fakturovať objednávateľovi v mesačných intervaloch do 15. (pätnásteho) dňa nasledujúceho kalendárneho mesiaca po ukončení prác na základe obdobia výkonu uvedeného v Prílohe č. 1, Prílohe č. 3, Prílohe č. 5 </w:t>
      </w:r>
      <w:r w:rsidR="001E0F8F" w:rsidRPr="00B84503">
        <w:rPr>
          <w:rFonts w:asciiTheme="minorHAnsi" w:hAnsiTheme="minorHAnsi" w:cstheme="minorHAnsi"/>
          <w:bCs/>
          <w:color w:val="000000" w:themeColor="text1"/>
          <w:sz w:val="22"/>
          <w:szCs w:val="22"/>
        </w:rPr>
        <w:t xml:space="preserve">a Prílohe č. 11 </w:t>
      </w:r>
      <w:r w:rsidRPr="00B84503">
        <w:rPr>
          <w:rFonts w:asciiTheme="minorHAnsi" w:hAnsiTheme="minorHAnsi" w:cstheme="minorHAnsi"/>
          <w:bCs/>
          <w:color w:val="000000" w:themeColor="text1"/>
          <w:sz w:val="22"/>
          <w:szCs w:val="22"/>
        </w:rPr>
        <w:t xml:space="preserve">rámcovej dohody a z neho vyplývajúcich súpisov vykonaných prác </w:t>
      </w:r>
      <w:r w:rsidRPr="00B84503">
        <w:rPr>
          <w:rFonts w:asciiTheme="minorHAnsi" w:hAnsiTheme="minorHAnsi" w:cstheme="minorHAnsi"/>
          <w:color w:val="000000" w:themeColor="text1"/>
          <w:sz w:val="22"/>
          <w:szCs w:val="22"/>
        </w:rPr>
        <w:t>a záznamov v servisnom denníku</w:t>
      </w:r>
      <w:r w:rsidRPr="00B84503">
        <w:rPr>
          <w:rFonts w:asciiTheme="minorHAnsi" w:hAnsiTheme="minorHAnsi" w:cstheme="minorHAnsi"/>
          <w:bCs/>
          <w:color w:val="000000" w:themeColor="text1"/>
          <w:sz w:val="22"/>
          <w:szCs w:val="22"/>
        </w:rPr>
        <w:t xml:space="preserve"> podpísaných osobami objednávateľa oprávnenými konať vo veciach technických, a to </w:t>
      </w:r>
      <w:r w:rsidRPr="00B84503">
        <w:rPr>
          <w:rFonts w:asciiTheme="minorHAnsi" w:hAnsiTheme="minorHAnsi" w:cstheme="minorHAnsi"/>
          <w:color w:val="000000" w:themeColor="text1"/>
          <w:sz w:val="22"/>
          <w:szCs w:val="22"/>
        </w:rPr>
        <w:t>vedúcim SSÚD 9 Mengusovce a vedúcim oddelenia tunela SSÚD 9 Mengusovce (</w:t>
      </w:r>
      <w:r w:rsidRPr="00B84503">
        <w:rPr>
          <w:rFonts w:asciiTheme="minorHAnsi" w:hAnsiTheme="minorHAnsi" w:cstheme="minorHAnsi"/>
          <w:bCs/>
          <w:color w:val="000000" w:themeColor="text1"/>
          <w:sz w:val="22"/>
          <w:szCs w:val="22"/>
        </w:rPr>
        <w:t xml:space="preserve">súpisy vykonaných prác </w:t>
      </w:r>
      <w:r w:rsidRPr="00B84503">
        <w:rPr>
          <w:rFonts w:asciiTheme="minorHAnsi" w:hAnsiTheme="minorHAnsi" w:cstheme="minorHAnsi"/>
          <w:color w:val="000000" w:themeColor="text1"/>
          <w:sz w:val="22"/>
          <w:szCs w:val="22"/>
        </w:rPr>
        <w:t xml:space="preserve">a záznamy v servisnom denníku týkajúce sa úseku diaľnice </w:t>
      </w:r>
      <w:r w:rsidRPr="00B84503">
        <w:rPr>
          <w:rFonts w:asciiTheme="minorHAnsi" w:hAnsiTheme="minorHAnsi" w:cstheme="minorHAnsi"/>
          <w:bCs/>
          <w:color w:val="000000" w:themeColor="text1"/>
          <w:sz w:val="22"/>
          <w:szCs w:val="22"/>
          <w:lang w:eastAsia="en-US"/>
        </w:rPr>
        <w:t>D1 Važec – Mengusovce, D1 Mengusovce – Jánovce, I. úsek, D1 Mengusovce – Jánovce, II. úsek, D1 Mengusovce – Jánovce, III. úsek, D1 Jánovce – Jablonov, I. úsek vrátane tunela Bôrik a podjazdu Lučivná)</w:t>
      </w:r>
      <w:r w:rsidRPr="00B84503">
        <w:rPr>
          <w:rFonts w:asciiTheme="minorHAnsi" w:hAnsiTheme="minorHAnsi" w:cstheme="minorHAnsi"/>
          <w:color w:val="000000" w:themeColor="text1"/>
          <w:sz w:val="22"/>
          <w:szCs w:val="22"/>
        </w:rPr>
        <w:t xml:space="preserve">, </w:t>
      </w:r>
      <w:r w:rsidRPr="00B84503">
        <w:rPr>
          <w:rFonts w:asciiTheme="minorHAnsi" w:hAnsiTheme="minorHAnsi" w:cstheme="minorHAnsi"/>
          <w:bCs/>
          <w:color w:val="000000" w:themeColor="text1"/>
          <w:sz w:val="22"/>
          <w:szCs w:val="22"/>
        </w:rPr>
        <w:t>vedúcim SSÚD 8 Liptovský Mikuláš</w:t>
      </w:r>
      <w:r w:rsidRPr="00B84503">
        <w:rPr>
          <w:rFonts w:asciiTheme="minorHAnsi" w:hAnsiTheme="minorHAnsi" w:cstheme="minorHAnsi"/>
          <w:color w:val="000000" w:themeColor="text1"/>
          <w:sz w:val="22"/>
          <w:szCs w:val="22"/>
        </w:rPr>
        <w:t xml:space="preserve"> a vedúcim SSÚD 8 Liptovský Mikuláš (</w:t>
      </w:r>
      <w:r w:rsidRPr="00B84503">
        <w:rPr>
          <w:rFonts w:asciiTheme="minorHAnsi" w:hAnsiTheme="minorHAnsi" w:cstheme="minorHAnsi"/>
          <w:bCs/>
          <w:color w:val="000000" w:themeColor="text1"/>
          <w:sz w:val="22"/>
          <w:szCs w:val="22"/>
        </w:rPr>
        <w:t xml:space="preserve">súpisy vykonaných prác </w:t>
      </w:r>
      <w:r w:rsidRPr="00B84503">
        <w:rPr>
          <w:rFonts w:asciiTheme="minorHAnsi" w:hAnsiTheme="minorHAnsi" w:cstheme="minorHAnsi"/>
          <w:color w:val="000000" w:themeColor="text1"/>
          <w:sz w:val="22"/>
          <w:szCs w:val="22"/>
        </w:rPr>
        <w:t xml:space="preserve">a záznamy v servisnom denníku týkajúce sa úseku diaľnice D1 </w:t>
      </w:r>
      <w:r w:rsidRPr="00B84503">
        <w:rPr>
          <w:rFonts w:asciiTheme="minorHAnsi" w:hAnsiTheme="minorHAnsi" w:cstheme="minorHAnsi"/>
          <w:bCs/>
          <w:color w:val="000000" w:themeColor="text1"/>
          <w:sz w:val="22"/>
          <w:szCs w:val="22"/>
          <w:lang w:eastAsia="en-US"/>
        </w:rPr>
        <w:t>Liptovský Mikuláš – Važec</w:t>
      </w:r>
      <w:r w:rsidRPr="00B84503">
        <w:rPr>
          <w:rFonts w:asciiTheme="minorHAnsi" w:hAnsiTheme="minorHAnsi" w:cstheme="minorHAnsi"/>
          <w:color w:val="000000" w:themeColor="text1"/>
          <w:sz w:val="22"/>
          <w:szCs w:val="22"/>
        </w:rPr>
        <w:t>)</w:t>
      </w:r>
      <w:r w:rsidRPr="00B84503">
        <w:rPr>
          <w:rFonts w:asciiTheme="minorHAnsi" w:hAnsiTheme="minorHAnsi" w:cstheme="minorHAnsi"/>
          <w:bCs/>
          <w:color w:val="000000" w:themeColor="text1"/>
          <w:sz w:val="22"/>
          <w:szCs w:val="22"/>
        </w:rPr>
        <w:t xml:space="preserve">. Na účely fakturácie sa za deň dodania predmetu rámcovej dohody považuje posledný deň obdobia, na ktoré sa platba vzťahuje. </w:t>
      </w:r>
      <w:r w:rsidRPr="00B84503">
        <w:rPr>
          <w:rFonts w:asciiTheme="minorHAnsi" w:hAnsiTheme="minorHAnsi" w:cstheme="minorHAnsi"/>
          <w:color w:val="000000" w:themeColor="text1"/>
          <w:sz w:val="22"/>
          <w:szCs w:val="22"/>
        </w:rPr>
        <w:t>K faktúre je poskytovateľ povinný priložiť oboma stranami rámcovej dohody podpísané dokumenty:</w:t>
      </w:r>
    </w:p>
    <w:p w14:paraId="0F273033" w14:textId="77777777" w:rsidR="00896E16" w:rsidRPr="00B84503" w:rsidRDefault="00896E16" w:rsidP="0002330E">
      <w:pPr>
        <w:pStyle w:val="CEMOS"/>
        <w:numPr>
          <w:ilvl w:val="0"/>
          <w:numId w:val="110"/>
        </w:numPr>
        <w:spacing w:before="0"/>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 xml:space="preserve">súpis vykonaných prác a dodávok, </w:t>
      </w:r>
    </w:p>
    <w:p w14:paraId="6D70BB43" w14:textId="77777777" w:rsidR="00896E16" w:rsidRPr="00B84503" w:rsidRDefault="00896E16" w:rsidP="0002330E">
      <w:pPr>
        <w:pStyle w:val="CEMOS"/>
        <w:numPr>
          <w:ilvl w:val="0"/>
          <w:numId w:val="110"/>
        </w:numPr>
        <w:spacing w:before="0"/>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záznam zo servisného denníka,</w:t>
      </w:r>
    </w:p>
    <w:p w14:paraId="18CCF606" w14:textId="77777777" w:rsidR="00896E16" w:rsidRPr="00B84503" w:rsidRDefault="00896E16" w:rsidP="0002330E">
      <w:pPr>
        <w:pStyle w:val="CEMOS"/>
        <w:numPr>
          <w:ilvl w:val="0"/>
          <w:numId w:val="110"/>
        </w:numPr>
        <w:spacing w:before="0"/>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preberací protokol o vykonaných dodávkach a montážnych prácach,</w:t>
      </w:r>
    </w:p>
    <w:p w14:paraId="0A070140" w14:textId="77777777" w:rsidR="00896E16" w:rsidRPr="00B84503" w:rsidRDefault="00896E16" w:rsidP="0002330E">
      <w:pPr>
        <w:pStyle w:val="CEMOS"/>
        <w:numPr>
          <w:ilvl w:val="0"/>
          <w:numId w:val="110"/>
        </w:numPr>
        <w:spacing w:before="0" w:after="120"/>
        <w:ind w:left="1077" w:hanging="35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kópia objednávky</w:t>
      </w:r>
      <w:r w:rsidRPr="00B84503">
        <w:rPr>
          <w:rFonts w:asciiTheme="minorHAnsi" w:hAnsiTheme="minorHAnsi" w:cstheme="minorHAnsi"/>
          <w:bCs/>
          <w:color w:val="000000" w:themeColor="text1"/>
          <w:sz w:val="22"/>
          <w:szCs w:val="22"/>
        </w:rPr>
        <w:t>.</w:t>
      </w:r>
    </w:p>
    <w:p w14:paraId="49C7A926" w14:textId="343E7587" w:rsidR="00896E16" w:rsidRPr="00B84503" w:rsidRDefault="00896E16" w:rsidP="0002330E">
      <w:pPr>
        <w:pStyle w:val="CEMOS"/>
        <w:numPr>
          <w:ilvl w:val="1"/>
          <w:numId w:val="90"/>
        </w:numPr>
        <w:spacing w:before="0" w:after="120"/>
        <w:ind w:left="567" w:hanging="567"/>
        <w:rPr>
          <w:rFonts w:asciiTheme="minorHAnsi" w:hAnsiTheme="minorHAnsi" w:cstheme="minorHAnsi"/>
          <w:color w:val="000000" w:themeColor="text1"/>
          <w:sz w:val="22"/>
          <w:szCs w:val="22"/>
          <w:lang w:eastAsia="en-US"/>
        </w:rPr>
      </w:pPr>
      <w:r w:rsidRPr="00B84503">
        <w:rPr>
          <w:rFonts w:asciiTheme="minorHAnsi" w:hAnsiTheme="minorHAnsi" w:cstheme="minorHAnsi"/>
          <w:color w:val="000000" w:themeColor="text1"/>
          <w:sz w:val="22"/>
          <w:szCs w:val="22"/>
          <w:lang w:eastAsia="en-US"/>
        </w:rPr>
        <w:t>V prípade aktualizácie prevádzkovej dokumentácie tunela Bôrik</w:t>
      </w:r>
      <w:r w:rsidR="00D563EE" w:rsidRPr="00B84503">
        <w:rPr>
          <w:rFonts w:asciiTheme="minorHAnsi" w:hAnsiTheme="minorHAnsi" w:cstheme="minorHAnsi"/>
          <w:color w:val="000000" w:themeColor="text1"/>
          <w:sz w:val="22"/>
          <w:szCs w:val="22"/>
          <w:lang w:eastAsia="en-US"/>
        </w:rPr>
        <w:t xml:space="preserve"> </w:t>
      </w:r>
      <w:r w:rsidRPr="00B84503">
        <w:rPr>
          <w:rFonts w:asciiTheme="minorHAnsi" w:hAnsiTheme="minorHAnsi" w:cstheme="minorHAnsi"/>
          <w:color w:val="000000" w:themeColor="text1"/>
          <w:sz w:val="22"/>
          <w:szCs w:val="22"/>
          <w:lang w:eastAsia="en-US"/>
        </w:rPr>
        <w:t xml:space="preserve">je poskytovateľ povinný k faktúre priložiť súpis vykonaných prác a detailný zoznam vykonaných zmien v dokumentácii potvrdený </w:t>
      </w:r>
      <w:r w:rsidRPr="00B84503">
        <w:rPr>
          <w:rFonts w:asciiTheme="minorHAnsi" w:hAnsiTheme="minorHAnsi" w:cstheme="minorHAnsi"/>
          <w:color w:val="000000" w:themeColor="text1"/>
          <w:sz w:val="22"/>
          <w:szCs w:val="22"/>
        </w:rPr>
        <w:t>vedúcim oddelenia tunela SSÚD 9 Mengusovce</w:t>
      </w:r>
      <w:r w:rsidRPr="00B84503">
        <w:rPr>
          <w:rFonts w:asciiTheme="minorHAnsi" w:hAnsiTheme="minorHAnsi" w:cstheme="minorHAnsi"/>
          <w:color w:val="000000" w:themeColor="text1"/>
          <w:sz w:val="22"/>
          <w:szCs w:val="22"/>
          <w:lang w:eastAsia="en-US"/>
        </w:rPr>
        <w:t>.</w:t>
      </w:r>
    </w:p>
    <w:p w14:paraId="0BB0F9CA" w14:textId="468E4457" w:rsidR="00896E16" w:rsidRPr="00B84503" w:rsidRDefault="00896E16" w:rsidP="0002330E">
      <w:pPr>
        <w:pStyle w:val="Bezriadkovania"/>
        <w:numPr>
          <w:ilvl w:val="1"/>
          <w:numId w:val="90"/>
        </w:numPr>
        <w:spacing w:after="60"/>
        <w:ind w:left="567" w:hanging="567"/>
        <w:jc w:val="both"/>
        <w:rPr>
          <w:rFonts w:asciiTheme="minorHAnsi" w:hAnsiTheme="minorHAnsi" w:cstheme="minorHAnsi"/>
          <w:color w:val="000000" w:themeColor="text1"/>
        </w:rPr>
      </w:pPr>
      <w:r w:rsidRPr="00B84503">
        <w:rPr>
          <w:rFonts w:asciiTheme="minorHAnsi" w:hAnsiTheme="minorHAnsi" w:cstheme="minorHAnsi"/>
          <w:color w:val="000000" w:themeColor="text1"/>
        </w:rPr>
        <w:t xml:space="preserve">Vykonávanie povinností </w:t>
      </w:r>
      <w:r w:rsidR="005F65A9">
        <w:rPr>
          <w:rFonts w:asciiTheme="minorHAnsi" w:hAnsiTheme="minorHAnsi" w:cstheme="minorHAnsi"/>
          <w:color w:val="000000" w:themeColor="text1"/>
        </w:rPr>
        <w:t>podľa</w:t>
      </w:r>
      <w:r w:rsidRPr="00B84503">
        <w:rPr>
          <w:rFonts w:asciiTheme="minorHAnsi" w:hAnsiTheme="minorHAnsi" w:cstheme="minorHAnsi"/>
          <w:color w:val="000000" w:themeColor="text1"/>
        </w:rPr>
        <w:t xml:space="preserve"> Zmluv</w:t>
      </w:r>
      <w:r w:rsidR="005F65A9">
        <w:rPr>
          <w:rFonts w:asciiTheme="minorHAnsi" w:hAnsiTheme="minorHAnsi" w:cstheme="minorHAnsi"/>
          <w:color w:val="000000" w:themeColor="text1"/>
        </w:rPr>
        <w:t>y</w:t>
      </w:r>
      <w:r w:rsidRPr="00B84503">
        <w:rPr>
          <w:rFonts w:asciiTheme="minorHAnsi" w:hAnsiTheme="minorHAnsi" w:cstheme="minorHAnsi"/>
          <w:color w:val="000000" w:themeColor="text1"/>
        </w:rPr>
        <w:t> KB je poskytovateľ oprávnený fakturovať objednávateľovi v mesačných intervaloch do 15. (pätnásteho) dňa nasledujúceho kalendárneho mesiaca po ukončení prác. Poskytovateľ je povinný k faktúre priložiť súpis vykonaných prác a záznam zo servisného denníka, potvrdený vedúcim SSÚD 9 Mengusovce a schválený vedúcim odboru riadenia bezpečnosti a expertom manažérovi informačnej bezpečnosti a kybernetickej bezpečnosti.</w:t>
      </w:r>
    </w:p>
    <w:p w14:paraId="1F6B6BD6" w14:textId="77777777" w:rsidR="00896E16" w:rsidRPr="00B84503" w:rsidRDefault="00896E16" w:rsidP="0002330E">
      <w:pPr>
        <w:pStyle w:val="CEMOS"/>
        <w:numPr>
          <w:ilvl w:val="1"/>
          <w:numId w:val="90"/>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je povinný predložiť faktúru v 2 (dvoch) vyhotoveniach. Faktúra musí obsahovať obligatórne náležitosti podľa § 74 ods. 1 zákona č. 222/2004 Z. z. o dani z pridanej hodnoty v znení neskorších predpisov (ďalej len: „</w:t>
      </w:r>
      <w:r w:rsidRPr="00B84503">
        <w:rPr>
          <w:rFonts w:asciiTheme="minorHAnsi" w:hAnsiTheme="minorHAnsi" w:cstheme="minorHAnsi"/>
          <w:b/>
          <w:color w:val="000000" w:themeColor="text1"/>
          <w:sz w:val="22"/>
          <w:szCs w:val="22"/>
        </w:rPr>
        <w:t>zákon o DPH</w:t>
      </w:r>
      <w:r w:rsidRPr="00B84503">
        <w:rPr>
          <w:rFonts w:asciiTheme="minorHAnsi" w:hAnsiTheme="minorHAnsi" w:cstheme="minorHAnsi"/>
          <w:color w:val="000000" w:themeColor="text1"/>
          <w:sz w:val="22"/>
          <w:szCs w:val="22"/>
        </w:rPr>
        <w:t xml:space="preserve">“). Faktúra musí obsahovať aj nasledovné údaje: odvolávku na číslo rámcovej dohody, prípadne číslo dodatku, číslo objednávky a jedinečné číslo POV, referenčné číslo u objednávateľa, popis plnenia podľa predmetu rámcovej dohody, bankové spojenie v zmysle rámcovej dohody a musia k nej byť priložené prílohy podľa bodu 5.2, 5.3, 5.4, resp. 5.5 tohto článku rámcovej dohody. V prípade aplikácie ustanovenia § 69 ods. 12 pís. j) Zákona o DPH musí faktúra obsahovať aj číselný kód a popis plnenia v zmysle sekcie F Nariadenia Komisie (EÚ) č. 1209/2014 z 29. októbra 2014. V prípade </w:t>
      </w:r>
      <w:proofErr w:type="spellStart"/>
      <w:r w:rsidRPr="00B84503">
        <w:rPr>
          <w:rFonts w:asciiTheme="minorHAnsi" w:hAnsiTheme="minorHAnsi" w:cstheme="minorHAnsi"/>
          <w:color w:val="000000" w:themeColor="text1"/>
          <w:sz w:val="22"/>
          <w:szCs w:val="22"/>
        </w:rPr>
        <w:t>neaplikácie</w:t>
      </w:r>
      <w:proofErr w:type="spellEnd"/>
      <w:r w:rsidRPr="00B84503">
        <w:rPr>
          <w:rFonts w:asciiTheme="minorHAnsi" w:hAnsiTheme="minorHAnsi" w:cstheme="minorHAnsi"/>
          <w:color w:val="000000" w:themeColor="text1"/>
          <w:sz w:val="22"/>
          <w:szCs w:val="22"/>
        </w:rPr>
        <w:t xml:space="preserve"> ustanovenia § 69 ods. 12 pís. j) zákona o DPH je poskytovateľ povinný túto skutočnosť na faktúre výslovne uviesť. Ak faktúra nebude obsahovať vyššie uvedené údaje alebo k nej nebudú priložené </w:t>
      </w:r>
      <w:r w:rsidRPr="00B84503">
        <w:rPr>
          <w:rFonts w:asciiTheme="minorHAnsi" w:hAnsiTheme="minorHAnsi" w:cstheme="minorHAnsi"/>
          <w:color w:val="000000" w:themeColor="text1"/>
          <w:sz w:val="22"/>
          <w:szCs w:val="22"/>
        </w:rPr>
        <w:lastRenderedPageBreak/>
        <w:t>požadované prílohy, objednávateľ je oprávnený takúto faktúru vrátiť poskytovateľovi spolu s označením nedostatkov, pre ktoré bola vrátená. V tomto prípade sa plynutie lehoty splatnosti takejto faktúry prerušuje a nová lehota splatnosti začne plynúť dňom nasledujúcim po dni doporučeného doručenia opravenej alebo doplnenej faktúry. Strany rámcovej dohody berú na vedomie, že za správnosť údajov na faktúre je zodpovedný výhradne poskytovateľ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poskytovateľa v plnom rozsahu.</w:t>
      </w:r>
    </w:p>
    <w:p w14:paraId="7714C615" w14:textId="77777777" w:rsidR="00896E16" w:rsidRPr="00B84503" w:rsidRDefault="00896E16" w:rsidP="0002330E">
      <w:pPr>
        <w:pStyle w:val="CEMOS"/>
        <w:numPr>
          <w:ilvl w:val="1"/>
          <w:numId w:val="90"/>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Lehota splatnosti jednotlivých faktúr je 30 (tridsať) kalendárnych dní od dátumu ich doručenia bez nedostatkov do sídla objednávateľa (doporučene poštou alebo osobne, príp. kuriérom do podateľne v sídle objednávateľa).</w:t>
      </w:r>
    </w:p>
    <w:p w14:paraId="73000F8F" w14:textId="77777777" w:rsidR="00896E16" w:rsidRPr="00B84503" w:rsidRDefault="00896E16" w:rsidP="0002330E">
      <w:pPr>
        <w:pStyle w:val="Odsekzoznamu"/>
        <w:numPr>
          <w:ilvl w:val="1"/>
          <w:numId w:val="90"/>
        </w:numPr>
        <w:spacing w:after="120"/>
        <w:ind w:left="567" w:hanging="567"/>
        <w:jc w:val="both"/>
        <w:rPr>
          <w:rFonts w:asciiTheme="minorHAnsi" w:hAnsiTheme="minorHAnsi" w:cstheme="minorHAnsi"/>
          <w:color w:val="000000" w:themeColor="text1"/>
        </w:rPr>
      </w:pPr>
      <w:r w:rsidRPr="00B84503">
        <w:rPr>
          <w:rFonts w:asciiTheme="minorHAnsi" w:hAnsiTheme="minorHAnsi" w:cstheme="minorHAnsi"/>
          <w:color w:val="000000" w:themeColor="text1"/>
          <w:lang w:eastAsia="sk-SK"/>
        </w:rPr>
        <w:t>Obálka, v ktorej bude doručená faktúra odosielaná, musí byť označená slovom „FAKTÚRA“. Faktúra musí byť odoslaná doporučene. U faktúry odosielanej ako obyčajná poštová zásielka nie je možné účtovať úrok z omeškania z fakturovanej ceny.</w:t>
      </w:r>
    </w:p>
    <w:p w14:paraId="6461CB92" w14:textId="30369462" w:rsidR="00896E16" w:rsidRPr="00B84503" w:rsidRDefault="00896E16" w:rsidP="0002330E">
      <w:pPr>
        <w:pStyle w:val="CEMOS"/>
        <w:numPr>
          <w:ilvl w:val="1"/>
          <w:numId w:val="90"/>
        </w:numPr>
        <w:spacing w:before="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ak je poskytovateľ v postavení zahraničnej osoby, riadi sa zákonom o DPH.</w:t>
      </w:r>
    </w:p>
    <w:p w14:paraId="38E74041" w14:textId="77777777" w:rsidR="001F1B22" w:rsidRPr="00B84503" w:rsidRDefault="001F1B22" w:rsidP="00D563EE">
      <w:pPr>
        <w:pStyle w:val="CEMOS"/>
        <w:spacing w:before="0"/>
        <w:ind w:left="567" w:firstLine="0"/>
        <w:rPr>
          <w:rFonts w:asciiTheme="minorHAnsi" w:hAnsiTheme="minorHAnsi" w:cstheme="minorHAnsi"/>
          <w:color w:val="000000" w:themeColor="text1"/>
          <w:sz w:val="22"/>
          <w:szCs w:val="22"/>
        </w:rPr>
      </w:pPr>
    </w:p>
    <w:p w14:paraId="19CCDEDB" w14:textId="77777777" w:rsidR="00896E16" w:rsidRPr="00B84503" w:rsidRDefault="00896E16" w:rsidP="001E671F">
      <w:pPr>
        <w:pStyle w:val="CEMOS"/>
        <w:spacing w:before="0"/>
        <w:ind w:left="0" w:firstLine="0"/>
        <w:jc w:val="center"/>
        <w:rPr>
          <w:rFonts w:asciiTheme="minorHAnsi" w:hAnsiTheme="minorHAnsi" w:cstheme="minorHAnsi"/>
          <w:b/>
          <w:color w:val="000000" w:themeColor="text1"/>
          <w:sz w:val="22"/>
          <w:szCs w:val="22"/>
        </w:rPr>
      </w:pPr>
      <w:r w:rsidRPr="00B84503">
        <w:rPr>
          <w:rFonts w:asciiTheme="minorHAnsi" w:hAnsiTheme="minorHAnsi" w:cstheme="minorHAnsi"/>
          <w:b/>
          <w:color w:val="000000" w:themeColor="text1"/>
          <w:sz w:val="22"/>
          <w:szCs w:val="22"/>
        </w:rPr>
        <w:t xml:space="preserve">Čl. 6 </w:t>
      </w:r>
    </w:p>
    <w:p w14:paraId="638E48DB" w14:textId="77777777" w:rsidR="00896E16" w:rsidRPr="00B84503" w:rsidRDefault="00896E16" w:rsidP="00896E16">
      <w:pPr>
        <w:pStyle w:val="CEMOS"/>
        <w:spacing w:before="0" w:after="120"/>
        <w:jc w:val="center"/>
        <w:rPr>
          <w:rFonts w:asciiTheme="minorHAnsi" w:hAnsiTheme="minorHAnsi" w:cstheme="minorHAnsi"/>
          <w:color w:val="000000" w:themeColor="text1"/>
          <w:sz w:val="22"/>
          <w:szCs w:val="22"/>
        </w:rPr>
      </w:pPr>
      <w:r w:rsidRPr="00B84503">
        <w:rPr>
          <w:rFonts w:asciiTheme="minorHAnsi" w:hAnsiTheme="minorHAnsi" w:cstheme="minorHAnsi"/>
          <w:b/>
          <w:color w:val="000000" w:themeColor="text1"/>
          <w:sz w:val="22"/>
          <w:szCs w:val="22"/>
        </w:rPr>
        <w:t>SANKCIE</w:t>
      </w:r>
    </w:p>
    <w:p w14:paraId="648DD678" w14:textId="24D962E0" w:rsidR="00896E16" w:rsidRPr="00E65514"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E65514">
        <w:rPr>
          <w:rFonts w:asciiTheme="minorHAnsi" w:hAnsiTheme="minorHAnsi" w:cstheme="minorHAnsi"/>
          <w:color w:val="000000" w:themeColor="text1"/>
          <w:sz w:val="22"/>
          <w:szCs w:val="22"/>
        </w:rPr>
        <w:t xml:space="preserve">V prípade, ak poskytovateľ nenastúpi na výkon </w:t>
      </w:r>
      <w:r w:rsidR="00935DDA" w:rsidRPr="00E65514">
        <w:rPr>
          <w:rFonts w:asciiTheme="minorHAnsi" w:hAnsiTheme="minorHAnsi" w:cstheme="minorHAnsi"/>
          <w:color w:val="000000" w:themeColor="text1"/>
          <w:sz w:val="22"/>
          <w:szCs w:val="22"/>
        </w:rPr>
        <w:t>servisu technologického vybavenia</w:t>
      </w:r>
      <w:r w:rsidRPr="00E65514">
        <w:rPr>
          <w:rFonts w:asciiTheme="minorHAnsi" w:hAnsiTheme="minorHAnsi" w:cstheme="minorHAnsi"/>
          <w:color w:val="000000" w:themeColor="text1"/>
          <w:sz w:val="22"/>
          <w:szCs w:val="22"/>
        </w:rPr>
        <w:t xml:space="preserve"> </w:t>
      </w:r>
      <w:r w:rsidR="007C3DD0" w:rsidRPr="00F836D4">
        <w:rPr>
          <w:rFonts w:asciiTheme="minorHAnsi" w:hAnsiTheme="minorHAnsi" w:cstheme="minorHAnsi"/>
          <w:color w:val="000000" w:themeColor="text1"/>
          <w:sz w:val="22"/>
          <w:szCs w:val="22"/>
        </w:rPr>
        <w:t xml:space="preserve">tunela Bôrik a technologického vybavenia podjazdu Lučivná </w:t>
      </w:r>
      <w:r w:rsidRPr="00E65514">
        <w:rPr>
          <w:rFonts w:asciiTheme="minorHAnsi" w:hAnsiTheme="minorHAnsi" w:cstheme="minorHAnsi"/>
          <w:color w:val="000000" w:themeColor="text1"/>
          <w:sz w:val="22"/>
          <w:szCs w:val="22"/>
        </w:rPr>
        <w:t>v termíne stanovenom objednávateľom podľa bodu 3.25 článku 3 rámcovej dohody, objednávateľovi vzniká nárok voči poskytovateľovi na zaplatenie zmluvnej pokuty vo výške 1.000,- EUR (slovom: tisíc eur) za každý, aj začatý deň omeškania poskytovateľa s nástupom na výkon servisu technologického vybavenia.</w:t>
      </w:r>
    </w:p>
    <w:p w14:paraId="30699C6D"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 xml:space="preserve">Za nedodržanie obdobia výkonu servisu technologického vybavenia uvedeného v prílohách rámcovej dohody spočívajúceho v nevykonaní servisu technologického vybavenia, objednávateľovi vzniká nárok voči poskytovateľovi na zaplatenie zmluvnej pokuty vo výške 500,- </w:t>
      </w:r>
      <w:r w:rsidRPr="00B84503">
        <w:rPr>
          <w:rFonts w:asciiTheme="minorHAnsi" w:hAnsiTheme="minorHAnsi" w:cstheme="minorHAnsi"/>
          <w:color w:val="000000" w:themeColor="text1"/>
          <w:sz w:val="22"/>
          <w:szCs w:val="22"/>
        </w:rPr>
        <w:t>EUR</w:t>
      </w:r>
      <w:r w:rsidRPr="00B84503">
        <w:rPr>
          <w:rFonts w:asciiTheme="minorHAnsi" w:hAnsiTheme="minorHAnsi" w:cstheme="minorHAnsi"/>
          <w:bCs/>
          <w:color w:val="000000" w:themeColor="text1"/>
          <w:sz w:val="22"/>
          <w:szCs w:val="22"/>
        </w:rPr>
        <w:t xml:space="preserve"> (slovom: päťsto eur) za každý, aj začatý deň omeškania a každú nezrealizovanú položku špecifikovanú v príslušnej prílohe rámcovej dohody. Za hraničný termín výkonu sa považuje posledný deň mesiaca, v ktorom je predmetná činnosť naplánovaná podľa Prílohy č. 1, Prílohy č. 3 a Prílohy č. 5 rámcovej dohody. V takomto prípade je poskytovateľ povinný okrem zaplatenia zmluvnej pokuty servis technologického vybavenia vykonať v náhradnom termíne, a to do 14 (štrnástich) kalendárnych dní od uplynutia termínu podľa obdobia výkonu (v časti týkajúcej sa omeškaných servisných prác a/alebo revízií). V prípade, ak sa tak nestane, je objednávateľ oprávnený odstúpiť od rámcovej dohody, a to z dôvodu jej podstatného porušenia. </w:t>
      </w:r>
    </w:p>
    <w:p w14:paraId="5EA2CB7A"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V prípade, ak poskytovateľ nezačne vykonávať práce na odstraňovaní vady alebo poruchy v čase podľa bodu 3.7 článku 3 rámcovej dohody, objednávateľovi vzniká nárok voči poskytovateľovi na zaplatenie zmluvnej pokuty vo výške 1.000,00 EUR (slovom: tisíc eur) za každú celú i začatú hodinu omeškania so začatím prác na odstraňovaní vady alebo poruchy. </w:t>
      </w:r>
    </w:p>
    <w:p w14:paraId="2664E4E8"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ak poskytovateľ nezačne vykonávať práce na odstraňovaní vady alebo poruchy v termíne podľa bodu 3.7 článku 3 rámcovej dohody a týmto svojím konaním spôsobí nutné uzatvorenie tunela Bôrik, objednávateľovi vzniká nárok voči poskytovateľovi na zaplatenie zmluvnej pokuty vo výške 3.000,00 EUR (slovom: tritisíc eur) za každú celú i začatú hodinu uzatvorenia tunela Bôrik. Objednávateľ je zároveň oprávnený od rámcovej dohody odstúpiť pre jej podstatné porušenie.</w:t>
      </w:r>
    </w:p>
    <w:p w14:paraId="07AE6D1B"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lastRenderedPageBreak/>
        <w:t xml:space="preserve">V prípade, ak poskytovateľ neodstráni vadu alebo poruchu v termíne podľa bodu 3.9 článku 3 rámcovej dohody, objednávateľovi vzniká nárok voči poskytovateľovi na zaplatenie zmluvnej pokuty vo výške 1.000,- EUR (slovom: tisíc eur) za každý, aj začatý deň omeškania s odstránením vady alebo poruchy. </w:t>
      </w:r>
    </w:p>
    <w:p w14:paraId="499C4999"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ak poskytovateľ neodstráni vadu alebo poruchu v termíne stanovenom podľa bodu 3.9 článku 3 rámcovej dohody, a týmto svojím konaním spôsobí uzatvorenie tunela Bôrik, objednávateľovi vzniká nárok voči poskytovateľovi na zaplatenie zmluvnej pokuty vo výške 3.000,- EUR (slovom: tritisíc eur) za každú celú i začatú hodinu uzatvorenia tunela Bôrik. Objednávateľ je zároveň oprávnený od rámcovej dohody odstúpiť pre jej podstatné porušenie.</w:t>
      </w:r>
    </w:p>
    <w:p w14:paraId="0BC0538B" w14:textId="38B52C5B" w:rsidR="00896E16" w:rsidRPr="00B84503" w:rsidRDefault="00896E16" w:rsidP="0002330E">
      <w:pPr>
        <w:pStyle w:val="CEMOS"/>
        <w:numPr>
          <w:ilvl w:val="1"/>
          <w:numId w:val="91"/>
        </w:numPr>
        <w:spacing w:before="0" w:after="120"/>
        <w:ind w:left="567" w:hanging="567"/>
        <w:rPr>
          <w:rFonts w:asciiTheme="minorHAnsi" w:hAnsiTheme="minorHAnsi" w:cstheme="minorHAnsi"/>
          <w:iCs/>
          <w:color w:val="000000" w:themeColor="text1"/>
          <w:sz w:val="22"/>
          <w:szCs w:val="22"/>
        </w:rPr>
      </w:pPr>
      <w:r w:rsidRPr="00B84503">
        <w:rPr>
          <w:rFonts w:asciiTheme="minorHAnsi" w:hAnsiTheme="minorHAnsi" w:cstheme="minorHAnsi"/>
          <w:color w:val="000000" w:themeColor="text1"/>
          <w:sz w:val="22"/>
          <w:szCs w:val="22"/>
        </w:rPr>
        <w:t xml:space="preserve">V prípade porušenia povinnosti poskytovateľa uvedenej v bode 3.26 alebo 3.27 článku 3 rámcovej dohody, objednávateľovi vzniká nárok voči poskytovateľovi na zaplatenie zmluvnej pokuty vo výške zodpovedajúcej cene dodaného </w:t>
      </w:r>
      <w:r w:rsidR="00935DDA" w:rsidRPr="00B84503">
        <w:rPr>
          <w:rFonts w:asciiTheme="minorHAnsi" w:hAnsiTheme="minorHAnsi" w:cstheme="minorHAnsi"/>
          <w:color w:val="000000" w:themeColor="text1"/>
          <w:sz w:val="22"/>
          <w:szCs w:val="22"/>
        </w:rPr>
        <w:t xml:space="preserve">komponentu technologického vybavenia </w:t>
      </w:r>
      <w:r w:rsidRPr="00B84503">
        <w:rPr>
          <w:rFonts w:asciiTheme="minorHAnsi" w:hAnsiTheme="minorHAnsi" w:cstheme="minorHAnsi"/>
          <w:color w:val="000000" w:themeColor="text1"/>
          <w:sz w:val="22"/>
          <w:szCs w:val="22"/>
        </w:rPr>
        <w:t>nespĺňajúceho technické a kvalitatívne parametre vrátane ceny s tým súvisiacich vykonaných prác podľa rámcovej dohody. Zaplatením zmluvnej pokuty nie je dotknutá povinnosť poskytovateľa vykonať opravu technologického vybavenia v súlade s bodom 3.26 alebo 3.27 článku 3 rámcovej dohody.</w:t>
      </w:r>
    </w:p>
    <w:p w14:paraId="6C51B09E"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iCs/>
          <w:color w:val="000000" w:themeColor="text1"/>
          <w:sz w:val="22"/>
          <w:szCs w:val="22"/>
        </w:rPr>
        <w:t>V prípade, ak poskytovateľ poruší ktorúkoľvek povinnosť uvedenú v bode 3.30, 3.31, 3.32 a 3.33 článku 3 rámcovej dohody, objednávateľovi vzniká voči poskytovateľovi nárok na zaplatenie zmluvnej pokuty vo výške 500,- EUR (slovom: päťsto eur) za každý, aj začatý deň trvania porušenia povinnosti, a to samostatne za každé jednotlivé porušenie povinnosti.</w:t>
      </w:r>
    </w:p>
    <w:p w14:paraId="14F19549"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iCs/>
          <w:color w:val="000000" w:themeColor="text1"/>
          <w:sz w:val="22"/>
          <w:szCs w:val="22"/>
        </w:rPr>
        <w:t>V prípade, ak poskytovateľ poruší ktorúkoľvek povinnosť uvedenú v bode 2.7 článku 2 rámcovej dohody, bode 3.11 až 3.14 a 3.24 článku 3 rámcovej dohody, bode 10.5, 10.6, 10.7 článku 10 rámcovej dohody, objednávateľovi vzniká voči poskytovateľovi nárok na zaplatenie zmluvnej pokuty vo výške 500,- EUR (slovom: päťsto eur) za každý zistený nedostatok, a to aj opakovane.</w:t>
      </w:r>
    </w:p>
    <w:p w14:paraId="12F8DCFA" w14:textId="4B83CEAF"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iCs/>
          <w:color w:val="000000" w:themeColor="text1"/>
          <w:sz w:val="22"/>
          <w:szCs w:val="22"/>
        </w:rPr>
        <w:t xml:space="preserve">V prípade porušenia povinnosti poskytovateľa zúčastniť sa na hlavnej alebo mimoriadnej prehliadke technologického vybavenia </w:t>
      </w:r>
      <w:r w:rsidR="00D563EE" w:rsidRPr="00B84503">
        <w:rPr>
          <w:rFonts w:asciiTheme="minorHAnsi" w:hAnsiTheme="minorHAnsi" w:cstheme="minorHAnsi"/>
          <w:iCs/>
          <w:color w:val="000000" w:themeColor="text1"/>
          <w:sz w:val="22"/>
          <w:szCs w:val="22"/>
        </w:rPr>
        <w:t xml:space="preserve">tunela </w:t>
      </w:r>
      <w:r w:rsidRPr="00B84503">
        <w:rPr>
          <w:rFonts w:asciiTheme="minorHAnsi" w:hAnsiTheme="minorHAnsi" w:cstheme="minorHAnsi"/>
          <w:iCs/>
          <w:color w:val="000000" w:themeColor="text1"/>
          <w:sz w:val="22"/>
          <w:szCs w:val="22"/>
        </w:rPr>
        <w:t>podľa bodu 3.34 článku 3 rámcovej dohody, objednávateľovi vzniká voči poskytovateľovi nárok na zaplatenie zmluvnej pokuty vo výške 3000,- EUR (slovom: tritisíc eur), za každú neúčasť poskytovateľa na hlavnej a mimoriadnej prehliadke technologického vybavenia tunela</w:t>
      </w:r>
      <w:r w:rsidR="00935DDA" w:rsidRPr="00B84503">
        <w:rPr>
          <w:rFonts w:asciiTheme="minorHAnsi" w:hAnsiTheme="minorHAnsi" w:cstheme="minorHAnsi"/>
          <w:color w:val="000000" w:themeColor="text1"/>
          <w:sz w:val="22"/>
          <w:szCs w:val="22"/>
        </w:rPr>
        <w:t>.</w:t>
      </w:r>
    </w:p>
    <w:p w14:paraId="704212EC"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V prípade omeškania objednávateľa so zaplatením faktúry, vzniká poskytovateľovi nárok na úrok z</w:t>
      </w:r>
      <w:r w:rsidRPr="00B84503">
        <w:rPr>
          <w:rFonts w:asciiTheme="minorHAnsi" w:hAnsiTheme="minorHAnsi" w:cstheme="minorHAnsi"/>
          <w:color w:val="000000" w:themeColor="text1"/>
          <w:sz w:val="22"/>
          <w:szCs w:val="22"/>
        </w:rPr>
        <w:t xml:space="preserve"> omeškania vo výške 0,05 % (slovom: päť stotín percenta) z dlžnej sumy za každý deň omeškania. </w:t>
      </w:r>
    </w:p>
    <w:p w14:paraId="31DCD91A" w14:textId="17FEE3BA"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ak poskytovateľ poruší povinnosti poskytov</w:t>
      </w:r>
      <w:r w:rsidR="00935DDA" w:rsidRPr="00B84503">
        <w:rPr>
          <w:rFonts w:asciiTheme="minorHAnsi" w:hAnsiTheme="minorHAnsi" w:cstheme="minorHAnsi"/>
          <w:color w:val="000000" w:themeColor="text1"/>
          <w:sz w:val="22"/>
          <w:szCs w:val="22"/>
        </w:rPr>
        <w:t>ateľa vyplývajúce zo Zmluvy KB</w:t>
      </w:r>
      <w:r w:rsidRPr="00B84503">
        <w:rPr>
          <w:rFonts w:asciiTheme="minorHAnsi" w:hAnsiTheme="minorHAnsi" w:cstheme="minorHAnsi"/>
          <w:color w:val="000000" w:themeColor="text1"/>
          <w:sz w:val="22"/>
          <w:szCs w:val="22"/>
        </w:rPr>
        <w:t>, objednávateľovi vzniká nárok voči poskytovateľovi na zaplatenie zmluvn</w:t>
      </w:r>
      <w:r w:rsidR="00935DDA" w:rsidRPr="00B84503">
        <w:rPr>
          <w:rFonts w:asciiTheme="minorHAnsi" w:hAnsiTheme="minorHAnsi" w:cstheme="minorHAnsi"/>
          <w:color w:val="000000" w:themeColor="text1"/>
          <w:sz w:val="22"/>
          <w:szCs w:val="22"/>
        </w:rPr>
        <w:t>ej pokuty v zmysle Zmluvy o KB.</w:t>
      </w:r>
    </w:p>
    <w:p w14:paraId="00818D8C"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porušenia povinností poskytovateľa uvedenej v bode 3.35 rámcovej dohody, objednávateľovi vzniká nárok voči poskytovateľovi na zaplatenie zmluvnej pokuty vo výške 1.000,- EUR (slovom: tisíc eur) za každý, aj začatý deň omeškania poskytovateľa s nástupom na výkon činností.</w:t>
      </w:r>
    </w:p>
    <w:p w14:paraId="051FD1D6"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ak poskytovateľ nezačne vykonávať práce spojené s potvrdeným bezpečnostným incidentom alebo kybernetickým bezpečnostným incidentom v čase podľa bodu 3.7 článku 3 rámcovej dohody, objednávateľovi vzniká nárok voči poskytovateľovi na zaplatenie zmluvnej pokuty vo výške 1.000,00 EUR (slovom: tisíc eur) za každú celú i začatú hodinu omeškania so začatím prác na odstraňovaní vady alebo poruchy.</w:t>
      </w:r>
    </w:p>
    <w:p w14:paraId="30C1A508"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lastRenderedPageBreak/>
        <w:t>V prípade, ak sa poskytovateľ nedostaví k protokolárnemu prevzatiu miesta plnenia rámcovej dohody v termíne stanovenom objednávateľom podľa bodu 2.3 článku 2 rámcovej dohody a/alebo neprevezme miesto plnenia v lehote podľa bodu 2.3 článku 2 rámcovej dohody, objednávateľovi vzniká nárok voči poskytovateľovi na zaplatenie zmluvnej pokuty vo výške 1.000,- EUR (slovom: tisíc eur) za každý, aj začatý deň omeškania poskytovateľa.</w:t>
      </w:r>
    </w:p>
    <w:p w14:paraId="0FE50247"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iCs/>
          <w:color w:val="000000" w:themeColor="text1"/>
          <w:sz w:val="22"/>
          <w:szCs w:val="22"/>
        </w:rPr>
        <w:t>Zaplatením akejkoľvek zmluvnej pokuty nie je dotknutý nárok objednávateľa na náhradu škody presahujúcu zmluvnú pokutu, t. j. zmluvné pokuty sú dojednané samostatne popri prípadných nárokoch objednávateľa na náhradu škody.</w:t>
      </w:r>
    </w:p>
    <w:p w14:paraId="5F95143A" w14:textId="77777777" w:rsidR="00896E16" w:rsidRPr="00B84503" w:rsidRDefault="00896E16" w:rsidP="0002330E">
      <w:pPr>
        <w:pStyle w:val="Odsekzoznamu"/>
        <w:numPr>
          <w:ilvl w:val="1"/>
          <w:numId w:val="91"/>
        </w:numPr>
        <w:spacing w:after="120"/>
        <w:ind w:left="567" w:hanging="567"/>
        <w:jc w:val="both"/>
        <w:rPr>
          <w:rFonts w:asciiTheme="minorHAnsi" w:hAnsiTheme="minorHAnsi" w:cstheme="minorHAnsi"/>
          <w:color w:val="000000" w:themeColor="text1"/>
        </w:rPr>
      </w:pPr>
      <w:r w:rsidRPr="00B84503">
        <w:rPr>
          <w:rFonts w:asciiTheme="minorHAnsi" w:hAnsiTheme="minorHAnsi" w:cstheme="minorHAnsi"/>
          <w:color w:val="000000" w:themeColor="text1"/>
          <w:lang w:eastAsia="sk-SK"/>
        </w:rPr>
        <w:t xml:space="preserve">V prípade vzájomných nárokov objednávateľa a poskytovateľa, budú strany rámcovej dohody postupovať podľa ustanovení § 358 a </w:t>
      </w:r>
      <w:proofErr w:type="spellStart"/>
      <w:r w:rsidRPr="00B84503">
        <w:rPr>
          <w:rFonts w:asciiTheme="minorHAnsi" w:hAnsiTheme="minorHAnsi" w:cstheme="minorHAnsi"/>
          <w:color w:val="000000" w:themeColor="text1"/>
          <w:lang w:eastAsia="sk-SK"/>
        </w:rPr>
        <w:t>nasl</w:t>
      </w:r>
      <w:proofErr w:type="spellEnd"/>
      <w:r w:rsidRPr="00B84503">
        <w:rPr>
          <w:rFonts w:asciiTheme="minorHAnsi" w:hAnsiTheme="minorHAnsi" w:cstheme="minorHAnsi"/>
          <w:color w:val="000000" w:themeColor="text1"/>
          <w:lang w:eastAsia="sk-SK"/>
        </w:rPr>
        <w:t>. Obchodného zákonníka.</w:t>
      </w:r>
    </w:p>
    <w:p w14:paraId="7535E0A0"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Poskytovateľ nie je v omeškaní po dobu, po ktorú objednávateľ mešká s poskytnutím spolupôsobenia podľa bodov 3.21 a 3.22 článku 3 tejto rámcovej dohody.</w:t>
      </w:r>
    </w:p>
    <w:p w14:paraId="2EF763B2"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Poskytovateľ nesie v plnom rozsahu zodpovednosť za škodu na technologickom vybavení vzniknutú v príčinnej súvislosti s porušením povinností poskytovateľa podľa rámcovej dohody.</w:t>
      </w:r>
    </w:p>
    <w:p w14:paraId="63B86A05"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nezodpovedá za porušenie, omeškanie alebo nesplnenie záväzku z rámcovej dohody z dôvodu vyššej moci.</w:t>
      </w:r>
    </w:p>
    <w:p w14:paraId="34C83129"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Pre účely rámcovej dohody sa za vyššiu moc považujú prípady, „tzv. objektívne právne skutočnosti“, ktoré nie sú závislé na stranách rámcovej dohody, ani ich strany rámcovej dohody nemôžu ovplyvniť, napr. dopravné kalamity, poveternostné vplyvy, živelné pohromy atď. Pre vylúčenie všetkých pochybností, za vyššiu moc sa nepovažuje štrajk zamestnancov strany rámcovej dohody alebo zhoršenie finančnej situácie strany rámcovej dohody alebo jej subdodávateľa.</w:t>
      </w:r>
    </w:p>
    <w:p w14:paraId="7F12C895" w14:textId="77777777" w:rsidR="00896E16" w:rsidRPr="00B84503" w:rsidRDefault="00896E16" w:rsidP="0002330E">
      <w:pPr>
        <w:pStyle w:val="CEMOS"/>
        <w:numPr>
          <w:ilvl w:val="1"/>
          <w:numId w:val="91"/>
        </w:numPr>
        <w:spacing w:before="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Ak nastanú okolnosti vyššej moci, uvedené v bode 6.21 tohto článku rámcovej dohody, strany rámcovej dohody posunú termíny plnenia o dobu zodpovedajúcu trvaniu týchto okolností a odstránenia ich následkov. Poskytovateľ je povinný zároveň preukázať, akým spôsobom a počas akej doby mu vyššia moc bránila v plnení predmetu rámcovej dohody.</w:t>
      </w:r>
    </w:p>
    <w:p w14:paraId="0EA60267" w14:textId="77777777"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p>
    <w:p w14:paraId="11B6F014" w14:textId="77777777" w:rsidR="00896E16" w:rsidRPr="00B84503" w:rsidRDefault="00896E16" w:rsidP="001E671F">
      <w:pPr>
        <w:pStyle w:val="CEMOS"/>
        <w:spacing w:before="0"/>
        <w:ind w:left="0" w:firstLine="0"/>
        <w:jc w:val="center"/>
        <w:rPr>
          <w:rFonts w:asciiTheme="minorHAnsi" w:hAnsiTheme="minorHAnsi" w:cstheme="minorHAnsi"/>
          <w:b/>
          <w:color w:val="000000" w:themeColor="text1"/>
          <w:sz w:val="22"/>
          <w:szCs w:val="22"/>
        </w:rPr>
      </w:pPr>
      <w:r w:rsidRPr="00B84503">
        <w:rPr>
          <w:rFonts w:asciiTheme="minorHAnsi" w:hAnsiTheme="minorHAnsi" w:cstheme="minorHAnsi"/>
          <w:b/>
          <w:color w:val="000000" w:themeColor="text1"/>
          <w:sz w:val="22"/>
          <w:szCs w:val="22"/>
        </w:rPr>
        <w:t xml:space="preserve">Čl. 7 </w:t>
      </w:r>
    </w:p>
    <w:p w14:paraId="3224EDC2" w14:textId="77777777" w:rsidR="00896E16" w:rsidRPr="00B84503" w:rsidRDefault="00896E16" w:rsidP="001E671F">
      <w:pPr>
        <w:pStyle w:val="CEMOS"/>
        <w:spacing w:before="0" w:after="120"/>
        <w:ind w:left="0" w:firstLine="0"/>
        <w:jc w:val="center"/>
        <w:rPr>
          <w:rFonts w:asciiTheme="minorHAnsi" w:hAnsiTheme="minorHAnsi" w:cstheme="minorHAnsi"/>
          <w:color w:val="000000" w:themeColor="text1"/>
          <w:sz w:val="22"/>
          <w:szCs w:val="22"/>
        </w:rPr>
      </w:pPr>
      <w:r w:rsidRPr="00B84503">
        <w:rPr>
          <w:rFonts w:asciiTheme="minorHAnsi" w:hAnsiTheme="minorHAnsi" w:cstheme="minorHAnsi"/>
          <w:b/>
          <w:color w:val="000000" w:themeColor="text1"/>
          <w:sz w:val="22"/>
          <w:szCs w:val="22"/>
        </w:rPr>
        <w:t>ZÁRUČNÁ DOBA</w:t>
      </w:r>
    </w:p>
    <w:p w14:paraId="4DC1F1AF" w14:textId="77777777" w:rsidR="00896E16" w:rsidRPr="00B84503" w:rsidRDefault="00896E16" w:rsidP="0002330E">
      <w:pPr>
        <w:pStyle w:val="CEMOS"/>
        <w:numPr>
          <w:ilvl w:val="1"/>
          <w:numId w:val="92"/>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 xml:space="preserve">Poskytovateľ poskytuje na opravu technologického vybavenia </w:t>
      </w:r>
      <w:r w:rsidRPr="00B84503">
        <w:rPr>
          <w:rFonts w:asciiTheme="minorHAnsi" w:hAnsiTheme="minorHAnsi" w:cstheme="minorHAnsi"/>
          <w:b/>
          <w:bCs/>
          <w:color w:val="000000" w:themeColor="text1"/>
          <w:sz w:val="22"/>
          <w:szCs w:val="22"/>
        </w:rPr>
        <w:t>24 (dvadsaťštyri) mesačnú</w:t>
      </w:r>
      <w:r w:rsidRPr="00B84503">
        <w:rPr>
          <w:rFonts w:asciiTheme="minorHAnsi" w:hAnsiTheme="minorHAnsi" w:cstheme="minorHAnsi"/>
          <w:bCs/>
          <w:color w:val="000000" w:themeColor="text1"/>
          <w:sz w:val="22"/>
          <w:szCs w:val="22"/>
        </w:rPr>
        <w:t xml:space="preserve"> záručnú dobu, ktorá začína plynúť dňom odstránenia vady alebo poruchy a sfunkčnenia zariadenia technologického vybavenia, ktorý je zapísaný v POV. Na použité náhradné diely poskytne poskytovateľ záručnú dobu poskytovanú výrobcom zariadenia, minimálne však 24 (dvadsaťštyri) mesiacov, pričom záručná doba začína plynúť dňom odstránenia vady alebo poruchy a sfunkčnenia zariadenia technologického vybavenia, ktorý je zapísaný v POV.</w:t>
      </w:r>
    </w:p>
    <w:p w14:paraId="2461A7FC" w14:textId="77777777" w:rsidR="00896E16" w:rsidRPr="00B84503" w:rsidRDefault="00896E16" w:rsidP="0002330E">
      <w:pPr>
        <w:pStyle w:val="CEMOS"/>
        <w:numPr>
          <w:ilvl w:val="1"/>
          <w:numId w:val="92"/>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 xml:space="preserve">Záručná doba podľa bodu 7.1 tohto článku rámcovej dohody neplynie po dobu od nahlásenia vady do jej odstránenia. Uznanie reklamovanej vady je poskytovateľ povinný písomne potvrdiť do 3 (troch) kalendárnych dní odo dňa doručenia reklamácie, pričom poskytovateľ je povinný túto lehotu dodržať, aj keď reklamované vady odmieta uznať. </w:t>
      </w:r>
      <w:r w:rsidRPr="00B84503">
        <w:rPr>
          <w:rFonts w:asciiTheme="minorHAnsi" w:hAnsiTheme="minorHAnsi" w:cstheme="minorHAnsi"/>
          <w:color w:val="000000" w:themeColor="text1"/>
          <w:sz w:val="22"/>
          <w:szCs w:val="22"/>
        </w:rPr>
        <w:t>Prípadné pochybnosti budú riešené na spoločnom rokovaní. V prípade nezhodných stanovísk strany rámcovej dohody požiadajú o stanovisko nezávislú akreditovanú inštitúciu. Týmto stanoviskom sú strany rámcovej dohody viazané. Náklady na jeho vyhotovenie sú na ťarchu tej strany rámcovej dohody, v neprospech ktorej je záver stanoviska.</w:t>
      </w:r>
    </w:p>
    <w:p w14:paraId="5176271E" w14:textId="77777777" w:rsidR="00896E16" w:rsidRPr="00B84503" w:rsidRDefault="00896E16" w:rsidP="0002330E">
      <w:pPr>
        <w:pStyle w:val="CEMOS"/>
        <w:numPr>
          <w:ilvl w:val="1"/>
          <w:numId w:val="92"/>
        </w:numPr>
        <w:tabs>
          <w:tab w:val="left" w:pos="142"/>
        </w:tabs>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lastRenderedPageBreak/>
        <w:t>Poskytovateľ je zodpovedný za vady, ktoré sa vyskytnú počas trvania záručnej doby, podľa bodu 7.1 tohto článku rámcovej dohody v plnom rozsahu a je povinný odstrániť ich bezodplatne do 30 dní odo dňa doručenia reklamácie, ak sa strany rámcovej dohody s prihliadnutím na povahu vady písomne nedohodnú inak. Na podmienky odstraňovania vád v záručnej dobe sa primerane použijú ustanovenia o vykonávaní opráv technologického vybavenia podľa článku 3 rámcovej dohody.</w:t>
      </w:r>
    </w:p>
    <w:p w14:paraId="3CC7890F" w14:textId="77777777" w:rsidR="00896E16" w:rsidRPr="00B84503" w:rsidRDefault="00896E16" w:rsidP="0002330E">
      <w:pPr>
        <w:pStyle w:val="CEMOS"/>
        <w:numPr>
          <w:ilvl w:val="1"/>
          <w:numId w:val="92"/>
        </w:numPr>
        <w:spacing w:before="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Záruka sa nevzťahuje na práce</w:t>
      </w:r>
      <w:r w:rsidRPr="00B84503">
        <w:rPr>
          <w:rFonts w:asciiTheme="minorHAnsi" w:hAnsiTheme="minorHAnsi" w:cstheme="minorHAnsi"/>
          <w:bCs/>
          <w:color w:val="000000" w:themeColor="text1"/>
          <w:sz w:val="22"/>
          <w:szCs w:val="22"/>
        </w:rPr>
        <w:t xml:space="preserve">, ktoré bude v rámci servisu technologického vybavenia zabezpečovať </w:t>
      </w:r>
      <w:r w:rsidRPr="00B84503">
        <w:rPr>
          <w:rFonts w:asciiTheme="minorHAnsi" w:hAnsiTheme="minorHAnsi" w:cstheme="minorHAnsi"/>
          <w:color w:val="000000" w:themeColor="text1"/>
          <w:sz w:val="22"/>
          <w:szCs w:val="22"/>
        </w:rPr>
        <w:t>objednávateľ vlastnými kapacitami.</w:t>
      </w:r>
    </w:p>
    <w:p w14:paraId="4DE1D226" w14:textId="77777777"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p>
    <w:p w14:paraId="6B47E381" w14:textId="77777777" w:rsidR="00896E16" w:rsidRPr="00B84503" w:rsidRDefault="00896E16" w:rsidP="001E671F">
      <w:pPr>
        <w:pStyle w:val="CEMOS"/>
        <w:spacing w:before="0"/>
        <w:ind w:left="0" w:hanging="142"/>
        <w:jc w:val="center"/>
        <w:rPr>
          <w:rFonts w:asciiTheme="minorHAnsi" w:hAnsiTheme="minorHAnsi" w:cstheme="minorHAnsi"/>
          <w:b/>
          <w:color w:val="000000" w:themeColor="text1"/>
          <w:sz w:val="22"/>
          <w:szCs w:val="22"/>
        </w:rPr>
      </w:pPr>
      <w:r w:rsidRPr="00B84503">
        <w:rPr>
          <w:rFonts w:asciiTheme="minorHAnsi" w:hAnsiTheme="minorHAnsi" w:cstheme="minorHAnsi"/>
          <w:b/>
          <w:color w:val="000000" w:themeColor="text1"/>
          <w:sz w:val="22"/>
          <w:szCs w:val="22"/>
        </w:rPr>
        <w:t>Čl. 8</w:t>
      </w:r>
    </w:p>
    <w:p w14:paraId="3FEFB4B0" w14:textId="77777777" w:rsidR="00896E16" w:rsidRPr="00B84503" w:rsidRDefault="00896E16" w:rsidP="001E671F">
      <w:pPr>
        <w:pStyle w:val="CEMOS"/>
        <w:spacing w:before="0" w:after="120"/>
        <w:ind w:left="0" w:hanging="142"/>
        <w:jc w:val="center"/>
        <w:rPr>
          <w:rFonts w:asciiTheme="minorHAnsi" w:hAnsiTheme="minorHAnsi" w:cstheme="minorHAnsi"/>
          <w:color w:val="000000" w:themeColor="text1"/>
          <w:sz w:val="22"/>
          <w:szCs w:val="22"/>
        </w:rPr>
      </w:pPr>
      <w:r w:rsidRPr="00B84503">
        <w:rPr>
          <w:rFonts w:asciiTheme="minorHAnsi" w:hAnsiTheme="minorHAnsi" w:cstheme="minorHAnsi"/>
          <w:b/>
          <w:color w:val="000000" w:themeColor="text1"/>
          <w:sz w:val="22"/>
          <w:szCs w:val="22"/>
        </w:rPr>
        <w:t xml:space="preserve"> UKONČENIE RÁMCOVEJ DOHODY</w:t>
      </w:r>
    </w:p>
    <w:p w14:paraId="69F3A245" w14:textId="77777777" w:rsidR="00896E16" w:rsidRPr="00B84503" w:rsidRDefault="00896E16" w:rsidP="0002330E">
      <w:pPr>
        <w:pStyle w:val="CEMOS"/>
        <w:numPr>
          <w:ilvl w:val="1"/>
          <w:numId w:val="93"/>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Rámcová dohoda zanikne uplynutím doby, na ktorú bola uzavretá alebo vyčerpaním sumy, ktorá nemôže prekročiť sumu prijatú v ponuke poskytovateľa ako úspešného uchádzača uvedenú v bode 2.1 článku 2 rámcovej dohody, podľa tohto, ktorá skutočnosť nastane skôr. Ak nenastane niektorá zo skutočností uvedených v predchádzajúcej vete tohto bodu, rámcovú dohodu je možné ukončiť písomnou dohodou strán rámcovej dohody, písomným odstúpením od rámcovej dohody niektorou stranou rámcovej dohody alebo písomnou výpoveďou objednávateľa.</w:t>
      </w:r>
    </w:p>
    <w:p w14:paraId="42A52535" w14:textId="77777777" w:rsidR="00896E16" w:rsidRPr="00B84503" w:rsidRDefault="00896E16" w:rsidP="0002330E">
      <w:pPr>
        <w:pStyle w:val="CEMOS"/>
        <w:numPr>
          <w:ilvl w:val="1"/>
          <w:numId w:val="93"/>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zániku rámcovej dohody dohodou strán rámcovej dohody, táto zaniká dňom uvedeným v tejto dohode (ďalej len „</w:t>
      </w:r>
      <w:r w:rsidRPr="00B84503">
        <w:rPr>
          <w:rFonts w:asciiTheme="minorHAnsi" w:hAnsiTheme="minorHAnsi" w:cstheme="minorHAnsi"/>
          <w:b/>
          <w:color w:val="000000" w:themeColor="text1"/>
          <w:sz w:val="22"/>
          <w:szCs w:val="22"/>
        </w:rPr>
        <w:t>deň zániku rámcovej dohody dohodou</w:t>
      </w:r>
      <w:r w:rsidRPr="00B84503">
        <w:rPr>
          <w:rFonts w:asciiTheme="minorHAnsi" w:hAnsiTheme="minorHAnsi" w:cstheme="minorHAnsi"/>
          <w:color w:val="000000" w:themeColor="text1"/>
          <w:sz w:val="22"/>
          <w:szCs w:val="22"/>
        </w:rPr>
        <w:t xml:space="preserve">“). V tejto dohode sa upravia aj vzájomné nároky strán rámcovej dohody vzniknuté z plnenia povinností rámcovej dohody alebo z ich porušenia druhou stranou rámcovej dohody ku dňu zániku rámcovej dohody dohodou. </w:t>
      </w:r>
    </w:p>
    <w:p w14:paraId="54912A8F" w14:textId="77777777" w:rsidR="00896E16" w:rsidRPr="00B84503" w:rsidRDefault="00896E16" w:rsidP="0002330E">
      <w:pPr>
        <w:pStyle w:val="CEMOS"/>
        <w:numPr>
          <w:ilvl w:val="1"/>
          <w:numId w:val="93"/>
        </w:numPr>
        <w:spacing w:before="0" w:after="120"/>
        <w:ind w:left="567" w:hanging="567"/>
        <w:rPr>
          <w:rFonts w:asciiTheme="minorHAnsi" w:hAnsiTheme="minorHAnsi" w:cstheme="minorHAnsi"/>
          <w:bCs/>
          <w:iCs/>
          <w:color w:val="000000" w:themeColor="text1"/>
          <w:sz w:val="22"/>
          <w:szCs w:val="22"/>
        </w:rPr>
      </w:pPr>
      <w:r w:rsidRPr="00B84503">
        <w:rPr>
          <w:rFonts w:asciiTheme="minorHAnsi" w:hAnsiTheme="minorHAnsi" w:cstheme="minorHAnsi"/>
          <w:color w:val="000000" w:themeColor="text1"/>
          <w:sz w:val="22"/>
          <w:szCs w:val="22"/>
        </w:rPr>
        <w:t xml:space="preserve">V prípade odstúpenia od rámcovej dohody sa strany rámcovej dohody budú riadiť ustanoveniami § 344 a </w:t>
      </w:r>
      <w:proofErr w:type="spellStart"/>
      <w:r w:rsidRPr="00B84503">
        <w:rPr>
          <w:rFonts w:asciiTheme="minorHAnsi" w:hAnsiTheme="minorHAnsi" w:cstheme="minorHAnsi"/>
          <w:color w:val="000000" w:themeColor="text1"/>
          <w:sz w:val="22"/>
          <w:szCs w:val="22"/>
        </w:rPr>
        <w:t>nasl</w:t>
      </w:r>
      <w:proofErr w:type="spellEnd"/>
      <w:r w:rsidRPr="00B84503">
        <w:rPr>
          <w:rFonts w:asciiTheme="minorHAnsi" w:hAnsiTheme="minorHAnsi" w:cstheme="minorHAnsi"/>
          <w:color w:val="000000" w:themeColor="text1"/>
          <w:sz w:val="22"/>
          <w:szCs w:val="22"/>
        </w:rPr>
        <w:t>. Obchodného zákonníka. Odstúpenie od rámcovej dohody musí mať písomnú formu, musí byť doručené druhej strane rámcovej dohody (ktorá svoju povinnosť porušila) a jeho účinky nastávajú dňom doručenia strane rámcovej dohody, ktorá svoju povinnosť porušila.</w:t>
      </w:r>
    </w:p>
    <w:p w14:paraId="601A94A7" w14:textId="77777777" w:rsidR="00896E16" w:rsidRPr="00B84503" w:rsidRDefault="00896E16" w:rsidP="0002330E">
      <w:pPr>
        <w:pStyle w:val="CEMOS"/>
        <w:numPr>
          <w:ilvl w:val="1"/>
          <w:numId w:val="93"/>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iCs/>
          <w:color w:val="000000" w:themeColor="text1"/>
          <w:sz w:val="22"/>
          <w:szCs w:val="22"/>
        </w:rPr>
        <w:t xml:space="preserve">Objednávateľ je oprávnený okamžite odstúpiť od tejto rámcovej dohody v prípade podstatného porušenia rámcovej dohody poskytovateľom. </w:t>
      </w:r>
      <w:r w:rsidRPr="00B84503">
        <w:rPr>
          <w:rFonts w:asciiTheme="minorHAnsi" w:hAnsiTheme="minorHAnsi" w:cstheme="minorHAnsi"/>
          <w:color w:val="000000" w:themeColor="text1"/>
          <w:sz w:val="22"/>
          <w:szCs w:val="22"/>
        </w:rPr>
        <w:t>Na účely rámcovej dohody sa za podstatné porušenie rámcovej dohody poskytovateľom považuje najmä</w:t>
      </w:r>
      <w:r w:rsidRPr="00B84503">
        <w:rPr>
          <w:rFonts w:asciiTheme="minorHAnsi" w:hAnsiTheme="minorHAnsi" w:cstheme="minorHAnsi"/>
          <w:bCs/>
          <w:iCs/>
          <w:color w:val="000000" w:themeColor="text1"/>
          <w:sz w:val="22"/>
          <w:szCs w:val="22"/>
        </w:rPr>
        <w:t>:</w:t>
      </w:r>
    </w:p>
    <w:p w14:paraId="76C5A94D" w14:textId="77777777" w:rsidR="00896E16" w:rsidRPr="00B84503" w:rsidRDefault="00896E16" w:rsidP="00896E16">
      <w:pPr>
        <w:pStyle w:val="Odsekzoznamu"/>
        <w:widowControl w:val="0"/>
        <w:spacing w:after="120"/>
        <w:ind w:left="1276" w:hanging="709"/>
        <w:jc w:val="both"/>
        <w:rPr>
          <w:rFonts w:asciiTheme="minorHAnsi" w:hAnsiTheme="minorHAnsi" w:cstheme="minorHAnsi"/>
          <w:bCs/>
          <w:iCs/>
          <w:color w:val="000000" w:themeColor="text1"/>
        </w:rPr>
      </w:pPr>
      <w:r w:rsidRPr="00B84503">
        <w:rPr>
          <w:rFonts w:asciiTheme="minorHAnsi" w:hAnsiTheme="minorHAnsi" w:cstheme="minorHAnsi"/>
          <w:color w:val="000000" w:themeColor="text1"/>
        </w:rPr>
        <w:t>8.4.1</w:t>
      </w:r>
      <w:r w:rsidRPr="00B84503">
        <w:rPr>
          <w:rFonts w:asciiTheme="minorHAnsi" w:hAnsiTheme="minorHAnsi" w:cstheme="minorHAnsi"/>
          <w:color w:val="000000" w:themeColor="text1"/>
        </w:rPr>
        <w:tab/>
        <w:t xml:space="preserve">ak sa preukáže, že poskytovateľ v rámci procesu verejného obstarávania predložil nepravdivé doklady alebo uviedol </w:t>
      </w:r>
      <w:r w:rsidRPr="00B84503">
        <w:rPr>
          <w:rFonts w:asciiTheme="minorHAnsi" w:hAnsiTheme="minorHAnsi" w:cstheme="minorHAnsi"/>
          <w:bCs/>
          <w:iCs/>
          <w:color w:val="000000" w:themeColor="text1"/>
        </w:rPr>
        <w:t>nepravdivé, neúplné alebo skreslené údaje</w:t>
      </w:r>
      <w:r w:rsidRPr="00B84503">
        <w:rPr>
          <w:rFonts w:asciiTheme="minorHAnsi" w:hAnsiTheme="minorHAnsi" w:cstheme="minorHAnsi"/>
          <w:color w:val="000000" w:themeColor="text1"/>
          <w:lang w:eastAsia="cs-CZ"/>
        </w:rPr>
        <w:t>ꓼ</w:t>
      </w:r>
    </w:p>
    <w:p w14:paraId="17FCD8A0" w14:textId="0A29AAD9" w:rsidR="00896E16" w:rsidRPr="00B84503" w:rsidRDefault="00896E16" w:rsidP="0002330E">
      <w:pPr>
        <w:pStyle w:val="Odsekzoznamu"/>
        <w:numPr>
          <w:ilvl w:val="2"/>
          <w:numId w:val="94"/>
        </w:numPr>
        <w:spacing w:after="120"/>
        <w:ind w:left="1287"/>
        <w:jc w:val="both"/>
        <w:rPr>
          <w:rFonts w:asciiTheme="minorHAnsi" w:hAnsiTheme="minorHAnsi" w:cstheme="minorHAnsi"/>
          <w:color w:val="000000" w:themeColor="text1"/>
        </w:rPr>
      </w:pPr>
      <w:r w:rsidRPr="00B84503">
        <w:rPr>
          <w:rFonts w:asciiTheme="minorHAnsi" w:hAnsiTheme="minorHAnsi" w:cstheme="minorHAnsi"/>
          <w:color w:val="000000" w:themeColor="text1"/>
        </w:rPr>
        <w:t>ak poskytovateľ poruší ktorúkoľvek z jeho povinností uvedených v bode 2.7 článku 2 rámcovej dohody, bode 3.7, 3.9, 3.10, 3.2</w:t>
      </w:r>
      <w:r w:rsidR="009F589F">
        <w:rPr>
          <w:rFonts w:asciiTheme="minorHAnsi" w:hAnsiTheme="minorHAnsi" w:cstheme="minorHAnsi"/>
          <w:color w:val="000000" w:themeColor="text1"/>
        </w:rPr>
        <w:t>5</w:t>
      </w:r>
      <w:r w:rsidRPr="00B84503">
        <w:rPr>
          <w:rFonts w:asciiTheme="minorHAnsi" w:hAnsiTheme="minorHAnsi" w:cstheme="minorHAnsi"/>
          <w:color w:val="000000" w:themeColor="text1"/>
        </w:rPr>
        <w:t xml:space="preserve">, </w:t>
      </w:r>
      <w:r w:rsidR="00D83472" w:rsidRPr="00B84503">
        <w:rPr>
          <w:rFonts w:asciiTheme="minorHAnsi" w:hAnsiTheme="minorHAnsi" w:cstheme="minorHAnsi"/>
          <w:color w:val="000000" w:themeColor="text1"/>
        </w:rPr>
        <w:t xml:space="preserve">3.26, </w:t>
      </w:r>
      <w:r w:rsidR="00FA19A3" w:rsidRPr="00B84503">
        <w:rPr>
          <w:rFonts w:asciiTheme="minorHAnsi" w:hAnsiTheme="minorHAnsi" w:cstheme="minorHAnsi"/>
          <w:color w:val="000000" w:themeColor="text1"/>
        </w:rPr>
        <w:t xml:space="preserve">3.27, </w:t>
      </w:r>
      <w:r w:rsidRPr="00B84503">
        <w:rPr>
          <w:rFonts w:asciiTheme="minorHAnsi" w:hAnsiTheme="minorHAnsi" w:cstheme="minorHAnsi"/>
          <w:color w:val="000000" w:themeColor="text1"/>
        </w:rPr>
        <w:t>3.3</w:t>
      </w:r>
      <w:r w:rsidR="002807A2">
        <w:rPr>
          <w:rFonts w:asciiTheme="minorHAnsi" w:hAnsiTheme="minorHAnsi" w:cstheme="minorHAnsi"/>
          <w:color w:val="000000" w:themeColor="text1"/>
        </w:rPr>
        <w:t>7</w:t>
      </w:r>
      <w:r w:rsidRPr="00B84503">
        <w:rPr>
          <w:rFonts w:asciiTheme="minorHAnsi" w:hAnsiTheme="minorHAnsi" w:cstheme="minorHAnsi"/>
          <w:color w:val="000000" w:themeColor="text1"/>
        </w:rPr>
        <w:t xml:space="preserve"> článku 3 rámcovej dohody, bode 1</w:t>
      </w:r>
      <w:r w:rsidR="00A33C30" w:rsidRPr="00B84503">
        <w:rPr>
          <w:rFonts w:asciiTheme="minorHAnsi" w:hAnsiTheme="minorHAnsi" w:cstheme="minorHAnsi"/>
          <w:color w:val="000000" w:themeColor="text1"/>
        </w:rPr>
        <w:t>2</w:t>
      </w:r>
      <w:r w:rsidRPr="00B84503">
        <w:rPr>
          <w:rFonts w:asciiTheme="minorHAnsi" w:hAnsiTheme="minorHAnsi" w:cstheme="minorHAnsi"/>
          <w:color w:val="000000" w:themeColor="text1"/>
        </w:rPr>
        <w:t>.</w:t>
      </w:r>
      <w:r w:rsidR="00A33C30" w:rsidRPr="00B84503">
        <w:rPr>
          <w:rFonts w:asciiTheme="minorHAnsi" w:hAnsiTheme="minorHAnsi" w:cstheme="minorHAnsi"/>
          <w:color w:val="000000" w:themeColor="text1"/>
        </w:rPr>
        <w:t>5</w:t>
      </w:r>
      <w:r w:rsidRPr="00B84503">
        <w:rPr>
          <w:rFonts w:asciiTheme="minorHAnsi" w:hAnsiTheme="minorHAnsi" w:cstheme="minorHAnsi"/>
          <w:color w:val="000000" w:themeColor="text1"/>
        </w:rPr>
        <w:t xml:space="preserve"> článku 1</w:t>
      </w:r>
      <w:r w:rsidR="00A33C30" w:rsidRPr="00B84503">
        <w:rPr>
          <w:rFonts w:asciiTheme="minorHAnsi" w:hAnsiTheme="minorHAnsi" w:cstheme="minorHAnsi"/>
          <w:color w:val="000000" w:themeColor="text1"/>
        </w:rPr>
        <w:t>2</w:t>
      </w:r>
      <w:r w:rsidRPr="00B84503">
        <w:rPr>
          <w:rFonts w:asciiTheme="minorHAnsi" w:hAnsiTheme="minorHAnsi" w:cstheme="minorHAnsi"/>
          <w:color w:val="000000" w:themeColor="text1"/>
        </w:rPr>
        <w:t xml:space="preserve"> rámcovej dohody</w:t>
      </w:r>
      <w:r w:rsidRPr="00B84503">
        <w:rPr>
          <w:rFonts w:asciiTheme="minorHAnsi" w:hAnsiTheme="minorHAnsi" w:cstheme="minorHAnsi"/>
          <w:color w:val="000000" w:themeColor="text1"/>
          <w:lang w:eastAsia="cs-CZ"/>
        </w:rPr>
        <w:t>ꓼ</w:t>
      </w:r>
    </w:p>
    <w:p w14:paraId="5A0F2A18" w14:textId="77777777" w:rsidR="00896E16" w:rsidRPr="00B84503" w:rsidRDefault="00896E16" w:rsidP="0002330E">
      <w:pPr>
        <w:pStyle w:val="Odsekzoznamu"/>
        <w:numPr>
          <w:ilvl w:val="2"/>
          <w:numId w:val="94"/>
        </w:numPr>
        <w:spacing w:after="120"/>
        <w:jc w:val="both"/>
        <w:rPr>
          <w:rFonts w:asciiTheme="minorHAnsi" w:hAnsiTheme="minorHAnsi" w:cstheme="minorHAnsi"/>
          <w:color w:val="000000" w:themeColor="text1"/>
        </w:rPr>
      </w:pPr>
      <w:r w:rsidRPr="00B84503">
        <w:rPr>
          <w:rFonts w:asciiTheme="minorHAnsi" w:hAnsiTheme="minorHAnsi" w:cstheme="minorHAnsi"/>
          <w:color w:val="000000" w:themeColor="text1"/>
        </w:rPr>
        <w:t>ak poskytovateľ zmení subdodávateľa bez predchádzajúceho písomného súhlasu objednávateľa alebo zmení rozsah subdodávok oproti ponuke</w:t>
      </w:r>
      <w:r w:rsidRPr="00B84503">
        <w:rPr>
          <w:rFonts w:asciiTheme="minorHAnsi" w:hAnsiTheme="minorHAnsi" w:cstheme="minorHAnsi"/>
          <w:color w:val="000000" w:themeColor="text1"/>
          <w:lang w:eastAsia="cs-CZ"/>
        </w:rPr>
        <w:t>ꓼ</w:t>
      </w:r>
    </w:p>
    <w:p w14:paraId="12CECEDC" w14:textId="77777777" w:rsidR="00896E16" w:rsidRPr="00B84503" w:rsidRDefault="00896E16" w:rsidP="0002330E">
      <w:pPr>
        <w:pStyle w:val="Odsekzoznamu"/>
        <w:numPr>
          <w:ilvl w:val="2"/>
          <w:numId w:val="94"/>
        </w:numPr>
        <w:spacing w:after="120"/>
        <w:ind w:left="1287"/>
        <w:rPr>
          <w:rFonts w:asciiTheme="minorHAnsi" w:hAnsiTheme="minorHAnsi" w:cstheme="minorHAnsi"/>
          <w:color w:val="000000" w:themeColor="text1"/>
        </w:rPr>
      </w:pPr>
      <w:r w:rsidRPr="00B84503">
        <w:rPr>
          <w:rFonts w:asciiTheme="minorHAnsi" w:hAnsiTheme="minorHAnsi" w:cstheme="minorHAnsi"/>
          <w:color w:val="000000" w:themeColor="text1"/>
        </w:rPr>
        <w:t>ak poskytovateľ neodstráni vady počas záručnej doby v lehote podľa bodu 7.3 článku 7 rámcovej dohody, ak nebola písomne dohodnutá iná lehota;</w:t>
      </w:r>
    </w:p>
    <w:p w14:paraId="22E2963B" w14:textId="77777777" w:rsidR="00896E16" w:rsidRPr="00B84503" w:rsidRDefault="00896E16" w:rsidP="0002330E">
      <w:pPr>
        <w:pStyle w:val="Odsekzoznamu"/>
        <w:numPr>
          <w:ilvl w:val="2"/>
          <w:numId w:val="94"/>
        </w:numPr>
        <w:spacing w:after="120"/>
        <w:ind w:left="1287"/>
        <w:jc w:val="both"/>
        <w:rPr>
          <w:rFonts w:asciiTheme="minorHAnsi" w:hAnsiTheme="minorHAnsi" w:cstheme="minorHAnsi"/>
          <w:color w:val="000000" w:themeColor="text1"/>
        </w:rPr>
      </w:pPr>
      <w:r w:rsidRPr="00B84503">
        <w:rPr>
          <w:rFonts w:asciiTheme="minorHAnsi" w:hAnsiTheme="minorHAnsi" w:cstheme="minorHAnsi"/>
          <w:color w:val="000000" w:themeColor="text1"/>
        </w:rPr>
        <w:t xml:space="preserve">v ďalších </w:t>
      </w:r>
      <w:r w:rsidRPr="00B84503">
        <w:rPr>
          <w:rFonts w:asciiTheme="minorHAnsi" w:hAnsiTheme="minorHAnsi" w:cstheme="minorHAnsi"/>
          <w:bCs/>
          <w:iCs/>
          <w:color w:val="000000" w:themeColor="text1"/>
        </w:rPr>
        <w:t>prípadoch uvedených v rámcovej dohode alebo ZVO.</w:t>
      </w:r>
    </w:p>
    <w:p w14:paraId="69AA13C6" w14:textId="14ECD16A" w:rsidR="00896E16" w:rsidRPr="00B84503" w:rsidRDefault="00896E16" w:rsidP="0002330E">
      <w:pPr>
        <w:pStyle w:val="Odsekzoznamu"/>
        <w:numPr>
          <w:ilvl w:val="1"/>
          <w:numId w:val="94"/>
        </w:numPr>
        <w:spacing w:after="120"/>
        <w:ind w:left="567" w:hanging="567"/>
        <w:jc w:val="both"/>
        <w:rPr>
          <w:rFonts w:asciiTheme="minorHAnsi" w:hAnsiTheme="minorHAnsi" w:cstheme="minorHAnsi"/>
          <w:color w:val="000000" w:themeColor="text1"/>
        </w:rPr>
      </w:pPr>
      <w:r w:rsidRPr="00B84503">
        <w:rPr>
          <w:rFonts w:asciiTheme="minorHAnsi" w:hAnsiTheme="minorHAnsi" w:cstheme="minorHAnsi"/>
          <w:bCs/>
          <w:iCs/>
          <w:color w:val="000000" w:themeColor="text1"/>
        </w:rPr>
        <w:t xml:space="preserve">Objednávateľ je oprávnený okamžite od rámcovej dohody odstúpiť tiež v prípadoch podstatného porušenia Zmluvy KB zo strany poskytovateľa uvedených v písm. a) až c) bodu </w:t>
      </w:r>
      <w:r w:rsidR="00935DDA" w:rsidRPr="00B84503">
        <w:rPr>
          <w:rFonts w:asciiTheme="minorHAnsi" w:hAnsiTheme="minorHAnsi" w:cstheme="minorHAnsi"/>
          <w:bCs/>
          <w:iCs/>
          <w:color w:val="000000" w:themeColor="text1"/>
        </w:rPr>
        <w:t xml:space="preserve">2 článku </w:t>
      </w:r>
      <w:r w:rsidRPr="00B84503">
        <w:rPr>
          <w:rFonts w:asciiTheme="minorHAnsi" w:hAnsiTheme="minorHAnsi" w:cstheme="minorHAnsi"/>
          <w:bCs/>
          <w:iCs/>
          <w:color w:val="000000" w:themeColor="text1"/>
        </w:rPr>
        <w:t>VI</w:t>
      </w:r>
      <w:r w:rsidR="00935DDA" w:rsidRPr="00B84503">
        <w:rPr>
          <w:rFonts w:asciiTheme="minorHAnsi" w:hAnsiTheme="minorHAnsi" w:cstheme="minorHAnsi"/>
          <w:bCs/>
          <w:iCs/>
          <w:color w:val="000000" w:themeColor="text1"/>
        </w:rPr>
        <w:t>I</w:t>
      </w:r>
      <w:r w:rsidR="00BC30A4" w:rsidRPr="00B84503">
        <w:rPr>
          <w:rFonts w:asciiTheme="minorHAnsi" w:hAnsiTheme="minorHAnsi" w:cstheme="minorHAnsi"/>
          <w:bCs/>
          <w:iCs/>
          <w:color w:val="000000" w:themeColor="text1"/>
        </w:rPr>
        <w:t>I</w:t>
      </w:r>
      <w:r w:rsidRPr="00B84503">
        <w:rPr>
          <w:rFonts w:asciiTheme="minorHAnsi" w:hAnsiTheme="minorHAnsi" w:cstheme="minorHAnsi"/>
          <w:bCs/>
          <w:iCs/>
          <w:color w:val="000000" w:themeColor="text1"/>
        </w:rPr>
        <w:t xml:space="preserve"> Zmluvy KB. </w:t>
      </w:r>
    </w:p>
    <w:p w14:paraId="3CC57191" w14:textId="77777777" w:rsidR="00896E16" w:rsidRPr="00B84503" w:rsidRDefault="00896E16" w:rsidP="0002330E">
      <w:pPr>
        <w:pStyle w:val="Odsekzoznamu"/>
        <w:numPr>
          <w:ilvl w:val="1"/>
          <w:numId w:val="94"/>
        </w:numPr>
        <w:spacing w:after="120"/>
        <w:ind w:left="567" w:hanging="567"/>
        <w:jc w:val="both"/>
        <w:rPr>
          <w:rFonts w:asciiTheme="minorHAnsi" w:hAnsiTheme="minorHAnsi" w:cstheme="minorHAnsi"/>
          <w:color w:val="000000" w:themeColor="text1"/>
        </w:rPr>
      </w:pPr>
      <w:r w:rsidRPr="00B84503">
        <w:rPr>
          <w:rFonts w:asciiTheme="minorHAnsi" w:hAnsiTheme="minorHAnsi" w:cstheme="minorHAnsi"/>
          <w:bCs/>
          <w:iCs/>
          <w:color w:val="000000" w:themeColor="text1"/>
        </w:rPr>
        <w:lastRenderedPageBreak/>
        <w:t>Objednávateľ je oprávnený okamžite odstúpiť od rámcovej dohody tiež v prípade, ak poskytovateľ vstúpil do likvidácie, na jeho</w:t>
      </w:r>
      <w:r w:rsidRPr="00B84503">
        <w:rPr>
          <w:rFonts w:asciiTheme="minorHAnsi" w:hAnsiTheme="minorHAnsi" w:cstheme="minorHAnsi"/>
          <w:color w:val="000000" w:themeColor="text1"/>
        </w:rPr>
        <w:t xml:space="preserve"> majetok bol vyhlásený konkurz, bol podaný návrh na </w:t>
      </w:r>
      <w:r w:rsidRPr="00B84503">
        <w:rPr>
          <w:rFonts w:asciiTheme="minorHAnsi" w:hAnsiTheme="minorHAnsi" w:cstheme="minorHAnsi"/>
          <w:bCs/>
          <w:iCs/>
          <w:color w:val="000000" w:themeColor="text1"/>
        </w:rPr>
        <w:t>vyhlásenie konkurzu na jeho majetok ako aj vtedy, ak existuje dôvodná obava, že plnenie záväzkov poskytovateľa podľa tejto rámcovej dohody je vážne ohrozené.</w:t>
      </w:r>
    </w:p>
    <w:p w14:paraId="7DA28AF5" w14:textId="77777777" w:rsidR="00896E16" w:rsidRPr="00B84503" w:rsidRDefault="00896E16" w:rsidP="0002330E">
      <w:pPr>
        <w:pStyle w:val="Odsekzoznamu"/>
        <w:numPr>
          <w:ilvl w:val="1"/>
          <w:numId w:val="94"/>
        </w:numPr>
        <w:spacing w:after="120"/>
        <w:ind w:left="567" w:hanging="567"/>
        <w:jc w:val="both"/>
        <w:rPr>
          <w:rFonts w:asciiTheme="minorHAnsi" w:hAnsiTheme="minorHAnsi" w:cstheme="minorHAnsi"/>
          <w:color w:val="000000" w:themeColor="text1"/>
        </w:rPr>
      </w:pPr>
      <w:r w:rsidRPr="00B84503">
        <w:rPr>
          <w:rFonts w:asciiTheme="minorHAnsi" w:hAnsiTheme="minorHAnsi" w:cstheme="minorHAnsi"/>
          <w:bCs/>
          <w:iCs/>
          <w:color w:val="000000" w:themeColor="text1"/>
        </w:rPr>
        <w:t xml:space="preserve">V prípade nepodstatného porušenia rámcovej dohody sú strany rámcovej dohody oprávnené od rámcovej dohody odstúpiť po márnom uplynutí primeranej lehoty stanovenej v písomnej výzve druhej strany rámcovej dohody na odstránenie konania v rozpore s rámcovou dohodou, prílohami a právnymi predpismi ako aj následkov takéhoto konania. Ak sa strany rámcovej dohody písomne nedohodnú inak, primeranou lehotou podľa predchádzajúcej vety je 10 dní. </w:t>
      </w:r>
    </w:p>
    <w:p w14:paraId="5FB9DD8D" w14:textId="77777777" w:rsidR="00896E16" w:rsidRPr="00B84503" w:rsidRDefault="00896E16" w:rsidP="0002330E">
      <w:pPr>
        <w:pStyle w:val="Odsekzoznamu"/>
        <w:numPr>
          <w:ilvl w:val="1"/>
          <w:numId w:val="95"/>
        </w:numPr>
        <w:spacing w:after="120"/>
        <w:ind w:left="567" w:hanging="567"/>
        <w:jc w:val="both"/>
        <w:rPr>
          <w:rFonts w:asciiTheme="minorHAnsi" w:hAnsiTheme="minorHAnsi" w:cstheme="minorHAnsi"/>
          <w:color w:val="000000" w:themeColor="text1"/>
        </w:rPr>
      </w:pPr>
      <w:r w:rsidRPr="00B84503">
        <w:rPr>
          <w:rFonts w:asciiTheme="minorHAnsi" w:hAnsiTheme="minorHAnsi" w:cstheme="minorHAnsi"/>
          <w:color w:val="000000" w:themeColor="text1"/>
        </w:rPr>
        <w:t>V prípade, ak nastanú právne skutočnosti majúce za následok zmenu v právnom postavení poskytovateľa (napr. vyhlásenie konkurzu, vstup do likvidácie, zmena právnej formy, zmena v oprávneniach konať v mene poskytovateľa) alebo akákoľvek iná zmena majúca priamy vplyv na plnenie zo strany poskytovateľa, je poskytovateľ povinný oznámiť tieto skutočnosti objednávateľovi najneskôr do 10 (desiatich) dní odo dňa, kedy tieto skutočnosti nastali. Ak tak neurobí, zodpovedá za škodu spôsobenú objednávateľovi v dôsledku porušenia tejto povinnosti a objednávateľ má právo odstúpiť od rámcovej dohody z dôvodu podstatného porušenia povinnosti. Za akúkoľvek inú zmenu sa považuje aj zmena bankového spojenia poskytovateľa, pričom k tejto informácii predloží aj potvrdenie príslušnej banky.</w:t>
      </w:r>
    </w:p>
    <w:p w14:paraId="7875507F" w14:textId="77777777" w:rsidR="00896E16" w:rsidRPr="00B84503" w:rsidRDefault="00896E16" w:rsidP="0002330E">
      <w:pPr>
        <w:pStyle w:val="Odsekzoznamu"/>
        <w:numPr>
          <w:ilvl w:val="1"/>
          <w:numId w:val="95"/>
        </w:numPr>
        <w:spacing w:after="120"/>
        <w:ind w:left="567" w:hanging="567"/>
        <w:jc w:val="both"/>
        <w:rPr>
          <w:rFonts w:asciiTheme="minorHAnsi" w:hAnsiTheme="minorHAnsi" w:cstheme="minorHAnsi"/>
          <w:color w:val="000000" w:themeColor="text1"/>
        </w:rPr>
      </w:pPr>
      <w:r w:rsidRPr="00B84503">
        <w:rPr>
          <w:rFonts w:asciiTheme="minorHAnsi" w:hAnsiTheme="minorHAnsi" w:cstheme="minorHAnsi"/>
          <w:color w:val="000000" w:themeColor="text1"/>
        </w:rPr>
        <w:t>Objednávateľ je oprávnený vypovedať rámcovú dohodu bez uvedenia dôvodu. Výpoveď musí mať písomnú formu. Výpovedná lehota sú tri kalendárne mesiace a začína plynúť prvým dňom kalendárneho mesiaca, ktorý nasleduje po kalendárnom mesiaci, v ktorom bola výpoveď doručená do sídla poskytovateľa.</w:t>
      </w:r>
    </w:p>
    <w:p w14:paraId="479E1604" w14:textId="77777777" w:rsidR="00896E16" w:rsidRPr="00B84503" w:rsidRDefault="00896E16" w:rsidP="0002330E">
      <w:pPr>
        <w:numPr>
          <w:ilvl w:val="1"/>
          <w:numId w:val="95"/>
        </w:numPr>
        <w:tabs>
          <w:tab w:val="left" w:pos="567"/>
        </w:tabs>
        <w:spacing w:after="0" w:line="240" w:lineRule="auto"/>
        <w:ind w:left="567" w:hanging="567"/>
        <w:jc w:val="both"/>
        <w:rPr>
          <w:rFonts w:asciiTheme="minorHAnsi" w:hAnsiTheme="minorHAnsi" w:cstheme="minorHAnsi"/>
          <w:bCs/>
          <w:iCs/>
          <w:color w:val="000000" w:themeColor="text1"/>
          <w:lang w:eastAsia="cs-CZ"/>
        </w:rPr>
      </w:pPr>
      <w:r w:rsidRPr="00B84503">
        <w:rPr>
          <w:rFonts w:asciiTheme="minorHAnsi" w:hAnsiTheme="minorHAnsi" w:cstheme="minorHAnsi"/>
          <w:bCs/>
          <w:iCs/>
          <w:color w:val="000000" w:themeColor="text1"/>
          <w:lang w:eastAsia="cs-CZ"/>
        </w:rPr>
        <w:t>Ukončením rámcovej dohody akýmkoľvek spôsobom nie sú dotknuté práva objednávateľa súvisiace so zárukou a zodpovednosťou za vady. Ukončením rámcovej dohody akýmkoľvek spôsobom nie je dotknuté právo objednávateľa na zaplatenie zmluvných pokút a/alebo náhrady škody v zmysle rámcovej dohody.</w:t>
      </w:r>
    </w:p>
    <w:p w14:paraId="16BF774A" w14:textId="77777777" w:rsidR="00896E16" w:rsidRPr="00B84503" w:rsidRDefault="00896E16" w:rsidP="00E40D4E">
      <w:pPr>
        <w:spacing w:after="120" w:line="240" w:lineRule="auto"/>
        <w:jc w:val="both"/>
        <w:rPr>
          <w:rFonts w:asciiTheme="minorHAnsi" w:hAnsiTheme="minorHAnsi" w:cstheme="minorHAnsi"/>
          <w:color w:val="000000" w:themeColor="text1"/>
        </w:rPr>
      </w:pPr>
    </w:p>
    <w:p w14:paraId="4A501192" w14:textId="77777777" w:rsidR="00896E16" w:rsidRPr="00B84503" w:rsidRDefault="00896E16" w:rsidP="00896E16">
      <w:pPr>
        <w:pStyle w:val="CEMOS"/>
        <w:spacing w:before="0"/>
        <w:ind w:left="0" w:firstLine="0"/>
        <w:jc w:val="center"/>
        <w:rPr>
          <w:rFonts w:asciiTheme="minorHAnsi" w:hAnsiTheme="minorHAnsi" w:cstheme="minorHAnsi"/>
          <w:b/>
          <w:color w:val="000000" w:themeColor="text1"/>
          <w:sz w:val="22"/>
          <w:szCs w:val="22"/>
        </w:rPr>
      </w:pPr>
      <w:r w:rsidRPr="00B84503">
        <w:rPr>
          <w:rFonts w:asciiTheme="minorHAnsi" w:hAnsiTheme="minorHAnsi" w:cstheme="minorHAnsi"/>
          <w:b/>
          <w:color w:val="000000" w:themeColor="text1"/>
          <w:sz w:val="22"/>
          <w:szCs w:val="22"/>
        </w:rPr>
        <w:t xml:space="preserve">Čl. 9 </w:t>
      </w:r>
    </w:p>
    <w:p w14:paraId="7CBEF703" w14:textId="71618BBD" w:rsidR="00896E16" w:rsidRPr="00B84503" w:rsidRDefault="00896E16" w:rsidP="00896E16">
      <w:pPr>
        <w:pStyle w:val="CEMOS"/>
        <w:spacing w:before="0" w:after="120"/>
        <w:ind w:left="0" w:firstLine="0"/>
        <w:jc w:val="center"/>
        <w:rPr>
          <w:rFonts w:asciiTheme="minorHAnsi" w:hAnsiTheme="minorHAnsi" w:cstheme="minorHAnsi"/>
          <w:color w:val="000000" w:themeColor="text1"/>
          <w:sz w:val="22"/>
          <w:szCs w:val="22"/>
        </w:rPr>
      </w:pPr>
      <w:r w:rsidRPr="00B84503">
        <w:rPr>
          <w:rFonts w:asciiTheme="minorHAnsi" w:hAnsiTheme="minorHAnsi" w:cstheme="minorHAnsi"/>
          <w:b/>
          <w:color w:val="000000" w:themeColor="text1"/>
          <w:sz w:val="22"/>
          <w:szCs w:val="22"/>
        </w:rPr>
        <w:t>SUBDODÁVATELIA</w:t>
      </w:r>
      <w:r w:rsidR="0000762B" w:rsidRPr="00B84503">
        <w:rPr>
          <w:rFonts w:asciiTheme="minorHAnsi" w:hAnsiTheme="minorHAnsi" w:cstheme="minorHAnsi"/>
          <w:b/>
          <w:color w:val="000000" w:themeColor="text1"/>
          <w:sz w:val="22"/>
          <w:szCs w:val="22"/>
        </w:rPr>
        <w:t>,</w:t>
      </w:r>
      <w:r w:rsidR="0000762B" w:rsidRPr="00B84503">
        <w:t xml:space="preserve"> </w:t>
      </w:r>
      <w:r w:rsidR="0000762B" w:rsidRPr="00B84503">
        <w:rPr>
          <w:rFonts w:asciiTheme="minorHAnsi" w:hAnsiTheme="minorHAnsi" w:cstheme="minorHAnsi"/>
          <w:b/>
          <w:color w:val="000000" w:themeColor="text1"/>
          <w:sz w:val="22"/>
          <w:szCs w:val="22"/>
        </w:rPr>
        <w:t>KĽÚČOVÍ EXPERTI A OSOBY ZODPOVEDNÉ ZA POSKYTNUTIE SLUŽBY</w:t>
      </w:r>
    </w:p>
    <w:p w14:paraId="45171A49" w14:textId="7F6332F5" w:rsidR="00896E16" w:rsidRPr="00B84503" w:rsidRDefault="00896E16" w:rsidP="0002330E">
      <w:pPr>
        <w:pStyle w:val="CEMOS"/>
        <w:numPr>
          <w:ilvl w:val="1"/>
          <w:numId w:val="96"/>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nesmie predmet rámcovej dohody ako celok odovzdať na vykonanie inému subjektu. Časť predmetu rámcovej dohody môže poskytovateľ odovzdať na vykonanie svojmu subdodávateľovi uvedenému v zozname subdodávateľov, ktorý tvorí Prílohu č. 14 - Zoznam subdodávateľov a podiel subdodávok (ďalej len „</w:t>
      </w:r>
      <w:r w:rsidRPr="00B84503">
        <w:rPr>
          <w:rFonts w:asciiTheme="minorHAnsi" w:hAnsiTheme="minorHAnsi" w:cstheme="minorHAnsi"/>
          <w:b/>
          <w:color w:val="000000" w:themeColor="text1"/>
          <w:sz w:val="22"/>
          <w:szCs w:val="22"/>
        </w:rPr>
        <w:t>Príloha č. 14</w:t>
      </w:r>
      <w:r w:rsidRPr="00B84503">
        <w:rPr>
          <w:rFonts w:asciiTheme="minorHAnsi" w:hAnsiTheme="minorHAnsi" w:cstheme="minorHAnsi"/>
          <w:color w:val="000000" w:themeColor="text1"/>
          <w:sz w:val="22"/>
          <w:szCs w:val="22"/>
        </w:rPr>
        <w:t>“) rámcovej dohody. Súhlas objednávateľa s vykonaním predmetu rámcovej dohody prostredníctvom subdodávateľa nezbavuje poskytovateľa povinnosti a zodpovednosti za všetky práce a činnosti subdodávateľa.</w:t>
      </w:r>
    </w:p>
    <w:p w14:paraId="22584773" w14:textId="77777777" w:rsidR="00896E16" w:rsidRPr="00B84503" w:rsidRDefault="00896E16" w:rsidP="0002330E">
      <w:pPr>
        <w:pStyle w:val="Odsekzoznamu"/>
        <w:numPr>
          <w:ilvl w:val="1"/>
          <w:numId w:val="96"/>
        </w:numPr>
        <w:spacing w:after="120"/>
        <w:ind w:left="567" w:hanging="567"/>
        <w:jc w:val="both"/>
        <w:rPr>
          <w:rFonts w:asciiTheme="minorHAnsi" w:hAnsiTheme="minorHAnsi" w:cstheme="minorHAnsi"/>
          <w:color w:val="000000" w:themeColor="text1"/>
        </w:rPr>
      </w:pPr>
      <w:r w:rsidRPr="00B84503">
        <w:rPr>
          <w:rFonts w:asciiTheme="minorHAnsi" w:hAnsiTheme="minorHAnsi" w:cstheme="minorHAnsi"/>
          <w:color w:val="000000" w:themeColor="text1"/>
        </w:rPr>
        <w:t>Ak sa na poskytovateľa a jeho subdodávateľov vzťahuje povinnosť zapisovať sa do registra partnerov verejného sektora podľa zákona č. 315/2016 Z. z. o registri partnerov verejného sektora a o zmene a doplnení niektorých zákonov (ďalej len „</w:t>
      </w:r>
      <w:r w:rsidRPr="00B84503">
        <w:rPr>
          <w:rFonts w:asciiTheme="minorHAnsi" w:hAnsiTheme="minorHAnsi" w:cstheme="minorHAnsi"/>
          <w:b/>
          <w:color w:val="000000" w:themeColor="text1"/>
        </w:rPr>
        <w:t>zákon o registri partnerov verejného sektora</w:t>
      </w:r>
      <w:r w:rsidRPr="00B84503">
        <w:rPr>
          <w:rFonts w:asciiTheme="minorHAnsi" w:hAnsiTheme="minorHAnsi" w:cstheme="minorHAnsi"/>
          <w:color w:val="000000" w:themeColor="text1"/>
        </w:rPr>
        <w:t xml:space="preserve">“), potom je poskytovateľ, ako aj jeho subdodávatelia, povinný dodržať túto povinnosť po celú dobu trvania rámcovej dohody, pričom poskytovateľ sa zaväzuje zabezpečiť splnenie tejto povinnosti aj zo strany subdodávateľov. </w:t>
      </w:r>
      <w:r w:rsidRPr="00B84503">
        <w:rPr>
          <w:rFonts w:asciiTheme="minorHAnsi" w:hAnsiTheme="minorHAnsi" w:cstheme="minorHAnsi"/>
          <w:color w:val="000000" w:themeColor="text1"/>
          <w:lang w:eastAsia="sk-SK"/>
        </w:rPr>
        <w:t>V prípade porušenia povinnosti poskytovateľa podľa predchádzajúcej vety je objednávateľ oprávnený od rámcovej dohody odstúpiť v okamihu, čo sa o tomto porušení dozvedel. Ak v súvislosti s porušením vyššie uvedenej povinnosti uloží príslušný orgán objednávateľovi akúkoľvek sankciu, poskytovateľ je povinný túto sankciu mu v plnej výške nahradiť.</w:t>
      </w:r>
    </w:p>
    <w:p w14:paraId="2FB9D3F4" w14:textId="77777777" w:rsidR="00896E16" w:rsidRPr="00B84503" w:rsidRDefault="00896E16" w:rsidP="0002330E">
      <w:pPr>
        <w:pStyle w:val="CEMOS"/>
        <w:numPr>
          <w:ilvl w:val="1"/>
          <w:numId w:val="96"/>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lastRenderedPageBreak/>
        <w:t>Počas trvania tejto rámcovej dohody je poskytovateľ oprávnený zmeniť subdodávateľa uvedeného v Prílohe č. 14 rámcovej dohody výlučne na základe dodatku k tejto rámcovej dohode. Nový subdodávateľ musí spĺňať povinnosť zápisu v registri partnerov verejného sektora podľa zákona o registri partnerov verejného sektora, v prípade, ak mu takáto povinnosť zo zákona o registri partnerov verejného sektora vyplýva. Objednávateľ má právo odmietnuť podpísať dodatok a požiadať poskytovateľa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realizované práce konkrétnym subdodávateľom na predchádzajúcich stavbách, nesplnenie podmienok pre výmenu subdodávateľa atď.). Poskytovateľ je povinný žiadosti objednávateľa podľa predchádzajúcej vety bezodkladne vyhovieť a navrhnúť iného subdodávateľa, pričom tento subdodávateľ musí spĺňať povinnosť zápisu v registri partnerov verejného sektora podľa zákona o registri partnerov verejného sektora, v prípade, ak mu takáto povinnosť zo zákona o registri partnerov verejného sektora vyplýva. V prípade, ak poskytovateľ bezodkladne neoznámi subdodávateľa, resp. ďalšieho subdodávateľa objednávateľovi, je povinný zaplatiť objednávateľovi zmluvnú pokutu vo výške 5.000,- EUR (slovom: päťtisíc eur).</w:t>
      </w:r>
    </w:p>
    <w:p w14:paraId="070514EE" w14:textId="1F86215A" w:rsidR="00896E16" w:rsidRPr="00B84503" w:rsidRDefault="00896E16" w:rsidP="0002330E">
      <w:pPr>
        <w:pStyle w:val="CEMOS"/>
        <w:numPr>
          <w:ilvl w:val="1"/>
          <w:numId w:val="96"/>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Poskytovateľ vyhlasuje, že Príloha č. </w:t>
      </w:r>
      <w:r w:rsidR="00125B40" w:rsidRPr="00B84503">
        <w:rPr>
          <w:rFonts w:asciiTheme="minorHAnsi" w:hAnsiTheme="minorHAnsi" w:cstheme="minorHAnsi"/>
          <w:color w:val="000000" w:themeColor="text1"/>
          <w:sz w:val="22"/>
          <w:szCs w:val="22"/>
        </w:rPr>
        <w:t>14</w:t>
      </w:r>
      <w:r w:rsidRPr="00B84503">
        <w:rPr>
          <w:rFonts w:asciiTheme="minorHAnsi" w:hAnsiTheme="minorHAnsi" w:cstheme="minorHAnsi"/>
          <w:color w:val="000000" w:themeColor="text1"/>
          <w:sz w:val="22"/>
          <w:szCs w:val="22"/>
        </w:rPr>
        <w:t xml:space="preserve"> rámcovej dohod</w:t>
      </w:r>
      <w:r w:rsidR="00125B40" w:rsidRPr="00B84503">
        <w:rPr>
          <w:rFonts w:asciiTheme="minorHAnsi" w:hAnsiTheme="minorHAnsi" w:cstheme="minorHAnsi"/>
          <w:color w:val="000000" w:themeColor="text1"/>
          <w:sz w:val="22"/>
          <w:szCs w:val="22"/>
        </w:rPr>
        <w:t>y</w:t>
      </w:r>
      <w:r w:rsidRPr="00B84503">
        <w:rPr>
          <w:rFonts w:asciiTheme="minorHAnsi" w:hAnsiTheme="minorHAnsi" w:cstheme="minorHAnsi"/>
          <w:color w:val="000000" w:themeColor="text1"/>
          <w:sz w:val="22"/>
          <w:szCs w:val="22"/>
        </w:rPr>
        <w:t xml:space="preserve"> obsahuje aktuálne a úplné údaje v zmysle ustanovenia § 41 ods. 3, 4 a 6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B84503">
        <w:rPr>
          <w:rFonts w:asciiTheme="minorHAnsi" w:hAnsiTheme="minorHAnsi" w:cstheme="minorHAnsi"/>
          <w:b/>
          <w:color w:val="000000" w:themeColor="text1"/>
          <w:sz w:val="22"/>
          <w:szCs w:val="22"/>
        </w:rPr>
        <w:t>Údaje</w:t>
      </w:r>
      <w:r w:rsidRPr="00B84503">
        <w:rPr>
          <w:rFonts w:asciiTheme="minorHAnsi" w:hAnsiTheme="minorHAnsi" w:cstheme="minorHAnsi"/>
          <w:color w:val="000000" w:themeColor="text1"/>
          <w:sz w:val="22"/>
          <w:szCs w:val="22"/>
        </w:rPr>
        <w:t xml:space="preserve">“). Zmenu Údajov akéhokoľvek aktuálneho subdodávateľa je poskytovateľ povinný bezodkladne písomne oznámiť objednávateľovi, pričom strany rámcovej dohody sa výslovne dohodli, že na zmenu Údajov nie je potrebné uzatvoriť dodatok k rámcovej dohode. V prípade nesplnenia povinnosti poskytovateľa v zmysle predchádzajúcej vety objednávateľovi vzniká nárok na pokutu rámcovej dohody vo výške 500,- EUR (slovom: päťsto eur) za každý neoznámený zmenený </w:t>
      </w:r>
      <w:r w:rsidR="0000762B" w:rsidRPr="00B84503">
        <w:rPr>
          <w:rFonts w:asciiTheme="minorHAnsi" w:hAnsiTheme="minorHAnsi" w:cstheme="minorHAnsi"/>
          <w:color w:val="000000" w:themeColor="text1"/>
          <w:sz w:val="22"/>
          <w:szCs w:val="22"/>
        </w:rPr>
        <w:t>Ú</w:t>
      </w:r>
      <w:r w:rsidRPr="00B84503">
        <w:rPr>
          <w:rFonts w:asciiTheme="minorHAnsi" w:hAnsiTheme="minorHAnsi" w:cstheme="minorHAnsi"/>
          <w:color w:val="000000" w:themeColor="text1"/>
          <w:sz w:val="22"/>
          <w:szCs w:val="22"/>
        </w:rPr>
        <w:t>daj, ako aj náhradu škody, ktorá objednávateľovi v tejto súvislosti vznikne. V dodatku k rámcovej dohode, ktorým sa mení pôvodný subdodávateľ, je poskytovateľ povinný uviesť aktuálne a úplné Údaje nového subdodávateľa.</w:t>
      </w:r>
    </w:p>
    <w:p w14:paraId="6900A767" w14:textId="3DB175F1" w:rsidR="00896E16" w:rsidRPr="00B84503" w:rsidRDefault="00896E16" w:rsidP="00EE1038">
      <w:pPr>
        <w:pStyle w:val="CEMOS"/>
        <w:numPr>
          <w:ilvl w:val="1"/>
          <w:numId w:val="96"/>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ak poskytovateľ preukazoval splnenie podmienok účasti podľa § 33 ZVO inou osobou, je povinný pri plnení rámcovej dohody skutočne používať zdroje osoby, ktorej postavenie využil na preukázanie finančného a ekonomického postavenia. V prípade, ak poskytovateľ preukazoval splnenie podmienok účasti podľa § 34 ZVO inou osobou, je povinný pri plnení rámcovej dohody skutočne používať kapacity osoby, ktorej spôsobilosť využíva na preukázanie technickej spôsobilosti alebo odbornej spôsobilosti. V prípade nedodržania týchto povinností je poskytovateľ povinný zaplatiť objednávateľovi zmluvnú pokutu za každé takéto porušenie vo výške 5.000,- EUR (slovom: päťtisíc eur). Porušenie ktorejkoľvek povinnosti podľa tohto bodu rámcovej dohody sa považuje za podstatné porušenie rámcovej dohody a oprávňuje objednávateľa okamžite odstúpiť od rámcovej dohody.</w:t>
      </w:r>
    </w:p>
    <w:p w14:paraId="2BA97E38" w14:textId="3DD20AAB" w:rsidR="0000762B" w:rsidRPr="00B84503" w:rsidRDefault="0000762B" w:rsidP="0000762B">
      <w:pPr>
        <w:pStyle w:val="CEMOS"/>
        <w:numPr>
          <w:ilvl w:val="1"/>
          <w:numId w:val="96"/>
        </w:numPr>
        <w:spacing w:after="120"/>
        <w:ind w:left="567" w:hanging="567"/>
        <w:rPr>
          <w:rFonts w:asciiTheme="minorHAnsi" w:hAnsiTheme="minorHAnsi" w:cstheme="minorHAnsi"/>
          <w:sz w:val="22"/>
        </w:rPr>
      </w:pPr>
      <w:r w:rsidRPr="00B84503">
        <w:rPr>
          <w:rFonts w:asciiTheme="minorHAnsi" w:hAnsiTheme="minorHAnsi" w:cstheme="minorHAnsi"/>
          <w:sz w:val="22"/>
        </w:rPr>
        <w:t xml:space="preserve">Poskytovateľ sa zaväzuje, že výkon vybraných odborných činností v rámci plnenia tejto rámcovej dohody bude vykonávať vždy prostredníctvom kľúčových expertov, ktorých na tento účel identifikoval vo svojej ponuke v rámci procesu verejného obstarávania. Zoznam kľúčových expertov s uvedením ich kvalifikácie tvorí </w:t>
      </w:r>
      <w:r w:rsidR="00A869D0">
        <w:rPr>
          <w:rFonts w:asciiTheme="minorHAnsi" w:hAnsiTheme="minorHAnsi" w:cstheme="minorHAnsi"/>
          <w:sz w:val="22"/>
        </w:rPr>
        <w:t>P</w:t>
      </w:r>
      <w:r w:rsidRPr="00B84503">
        <w:rPr>
          <w:rFonts w:asciiTheme="minorHAnsi" w:hAnsiTheme="minorHAnsi" w:cstheme="minorHAnsi"/>
          <w:sz w:val="22"/>
        </w:rPr>
        <w:t xml:space="preserve">rílohu č. 21 rámcovej dohody -  Zoznam </w:t>
      </w:r>
      <w:r w:rsidR="00A869D0">
        <w:rPr>
          <w:rFonts w:asciiTheme="minorHAnsi" w:hAnsiTheme="minorHAnsi" w:cstheme="minorHAnsi"/>
          <w:sz w:val="22"/>
        </w:rPr>
        <w:t>K</w:t>
      </w:r>
      <w:r w:rsidRPr="00B84503">
        <w:rPr>
          <w:rFonts w:asciiTheme="minorHAnsi" w:hAnsiTheme="minorHAnsi" w:cstheme="minorHAnsi"/>
          <w:sz w:val="22"/>
        </w:rPr>
        <w:t xml:space="preserve">ľúčových expertov. </w:t>
      </w:r>
    </w:p>
    <w:p w14:paraId="205BFA98" w14:textId="79BF55AE" w:rsidR="0000762B" w:rsidRPr="00B84503" w:rsidRDefault="0000762B" w:rsidP="0000762B">
      <w:pPr>
        <w:pStyle w:val="Odsekzoznamu"/>
        <w:numPr>
          <w:ilvl w:val="1"/>
          <w:numId w:val="96"/>
        </w:numPr>
        <w:spacing w:after="120"/>
        <w:ind w:left="567" w:hanging="567"/>
        <w:jc w:val="both"/>
        <w:rPr>
          <w:rFonts w:asciiTheme="minorHAnsi" w:hAnsiTheme="minorHAnsi" w:cstheme="minorHAnsi"/>
          <w:szCs w:val="20"/>
          <w:lang w:eastAsia="sk-SK"/>
        </w:rPr>
      </w:pPr>
      <w:r w:rsidRPr="00B84503">
        <w:rPr>
          <w:rFonts w:asciiTheme="minorHAnsi" w:hAnsiTheme="minorHAnsi" w:cstheme="minorHAnsi"/>
        </w:rPr>
        <w:t xml:space="preserve">Poskytovateľ je povinný každú zmenu kľúčového experta písomne oznámiť objednávateľovi. Nahradenie niektorého z kľúčových expertov je možné výlučne s písomným súhlasom </w:t>
      </w:r>
      <w:r w:rsidRPr="00B84503">
        <w:rPr>
          <w:rFonts w:asciiTheme="minorHAnsi" w:hAnsiTheme="minorHAnsi" w:cstheme="minorHAnsi"/>
        </w:rPr>
        <w:lastRenderedPageBreak/>
        <w:t xml:space="preserve">objednávateľa a iba v prípade, ak kľúčový expert preukázateľne nemôže vykonávať činnosť, na ktorú bola určená. Zároveň platí, že </w:t>
      </w:r>
      <w:r w:rsidRPr="00B84503">
        <w:rPr>
          <w:rFonts w:asciiTheme="minorHAnsi" w:hAnsiTheme="minorHAnsi" w:cstheme="minorHAnsi"/>
          <w:szCs w:val="20"/>
          <w:lang w:eastAsia="sk-SK"/>
        </w:rPr>
        <w:t xml:space="preserve">každý nový kľúčový expert musí spĺňať podmienky účasti stanovené v časti A.3 súťažných podkladov III.1.3) Technická spôsobilosť alebo odborná spôsobilosť, bod 2, pričom spôsobilosť nového kľúčového experta preukazuje poskytovateľ rovnakými dokladmi, aké boli požadované v rámci procesu verejného obstarávania. Pre vylúčenie pochybností sa strany rámcovej dohody dohodli, že pre nahradenie kľúčového experta nie je potrebné uzatvárať dodatok k tejto rámcovej dohode, ak bude dodržaný postup podľa tohto bodu rámcovej dohody. </w:t>
      </w:r>
    </w:p>
    <w:p w14:paraId="03A9614E" w14:textId="51C544E7" w:rsidR="0000762B" w:rsidRPr="00B84503" w:rsidRDefault="0000762B" w:rsidP="0000762B">
      <w:pPr>
        <w:pStyle w:val="Odsekzoznamu"/>
        <w:numPr>
          <w:ilvl w:val="1"/>
          <w:numId w:val="96"/>
        </w:numPr>
        <w:spacing w:after="120"/>
        <w:ind w:left="567" w:hanging="567"/>
        <w:jc w:val="both"/>
        <w:rPr>
          <w:rFonts w:asciiTheme="minorHAnsi" w:hAnsiTheme="minorHAnsi" w:cstheme="minorHAnsi"/>
          <w:szCs w:val="20"/>
          <w:lang w:eastAsia="sk-SK"/>
        </w:rPr>
      </w:pPr>
      <w:r w:rsidRPr="00B84503">
        <w:rPr>
          <w:rFonts w:asciiTheme="minorHAnsi" w:hAnsiTheme="minorHAnsi" w:cstheme="minorHAnsi"/>
          <w:szCs w:val="20"/>
          <w:lang w:eastAsia="sk-SK"/>
        </w:rPr>
        <w:t xml:space="preserve">Poskytovateľ sa zaväzuje, že výkon ostatných činností v rámci plnenia tejto rámcovej dohody mimo činností zverených kľúčovým expertom bude vykonávať vždy prostredníctvom osôb zodpovedných za poskytnutie služby, ktorých na tento účel identifikoval vo svojej ponuke v rámci procesu verejného obstarávania. Zoznam osôb zodpovedných za poskytnutie služby s uvedením ich zodpovednosti a odborného zamerania tvorí </w:t>
      </w:r>
      <w:r w:rsidR="00A869D0">
        <w:rPr>
          <w:rFonts w:asciiTheme="minorHAnsi" w:hAnsiTheme="minorHAnsi" w:cstheme="minorHAnsi"/>
          <w:szCs w:val="20"/>
          <w:lang w:eastAsia="sk-SK"/>
        </w:rPr>
        <w:t>P</w:t>
      </w:r>
      <w:r w:rsidRPr="00B84503">
        <w:rPr>
          <w:rFonts w:asciiTheme="minorHAnsi" w:hAnsiTheme="minorHAnsi" w:cstheme="minorHAnsi"/>
          <w:szCs w:val="20"/>
          <w:lang w:eastAsia="sk-SK"/>
        </w:rPr>
        <w:t xml:space="preserve">rílohu č. 22 rámcovej dohody -  Zoznam osôb zodpovedných za poskytnutie služby. </w:t>
      </w:r>
    </w:p>
    <w:p w14:paraId="140696C6" w14:textId="08D37F27" w:rsidR="0000762B" w:rsidRPr="00B84503" w:rsidRDefault="0000762B" w:rsidP="00D563EE">
      <w:pPr>
        <w:pStyle w:val="Odsekzoznamu"/>
        <w:numPr>
          <w:ilvl w:val="1"/>
          <w:numId w:val="96"/>
        </w:numPr>
        <w:spacing w:after="120"/>
        <w:ind w:left="567" w:hanging="567"/>
        <w:jc w:val="both"/>
        <w:rPr>
          <w:rFonts w:asciiTheme="minorHAnsi" w:hAnsiTheme="minorHAnsi" w:cstheme="minorHAnsi"/>
          <w:szCs w:val="20"/>
          <w:lang w:eastAsia="sk-SK"/>
        </w:rPr>
      </w:pPr>
      <w:r w:rsidRPr="00B84503">
        <w:rPr>
          <w:rFonts w:asciiTheme="minorHAnsi" w:hAnsiTheme="minorHAnsi" w:cstheme="minorHAnsi"/>
          <w:szCs w:val="20"/>
          <w:lang w:eastAsia="sk-SK"/>
        </w:rPr>
        <w:t>Poskytovateľ je povinný každú zmenu osoby zodpovednej za poskytnutie služby písomne oznámiť objednávateľovi. Nahradenie niektorej osoby zodpovednej za poskytnutie služby je možné výlučne s písomným súhlasom objednávateľa a iba v prípade, ak osoba zodpovedná za poskytnutie služby nemôže vykonávať činnosť, na ktorú bola určená. Zároveň platí, že každá nová osoba zodpovedná za poskytnutie služby musí spĺňať podmienky stanovené v bode 13 Prílohy č. 1</w:t>
      </w:r>
      <w:r w:rsidR="00AB26BD" w:rsidRPr="00B84503">
        <w:rPr>
          <w:rFonts w:asciiTheme="minorHAnsi" w:hAnsiTheme="minorHAnsi" w:cstheme="minorHAnsi"/>
          <w:szCs w:val="20"/>
          <w:lang w:eastAsia="sk-SK"/>
        </w:rPr>
        <w:t>6</w:t>
      </w:r>
      <w:r w:rsidRPr="00B84503">
        <w:rPr>
          <w:rFonts w:asciiTheme="minorHAnsi" w:hAnsiTheme="minorHAnsi" w:cstheme="minorHAnsi"/>
          <w:szCs w:val="20"/>
          <w:lang w:eastAsia="sk-SK"/>
        </w:rPr>
        <w:t xml:space="preserve"> rámcovej dohody. Pre vylúčenie pochybností sa strany rámcovej dohody dohodli, že pre nahradenie osoby zodpovednej za poskytnutie služby nie je potrebné uzatvárať dodatok k tejto rámcovej dohode, ak bude dodržaný postup podľa tohto bodu rámcovej dohody.</w:t>
      </w:r>
    </w:p>
    <w:p w14:paraId="5C067FA8" w14:textId="26FB9944" w:rsidR="0000762B" w:rsidRPr="00B84503" w:rsidRDefault="0000762B" w:rsidP="00C17786">
      <w:pPr>
        <w:pStyle w:val="CEMOS"/>
        <w:numPr>
          <w:ilvl w:val="1"/>
          <w:numId w:val="96"/>
        </w:numPr>
        <w:spacing w:before="0" w:after="120"/>
        <w:ind w:left="567" w:hanging="567"/>
        <w:rPr>
          <w:rFonts w:ascii="Calibri" w:hAnsi="Calibri" w:cs="Calibri"/>
          <w:sz w:val="22"/>
          <w:szCs w:val="22"/>
        </w:rPr>
      </w:pPr>
      <w:r w:rsidRPr="00B84503">
        <w:rPr>
          <w:rFonts w:asciiTheme="minorHAnsi" w:hAnsiTheme="minorHAnsi" w:cstheme="minorHAnsi"/>
          <w:sz w:val="22"/>
        </w:rPr>
        <w:t xml:space="preserve">Plnenie úloh zverených kľúčovým expertom prostredníctvom iných osôb, ako sú kľúčoví experti, ktorí nespĺňajú podmienky uvedené v bode 9.7 tohto článku rámcovej dohody </w:t>
      </w:r>
      <w:r w:rsidR="00B84503">
        <w:rPr>
          <w:rFonts w:asciiTheme="minorHAnsi" w:hAnsiTheme="minorHAnsi" w:cstheme="minorHAnsi"/>
          <w:sz w:val="22"/>
        </w:rPr>
        <w:t>a/alebo neboli písomne odsúhlas</w:t>
      </w:r>
      <w:r w:rsidR="00A869D0">
        <w:rPr>
          <w:rFonts w:asciiTheme="minorHAnsi" w:hAnsiTheme="minorHAnsi" w:cstheme="minorHAnsi"/>
          <w:sz w:val="22"/>
        </w:rPr>
        <w:t>en</w:t>
      </w:r>
      <w:r w:rsidRPr="00B84503">
        <w:rPr>
          <w:rFonts w:asciiTheme="minorHAnsi" w:hAnsiTheme="minorHAnsi" w:cstheme="minorHAnsi"/>
          <w:sz w:val="22"/>
        </w:rPr>
        <w:t>í objednávateľom sa považuje za podstatné porušenie rámcovej dohody poskytovateľom. Za podstatné porušenie rámcovej dohody poskytovateľom sa považuje aj pl</w:t>
      </w:r>
      <w:r w:rsidR="00B84503">
        <w:rPr>
          <w:rFonts w:asciiTheme="minorHAnsi" w:hAnsiTheme="minorHAnsi" w:cstheme="minorHAnsi"/>
          <w:sz w:val="22"/>
        </w:rPr>
        <w:t>n</w:t>
      </w:r>
      <w:r w:rsidRPr="00B84503">
        <w:rPr>
          <w:rFonts w:asciiTheme="minorHAnsi" w:hAnsiTheme="minorHAnsi" w:cstheme="minorHAnsi"/>
          <w:sz w:val="22"/>
        </w:rPr>
        <w:t xml:space="preserve">enie úloh zvereným osobám zodpovedným za poskytnutie služby prostredníctvom iných osôb, ako sú osoby zodpovedné za poskytnutie služby, ktoré nespĺňajú podmienky uvedené v bode 9.9 tohto článku rámcovej  dohody a/alebo neboli písomne odsúhlasené objednávateľom. </w:t>
      </w:r>
    </w:p>
    <w:p w14:paraId="59231C6B" w14:textId="77777777" w:rsidR="00896E16" w:rsidRPr="00B84503" w:rsidRDefault="00896E16" w:rsidP="00896E16">
      <w:pPr>
        <w:pStyle w:val="CEMOS"/>
        <w:spacing w:before="0" w:after="120"/>
        <w:ind w:left="0" w:firstLine="0"/>
        <w:rPr>
          <w:rFonts w:asciiTheme="minorHAnsi" w:hAnsiTheme="minorHAnsi" w:cstheme="minorHAnsi"/>
          <w:color w:val="000000" w:themeColor="text1"/>
          <w:sz w:val="22"/>
          <w:szCs w:val="22"/>
        </w:rPr>
      </w:pPr>
    </w:p>
    <w:p w14:paraId="33061455" w14:textId="77777777" w:rsidR="00896E16" w:rsidRPr="00B84503" w:rsidRDefault="00896E16" w:rsidP="00896E16">
      <w:pPr>
        <w:pStyle w:val="CEMOS"/>
        <w:spacing w:before="0"/>
        <w:ind w:left="0" w:firstLine="0"/>
        <w:jc w:val="center"/>
        <w:rPr>
          <w:rFonts w:asciiTheme="minorHAnsi" w:hAnsiTheme="minorHAnsi" w:cstheme="minorHAnsi"/>
          <w:b/>
          <w:color w:val="000000" w:themeColor="text1"/>
          <w:sz w:val="22"/>
          <w:szCs w:val="22"/>
        </w:rPr>
      </w:pPr>
      <w:r w:rsidRPr="00B84503">
        <w:rPr>
          <w:rFonts w:asciiTheme="minorHAnsi" w:hAnsiTheme="minorHAnsi" w:cstheme="minorHAnsi"/>
          <w:b/>
          <w:color w:val="000000" w:themeColor="text1"/>
          <w:sz w:val="22"/>
          <w:szCs w:val="22"/>
        </w:rPr>
        <w:t>Čl. 10</w:t>
      </w:r>
    </w:p>
    <w:p w14:paraId="0B46C418" w14:textId="77777777" w:rsidR="00896E16" w:rsidRPr="00B84503" w:rsidRDefault="00896E16" w:rsidP="00896E16">
      <w:pPr>
        <w:pStyle w:val="CEMOS"/>
        <w:spacing w:before="0" w:after="120"/>
        <w:ind w:left="0" w:firstLine="0"/>
        <w:jc w:val="center"/>
        <w:rPr>
          <w:rFonts w:asciiTheme="minorHAnsi" w:hAnsiTheme="minorHAnsi" w:cstheme="minorHAnsi"/>
          <w:b/>
          <w:color w:val="000000" w:themeColor="text1"/>
          <w:sz w:val="22"/>
          <w:szCs w:val="22"/>
        </w:rPr>
      </w:pPr>
      <w:r w:rsidRPr="00B84503">
        <w:rPr>
          <w:rFonts w:asciiTheme="minorHAnsi" w:hAnsiTheme="minorHAnsi" w:cstheme="minorHAnsi"/>
          <w:b/>
          <w:color w:val="000000" w:themeColor="text1"/>
          <w:sz w:val="22"/>
          <w:szCs w:val="22"/>
        </w:rPr>
        <w:t>OSTATNÉ USTANOVENIA</w:t>
      </w:r>
    </w:p>
    <w:p w14:paraId="34DD7D93" w14:textId="77777777" w:rsidR="00896E16" w:rsidRPr="00B84503" w:rsidRDefault="00896E16" w:rsidP="0002330E">
      <w:pPr>
        <w:pStyle w:val="CEMOS"/>
        <w:numPr>
          <w:ilvl w:val="1"/>
          <w:numId w:val="99"/>
        </w:numPr>
        <w:spacing w:before="0" w:after="120"/>
        <w:ind w:left="567" w:hanging="567"/>
        <w:rPr>
          <w:rFonts w:asciiTheme="minorHAnsi" w:hAnsiTheme="minorHAnsi" w:cstheme="minorHAnsi"/>
          <w:color w:val="000000" w:themeColor="text1"/>
          <w:sz w:val="22"/>
          <w:szCs w:val="22"/>
        </w:rPr>
      </w:pPr>
      <w:r w:rsidRPr="00B84503">
        <w:rPr>
          <w:rFonts w:asciiTheme="minorHAnsi" w:eastAsia="Calibri" w:hAnsiTheme="minorHAnsi" w:cstheme="minorHAnsi"/>
          <w:color w:val="000000" w:themeColor="text1"/>
          <w:sz w:val="22"/>
          <w:szCs w:val="22"/>
          <w:lang w:eastAsia="en-US"/>
        </w:rPr>
        <w:t>Poskytovateľ sa zaväzuje počas trvania rámcovej dohody pri plnení predmetu rámcovej dohody dodržiavať</w:t>
      </w:r>
      <w:r w:rsidRPr="00B84503">
        <w:rPr>
          <w:rFonts w:asciiTheme="minorHAnsi" w:hAnsiTheme="minorHAnsi" w:cstheme="minorHAnsi"/>
          <w:color w:val="000000" w:themeColor="text1"/>
          <w:sz w:val="22"/>
          <w:szCs w:val="22"/>
        </w:rPr>
        <w:t xml:space="preserve"> Dohodu o mlčanlivosti, ktorú poskytovateľ s objednávateľom uzatvorili spolu s rámcovou dohodu a ktorá ako Príloha č. 17 tvorí neoddeliteľnú súčasť rámcovej dohody. </w:t>
      </w:r>
    </w:p>
    <w:p w14:paraId="3027345D" w14:textId="77C8ED60" w:rsidR="00896E16" w:rsidRPr="00B84503" w:rsidRDefault="00896E16" w:rsidP="0002330E">
      <w:pPr>
        <w:pStyle w:val="CEMOS"/>
        <w:numPr>
          <w:ilvl w:val="1"/>
          <w:numId w:val="99"/>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sa zaväzuje, že nebude v súvislosti s predmetom rámcovej dohody v súvislosti s vykonávaním činnosti, ktorá je predmetom rámcovej dohody zamestnávať zamestnancov v rozpore s právnymi predpismi Slovenskej republiky upravujúcimi nelegálnu prácu a nelegálne zamestnávanie, ako aj právnymi predpismi Európskej únie, a to najmä v rozpore so zákonom č. 82/2005 Z. z. o nelegálnej práci a nelegálnom zamestnávaní a o zmene a doplnení niektorých zákonov</w:t>
      </w:r>
      <w:r w:rsidR="00AB26BD" w:rsidRPr="00B84503">
        <w:rPr>
          <w:rFonts w:asciiTheme="minorHAnsi" w:hAnsiTheme="minorHAnsi" w:cstheme="minorHAnsi"/>
          <w:color w:val="000000" w:themeColor="text1"/>
          <w:sz w:val="22"/>
          <w:szCs w:val="22"/>
        </w:rPr>
        <w:t xml:space="preserve"> v znení neskorších predpisov</w:t>
      </w:r>
      <w:r w:rsidRPr="00B84503">
        <w:rPr>
          <w:rFonts w:asciiTheme="minorHAnsi" w:hAnsiTheme="minorHAnsi" w:cstheme="minorHAnsi"/>
          <w:color w:val="000000" w:themeColor="text1"/>
          <w:sz w:val="22"/>
          <w:szCs w:val="22"/>
        </w:rPr>
        <w:t xml:space="preserve"> (ďalej len „</w:t>
      </w:r>
      <w:r w:rsidRPr="00B84503">
        <w:rPr>
          <w:rFonts w:asciiTheme="minorHAnsi" w:hAnsiTheme="minorHAnsi" w:cstheme="minorHAnsi"/>
          <w:b/>
          <w:color w:val="000000" w:themeColor="text1"/>
          <w:sz w:val="22"/>
          <w:szCs w:val="22"/>
        </w:rPr>
        <w:t>zákon o nelegálnej práci</w:t>
      </w:r>
      <w:r w:rsidRPr="00B84503">
        <w:rPr>
          <w:rFonts w:asciiTheme="minorHAnsi" w:hAnsiTheme="minorHAnsi" w:cstheme="minorHAnsi"/>
          <w:color w:val="000000" w:themeColor="text1"/>
          <w:sz w:val="22"/>
          <w:szCs w:val="22"/>
        </w:rPr>
        <w:t>“), v spojení so zákonom č. 311/2001 Z. z. Zákonník práce v znení neskorších predpi</w:t>
      </w:r>
      <w:r w:rsidR="00B84503">
        <w:rPr>
          <w:rFonts w:asciiTheme="minorHAnsi" w:hAnsiTheme="minorHAnsi" w:cstheme="minorHAnsi"/>
          <w:color w:val="000000" w:themeColor="text1"/>
          <w:sz w:val="22"/>
          <w:szCs w:val="22"/>
        </w:rPr>
        <w:t>s</w:t>
      </w:r>
      <w:r w:rsidRPr="00B84503">
        <w:rPr>
          <w:rFonts w:asciiTheme="minorHAnsi" w:hAnsiTheme="minorHAnsi" w:cstheme="minorHAnsi"/>
          <w:color w:val="000000" w:themeColor="text1"/>
          <w:sz w:val="22"/>
          <w:szCs w:val="22"/>
        </w:rPr>
        <w:t xml:space="preserve">ov, Obchodným zákonníkom, zákonom č. 5/2004 Z. z. o službách zamestnanosti a o zmene a doplnení niektorých zákonov v znení neskorších predpisov, zákonom č. </w:t>
      </w:r>
      <w:hyperlink r:id="rId21" w:history="1">
        <w:r w:rsidRPr="00B84503">
          <w:rPr>
            <w:rStyle w:val="Hypertextovprepojenie"/>
            <w:rFonts w:asciiTheme="minorHAnsi" w:hAnsiTheme="minorHAnsi" w:cstheme="minorHAnsi"/>
            <w:color w:val="000000" w:themeColor="text1"/>
            <w:sz w:val="22"/>
            <w:szCs w:val="22"/>
          </w:rPr>
          <w:t>461/2003 Z. z.</w:t>
        </w:r>
      </w:hyperlink>
      <w:r w:rsidRPr="00B84503">
        <w:rPr>
          <w:rFonts w:asciiTheme="minorHAnsi" w:hAnsiTheme="minorHAnsi" w:cstheme="minorHAnsi"/>
          <w:color w:val="000000" w:themeColor="text1"/>
          <w:sz w:val="22"/>
          <w:szCs w:val="22"/>
        </w:rPr>
        <w:t xml:space="preserve"> o sociálnom poistení v znení neskorších predpisov, zákonom č. </w:t>
      </w:r>
      <w:hyperlink r:id="rId22" w:history="1">
        <w:r w:rsidRPr="00B84503">
          <w:rPr>
            <w:rStyle w:val="Hypertextovprepojenie"/>
            <w:rFonts w:asciiTheme="minorHAnsi" w:hAnsiTheme="minorHAnsi" w:cstheme="minorHAnsi"/>
            <w:color w:val="000000" w:themeColor="text1"/>
            <w:sz w:val="22"/>
            <w:szCs w:val="22"/>
          </w:rPr>
          <w:t>404/2011 Z. z.</w:t>
        </w:r>
      </w:hyperlink>
      <w:r w:rsidRPr="00B84503">
        <w:rPr>
          <w:rFonts w:asciiTheme="minorHAnsi" w:hAnsiTheme="minorHAnsi" w:cstheme="minorHAnsi"/>
          <w:color w:val="000000" w:themeColor="text1"/>
          <w:sz w:val="22"/>
          <w:szCs w:val="22"/>
        </w:rPr>
        <w:t xml:space="preserve"> o pobyte cudzincov a o zmene a doplnení </w:t>
      </w:r>
      <w:r w:rsidRPr="00B84503">
        <w:rPr>
          <w:rFonts w:asciiTheme="minorHAnsi" w:hAnsiTheme="minorHAnsi" w:cstheme="minorHAnsi"/>
          <w:color w:val="000000" w:themeColor="text1"/>
          <w:sz w:val="22"/>
          <w:szCs w:val="22"/>
        </w:rPr>
        <w:lastRenderedPageBreak/>
        <w:t xml:space="preserve">niektorých zákonov v znení neskorších predpisov, zákona č. </w:t>
      </w:r>
      <w:hyperlink r:id="rId23" w:history="1">
        <w:r w:rsidRPr="00B84503">
          <w:rPr>
            <w:rStyle w:val="Hypertextovprepojenie"/>
            <w:rFonts w:asciiTheme="minorHAnsi" w:hAnsiTheme="minorHAnsi" w:cstheme="minorHAnsi"/>
            <w:color w:val="000000" w:themeColor="text1"/>
            <w:sz w:val="22"/>
            <w:szCs w:val="22"/>
          </w:rPr>
          <w:t>480/2002 Z. z.</w:t>
        </w:r>
      </w:hyperlink>
      <w:r w:rsidRPr="00B84503">
        <w:rPr>
          <w:rFonts w:asciiTheme="minorHAnsi" w:hAnsiTheme="minorHAnsi" w:cstheme="minorHAnsi"/>
          <w:color w:val="000000" w:themeColor="text1"/>
          <w:sz w:val="22"/>
          <w:szCs w:val="22"/>
        </w:rPr>
        <w:t xml:space="preserve">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6B10A3F5" w14:textId="77777777" w:rsidR="00896E16" w:rsidRPr="00B84503" w:rsidRDefault="00896E16" w:rsidP="0002330E">
      <w:pPr>
        <w:pStyle w:val="CEMOS"/>
        <w:numPr>
          <w:ilvl w:val="1"/>
          <w:numId w:val="99"/>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že orgán vykonávajúci kontrolu nelegálnej práce a nelegálneho zamestnávania zistí porušenie § 7b ods. 5 zákona o nelegálnej práci, t. j. porušenie zákazu prijať prácu alebo službu, ktorú objednávateľovi na základe rámcovej dohody dodáva alebo poskytuje poskytovateľ služby prostredníctvom fyzickej osoby, ktorú nelegálne zamestnáva, v nadväznosti na čo bude objednávateľovi uložená pokuta, ktorú objednávateľ uhradí, objednávateľ si uplatní jej náhradu u poskytovateľa a poskytovateľ sa zaväzuje túto pokutu objednávateľovi nahradiť.</w:t>
      </w:r>
    </w:p>
    <w:p w14:paraId="786ED57A" w14:textId="78D6214E" w:rsidR="00896E16" w:rsidRPr="00B84503" w:rsidRDefault="00896E16" w:rsidP="0002330E">
      <w:pPr>
        <w:pStyle w:val="CEMOS"/>
        <w:numPr>
          <w:ilvl w:val="1"/>
          <w:numId w:val="99"/>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Poskytovateľ zodpovedá za bezpečnosť a ochranu zdravia vlastných zamestnancov, za ohrozenie bezpečnosti premávky na ceste a všetky prípadné škody, zavinené svojou činnosťou. Poskytovateľ sa zaväzuje pri uskutočňovaní prác dodržiavať všetky súvisiace predpisy o ochrane zdravia a bezpečnosti pri práci, predpisy o ochrane životného prostredia, ako aj o bezpečnosti premávky na ceste vyplývajúce zo zákona č. 8/2009 Z. z. o cestnej premávke a o zmene a doplnení niektorých zákonov </w:t>
      </w:r>
      <w:r w:rsidR="00AB26BD" w:rsidRPr="00B84503">
        <w:rPr>
          <w:rFonts w:asciiTheme="minorHAnsi" w:hAnsiTheme="minorHAnsi" w:cstheme="minorHAnsi"/>
          <w:color w:val="000000" w:themeColor="text1"/>
          <w:sz w:val="22"/>
          <w:szCs w:val="22"/>
        </w:rPr>
        <w:t xml:space="preserve">v znení neskorších predpisov </w:t>
      </w:r>
      <w:r w:rsidRPr="00B84503">
        <w:rPr>
          <w:rFonts w:asciiTheme="minorHAnsi" w:hAnsiTheme="minorHAnsi" w:cstheme="minorHAnsi"/>
          <w:color w:val="000000" w:themeColor="text1"/>
          <w:sz w:val="22"/>
          <w:szCs w:val="22"/>
        </w:rPr>
        <w:t>a vyhlášky MV SR č.</w:t>
      </w:r>
      <w:r w:rsidR="00AB26BD" w:rsidRPr="00B84503">
        <w:rPr>
          <w:rFonts w:asciiTheme="minorHAnsi" w:hAnsiTheme="minorHAnsi" w:cstheme="minorHAnsi"/>
          <w:color w:val="000000" w:themeColor="text1"/>
          <w:sz w:val="22"/>
          <w:szCs w:val="22"/>
        </w:rPr>
        <w:t xml:space="preserve"> </w:t>
      </w:r>
      <w:r w:rsidRPr="00B84503">
        <w:rPr>
          <w:rFonts w:asciiTheme="minorHAnsi" w:hAnsiTheme="minorHAnsi" w:cstheme="minorHAnsi"/>
          <w:color w:val="000000" w:themeColor="text1"/>
          <w:sz w:val="22"/>
          <w:szCs w:val="22"/>
        </w:rPr>
        <w:t>9/2009 Z. z., ktorou sa vykonáva zákon o cestnej premávke.</w:t>
      </w:r>
    </w:p>
    <w:p w14:paraId="4F00A3AD" w14:textId="3F826B53" w:rsidR="00896E16" w:rsidRPr="00B84503" w:rsidRDefault="00896E16" w:rsidP="0002330E">
      <w:pPr>
        <w:pStyle w:val="CEMOS"/>
        <w:numPr>
          <w:ilvl w:val="1"/>
          <w:numId w:val="99"/>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V prípade vzniku akýchkoľvek odpadov pri plnení predmetu rámcovej dohody je </w:t>
      </w:r>
      <w:r w:rsidR="00AB26BD" w:rsidRPr="00B84503">
        <w:rPr>
          <w:rFonts w:asciiTheme="minorHAnsi" w:hAnsiTheme="minorHAnsi" w:cstheme="minorHAnsi"/>
          <w:color w:val="000000" w:themeColor="text1"/>
          <w:sz w:val="22"/>
          <w:szCs w:val="22"/>
        </w:rPr>
        <w:t>poskytovateľ</w:t>
      </w:r>
      <w:r w:rsidRPr="00B84503">
        <w:rPr>
          <w:rFonts w:asciiTheme="minorHAnsi" w:hAnsiTheme="minorHAnsi" w:cstheme="minorHAnsi"/>
          <w:color w:val="000000" w:themeColor="text1"/>
          <w:sz w:val="22"/>
          <w:szCs w:val="22"/>
        </w:rPr>
        <w:t xml:space="preserve"> zodpovedný za nakladanie s týmito odpadmi a podľa zákona č. 79/2015 Z. z. o odpadoch a o zmene a doplnení niektorých zákonov v znení neskorších predpisov (ďalej iba „</w:t>
      </w:r>
      <w:r w:rsidRPr="00B84503">
        <w:rPr>
          <w:rFonts w:asciiTheme="minorHAnsi" w:hAnsiTheme="minorHAnsi" w:cstheme="minorHAnsi"/>
          <w:b/>
          <w:color w:val="000000" w:themeColor="text1"/>
          <w:sz w:val="22"/>
          <w:szCs w:val="22"/>
        </w:rPr>
        <w:t>zákon o odpadoch</w:t>
      </w:r>
      <w:r w:rsidRPr="00B84503">
        <w:rPr>
          <w:rFonts w:asciiTheme="minorHAnsi" w:hAnsiTheme="minorHAnsi" w:cstheme="minorHAnsi"/>
          <w:color w:val="000000" w:themeColor="text1"/>
          <w:sz w:val="22"/>
          <w:szCs w:val="22"/>
        </w:rPr>
        <w:t xml:space="preserve">“) a je povinný plniť všetky povinnosti, ktoré prislúchajú držiteľovi odpadu podľa príslušných ustanovení zákona o odpadoch. Jedná sa najmä nie však výlučne o povinnosti držiteľa odpadu podľa ustanovenia § 14 zákona o odpadoch, za triedenie, zaraďovanie, spôsob zhodnocovania, spôsob zneškodňovania, odovzdávanie, odvoz, zhromažďovanie, skladovanie, likvidáciu a za celkové nakladanie so všetkými odpadmi vrátane nebezpečných odpadov a podľa ustanovenia § 77 zákona o odpadoch. </w:t>
      </w:r>
    </w:p>
    <w:p w14:paraId="66941583" w14:textId="77777777" w:rsidR="00896E16" w:rsidRPr="00B84503" w:rsidRDefault="00896E16" w:rsidP="0002330E">
      <w:pPr>
        <w:pStyle w:val="CEMOS"/>
        <w:numPr>
          <w:ilvl w:val="1"/>
          <w:numId w:val="99"/>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je zároveň povinný dodržiavať všetky povinnosti v zmysle vyhlášky Ministerstva životného prostredia Slovenskej republiky (ďalej len „</w:t>
      </w:r>
      <w:r w:rsidRPr="00B84503">
        <w:rPr>
          <w:rFonts w:asciiTheme="minorHAnsi" w:hAnsiTheme="minorHAnsi" w:cstheme="minorHAnsi"/>
          <w:b/>
          <w:color w:val="000000" w:themeColor="text1"/>
          <w:sz w:val="22"/>
          <w:szCs w:val="22"/>
        </w:rPr>
        <w:t>MŽP SR</w:t>
      </w:r>
      <w:r w:rsidRPr="00B84503">
        <w:rPr>
          <w:rFonts w:asciiTheme="minorHAnsi" w:hAnsiTheme="minorHAnsi" w:cstheme="minorHAnsi"/>
          <w:color w:val="000000" w:themeColor="text1"/>
          <w:sz w:val="22"/>
          <w:szCs w:val="22"/>
        </w:rPr>
        <w:t>“) č. 366/2015 Z. z. o evidenčnej povinnosti a ohlasovacej povinnosti (ďalej len „</w:t>
      </w:r>
      <w:r w:rsidRPr="00B84503">
        <w:rPr>
          <w:rFonts w:asciiTheme="minorHAnsi" w:hAnsiTheme="minorHAnsi" w:cstheme="minorHAnsi"/>
          <w:b/>
          <w:color w:val="000000" w:themeColor="text1"/>
          <w:sz w:val="22"/>
          <w:szCs w:val="22"/>
        </w:rPr>
        <w:t>vyhláška o evidencii odpadov</w:t>
      </w:r>
      <w:r w:rsidRPr="00B84503">
        <w:rPr>
          <w:rFonts w:asciiTheme="minorHAnsi" w:hAnsiTheme="minorHAnsi" w:cstheme="minorHAnsi"/>
          <w:color w:val="000000" w:themeColor="text1"/>
          <w:sz w:val="22"/>
          <w:szCs w:val="22"/>
        </w:rPr>
        <w:t xml:space="preserve">“), vyhlášky MŽP SR č. 365/2015 Z. z., ktorou sa ustanovuje Katalóg odpadov a vyhlášky č. 371/2015 Z. z., ktorou sa vykonávajú niektoré ustanovenia zákona o odpadoch, ako aj v zmysle ostatných právnych predpisov v oblasti nakladania s odpadmi. </w:t>
      </w:r>
    </w:p>
    <w:p w14:paraId="5A0A317C" w14:textId="7FAE19D2" w:rsidR="00896E16" w:rsidRPr="00B84503" w:rsidRDefault="00896E16" w:rsidP="0002330E">
      <w:pPr>
        <w:pStyle w:val="CEMOS"/>
        <w:numPr>
          <w:ilvl w:val="1"/>
          <w:numId w:val="99"/>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je povinný uchovávať všetky doklady preukazujúce spôsob nakladania s odpadom a v zmysle vyhlášky o evidencii odpadov je povinný viesť evidenciu odpadov na Evidenčnom liste odpadov. K preberaniu akéhokoľvek plnenia je poskytovateľ povinný objednávateľovi odovzdať všetky doklady preukazujúce množstvo odpadov, spôsob nakladania s odpadmi, ktoré vznikli pri plnení predmetu rámcovej dohody, vrátane Evidenčných listov odpadov. Doklady o množstve a spôsobe nakladania s odpadmi podľa tohto bodu je poskytovateľ objednávateľovi povinný predložiť alebo odovzdať aj kedykoľvek na vyžiadanie objednávateľa. Zároveň je poskytovateľ všetky doklady podľa tohto bodu vzťahujúce sa k nakladaniu s odpadom počas celého kalendárneho roka odovzdať objednávateľovi za každý kalendárny mesiac, najneskôr však do 20 kalendárneho dňa príslušného mesiaca.</w:t>
      </w:r>
    </w:p>
    <w:p w14:paraId="5419354B" w14:textId="77777777" w:rsidR="00896E16" w:rsidRPr="00B84503" w:rsidRDefault="00896E16" w:rsidP="0002330E">
      <w:pPr>
        <w:pStyle w:val="CEMOS"/>
        <w:numPr>
          <w:ilvl w:val="1"/>
          <w:numId w:val="99"/>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ak vznikne objednávateľovi akákoľvek škoda v súvislosti s porušením povinností poskytovateľa dodržiavať ustanovenia v oblasti nakladania s odpadmi podľa tohto článku rámcovej dohody, poskytovateľ je povinný túto škodu objednávateľovi nahradiť.</w:t>
      </w:r>
    </w:p>
    <w:p w14:paraId="661E5084" w14:textId="77777777" w:rsidR="00896E16" w:rsidRPr="00B84503" w:rsidRDefault="00896E16" w:rsidP="0002330E">
      <w:pPr>
        <w:pStyle w:val="CEMOS"/>
        <w:numPr>
          <w:ilvl w:val="1"/>
          <w:numId w:val="99"/>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lastRenderedPageBreak/>
        <w:t>Poskytovateľ je pri plnení rámcovej dohody povinný dodržiavať príslušné právne predpisy v oblasti ochrany životného prostredia, a zároveň sa zaväzuje objednávateľa informovať o každom správnom alebo inom konaní týkajúcom sa porušenia povinnosti na úseku ochrany životného prostredia a poskytnúť objednávateľovi všetku potrebnú súčinnosť, všetky potrebné informácie a podklady.</w:t>
      </w:r>
    </w:p>
    <w:p w14:paraId="3403C2BA" w14:textId="79767278" w:rsidR="00896E16" w:rsidRPr="00B84503" w:rsidRDefault="00896E16" w:rsidP="0002330E">
      <w:pPr>
        <w:pStyle w:val="CEMOS"/>
        <w:numPr>
          <w:ilvl w:val="1"/>
          <w:numId w:val="99"/>
        </w:numPr>
        <w:spacing w:before="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V prípade, ak konaním poskytovateľa v súvislosti s plnením predmetu tejto rámcovej dohody dôjde k porušeniu predpisov v oblasti ochrany životného prostredia, objednávateľ má nárok na zaplatenie zmluvnej pokuty vo výške 500,- Eur </w:t>
      </w:r>
      <w:r w:rsidR="00AB26BD" w:rsidRPr="00B84503">
        <w:rPr>
          <w:rFonts w:asciiTheme="minorHAnsi" w:hAnsiTheme="minorHAnsi" w:cstheme="minorHAnsi"/>
          <w:color w:val="000000" w:themeColor="text1"/>
          <w:sz w:val="22"/>
          <w:szCs w:val="22"/>
        </w:rPr>
        <w:t xml:space="preserve">(slovom: päťsto eur) </w:t>
      </w:r>
      <w:r w:rsidRPr="00B84503">
        <w:rPr>
          <w:rFonts w:asciiTheme="minorHAnsi" w:hAnsiTheme="minorHAnsi" w:cstheme="minorHAnsi"/>
          <w:color w:val="000000" w:themeColor="text1"/>
          <w:sz w:val="22"/>
          <w:szCs w:val="22"/>
        </w:rPr>
        <w:t>za každé takého porušenie.</w:t>
      </w:r>
    </w:p>
    <w:p w14:paraId="0F522D32" w14:textId="77777777" w:rsidR="00896E16" w:rsidRPr="00B84503" w:rsidRDefault="00896E16" w:rsidP="00896E16">
      <w:pPr>
        <w:pStyle w:val="CEMOS"/>
        <w:spacing w:before="0" w:after="120"/>
        <w:ind w:left="0" w:firstLine="0"/>
        <w:jc w:val="center"/>
        <w:rPr>
          <w:rFonts w:asciiTheme="minorHAnsi" w:hAnsiTheme="minorHAnsi" w:cstheme="minorHAnsi"/>
          <w:color w:val="000000" w:themeColor="text1"/>
          <w:sz w:val="22"/>
          <w:szCs w:val="22"/>
        </w:rPr>
      </w:pPr>
    </w:p>
    <w:p w14:paraId="5E9C7F8D" w14:textId="0D91A99C" w:rsidR="00896E16" w:rsidRPr="00B84503" w:rsidRDefault="00896E16" w:rsidP="00896E16">
      <w:pPr>
        <w:pStyle w:val="CEMOS"/>
        <w:spacing w:before="0"/>
        <w:ind w:left="0" w:firstLine="0"/>
        <w:jc w:val="center"/>
        <w:rPr>
          <w:rFonts w:asciiTheme="minorHAnsi" w:hAnsiTheme="minorHAnsi" w:cstheme="minorHAnsi"/>
          <w:b/>
          <w:color w:val="000000" w:themeColor="text1"/>
          <w:sz w:val="22"/>
          <w:szCs w:val="22"/>
        </w:rPr>
      </w:pPr>
      <w:r w:rsidRPr="00B84503">
        <w:rPr>
          <w:rFonts w:asciiTheme="minorHAnsi" w:hAnsiTheme="minorHAnsi" w:cstheme="minorHAnsi"/>
          <w:b/>
          <w:color w:val="000000" w:themeColor="text1"/>
          <w:sz w:val="22"/>
          <w:szCs w:val="22"/>
        </w:rPr>
        <w:t xml:space="preserve">Čl. 11 </w:t>
      </w:r>
    </w:p>
    <w:p w14:paraId="361C5CAD" w14:textId="77777777" w:rsidR="00AB26BD" w:rsidRPr="00B84503" w:rsidRDefault="00AB26BD" w:rsidP="00AB26BD">
      <w:pPr>
        <w:pStyle w:val="CEMOS"/>
        <w:spacing w:before="0" w:after="120"/>
        <w:ind w:left="0" w:firstLine="0"/>
        <w:jc w:val="center"/>
        <w:rPr>
          <w:rFonts w:ascii="Calibri" w:hAnsi="Calibri" w:cs="Calibri"/>
          <w:b/>
          <w:sz w:val="22"/>
          <w:szCs w:val="22"/>
        </w:rPr>
      </w:pPr>
      <w:r w:rsidRPr="00B84503">
        <w:rPr>
          <w:rFonts w:ascii="Calibri" w:hAnsi="Calibri" w:cs="Calibri"/>
          <w:b/>
          <w:sz w:val="22"/>
          <w:szCs w:val="22"/>
        </w:rPr>
        <w:t>PRÁVA DUŠEVNÉHO VLASTNÍCTVA</w:t>
      </w:r>
    </w:p>
    <w:p w14:paraId="791C16A9" w14:textId="24166515" w:rsidR="00AB26BD" w:rsidRPr="00B84503" w:rsidRDefault="00AB26BD" w:rsidP="00BD70F4">
      <w:pPr>
        <w:pStyle w:val="Normal2"/>
        <w:numPr>
          <w:ilvl w:val="1"/>
          <w:numId w:val="118"/>
        </w:numPr>
        <w:tabs>
          <w:tab w:val="clear" w:pos="709"/>
          <w:tab w:val="left" w:pos="0"/>
        </w:tabs>
        <w:spacing w:before="120" w:line="240" w:lineRule="auto"/>
        <w:ind w:left="567" w:hanging="567"/>
        <w:rPr>
          <w:rFonts w:ascii="Calibri" w:hAnsi="Calibri" w:cs="Calibri"/>
          <w:lang w:val="sk-SK" w:eastAsia="sk-SK"/>
        </w:rPr>
      </w:pPr>
      <w:bookmarkStart w:id="84" w:name="_Hlk54080507"/>
      <w:r w:rsidRPr="00B84503">
        <w:rPr>
          <w:rFonts w:ascii="Calibri" w:hAnsi="Calibri" w:cs="Calibri"/>
          <w:lang w:val="sk-SK" w:eastAsia="sk-SK"/>
        </w:rPr>
        <w:t>Predmetom plnenia podľa tejto rámcovej dohody môže byť autorské dielo, prípadne technologické vybavenie a/alebo jeho komponenty ako, nie však výlučne, dokumentácia a softvér, môžu mať povahu autorského diela, prípadne môžu zahŕňať jedno alebo viac autorských diel podľa zákona č. 185/2015 Z. z. Autorský zákon v znení neskorších predpisov (ďalej len „</w:t>
      </w:r>
      <w:r w:rsidRPr="00B84503">
        <w:rPr>
          <w:rFonts w:ascii="Calibri" w:hAnsi="Calibri" w:cs="Calibri"/>
          <w:b/>
          <w:lang w:val="sk-SK" w:eastAsia="sk-SK"/>
        </w:rPr>
        <w:t>Autorský zákon</w:t>
      </w:r>
      <w:r w:rsidRPr="00B84503">
        <w:rPr>
          <w:rFonts w:ascii="Calibri" w:hAnsi="Calibri" w:cs="Calibri"/>
          <w:lang w:val="sk-SK" w:eastAsia="sk-SK"/>
        </w:rPr>
        <w:t>“), ktoré boli vytvorené alebo ktorých vytvorenie bolo poskytovateľom zabezpečené špecificky na účely plnenia tejto rámcovej dohody (ďalej ktorékoľvek z nich len „</w:t>
      </w:r>
      <w:r w:rsidRPr="00B84503">
        <w:rPr>
          <w:rFonts w:ascii="Calibri" w:hAnsi="Calibri" w:cs="Calibri"/>
          <w:b/>
          <w:lang w:val="sk-SK" w:eastAsia="sk-SK"/>
        </w:rPr>
        <w:t>Autorské dielo</w:t>
      </w:r>
      <w:r w:rsidRPr="00B84503">
        <w:rPr>
          <w:rFonts w:ascii="Calibri" w:hAnsi="Calibri" w:cs="Calibri"/>
          <w:lang w:val="sk-SK" w:eastAsia="sk-SK"/>
        </w:rPr>
        <w:t>“). Komponentami sa na účely tohto článku 11 rámcovej dohody rozumejú všetky hmotné a nehmotné zložky technologického vybavenia a náhradných dielov technologického vybavenia, ktoré sú potrebné na riadne plnenie tejto rámcovej dohody. Medzi komponenty patria najmä, nie však výlučne, materiály, technické zariadenia, komunikačný systém, softvér, dokumentácia, všetky na vykonanie opráv technologického vybavenia a servisu technologického vybavenia potrebné licencie</w:t>
      </w:r>
      <w:r w:rsidR="00B84503">
        <w:rPr>
          <w:rFonts w:ascii="Calibri" w:hAnsi="Calibri" w:cs="Calibri"/>
          <w:lang w:val="sk-SK" w:eastAsia="sk-SK"/>
        </w:rPr>
        <w:t xml:space="preserve"> za účel</w:t>
      </w:r>
      <w:r w:rsidRPr="00B84503">
        <w:rPr>
          <w:rFonts w:ascii="Calibri" w:hAnsi="Calibri" w:cs="Calibri"/>
          <w:lang w:val="sk-SK" w:eastAsia="sk-SK"/>
        </w:rPr>
        <w:t xml:space="preserve">om bezpečnej a neobmedzenej </w:t>
      </w:r>
      <w:r w:rsidR="00B84503" w:rsidRPr="00B84503">
        <w:rPr>
          <w:rFonts w:ascii="Calibri" w:hAnsi="Calibri" w:cs="Calibri"/>
          <w:lang w:val="sk-SK" w:eastAsia="sk-SK"/>
        </w:rPr>
        <w:t>prevádzky</w:t>
      </w:r>
      <w:r w:rsidRPr="00B84503">
        <w:rPr>
          <w:rFonts w:ascii="Calibri" w:hAnsi="Calibri" w:cs="Calibri"/>
          <w:lang w:val="sk-SK" w:eastAsia="sk-SK"/>
        </w:rPr>
        <w:t xml:space="preserve"> tunela </w:t>
      </w:r>
      <w:r w:rsidR="00BD70F4" w:rsidRPr="00B84503">
        <w:rPr>
          <w:rFonts w:ascii="Calibri" w:hAnsi="Calibri" w:cs="Calibri"/>
          <w:lang w:val="sk-SK" w:eastAsia="sk-SK"/>
        </w:rPr>
        <w:t xml:space="preserve">Bôrik, podjazdu </w:t>
      </w:r>
      <w:r w:rsidR="00B428FF" w:rsidRPr="00B84503">
        <w:rPr>
          <w:rFonts w:ascii="Calibri" w:hAnsi="Calibri" w:cs="Calibri"/>
          <w:lang w:val="sk-SK" w:eastAsia="sk-SK"/>
        </w:rPr>
        <w:t>Lučivná</w:t>
      </w:r>
      <w:r w:rsidRPr="00B84503">
        <w:rPr>
          <w:rFonts w:ascii="Calibri" w:hAnsi="Calibri" w:cs="Calibri"/>
          <w:lang w:val="sk-SK" w:eastAsia="sk-SK"/>
        </w:rPr>
        <w:t xml:space="preserve"> a diaľnice </w:t>
      </w:r>
      <w:r w:rsidR="00BD70F4" w:rsidRPr="00B84503">
        <w:rPr>
          <w:rFonts w:ascii="Calibri" w:hAnsi="Calibri" w:cs="Calibri"/>
          <w:lang w:val="sk-SK" w:eastAsia="sk-SK"/>
        </w:rPr>
        <w:t>D1 Liptovský Mikuláš - Jablonov, I. úsek</w:t>
      </w:r>
      <w:r w:rsidRPr="00B84503">
        <w:rPr>
          <w:rFonts w:ascii="Calibri" w:hAnsi="Calibri" w:cs="Calibri"/>
          <w:lang w:val="sk-SK" w:eastAsia="sk-SK"/>
        </w:rPr>
        <w:t xml:space="preserve">, oprávnenia, osvedčenia, certifikáty, atesty, povolenia, súhlasy a práva z nich vyplývajúce, práva duševného vlastníctva, práva zo zmlúv so subdodávateľmi alebo inými osobami, s ktorými poskytovateľ spolupracuje pri vykonávaní opráv technologického vybavenia a servisu technologického vybavenia na inom právnom základe. Poskytovateľ udeľuje objednávateľovi k Autorskému dielu časovo a vecne neobmedzenú nevýhradnú licenciu používať Autorské dielo na všetky známe spôsoby použitia Autorského diela, vrátane spôsobov použitia podľa § 19 ods. 4 Autorského zákona, a to počas celej doby trvania majetkových práv k nemu a na akýchkoľvek v súčasnosti známych alebo v budúcnosti objavených médiách, nosičoch a formátoch, na území SR. Poskytovateľ zároveň poskytuje objednávateľovi neodvolateľný súhlas na vykonávanie akýchkoľvek zmien alebo iných zásahov do Autorského diela, vrátane ale bez obmedzenia na jeho spojenie s iným dielom, integráciu s iným dielom, modifikáciu, dekompiláciu, spätný preklad Autorského diela a dokončenie nedokončeného Autorského diela. Objednávateľ je pre svoje potreby tiež oprávnený vytvárať zdrojový kód, databázu, alebo akýkoľvek druh softvéru, ktorý bude odvodený od Autorského diela. Objednávateľ je oprávnený postúpiť licenciu </w:t>
      </w:r>
      <w:bookmarkStart w:id="85" w:name="_Hlk4405432"/>
      <w:r w:rsidRPr="00B84503">
        <w:rPr>
          <w:rFonts w:ascii="Calibri" w:hAnsi="Calibri" w:cs="Calibri"/>
          <w:lang w:val="sk-SK" w:eastAsia="sk-SK"/>
        </w:rPr>
        <w:t xml:space="preserve">podľa tohto článku </w:t>
      </w:r>
      <w:bookmarkEnd w:id="85"/>
      <w:r w:rsidRPr="00B84503">
        <w:rPr>
          <w:rFonts w:ascii="Calibri" w:hAnsi="Calibri" w:cs="Calibri"/>
          <w:lang w:val="sk-SK" w:eastAsia="sk-SK"/>
        </w:rPr>
        <w:t xml:space="preserve">11 tejto rámcovej dohody na použitie Autorského diela a/alebo spracovaného, upraveného a/alebo preloženého Autorského diela na tretie osoby a je oprávnený udeliť sublicenciu v rozsahu licencie podľa tohto článku 11 tejto rámcovej dohody. Pre vylúčenie pochybností strany rámcovej dohody potvrdzujú, že poskytovateľ prevádza na objednávateľa aj všetky osobitné práva dodávateľa databázy podľa § 135 Autorského zákona, v rozsahu uvedenom v tomto článku 11 tejto rámcovej dohody. Licencia, poskytnutie súhlasov na zmenu Autorského diela a poskytnutie ďalších práv v rozsahu podľa tejto rámcovej dohody sa udeľuje za odplatu, ktorá je zahrnutá v odmene poskytovateľa za plnenie predmetu tejto rámcovej dohody. </w:t>
      </w:r>
    </w:p>
    <w:p w14:paraId="459E4BFA" w14:textId="77777777" w:rsidR="00AB26BD" w:rsidRPr="00B84503" w:rsidRDefault="00AB26BD" w:rsidP="00AB26BD">
      <w:pPr>
        <w:pStyle w:val="Normal2"/>
        <w:numPr>
          <w:ilvl w:val="1"/>
          <w:numId w:val="118"/>
        </w:numPr>
        <w:tabs>
          <w:tab w:val="clear" w:pos="709"/>
          <w:tab w:val="left" w:pos="0"/>
        </w:tabs>
        <w:spacing w:before="120" w:line="240" w:lineRule="auto"/>
        <w:ind w:left="567" w:hanging="567"/>
        <w:rPr>
          <w:rFonts w:ascii="Calibri" w:hAnsi="Calibri" w:cs="Calibri"/>
          <w:lang w:val="sk-SK" w:eastAsia="sk-SK"/>
        </w:rPr>
      </w:pPr>
      <w:r w:rsidRPr="00B84503">
        <w:rPr>
          <w:rFonts w:ascii="Calibri" w:hAnsi="Calibri" w:cs="Calibri"/>
          <w:lang w:val="sk-SK" w:eastAsia="sk-SK"/>
        </w:rPr>
        <w:lastRenderedPageBreak/>
        <w:t xml:space="preserve">Poskytovateľ vyhlasuje a zodpovedá za to, že k Autorskému dielu bude vykonávať majetkové práva autora v zmysle § 90 Autorského zákona alebo na základe zmluvy s autorom, spoluautorom alebo vykonávateľom autorských majetkových práv k Autorskému dielu, a to najmenej v rozsahu potrebnom na udelenie licencie, poskytnutie súhlasov na zmenu Autorského diela a poskytnutie ďalších práv v rozsahu tohto článku 11 tejto rámcovej dohody. </w:t>
      </w:r>
    </w:p>
    <w:p w14:paraId="64D595F4" w14:textId="77777777" w:rsidR="00AB26BD" w:rsidRPr="00B84503" w:rsidRDefault="00AB26BD" w:rsidP="00AB26BD">
      <w:pPr>
        <w:pStyle w:val="Normal2"/>
        <w:numPr>
          <w:ilvl w:val="1"/>
          <w:numId w:val="118"/>
        </w:numPr>
        <w:tabs>
          <w:tab w:val="clear" w:pos="709"/>
          <w:tab w:val="left" w:pos="0"/>
        </w:tabs>
        <w:spacing w:before="120" w:line="240" w:lineRule="auto"/>
        <w:ind w:left="567" w:hanging="567"/>
        <w:rPr>
          <w:rFonts w:ascii="Calibri" w:hAnsi="Calibri" w:cs="Calibri"/>
          <w:lang w:val="sk-SK" w:eastAsia="sk-SK"/>
        </w:rPr>
      </w:pPr>
      <w:r w:rsidRPr="00B84503">
        <w:rPr>
          <w:rFonts w:ascii="Calibri" w:hAnsi="Calibri" w:cs="Calibri"/>
          <w:lang w:val="sk-SK" w:eastAsia="sk-SK"/>
        </w:rPr>
        <w:t>Objednávateľ je oprávnený vyhotovovať priame a nepriame rozmnoženiny Autorského diela, trvalé a dočasné, a to v celku alebo z časti, akýmikoľvek prostriedkami v akejkoľvek forme, vrátane vyhotovovania rozmnoženín písomných materiálov vzťahujúcich sa k Autorskému dielu.</w:t>
      </w:r>
    </w:p>
    <w:p w14:paraId="70E68D33" w14:textId="0D6A564A" w:rsidR="00AB26BD" w:rsidRPr="00B84503" w:rsidRDefault="00AB26BD" w:rsidP="00AB26BD">
      <w:pPr>
        <w:pStyle w:val="Normal2"/>
        <w:numPr>
          <w:ilvl w:val="1"/>
          <w:numId w:val="118"/>
        </w:numPr>
        <w:tabs>
          <w:tab w:val="clear" w:pos="709"/>
          <w:tab w:val="left" w:pos="0"/>
        </w:tabs>
        <w:spacing w:before="120" w:line="240" w:lineRule="auto"/>
        <w:ind w:left="567" w:hanging="567"/>
        <w:rPr>
          <w:rFonts w:ascii="Calibri" w:hAnsi="Calibri" w:cs="Calibri"/>
          <w:lang w:val="sk-SK" w:eastAsia="sk-SK"/>
        </w:rPr>
      </w:pPr>
      <w:r w:rsidRPr="00B84503">
        <w:rPr>
          <w:rFonts w:ascii="Calibri" w:hAnsi="Calibri" w:cs="Calibri"/>
          <w:lang w:val="sk-SK" w:eastAsia="sk-SK"/>
        </w:rPr>
        <w:t xml:space="preserve">Strany rámcovej dohody sa dohodli, že všetky práva objednávateľa podľa tohto článku 11 tejto rámcovej dohody je objednávateľ oprávnený vykonávať aj prostredníctvom tretích osôb. Objednávateľ je na tieto účely oprávnený sprístupniť tretím osobám akúkoľvek časť Autorského diela na účely výhradne súvisiace s úpravami a zmenami/modernizáciou technologického vybavenia a/alebo </w:t>
      </w:r>
      <w:r w:rsidR="00B84503" w:rsidRPr="00B84503">
        <w:rPr>
          <w:rFonts w:ascii="Calibri" w:hAnsi="Calibri" w:cs="Calibri"/>
          <w:lang w:val="sk-SK" w:eastAsia="sk-SK"/>
        </w:rPr>
        <w:t>vykonávaním</w:t>
      </w:r>
      <w:r w:rsidRPr="00B84503">
        <w:rPr>
          <w:rFonts w:ascii="Calibri" w:hAnsi="Calibri" w:cs="Calibri"/>
          <w:lang w:val="sk-SK" w:eastAsia="sk-SK"/>
        </w:rPr>
        <w:t xml:space="preserve"> opráv technologického vybavenia a servisu technologického vybavenia, vrátane zdrojových kódov a písomných materiálov vzťahujúcich sa k Autorskému dielu, pričom je oprávnený zdrojové kódy a písomné materiály vzťahujúce sa k Autorskému dielu použiť aj na účely verejného obstarávania takýchto tretích osôb. Pre vylúčenie akýchkoľvek pochybností sa strany rámcovej dohody dohodli, že používanie Autorského diela prostredníctvom tretej osoby alebo výkon akýchkoľvek práv objednávateľa podľa tohto článku 11 tejto rámcovej dohody prostredníctvom tretích osôb vrátane sprístupnenia zdrojových kódov alebo písomných materiálov vzťahujúcich sa k Autorskému dielu na účely verejného obstarávania výhradne súvisiaceho s technologickým vybavením a jeho budúceho </w:t>
      </w:r>
      <w:r w:rsidR="00B84503" w:rsidRPr="00B84503">
        <w:rPr>
          <w:rFonts w:ascii="Calibri" w:hAnsi="Calibri" w:cs="Calibri"/>
          <w:lang w:val="sk-SK" w:eastAsia="sk-SK"/>
        </w:rPr>
        <w:t>prevádzkovania</w:t>
      </w:r>
      <w:r w:rsidRPr="00B84503">
        <w:rPr>
          <w:rFonts w:ascii="Calibri" w:hAnsi="Calibri" w:cs="Calibri"/>
          <w:lang w:val="sk-SK" w:eastAsia="sk-SK"/>
        </w:rPr>
        <w:t xml:space="preserve"> a/alebo zmeny/modernizácie nepredstavuje porušenie dohôd strán rámcovej dohody o mlčanlivosti a zároveň týmto nedôjde k porušeniu alebo ohrozeniu obchodného tajomstva poskytovateľa alebo licenčných dojednaní podľa tejto rámcovej dohody.</w:t>
      </w:r>
    </w:p>
    <w:p w14:paraId="57C3DC61" w14:textId="77777777" w:rsidR="00AB26BD" w:rsidRPr="00B84503" w:rsidRDefault="00AB26BD" w:rsidP="00AB26BD">
      <w:pPr>
        <w:pStyle w:val="Normal2"/>
        <w:numPr>
          <w:ilvl w:val="1"/>
          <w:numId w:val="118"/>
        </w:numPr>
        <w:tabs>
          <w:tab w:val="clear" w:pos="709"/>
          <w:tab w:val="left" w:pos="0"/>
        </w:tabs>
        <w:spacing w:before="120" w:line="240" w:lineRule="auto"/>
        <w:ind w:left="567" w:hanging="567"/>
        <w:rPr>
          <w:rFonts w:ascii="Calibri" w:hAnsi="Calibri" w:cs="Calibri"/>
          <w:lang w:val="sk-SK" w:eastAsia="sk-SK"/>
        </w:rPr>
      </w:pPr>
      <w:r w:rsidRPr="00B84503">
        <w:rPr>
          <w:rFonts w:ascii="Calibri" w:hAnsi="Calibri" w:cs="Calibri"/>
          <w:lang w:val="sk-SK" w:eastAsia="sk-SK"/>
        </w:rPr>
        <w:t xml:space="preserve">Oprávnenie na výkon práva používať Autorské dielo, ako aj spracované a/alebo upravené a/alebo preložené Autorské dielo v rozsahu a spôsobmi podľa tohto článku 11 tejto rámcovej dohody, ako aj právo postúpiť licenciu a udeľovať sublicenciu, prechádza pri zániku objednávateľa na jeho právneho nástupcu. </w:t>
      </w:r>
    </w:p>
    <w:p w14:paraId="0FEA6303" w14:textId="77777777" w:rsidR="00AB26BD" w:rsidRPr="00B84503" w:rsidRDefault="00AB26BD" w:rsidP="00AB26BD">
      <w:pPr>
        <w:pStyle w:val="Normal2"/>
        <w:numPr>
          <w:ilvl w:val="1"/>
          <w:numId w:val="118"/>
        </w:numPr>
        <w:tabs>
          <w:tab w:val="clear" w:pos="709"/>
          <w:tab w:val="left" w:pos="0"/>
        </w:tabs>
        <w:spacing w:before="120" w:line="240" w:lineRule="auto"/>
        <w:ind w:left="567" w:hanging="567"/>
        <w:rPr>
          <w:rFonts w:ascii="Calibri" w:hAnsi="Calibri" w:cs="Calibri"/>
          <w:lang w:val="sk-SK" w:eastAsia="sk-SK"/>
        </w:rPr>
      </w:pPr>
      <w:r w:rsidRPr="00B84503">
        <w:rPr>
          <w:rFonts w:ascii="Calibri" w:hAnsi="Calibri" w:cs="Calibri"/>
          <w:lang w:val="sk-SK" w:eastAsia="sk-SK"/>
        </w:rPr>
        <w:t xml:space="preserve">Poskytovateľ poskytuje objednávateľovi tiež nevýhradné právo používať podporné prostriedky a konverzné programy. Ustanovenia tohto článku 11 tejto rámcovej dohody sa aplikujú na podporné prostriedky a konverzné programy obdobne. </w:t>
      </w:r>
    </w:p>
    <w:p w14:paraId="2DE5218A" w14:textId="6BF4D13C" w:rsidR="00AB26BD" w:rsidRPr="00B84503" w:rsidRDefault="00AB26BD" w:rsidP="00AB26BD">
      <w:pPr>
        <w:pStyle w:val="Normal2"/>
        <w:numPr>
          <w:ilvl w:val="1"/>
          <w:numId w:val="118"/>
        </w:numPr>
        <w:tabs>
          <w:tab w:val="clear" w:pos="709"/>
          <w:tab w:val="left" w:pos="0"/>
        </w:tabs>
        <w:spacing w:before="120" w:line="240" w:lineRule="auto"/>
        <w:ind w:left="567" w:hanging="567"/>
        <w:rPr>
          <w:rFonts w:ascii="Calibri" w:hAnsi="Calibri" w:cs="Calibri"/>
          <w:lang w:val="sk-SK" w:eastAsia="sk-SK"/>
        </w:rPr>
      </w:pPr>
      <w:r w:rsidRPr="00B84503">
        <w:rPr>
          <w:rFonts w:ascii="Calibri" w:hAnsi="Calibri" w:cs="Calibri"/>
          <w:lang w:val="sk-SK" w:eastAsia="sk-SK"/>
        </w:rPr>
        <w:t xml:space="preserve">Poskytovateľ je povinný dodať objednávateľovi automaticky bez potreby osobitnej výzvy po každom vykonaní opravy technologického vybavenia a servisu technologického vybavenia, ako aj posledný deň </w:t>
      </w:r>
      <w:r w:rsidR="00B84503" w:rsidRPr="00B84503">
        <w:rPr>
          <w:rFonts w:ascii="Calibri" w:hAnsi="Calibri" w:cs="Calibri"/>
          <w:lang w:val="sk-SK" w:eastAsia="sk-SK"/>
        </w:rPr>
        <w:t>trvania</w:t>
      </w:r>
      <w:r w:rsidRPr="00B84503">
        <w:rPr>
          <w:rFonts w:ascii="Calibri" w:hAnsi="Calibri" w:cs="Calibri"/>
          <w:lang w:val="sk-SK" w:eastAsia="sk-SK"/>
        </w:rPr>
        <w:t xml:space="preserve"> rámcovej dohody najaktuálnejšiu verziu komentovaných zdrojových kódov (s komentármi a technickým popisom, a to pre prevádzkové a testovacie verzie softvéru/počítačových programov) a dátového modelu Autorského diela, na ktoré sa vzťahuje licencia podľa tohto článku 11 tejto rámcovej dohody, pričom poskytovateľ podpisom tejto rámcovej dohody udeľuje objednávateľovi licenciu / práva na zverejnenie zdrojových kódov v centrálnom repozitári zdrojových kódov podľa § 15 ods. 2 písm. d) zákona o ITVS a § 31 Vyhlášky č. 78/2020 Z. z. o štandardoch pre informačné technológie verejnej správy a iných predpisov, ktoré môžu v budúcnosti tento zákon alebo vyhlášku nahradiť alebo doplniť. To isté platí priebežne počas plnenia rámcovej dohody v prípade akýchkoľvek úprav Autorského diela. Ak poskytovateľ neposkytne objednávateľovi zdrojové kódy podľa predchádzajúcej vety, je povinný tak spraviť najneskôr do desiatich (10) dní od doručenia výzvy objednávateľa.</w:t>
      </w:r>
    </w:p>
    <w:p w14:paraId="4A446E7E" w14:textId="5498132C" w:rsidR="00AB26BD" w:rsidRPr="00B84503" w:rsidRDefault="00AB26BD" w:rsidP="00AB26BD">
      <w:pPr>
        <w:pStyle w:val="Normal2"/>
        <w:numPr>
          <w:ilvl w:val="1"/>
          <w:numId w:val="118"/>
        </w:numPr>
        <w:tabs>
          <w:tab w:val="clear" w:pos="709"/>
          <w:tab w:val="left" w:pos="0"/>
        </w:tabs>
        <w:spacing w:before="120" w:line="240" w:lineRule="auto"/>
        <w:ind w:left="567" w:hanging="567"/>
        <w:rPr>
          <w:rFonts w:ascii="Calibri" w:hAnsi="Calibri" w:cs="Calibri"/>
          <w:lang w:val="sk-SK" w:eastAsia="sk-SK"/>
        </w:rPr>
      </w:pPr>
      <w:r w:rsidRPr="00B84503">
        <w:rPr>
          <w:rFonts w:ascii="Calibri" w:hAnsi="Calibri" w:cs="Calibri"/>
          <w:lang w:val="sk-SK" w:eastAsia="sk-SK"/>
        </w:rPr>
        <w:t>Zdrojové kódy budú vytvorené vyexportovaním z vývojového prostredia a budú odovzdané objednávateľovi na elektronickom médiu na základe preberacieho protokolu podpísaného</w:t>
      </w:r>
      <w:r w:rsidR="00B84503" w:rsidRPr="00B84503">
        <w:rPr>
          <w:rFonts w:ascii="Calibri" w:hAnsi="Calibri" w:cs="Calibri"/>
          <w:lang w:val="sk-SK" w:eastAsia="sk-SK"/>
        </w:rPr>
        <w:t xml:space="preserve"> </w:t>
      </w:r>
      <w:r w:rsidR="00B84503" w:rsidRPr="00B84503">
        <w:rPr>
          <w:rFonts w:ascii="Calibri" w:hAnsi="Calibri" w:cs="Calibri"/>
          <w:lang w:val="sk-SK" w:eastAsia="sk-SK"/>
        </w:rPr>
        <w:lastRenderedPageBreak/>
        <w:t>oboma stranami rámcovej dohody</w:t>
      </w:r>
      <w:r w:rsidR="00B84503" w:rsidRPr="00B84503">
        <w:rPr>
          <w:rFonts w:asciiTheme="minorHAnsi" w:hAnsiTheme="minorHAnsi" w:cstheme="minorHAnsi"/>
          <w:color w:val="000000" w:themeColor="text1"/>
          <w:lang w:val="sk-SK"/>
        </w:rPr>
        <w:t>ꓼ za poskytovateľa osobou oprávnenou na rokovanie vo veciach technických uvedenou v záhlaví rámcovej dohody a za objednávateľa</w:t>
      </w:r>
      <w:r w:rsidRPr="00B84503">
        <w:rPr>
          <w:rFonts w:ascii="Calibri" w:hAnsi="Calibri" w:cs="Calibri"/>
          <w:lang w:val="sk-SK" w:eastAsia="sk-SK"/>
        </w:rPr>
        <w:t xml:space="preserve"> </w:t>
      </w:r>
      <w:r w:rsidR="00B84503">
        <w:rPr>
          <w:rFonts w:ascii="Calibri" w:hAnsi="Calibri" w:cs="Calibri"/>
          <w:lang w:val="sk-SK" w:eastAsia="sk-SK"/>
        </w:rPr>
        <w:t>vedúcim odboru tunelov a IRSD v prevádzke.</w:t>
      </w:r>
    </w:p>
    <w:p w14:paraId="3E4FBCED" w14:textId="481C56DB" w:rsidR="00AB26BD" w:rsidRPr="00B84503" w:rsidRDefault="00AB26BD" w:rsidP="00AB26BD">
      <w:pPr>
        <w:pStyle w:val="Normal2"/>
        <w:tabs>
          <w:tab w:val="clear" w:pos="709"/>
          <w:tab w:val="left" w:pos="0"/>
        </w:tabs>
        <w:spacing w:before="120" w:line="240" w:lineRule="auto"/>
        <w:ind w:left="567" w:hanging="567"/>
        <w:rPr>
          <w:rFonts w:ascii="Calibri" w:hAnsi="Calibri" w:cs="Calibri"/>
          <w:lang w:val="sk-SK" w:eastAsia="sk-SK"/>
        </w:rPr>
      </w:pPr>
      <w:r w:rsidRPr="00B84503">
        <w:rPr>
          <w:rFonts w:ascii="Calibri" w:hAnsi="Calibri" w:cs="Calibri"/>
          <w:lang w:val="sk-SK" w:eastAsia="sk-SK"/>
        </w:rPr>
        <w:t xml:space="preserve"> </w:t>
      </w:r>
      <w:bookmarkStart w:id="86" w:name="_Ref38789130"/>
      <w:bookmarkStart w:id="87" w:name="_Ref52949093"/>
      <w:bookmarkEnd w:id="84"/>
      <w:r w:rsidRPr="00B84503">
        <w:rPr>
          <w:rFonts w:ascii="Calibri" w:hAnsi="Calibri" w:cs="Calibri"/>
          <w:b/>
          <w:lang w:val="sk-SK" w:eastAsia="sk-SK"/>
        </w:rPr>
        <w:t xml:space="preserve">Vyhlásenia a záväzky </w:t>
      </w:r>
      <w:bookmarkEnd w:id="86"/>
      <w:bookmarkEnd w:id="87"/>
      <w:r w:rsidRPr="00B84503">
        <w:rPr>
          <w:rFonts w:ascii="Calibri" w:hAnsi="Calibri" w:cs="Calibri"/>
          <w:b/>
          <w:lang w:val="sk-SK" w:eastAsia="sk-SK"/>
        </w:rPr>
        <w:t>poskytovateľa</w:t>
      </w:r>
    </w:p>
    <w:p w14:paraId="140FB22F" w14:textId="77777777" w:rsidR="00AB26BD" w:rsidRPr="00B84503" w:rsidRDefault="00AB26BD" w:rsidP="00AB26BD">
      <w:pPr>
        <w:pStyle w:val="Normal2"/>
        <w:numPr>
          <w:ilvl w:val="1"/>
          <w:numId w:val="118"/>
        </w:numPr>
        <w:spacing w:before="120" w:line="240" w:lineRule="auto"/>
        <w:ind w:left="567" w:hanging="567"/>
        <w:rPr>
          <w:rFonts w:ascii="Calibri" w:hAnsi="Calibri" w:cs="Calibri"/>
          <w:lang w:val="sk-SK" w:eastAsia="sk-SK"/>
        </w:rPr>
      </w:pPr>
      <w:r w:rsidRPr="00B84503">
        <w:rPr>
          <w:rFonts w:ascii="Calibri" w:hAnsi="Calibri" w:cs="Calibri"/>
          <w:lang w:val="sk-SK" w:eastAsia="sk-SK"/>
        </w:rPr>
        <w:t>Poskytovateľ vyhlasuje a zodpovedá za to, že k Autorskému dielu je oprávnený udeliť licenciu v rozsahu podľa tohto článku 11 tejto rámcovej dohody, a že mu nie sú známe žiadne práva tretích osôb, ktoré by bránili použitiu Autorského diela alebo jeho časti objednávateľom v zmysle licencie podľa tohto článku 11 tejto rámcovej dohody, vrátane zmeny Autorského diela alebo jeho časti. V prípade, že sa toto vyhlásenie poskytovateľa preukáže ako nepravdivé, alebo v prípade, že si tretia strana vo vzťahu k Autorskému dielu uplatní voči objednávateľovi akýkoľvek nárok, poskytovateľ je povinný na vlastné náklady takúto právnu vadu odstrániť, najmä, nie však výlučne, vysporiadaním prípadných nárokov tretích strán, reálnym zabezpečením práva na použitie Autorského diela minimálne v rozsahu podľa tohto článku 11 tejto rámcovej dohody objednávateľom a nahradením objednávateľovi všetkej škody, ktorá mu v dôsledku uvedeného vznikla. V prípade súdneho sporu je poskytovateľ povinný na výzvu objednávateľa poskytnúť objednávateľovi všetku potrebnú súčinnosť k ochrane jeho práv pred súdom.</w:t>
      </w:r>
    </w:p>
    <w:p w14:paraId="39335FA2" w14:textId="77777777" w:rsidR="00AB26BD" w:rsidRPr="00B84503" w:rsidRDefault="00AB26BD" w:rsidP="00AB26BD">
      <w:pPr>
        <w:pStyle w:val="Nadpis4"/>
        <w:spacing w:before="120" w:line="240" w:lineRule="auto"/>
        <w:rPr>
          <w:rFonts w:ascii="Calibri" w:hAnsi="Calibri" w:cs="Calibri"/>
          <w:bCs w:val="0"/>
          <w:sz w:val="22"/>
          <w:szCs w:val="22"/>
          <w:lang w:eastAsia="sk-SK"/>
        </w:rPr>
      </w:pPr>
      <w:bookmarkStart w:id="88" w:name="_Ref38789188"/>
      <w:r w:rsidRPr="00B84503">
        <w:rPr>
          <w:rFonts w:ascii="Calibri" w:hAnsi="Calibri" w:cs="Calibri"/>
          <w:bCs w:val="0"/>
          <w:sz w:val="22"/>
          <w:szCs w:val="22"/>
          <w:lang w:eastAsia="sk-SK"/>
        </w:rPr>
        <w:t>Produkty tretích strán</w:t>
      </w:r>
      <w:bookmarkEnd w:id="88"/>
    </w:p>
    <w:p w14:paraId="02E8AA4A" w14:textId="2E8A6FA1" w:rsidR="00AB26BD" w:rsidRPr="00B84503" w:rsidRDefault="00AB26BD" w:rsidP="00BD70F4">
      <w:pPr>
        <w:pStyle w:val="Normal2"/>
        <w:numPr>
          <w:ilvl w:val="1"/>
          <w:numId w:val="118"/>
        </w:numPr>
        <w:tabs>
          <w:tab w:val="clear" w:pos="709"/>
          <w:tab w:val="left" w:pos="0"/>
        </w:tabs>
        <w:spacing w:before="120" w:line="240" w:lineRule="auto"/>
        <w:ind w:left="567" w:hanging="567"/>
        <w:rPr>
          <w:rFonts w:ascii="Calibri" w:hAnsi="Calibri" w:cs="Calibri"/>
          <w:lang w:val="sk-SK" w:eastAsia="sk-SK"/>
        </w:rPr>
      </w:pPr>
      <w:r w:rsidRPr="00B84503">
        <w:rPr>
          <w:rFonts w:ascii="Calibri" w:hAnsi="Calibri" w:cs="Calibri"/>
          <w:lang w:val="sk-SK" w:eastAsia="sk-SK"/>
        </w:rPr>
        <w:t xml:space="preserve">Ak nie je ďalej uvedené inak, licencia v rozsahu podľa tohto článku 11 tejto rámcovej dohody sa nevzťahuje na softvérové produkty tretích strán alebo databázy tretích strán, ktoré sú dostupné na trhu ako tzv. štandardný softvér (resp. aj tzv. krabicový softvér – ako napr. systémový softvér, operačný softvér a pod.), a ktorý nebol vytvorený špecificky pre objednávateľa. Strany rámcovej dohody sa v nadväznosti na tento bod 11.10 tohto článku rámcovej dohody dohodli, že ak to bude potrebné na účely plnenia úloh objednávateľa spojených so zabezpečením prevádzky tunela </w:t>
      </w:r>
      <w:r w:rsidR="00BD70F4" w:rsidRPr="00B84503">
        <w:rPr>
          <w:rFonts w:ascii="Calibri" w:hAnsi="Calibri" w:cs="Calibri"/>
          <w:lang w:val="sk-SK" w:eastAsia="sk-SK"/>
        </w:rPr>
        <w:t xml:space="preserve">Bôrik, podjazdu </w:t>
      </w:r>
      <w:r w:rsidR="00B428FF" w:rsidRPr="00B84503">
        <w:rPr>
          <w:rFonts w:ascii="Calibri" w:hAnsi="Calibri" w:cs="Calibri"/>
          <w:lang w:val="sk-SK" w:eastAsia="sk-SK"/>
        </w:rPr>
        <w:t>Lučivná</w:t>
      </w:r>
      <w:r w:rsidR="00BD70F4" w:rsidRPr="00B84503">
        <w:rPr>
          <w:rFonts w:ascii="Calibri" w:hAnsi="Calibri" w:cs="Calibri"/>
          <w:lang w:val="sk-SK" w:eastAsia="sk-SK"/>
        </w:rPr>
        <w:t xml:space="preserve"> a diaľnice D1 Liptovský Mikuláš - Jablonov, I. úsek</w:t>
      </w:r>
      <w:r w:rsidRPr="00B84503">
        <w:rPr>
          <w:rFonts w:ascii="Calibri" w:hAnsi="Calibri" w:cs="Calibri"/>
          <w:lang w:val="sk-SK" w:eastAsia="sk-SK"/>
        </w:rPr>
        <w:t xml:space="preserve">, poskytovateľ sa zaväzuje pre objednávateľa zabezpečiť potrebnú časovo neobmedzenú licenciu/sublicenciu štandardného softvéru, vždy najmenej v rozsahu, ktorý zabezpečí úplnú a neobmedzenú prevádzku tunela </w:t>
      </w:r>
      <w:r w:rsidR="00BD70F4" w:rsidRPr="00B84503">
        <w:rPr>
          <w:rFonts w:ascii="Calibri" w:hAnsi="Calibri" w:cs="Calibri"/>
          <w:lang w:val="sk-SK" w:eastAsia="sk-SK"/>
        </w:rPr>
        <w:t xml:space="preserve">Bôrik, podjazdu </w:t>
      </w:r>
      <w:r w:rsidR="00B428FF" w:rsidRPr="00B84503">
        <w:rPr>
          <w:rFonts w:ascii="Calibri" w:hAnsi="Calibri" w:cs="Calibri"/>
          <w:lang w:val="sk-SK" w:eastAsia="sk-SK"/>
        </w:rPr>
        <w:t>Lučivná</w:t>
      </w:r>
      <w:r w:rsidR="00BD70F4" w:rsidRPr="00B84503">
        <w:rPr>
          <w:rFonts w:ascii="Calibri" w:hAnsi="Calibri" w:cs="Calibri"/>
          <w:lang w:val="sk-SK" w:eastAsia="sk-SK"/>
        </w:rPr>
        <w:t xml:space="preserve"> a diaľnice D1 Liptovský Mikuláš - Jablonov, I. úsek</w:t>
      </w:r>
      <w:r w:rsidRPr="00B84503">
        <w:rPr>
          <w:rFonts w:ascii="Calibri" w:hAnsi="Calibri" w:cs="Calibri"/>
          <w:lang w:val="sk-SK" w:eastAsia="sk-SK"/>
        </w:rPr>
        <w:t xml:space="preserve">. Poskytovateľ je povinný použiť na účely vykonávania opráv technologického vybavenia a servisu technologického vybavenia produkty tretích strán len, ak </w:t>
      </w:r>
    </w:p>
    <w:p w14:paraId="32D98398" w14:textId="77777777" w:rsidR="00AB26BD" w:rsidRPr="00B84503" w:rsidRDefault="00AB26BD" w:rsidP="00AB26BD">
      <w:pPr>
        <w:pStyle w:val="Normal2"/>
        <w:spacing w:before="120" w:line="240" w:lineRule="auto"/>
        <w:ind w:left="500" w:firstLine="67"/>
        <w:rPr>
          <w:rFonts w:ascii="Calibri" w:hAnsi="Calibri" w:cs="Calibri"/>
          <w:lang w:val="sk-SK" w:eastAsia="sk-SK"/>
        </w:rPr>
      </w:pPr>
      <w:r w:rsidRPr="00B84503">
        <w:rPr>
          <w:rFonts w:ascii="Calibri" w:hAnsi="Calibri" w:cs="Calibri"/>
          <w:lang w:val="sk-SK" w:eastAsia="sk-SK"/>
        </w:rPr>
        <w:t xml:space="preserve">(a) </w:t>
      </w:r>
      <w:r w:rsidRPr="00B84503">
        <w:rPr>
          <w:rFonts w:ascii="Calibri" w:hAnsi="Calibri" w:cs="Calibri"/>
          <w:lang w:val="sk-SK" w:eastAsia="sk-SK"/>
        </w:rPr>
        <w:tab/>
        <w:t>je to nevyhnutné vzhľadom na predmet plnenia,</w:t>
      </w:r>
      <w:r w:rsidRPr="00B84503">
        <w:rPr>
          <w:rFonts w:ascii="Calibri" w:hAnsi="Calibri" w:cs="Calibri"/>
          <w:lang w:val="sk-SK" w:eastAsia="sk-SK"/>
        </w:rPr>
        <w:tab/>
      </w:r>
    </w:p>
    <w:p w14:paraId="5D9A263A" w14:textId="2F14D361" w:rsidR="00AB26BD" w:rsidRPr="00B84503" w:rsidRDefault="00B84503" w:rsidP="00AB26BD">
      <w:pPr>
        <w:pStyle w:val="Normal2"/>
        <w:spacing w:before="120" w:line="240" w:lineRule="auto"/>
        <w:ind w:left="500" w:firstLine="67"/>
        <w:rPr>
          <w:rFonts w:ascii="Calibri" w:hAnsi="Calibri" w:cs="Calibri"/>
          <w:lang w:val="sk-SK" w:eastAsia="sk-SK"/>
        </w:rPr>
      </w:pPr>
      <w:r>
        <w:rPr>
          <w:rFonts w:ascii="Calibri" w:hAnsi="Calibri" w:cs="Calibri"/>
          <w:lang w:val="sk-SK" w:eastAsia="sk-SK"/>
        </w:rPr>
        <w:t>(b</w:t>
      </w:r>
      <w:r w:rsidR="00AB26BD" w:rsidRPr="00B84503">
        <w:rPr>
          <w:rFonts w:ascii="Calibri" w:hAnsi="Calibri" w:cs="Calibri"/>
          <w:lang w:val="sk-SK" w:eastAsia="sk-SK"/>
        </w:rPr>
        <w:t xml:space="preserve">) </w:t>
      </w:r>
      <w:r w:rsidR="00AB26BD" w:rsidRPr="00B84503">
        <w:rPr>
          <w:rFonts w:ascii="Calibri" w:hAnsi="Calibri" w:cs="Calibri"/>
          <w:lang w:val="sk-SK" w:eastAsia="sk-SK"/>
        </w:rPr>
        <w:tab/>
        <w:t>nadobúdateľom licencie/sublicencie sa stane objednávateľ a zároveň</w:t>
      </w:r>
    </w:p>
    <w:p w14:paraId="7DB95EE6" w14:textId="67F802F3" w:rsidR="00AB26BD" w:rsidRPr="00B84503" w:rsidRDefault="00B84503" w:rsidP="00AB26BD">
      <w:pPr>
        <w:pStyle w:val="Normal2"/>
        <w:tabs>
          <w:tab w:val="clear" w:pos="709"/>
          <w:tab w:val="left" w:pos="1418"/>
        </w:tabs>
        <w:spacing w:before="120" w:line="240" w:lineRule="auto"/>
        <w:ind w:hanging="851"/>
        <w:rPr>
          <w:rFonts w:ascii="Calibri" w:hAnsi="Calibri" w:cs="Calibri"/>
          <w:lang w:val="sk-SK" w:eastAsia="sk-SK"/>
        </w:rPr>
      </w:pPr>
      <w:r>
        <w:rPr>
          <w:rFonts w:ascii="Calibri" w:hAnsi="Calibri" w:cs="Calibri"/>
          <w:lang w:val="sk-SK" w:eastAsia="sk-SK"/>
        </w:rPr>
        <w:t>(c</w:t>
      </w:r>
      <w:r w:rsidR="00AB26BD" w:rsidRPr="00B84503">
        <w:rPr>
          <w:rFonts w:ascii="Calibri" w:hAnsi="Calibri" w:cs="Calibri"/>
          <w:lang w:val="sk-SK" w:eastAsia="sk-SK"/>
        </w:rPr>
        <w:t xml:space="preserve">) </w:t>
      </w:r>
      <w:r w:rsidR="00AB26BD" w:rsidRPr="00B84503">
        <w:rPr>
          <w:rFonts w:ascii="Calibri" w:hAnsi="Calibri" w:cs="Calibri"/>
          <w:lang w:val="sk-SK" w:eastAsia="sk-SK"/>
        </w:rPr>
        <w:tab/>
      </w:r>
      <w:bookmarkStart w:id="89" w:name="_Hlk54081099"/>
      <w:r w:rsidR="00AB26BD" w:rsidRPr="00B84503">
        <w:rPr>
          <w:rFonts w:ascii="Calibri" w:hAnsi="Calibri" w:cs="Calibri"/>
          <w:lang w:val="sk-SK" w:eastAsia="sk-SK"/>
        </w:rPr>
        <w:t xml:space="preserve">zaradením takýchto softvérových produktov tretích strán do technologického vybavenia alebo jeho použitím v súvislosti technologickým vybavením nebude akokoľvek dotknuté oprávnenie objednávateľa prevádzkovať, udržiavať, meniť, opravovať, obnovovať alebo rozvíjať technologické vybavenie po ukončení tejto rámcovej dohody bez akejkoľvek súčinnosti s poskytovateľom alebo poskytovateľom licencie takémuto softvérovému produktu tretej strany. </w:t>
      </w:r>
      <w:bookmarkEnd w:id="89"/>
    </w:p>
    <w:p w14:paraId="4B7AA9F8" w14:textId="77777777" w:rsidR="00AB26BD" w:rsidRPr="00B84503" w:rsidRDefault="00AB26BD" w:rsidP="00AB26BD">
      <w:pPr>
        <w:pStyle w:val="Normal2"/>
        <w:numPr>
          <w:ilvl w:val="1"/>
          <w:numId w:val="118"/>
        </w:numPr>
        <w:tabs>
          <w:tab w:val="clear" w:pos="709"/>
        </w:tabs>
        <w:spacing w:before="120" w:line="240" w:lineRule="auto"/>
        <w:ind w:left="567" w:hanging="567"/>
        <w:rPr>
          <w:rFonts w:ascii="Calibri" w:hAnsi="Calibri" w:cs="Calibri"/>
          <w:lang w:val="sk-SK" w:eastAsia="sk-SK"/>
        </w:rPr>
      </w:pPr>
      <w:r w:rsidRPr="00B84503">
        <w:rPr>
          <w:rFonts w:ascii="Calibri" w:hAnsi="Calibri" w:cs="Calibri"/>
          <w:lang w:val="sk-SK" w:eastAsia="sk-SK"/>
        </w:rPr>
        <w:t>Poskytovateľ je zároveň povinný s primeraným použitím ustanovenia bodov 11.1 až 11.8 tohto článku rámcovej dohody bezodkladne po dokončení príslušného softvéru v rámci vykonania každej opravy technologického vybavenia a servisu technologického vybavenia, najneskôr však pred ukončením rámcovej dohody, tam, kde to nevylučujú licenčné podmienky tretích osôb (odlišných od poskytovateľa a jeho subdodávateľov), odovzdať objednávateľovi zdrojové kódy k takýmto softvérovým produktom tretích strán.</w:t>
      </w:r>
    </w:p>
    <w:p w14:paraId="3BD77838" w14:textId="6E97E03B" w:rsidR="00AB26BD" w:rsidRPr="00B84503" w:rsidRDefault="00AB26BD" w:rsidP="00AB26BD">
      <w:pPr>
        <w:pStyle w:val="Normal2"/>
        <w:numPr>
          <w:ilvl w:val="1"/>
          <w:numId w:val="118"/>
        </w:numPr>
        <w:tabs>
          <w:tab w:val="clear" w:pos="709"/>
        </w:tabs>
        <w:spacing w:before="120" w:line="240" w:lineRule="auto"/>
        <w:ind w:left="567" w:hanging="567"/>
        <w:rPr>
          <w:rFonts w:ascii="Calibri" w:hAnsi="Calibri" w:cs="Calibri"/>
          <w:b/>
          <w:lang w:val="sk-SK" w:eastAsia="sk-SK"/>
        </w:rPr>
      </w:pPr>
      <w:r w:rsidRPr="00B84503">
        <w:rPr>
          <w:rFonts w:ascii="Calibri" w:hAnsi="Calibri" w:cs="Calibri"/>
          <w:lang w:val="sk-SK" w:eastAsia="sk-SK"/>
        </w:rPr>
        <w:t>V súvislosti s licenciou/sublicenciou podľa bodu 11.</w:t>
      </w:r>
      <w:r w:rsidR="00A33C30" w:rsidRPr="00B84503">
        <w:rPr>
          <w:rFonts w:ascii="Calibri" w:hAnsi="Calibri" w:cs="Calibri"/>
          <w:lang w:val="sk-SK" w:eastAsia="sk-SK"/>
        </w:rPr>
        <w:t>1</w:t>
      </w:r>
      <w:r w:rsidRPr="00B84503">
        <w:rPr>
          <w:rFonts w:ascii="Calibri" w:hAnsi="Calibri" w:cs="Calibri"/>
          <w:lang w:val="sk-SK" w:eastAsia="sk-SK"/>
        </w:rPr>
        <w:t xml:space="preserve">0 a 11.11 tohto článku rámcovej dohody </w:t>
      </w:r>
      <w:r w:rsidRPr="00B84503">
        <w:rPr>
          <w:rFonts w:ascii="Calibri" w:hAnsi="Calibri" w:cs="Calibri"/>
          <w:lang w:val="sk-SK" w:eastAsia="sk-SK"/>
        </w:rPr>
        <w:lastRenderedPageBreak/>
        <w:t>platí rovnako ustanovenie bodu 11.9 tohto článku rámcovej dohody.</w:t>
      </w:r>
    </w:p>
    <w:p w14:paraId="542BD01D" w14:textId="77777777" w:rsidR="00AB26BD" w:rsidRPr="00B84503" w:rsidRDefault="00AB26BD" w:rsidP="00AB26BD">
      <w:pPr>
        <w:pStyle w:val="Nadpis4"/>
        <w:spacing w:before="120" w:line="240" w:lineRule="auto"/>
        <w:rPr>
          <w:rFonts w:ascii="Calibri" w:hAnsi="Calibri" w:cs="Calibri"/>
          <w:bCs w:val="0"/>
          <w:sz w:val="22"/>
          <w:szCs w:val="22"/>
          <w:lang w:eastAsia="sk-SK"/>
        </w:rPr>
      </w:pPr>
      <w:bookmarkStart w:id="90" w:name="_Ref53400851"/>
      <w:r w:rsidRPr="00B84503">
        <w:rPr>
          <w:rFonts w:ascii="Calibri" w:hAnsi="Calibri" w:cs="Calibri"/>
          <w:bCs w:val="0"/>
          <w:sz w:val="22"/>
          <w:szCs w:val="22"/>
          <w:lang w:eastAsia="sk-SK"/>
        </w:rPr>
        <w:t xml:space="preserve">Použitie voľne šíriteľného Softvéru (tzv. </w:t>
      </w:r>
      <w:proofErr w:type="spellStart"/>
      <w:r w:rsidRPr="00B84503">
        <w:rPr>
          <w:rFonts w:ascii="Calibri" w:hAnsi="Calibri" w:cs="Calibri"/>
          <w:bCs w:val="0"/>
          <w:sz w:val="22"/>
          <w:szCs w:val="22"/>
          <w:lang w:eastAsia="sk-SK"/>
        </w:rPr>
        <w:t>open-source</w:t>
      </w:r>
      <w:proofErr w:type="spellEnd"/>
      <w:r w:rsidRPr="00B84503">
        <w:rPr>
          <w:rFonts w:ascii="Calibri" w:hAnsi="Calibri" w:cs="Calibri"/>
          <w:bCs w:val="0"/>
          <w:sz w:val="22"/>
          <w:szCs w:val="22"/>
          <w:lang w:eastAsia="sk-SK"/>
        </w:rPr>
        <w:t xml:space="preserve"> Software)</w:t>
      </w:r>
      <w:bookmarkEnd w:id="90"/>
    </w:p>
    <w:p w14:paraId="2FDBC539" w14:textId="77777777" w:rsidR="00AB26BD" w:rsidRPr="00B84503" w:rsidRDefault="00AB26BD" w:rsidP="00AB26BD">
      <w:pPr>
        <w:pStyle w:val="Normal2"/>
        <w:numPr>
          <w:ilvl w:val="1"/>
          <w:numId w:val="119"/>
        </w:numPr>
        <w:tabs>
          <w:tab w:val="clear" w:pos="709"/>
          <w:tab w:val="left" w:pos="0"/>
        </w:tabs>
        <w:spacing w:before="120" w:line="240" w:lineRule="auto"/>
        <w:ind w:left="567" w:hanging="567"/>
        <w:rPr>
          <w:rFonts w:ascii="Calibri" w:hAnsi="Calibri" w:cs="Calibri"/>
          <w:lang w:val="sk-SK" w:eastAsia="sk-SK"/>
        </w:rPr>
      </w:pPr>
      <w:r w:rsidRPr="00B84503">
        <w:rPr>
          <w:rFonts w:ascii="Calibri" w:hAnsi="Calibri" w:cs="Calibri"/>
          <w:lang w:val="sk-SK" w:eastAsia="sk-SK"/>
        </w:rPr>
        <w:t xml:space="preserve">Poskytovateľ je oprávnený využiť na účely vykonávania opráv technologického vybavenia a servisu technologického vybavenia softvér voľne šírený, resp. šíriteľný softvér, ku ktorému vykonávajú autorské / majetkové práva tretie osoby, len za predpokladu, že licenčné podmienky takto použitého voľne šíreného, resp. šíriteľného softvéru nebudú žiadnym spôsobom zasahovať do práv a povinností k inému softvéru použitému v rámci technologického vybavenia spoločne s predmetným voľne šíreným, resp. šíriteľným softvérom. Na použitie </w:t>
      </w:r>
      <w:proofErr w:type="spellStart"/>
      <w:r w:rsidRPr="00B84503">
        <w:rPr>
          <w:rFonts w:ascii="Calibri" w:hAnsi="Calibri" w:cs="Calibri"/>
          <w:lang w:val="sk-SK" w:eastAsia="sk-SK"/>
        </w:rPr>
        <w:t>open-source</w:t>
      </w:r>
      <w:proofErr w:type="spellEnd"/>
      <w:r w:rsidRPr="00B84503">
        <w:rPr>
          <w:rFonts w:ascii="Calibri" w:hAnsi="Calibri" w:cs="Calibri"/>
          <w:lang w:val="sk-SK" w:eastAsia="sk-SK"/>
        </w:rPr>
        <w:t xml:space="preserve"> softvéru sa inak vzťahujú povinnosti poskytovateľa a obmedzenia uvedené v bode 11.10 tohto článku rámcovej dohody.</w:t>
      </w:r>
    </w:p>
    <w:p w14:paraId="1D29E9A3" w14:textId="77777777" w:rsidR="00AB26BD" w:rsidRPr="00B84503" w:rsidRDefault="00AB26BD" w:rsidP="00AB26BD">
      <w:pPr>
        <w:pStyle w:val="CEMOS"/>
        <w:spacing w:after="120"/>
        <w:ind w:left="0" w:firstLine="0"/>
        <w:rPr>
          <w:rFonts w:ascii="Calibri" w:hAnsi="Calibri" w:cs="Calibri"/>
          <w:b/>
          <w:sz w:val="22"/>
          <w:szCs w:val="22"/>
        </w:rPr>
      </w:pPr>
      <w:r w:rsidRPr="00B84503">
        <w:rPr>
          <w:rFonts w:ascii="Calibri" w:hAnsi="Calibri" w:cs="Calibri"/>
          <w:b/>
          <w:sz w:val="22"/>
          <w:szCs w:val="22"/>
        </w:rPr>
        <w:t>Osobitné ustanovenia v súvislosti so zákonom o ITVS</w:t>
      </w:r>
    </w:p>
    <w:p w14:paraId="6BF4C217" w14:textId="0D9E2E60" w:rsidR="00AB26BD" w:rsidRPr="00B84503" w:rsidRDefault="00AB26BD" w:rsidP="006736D2">
      <w:pPr>
        <w:pStyle w:val="CEMOS"/>
        <w:numPr>
          <w:ilvl w:val="1"/>
          <w:numId w:val="119"/>
        </w:numPr>
        <w:spacing w:after="120"/>
        <w:ind w:left="567" w:hanging="567"/>
        <w:rPr>
          <w:rFonts w:ascii="Calibri" w:hAnsi="Calibri" w:cs="Calibri"/>
          <w:sz w:val="22"/>
          <w:szCs w:val="22"/>
        </w:rPr>
      </w:pPr>
      <w:r w:rsidRPr="00B84503">
        <w:rPr>
          <w:rFonts w:ascii="Calibri" w:hAnsi="Calibri" w:cs="Calibri"/>
          <w:sz w:val="22"/>
          <w:szCs w:val="22"/>
        </w:rPr>
        <w:t xml:space="preserve">Časti technologického vybavenia </w:t>
      </w:r>
      <w:r w:rsidR="00B84503" w:rsidRPr="00B84503">
        <w:rPr>
          <w:rFonts w:ascii="Calibri" w:hAnsi="Calibri" w:cs="Calibri"/>
          <w:sz w:val="22"/>
          <w:szCs w:val="22"/>
        </w:rPr>
        <w:t xml:space="preserve">PS 271-66.111 Centrálny riadiaci systém </w:t>
      </w:r>
      <w:r w:rsidR="00B84503">
        <w:rPr>
          <w:rFonts w:ascii="Calibri" w:hAnsi="Calibri" w:cs="Calibri"/>
          <w:sz w:val="22"/>
          <w:szCs w:val="22"/>
        </w:rPr>
        <w:t xml:space="preserve">tunela Bôrik </w:t>
      </w:r>
      <w:r w:rsidRPr="00B84503">
        <w:rPr>
          <w:rFonts w:ascii="Calibri" w:hAnsi="Calibri" w:cs="Calibri"/>
          <w:sz w:val="22"/>
          <w:szCs w:val="22"/>
        </w:rPr>
        <w:t>sú informačnou technológiou verejnej správy v zmysle zákona o ITVS. V súlade s týmto zákonom musí byť zdrojový kód vytvorený počas plnenia tejto rámcovej dohody pri vykonávaní opráv technologického vybavenia a servisu technologického vybavenia otvorený v súlade s licenčnými podmienkami verejnej softvérovej licencie Európskej únie podľa Vykonávacieho rozhodnutia Komisie (EÚ) 2017/863 z 18. mája 2017, kto</w:t>
      </w:r>
      <w:r w:rsidR="00B84503">
        <w:rPr>
          <w:rFonts w:ascii="Calibri" w:hAnsi="Calibri" w:cs="Calibri"/>
          <w:sz w:val="22"/>
          <w:szCs w:val="22"/>
        </w:rPr>
        <w:t xml:space="preserve">rým sa aktualizuje verejná </w:t>
      </w:r>
      <w:proofErr w:type="spellStart"/>
      <w:r w:rsidR="00B84503">
        <w:rPr>
          <w:rFonts w:ascii="Calibri" w:hAnsi="Calibri" w:cs="Calibri"/>
          <w:sz w:val="22"/>
          <w:szCs w:val="22"/>
        </w:rPr>
        <w:t>open-</w:t>
      </w:r>
      <w:r w:rsidRPr="00B84503">
        <w:rPr>
          <w:rFonts w:ascii="Calibri" w:hAnsi="Calibri" w:cs="Calibri"/>
          <w:sz w:val="22"/>
          <w:szCs w:val="22"/>
        </w:rPr>
        <w:t>source</w:t>
      </w:r>
      <w:proofErr w:type="spellEnd"/>
      <w:r w:rsidRPr="00B84503">
        <w:rPr>
          <w:rFonts w:ascii="Calibri" w:hAnsi="Calibri" w:cs="Calibri"/>
          <w:sz w:val="22"/>
          <w:szCs w:val="22"/>
        </w:rPr>
        <w:t xml:space="preserve"> softvérová licencia Európskej únie (EUPL) v záujme ďalšej podpory zdieľania a opätovného používania softvéru vyvinutého verejnými správami (</w:t>
      </w:r>
      <w:proofErr w:type="spellStart"/>
      <w:r w:rsidRPr="00B84503">
        <w:rPr>
          <w:rFonts w:ascii="Calibri" w:hAnsi="Calibri" w:cs="Calibri"/>
          <w:sz w:val="22"/>
          <w:szCs w:val="22"/>
        </w:rPr>
        <w:t>Ú.v</w:t>
      </w:r>
      <w:proofErr w:type="spellEnd"/>
      <w:r w:rsidRPr="00B84503">
        <w:rPr>
          <w:rFonts w:ascii="Calibri" w:hAnsi="Calibri" w:cs="Calibri"/>
          <w:sz w:val="22"/>
          <w:szCs w:val="22"/>
        </w:rPr>
        <w:t xml:space="preserve">. EÚ L ,128, 19.5.2017), a to v rozsahu, v akom zverejnenie tohto kódu nemôže byť zneužité na činnosť smerujúcu k narušeniu alebo k zničeniu informačného systému verejnej správy. Objednávateľ je zároveň v súlade s § 15 ods. 2 písm. d) zákona o ITVS jediným a výhradným disponentom so všetkými informáciami zhromaždenými alebo získanými počas správy tunela </w:t>
      </w:r>
      <w:r w:rsidR="00A33C30" w:rsidRPr="00B84503">
        <w:rPr>
          <w:rFonts w:ascii="Calibri" w:hAnsi="Calibri" w:cs="Calibri"/>
          <w:sz w:val="22"/>
          <w:szCs w:val="22"/>
        </w:rPr>
        <w:t xml:space="preserve">Bôrik, podjazdu </w:t>
      </w:r>
      <w:r w:rsidR="00B428FF" w:rsidRPr="00B84503">
        <w:rPr>
          <w:rFonts w:ascii="Calibri" w:hAnsi="Calibri" w:cs="Calibri"/>
          <w:sz w:val="22"/>
          <w:szCs w:val="22"/>
        </w:rPr>
        <w:t>Lučivná</w:t>
      </w:r>
      <w:r w:rsidR="00A33C30" w:rsidRPr="00B84503">
        <w:rPr>
          <w:rFonts w:ascii="Calibri" w:hAnsi="Calibri" w:cs="Calibri"/>
          <w:sz w:val="22"/>
          <w:szCs w:val="22"/>
        </w:rPr>
        <w:t xml:space="preserve"> a diaľnice D1 Liptovský Mikuláš - Jablonov, I. úsek</w:t>
      </w:r>
      <w:r w:rsidRPr="00B84503">
        <w:rPr>
          <w:rFonts w:ascii="Calibri" w:hAnsi="Calibri" w:cs="Calibri"/>
          <w:sz w:val="22"/>
          <w:szCs w:val="22"/>
        </w:rPr>
        <w:t xml:space="preserve"> vrátane ich zmien a servisu.</w:t>
      </w:r>
    </w:p>
    <w:p w14:paraId="282472C8" w14:textId="35592579" w:rsidR="00AB26BD" w:rsidRPr="00B84503" w:rsidRDefault="00AB26BD" w:rsidP="00896E16">
      <w:pPr>
        <w:pStyle w:val="CEMOS"/>
        <w:spacing w:before="0"/>
        <w:ind w:left="0" w:firstLine="0"/>
        <w:jc w:val="center"/>
        <w:rPr>
          <w:rFonts w:asciiTheme="minorHAnsi" w:hAnsiTheme="minorHAnsi" w:cstheme="minorHAnsi"/>
          <w:b/>
          <w:color w:val="000000" w:themeColor="text1"/>
          <w:sz w:val="22"/>
          <w:szCs w:val="22"/>
        </w:rPr>
      </w:pPr>
    </w:p>
    <w:p w14:paraId="37FF6561" w14:textId="0586F930" w:rsidR="00A33C30" w:rsidRPr="00B84503" w:rsidRDefault="00A33C30" w:rsidP="00896E16">
      <w:pPr>
        <w:pStyle w:val="CEMOS"/>
        <w:spacing w:before="0"/>
        <w:ind w:left="0" w:firstLine="0"/>
        <w:jc w:val="center"/>
        <w:rPr>
          <w:rFonts w:asciiTheme="minorHAnsi" w:hAnsiTheme="minorHAnsi" w:cstheme="minorHAnsi"/>
          <w:b/>
          <w:color w:val="000000" w:themeColor="text1"/>
          <w:sz w:val="22"/>
          <w:szCs w:val="22"/>
        </w:rPr>
      </w:pPr>
      <w:r w:rsidRPr="00B84503">
        <w:rPr>
          <w:rFonts w:asciiTheme="minorHAnsi" w:hAnsiTheme="minorHAnsi" w:cstheme="minorHAnsi"/>
          <w:b/>
          <w:color w:val="000000" w:themeColor="text1"/>
          <w:sz w:val="22"/>
          <w:szCs w:val="22"/>
        </w:rPr>
        <w:t>ČL. 12</w:t>
      </w:r>
    </w:p>
    <w:p w14:paraId="34D61A64" w14:textId="77777777" w:rsidR="00896E16" w:rsidRPr="00B84503" w:rsidRDefault="00896E16" w:rsidP="00896E16">
      <w:pPr>
        <w:pStyle w:val="CEMOS"/>
        <w:spacing w:before="0" w:after="120"/>
        <w:ind w:left="0" w:firstLine="0"/>
        <w:jc w:val="center"/>
        <w:rPr>
          <w:rFonts w:asciiTheme="minorHAnsi" w:hAnsiTheme="minorHAnsi" w:cstheme="minorHAnsi"/>
          <w:b/>
          <w:color w:val="000000" w:themeColor="text1"/>
          <w:sz w:val="22"/>
          <w:szCs w:val="22"/>
        </w:rPr>
      </w:pPr>
      <w:r w:rsidRPr="00B84503">
        <w:rPr>
          <w:rFonts w:asciiTheme="minorHAnsi" w:hAnsiTheme="minorHAnsi" w:cstheme="minorHAnsi"/>
          <w:b/>
          <w:color w:val="000000" w:themeColor="text1"/>
          <w:sz w:val="22"/>
          <w:szCs w:val="22"/>
        </w:rPr>
        <w:t>ZÁVEREČNÉ USTANOVENIA</w:t>
      </w:r>
    </w:p>
    <w:p w14:paraId="14BF43D3" w14:textId="4A669ECA" w:rsidR="00896E16" w:rsidRPr="00B84503" w:rsidRDefault="00896E16" w:rsidP="008458F3">
      <w:pPr>
        <w:pStyle w:val="CEMOS"/>
        <w:numPr>
          <w:ilvl w:val="1"/>
          <w:numId w:val="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Rámcová dohoda nadobúda platnosť dňom jej podpísania stranami rámcovej dohody a účinnosť dňom nasledujúcim po dni jej zverejnenia v Centrálnom registri zmlúv.</w:t>
      </w:r>
    </w:p>
    <w:p w14:paraId="0899B2CC" w14:textId="77777777" w:rsidR="00896E16" w:rsidRPr="00B84503" w:rsidRDefault="00896E16" w:rsidP="008458F3">
      <w:pPr>
        <w:pStyle w:val="CEMOS"/>
        <w:numPr>
          <w:ilvl w:val="1"/>
          <w:numId w:val="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Pre práva a povinnosti strán rámcovej dohody rámcovou dohodou výslovne neupravené platia ustanovenia Obchodného zákonníka a súvisiacich právnych predpisov Slovenskej republiky. Strany rámcovej dohody sa dohodli, že v prípade vzniku sporov strán rámcovej dohody týkajúcich  sa tejto rámcovej dohody a jej aplikácie, ak sa ich nepodarí urovnať iným spôsobom a jednou zo strán rámcovej dohody je zahraničný subjekt je daná právomoc súdov Slovenskej republiky. </w:t>
      </w:r>
    </w:p>
    <w:p w14:paraId="0B6CF7FB" w14:textId="3D06F40F" w:rsidR="00896E16" w:rsidRPr="00B84503" w:rsidRDefault="00896E16" w:rsidP="008458F3">
      <w:pPr>
        <w:pStyle w:val="CEMOS"/>
        <w:numPr>
          <w:ilvl w:val="1"/>
          <w:numId w:val="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Strany rámcovej dohody sa dohodli, že písomná komunikácia podľa rámcovej dohody alebo v súvislosti s rámcovou dohodou sa bude doručovať doporučene poštou, kuriérom alebo osobne, ak táto dohoda výslovne neupravuje iný spôsob doručovania.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 V prípadoch výslovne uvedených v rámcovej dohode je doručovanie môže uskutočniť formou e</w:t>
      </w:r>
      <w:r w:rsidR="00AF51BD">
        <w:rPr>
          <w:rFonts w:asciiTheme="minorHAnsi" w:hAnsiTheme="minorHAnsi" w:cstheme="minorHAnsi"/>
          <w:color w:val="000000" w:themeColor="text1"/>
          <w:sz w:val="22"/>
          <w:szCs w:val="22"/>
        </w:rPr>
        <w:t>-</w:t>
      </w:r>
      <w:r w:rsidRPr="00B84503">
        <w:rPr>
          <w:rFonts w:asciiTheme="minorHAnsi" w:hAnsiTheme="minorHAnsi" w:cstheme="minorHAnsi"/>
          <w:color w:val="000000" w:themeColor="text1"/>
          <w:sz w:val="22"/>
          <w:szCs w:val="22"/>
        </w:rPr>
        <w:t xml:space="preserve">mailu (aj bez </w:t>
      </w:r>
      <w:r w:rsidRPr="00B84503">
        <w:rPr>
          <w:rFonts w:asciiTheme="minorHAnsi" w:hAnsiTheme="minorHAnsi" w:cstheme="minorHAnsi"/>
          <w:color w:val="000000" w:themeColor="text1"/>
          <w:sz w:val="22"/>
          <w:szCs w:val="22"/>
        </w:rPr>
        <w:lastRenderedPageBreak/>
        <w:t xml:space="preserve">podpísania zaručeným elektronickým podpisom). Strany </w:t>
      </w:r>
      <w:r w:rsidR="00A33C30" w:rsidRPr="00B84503">
        <w:rPr>
          <w:rFonts w:asciiTheme="minorHAnsi" w:hAnsiTheme="minorHAnsi" w:cstheme="minorHAnsi"/>
          <w:color w:val="000000" w:themeColor="text1"/>
          <w:sz w:val="22"/>
          <w:szCs w:val="22"/>
        </w:rPr>
        <w:t xml:space="preserve">rámcovej </w:t>
      </w:r>
      <w:r w:rsidRPr="00B84503">
        <w:rPr>
          <w:rFonts w:asciiTheme="minorHAnsi" w:hAnsiTheme="minorHAnsi" w:cstheme="minorHAnsi"/>
          <w:color w:val="000000" w:themeColor="text1"/>
          <w:sz w:val="22"/>
          <w:szCs w:val="22"/>
        </w:rPr>
        <w:t xml:space="preserve">dohody sa dohodli, že sú povinné potvrdiť prijatie e-mailu druhej strane </w:t>
      </w:r>
      <w:r w:rsidR="00A33C30" w:rsidRPr="00B84503">
        <w:rPr>
          <w:rFonts w:asciiTheme="minorHAnsi" w:hAnsiTheme="minorHAnsi" w:cstheme="minorHAnsi"/>
          <w:color w:val="000000" w:themeColor="text1"/>
          <w:sz w:val="22"/>
          <w:szCs w:val="22"/>
        </w:rPr>
        <w:t xml:space="preserve">rámcovej </w:t>
      </w:r>
      <w:r w:rsidRPr="00B84503">
        <w:rPr>
          <w:rFonts w:asciiTheme="minorHAnsi" w:hAnsiTheme="minorHAnsi" w:cstheme="minorHAnsi"/>
          <w:color w:val="000000" w:themeColor="text1"/>
          <w:sz w:val="22"/>
          <w:szCs w:val="22"/>
        </w:rPr>
        <w:t>dohody najneskôr do 48 hodín, ak táto rámcová dohoda neuvádza inak.</w:t>
      </w:r>
    </w:p>
    <w:p w14:paraId="6E7210AD" w14:textId="6726DC0E" w:rsidR="00896E16" w:rsidRPr="00B84503" w:rsidRDefault="00896E16" w:rsidP="008458F3">
      <w:pPr>
        <w:pStyle w:val="CEMOS"/>
        <w:numPr>
          <w:ilvl w:val="1"/>
          <w:numId w:val="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Meniť alebo dopĺňať ustanovenia tejto rámcovej dohody je možné len písomnými číslovanými dodatkami a dohoda o skončení rámcovej dohody musí byť písomná. Dodatok k rámcovej dohode ako aj dohoda o ukončení rámcovej dohody musia byť podpísané oprávnenými zástupcami strán rámcovej dohody, pričom podpisy musia byť na tej istej listine, v opačnom prípade sa má za to, že k uzatvoreniu dodatku k rámcovej dohode alebo dohody o zrušení rámcovej dohody nedošlo. </w:t>
      </w:r>
    </w:p>
    <w:p w14:paraId="28F6BB67" w14:textId="77777777" w:rsidR="00896E16" w:rsidRPr="00B84503" w:rsidRDefault="00896E16" w:rsidP="008458F3">
      <w:pPr>
        <w:pStyle w:val="CEMOS"/>
        <w:numPr>
          <w:ilvl w:val="1"/>
          <w:numId w:val="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Poskytovateľ nie je oprávnený postúpiť akékoľvek pohľadávky (práva) vyplývajúce z tejto rámcovej dohody na tretiu osobu alebo sa dohodnúť s treťou osobou na prevzatí jeho záväzkov (povinností) vyplývajúcich z tejto rámcovej dohody bez predchádzajúceho písomného súhlasu objednávateľa. </w:t>
      </w:r>
    </w:p>
    <w:p w14:paraId="1C803051" w14:textId="77777777" w:rsidR="00896E16" w:rsidRPr="00B84503" w:rsidRDefault="00896E16" w:rsidP="008458F3">
      <w:pPr>
        <w:pStyle w:val="CEMOS"/>
        <w:numPr>
          <w:ilvl w:val="1"/>
          <w:numId w:val="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že poskytovateľ je združenie bez právnej subjektivity, účastníci rámcovej dohody na strane poskytovateľa sa nemôžu zmeniť bez predchádzajúceho písomného súhlasu objednávateľa. Porušenie povinností podľa tohto bodu zo strany poskytovateľa sa považuje za podstatné porušenie rámcovej dohody a oprávňuje objednávateľa od rámcovej dohody odstúpiť. Nárok objednávateľa na náhradu škody tým nie je dotknutý.</w:t>
      </w:r>
    </w:p>
    <w:p w14:paraId="7CCA5B5B" w14:textId="77777777" w:rsidR="00896E16" w:rsidRPr="00B84503" w:rsidRDefault="00896E16" w:rsidP="008458F3">
      <w:pPr>
        <w:pStyle w:val="CEMOS"/>
        <w:numPr>
          <w:ilvl w:val="1"/>
          <w:numId w:val="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Rámcová dohoda je vyhotovená v 5 (piatich) rovnopisoch, z toho 3 (tri) pre objednávateľa a 2 (dva) pre poskytovateľa.</w:t>
      </w:r>
    </w:p>
    <w:p w14:paraId="7A1F9A48" w14:textId="77777777" w:rsidR="00896E16" w:rsidRPr="00B84503" w:rsidRDefault="00896E16" w:rsidP="008458F3">
      <w:pPr>
        <w:pStyle w:val="CEMOS"/>
        <w:numPr>
          <w:ilvl w:val="1"/>
          <w:numId w:val="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Neoddeliteľnou súčasťou tejto rámcovej dohody sú nasledujúce prílohy:</w:t>
      </w:r>
    </w:p>
    <w:p w14:paraId="296EAF79"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1 – Cena za servis a údržbu technologickej časti tunela Bôrik (súčasťou je harmonogram servisných činností),</w:t>
      </w:r>
    </w:p>
    <w:p w14:paraId="164E7D6A"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2 – Sumár k Prílohe č. 1,</w:t>
      </w:r>
    </w:p>
    <w:p w14:paraId="5C2E17C9"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3 – Cena za servis a údržbu technologickej časti podjazdu Lučivná (súčasťou je harmonogram činností),</w:t>
      </w:r>
    </w:p>
    <w:p w14:paraId="6F535069"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4 – Sumár k Prílohe č. 3,</w:t>
      </w:r>
    </w:p>
    <w:p w14:paraId="6A40B68A"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5 – Cena za servis a údržbu informačného systému diaľnice (súčasťou je harmonogram servisných činností),</w:t>
      </w:r>
    </w:p>
    <w:p w14:paraId="4FA7C9A3"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6 – Sumár k Prílohe č. 5,</w:t>
      </w:r>
    </w:p>
    <w:p w14:paraId="72EF5591"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7 – Zoznam náhradných dielov,</w:t>
      </w:r>
    </w:p>
    <w:p w14:paraId="62B29655"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8 – Sumár k Prílohe č. 7,</w:t>
      </w:r>
    </w:p>
    <w:p w14:paraId="783E220D" w14:textId="396E2F1D"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9 – Cena za oprav</w:t>
      </w:r>
      <w:r w:rsidR="003178DF">
        <w:rPr>
          <w:rFonts w:asciiTheme="minorHAnsi" w:hAnsiTheme="minorHAnsi" w:cstheme="minorHAnsi"/>
          <w:color w:val="000000" w:themeColor="text1"/>
          <w:sz w:val="22"/>
          <w:szCs w:val="22"/>
        </w:rPr>
        <w:t>y</w:t>
      </w:r>
      <w:r w:rsidRPr="00B84503">
        <w:rPr>
          <w:rFonts w:asciiTheme="minorHAnsi" w:hAnsiTheme="minorHAnsi" w:cstheme="minorHAnsi"/>
          <w:color w:val="000000" w:themeColor="text1"/>
          <w:sz w:val="22"/>
          <w:szCs w:val="22"/>
        </w:rPr>
        <w:t>,</w:t>
      </w:r>
    </w:p>
    <w:p w14:paraId="02AD5180" w14:textId="7F9A5E6E"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Príloha č. 10 – Cena za </w:t>
      </w:r>
      <w:r w:rsidR="009A6BE9" w:rsidRPr="00B84503">
        <w:rPr>
          <w:rFonts w:asciiTheme="minorHAnsi" w:hAnsiTheme="minorHAnsi" w:cstheme="minorHAnsi"/>
          <w:color w:val="000000" w:themeColor="text1"/>
          <w:sz w:val="22"/>
          <w:szCs w:val="22"/>
        </w:rPr>
        <w:t>plnenie povinnost</w:t>
      </w:r>
      <w:r w:rsidR="003178DF">
        <w:rPr>
          <w:rFonts w:asciiTheme="minorHAnsi" w:hAnsiTheme="minorHAnsi" w:cstheme="minorHAnsi"/>
          <w:color w:val="000000" w:themeColor="text1"/>
          <w:sz w:val="22"/>
          <w:szCs w:val="22"/>
        </w:rPr>
        <w:t>í</w:t>
      </w:r>
      <w:r w:rsidR="009A6BE9" w:rsidRPr="00B84503">
        <w:rPr>
          <w:rFonts w:asciiTheme="minorHAnsi" w:hAnsiTheme="minorHAnsi" w:cstheme="minorHAnsi"/>
          <w:color w:val="000000" w:themeColor="text1"/>
          <w:sz w:val="22"/>
          <w:szCs w:val="22"/>
        </w:rPr>
        <w:t xml:space="preserve"> Zmluvy </w:t>
      </w:r>
      <w:r w:rsidRPr="00B84503">
        <w:rPr>
          <w:rFonts w:asciiTheme="minorHAnsi" w:hAnsiTheme="minorHAnsi" w:cstheme="minorHAnsi"/>
          <w:color w:val="000000" w:themeColor="text1"/>
          <w:sz w:val="22"/>
          <w:szCs w:val="22"/>
        </w:rPr>
        <w:t>KB,</w:t>
      </w:r>
    </w:p>
    <w:p w14:paraId="4E1C49E1"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11 – Cena za hodnotiace správy,</w:t>
      </w:r>
    </w:p>
    <w:p w14:paraId="2E4B274A"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12 – Návrh na plnenie kritéria,</w:t>
      </w:r>
    </w:p>
    <w:p w14:paraId="142F179B"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13 – Vzor tlačiva „Protokol o vade alebo poruche“,</w:t>
      </w:r>
    </w:p>
    <w:p w14:paraId="6DA940FD"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14 – Zoznam subdodávateľov a podiel subdodávok,</w:t>
      </w:r>
    </w:p>
    <w:p w14:paraId="112F2625" w14:textId="77777777" w:rsidR="00896E16" w:rsidRPr="00B84503" w:rsidRDefault="00896E16" w:rsidP="00897896">
      <w:pPr>
        <w:pStyle w:val="CEMOS"/>
        <w:spacing w:before="0"/>
        <w:ind w:left="1843" w:hanging="1276"/>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15 – Zmluva o zabezpečení plnenia bezpečnostných opatrení a notifikačných povinností,</w:t>
      </w:r>
    </w:p>
    <w:p w14:paraId="58D71336"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16 – Opis predmetu zákazky,</w:t>
      </w:r>
    </w:p>
    <w:p w14:paraId="4E08DA2E"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17 – Dohoda o mlčanlivosti,</w:t>
      </w:r>
    </w:p>
    <w:p w14:paraId="44A6EF34" w14:textId="77777777" w:rsidR="00896E16" w:rsidRPr="00B84503" w:rsidRDefault="00896E16" w:rsidP="00896E16">
      <w:pPr>
        <w:pStyle w:val="CEMOS"/>
        <w:spacing w:before="0"/>
        <w:ind w:left="1843" w:hanging="1276"/>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18 – Zoznam a kontaktné údaje osôb konajúcich za objednávateľa vo veciach technických a Technický dozor objednávateľa,</w:t>
      </w:r>
    </w:p>
    <w:p w14:paraId="53336539" w14:textId="77777777" w:rsidR="00896E16" w:rsidRPr="00B84503" w:rsidRDefault="00896E16" w:rsidP="00896E16">
      <w:pPr>
        <w:pStyle w:val="CEMOS"/>
        <w:spacing w:before="0"/>
        <w:ind w:left="1843" w:hanging="1276"/>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19 – Minimálne požiadavky na vytvorenie cenovej ponuky na opravu technologického zariadenia,</w:t>
      </w:r>
    </w:p>
    <w:p w14:paraId="75BF128C" w14:textId="42D8BDD6" w:rsidR="00896E16" w:rsidRPr="00B84503" w:rsidRDefault="00896E16" w:rsidP="00583522">
      <w:pPr>
        <w:pStyle w:val="CEMOS"/>
        <w:spacing w:before="0"/>
        <w:ind w:left="567" w:firstLine="0"/>
        <w:jc w:val="left"/>
        <w:rPr>
          <w:rFonts w:asciiTheme="minorHAnsi" w:hAnsiTheme="minorHAnsi" w:cstheme="minorHAnsi"/>
          <w:color w:val="000000" w:themeColor="text1"/>
          <w:sz w:val="22"/>
          <w:szCs w:val="22"/>
        </w:rPr>
      </w:pPr>
      <w:bookmarkStart w:id="91" w:name="_Hlk175121086"/>
      <w:r w:rsidRPr="00B84503">
        <w:rPr>
          <w:rFonts w:asciiTheme="minorHAnsi" w:hAnsiTheme="minorHAnsi" w:cstheme="minorHAnsi"/>
          <w:color w:val="000000" w:themeColor="text1"/>
          <w:sz w:val="22"/>
          <w:szCs w:val="22"/>
        </w:rPr>
        <w:lastRenderedPageBreak/>
        <w:t xml:space="preserve">Príloha č. 20 – Minimálne </w:t>
      </w:r>
      <w:bookmarkEnd w:id="91"/>
      <w:r w:rsidRPr="00B84503">
        <w:rPr>
          <w:rFonts w:asciiTheme="minorHAnsi" w:hAnsiTheme="minorHAnsi" w:cstheme="minorHAnsi"/>
          <w:color w:val="000000" w:themeColor="text1"/>
          <w:sz w:val="22"/>
          <w:szCs w:val="22"/>
        </w:rPr>
        <w:t>požiadavky na obsah servisného denníka</w:t>
      </w:r>
      <w:r w:rsidR="00395479" w:rsidRPr="00B84503">
        <w:rPr>
          <w:rFonts w:asciiTheme="minorHAnsi" w:hAnsiTheme="minorHAnsi" w:cstheme="minorHAnsi"/>
          <w:color w:val="000000" w:themeColor="text1"/>
          <w:sz w:val="22"/>
          <w:szCs w:val="22"/>
        </w:rPr>
        <w:t>,</w:t>
      </w:r>
    </w:p>
    <w:p w14:paraId="0FF796C2" w14:textId="0BDB1F24" w:rsidR="00583522" w:rsidRPr="00B84503" w:rsidRDefault="00583522" w:rsidP="00583522">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Príloha č. 21 – </w:t>
      </w:r>
      <w:r w:rsidRPr="00B84503">
        <w:rPr>
          <w:rFonts w:asciiTheme="minorHAnsi" w:hAnsiTheme="minorHAnsi" w:cstheme="minorHAnsi"/>
          <w:bCs/>
          <w:color w:val="000000" w:themeColor="text1"/>
          <w:sz w:val="22"/>
          <w:szCs w:val="22"/>
        </w:rPr>
        <w:t>Zoznam Kľúčových expertov,</w:t>
      </w:r>
    </w:p>
    <w:p w14:paraId="45649A96" w14:textId="37A7744B" w:rsidR="00395479" w:rsidRPr="00B84503" w:rsidRDefault="00395479" w:rsidP="008458F3">
      <w:pPr>
        <w:pStyle w:val="CEMOS"/>
        <w:spacing w:before="0" w:after="12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2</w:t>
      </w:r>
      <w:r w:rsidR="008F224F" w:rsidRPr="00B84503">
        <w:rPr>
          <w:rFonts w:asciiTheme="minorHAnsi" w:hAnsiTheme="minorHAnsi" w:cstheme="minorHAnsi"/>
          <w:color w:val="000000" w:themeColor="text1"/>
          <w:sz w:val="22"/>
          <w:szCs w:val="22"/>
        </w:rPr>
        <w:t>2</w:t>
      </w:r>
      <w:r w:rsidRPr="00B84503">
        <w:rPr>
          <w:rFonts w:asciiTheme="minorHAnsi" w:hAnsiTheme="minorHAnsi" w:cstheme="minorHAnsi"/>
          <w:color w:val="000000" w:themeColor="text1"/>
          <w:sz w:val="22"/>
          <w:szCs w:val="22"/>
        </w:rPr>
        <w:t xml:space="preserve"> – </w:t>
      </w:r>
      <w:r w:rsidR="00897896" w:rsidRPr="00B84503">
        <w:rPr>
          <w:rFonts w:asciiTheme="minorHAnsi" w:hAnsiTheme="minorHAnsi" w:cstheme="minorHAnsi"/>
          <w:bCs/>
          <w:color w:val="000000" w:themeColor="text1"/>
          <w:sz w:val="22"/>
          <w:szCs w:val="22"/>
        </w:rPr>
        <w:t>Zoznam osôb zodpovedných za poskytnutie služby</w:t>
      </w:r>
    </w:p>
    <w:p w14:paraId="3E3772B4" w14:textId="6025C408" w:rsidR="00896E16" w:rsidRPr="00B84503" w:rsidRDefault="00896E16" w:rsidP="008458F3">
      <w:pPr>
        <w:pStyle w:val="CEMOS"/>
        <w:numPr>
          <w:ilvl w:val="1"/>
          <w:numId w:val="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Súčasťou rámcovej dohody sú súťažné podklady objednávateľa, ponuka poskytovateľa a vysvetlenie súťažných podkladov. V prípade, ak vysvetlenia súťažných podkladov menia alebo dopĺňajú ustanovenia rámcovej dohody, v takom prípade majú pred týmito ustanoveniami rámcovej dohody prednosť a platia vysvetlenia súťažných podkladov.</w:t>
      </w:r>
    </w:p>
    <w:p w14:paraId="70384851" w14:textId="77777777" w:rsidR="00896E16" w:rsidRPr="00B84503" w:rsidRDefault="00896E16" w:rsidP="008458F3">
      <w:pPr>
        <w:pStyle w:val="CEMOS"/>
        <w:numPr>
          <w:ilvl w:val="1"/>
          <w:numId w:val="8"/>
        </w:numPr>
        <w:spacing w:before="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Strany rámcovej dohody vyhlasujú, že sa s obsahom rámcovej dohody oboznámili, túto uzatvorili slobodne a vážne, že sa zhoduje s ich prejavom vôle a svoj súhlas s jej obsahom potvrdzujú vlastnoručným podpisom.</w:t>
      </w:r>
    </w:p>
    <w:p w14:paraId="3A3B3EF7" w14:textId="77777777" w:rsidR="00896E16" w:rsidRPr="00B84503" w:rsidRDefault="00896E16" w:rsidP="00896E16">
      <w:pPr>
        <w:pStyle w:val="CEMOS"/>
        <w:spacing w:before="0"/>
        <w:ind w:left="567" w:firstLine="0"/>
        <w:rPr>
          <w:rFonts w:asciiTheme="minorHAnsi" w:hAnsiTheme="minorHAnsi" w:cstheme="minorHAnsi"/>
          <w:color w:val="000000" w:themeColor="text1"/>
          <w:sz w:val="22"/>
          <w:szCs w:val="22"/>
        </w:rPr>
      </w:pPr>
    </w:p>
    <w:p w14:paraId="0DEB672B" w14:textId="77777777" w:rsidR="00896E16" w:rsidRPr="00B84503" w:rsidRDefault="00896E16" w:rsidP="00896E16">
      <w:pPr>
        <w:spacing w:after="0" w:line="240" w:lineRule="auto"/>
        <w:jc w:val="both"/>
        <w:rPr>
          <w:rFonts w:asciiTheme="minorHAnsi" w:hAnsiTheme="minorHAnsi" w:cstheme="minorHAnsi"/>
          <w:color w:val="000000" w:themeColor="text1"/>
        </w:rPr>
      </w:pPr>
    </w:p>
    <w:p w14:paraId="1AE1A381" w14:textId="77777777" w:rsidR="00896E16" w:rsidRPr="00B84503" w:rsidRDefault="00896E16" w:rsidP="00896E16">
      <w:pPr>
        <w:tabs>
          <w:tab w:val="left" w:pos="0"/>
          <w:tab w:val="left" w:pos="5245"/>
        </w:tabs>
        <w:rPr>
          <w:rFonts w:asciiTheme="minorHAnsi" w:hAnsiTheme="minorHAnsi" w:cstheme="minorHAnsi"/>
          <w:color w:val="000000" w:themeColor="text1"/>
        </w:rPr>
      </w:pPr>
      <w:r w:rsidRPr="00B84503">
        <w:rPr>
          <w:rFonts w:asciiTheme="minorHAnsi" w:hAnsiTheme="minorHAnsi" w:cstheme="minorHAnsi"/>
          <w:color w:val="000000" w:themeColor="text1"/>
        </w:rPr>
        <w:t>V ........................ dňa ...................</w:t>
      </w:r>
      <w:r w:rsidRPr="00B84503">
        <w:rPr>
          <w:rFonts w:asciiTheme="minorHAnsi" w:hAnsiTheme="minorHAnsi" w:cstheme="minorHAnsi"/>
          <w:color w:val="000000" w:themeColor="text1"/>
        </w:rPr>
        <w:tab/>
        <w:t>V Bratislave, dňa ..............</w:t>
      </w:r>
    </w:p>
    <w:p w14:paraId="09354730" w14:textId="77777777" w:rsidR="00896E16" w:rsidRPr="00B84503" w:rsidRDefault="00896E16" w:rsidP="00896E16">
      <w:pPr>
        <w:tabs>
          <w:tab w:val="left" w:pos="0"/>
          <w:tab w:val="left" w:pos="5245"/>
        </w:tabs>
        <w:spacing w:after="0"/>
        <w:rPr>
          <w:rFonts w:asciiTheme="minorHAnsi" w:hAnsiTheme="minorHAnsi" w:cstheme="minorHAnsi"/>
          <w:b/>
          <w:color w:val="000000" w:themeColor="text1"/>
        </w:rPr>
      </w:pPr>
    </w:p>
    <w:p w14:paraId="5BF8B89B" w14:textId="14A3A6FA" w:rsidR="00896E16" w:rsidRPr="00B84503" w:rsidRDefault="00896E16" w:rsidP="00896E16">
      <w:pPr>
        <w:tabs>
          <w:tab w:val="left" w:pos="0"/>
          <w:tab w:val="left" w:pos="5245"/>
        </w:tabs>
        <w:spacing w:after="0"/>
        <w:rPr>
          <w:rFonts w:asciiTheme="minorHAnsi" w:hAnsiTheme="minorHAnsi" w:cstheme="minorHAnsi"/>
          <w:b/>
          <w:color w:val="000000" w:themeColor="text1"/>
        </w:rPr>
      </w:pPr>
      <w:r w:rsidRPr="00B84503">
        <w:rPr>
          <w:rFonts w:asciiTheme="minorHAnsi" w:hAnsiTheme="minorHAnsi" w:cstheme="minorHAnsi"/>
          <w:b/>
          <w:color w:val="000000" w:themeColor="text1"/>
        </w:rPr>
        <w:t xml:space="preserve">Za </w:t>
      </w:r>
      <w:r w:rsidR="00870308" w:rsidRPr="00B84503">
        <w:rPr>
          <w:rFonts w:asciiTheme="minorHAnsi" w:hAnsiTheme="minorHAnsi" w:cstheme="minorHAnsi"/>
          <w:b/>
          <w:color w:val="000000" w:themeColor="text1"/>
        </w:rPr>
        <w:t>poskytovateľa</w:t>
      </w:r>
      <w:r w:rsidRPr="00B84503">
        <w:rPr>
          <w:rFonts w:asciiTheme="minorHAnsi" w:hAnsiTheme="minorHAnsi" w:cstheme="minorHAnsi"/>
          <w:b/>
          <w:color w:val="000000" w:themeColor="text1"/>
        </w:rPr>
        <w:t>:</w:t>
      </w:r>
      <w:r w:rsidRPr="00B84503">
        <w:rPr>
          <w:rFonts w:asciiTheme="minorHAnsi" w:hAnsiTheme="minorHAnsi" w:cstheme="minorHAnsi"/>
          <w:color w:val="000000" w:themeColor="text1"/>
        </w:rPr>
        <w:tab/>
      </w:r>
      <w:r w:rsidRPr="00B84503">
        <w:rPr>
          <w:rFonts w:asciiTheme="minorHAnsi" w:hAnsiTheme="minorHAnsi" w:cstheme="minorHAnsi"/>
          <w:b/>
          <w:color w:val="000000" w:themeColor="text1"/>
        </w:rPr>
        <w:t>Za objednávateľa:</w:t>
      </w:r>
    </w:p>
    <w:p w14:paraId="6F7468EA" w14:textId="5B0EFF61" w:rsidR="00896E16" w:rsidRPr="00B84503" w:rsidRDefault="00896E16" w:rsidP="00896E16">
      <w:pPr>
        <w:tabs>
          <w:tab w:val="left" w:pos="0"/>
          <w:tab w:val="left" w:pos="5245"/>
        </w:tabs>
        <w:rPr>
          <w:rFonts w:asciiTheme="minorHAnsi" w:hAnsiTheme="minorHAnsi" w:cstheme="minorHAnsi"/>
          <w:color w:val="000000" w:themeColor="text1"/>
        </w:rPr>
      </w:pPr>
      <w:r w:rsidRPr="00B84503">
        <w:rPr>
          <w:rFonts w:asciiTheme="minorHAnsi" w:hAnsiTheme="minorHAnsi" w:cstheme="minorHAnsi"/>
          <w:color w:val="000000" w:themeColor="text1"/>
        </w:rPr>
        <w:tab/>
      </w:r>
    </w:p>
    <w:p w14:paraId="5FE9D2C4" w14:textId="77777777" w:rsidR="00896E16" w:rsidRPr="00B84503" w:rsidRDefault="00896E16" w:rsidP="00896E16">
      <w:pPr>
        <w:tabs>
          <w:tab w:val="left" w:pos="0"/>
          <w:tab w:val="left" w:pos="5245"/>
        </w:tabs>
        <w:rPr>
          <w:rFonts w:asciiTheme="minorHAnsi" w:hAnsiTheme="minorHAnsi" w:cstheme="minorHAnsi"/>
          <w:color w:val="000000" w:themeColor="text1"/>
        </w:rPr>
      </w:pPr>
    </w:p>
    <w:p w14:paraId="2847897D" w14:textId="77777777" w:rsidR="00896E16" w:rsidRPr="00B84503" w:rsidRDefault="00896E16" w:rsidP="00896E16">
      <w:pPr>
        <w:tabs>
          <w:tab w:val="left" w:pos="0"/>
          <w:tab w:val="left" w:pos="5245"/>
          <w:tab w:val="left" w:leader="dot" w:pos="8080"/>
        </w:tabs>
        <w:spacing w:after="0"/>
        <w:rPr>
          <w:rFonts w:asciiTheme="minorHAnsi" w:hAnsiTheme="minorHAnsi" w:cstheme="minorHAnsi"/>
          <w:color w:val="000000" w:themeColor="text1"/>
        </w:rPr>
      </w:pPr>
      <w:r w:rsidRPr="00B84503">
        <w:rPr>
          <w:rFonts w:asciiTheme="minorHAnsi" w:hAnsiTheme="minorHAnsi" w:cstheme="minorHAnsi"/>
          <w:color w:val="000000" w:themeColor="text1"/>
        </w:rPr>
        <w:t>............................................</w:t>
      </w:r>
      <w:r w:rsidRPr="00B84503">
        <w:rPr>
          <w:rFonts w:asciiTheme="minorHAnsi" w:hAnsiTheme="minorHAnsi" w:cstheme="minorHAnsi"/>
          <w:color w:val="000000" w:themeColor="text1"/>
        </w:rPr>
        <w:tab/>
        <w:t>.................................................</w:t>
      </w:r>
      <w:r w:rsidRPr="00B84503">
        <w:rPr>
          <w:rFonts w:asciiTheme="minorHAnsi" w:hAnsiTheme="minorHAnsi" w:cstheme="minorHAnsi"/>
          <w:color w:val="000000" w:themeColor="text1"/>
        </w:rPr>
        <w:tab/>
      </w:r>
    </w:p>
    <w:p w14:paraId="5B72438B" w14:textId="77777777" w:rsidR="00896E16" w:rsidRPr="00B84503" w:rsidRDefault="00896E16" w:rsidP="00896E16">
      <w:pPr>
        <w:tabs>
          <w:tab w:val="left" w:pos="0"/>
          <w:tab w:val="left" w:pos="4820"/>
        </w:tabs>
        <w:spacing w:after="0"/>
        <w:rPr>
          <w:rFonts w:asciiTheme="minorHAnsi" w:hAnsiTheme="minorHAnsi" w:cstheme="minorHAnsi"/>
          <w:b/>
          <w:color w:val="000000" w:themeColor="text1"/>
        </w:rPr>
      </w:pPr>
      <w:r w:rsidRPr="00B84503">
        <w:rPr>
          <w:rStyle w:val="Vrazn"/>
          <w:rFonts w:asciiTheme="minorHAnsi" w:hAnsiTheme="minorHAnsi" w:cstheme="minorHAnsi"/>
          <w:color w:val="000000" w:themeColor="text1"/>
        </w:rPr>
        <w:t xml:space="preserve">      štatutárny orgán</w:t>
      </w:r>
      <w:r w:rsidRPr="00B84503">
        <w:rPr>
          <w:rStyle w:val="Vrazn"/>
          <w:rFonts w:asciiTheme="minorHAnsi" w:hAnsiTheme="minorHAnsi" w:cstheme="minorHAnsi"/>
          <w:color w:val="000000" w:themeColor="text1"/>
        </w:rPr>
        <w:tab/>
        <w:t xml:space="preserve">                  Ing. Filip </w:t>
      </w:r>
      <w:proofErr w:type="spellStart"/>
      <w:r w:rsidRPr="00B84503">
        <w:rPr>
          <w:rStyle w:val="Vrazn"/>
          <w:rFonts w:asciiTheme="minorHAnsi" w:hAnsiTheme="minorHAnsi" w:cstheme="minorHAnsi"/>
          <w:color w:val="000000" w:themeColor="text1"/>
        </w:rPr>
        <w:t>Macháček</w:t>
      </w:r>
      <w:proofErr w:type="spellEnd"/>
      <w:r w:rsidRPr="00B84503">
        <w:rPr>
          <w:rStyle w:val="Vrazn"/>
          <w:rFonts w:asciiTheme="minorHAnsi" w:hAnsiTheme="minorHAnsi" w:cstheme="minorHAnsi"/>
          <w:color w:val="000000" w:themeColor="text1"/>
        </w:rPr>
        <w:t xml:space="preserve"> </w:t>
      </w:r>
    </w:p>
    <w:p w14:paraId="4996221B" w14:textId="77777777" w:rsidR="00896E16" w:rsidRPr="00B84503" w:rsidRDefault="00896E16" w:rsidP="00896E16">
      <w:pPr>
        <w:tabs>
          <w:tab w:val="left" w:pos="0"/>
          <w:tab w:val="left" w:pos="5387"/>
          <w:tab w:val="left" w:pos="5954"/>
        </w:tabs>
        <w:spacing w:after="0"/>
        <w:rPr>
          <w:rFonts w:asciiTheme="minorHAnsi" w:hAnsiTheme="minorHAnsi" w:cstheme="minorHAnsi"/>
          <w:color w:val="000000" w:themeColor="text1"/>
        </w:rPr>
      </w:pPr>
      <w:r w:rsidRPr="00B84503">
        <w:rPr>
          <w:rFonts w:asciiTheme="minorHAnsi" w:hAnsiTheme="minorHAnsi" w:cstheme="minorHAnsi"/>
          <w:color w:val="000000" w:themeColor="text1"/>
        </w:rPr>
        <w:t xml:space="preserve">                                                                                                </w:t>
      </w:r>
      <w:r w:rsidRPr="00B84503">
        <w:rPr>
          <w:rFonts w:asciiTheme="minorHAnsi" w:hAnsiTheme="minorHAnsi" w:cstheme="minorHAnsi"/>
          <w:color w:val="000000" w:themeColor="text1"/>
        </w:rPr>
        <w:tab/>
        <w:t xml:space="preserve"> predseda predstavenstva </w:t>
      </w:r>
    </w:p>
    <w:p w14:paraId="1FA75441" w14:textId="77777777" w:rsidR="00896E16" w:rsidRPr="00B84503" w:rsidRDefault="00896E16" w:rsidP="00896E16">
      <w:pPr>
        <w:tabs>
          <w:tab w:val="left" w:pos="0"/>
          <w:tab w:val="left" w:pos="5245"/>
        </w:tabs>
        <w:spacing w:after="0"/>
        <w:rPr>
          <w:rFonts w:asciiTheme="minorHAnsi" w:hAnsiTheme="minorHAnsi" w:cstheme="minorHAnsi"/>
          <w:color w:val="000000" w:themeColor="text1"/>
        </w:rPr>
      </w:pPr>
      <w:r w:rsidRPr="00B84503">
        <w:rPr>
          <w:rFonts w:asciiTheme="minorHAnsi" w:hAnsiTheme="minorHAnsi" w:cstheme="minorHAnsi"/>
          <w:color w:val="000000" w:themeColor="text1"/>
        </w:rPr>
        <w:t xml:space="preserve">        </w:t>
      </w:r>
      <w:r w:rsidRPr="00B84503">
        <w:rPr>
          <w:rFonts w:asciiTheme="minorHAnsi" w:hAnsiTheme="minorHAnsi" w:cstheme="minorHAnsi"/>
          <w:color w:val="000000" w:themeColor="text1"/>
        </w:rPr>
        <w:tab/>
        <w:t xml:space="preserve">        a generálny riaditeľ</w:t>
      </w:r>
    </w:p>
    <w:p w14:paraId="71581169" w14:textId="77777777" w:rsidR="00896E16" w:rsidRPr="00B84503" w:rsidRDefault="00896E16" w:rsidP="00896E16">
      <w:pPr>
        <w:tabs>
          <w:tab w:val="left" w:pos="0"/>
          <w:tab w:val="left" w:pos="5670"/>
          <w:tab w:val="left" w:pos="5954"/>
        </w:tabs>
        <w:spacing w:after="0"/>
        <w:rPr>
          <w:rFonts w:asciiTheme="minorHAnsi" w:hAnsiTheme="minorHAnsi" w:cstheme="minorHAnsi"/>
          <w:color w:val="000000" w:themeColor="text1"/>
        </w:rPr>
      </w:pPr>
    </w:p>
    <w:p w14:paraId="5AA0D424" w14:textId="77777777" w:rsidR="00896E16" w:rsidRPr="00B84503" w:rsidRDefault="00896E16" w:rsidP="00896E16">
      <w:pPr>
        <w:tabs>
          <w:tab w:val="left" w:pos="0"/>
          <w:tab w:val="left" w:pos="5670"/>
          <w:tab w:val="left" w:pos="5954"/>
        </w:tabs>
        <w:spacing w:after="0"/>
        <w:rPr>
          <w:rFonts w:asciiTheme="minorHAnsi" w:hAnsiTheme="minorHAnsi" w:cstheme="minorHAnsi"/>
          <w:color w:val="000000" w:themeColor="text1"/>
        </w:rPr>
      </w:pPr>
    </w:p>
    <w:p w14:paraId="66F7519A" w14:textId="77777777" w:rsidR="00896E16" w:rsidRPr="00B84503" w:rsidRDefault="00896E16" w:rsidP="00896E16">
      <w:pPr>
        <w:tabs>
          <w:tab w:val="left" w:pos="0"/>
          <w:tab w:val="left" w:pos="5670"/>
          <w:tab w:val="left" w:pos="5954"/>
        </w:tabs>
        <w:spacing w:after="0"/>
        <w:rPr>
          <w:rFonts w:asciiTheme="minorHAnsi" w:hAnsiTheme="minorHAnsi" w:cstheme="minorHAnsi"/>
          <w:color w:val="000000" w:themeColor="text1"/>
        </w:rPr>
      </w:pPr>
    </w:p>
    <w:p w14:paraId="390269B2" w14:textId="77777777" w:rsidR="00896E16" w:rsidRPr="00B84503" w:rsidRDefault="00896E16" w:rsidP="00896E16">
      <w:pPr>
        <w:tabs>
          <w:tab w:val="left" w:pos="0"/>
          <w:tab w:val="left" w:pos="5670"/>
          <w:tab w:val="left" w:pos="5954"/>
        </w:tabs>
        <w:spacing w:after="0"/>
        <w:rPr>
          <w:rFonts w:asciiTheme="minorHAnsi" w:hAnsiTheme="minorHAnsi" w:cstheme="minorHAnsi"/>
          <w:color w:val="000000" w:themeColor="text1"/>
        </w:rPr>
      </w:pPr>
    </w:p>
    <w:p w14:paraId="2C9DA8F5" w14:textId="77777777" w:rsidR="00896E16" w:rsidRPr="00B84503" w:rsidRDefault="00896E16" w:rsidP="00896E16">
      <w:pPr>
        <w:tabs>
          <w:tab w:val="left" w:pos="0"/>
          <w:tab w:val="left" w:pos="5245"/>
          <w:tab w:val="left" w:pos="8080"/>
        </w:tabs>
        <w:spacing w:after="0"/>
        <w:rPr>
          <w:rFonts w:asciiTheme="minorHAnsi" w:hAnsiTheme="minorHAnsi" w:cstheme="minorHAnsi"/>
          <w:color w:val="000000" w:themeColor="text1"/>
        </w:rPr>
      </w:pPr>
      <w:r w:rsidRPr="00B84503">
        <w:rPr>
          <w:rFonts w:asciiTheme="minorHAnsi" w:hAnsiTheme="minorHAnsi" w:cstheme="minorHAnsi"/>
          <w:color w:val="000000" w:themeColor="text1"/>
        </w:rPr>
        <w:tab/>
        <w:t>..................................................</w:t>
      </w:r>
    </w:p>
    <w:p w14:paraId="376789EF" w14:textId="4B702782" w:rsidR="00896E16" w:rsidRPr="00B84503" w:rsidRDefault="00896E16" w:rsidP="00896E16">
      <w:pPr>
        <w:tabs>
          <w:tab w:val="left" w:pos="0"/>
          <w:tab w:val="left" w:pos="5245"/>
        </w:tabs>
        <w:spacing w:after="0"/>
        <w:rPr>
          <w:rFonts w:asciiTheme="minorHAnsi" w:hAnsiTheme="minorHAnsi" w:cstheme="minorHAnsi"/>
          <w:b/>
          <w:iCs/>
          <w:color w:val="000000" w:themeColor="text1"/>
        </w:rPr>
      </w:pPr>
      <w:r w:rsidRPr="00B84503">
        <w:rPr>
          <w:rFonts w:asciiTheme="minorHAnsi" w:hAnsiTheme="minorHAnsi" w:cstheme="minorHAnsi"/>
          <w:b/>
          <w:iCs/>
          <w:color w:val="000000" w:themeColor="text1"/>
        </w:rPr>
        <w:t xml:space="preserve">   </w:t>
      </w:r>
      <w:r w:rsidRPr="00B84503">
        <w:rPr>
          <w:rFonts w:asciiTheme="minorHAnsi" w:hAnsiTheme="minorHAnsi" w:cstheme="minorHAnsi"/>
          <w:b/>
          <w:iCs/>
          <w:color w:val="000000" w:themeColor="text1"/>
        </w:rPr>
        <w:tab/>
      </w:r>
      <w:r w:rsidRPr="00B84503">
        <w:rPr>
          <w:rFonts w:asciiTheme="minorHAnsi" w:hAnsiTheme="minorHAnsi" w:cstheme="minorHAnsi"/>
          <w:b/>
          <w:iCs/>
          <w:color w:val="000000" w:themeColor="text1"/>
        </w:rPr>
        <w:tab/>
        <w:t xml:space="preserve">PhDr. Rastislav </w:t>
      </w:r>
      <w:proofErr w:type="spellStart"/>
      <w:r w:rsidRPr="00B84503">
        <w:rPr>
          <w:rFonts w:asciiTheme="minorHAnsi" w:hAnsiTheme="minorHAnsi" w:cstheme="minorHAnsi"/>
          <w:b/>
          <w:iCs/>
          <w:color w:val="000000" w:themeColor="text1"/>
        </w:rPr>
        <w:t>Droppa</w:t>
      </w:r>
      <w:proofErr w:type="spellEnd"/>
      <w:r w:rsidRPr="00B84503">
        <w:rPr>
          <w:rFonts w:asciiTheme="minorHAnsi" w:hAnsiTheme="minorHAnsi" w:cstheme="minorHAnsi"/>
          <w:b/>
          <w:iCs/>
          <w:color w:val="000000" w:themeColor="text1"/>
        </w:rPr>
        <w:t xml:space="preserve"> </w:t>
      </w:r>
    </w:p>
    <w:p w14:paraId="1A2361E1" w14:textId="0839B5AD" w:rsidR="00896E16" w:rsidRPr="00B84503" w:rsidRDefault="00896E16" w:rsidP="00896E16">
      <w:pPr>
        <w:tabs>
          <w:tab w:val="left" w:pos="0"/>
          <w:tab w:val="left" w:pos="4962"/>
        </w:tabs>
        <w:spacing w:after="0"/>
        <w:rPr>
          <w:rFonts w:asciiTheme="minorHAnsi" w:hAnsiTheme="minorHAnsi" w:cstheme="minorHAnsi"/>
          <w:iCs/>
          <w:color w:val="000000" w:themeColor="text1"/>
        </w:rPr>
      </w:pPr>
      <w:r w:rsidRPr="00B84503">
        <w:rPr>
          <w:rFonts w:asciiTheme="minorHAnsi" w:hAnsiTheme="minorHAnsi" w:cstheme="minorHAnsi"/>
          <w:b/>
          <w:iCs/>
          <w:color w:val="000000" w:themeColor="text1"/>
        </w:rPr>
        <w:tab/>
      </w:r>
      <w:r w:rsidRPr="00B84503">
        <w:rPr>
          <w:rFonts w:asciiTheme="minorHAnsi" w:hAnsiTheme="minorHAnsi" w:cstheme="minorHAnsi"/>
          <w:b/>
          <w:iCs/>
          <w:color w:val="000000" w:themeColor="text1"/>
        </w:rPr>
        <w:tab/>
      </w:r>
      <w:r w:rsidR="00A33C30" w:rsidRPr="00B84503">
        <w:rPr>
          <w:rFonts w:asciiTheme="minorHAnsi" w:hAnsiTheme="minorHAnsi" w:cstheme="minorHAnsi"/>
          <w:iCs/>
          <w:color w:val="000000" w:themeColor="text1"/>
        </w:rPr>
        <w:t xml:space="preserve">         </w:t>
      </w:r>
      <w:r w:rsidRPr="00B84503">
        <w:rPr>
          <w:rFonts w:asciiTheme="minorHAnsi" w:hAnsiTheme="minorHAnsi" w:cstheme="minorHAnsi"/>
          <w:iCs/>
          <w:color w:val="000000" w:themeColor="text1"/>
        </w:rPr>
        <w:t>podpredseda predstavenstva</w:t>
      </w:r>
      <w:r w:rsidRPr="00B84503" w:rsidDel="004778F0">
        <w:rPr>
          <w:rFonts w:asciiTheme="minorHAnsi" w:hAnsiTheme="minorHAnsi" w:cstheme="minorHAnsi"/>
          <w:iCs/>
          <w:color w:val="000000" w:themeColor="text1"/>
        </w:rPr>
        <w:t xml:space="preserve"> </w:t>
      </w:r>
    </w:p>
    <w:p w14:paraId="5A6EB639" w14:textId="0A9C3D7E" w:rsidR="00896E16" w:rsidRPr="00B84503" w:rsidRDefault="00896E16" w:rsidP="00896E16">
      <w:pPr>
        <w:tabs>
          <w:tab w:val="left" w:pos="0"/>
          <w:tab w:val="left" w:pos="5245"/>
          <w:tab w:val="left" w:pos="5529"/>
        </w:tabs>
        <w:spacing w:after="0"/>
        <w:rPr>
          <w:rFonts w:asciiTheme="minorHAnsi" w:hAnsiTheme="minorHAnsi" w:cstheme="minorHAnsi"/>
          <w:bCs/>
          <w:color w:val="000000" w:themeColor="text1"/>
        </w:rPr>
      </w:pPr>
      <w:r w:rsidRPr="00B84503">
        <w:rPr>
          <w:rFonts w:asciiTheme="minorHAnsi" w:hAnsiTheme="minorHAnsi" w:cstheme="minorHAnsi"/>
          <w:iCs/>
          <w:color w:val="000000" w:themeColor="text1"/>
        </w:rPr>
        <w:tab/>
      </w:r>
      <w:r w:rsidR="00A33C30" w:rsidRPr="00B84503">
        <w:rPr>
          <w:rFonts w:asciiTheme="minorHAnsi" w:hAnsiTheme="minorHAnsi" w:cstheme="minorHAnsi"/>
          <w:iCs/>
          <w:color w:val="000000" w:themeColor="text1"/>
        </w:rPr>
        <w:t xml:space="preserve">  </w:t>
      </w:r>
      <w:r w:rsidRPr="00B84503">
        <w:rPr>
          <w:rFonts w:asciiTheme="minorHAnsi" w:hAnsiTheme="minorHAnsi" w:cstheme="minorHAnsi"/>
          <w:iCs/>
          <w:color w:val="000000" w:themeColor="text1"/>
        </w:rPr>
        <w:tab/>
      </w:r>
      <w:r w:rsidR="00A33C30" w:rsidRPr="00B84503">
        <w:rPr>
          <w:rFonts w:asciiTheme="minorHAnsi" w:hAnsiTheme="minorHAnsi" w:cstheme="minorHAnsi"/>
          <w:iCs/>
          <w:color w:val="000000" w:themeColor="text1"/>
        </w:rPr>
        <w:t xml:space="preserve">   </w:t>
      </w:r>
      <w:r w:rsidRPr="00B84503">
        <w:rPr>
          <w:rFonts w:asciiTheme="minorHAnsi" w:hAnsiTheme="minorHAnsi" w:cstheme="minorHAnsi"/>
          <w:iCs/>
          <w:color w:val="000000" w:themeColor="text1"/>
        </w:rPr>
        <w:t>a prevádzkový riaditeľ</w:t>
      </w:r>
    </w:p>
    <w:p w14:paraId="6B1B89B9" w14:textId="77777777" w:rsidR="000A0FFA" w:rsidRDefault="000A0FFA" w:rsidP="00896E16">
      <w:pPr>
        <w:tabs>
          <w:tab w:val="left" w:pos="0"/>
        </w:tabs>
        <w:spacing w:line="240" w:lineRule="auto"/>
        <w:jc w:val="both"/>
        <w:rPr>
          <w:rFonts w:asciiTheme="minorHAnsi" w:hAnsiTheme="minorHAnsi" w:cstheme="minorHAnsi"/>
          <w:b/>
          <w:color w:val="000000" w:themeColor="text1"/>
        </w:rPr>
      </w:pPr>
    </w:p>
    <w:p w14:paraId="64519F77" w14:textId="63B9D489" w:rsidR="00896E16" w:rsidRPr="00B84503" w:rsidRDefault="00896E16" w:rsidP="00896E16">
      <w:pPr>
        <w:tabs>
          <w:tab w:val="left" w:pos="0"/>
        </w:tabs>
        <w:spacing w:line="240" w:lineRule="auto"/>
        <w:jc w:val="both"/>
        <w:rPr>
          <w:rFonts w:asciiTheme="minorHAnsi" w:hAnsiTheme="minorHAnsi" w:cstheme="minorHAnsi"/>
          <w:b/>
          <w:color w:val="000000" w:themeColor="text1"/>
        </w:rPr>
      </w:pPr>
      <w:r w:rsidRPr="00B84503">
        <w:rPr>
          <w:rFonts w:asciiTheme="minorHAnsi" w:hAnsiTheme="minorHAnsi" w:cstheme="minorHAnsi"/>
          <w:b/>
          <w:color w:val="000000" w:themeColor="text1"/>
        </w:rPr>
        <w:t xml:space="preserve">Poskytovateľ je povinný v návrhu rámcovej dohody uviesť (s presnými údajmi) všetky náležitosti právneho úkonu podľa vyššie uvedeného. </w:t>
      </w:r>
    </w:p>
    <w:p w14:paraId="2636BCDB" w14:textId="1CF7F3E1" w:rsidR="00F73077" w:rsidRPr="00B84503" w:rsidRDefault="00F73077" w:rsidP="00690932">
      <w:pPr>
        <w:tabs>
          <w:tab w:val="left" w:pos="426"/>
          <w:tab w:val="left" w:pos="5245"/>
        </w:tabs>
        <w:spacing w:after="0"/>
        <w:rPr>
          <w:rFonts w:cs="Calibri"/>
          <w:iCs/>
          <w:color w:val="000000" w:themeColor="text1"/>
        </w:rPr>
      </w:pPr>
    </w:p>
    <w:p w14:paraId="6F53BBCD" w14:textId="7A58A918" w:rsidR="00F73077" w:rsidRPr="00B84503" w:rsidRDefault="00F73077" w:rsidP="00690932">
      <w:pPr>
        <w:tabs>
          <w:tab w:val="left" w:pos="426"/>
          <w:tab w:val="left" w:pos="5245"/>
        </w:tabs>
        <w:spacing w:after="0"/>
        <w:rPr>
          <w:rFonts w:cs="Calibri"/>
          <w:iCs/>
          <w:color w:val="000000" w:themeColor="text1"/>
        </w:rPr>
      </w:pPr>
    </w:p>
    <w:p w14:paraId="365C0737" w14:textId="77777777" w:rsidR="00F73077" w:rsidRPr="00B84503" w:rsidRDefault="00F73077" w:rsidP="00690932">
      <w:pPr>
        <w:tabs>
          <w:tab w:val="left" w:pos="426"/>
          <w:tab w:val="left" w:pos="5245"/>
        </w:tabs>
        <w:spacing w:after="0"/>
        <w:rPr>
          <w:rFonts w:cs="Calibri"/>
          <w:iCs/>
          <w:color w:val="000000" w:themeColor="text1"/>
        </w:rPr>
      </w:pPr>
    </w:p>
    <w:p w14:paraId="39F770BF" w14:textId="64AD2CAC" w:rsidR="00E03484" w:rsidRPr="00B84503" w:rsidRDefault="00E03484" w:rsidP="00690932">
      <w:pPr>
        <w:tabs>
          <w:tab w:val="left" w:pos="426"/>
          <w:tab w:val="left" w:pos="5245"/>
        </w:tabs>
        <w:spacing w:after="0"/>
        <w:rPr>
          <w:rFonts w:cs="Calibri"/>
          <w:iCs/>
          <w:color w:val="000000" w:themeColor="text1"/>
        </w:rPr>
      </w:pPr>
    </w:p>
    <w:p w14:paraId="6297A1CB" w14:textId="77777777" w:rsidR="00E03484" w:rsidRPr="00B84503" w:rsidRDefault="00E03484" w:rsidP="00690932">
      <w:pPr>
        <w:tabs>
          <w:tab w:val="left" w:pos="426"/>
          <w:tab w:val="left" w:pos="5245"/>
        </w:tabs>
        <w:spacing w:after="0"/>
        <w:rPr>
          <w:rFonts w:cs="Calibri"/>
          <w:iCs/>
          <w:color w:val="000000" w:themeColor="text1"/>
        </w:rPr>
      </w:pPr>
    </w:p>
    <w:p w14:paraId="615D24E8" w14:textId="77777777" w:rsidR="00FB6881" w:rsidRPr="00B84503" w:rsidRDefault="00690932" w:rsidP="00D061FA">
      <w:pPr>
        <w:tabs>
          <w:tab w:val="left" w:pos="426"/>
          <w:tab w:val="left" w:pos="5245"/>
        </w:tabs>
        <w:spacing w:after="0"/>
        <w:rPr>
          <w:rFonts w:cs="Calibri"/>
          <w:iCs/>
          <w:color w:val="000000" w:themeColor="text1"/>
        </w:rPr>
      </w:pPr>
      <w:r w:rsidRPr="00B84503">
        <w:rPr>
          <w:rFonts w:cs="Calibri"/>
          <w:iCs/>
          <w:color w:val="000000" w:themeColor="text1"/>
        </w:rPr>
        <w:tab/>
      </w:r>
    </w:p>
    <w:p w14:paraId="1E36A48F" w14:textId="77777777" w:rsidR="00FB6881" w:rsidRPr="00B84503" w:rsidRDefault="00FB6881" w:rsidP="00D061FA">
      <w:pPr>
        <w:tabs>
          <w:tab w:val="left" w:pos="426"/>
          <w:tab w:val="left" w:pos="5245"/>
        </w:tabs>
        <w:spacing w:after="0"/>
        <w:rPr>
          <w:rFonts w:cs="Calibri"/>
          <w:iCs/>
          <w:color w:val="000000" w:themeColor="text1"/>
        </w:rPr>
      </w:pPr>
    </w:p>
    <w:p w14:paraId="735E2886" w14:textId="77777777" w:rsidR="00FB6881" w:rsidRPr="00B84503" w:rsidRDefault="00FB6881" w:rsidP="00D061FA">
      <w:pPr>
        <w:tabs>
          <w:tab w:val="left" w:pos="426"/>
          <w:tab w:val="left" w:pos="5245"/>
        </w:tabs>
        <w:spacing w:after="0"/>
        <w:rPr>
          <w:rFonts w:cs="Calibri"/>
          <w:iCs/>
          <w:color w:val="000000" w:themeColor="text1"/>
        </w:rPr>
      </w:pPr>
    </w:p>
    <w:p w14:paraId="77262CB2" w14:textId="1D541A29" w:rsidR="0020223E" w:rsidRPr="00B84503" w:rsidRDefault="0072369B" w:rsidP="00D061FA">
      <w:pPr>
        <w:tabs>
          <w:tab w:val="left" w:pos="426"/>
          <w:tab w:val="left" w:pos="5245"/>
        </w:tabs>
        <w:spacing w:after="0"/>
        <w:rPr>
          <w:rFonts w:cs="Calibri"/>
          <w:bCs/>
          <w:color w:val="000000" w:themeColor="text1"/>
        </w:rPr>
      </w:pPr>
      <w:r w:rsidRPr="00B84503">
        <w:rPr>
          <w:rFonts w:cs="Calibri"/>
          <w:iCs/>
          <w:color w:val="000000" w:themeColor="text1"/>
        </w:rPr>
        <w:t xml:space="preserve">    </w:t>
      </w:r>
    </w:p>
    <w:p w14:paraId="73500FBE" w14:textId="77777777" w:rsidR="00B73818" w:rsidRPr="00B84503" w:rsidRDefault="00B73818" w:rsidP="00B73818">
      <w:pPr>
        <w:spacing w:after="0"/>
        <w:jc w:val="both"/>
        <w:rPr>
          <w:rFonts w:asciiTheme="minorHAnsi" w:hAnsiTheme="minorHAnsi" w:cstheme="minorHAnsi"/>
          <w:b/>
          <w:color w:val="000000" w:themeColor="text1"/>
          <w:szCs w:val="20"/>
        </w:rPr>
      </w:pPr>
      <w:r w:rsidRPr="00B84503">
        <w:rPr>
          <w:rFonts w:asciiTheme="minorHAnsi" w:hAnsiTheme="minorHAnsi" w:cstheme="minorHAnsi"/>
          <w:b/>
          <w:color w:val="000000" w:themeColor="text1"/>
          <w:szCs w:val="20"/>
        </w:rPr>
        <w:lastRenderedPageBreak/>
        <w:t>Súťažné podklady spracoval:</w:t>
      </w:r>
    </w:p>
    <w:p w14:paraId="77CB0462" w14:textId="696807F3" w:rsidR="00B73818" w:rsidRPr="00B84503" w:rsidRDefault="00B73818" w:rsidP="00B73818">
      <w:pPr>
        <w:tabs>
          <w:tab w:val="num" w:pos="900"/>
        </w:tabs>
        <w:spacing w:after="0"/>
        <w:jc w:val="both"/>
        <w:rPr>
          <w:rFonts w:asciiTheme="minorHAnsi" w:hAnsiTheme="minorHAnsi" w:cstheme="minorHAnsi"/>
          <w:color w:val="000000" w:themeColor="text1"/>
          <w:szCs w:val="20"/>
        </w:rPr>
      </w:pPr>
    </w:p>
    <w:p w14:paraId="5705DBB4" w14:textId="77777777" w:rsidR="00CA1117" w:rsidRPr="00B84503" w:rsidRDefault="00CA1117" w:rsidP="00B73818">
      <w:pPr>
        <w:tabs>
          <w:tab w:val="num" w:pos="900"/>
        </w:tabs>
        <w:spacing w:after="0"/>
        <w:jc w:val="both"/>
        <w:rPr>
          <w:rFonts w:asciiTheme="minorHAnsi" w:hAnsiTheme="minorHAnsi" w:cstheme="minorHAnsi"/>
          <w:color w:val="000000" w:themeColor="text1"/>
          <w:szCs w:val="20"/>
        </w:rPr>
      </w:pPr>
    </w:p>
    <w:p w14:paraId="0DFFD209" w14:textId="02F0FADD" w:rsidR="00B73818" w:rsidRPr="00B84503" w:rsidRDefault="00B73818" w:rsidP="00B73818">
      <w:pPr>
        <w:tabs>
          <w:tab w:val="num" w:pos="900"/>
        </w:tabs>
        <w:spacing w:after="0"/>
        <w:jc w:val="both"/>
        <w:rPr>
          <w:rFonts w:asciiTheme="minorHAnsi" w:hAnsiTheme="minorHAnsi" w:cstheme="minorHAnsi"/>
          <w:color w:val="000000" w:themeColor="text1"/>
          <w:szCs w:val="20"/>
        </w:rPr>
      </w:pPr>
      <w:r w:rsidRPr="00B84503">
        <w:rPr>
          <w:rFonts w:asciiTheme="minorHAnsi" w:hAnsiTheme="minorHAnsi" w:cstheme="minorHAnsi"/>
          <w:color w:val="000000" w:themeColor="text1"/>
          <w:szCs w:val="20"/>
        </w:rPr>
        <w:t>....................................................</w:t>
      </w:r>
    </w:p>
    <w:p w14:paraId="2E1D6F8E" w14:textId="3CA8D1BB" w:rsidR="00B73818" w:rsidRPr="00B84503" w:rsidRDefault="00664030" w:rsidP="00B73818">
      <w:pPr>
        <w:tabs>
          <w:tab w:val="num" w:pos="900"/>
        </w:tabs>
        <w:spacing w:after="0"/>
        <w:jc w:val="both"/>
        <w:rPr>
          <w:rFonts w:asciiTheme="minorHAnsi" w:hAnsiTheme="minorHAnsi" w:cstheme="minorHAnsi"/>
          <w:color w:val="000000" w:themeColor="text1"/>
          <w:szCs w:val="20"/>
        </w:rPr>
      </w:pPr>
      <w:r w:rsidRPr="00B84503">
        <w:rPr>
          <w:rFonts w:asciiTheme="minorHAnsi" w:hAnsiTheme="minorHAnsi" w:cstheme="minorHAnsi"/>
          <w:b/>
          <w:color w:val="000000" w:themeColor="text1"/>
          <w:szCs w:val="20"/>
        </w:rPr>
        <w:t>Ing. Katarína Andraščíková</w:t>
      </w:r>
    </w:p>
    <w:p w14:paraId="00C0015E" w14:textId="0515BDC2" w:rsidR="00B73818" w:rsidRPr="00B84503" w:rsidRDefault="00B73818" w:rsidP="00B73818">
      <w:pPr>
        <w:tabs>
          <w:tab w:val="num" w:pos="900"/>
        </w:tabs>
        <w:spacing w:after="0"/>
        <w:jc w:val="both"/>
        <w:rPr>
          <w:rFonts w:asciiTheme="minorHAnsi" w:hAnsiTheme="minorHAnsi" w:cstheme="minorHAnsi"/>
          <w:color w:val="000000" w:themeColor="text1"/>
          <w:szCs w:val="20"/>
        </w:rPr>
      </w:pPr>
      <w:r w:rsidRPr="00B84503">
        <w:rPr>
          <w:rFonts w:asciiTheme="minorHAnsi" w:hAnsiTheme="minorHAnsi" w:cstheme="minorHAnsi"/>
          <w:color w:val="000000" w:themeColor="text1"/>
          <w:szCs w:val="20"/>
        </w:rPr>
        <w:t>osoba zodpovedná za spracovanie súťažných podkladov</w:t>
      </w:r>
    </w:p>
    <w:p w14:paraId="6101329C" w14:textId="77777777" w:rsidR="00B73818" w:rsidRPr="00B84503" w:rsidRDefault="00B73818" w:rsidP="00B73818">
      <w:pPr>
        <w:tabs>
          <w:tab w:val="left" w:pos="142"/>
        </w:tabs>
        <w:spacing w:after="0"/>
        <w:jc w:val="both"/>
        <w:rPr>
          <w:rFonts w:asciiTheme="minorHAnsi" w:hAnsiTheme="minorHAnsi" w:cstheme="minorHAnsi"/>
          <w:color w:val="000000" w:themeColor="text1"/>
          <w:szCs w:val="20"/>
        </w:rPr>
      </w:pPr>
    </w:p>
    <w:p w14:paraId="36A23A78" w14:textId="61717C07" w:rsidR="00B73818" w:rsidRPr="00B84503" w:rsidRDefault="00B73818" w:rsidP="00B73818">
      <w:pPr>
        <w:tabs>
          <w:tab w:val="left" w:pos="142"/>
        </w:tabs>
        <w:spacing w:after="0"/>
        <w:jc w:val="both"/>
        <w:rPr>
          <w:rFonts w:asciiTheme="minorHAnsi" w:hAnsiTheme="minorHAnsi" w:cstheme="minorHAnsi"/>
          <w:b/>
          <w:color w:val="000000" w:themeColor="text1"/>
          <w:szCs w:val="20"/>
        </w:rPr>
      </w:pPr>
      <w:r w:rsidRPr="00B84503">
        <w:rPr>
          <w:rFonts w:asciiTheme="minorHAnsi" w:hAnsiTheme="minorHAnsi" w:cstheme="minorHAnsi"/>
          <w:b/>
          <w:color w:val="000000" w:themeColor="text1"/>
          <w:szCs w:val="20"/>
        </w:rPr>
        <w:t>Súťažné podklady schválil:</w:t>
      </w:r>
    </w:p>
    <w:p w14:paraId="796B1BA1" w14:textId="16CA6DD9" w:rsidR="00B73818" w:rsidRPr="00B84503" w:rsidRDefault="00B73818" w:rsidP="00B73818">
      <w:pPr>
        <w:pStyle w:val="Bezriadkovania"/>
        <w:jc w:val="both"/>
        <w:rPr>
          <w:rFonts w:asciiTheme="minorHAnsi" w:hAnsiTheme="minorHAnsi" w:cstheme="minorHAnsi"/>
          <w:color w:val="000000" w:themeColor="text1"/>
          <w:szCs w:val="20"/>
        </w:rPr>
      </w:pPr>
    </w:p>
    <w:p w14:paraId="6EE4CF0F" w14:textId="5AE85940" w:rsidR="00CA1117" w:rsidRPr="00B84503" w:rsidRDefault="00CA1117" w:rsidP="00B73818">
      <w:pPr>
        <w:pStyle w:val="Bezriadkovania"/>
        <w:jc w:val="both"/>
        <w:rPr>
          <w:rFonts w:asciiTheme="minorHAnsi" w:hAnsiTheme="minorHAnsi" w:cstheme="minorHAnsi"/>
          <w:color w:val="000000" w:themeColor="text1"/>
          <w:szCs w:val="20"/>
        </w:rPr>
      </w:pPr>
    </w:p>
    <w:p w14:paraId="1EB4CE2F" w14:textId="77777777" w:rsidR="00CA1117" w:rsidRPr="00B84503" w:rsidRDefault="00CA1117" w:rsidP="00B73818">
      <w:pPr>
        <w:pStyle w:val="Bezriadkovania"/>
        <w:jc w:val="both"/>
        <w:rPr>
          <w:rFonts w:asciiTheme="minorHAnsi" w:hAnsiTheme="minorHAnsi" w:cstheme="minorHAnsi"/>
          <w:color w:val="000000" w:themeColor="text1"/>
          <w:szCs w:val="20"/>
        </w:rPr>
      </w:pPr>
    </w:p>
    <w:p w14:paraId="5D1A951F" w14:textId="77777777"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iCs/>
          <w:color w:val="000000" w:themeColor="text1"/>
          <w:szCs w:val="20"/>
        </w:rPr>
        <w:t xml:space="preserve">.................................................                                  </w:t>
      </w:r>
    </w:p>
    <w:p w14:paraId="528DCB57" w14:textId="318A17F4"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b/>
          <w:iCs/>
          <w:color w:val="000000" w:themeColor="text1"/>
          <w:szCs w:val="20"/>
        </w:rPr>
        <w:t xml:space="preserve">Ing. </w:t>
      </w:r>
      <w:r w:rsidR="0072369B" w:rsidRPr="00B84503">
        <w:rPr>
          <w:rFonts w:asciiTheme="minorHAnsi" w:hAnsiTheme="minorHAnsi" w:cstheme="minorHAnsi"/>
          <w:b/>
          <w:iCs/>
          <w:color w:val="000000" w:themeColor="text1"/>
          <w:szCs w:val="20"/>
        </w:rPr>
        <w:t xml:space="preserve">Filip </w:t>
      </w:r>
      <w:proofErr w:type="spellStart"/>
      <w:r w:rsidR="0072369B" w:rsidRPr="00B84503">
        <w:rPr>
          <w:rFonts w:asciiTheme="minorHAnsi" w:hAnsiTheme="minorHAnsi" w:cstheme="minorHAnsi"/>
          <w:b/>
          <w:iCs/>
          <w:color w:val="000000" w:themeColor="text1"/>
          <w:szCs w:val="20"/>
        </w:rPr>
        <w:t>Macháček</w:t>
      </w:r>
      <w:proofErr w:type="spellEnd"/>
    </w:p>
    <w:p w14:paraId="4487A64E" w14:textId="5487AE33"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color w:val="000000" w:themeColor="text1"/>
          <w:szCs w:val="20"/>
        </w:rPr>
        <w:t xml:space="preserve">predseda predstavenstva </w:t>
      </w:r>
      <w:r w:rsidRPr="00B84503">
        <w:rPr>
          <w:rFonts w:asciiTheme="minorHAnsi" w:hAnsiTheme="minorHAnsi" w:cstheme="minorHAnsi"/>
          <w:color w:val="000000" w:themeColor="text1"/>
          <w:szCs w:val="20"/>
          <w:lang w:eastAsia="sk-SK"/>
        </w:rPr>
        <w:t xml:space="preserve">a generálny riaditeľ   </w:t>
      </w:r>
    </w:p>
    <w:p w14:paraId="25EAC264" w14:textId="70A082CD" w:rsidR="00B73818" w:rsidRPr="00B84503" w:rsidRDefault="00B73818" w:rsidP="00B73818">
      <w:pPr>
        <w:tabs>
          <w:tab w:val="left" w:pos="426"/>
          <w:tab w:val="left" w:pos="5670"/>
        </w:tabs>
        <w:spacing w:after="0"/>
        <w:jc w:val="both"/>
        <w:rPr>
          <w:rFonts w:asciiTheme="minorHAnsi" w:hAnsiTheme="minorHAnsi" w:cstheme="minorHAnsi"/>
          <w:color w:val="000000" w:themeColor="text1"/>
          <w:szCs w:val="20"/>
        </w:rPr>
      </w:pPr>
    </w:p>
    <w:p w14:paraId="64EFB44A" w14:textId="1956A410"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iCs/>
          <w:color w:val="000000" w:themeColor="text1"/>
          <w:szCs w:val="20"/>
        </w:rPr>
        <w:t xml:space="preserve">    </w:t>
      </w:r>
    </w:p>
    <w:p w14:paraId="2BE0BC20" w14:textId="77777777" w:rsidR="00CA1117" w:rsidRPr="00B84503" w:rsidRDefault="00CA1117" w:rsidP="00B73818">
      <w:pPr>
        <w:spacing w:after="0"/>
        <w:jc w:val="both"/>
        <w:rPr>
          <w:rFonts w:asciiTheme="minorHAnsi" w:hAnsiTheme="minorHAnsi" w:cstheme="minorHAnsi"/>
          <w:iCs/>
          <w:color w:val="000000" w:themeColor="text1"/>
          <w:szCs w:val="20"/>
        </w:rPr>
      </w:pPr>
    </w:p>
    <w:p w14:paraId="3A304B73" w14:textId="616D3A28"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iCs/>
          <w:color w:val="000000" w:themeColor="text1"/>
          <w:szCs w:val="20"/>
        </w:rPr>
        <w:t xml:space="preserve">..................................................                                                                 </w:t>
      </w:r>
    </w:p>
    <w:p w14:paraId="6DB65B4B" w14:textId="560440E6" w:rsidR="00B73818" w:rsidRPr="00B84503" w:rsidRDefault="0072369B" w:rsidP="00B73818">
      <w:pPr>
        <w:spacing w:after="0"/>
        <w:jc w:val="both"/>
        <w:rPr>
          <w:rFonts w:asciiTheme="minorHAnsi" w:hAnsiTheme="minorHAnsi" w:cstheme="minorHAnsi"/>
          <w:b/>
          <w:iCs/>
          <w:color w:val="000000" w:themeColor="text1"/>
          <w:szCs w:val="20"/>
        </w:rPr>
      </w:pPr>
      <w:r w:rsidRPr="00B84503">
        <w:rPr>
          <w:rFonts w:asciiTheme="minorHAnsi" w:hAnsiTheme="minorHAnsi" w:cstheme="minorHAnsi"/>
          <w:b/>
          <w:iCs/>
          <w:color w:val="000000" w:themeColor="text1"/>
          <w:szCs w:val="20"/>
        </w:rPr>
        <w:t xml:space="preserve">PhDr. Rastislav </w:t>
      </w:r>
      <w:proofErr w:type="spellStart"/>
      <w:r w:rsidRPr="00B84503">
        <w:rPr>
          <w:rFonts w:asciiTheme="minorHAnsi" w:hAnsiTheme="minorHAnsi" w:cstheme="minorHAnsi"/>
          <w:b/>
          <w:iCs/>
          <w:color w:val="000000" w:themeColor="text1"/>
          <w:szCs w:val="20"/>
        </w:rPr>
        <w:t>Droppa</w:t>
      </w:r>
      <w:proofErr w:type="spellEnd"/>
    </w:p>
    <w:p w14:paraId="1AD1E5F2" w14:textId="44242141" w:rsidR="00A357F0" w:rsidRPr="00B84503" w:rsidRDefault="0072369B" w:rsidP="00867E76">
      <w:pPr>
        <w:spacing w:after="0"/>
        <w:jc w:val="both"/>
        <w:rPr>
          <w:rFonts w:asciiTheme="minorHAnsi" w:hAnsiTheme="minorHAnsi" w:cstheme="minorHAnsi"/>
          <w:color w:val="000000" w:themeColor="text1"/>
          <w:szCs w:val="20"/>
        </w:rPr>
      </w:pPr>
      <w:r w:rsidRPr="00B84503">
        <w:rPr>
          <w:rFonts w:asciiTheme="minorHAnsi" w:hAnsiTheme="minorHAnsi" w:cstheme="minorHAnsi"/>
          <w:color w:val="000000" w:themeColor="text1"/>
          <w:szCs w:val="20"/>
        </w:rPr>
        <w:t>podpredseda</w:t>
      </w:r>
      <w:r w:rsidR="00B73818" w:rsidRPr="00B84503">
        <w:rPr>
          <w:rFonts w:asciiTheme="minorHAnsi" w:hAnsiTheme="minorHAnsi" w:cstheme="minorHAnsi"/>
          <w:color w:val="000000" w:themeColor="text1"/>
          <w:szCs w:val="20"/>
        </w:rPr>
        <w:t xml:space="preserve"> predstavenstva  </w:t>
      </w:r>
    </w:p>
    <w:p w14:paraId="391C82D8" w14:textId="4EB13DC0" w:rsidR="0072369B" w:rsidRPr="00B84503" w:rsidRDefault="0072369B" w:rsidP="00867E76">
      <w:pPr>
        <w:spacing w:after="0"/>
        <w:jc w:val="both"/>
        <w:rPr>
          <w:rFonts w:asciiTheme="minorHAnsi" w:hAnsiTheme="minorHAnsi" w:cstheme="minorHAnsi"/>
          <w:iCs/>
          <w:color w:val="000000" w:themeColor="text1"/>
          <w:szCs w:val="20"/>
        </w:rPr>
      </w:pPr>
      <w:r w:rsidRPr="00B84503">
        <w:rPr>
          <w:rFonts w:asciiTheme="minorHAnsi" w:hAnsiTheme="minorHAnsi" w:cstheme="minorHAnsi"/>
          <w:iCs/>
          <w:color w:val="000000" w:themeColor="text1"/>
          <w:szCs w:val="20"/>
        </w:rPr>
        <w:t>a prevádzkový riaditeľ</w:t>
      </w:r>
    </w:p>
    <w:sectPr w:rsidR="0072369B" w:rsidRPr="00B84503" w:rsidSect="006E7885">
      <w:headerReference w:type="default" r:id="rId24"/>
      <w:pgSz w:w="11906" w:h="16838"/>
      <w:pgMar w:top="1559" w:right="1418" w:bottom="15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0BB17" w14:textId="77777777" w:rsidR="00CA32B7" w:rsidRDefault="00CA32B7" w:rsidP="00967B02">
      <w:pPr>
        <w:spacing w:after="0" w:line="240" w:lineRule="auto"/>
      </w:pPr>
      <w:r>
        <w:separator/>
      </w:r>
    </w:p>
  </w:endnote>
  <w:endnote w:type="continuationSeparator" w:id="0">
    <w:p w14:paraId="50F35734" w14:textId="77777777" w:rsidR="00CA32B7" w:rsidRDefault="00CA32B7" w:rsidP="00967B02">
      <w:pPr>
        <w:spacing w:after="0" w:line="240" w:lineRule="auto"/>
      </w:pPr>
      <w:r>
        <w:continuationSeparator/>
      </w:r>
    </w:p>
  </w:endnote>
  <w:endnote w:type="continuationNotice" w:id="1">
    <w:p w14:paraId="2507EF8B" w14:textId="77777777" w:rsidR="00CA32B7" w:rsidRDefault="00CA32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default"/>
    <w:sig w:usb0="00000003" w:usb1="00000000" w:usb2="00000000" w:usb3="00000000" w:csb0="00000001" w:csb1="00000000"/>
  </w:font>
  <w:font w:name="Impact">
    <w:panose1 w:val="020B0806030902050204"/>
    <w:charset w:val="EE"/>
    <w:family w:val="swiss"/>
    <w:pitch w:val="variable"/>
    <w:sig w:usb0="00000287" w:usb1="00000000" w:usb2="00000000" w:usb3="00000000" w:csb0="0000009F" w:csb1="00000000"/>
  </w:font>
  <w:font w:name="*Calibri-7738-Identity-H">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6E5B3E" w14:textId="77777777" w:rsidR="00CA32B7" w:rsidRDefault="00CA32B7" w:rsidP="00967B02">
      <w:pPr>
        <w:spacing w:after="0" w:line="240" w:lineRule="auto"/>
      </w:pPr>
      <w:r>
        <w:separator/>
      </w:r>
    </w:p>
  </w:footnote>
  <w:footnote w:type="continuationSeparator" w:id="0">
    <w:p w14:paraId="2E53F7D6" w14:textId="77777777" w:rsidR="00CA32B7" w:rsidRDefault="00CA32B7" w:rsidP="00967B02">
      <w:pPr>
        <w:spacing w:after="0" w:line="240" w:lineRule="auto"/>
      </w:pPr>
      <w:r>
        <w:continuationSeparator/>
      </w:r>
    </w:p>
  </w:footnote>
  <w:footnote w:type="continuationNotice" w:id="1">
    <w:p w14:paraId="46AACCD5" w14:textId="77777777" w:rsidR="00CA32B7" w:rsidRDefault="00CA32B7">
      <w:pPr>
        <w:spacing w:after="0" w:line="240" w:lineRule="auto"/>
      </w:pPr>
    </w:p>
  </w:footnote>
  <w:footnote w:id="2">
    <w:p w14:paraId="1D569BF5" w14:textId="77777777" w:rsidR="00CA32B7" w:rsidRPr="00EE7D28" w:rsidRDefault="00CA32B7" w:rsidP="000649F2">
      <w:pPr>
        <w:pStyle w:val="Textpoznmkypodiarou"/>
        <w:jc w:val="both"/>
        <w:rPr>
          <w:rFonts w:asciiTheme="minorHAnsi" w:hAnsiTheme="minorHAnsi" w:cstheme="minorHAnsi"/>
          <w:sz w:val="18"/>
        </w:rPr>
      </w:pPr>
      <w:r w:rsidRPr="00EE7D28">
        <w:rPr>
          <w:rStyle w:val="Odkaznapoznmkupodiarou"/>
          <w:rFonts w:asciiTheme="minorHAnsi" w:hAnsiTheme="minorHAnsi" w:cstheme="minorHAnsi"/>
          <w:sz w:val="18"/>
        </w:rPr>
        <w:footnoteRef/>
      </w:r>
      <w:r w:rsidRPr="00EE7D28">
        <w:rPr>
          <w:rFonts w:asciiTheme="minorHAnsi" w:hAnsiTheme="minorHAnsi" w:cstheme="minorHAnsi"/>
          <w:sz w:val="18"/>
        </w:rPr>
        <w:t xml:space="preserve"> </w:t>
      </w:r>
      <w:r w:rsidRPr="00EE7D28">
        <w:rPr>
          <w:rFonts w:asciiTheme="minorHAnsi" w:hAnsiTheme="minorHAnsi" w:cstheme="minorHAnsi"/>
          <w:color w:val="000000"/>
          <w:sz w:val="18"/>
          <w:shd w:val="clear" w:color="auto" w:fill="FFFFFF"/>
        </w:rPr>
        <w:t>Zákon č. 315/2016 Z. z. o registri partnerov verejného sektora a o zmen</w:t>
      </w:r>
      <w:r>
        <w:rPr>
          <w:rFonts w:asciiTheme="minorHAnsi" w:hAnsiTheme="minorHAnsi" w:cstheme="minorHAnsi"/>
          <w:color w:val="000000"/>
          <w:sz w:val="18"/>
          <w:shd w:val="clear" w:color="auto" w:fill="FFFFFF"/>
        </w:rPr>
        <w:t>e a doplnení niektorých zákonov v znení neskorších predpisov.</w:t>
      </w:r>
    </w:p>
  </w:footnote>
  <w:footnote w:id="3">
    <w:p w14:paraId="1EA9CAA4" w14:textId="77777777" w:rsidR="00CA32B7" w:rsidRDefault="00CA32B7" w:rsidP="000649F2">
      <w:pPr>
        <w:pStyle w:val="Textpoznmkypodiarou"/>
        <w:jc w:val="both"/>
      </w:pPr>
      <w:r w:rsidRPr="00EE7D28">
        <w:rPr>
          <w:rStyle w:val="Odkaznapoznmkupodiarou"/>
          <w:rFonts w:asciiTheme="minorHAnsi" w:hAnsiTheme="minorHAnsi" w:cstheme="minorHAnsi"/>
          <w:sz w:val="18"/>
        </w:rPr>
        <w:footnoteRef/>
      </w:r>
      <w:r w:rsidRPr="00EE7D28">
        <w:rPr>
          <w:rFonts w:asciiTheme="minorHAnsi" w:hAnsiTheme="minorHAnsi" w:cstheme="minorHAnsi"/>
          <w:sz w:val="18"/>
        </w:rPr>
        <w:t xml:space="preserve"> </w:t>
      </w:r>
      <w:r w:rsidRPr="00EE7D28">
        <w:rPr>
          <w:rFonts w:asciiTheme="minorHAnsi" w:hAnsiTheme="minorHAnsi" w:cstheme="minorHAnsi"/>
          <w:color w:val="000000"/>
          <w:sz w:val="18"/>
          <w:shd w:val="clear" w:color="auto" w:fill="FFFFFF"/>
        </w:rPr>
        <w:t>§ 18 zákona č. 315/2016 Z. z.</w:t>
      </w:r>
      <w:r>
        <w:rPr>
          <w:rFonts w:asciiTheme="minorHAnsi" w:hAnsiTheme="minorHAnsi" w:cstheme="minorHAnsi"/>
          <w:color w:val="000000"/>
          <w:sz w:val="18"/>
          <w:shd w:val="clear" w:color="auto" w:fill="FFFFFF"/>
        </w:rPr>
        <w:t xml:space="preserve"> o registri partnerov verejného sektora a o zmene a doplnení niektorých zákonov v znení neskorších predpisov.</w:t>
      </w:r>
    </w:p>
  </w:footnote>
  <w:footnote w:id="4">
    <w:p w14:paraId="2488436F" w14:textId="77777777" w:rsidR="00CA32B7" w:rsidRPr="00124CF6" w:rsidRDefault="00CA32B7" w:rsidP="00124CF6">
      <w:pPr>
        <w:autoSpaceDE w:val="0"/>
        <w:autoSpaceDN w:val="0"/>
        <w:adjustRightInd w:val="0"/>
        <w:spacing w:after="0" w:line="240" w:lineRule="auto"/>
        <w:jc w:val="both"/>
        <w:rPr>
          <w:rFonts w:cs="Calibri"/>
          <w:color w:val="000000"/>
          <w:sz w:val="18"/>
          <w:szCs w:val="18"/>
        </w:rPr>
      </w:pPr>
      <w:r w:rsidRPr="00124CF6">
        <w:rPr>
          <w:rStyle w:val="Odkaznapoznmkupodiarou"/>
          <w:rFonts w:cs="Calibri"/>
          <w:sz w:val="18"/>
          <w:szCs w:val="18"/>
        </w:rPr>
        <w:sym w:font="Symbol" w:char="F02A"/>
      </w:r>
      <w:r w:rsidRPr="00124CF6">
        <w:rPr>
          <w:rFonts w:cs="Calibri"/>
          <w:sz w:val="18"/>
          <w:szCs w:val="18"/>
        </w:rPr>
        <w:t xml:space="preserve"> </w:t>
      </w:r>
      <w:r w:rsidRPr="00124CF6">
        <w:rPr>
          <w:rFonts w:cs="Calibri"/>
          <w:color w:val="000000"/>
          <w:sz w:val="18"/>
          <w:szCs w:val="18"/>
        </w:rPr>
        <w:t xml:space="preserve">Z uchádzačom predložených dokladov podľa bodu 13. časť B.1 Opis predmetu zákazky týchto SP, ktoré sú predkladané za osoby uvedené v Prílohe č. 1 - Zoznam osôb zodpovedných za poskytnutie služby, musí/-ia byť minimálne zrejmé: </w:t>
      </w:r>
    </w:p>
    <w:p w14:paraId="1A8FCD8C" w14:textId="77777777" w:rsidR="00CA32B7" w:rsidRPr="00124CF6" w:rsidRDefault="00CA32B7" w:rsidP="00124CF6">
      <w:pPr>
        <w:autoSpaceDE w:val="0"/>
        <w:autoSpaceDN w:val="0"/>
        <w:adjustRightInd w:val="0"/>
        <w:spacing w:after="0" w:line="240" w:lineRule="auto"/>
        <w:jc w:val="both"/>
        <w:rPr>
          <w:rFonts w:cs="Calibri"/>
          <w:color w:val="000000"/>
          <w:sz w:val="18"/>
          <w:szCs w:val="18"/>
        </w:rPr>
      </w:pPr>
      <w:r w:rsidRPr="00124CF6">
        <w:rPr>
          <w:rFonts w:cs="Calibri"/>
          <w:color w:val="000000"/>
          <w:sz w:val="18"/>
          <w:szCs w:val="18"/>
        </w:rPr>
        <w:t xml:space="preserve">Údaje o vzdelaní a odbornej praxi u osôb zodpovedných za poskytnutie služby, čo uchádzač u týchto osôb preukáže predložením zoznamom zmlúv, príslušnými platnými certifikátmi a/alebo platnými potvrdeniami o absolvovaní príslušných školení osôb zodpovedných za poskytnutie služby alebo ekvivalentnými dokladmi. </w:t>
      </w:r>
    </w:p>
    <w:p w14:paraId="19CD2DA2" w14:textId="77777777" w:rsidR="00CA32B7" w:rsidRDefault="00CA32B7" w:rsidP="00124CF6">
      <w:pPr>
        <w:pStyle w:val="Textpoznmkypodiarou"/>
        <w:jc w:val="both"/>
      </w:pPr>
      <w:r w:rsidRPr="00124CF6">
        <w:rPr>
          <w:rFonts w:ascii="Calibri" w:hAnsi="Calibri" w:cs="Calibri"/>
          <w:color w:val="000000"/>
          <w:sz w:val="18"/>
          <w:szCs w:val="18"/>
        </w:rPr>
        <w:t>Verejný obstarávateľ príjme aj iné obsahom a rozsahom rovnocenné doklady vydané príslušnými inštitúciami v inom členskom štáte Európskej únie, predložené uchádzačom preukazujúce požadované skutočnosti.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2B020" w14:textId="74025BF6" w:rsidR="00CA32B7" w:rsidRDefault="00CA32B7" w:rsidP="00CE4460">
    <w:pPr>
      <w:pStyle w:val="Hlavika"/>
      <w:jc w:val="right"/>
      <w:rPr>
        <w:rFonts w:ascii="Arial" w:hAnsi="Arial" w:cs="Arial"/>
        <w:b/>
        <w:sz w:val="16"/>
        <w:szCs w:val="16"/>
      </w:rPr>
    </w:pPr>
    <w:r w:rsidRPr="007640D5">
      <w:rPr>
        <w:rFonts w:ascii="Arial" w:hAnsi="Arial" w:cs="Arial"/>
        <w:sz w:val="16"/>
        <w:szCs w:val="16"/>
      </w:rPr>
      <w:t xml:space="preserve">Strana </w:t>
    </w:r>
    <w:r w:rsidRPr="007640D5">
      <w:rPr>
        <w:rFonts w:ascii="Arial" w:hAnsi="Arial" w:cs="Arial"/>
        <w:b/>
        <w:sz w:val="16"/>
        <w:szCs w:val="16"/>
      </w:rPr>
      <w:fldChar w:fldCharType="begin"/>
    </w:r>
    <w:r w:rsidRPr="007640D5">
      <w:rPr>
        <w:rFonts w:ascii="Arial" w:hAnsi="Arial" w:cs="Arial"/>
        <w:b/>
        <w:sz w:val="16"/>
        <w:szCs w:val="16"/>
      </w:rPr>
      <w:instrText>PAGE</w:instrText>
    </w:r>
    <w:r w:rsidRPr="007640D5">
      <w:rPr>
        <w:rFonts w:ascii="Arial" w:hAnsi="Arial" w:cs="Arial"/>
        <w:b/>
        <w:sz w:val="16"/>
        <w:szCs w:val="16"/>
      </w:rPr>
      <w:fldChar w:fldCharType="separate"/>
    </w:r>
    <w:r>
      <w:rPr>
        <w:rFonts w:ascii="Arial" w:hAnsi="Arial" w:cs="Arial"/>
        <w:b/>
        <w:noProof/>
        <w:sz w:val="16"/>
        <w:szCs w:val="16"/>
      </w:rPr>
      <w:t>72</w:t>
    </w:r>
    <w:r w:rsidRPr="007640D5">
      <w:rPr>
        <w:rFonts w:ascii="Arial" w:hAnsi="Arial" w:cs="Arial"/>
        <w:b/>
        <w:sz w:val="16"/>
        <w:szCs w:val="16"/>
      </w:rPr>
      <w:fldChar w:fldCharType="end"/>
    </w:r>
    <w:r w:rsidRPr="007640D5">
      <w:rPr>
        <w:rFonts w:ascii="Arial" w:hAnsi="Arial" w:cs="Arial"/>
        <w:sz w:val="16"/>
        <w:szCs w:val="16"/>
      </w:rPr>
      <w:t xml:space="preserve"> z </w:t>
    </w:r>
    <w:r w:rsidRPr="007640D5">
      <w:rPr>
        <w:rFonts w:ascii="Arial" w:hAnsi="Arial" w:cs="Arial"/>
        <w:b/>
        <w:sz w:val="16"/>
        <w:szCs w:val="16"/>
      </w:rPr>
      <w:fldChar w:fldCharType="begin"/>
    </w:r>
    <w:r w:rsidRPr="007640D5">
      <w:rPr>
        <w:rFonts w:ascii="Arial" w:hAnsi="Arial" w:cs="Arial"/>
        <w:b/>
        <w:sz w:val="16"/>
        <w:szCs w:val="16"/>
      </w:rPr>
      <w:instrText>NUMPAGES</w:instrText>
    </w:r>
    <w:r w:rsidRPr="007640D5">
      <w:rPr>
        <w:rFonts w:ascii="Arial" w:hAnsi="Arial" w:cs="Arial"/>
        <w:b/>
        <w:sz w:val="16"/>
        <w:szCs w:val="16"/>
      </w:rPr>
      <w:fldChar w:fldCharType="separate"/>
    </w:r>
    <w:r>
      <w:rPr>
        <w:rFonts w:ascii="Arial" w:hAnsi="Arial" w:cs="Arial"/>
        <w:b/>
        <w:noProof/>
        <w:sz w:val="16"/>
        <w:szCs w:val="16"/>
      </w:rPr>
      <w:t>72</w:t>
    </w:r>
    <w:r w:rsidRPr="007640D5">
      <w:rPr>
        <w:rFonts w:ascii="Arial" w:hAnsi="Arial" w:cs="Arial"/>
        <w:b/>
        <w:sz w:val="16"/>
        <w:szCs w:val="16"/>
      </w:rPr>
      <w:fldChar w:fldCharType="end"/>
    </w:r>
  </w:p>
  <w:p w14:paraId="14E6ECBD" w14:textId="77777777" w:rsidR="00CA32B7" w:rsidRDefault="00CA32B7" w:rsidP="00CE4460">
    <w:pPr>
      <w:jc w:val="both"/>
      <w:rPr>
        <w:rFonts w:asciiTheme="minorHAnsi" w:hAnsiTheme="minorHAnsi" w:cstheme="minorHAnsi"/>
        <w:sz w:val="16"/>
        <w:szCs w:val="16"/>
      </w:rPr>
    </w:pPr>
  </w:p>
  <w:p w14:paraId="30280846" w14:textId="2D75CE51" w:rsidR="00CA32B7" w:rsidRPr="008571B1" w:rsidRDefault="00CA32B7" w:rsidP="00CE4460">
    <w:pPr>
      <w:jc w:val="both"/>
      <w:rPr>
        <w:rFonts w:asciiTheme="minorHAnsi" w:hAnsiTheme="minorHAnsi" w:cstheme="minorHAnsi"/>
        <w:sz w:val="16"/>
        <w:szCs w:val="16"/>
      </w:rPr>
    </w:pPr>
    <w:r w:rsidRPr="008571B1">
      <w:rPr>
        <w:rFonts w:asciiTheme="minorHAnsi" w:hAnsiTheme="minorHAnsi" w:cstheme="minorHAnsi"/>
        <w:sz w:val="16"/>
        <w:szCs w:val="16"/>
      </w:rPr>
      <w:t xml:space="preserve">„Výkon servisnej činnosti a opráv technologického vybavenia diaľnic v úsekoch D1 </w:t>
    </w:r>
    <w:r>
      <w:rPr>
        <w:rFonts w:asciiTheme="minorHAnsi" w:hAnsiTheme="minorHAnsi" w:cstheme="minorHAnsi"/>
        <w:sz w:val="16"/>
        <w:szCs w:val="16"/>
      </w:rPr>
      <w:t>Liptovský Mikuláš</w:t>
    </w:r>
    <w:r w:rsidRPr="008571B1">
      <w:rPr>
        <w:rFonts w:asciiTheme="minorHAnsi" w:hAnsiTheme="minorHAnsi" w:cstheme="minorHAnsi"/>
        <w:sz w:val="16"/>
        <w:szCs w:val="16"/>
      </w:rPr>
      <w:t xml:space="preserve"> – </w:t>
    </w:r>
    <w:r>
      <w:rPr>
        <w:rFonts w:asciiTheme="minorHAnsi" w:hAnsiTheme="minorHAnsi" w:cstheme="minorHAnsi"/>
        <w:sz w:val="16"/>
        <w:szCs w:val="16"/>
      </w:rPr>
      <w:t>Jablonov, I. úsek, vrátane tunela Bôrik a podjazdu Lučivná</w:t>
    </w:r>
    <w:r w:rsidRPr="008571B1">
      <w:rPr>
        <w:rFonts w:asciiTheme="minorHAnsi" w:hAnsiTheme="minorHAnsi" w:cstheme="minorHAnsi"/>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DB222C02"/>
    <w:lvl w:ilvl="0">
      <w:start w:val="1"/>
      <w:numFmt w:val="decimal"/>
      <w:pStyle w:val="slovanzoznam2"/>
      <w:lvlText w:val="%1."/>
      <w:lvlJc w:val="left"/>
      <w:pPr>
        <w:tabs>
          <w:tab w:val="num" w:pos="643"/>
        </w:tabs>
        <w:ind w:left="64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006C4D7E"/>
    <w:multiLevelType w:val="hybridMultilevel"/>
    <w:tmpl w:val="53A204EA"/>
    <w:lvl w:ilvl="0" w:tplc="B4604298">
      <w:start w:val="1"/>
      <w:numFmt w:val="lowerRoman"/>
      <w:lvlText w:val="(%1)"/>
      <w:lvlJc w:val="left"/>
      <w:pPr>
        <w:ind w:left="1080" w:hanging="720"/>
      </w:pPr>
      <w:rPr>
        <w:rFonts w:hint="default"/>
      </w:rPr>
    </w:lvl>
    <w:lvl w:ilvl="1" w:tplc="041B0019">
      <w:start w:val="1"/>
      <w:numFmt w:val="lowerLetter"/>
      <w:lvlText w:val="%2."/>
      <w:lvlJc w:val="left"/>
      <w:pPr>
        <w:ind w:left="1440" w:hanging="360"/>
      </w:pPr>
    </w:lvl>
    <w:lvl w:ilvl="2" w:tplc="BEE4B962">
      <w:start w:val="1"/>
      <w:numFmt w:val="bullet"/>
      <w:lvlText w:val=""/>
      <w:lvlJc w:val="left"/>
      <w:pPr>
        <w:ind w:left="2124" w:hanging="144"/>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0AD21B2"/>
    <w:multiLevelType w:val="multilevel"/>
    <w:tmpl w:val="9F564782"/>
    <w:styleLink w:val="WWNum37"/>
    <w:lvl w:ilvl="0">
      <w:start w:val="4"/>
      <w:numFmt w:val="decimal"/>
      <w:lvlText w:val="%1"/>
      <w:lvlJc w:val="left"/>
      <w:rPr>
        <w:rFonts w:cs="Times New Roman"/>
      </w:rPr>
    </w:lvl>
    <w:lvl w:ilvl="1">
      <w:start w:val="1"/>
      <w:numFmt w:val="decimal"/>
      <w:lvlText w:val="%1.%2"/>
      <w:lvlJc w:val="left"/>
      <w:rPr>
        <w:rFonts w:cs="Times New Roman"/>
      </w:rPr>
    </w:lvl>
    <w:lvl w:ilvl="2">
      <w:start w:val="2"/>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 w15:restartNumberingAfterBreak="0">
    <w:nsid w:val="0145574C"/>
    <w:multiLevelType w:val="hybridMultilevel"/>
    <w:tmpl w:val="8156694E"/>
    <w:lvl w:ilvl="0" w:tplc="8B2A6FBC">
      <w:start w:val="1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2E832B2"/>
    <w:multiLevelType w:val="multilevel"/>
    <w:tmpl w:val="39FE2F40"/>
    <w:lvl w:ilvl="0">
      <w:start w:val="16"/>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04027ECD"/>
    <w:multiLevelType w:val="multilevel"/>
    <w:tmpl w:val="A76EC44C"/>
    <w:styleLink w:val="WWNum43"/>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049E5532"/>
    <w:multiLevelType w:val="multilevel"/>
    <w:tmpl w:val="92AA1A7E"/>
    <w:lvl w:ilvl="0">
      <w:start w:val="12"/>
      <w:numFmt w:val="decimal"/>
      <w:lvlText w:val="%1"/>
      <w:lvlJc w:val="left"/>
      <w:pPr>
        <w:ind w:left="720" w:hanging="360"/>
      </w:pPr>
      <w:rPr>
        <w:rFonts w:ascii="Calibri" w:hAnsi="Calibri" w:cs="Calibri"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ascii="Calibri" w:hAnsi="Calibri" w:cs="Calibri"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0" w15:restartNumberingAfterBreak="0">
    <w:nsid w:val="076C6A45"/>
    <w:multiLevelType w:val="multilevel"/>
    <w:tmpl w:val="D2C8010C"/>
    <w:lvl w:ilvl="0">
      <w:start w:val="11"/>
      <w:numFmt w:val="decimal"/>
      <w:lvlText w:val="%1"/>
      <w:lvlJc w:val="left"/>
      <w:pPr>
        <w:ind w:left="384" w:hanging="384"/>
      </w:pPr>
      <w:rPr>
        <w:rFonts w:hint="default"/>
      </w:rPr>
    </w:lvl>
    <w:lvl w:ilvl="1">
      <w:start w:val="1"/>
      <w:numFmt w:val="decimal"/>
      <w:lvlText w:val="%1.%2"/>
      <w:lvlJc w:val="left"/>
      <w:pPr>
        <w:ind w:left="2226" w:hanging="384"/>
      </w:pPr>
      <w:rPr>
        <w:rFonts w:asciiTheme="minorHAnsi" w:hAnsiTheme="minorHAnsi" w:cstheme="minorHAnsi" w:hint="default"/>
        <w:sz w:val="22"/>
        <w:szCs w:val="22"/>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1" w15:restartNumberingAfterBreak="0">
    <w:nsid w:val="0ACB4CE1"/>
    <w:multiLevelType w:val="multilevel"/>
    <w:tmpl w:val="19AC541E"/>
    <w:styleLink w:val="WWNum25"/>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0CE90805"/>
    <w:multiLevelType w:val="hybridMultilevel"/>
    <w:tmpl w:val="D4568044"/>
    <w:lvl w:ilvl="0" w:tplc="2FB80F56">
      <w:start w:val="1"/>
      <w:numFmt w:val="decimal"/>
      <w:lvlText w:val="%1."/>
      <w:lvlJc w:val="left"/>
      <w:pPr>
        <w:ind w:left="1497" w:hanging="570"/>
      </w:pPr>
      <w:rPr>
        <w:rFonts w:hint="default"/>
        <w:b w:val="0"/>
        <w:u w:val="none"/>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0D6E6FC2"/>
    <w:multiLevelType w:val="multilevel"/>
    <w:tmpl w:val="5C3C018A"/>
    <w:styleLink w:val="WWNum14"/>
    <w:lvl w:ilvl="0">
      <w:start w:val="1"/>
      <w:numFmt w:val="decimal"/>
      <w:lvlText w:val="%1."/>
      <w:lvlJc w:val="left"/>
      <w:rPr>
        <w:rFonts w:eastAsia="Times New Roman" w:cs="Arial"/>
        <w:b/>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13E30EF9"/>
    <w:multiLevelType w:val="multilevel"/>
    <w:tmpl w:val="F9DADEB4"/>
    <w:styleLink w:val="Zmluvy"/>
    <w:lvl w:ilvl="0">
      <w:start w:val="1"/>
      <w:numFmt w:val="upperRoman"/>
      <w:lvlText w:val="Článok %1"/>
      <w:lvlJc w:val="right"/>
      <w:pPr>
        <w:ind w:left="0" w:firstLine="288"/>
      </w:pPr>
      <w:rPr>
        <w:rFonts w:ascii="Arial" w:hAnsi="Arial" w:hint="default"/>
        <w:b/>
        <w:sz w:val="20"/>
      </w:rPr>
    </w:lvl>
    <w:lvl w:ilvl="1">
      <w:start w:val="1"/>
      <w:numFmt w:val="decimal"/>
      <w:lvlText w:val="%2)"/>
      <w:lvlJc w:val="left"/>
      <w:pPr>
        <w:ind w:left="1800" w:hanging="360"/>
      </w:pPr>
      <w:rPr>
        <w:rFonts w:ascii="Arial" w:hAnsi="Arial" w:hint="default"/>
        <w:sz w:val="20"/>
      </w:rPr>
    </w:lvl>
    <w:lvl w:ilvl="2">
      <w:start w:val="1"/>
      <w:numFmt w:val="decimal"/>
      <w:lvlText w:val="%3)"/>
      <w:lvlJc w:val="left"/>
      <w:pPr>
        <w:ind w:left="216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15" w15:restartNumberingAfterBreak="0">
    <w:nsid w:val="159E0345"/>
    <w:multiLevelType w:val="multilevel"/>
    <w:tmpl w:val="387C3A08"/>
    <w:styleLink w:val="WWNum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167D014B"/>
    <w:multiLevelType w:val="multilevel"/>
    <w:tmpl w:val="E04671BC"/>
    <w:lvl w:ilvl="0">
      <w:start w:val="1"/>
      <w:numFmt w:val="decimal"/>
      <w:pStyle w:val="Nadpis3"/>
      <w:lvlText w:val="%1"/>
      <w:lvlJc w:val="left"/>
      <w:pPr>
        <w:ind w:left="1778" w:hanging="360"/>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3"/>
      <w:numFmt w:val="decimal"/>
      <w:isLgl/>
      <w:lvlText w:val="%1.%2"/>
      <w:lvlJc w:val="left"/>
      <w:pPr>
        <w:ind w:left="-4667" w:hanging="360"/>
      </w:pPr>
      <w:rPr>
        <w:rFonts w:hint="default"/>
        <w:b w:val="0"/>
      </w:rPr>
    </w:lvl>
    <w:lvl w:ilvl="2">
      <w:start w:val="1"/>
      <w:numFmt w:val="decimal"/>
      <w:isLgl/>
      <w:lvlText w:val="%1.%2.%3"/>
      <w:lvlJc w:val="left"/>
      <w:pPr>
        <w:ind w:left="-4307" w:hanging="720"/>
      </w:pPr>
      <w:rPr>
        <w:rFonts w:hint="default"/>
      </w:rPr>
    </w:lvl>
    <w:lvl w:ilvl="3">
      <w:start w:val="1"/>
      <w:numFmt w:val="decimal"/>
      <w:isLgl/>
      <w:lvlText w:val="%1.%2.%3.%4"/>
      <w:lvlJc w:val="left"/>
      <w:pPr>
        <w:ind w:left="-4307" w:hanging="720"/>
      </w:pPr>
      <w:rPr>
        <w:rFonts w:hint="default"/>
      </w:rPr>
    </w:lvl>
    <w:lvl w:ilvl="4">
      <w:start w:val="1"/>
      <w:numFmt w:val="decimal"/>
      <w:isLgl/>
      <w:lvlText w:val="%1.%2.%3.%4.%5"/>
      <w:lvlJc w:val="left"/>
      <w:pPr>
        <w:ind w:left="-3947" w:hanging="1080"/>
      </w:pPr>
      <w:rPr>
        <w:rFonts w:hint="default"/>
      </w:rPr>
    </w:lvl>
    <w:lvl w:ilvl="5">
      <w:start w:val="1"/>
      <w:numFmt w:val="decimal"/>
      <w:isLgl/>
      <w:lvlText w:val="%1.%2.%3.%4.%5.%6"/>
      <w:lvlJc w:val="left"/>
      <w:pPr>
        <w:ind w:left="-3947" w:hanging="1080"/>
      </w:pPr>
      <w:rPr>
        <w:rFonts w:hint="default"/>
      </w:rPr>
    </w:lvl>
    <w:lvl w:ilvl="6">
      <w:start w:val="1"/>
      <w:numFmt w:val="decimal"/>
      <w:isLgl/>
      <w:lvlText w:val="%1.%2.%3.%4.%5.%6.%7"/>
      <w:lvlJc w:val="left"/>
      <w:pPr>
        <w:ind w:left="-3587" w:hanging="1440"/>
      </w:pPr>
      <w:rPr>
        <w:rFonts w:hint="default"/>
      </w:rPr>
    </w:lvl>
    <w:lvl w:ilvl="7">
      <w:start w:val="1"/>
      <w:numFmt w:val="decimal"/>
      <w:isLgl/>
      <w:lvlText w:val="%1.%2.%3.%4.%5.%6.%7.%8"/>
      <w:lvlJc w:val="left"/>
      <w:pPr>
        <w:ind w:left="-3587" w:hanging="1440"/>
      </w:pPr>
      <w:rPr>
        <w:rFonts w:hint="default"/>
      </w:rPr>
    </w:lvl>
    <w:lvl w:ilvl="8">
      <w:start w:val="1"/>
      <w:numFmt w:val="decimal"/>
      <w:isLgl/>
      <w:lvlText w:val="%1.%2.%3.%4.%5.%6.%7.%8.%9"/>
      <w:lvlJc w:val="left"/>
      <w:pPr>
        <w:ind w:left="-3227" w:hanging="1800"/>
      </w:pPr>
      <w:rPr>
        <w:rFonts w:hint="default"/>
      </w:rPr>
    </w:lvl>
  </w:abstractNum>
  <w:abstractNum w:abstractNumId="17" w15:restartNumberingAfterBreak="0">
    <w:nsid w:val="177A48AB"/>
    <w:multiLevelType w:val="multilevel"/>
    <w:tmpl w:val="F47A9CCC"/>
    <w:styleLink w:val="tl7"/>
    <w:lvl w:ilvl="0">
      <w:start w:val="10"/>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8" w15:restartNumberingAfterBreak="0">
    <w:nsid w:val="18023EB6"/>
    <w:multiLevelType w:val="hybridMultilevel"/>
    <w:tmpl w:val="62AE4634"/>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9" w15:restartNumberingAfterBreak="0">
    <w:nsid w:val="18EF470E"/>
    <w:multiLevelType w:val="multilevel"/>
    <w:tmpl w:val="B57AAE0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b w:val="0"/>
        <w:color w:val="auto"/>
        <w:sz w:val="22"/>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0" w15:restartNumberingAfterBreak="0">
    <w:nsid w:val="19F3440D"/>
    <w:multiLevelType w:val="multilevel"/>
    <w:tmpl w:val="983EE9CA"/>
    <w:lvl w:ilvl="0">
      <w:start w:val="1"/>
      <w:numFmt w:val="decimal"/>
      <w:lvlText w:val="%1."/>
      <w:lvlJc w:val="left"/>
      <w:pPr>
        <w:ind w:left="1068" w:hanging="360"/>
      </w:pPr>
    </w:lvl>
    <w:lvl w:ilvl="1">
      <w:start w:val="1"/>
      <w:numFmt w:val="decimal"/>
      <w:isLgl/>
      <w:lvlText w:val="%1.%2"/>
      <w:lvlJc w:val="left"/>
      <w:pPr>
        <w:ind w:left="360"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21" w15:restartNumberingAfterBreak="0">
    <w:nsid w:val="1A1D787A"/>
    <w:multiLevelType w:val="multilevel"/>
    <w:tmpl w:val="4E6AC32A"/>
    <w:styleLink w:val="WWNum2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1B11226B"/>
    <w:multiLevelType w:val="multilevel"/>
    <w:tmpl w:val="FB50BC7C"/>
    <w:lvl w:ilvl="0">
      <w:start w:val="11"/>
      <w:numFmt w:val="decimal"/>
      <w:lvlText w:val="%1"/>
      <w:lvlJc w:val="left"/>
      <w:pPr>
        <w:ind w:left="384" w:hanging="384"/>
      </w:pPr>
      <w:rPr>
        <w:rFonts w:hint="default"/>
      </w:rPr>
    </w:lvl>
    <w:lvl w:ilvl="1">
      <w:start w:val="10"/>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1D3A74ED"/>
    <w:multiLevelType w:val="multilevel"/>
    <w:tmpl w:val="E3E0CAC6"/>
    <w:styleLink w:val="WWNum16"/>
    <w:lvl w:ilvl="0">
      <w:start w:val="1"/>
      <w:numFmt w:val="decimal"/>
      <w:lvlText w:val="%1."/>
      <w:lvlJc w:val="left"/>
      <w:rPr>
        <w:rFonts w:eastAsia="Times New Roman" w:cs="Arial"/>
        <w:b/>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1E21161E"/>
    <w:multiLevelType w:val="hybridMultilevel"/>
    <w:tmpl w:val="7A98A534"/>
    <w:lvl w:ilvl="0" w:tplc="2A1CBB46">
      <w:start w:val="1"/>
      <w:numFmt w:val="bullet"/>
      <w:lvlText w:val="-"/>
      <w:lvlJc w:val="left"/>
      <w:pPr>
        <w:ind w:left="1211"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1E846030"/>
    <w:multiLevelType w:val="multilevel"/>
    <w:tmpl w:val="A102437A"/>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0"/>
        <w:szCs w:val="22"/>
      </w:rPr>
    </w:lvl>
    <w:lvl w:ilvl="2">
      <w:start w:val="1"/>
      <w:numFmt w:val="decimal"/>
      <w:lvlText w:val="%1.%2.%3"/>
      <w:lvlJc w:val="left"/>
      <w:pPr>
        <w:ind w:left="2136" w:hanging="720"/>
      </w:pPr>
      <w:rPr>
        <w:rFonts w:asciiTheme="minorHAnsi" w:hAnsiTheme="minorHAnsi" w:cstheme="minorHAnsi"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200225C0"/>
    <w:multiLevelType w:val="multilevel"/>
    <w:tmpl w:val="70CCBA98"/>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Calibri" w:hAnsi="Calibri" w:cs="Calibri"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8" w15:restartNumberingAfterBreak="0">
    <w:nsid w:val="20F64774"/>
    <w:multiLevelType w:val="multilevel"/>
    <w:tmpl w:val="8F0E9824"/>
    <w:lvl w:ilvl="0">
      <w:start w:val="7"/>
      <w:numFmt w:val="decimal"/>
      <w:lvlText w:val="%1"/>
      <w:lvlJc w:val="left"/>
      <w:pPr>
        <w:ind w:left="360" w:hanging="360"/>
      </w:pPr>
      <w:rPr>
        <w:rFonts w:hint="default"/>
      </w:rPr>
    </w:lvl>
    <w:lvl w:ilvl="1">
      <w:start w:val="1"/>
      <w:numFmt w:val="decimal"/>
      <w:lvlText w:val="%1.%2"/>
      <w:lvlJc w:val="left"/>
      <w:pPr>
        <w:ind w:left="1800" w:hanging="360"/>
      </w:pPr>
      <w:rPr>
        <w:rFonts w:asciiTheme="minorHAnsi" w:hAnsiTheme="minorHAnsi" w:cstheme="minorHAnsi"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9" w15:restartNumberingAfterBreak="0">
    <w:nsid w:val="2168403D"/>
    <w:multiLevelType w:val="multilevel"/>
    <w:tmpl w:val="6246B538"/>
    <w:styleLink w:val="WWNum12"/>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15:restartNumberingAfterBreak="0">
    <w:nsid w:val="218067E7"/>
    <w:multiLevelType w:val="multilevel"/>
    <w:tmpl w:val="92D8EBA4"/>
    <w:styleLink w:val="WWNum2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15:restartNumberingAfterBreak="0">
    <w:nsid w:val="228578D8"/>
    <w:multiLevelType w:val="multilevel"/>
    <w:tmpl w:val="36BC27DA"/>
    <w:styleLink w:val="tl2"/>
    <w:lvl w:ilvl="0">
      <w:start w:val="1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2"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33" w15:restartNumberingAfterBreak="0">
    <w:nsid w:val="2467399F"/>
    <w:multiLevelType w:val="multilevel"/>
    <w:tmpl w:val="A488A880"/>
    <w:styleLink w:val="WWNum10"/>
    <w:lvl w:ilvl="0">
      <w:numFmt w:val="bullet"/>
      <w:lvlText w:val="-"/>
      <w:lvlJc w:val="left"/>
      <w:rPr>
        <w:rFonts w:ascii="Calibri" w:eastAsia="Calibri" w:hAnsi="Calibri"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 w15:restartNumberingAfterBreak="0">
    <w:nsid w:val="269F5B58"/>
    <w:multiLevelType w:val="multilevel"/>
    <w:tmpl w:val="6D66508E"/>
    <w:lvl w:ilvl="0">
      <w:start w:val="6"/>
      <w:numFmt w:val="decimal"/>
      <w:lvlText w:val="%1"/>
      <w:lvlJc w:val="left"/>
      <w:pPr>
        <w:ind w:left="360" w:hanging="360"/>
      </w:pPr>
      <w:rPr>
        <w:rFonts w:hint="default"/>
      </w:rPr>
    </w:lvl>
    <w:lvl w:ilvl="1">
      <w:start w:val="1"/>
      <w:numFmt w:val="decimal"/>
      <w:lvlText w:val="%1.%2"/>
      <w:lvlJc w:val="left"/>
      <w:pPr>
        <w:ind w:left="1068" w:hanging="360"/>
      </w:pPr>
      <w:rPr>
        <w:rFonts w:asciiTheme="minorHAnsi" w:hAnsiTheme="minorHAnsi" w:cstheme="minorHAnsi" w:hint="default"/>
        <w:sz w:val="22"/>
        <w:szCs w:val="22"/>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5"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6" w15:restartNumberingAfterBreak="0">
    <w:nsid w:val="27760FF4"/>
    <w:multiLevelType w:val="multilevel"/>
    <w:tmpl w:val="6254C9B6"/>
    <w:lvl w:ilvl="0">
      <w:start w:val="4"/>
      <w:numFmt w:val="decimal"/>
      <w:lvlText w:val="%1"/>
      <w:lvlJc w:val="left"/>
      <w:pPr>
        <w:ind w:left="360" w:hanging="360"/>
      </w:pPr>
      <w:rPr>
        <w:rFonts w:hint="default"/>
      </w:rPr>
    </w:lvl>
    <w:lvl w:ilvl="1">
      <w:start w:val="1"/>
      <w:numFmt w:val="decimal"/>
      <w:lvlText w:val="%1.%2"/>
      <w:lvlJc w:val="left"/>
      <w:pPr>
        <w:ind w:left="1068" w:hanging="360"/>
      </w:pPr>
      <w:rPr>
        <w:rFonts w:asciiTheme="minorHAnsi" w:hAnsiTheme="minorHAnsi" w:cstheme="minorHAnsi" w:hint="default"/>
      </w:rPr>
    </w:lvl>
    <w:lvl w:ilvl="2">
      <w:start w:val="1"/>
      <w:numFmt w:val="decimal"/>
      <w:lvlText w:val="%1.%2.%3"/>
      <w:lvlJc w:val="left"/>
      <w:pPr>
        <w:ind w:left="2136" w:hanging="720"/>
      </w:pPr>
      <w:rPr>
        <w:rFonts w:hint="default"/>
        <w:sz w:val="22"/>
        <w:szCs w:val="2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7" w15:restartNumberingAfterBreak="0">
    <w:nsid w:val="278A215E"/>
    <w:multiLevelType w:val="hybridMultilevel"/>
    <w:tmpl w:val="ADECD954"/>
    <w:lvl w:ilvl="0" w:tplc="009E2CAC">
      <w:start w:val="1"/>
      <w:numFmt w:val="decimal"/>
      <w:lvlText w:val="%1."/>
      <w:lvlJc w:val="left"/>
      <w:pPr>
        <w:ind w:left="720" w:hanging="360"/>
      </w:pPr>
      <w:rPr>
        <w:rFonts w:ascii="Arial" w:hAnsi="Arial" w:cs="Arial" w:hint="default"/>
        <w:b/>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8161102"/>
    <w:multiLevelType w:val="multilevel"/>
    <w:tmpl w:val="D80271BC"/>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9"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15:restartNumberingAfterBreak="0">
    <w:nsid w:val="28A878A1"/>
    <w:multiLevelType w:val="multilevel"/>
    <w:tmpl w:val="9E3037BE"/>
    <w:lvl w:ilvl="0">
      <w:start w:val="1"/>
      <w:numFmt w:val="decimal"/>
      <w:lvlText w:val="%1."/>
      <w:lvlJc w:val="left"/>
      <w:pPr>
        <w:tabs>
          <w:tab w:val="num" w:pos="454"/>
        </w:tabs>
        <w:ind w:left="454" w:hanging="454"/>
      </w:pPr>
      <w:rPr>
        <w:rFonts w:cs="Times New Roman" w:hint="default"/>
        <w:b w:val="0"/>
        <w:bCs w:val="0"/>
        <w:color w:val="auto"/>
      </w:rPr>
    </w:lvl>
    <w:lvl w:ilvl="1">
      <w:start w:val="1"/>
      <w:numFmt w:val="decimal"/>
      <w:isLgl/>
      <w:lvlText w:val="%1.%2"/>
      <w:lvlJc w:val="left"/>
      <w:pPr>
        <w:tabs>
          <w:tab w:val="num" w:pos="0"/>
        </w:tabs>
        <w:ind w:left="540" w:hanging="540"/>
      </w:pPr>
      <w:rPr>
        <w:rFonts w:cs="Times New Roman" w:hint="default"/>
        <w:b w:val="0"/>
        <w:color w:val="000000"/>
      </w:rPr>
    </w:lvl>
    <w:lvl w:ilvl="2">
      <w:start w:val="1"/>
      <w:numFmt w:val="decimal"/>
      <w:isLgl/>
      <w:lvlText w:val="%1.%2.%3"/>
      <w:lvlJc w:val="left"/>
      <w:pPr>
        <w:tabs>
          <w:tab w:val="num" w:pos="0"/>
        </w:tabs>
        <w:ind w:left="900" w:hanging="720"/>
      </w:pPr>
      <w:rPr>
        <w:rFonts w:cs="Times New Roman" w:hint="default"/>
        <w:color w:val="000000"/>
      </w:rPr>
    </w:lvl>
    <w:lvl w:ilvl="3">
      <w:start w:val="1"/>
      <w:numFmt w:val="decimalZero"/>
      <w:isLgl/>
      <w:lvlText w:val="%1.%2.%3.%4"/>
      <w:lvlJc w:val="left"/>
      <w:pPr>
        <w:tabs>
          <w:tab w:val="num" w:pos="0"/>
        </w:tabs>
        <w:ind w:left="900" w:hanging="720"/>
      </w:pPr>
      <w:rPr>
        <w:rFonts w:cs="Times New Roman" w:hint="default"/>
        <w:color w:val="000000"/>
      </w:rPr>
    </w:lvl>
    <w:lvl w:ilvl="4">
      <w:start w:val="1"/>
      <w:numFmt w:val="decimal"/>
      <w:isLgl/>
      <w:lvlText w:val="%1.%2.%3.%4.%5"/>
      <w:lvlJc w:val="left"/>
      <w:pPr>
        <w:tabs>
          <w:tab w:val="num" w:pos="0"/>
        </w:tabs>
        <w:ind w:left="1260" w:hanging="1080"/>
      </w:pPr>
      <w:rPr>
        <w:rFonts w:cs="Times New Roman" w:hint="default"/>
        <w:color w:val="000000"/>
      </w:rPr>
    </w:lvl>
    <w:lvl w:ilvl="5">
      <w:start w:val="1"/>
      <w:numFmt w:val="decimal"/>
      <w:isLgl/>
      <w:lvlText w:val="%1.%2.%3.%4.%5.%6"/>
      <w:lvlJc w:val="left"/>
      <w:pPr>
        <w:tabs>
          <w:tab w:val="num" w:pos="0"/>
        </w:tabs>
        <w:ind w:left="1260" w:hanging="1080"/>
      </w:pPr>
      <w:rPr>
        <w:rFonts w:cs="Times New Roman" w:hint="default"/>
        <w:color w:val="000000"/>
      </w:rPr>
    </w:lvl>
    <w:lvl w:ilvl="6">
      <w:start w:val="1"/>
      <w:numFmt w:val="decimal"/>
      <w:isLgl/>
      <w:lvlText w:val="%1.%2.%3.%4.%5.%6.%7"/>
      <w:lvlJc w:val="left"/>
      <w:pPr>
        <w:tabs>
          <w:tab w:val="num" w:pos="0"/>
        </w:tabs>
        <w:ind w:left="1620" w:hanging="1440"/>
      </w:pPr>
      <w:rPr>
        <w:rFonts w:cs="Times New Roman" w:hint="default"/>
        <w:color w:val="000000"/>
      </w:rPr>
    </w:lvl>
    <w:lvl w:ilvl="7">
      <w:start w:val="1"/>
      <w:numFmt w:val="decimal"/>
      <w:isLgl/>
      <w:lvlText w:val="%1.%2.%3.%4.%5.%6.%7.%8"/>
      <w:lvlJc w:val="left"/>
      <w:pPr>
        <w:tabs>
          <w:tab w:val="num" w:pos="0"/>
        </w:tabs>
        <w:ind w:left="1620" w:hanging="1440"/>
      </w:pPr>
      <w:rPr>
        <w:rFonts w:cs="Times New Roman" w:hint="default"/>
        <w:color w:val="000000"/>
      </w:rPr>
    </w:lvl>
    <w:lvl w:ilvl="8">
      <w:start w:val="1"/>
      <w:numFmt w:val="decimal"/>
      <w:isLgl/>
      <w:lvlText w:val="%1.%2.%3.%4.%5.%6.%7.%8.%9"/>
      <w:lvlJc w:val="left"/>
      <w:pPr>
        <w:tabs>
          <w:tab w:val="num" w:pos="0"/>
        </w:tabs>
        <w:ind w:left="1980" w:hanging="1800"/>
      </w:pPr>
      <w:rPr>
        <w:rFonts w:cs="Times New Roman" w:hint="default"/>
        <w:color w:val="000000"/>
      </w:rPr>
    </w:lvl>
  </w:abstractNum>
  <w:abstractNum w:abstractNumId="41" w15:restartNumberingAfterBreak="0">
    <w:nsid w:val="2D183581"/>
    <w:multiLevelType w:val="multilevel"/>
    <w:tmpl w:val="B4606634"/>
    <w:styleLink w:val="WWNum1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2ED56356"/>
    <w:multiLevelType w:val="multilevel"/>
    <w:tmpl w:val="09BE3FD0"/>
    <w:lvl w:ilvl="0">
      <w:start w:val="16"/>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713" w:hanging="720"/>
      </w:pPr>
      <w:rPr>
        <w:rFonts w:ascii="Calibri" w:hAnsi="Calibri" w:cs="Calibri" w:hint="default"/>
        <w:b w:val="0"/>
        <w:sz w:val="22"/>
        <w:szCs w:val="22"/>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3" w15:restartNumberingAfterBreak="0">
    <w:nsid w:val="2F8F2BAF"/>
    <w:multiLevelType w:val="hybridMultilevel"/>
    <w:tmpl w:val="1BD88506"/>
    <w:lvl w:ilvl="0" w:tplc="F73A2B2C">
      <w:start w:val="6"/>
      <w:numFmt w:val="decimal"/>
      <w:lvlText w:val="%1."/>
      <w:lvlJc w:val="left"/>
      <w:pPr>
        <w:tabs>
          <w:tab w:val="num" w:pos="927"/>
        </w:tabs>
        <w:ind w:left="92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4" w15:restartNumberingAfterBreak="0">
    <w:nsid w:val="2FE8135A"/>
    <w:multiLevelType w:val="multilevel"/>
    <w:tmpl w:val="6838C052"/>
    <w:lvl w:ilvl="0">
      <w:start w:val="1"/>
      <w:numFmt w:val="decimal"/>
      <w:lvlText w:val="%1."/>
      <w:lvlJc w:val="left"/>
      <w:pPr>
        <w:tabs>
          <w:tab w:val="num" w:pos="360"/>
        </w:tabs>
        <w:ind w:left="360" w:hanging="360"/>
      </w:pPr>
      <w:rPr>
        <w:rFonts w:hint="default"/>
        <w:b w:val="0"/>
        <w:sz w:val="22"/>
        <w:szCs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5" w15:restartNumberingAfterBreak="0">
    <w:nsid w:val="301251F7"/>
    <w:multiLevelType w:val="multilevel"/>
    <w:tmpl w:val="612C6E12"/>
    <w:styleLink w:val="WWNum2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6" w15:restartNumberingAfterBreak="0">
    <w:nsid w:val="3211014B"/>
    <w:multiLevelType w:val="multilevel"/>
    <w:tmpl w:val="CB645F2A"/>
    <w:lvl w:ilvl="0">
      <w:start w:val="20"/>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sz w:val="22"/>
        <w:szCs w:val="22"/>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7" w15:restartNumberingAfterBreak="0">
    <w:nsid w:val="39180B9C"/>
    <w:multiLevelType w:val="multilevel"/>
    <w:tmpl w:val="11066360"/>
    <w:styleLink w:val="WWNum3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8" w15:restartNumberingAfterBreak="0">
    <w:nsid w:val="3942557D"/>
    <w:multiLevelType w:val="hybridMultilevel"/>
    <w:tmpl w:val="DB666D0A"/>
    <w:lvl w:ilvl="0" w:tplc="4DC26430">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9" w15:restartNumberingAfterBreak="0">
    <w:nsid w:val="3ADD719E"/>
    <w:multiLevelType w:val="multilevel"/>
    <w:tmpl w:val="1C60EFA0"/>
    <w:styleLink w:val="WWNum3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0" w15:restartNumberingAfterBreak="0">
    <w:nsid w:val="3BF42E07"/>
    <w:multiLevelType w:val="multilevel"/>
    <w:tmpl w:val="E63C31C2"/>
    <w:styleLink w:val="tl5"/>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51" w15:restartNumberingAfterBreak="0">
    <w:nsid w:val="3C8907B6"/>
    <w:multiLevelType w:val="hybridMultilevel"/>
    <w:tmpl w:val="52EEFF82"/>
    <w:lvl w:ilvl="0" w:tplc="05DE56C4">
      <w:start w:val="1"/>
      <w:numFmt w:val="decimal"/>
      <w:lvlText w:val="%1)"/>
      <w:lvlJc w:val="left"/>
      <w:pPr>
        <w:ind w:left="1494" w:hanging="360"/>
      </w:pPr>
      <w:rPr>
        <w:rFonts w:ascii="Calibri" w:hAnsi="Calibri" w:cs="Calibri" w:hint="default"/>
        <w:b w:val="0"/>
      </w:rPr>
    </w:lvl>
    <w:lvl w:ilvl="1" w:tplc="C1C05718">
      <w:start w:val="1"/>
      <w:numFmt w:val="lowerLetter"/>
      <w:lvlText w:val="%2)"/>
      <w:lvlJc w:val="left"/>
      <w:pPr>
        <w:ind w:left="2409" w:hanging="555"/>
      </w:pPr>
      <w:rPr>
        <w:rFonts w:hint="default"/>
      </w:rPr>
    </w:lvl>
    <w:lvl w:ilvl="2" w:tplc="D66A31DA">
      <w:start w:val="1"/>
      <w:numFmt w:val="bullet"/>
      <w:lvlText w:val="-"/>
      <w:lvlJc w:val="left"/>
      <w:pPr>
        <w:ind w:left="3114" w:hanging="360"/>
      </w:pPr>
      <w:rPr>
        <w:rFonts w:ascii="Calibri" w:eastAsia="Times New Roman" w:hAnsi="Calibri" w:cs="Calibri" w:hint="default"/>
      </w:r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52" w15:restartNumberingAfterBreak="0">
    <w:nsid w:val="3C9E2B6F"/>
    <w:multiLevelType w:val="hybridMultilevel"/>
    <w:tmpl w:val="933AAB5E"/>
    <w:lvl w:ilvl="0" w:tplc="BDD658A6">
      <w:start w:val="1"/>
      <w:numFmt w:val="bullet"/>
      <w:lvlText w:val="­"/>
      <w:lvlJc w:val="left"/>
      <w:pPr>
        <w:ind w:left="1080" w:hanging="360"/>
      </w:pPr>
      <w:rPr>
        <w:rFonts w:ascii="Calibri" w:hAnsi="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3" w15:restartNumberingAfterBreak="0">
    <w:nsid w:val="3EF628DF"/>
    <w:multiLevelType w:val="multilevel"/>
    <w:tmpl w:val="BE9E3EE2"/>
    <w:styleLink w:val="tl8"/>
    <w:lvl w:ilvl="0">
      <w:start w:val="8"/>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54" w15:restartNumberingAfterBreak="0">
    <w:nsid w:val="3F5E2E10"/>
    <w:multiLevelType w:val="hybridMultilevel"/>
    <w:tmpl w:val="30162484"/>
    <w:lvl w:ilvl="0" w:tplc="D0D2A504">
      <w:start w:val="1"/>
      <w:numFmt w:val="lowerLetter"/>
      <w:lvlText w:val="%1)"/>
      <w:lvlJc w:val="left"/>
      <w:pPr>
        <w:ind w:left="720" w:hanging="360"/>
      </w:pPr>
    </w:lvl>
    <w:lvl w:ilvl="1" w:tplc="1F2AFD70">
      <w:start w:val="1"/>
      <w:numFmt w:val="upperRoman"/>
      <w:lvlText w:val="%2."/>
      <w:lvlJc w:val="left"/>
      <w:pPr>
        <w:ind w:left="1800" w:hanging="720"/>
      </w:pPr>
      <w:rPr>
        <w:rFonts w:hint="default"/>
        <w:b/>
      </w:rPr>
    </w:lvl>
    <w:lvl w:ilvl="2" w:tplc="65F292C6" w:tentative="1">
      <w:start w:val="1"/>
      <w:numFmt w:val="lowerRoman"/>
      <w:lvlText w:val="%3."/>
      <w:lvlJc w:val="right"/>
      <w:pPr>
        <w:ind w:left="2160" w:hanging="180"/>
      </w:pPr>
    </w:lvl>
    <w:lvl w:ilvl="3" w:tplc="33F221B8" w:tentative="1">
      <w:start w:val="1"/>
      <w:numFmt w:val="decimal"/>
      <w:lvlText w:val="%4."/>
      <w:lvlJc w:val="left"/>
      <w:pPr>
        <w:ind w:left="2880" w:hanging="360"/>
      </w:pPr>
    </w:lvl>
    <w:lvl w:ilvl="4" w:tplc="F3386416" w:tentative="1">
      <w:start w:val="1"/>
      <w:numFmt w:val="lowerLetter"/>
      <w:lvlText w:val="%5."/>
      <w:lvlJc w:val="left"/>
      <w:pPr>
        <w:ind w:left="3600" w:hanging="360"/>
      </w:pPr>
    </w:lvl>
    <w:lvl w:ilvl="5" w:tplc="1204A9CE" w:tentative="1">
      <w:start w:val="1"/>
      <w:numFmt w:val="lowerRoman"/>
      <w:lvlText w:val="%6."/>
      <w:lvlJc w:val="right"/>
      <w:pPr>
        <w:ind w:left="4320" w:hanging="180"/>
      </w:pPr>
    </w:lvl>
    <w:lvl w:ilvl="6" w:tplc="E722A198" w:tentative="1">
      <w:start w:val="1"/>
      <w:numFmt w:val="decimal"/>
      <w:lvlText w:val="%7."/>
      <w:lvlJc w:val="left"/>
      <w:pPr>
        <w:ind w:left="5040" w:hanging="360"/>
      </w:pPr>
    </w:lvl>
    <w:lvl w:ilvl="7" w:tplc="B66E25D6" w:tentative="1">
      <w:start w:val="1"/>
      <w:numFmt w:val="lowerLetter"/>
      <w:lvlText w:val="%8."/>
      <w:lvlJc w:val="left"/>
      <w:pPr>
        <w:ind w:left="5760" w:hanging="360"/>
      </w:pPr>
    </w:lvl>
    <w:lvl w:ilvl="8" w:tplc="D5A24866" w:tentative="1">
      <w:start w:val="1"/>
      <w:numFmt w:val="lowerRoman"/>
      <w:lvlText w:val="%9."/>
      <w:lvlJc w:val="right"/>
      <w:pPr>
        <w:ind w:left="6480" w:hanging="180"/>
      </w:pPr>
    </w:lvl>
  </w:abstractNum>
  <w:abstractNum w:abstractNumId="55" w15:restartNumberingAfterBreak="0">
    <w:nsid w:val="404A0B07"/>
    <w:multiLevelType w:val="multilevel"/>
    <w:tmpl w:val="71309848"/>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4055422C"/>
    <w:multiLevelType w:val="multilevel"/>
    <w:tmpl w:val="ACD4F4AE"/>
    <w:lvl w:ilvl="0">
      <w:start w:val="1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7"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58" w15:restartNumberingAfterBreak="0">
    <w:nsid w:val="47013FBB"/>
    <w:multiLevelType w:val="multilevel"/>
    <w:tmpl w:val="9A4496F0"/>
    <w:lvl w:ilvl="0">
      <w:start w:val="5"/>
      <w:numFmt w:val="decimal"/>
      <w:lvlText w:val="%1"/>
      <w:lvlJc w:val="left"/>
      <w:pPr>
        <w:ind w:left="360" w:hanging="360"/>
      </w:pPr>
      <w:rPr>
        <w:rFonts w:hint="default"/>
      </w:rPr>
    </w:lvl>
    <w:lvl w:ilvl="1">
      <w:start w:val="1"/>
      <w:numFmt w:val="decimal"/>
      <w:lvlText w:val="%1.%2"/>
      <w:lvlJc w:val="left"/>
      <w:pPr>
        <w:ind w:left="927" w:hanging="360"/>
      </w:pPr>
      <w:rPr>
        <w:rFonts w:asciiTheme="minorHAnsi" w:hAnsiTheme="minorHAnsi" w:cstheme="minorHAnsi" w:hint="default"/>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9"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0" w15:restartNumberingAfterBreak="0">
    <w:nsid w:val="47CD57A5"/>
    <w:multiLevelType w:val="multilevel"/>
    <w:tmpl w:val="2BF2565A"/>
    <w:styleLink w:val="WWNum1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1" w15:restartNumberingAfterBreak="0">
    <w:nsid w:val="4845425A"/>
    <w:multiLevelType w:val="hybridMultilevel"/>
    <w:tmpl w:val="9ACE395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2" w15:restartNumberingAfterBreak="0">
    <w:nsid w:val="48C440BE"/>
    <w:multiLevelType w:val="multilevel"/>
    <w:tmpl w:val="C870F718"/>
    <w:styleLink w:val="tl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3"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64" w15:restartNumberingAfterBreak="0">
    <w:nsid w:val="49AD468E"/>
    <w:multiLevelType w:val="multilevel"/>
    <w:tmpl w:val="EEFA8692"/>
    <w:styleLink w:val="WWNum42"/>
    <w:lvl w:ilvl="0">
      <w:start w:val="4"/>
      <w:numFmt w:val="decimal"/>
      <w:lvlText w:val="%1"/>
      <w:lvlJc w:val="left"/>
      <w:rPr>
        <w:color w:val="FF0000"/>
      </w:rPr>
    </w:lvl>
    <w:lvl w:ilvl="1">
      <w:start w:val="2"/>
      <w:numFmt w:val="decimal"/>
      <w:lvlText w:val="%1.%2"/>
      <w:lvlJc w:val="left"/>
      <w:rPr>
        <w:color w:val="00000A"/>
      </w:rPr>
    </w:lvl>
    <w:lvl w:ilvl="2">
      <w:start w:val="1"/>
      <w:numFmt w:val="upperRoman"/>
      <w:lvlText w:val="%1.%2.%3"/>
      <w:lvlJc w:val="left"/>
      <w:rPr>
        <w:color w:val="FF0000"/>
      </w:rPr>
    </w:lvl>
    <w:lvl w:ilvl="3">
      <w:start w:val="1"/>
      <w:numFmt w:val="decimal"/>
      <w:lvlText w:val="%1.%2.%3.%4"/>
      <w:lvlJc w:val="left"/>
      <w:rPr>
        <w:color w:val="FF0000"/>
      </w:rPr>
    </w:lvl>
    <w:lvl w:ilvl="4">
      <w:start w:val="1"/>
      <w:numFmt w:val="decimal"/>
      <w:lvlText w:val="%1.%2.%3.%4.%5"/>
      <w:lvlJc w:val="left"/>
      <w:rPr>
        <w:color w:val="FF0000"/>
      </w:rPr>
    </w:lvl>
    <w:lvl w:ilvl="5">
      <w:start w:val="1"/>
      <w:numFmt w:val="decimal"/>
      <w:lvlText w:val="%1.%2.%3.%4.%5.%6"/>
      <w:lvlJc w:val="left"/>
      <w:rPr>
        <w:color w:val="FF0000"/>
      </w:rPr>
    </w:lvl>
    <w:lvl w:ilvl="6">
      <w:start w:val="1"/>
      <w:numFmt w:val="decimal"/>
      <w:lvlText w:val="%1.%2.%3.%4.%5.%6.%7"/>
      <w:lvlJc w:val="left"/>
      <w:rPr>
        <w:color w:val="FF0000"/>
      </w:rPr>
    </w:lvl>
    <w:lvl w:ilvl="7">
      <w:start w:val="1"/>
      <w:numFmt w:val="decimal"/>
      <w:lvlText w:val="%1.%2.%3.%4.%5.%6.%7.%8"/>
      <w:lvlJc w:val="left"/>
      <w:rPr>
        <w:color w:val="FF0000"/>
      </w:rPr>
    </w:lvl>
    <w:lvl w:ilvl="8">
      <w:start w:val="1"/>
      <w:numFmt w:val="decimal"/>
      <w:lvlText w:val="%1.%2.%3.%4.%5.%6.%7.%8.%9"/>
      <w:lvlJc w:val="left"/>
      <w:rPr>
        <w:color w:val="FF0000"/>
      </w:rPr>
    </w:lvl>
  </w:abstractNum>
  <w:abstractNum w:abstractNumId="65" w15:restartNumberingAfterBreak="0">
    <w:nsid w:val="49B56183"/>
    <w:multiLevelType w:val="multilevel"/>
    <w:tmpl w:val="550E93E6"/>
    <w:styleLink w:val="WWNum2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6" w15:restartNumberingAfterBreak="0">
    <w:nsid w:val="4A304F6F"/>
    <w:multiLevelType w:val="multilevel"/>
    <w:tmpl w:val="0A2A69D8"/>
    <w:lvl w:ilvl="0">
      <w:start w:val="2"/>
      <w:numFmt w:val="decimal"/>
      <w:lvlText w:val="%1."/>
      <w:lvlJc w:val="left"/>
      <w:pPr>
        <w:tabs>
          <w:tab w:val="num" w:pos="738"/>
        </w:tabs>
        <w:ind w:left="738" w:hanging="454"/>
      </w:pPr>
      <w:rPr>
        <w:rFonts w:cs="Times New Roman" w:hint="default"/>
        <w:b/>
        <w:bCs/>
        <w:i w:val="0"/>
        <w:iCs w:val="0"/>
        <w:color w:val="auto"/>
      </w:rPr>
    </w:lvl>
    <w:lvl w:ilvl="1">
      <w:start w:val="4"/>
      <w:numFmt w:val="decimal"/>
      <w:isLgl/>
      <w:lvlText w:val="%1.%2"/>
      <w:lvlJc w:val="left"/>
      <w:pPr>
        <w:tabs>
          <w:tab w:val="num" w:pos="284"/>
        </w:tabs>
        <w:ind w:left="824" w:hanging="360"/>
      </w:pPr>
      <w:rPr>
        <w:rFonts w:cs="Times New Roman" w:hint="default"/>
        <w:color w:val="000000"/>
      </w:rPr>
    </w:lvl>
    <w:lvl w:ilvl="2">
      <w:start w:val="1"/>
      <w:numFmt w:val="decimal"/>
      <w:isLgl/>
      <w:lvlText w:val="%1.%2.%3"/>
      <w:lvlJc w:val="left"/>
      <w:pPr>
        <w:tabs>
          <w:tab w:val="num" w:pos="284"/>
        </w:tabs>
        <w:ind w:left="1184" w:hanging="720"/>
      </w:pPr>
      <w:rPr>
        <w:rFonts w:cs="Times New Roman" w:hint="default"/>
        <w:color w:val="000000"/>
      </w:rPr>
    </w:lvl>
    <w:lvl w:ilvl="3">
      <w:start w:val="1"/>
      <w:numFmt w:val="decimalZero"/>
      <w:isLgl/>
      <w:lvlText w:val="%1.%2.%3.%4"/>
      <w:lvlJc w:val="left"/>
      <w:pPr>
        <w:tabs>
          <w:tab w:val="num" w:pos="284"/>
        </w:tabs>
        <w:ind w:left="1184" w:hanging="720"/>
      </w:pPr>
      <w:rPr>
        <w:rFonts w:cs="Times New Roman" w:hint="default"/>
        <w:color w:val="000000"/>
      </w:rPr>
    </w:lvl>
    <w:lvl w:ilvl="4">
      <w:start w:val="1"/>
      <w:numFmt w:val="decimal"/>
      <w:isLgl/>
      <w:lvlText w:val="%1.%2.%3.%4.%5"/>
      <w:lvlJc w:val="left"/>
      <w:pPr>
        <w:tabs>
          <w:tab w:val="num" w:pos="284"/>
        </w:tabs>
        <w:ind w:left="1544" w:hanging="1080"/>
      </w:pPr>
      <w:rPr>
        <w:rFonts w:cs="Times New Roman" w:hint="default"/>
        <w:color w:val="000000"/>
      </w:rPr>
    </w:lvl>
    <w:lvl w:ilvl="5">
      <w:start w:val="1"/>
      <w:numFmt w:val="decimal"/>
      <w:isLgl/>
      <w:lvlText w:val="%1.%2.%3.%4.%5.%6"/>
      <w:lvlJc w:val="left"/>
      <w:pPr>
        <w:tabs>
          <w:tab w:val="num" w:pos="284"/>
        </w:tabs>
        <w:ind w:left="1544" w:hanging="1080"/>
      </w:pPr>
      <w:rPr>
        <w:rFonts w:cs="Times New Roman" w:hint="default"/>
        <w:color w:val="000000"/>
      </w:rPr>
    </w:lvl>
    <w:lvl w:ilvl="6">
      <w:start w:val="1"/>
      <w:numFmt w:val="decimal"/>
      <w:isLgl/>
      <w:lvlText w:val="%1.%2.%3.%4.%5.%6.%7"/>
      <w:lvlJc w:val="left"/>
      <w:pPr>
        <w:tabs>
          <w:tab w:val="num" w:pos="284"/>
        </w:tabs>
        <w:ind w:left="1904" w:hanging="1440"/>
      </w:pPr>
      <w:rPr>
        <w:rFonts w:cs="Times New Roman" w:hint="default"/>
        <w:color w:val="000000"/>
      </w:rPr>
    </w:lvl>
    <w:lvl w:ilvl="7">
      <w:start w:val="1"/>
      <w:numFmt w:val="decimal"/>
      <w:isLgl/>
      <w:lvlText w:val="%1.%2.%3.%4.%5.%6.%7.%8"/>
      <w:lvlJc w:val="left"/>
      <w:pPr>
        <w:tabs>
          <w:tab w:val="num" w:pos="284"/>
        </w:tabs>
        <w:ind w:left="1904" w:hanging="1440"/>
      </w:pPr>
      <w:rPr>
        <w:rFonts w:cs="Times New Roman" w:hint="default"/>
        <w:color w:val="000000"/>
      </w:rPr>
    </w:lvl>
    <w:lvl w:ilvl="8">
      <w:start w:val="1"/>
      <w:numFmt w:val="decimal"/>
      <w:isLgl/>
      <w:lvlText w:val="%1.%2.%3.%4.%5.%6.%7.%8.%9"/>
      <w:lvlJc w:val="left"/>
      <w:pPr>
        <w:tabs>
          <w:tab w:val="num" w:pos="284"/>
        </w:tabs>
        <w:ind w:left="2264" w:hanging="1800"/>
      </w:pPr>
      <w:rPr>
        <w:rFonts w:cs="Times New Roman" w:hint="default"/>
        <w:color w:val="000000"/>
      </w:rPr>
    </w:lvl>
  </w:abstractNum>
  <w:abstractNum w:abstractNumId="67" w15:restartNumberingAfterBreak="0">
    <w:nsid w:val="4AF56B0B"/>
    <w:multiLevelType w:val="multilevel"/>
    <w:tmpl w:val="61D489DE"/>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E1C4075"/>
    <w:multiLevelType w:val="multilevel"/>
    <w:tmpl w:val="7ECE1B52"/>
    <w:styleLink w:val="tl3"/>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69" w15:restartNumberingAfterBreak="0">
    <w:nsid w:val="50E07249"/>
    <w:multiLevelType w:val="multilevel"/>
    <w:tmpl w:val="3B6620B6"/>
    <w:styleLink w:val="WW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0" w15:restartNumberingAfterBreak="0">
    <w:nsid w:val="50E3495B"/>
    <w:multiLevelType w:val="multilevel"/>
    <w:tmpl w:val="DA0CAC5A"/>
    <w:styleLink w:val="WWNum8"/>
    <w:lvl w:ilvl="0">
      <w:start w:val="1"/>
      <w:numFmt w:val="decimal"/>
      <w:lvlText w:val="%1."/>
      <w:lvlJc w:val="left"/>
      <w:rPr>
        <w:rFonts w:eastAsia="Times New Roman" w:cs="Arial"/>
        <w:b/>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1" w15:restartNumberingAfterBreak="0">
    <w:nsid w:val="560C5694"/>
    <w:multiLevelType w:val="multilevel"/>
    <w:tmpl w:val="4B9C182E"/>
    <w:styleLink w:val="WWNum22"/>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2" w15:restartNumberingAfterBreak="0">
    <w:nsid w:val="562937DF"/>
    <w:multiLevelType w:val="multilevel"/>
    <w:tmpl w:val="B2E69108"/>
    <w:lvl w:ilvl="0">
      <w:start w:val="8"/>
      <w:numFmt w:val="decimal"/>
      <w:lvlText w:val="%1"/>
      <w:lvlJc w:val="left"/>
      <w:pPr>
        <w:ind w:left="435" w:hanging="435"/>
      </w:pPr>
    </w:lvl>
    <w:lvl w:ilvl="1">
      <w:start w:val="4"/>
      <w:numFmt w:val="decimal"/>
      <w:lvlText w:val="%1.%2"/>
      <w:lvlJc w:val="left"/>
      <w:pPr>
        <w:ind w:left="718" w:hanging="435"/>
      </w:pPr>
      <w:rPr>
        <w:rFonts w:asciiTheme="minorHAnsi" w:hAnsiTheme="minorHAnsi" w:cstheme="minorHAnsi" w:hint="default"/>
        <w:sz w:val="22"/>
        <w:szCs w:val="22"/>
      </w:rPr>
    </w:lvl>
    <w:lvl w:ilvl="2">
      <w:start w:val="2"/>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3704" w:hanging="1440"/>
      </w:pPr>
    </w:lvl>
  </w:abstractNum>
  <w:abstractNum w:abstractNumId="73" w15:restartNumberingAfterBreak="0">
    <w:nsid w:val="562E6D98"/>
    <w:multiLevelType w:val="multilevel"/>
    <w:tmpl w:val="9844F0CA"/>
    <w:lvl w:ilvl="0">
      <w:start w:val="8"/>
      <w:numFmt w:val="decimal"/>
      <w:lvlText w:val="%1"/>
      <w:lvlJc w:val="left"/>
      <w:pPr>
        <w:ind w:left="360" w:hanging="360"/>
      </w:pPr>
    </w:lvl>
    <w:lvl w:ilvl="1">
      <w:start w:val="1"/>
      <w:numFmt w:val="decimal"/>
      <w:lvlText w:val="%1.%2"/>
      <w:lvlJc w:val="left"/>
      <w:pPr>
        <w:ind w:left="1800" w:hanging="360"/>
      </w:pPr>
      <w:rPr>
        <w:rFonts w:asciiTheme="minorHAnsi" w:hAnsiTheme="minorHAnsi" w:cstheme="minorHAnsi" w:hint="default"/>
      </w:r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2960" w:hanging="1440"/>
      </w:pPr>
    </w:lvl>
  </w:abstractNum>
  <w:abstractNum w:abstractNumId="74" w15:restartNumberingAfterBreak="0">
    <w:nsid w:val="568503A0"/>
    <w:multiLevelType w:val="multilevel"/>
    <w:tmpl w:val="3FFE4162"/>
    <w:lvl w:ilvl="0">
      <w:start w:val="1"/>
      <w:numFmt w:val="none"/>
      <w:pStyle w:val="zmluva-nadpis"/>
      <w:suff w:val="nothing"/>
      <w:lvlText w:val=""/>
      <w:lvlJc w:val="center"/>
      <w:pPr>
        <w:ind w:left="0" w:firstLine="0"/>
      </w:pPr>
      <w:rPr>
        <w:rFonts w:ascii="Calibri Light" w:hAnsi="Calibri Light" w:hint="default"/>
      </w:rPr>
    </w:lvl>
    <w:lvl w:ilvl="1">
      <w:start w:val="1"/>
      <w:numFmt w:val="decimal"/>
      <w:pStyle w:val="zmluva-nadpis"/>
      <w:suff w:val="nothing"/>
      <w:lvlText w:val="Článok %2."/>
      <w:lvlJc w:val="left"/>
      <w:pPr>
        <w:ind w:left="4395" w:firstLine="0"/>
      </w:pPr>
      <w:rPr>
        <w:rFonts w:ascii="Calibri" w:hAnsi="Calibri" w:hint="default"/>
        <w:sz w:val="22"/>
      </w:rPr>
    </w:lvl>
    <w:lvl w:ilvl="2">
      <w:start w:val="1"/>
      <w:numFmt w:val="decimal"/>
      <w:pStyle w:val="text-odsek-1"/>
      <w:lvlText w:val="%3."/>
      <w:lvlJc w:val="left"/>
      <w:pPr>
        <w:tabs>
          <w:tab w:val="num" w:pos="720"/>
        </w:tabs>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6" w15:restartNumberingAfterBreak="0">
    <w:nsid w:val="56E27604"/>
    <w:multiLevelType w:val="multilevel"/>
    <w:tmpl w:val="A5C62B24"/>
    <w:styleLink w:val="WWNum31"/>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7" w15:restartNumberingAfterBreak="0">
    <w:nsid w:val="57314A17"/>
    <w:multiLevelType w:val="multilevel"/>
    <w:tmpl w:val="132CD960"/>
    <w:lvl w:ilvl="0">
      <w:start w:val="7"/>
      <w:numFmt w:val="decimal"/>
      <w:lvlText w:val="%1"/>
      <w:lvlJc w:val="left"/>
      <w:pPr>
        <w:ind w:left="720" w:hanging="360"/>
      </w:pPr>
      <w:rPr>
        <w:rFonts w:hint="default"/>
      </w:rPr>
    </w:lvl>
    <w:lvl w:ilvl="1">
      <w:start w:val="1"/>
      <w:numFmt w:val="decimal"/>
      <w:isLgl/>
      <w:lvlText w:val="%1.%2"/>
      <w:lvlJc w:val="left"/>
      <w:pPr>
        <w:ind w:left="502" w:hanging="360"/>
      </w:pPr>
      <w:rPr>
        <w:rFonts w:asciiTheme="minorHAnsi" w:hAnsiTheme="minorHAnsi" w:cstheme="minorHAnsi"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8" w15:restartNumberingAfterBreak="0">
    <w:nsid w:val="573A1A09"/>
    <w:multiLevelType w:val="hybridMultilevel"/>
    <w:tmpl w:val="F934CB54"/>
    <w:lvl w:ilvl="0" w:tplc="2A1CBB46">
      <w:start w:val="1"/>
      <w:numFmt w:val="bullet"/>
      <w:lvlText w:val="-"/>
      <w:lvlJc w:val="left"/>
      <w:pPr>
        <w:ind w:left="1571"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9" w15:restartNumberingAfterBreak="0">
    <w:nsid w:val="58854195"/>
    <w:multiLevelType w:val="multilevel"/>
    <w:tmpl w:val="9EE6794E"/>
    <w:lvl w:ilvl="0">
      <w:start w:val="1"/>
      <w:numFmt w:val="decimal"/>
      <w:lvlText w:val="%1."/>
      <w:lvlJc w:val="left"/>
      <w:pPr>
        <w:ind w:left="1800" w:hanging="360"/>
      </w:pPr>
    </w:lvl>
    <w:lvl w:ilvl="1">
      <w:start w:val="1"/>
      <w:numFmt w:val="decimal"/>
      <w:lvlText w:val="9.%2"/>
      <w:lvlJc w:val="left"/>
      <w:pPr>
        <w:ind w:left="1800" w:hanging="360"/>
      </w:pPr>
      <w:rPr>
        <w:rFonts w:asciiTheme="minorHAnsi" w:hAnsiTheme="minorHAnsi" w:cstheme="minorHAnsi" w:hint="default"/>
        <w:sz w:val="22"/>
        <w:szCs w:val="22"/>
      </w:rPr>
    </w:lvl>
    <w:lvl w:ilvl="2">
      <w:start w:val="1"/>
      <w:numFmt w:val="decimal"/>
      <w:isLgl/>
      <w:lvlText w:val="%1.%2.%3"/>
      <w:lvlJc w:val="left"/>
      <w:pPr>
        <w:ind w:left="2160" w:hanging="720"/>
      </w:pPr>
    </w:lvl>
    <w:lvl w:ilvl="3">
      <w:start w:val="1"/>
      <w:numFmt w:val="decimal"/>
      <w:isLgl/>
      <w:lvlText w:val="%1.%2.%3.%4"/>
      <w:lvlJc w:val="left"/>
      <w:pPr>
        <w:ind w:left="2160" w:hanging="720"/>
      </w:pPr>
    </w:lvl>
    <w:lvl w:ilvl="4">
      <w:start w:val="1"/>
      <w:numFmt w:val="decimal"/>
      <w:isLgl/>
      <w:lvlText w:val="%1.%2.%3.%4.%5"/>
      <w:lvlJc w:val="left"/>
      <w:pPr>
        <w:ind w:left="2520" w:hanging="1080"/>
      </w:pPr>
    </w:lvl>
    <w:lvl w:ilvl="5">
      <w:start w:val="1"/>
      <w:numFmt w:val="decimal"/>
      <w:isLgl/>
      <w:lvlText w:val="%1.%2.%3.%4.%5.%6"/>
      <w:lvlJc w:val="left"/>
      <w:pPr>
        <w:ind w:left="2520" w:hanging="1080"/>
      </w:pPr>
    </w:lvl>
    <w:lvl w:ilvl="6">
      <w:start w:val="1"/>
      <w:numFmt w:val="decimal"/>
      <w:isLgl/>
      <w:lvlText w:val="%1.%2.%3.%4.%5.%6.%7"/>
      <w:lvlJc w:val="left"/>
      <w:pPr>
        <w:ind w:left="2880" w:hanging="1440"/>
      </w:pPr>
    </w:lvl>
    <w:lvl w:ilvl="7">
      <w:start w:val="1"/>
      <w:numFmt w:val="decimal"/>
      <w:isLgl/>
      <w:lvlText w:val="%1.%2.%3.%4.%5.%6.%7.%8"/>
      <w:lvlJc w:val="left"/>
      <w:pPr>
        <w:ind w:left="2880" w:hanging="1440"/>
      </w:pPr>
    </w:lvl>
    <w:lvl w:ilvl="8">
      <w:start w:val="1"/>
      <w:numFmt w:val="decimal"/>
      <w:isLgl/>
      <w:lvlText w:val="%1.%2.%3.%4.%5.%6.%7.%8.%9"/>
      <w:lvlJc w:val="left"/>
      <w:pPr>
        <w:ind w:left="2880" w:hanging="1440"/>
      </w:pPr>
    </w:lvl>
  </w:abstractNum>
  <w:abstractNum w:abstractNumId="80" w15:restartNumberingAfterBreak="0">
    <w:nsid w:val="59097FEA"/>
    <w:multiLevelType w:val="hybridMultilevel"/>
    <w:tmpl w:val="F8767EF2"/>
    <w:lvl w:ilvl="0" w:tplc="E982C25C">
      <w:numFmt w:val="bullet"/>
      <w:lvlText w:val="-"/>
      <w:lvlJc w:val="left"/>
      <w:pPr>
        <w:ind w:left="927" w:hanging="360"/>
      </w:pPr>
      <w:rPr>
        <w:rFonts w:ascii="Arial" w:eastAsia="Times New Roman" w:hAnsi="Arial" w:cs="Arial" w:hint="default"/>
        <w:color w:val="auto"/>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81" w15:restartNumberingAfterBreak="0">
    <w:nsid w:val="59C5173D"/>
    <w:multiLevelType w:val="multilevel"/>
    <w:tmpl w:val="186403C6"/>
    <w:styleLink w:val="WWNum40"/>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2" w15:restartNumberingAfterBreak="0">
    <w:nsid w:val="5A397ABF"/>
    <w:multiLevelType w:val="multilevel"/>
    <w:tmpl w:val="7472C9EC"/>
    <w:lvl w:ilvl="0">
      <w:start w:val="10"/>
      <w:numFmt w:val="decimal"/>
      <w:lvlText w:val="%1"/>
      <w:lvlJc w:val="left"/>
      <w:pPr>
        <w:ind w:left="720" w:hanging="360"/>
      </w:pPr>
      <w:rPr>
        <w:rFonts w:hint="default"/>
      </w:rPr>
    </w:lvl>
    <w:lvl w:ilvl="1">
      <w:start w:val="1"/>
      <w:numFmt w:val="decimal"/>
      <w:isLgl/>
      <w:lvlText w:val="%1.%2"/>
      <w:lvlJc w:val="left"/>
      <w:pPr>
        <w:ind w:left="732" w:hanging="372"/>
      </w:pPr>
      <w:rPr>
        <w:rFonts w:asciiTheme="minorHAnsi" w:hAnsiTheme="minorHAnsi" w:cstheme="minorHAnsi"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3" w15:restartNumberingAfterBreak="0">
    <w:nsid w:val="5A5C5718"/>
    <w:multiLevelType w:val="multilevel"/>
    <w:tmpl w:val="D5B2B3B0"/>
    <w:lvl w:ilvl="0">
      <w:start w:val="11"/>
      <w:numFmt w:val="decimal"/>
      <w:lvlText w:val="%1"/>
      <w:lvlJc w:val="left"/>
      <w:pPr>
        <w:ind w:left="500" w:hanging="500"/>
      </w:pPr>
      <w:rPr>
        <w:rFonts w:hint="default"/>
      </w:rPr>
    </w:lvl>
    <w:lvl w:ilvl="1">
      <w:start w:val="13"/>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5" w15:restartNumberingAfterBreak="0">
    <w:nsid w:val="5BAB0082"/>
    <w:multiLevelType w:val="hybridMultilevel"/>
    <w:tmpl w:val="4F2013E0"/>
    <w:lvl w:ilvl="0" w:tplc="BDD658A6">
      <w:start w:val="1"/>
      <w:numFmt w:val="bullet"/>
      <w:lvlText w:val="­"/>
      <w:lvlJc w:val="left"/>
      <w:pPr>
        <w:ind w:left="1287" w:hanging="360"/>
      </w:pPr>
      <w:rPr>
        <w:rFonts w:ascii="Calibri" w:hAnsi="Calibri"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6" w15:restartNumberingAfterBreak="0">
    <w:nsid w:val="5C6E1FD6"/>
    <w:multiLevelType w:val="multilevel"/>
    <w:tmpl w:val="F9B0980E"/>
    <w:lvl w:ilvl="0">
      <w:start w:val="11"/>
      <w:numFmt w:val="decimal"/>
      <w:lvlText w:val="%1"/>
      <w:lvlJc w:val="left"/>
      <w:pPr>
        <w:ind w:left="390" w:hanging="390"/>
      </w:pPr>
      <w:rPr>
        <w:rFonts w:hint="default"/>
      </w:rPr>
    </w:lvl>
    <w:lvl w:ilvl="1">
      <w:start w:val="1"/>
      <w:numFmt w:val="decimal"/>
      <w:lvlText w:val="%1.%2"/>
      <w:lvlJc w:val="left"/>
      <w:pPr>
        <w:ind w:left="750" w:hanging="39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5F6C002F"/>
    <w:multiLevelType w:val="multilevel"/>
    <w:tmpl w:val="8E6C70B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8" w15:restartNumberingAfterBreak="0">
    <w:nsid w:val="5F8A7C1E"/>
    <w:multiLevelType w:val="multilevel"/>
    <w:tmpl w:val="CF1C00C8"/>
    <w:lvl w:ilvl="0">
      <w:start w:val="19"/>
      <w:numFmt w:val="decimal"/>
      <w:lvlText w:val="%1"/>
      <w:lvlJc w:val="left"/>
      <w:pPr>
        <w:ind w:left="375" w:hanging="375"/>
      </w:pPr>
      <w:rPr>
        <w:rFonts w:hint="default"/>
      </w:rPr>
    </w:lvl>
    <w:lvl w:ilvl="1">
      <w:start w:val="1"/>
      <w:numFmt w:val="decimal"/>
      <w:lvlText w:val="%1.%2"/>
      <w:lvlJc w:val="left"/>
      <w:pPr>
        <w:ind w:left="555" w:hanging="375"/>
      </w:pPr>
      <w:rPr>
        <w:rFonts w:ascii="Calibri" w:hAnsi="Calibri" w:cs="Calibri" w:hint="default"/>
        <w:b w:val="0"/>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89" w15:restartNumberingAfterBreak="0">
    <w:nsid w:val="5FCA1571"/>
    <w:multiLevelType w:val="hybridMultilevel"/>
    <w:tmpl w:val="3D08ADA0"/>
    <w:lvl w:ilvl="0" w:tplc="C6A6497E">
      <w:start w:val="4"/>
      <w:numFmt w:val="decimal"/>
      <w:lvlText w:val="%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60E506C4"/>
    <w:multiLevelType w:val="multilevel"/>
    <w:tmpl w:val="5F2C8E28"/>
    <w:styleLink w:val="WWNum13"/>
    <w:lvl w:ilvl="0">
      <w:start w:val="4"/>
      <w:numFmt w:val="decimal"/>
      <w:lvlText w:val="%1"/>
      <w:lvlJc w:val="left"/>
      <w:rPr>
        <w:rFonts w:cs="Times New Roman"/>
      </w:rPr>
    </w:lvl>
    <w:lvl w:ilvl="1">
      <w:start w:val="2"/>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1" w15:restartNumberingAfterBreak="0">
    <w:nsid w:val="61E14338"/>
    <w:multiLevelType w:val="multilevel"/>
    <w:tmpl w:val="04EA0228"/>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2" w15:restartNumberingAfterBreak="0">
    <w:nsid w:val="624126D7"/>
    <w:multiLevelType w:val="multilevel"/>
    <w:tmpl w:val="36BC27DA"/>
    <w:lvl w:ilvl="0">
      <w:start w:val="1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93" w15:restartNumberingAfterBreak="0">
    <w:nsid w:val="625A6721"/>
    <w:multiLevelType w:val="hybridMultilevel"/>
    <w:tmpl w:val="6D802F70"/>
    <w:lvl w:ilvl="0" w:tplc="1802823A">
      <w:start w:val="1"/>
      <w:numFmt w:val="bullet"/>
      <w:lvlText w:val="-"/>
      <w:lvlJc w:val="left"/>
      <w:pPr>
        <w:ind w:left="1211" w:hanging="360"/>
      </w:pPr>
      <w:rPr>
        <w:rFonts w:ascii="Times New Roman" w:eastAsia="Times New Roman" w:hAnsi="Times New Roman" w:cs="Times New Roman" w:hint="default"/>
      </w:rPr>
    </w:lvl>
    <w:lvl w:ilvl="1" w:tplc="041B0003">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94" w15:restartNumberingAfterBreak="0">
    <w:nsid w:val="63020FAC"/>
    <w:multiLevelType w:val="multilevel"/>
    <w:tmpl w:val="C9E03CD8"/>
    <w:numStyleLink w:val="Style1"/>
  </w:abstractNum>
  <w:abstractNum w:abstractNumId="95" w15:restartNumberingAfterBreak="0">
    <w:nsid w:val="67DE6D45"/>
    <w:multiLevelType w:val="multilevel"/>
    <w:tmpl w:val="3DCAE65C"/>
    <w:lvl w:ilvl="0">
      <w:start w:val="1"/>
      <w:numFmt w:val="decimal"/>
      <w:lvlText w:val="%1."/>
      <w:lvlJc w:val="left"/>
      <w:pPr>
        <w:ind w:left="900" w:hanging="360"/>
      </w:pPr>
    </w:lvl>
    <w:lvl w:ilvl="1">
      <w:start w:val="1"/>
      <w:numFmt w:val="decimal"/>
      <w:lvlText w:val="2.%2."/>
      <w:lvlJc w:val="left"/>
      <w:pPr>
        <w:ind w:left="1636" w:hanging="360"/>
      </w:pPr>
    </w:lvl>
    <w:lvl w:ilvl="2">
      <w:start w:val="1"/>
      <w:numFmt w:val="decimal"/>
      <w:isLgl/>
      <w:lvlText w:val="%1.%2.%3"/>
      <w:lvlJc w:val="left"/>
      <w:pPr>
        <w:ind w:left="2732" w:hanging="720"/>
      </w:pPr>
    </w:lvl>
    <w:lvl w:ilvl="3">
      <w:start w:val="1"/>
      <w:numFmt w:val="decimal"/>
      <w:isLgl/>
      <w:lvlText w:val="%1.%2.%3.%4"/>
      <w:lvlJc w:val="left"/>
      <w:pPr>
        <w:ind w:left="3468" w:hanging="720"/>
      </w:pPr>
    </w:lvl>
    <w:lvl w:ilvl="4">
      <w:start w:val="1"/>
      <w:numFmt w:val="decimal"/>
      <w:isLgl/>
      <w:lvlText w:val="%1.%2.%3.%4.%5"/>
      <w:lvlJc w:val="left"/>
      <w:pPr>
        <w:ind w:left="4204" w:hanging="720"/>
      </w:pPr>
    </w:lvl>
    <w:lvl w:ilvl="5">
      <w:start w:val="1"/>
      <w:numFmt w:val="decimal"/>
      <w:isLgl/>
      <w:lvlText w:val="%1.%2.%3.%4.%5.%6"/>
      <w:lvlJc w:val="left"/>
      <w:pPr>
        <w:ind w:left="5300" w:hanging="1080"/>
      </w:pPr>
    </w:lvl>
    <w:lvl w:ilvl="6">
      <w:start w:val="1"/>
      <w:numFmt w:val="decimal"/>
      <w:isLgl/>
      <w:lvlText w:val="%1.%2.%3.%4.%5.%6.%7"/>
      <w:lvlJc w:val="left"/>
      <w:pPr>
        <w:ind w:left="6036" w:hanging="1080"/>
      </w:pPr>
    </w:lvl>
    <w:lvl w:ilvl="7">
      <w:start w:val="1"/>
      <w:numFmt w:val="decimal"/>
      <w:isLgl/>
      <w:lvlText w:val="%1.%2.%3.%4.%5.%6.%7.%8"/>
      <w:lvlJc w:val="left"/>
      <w:pPr>
        <w:ind w:left="7132" w:hanging="1440"/>
      </w:pPr>
    </w:lvl>
    <w:lvl w:ilvl="8">
      <w:start w:val="1"/>
      <w:numFmt w:val="decimal"/>
      <w:isLgl/>
      <w:lvlText w:val="%1.%2.%3.%4.%5.%6.%7.%8.%9"/>
      <w:lvlJc w:val="left"/>
      <w:pPr>
        <w:ind w:left="7868" w:hanging="1440"/>
      </w:pPr>
    </w:lvl>
  </w:abstractNum>
  <w:abstractNum w:abstractNumId="96" w15:restartNumberingAfterBreak="0">
    <w:nsid w:val="68A72130"/>
    <w:multiLevelType w:val="multilevel"/>
    <w:tmpl w:val="C4AEE5BC"/>
    <w:styleLink w:val="WWNum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7"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8" w15:restartNumberingAfterBreak="0">
    <w:nsid w:val="6B9B64E6"/>
    <w:multiLevelType w:val="multilevel"/>
    <w:tmpl w:val="36748516"/>
    <w:styleLink w:val="WWNum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9"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100" w15:restartNumberingAfterBreak="0">
    <w:nsid w:val="6EDA7F36"/>
    <w:multiLevelType w:val="hybridMultilevel"/>
    <w:tmpl w:val="4898729C"/>
    <w:lvl w:ilvl="0" w:tplc="634CC0A4">
      <w:start w:val="7"/>
      <w:numFmt w:val="decimal"/>
      <w:lvlText w:val="%1."/>
      <w:lvlJc w:val="left"/>
      <w:pPr>
        <w:ind w:left="1287" w:hanging="360"/>
      </w:pPr>
      <w:rPr>
        <w:rFonts w:hint="default"/>
        <w:b w:val="0"/>
        <w:color w:val="000000" w:themeColor="text1"/>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00B3829"/>
    <w:multiLevelType w:val="multilevel"/>
    <w:tmpl w:val="8226832C"/>
    <w:styleLink w:val="WWNum2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2" w15:restartNumberingAfterBreak="0">
    <w:nsid w:val="70D55918"/>
    <w:multiLevelType w:val="multilevel"/>
    <w:tmpl w:val="E63C31C2"/>
    <w:styleLink w:val="tl6"/>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103" w15:restartNumberingAfterBreak="0">
    <w:nsid w:val="71E64965"/>
    <w:multiLevelType w:val="multilevel"/>
    <w:tmpl w:val="E24AE990"/>
    <w:lvl w:ilvl="0">
      <w:start w:val="15"/>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3"/>
      <w:numFmt w:val="decimal"/>
      <w:lvlText w:val="%1.%2.%3"/>
      <w:lvlJc w:val="left"/>
      <w:pPr>
        <w:ind w:left="1146" w:hanging="720"/>
      </w:pPr>
      <w:rPr>
        <w:rFonts w:hint="default"/>
        <w:b w:val="0"/>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04" w15:restartNumberingAfterBreak="0">
    <w:nsid w:val="7265615F"/>
    <w:multiLevelType w:val="multilevel"/>
    <w:tmpl w:val="9BC69694"/>
    <w:lvl w:ilvl="0">
      <w:start w:val="15"/>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color w:val="000000" w:themeColor="text1"/>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05" w15:restartNumberingAfterBreak="0">
    <w:nsid w:val="7424692B"/>
    <w:multiLevelType w:val="multilevel"/>
    <w:tmpl w:val="ABA694F0"/>
    <w:styleLink w:val="WWNum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6" w15:restartNumberingAfterBreak="0">
    <w:nsid w:val="76B84051"/>
    <w:multiLevelType w:val="multilevel"/>
    <w:tmpl w:val="BF443352"/>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107"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108" w15:restartNumberingAfterBreak="0">
    <w:nsid w:val="78B34E25"/>
    <w:multiLevelType w:val="hybridMultilevel"/>
    <w:tmpl w:val="324A8EDA"/>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9" w15:restartNumberingAfterBreak="0">
    <w:nsid w:val="79045B99"/>
    <w:multiLevelType w:val="multilevel"/>
    <w:tmpl w:val="6D3C1DD8"/>
    <w:styleLink w:val="WWNum19"/>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0" w15:restartNumberingAfterBreak="0">
    <w:nsid w:val="79410029"/>
    <w:multiLevelType w:val="multilevel"/>
    <w:tmpl w:val="A768D416"/>
    <w:lvl w:ilvl="0">
      <w:start w:val="17"/>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11" w15:restartNumberingAfterBreak="0">
    <w:nsid w:val="79B97820"/>
    <w:multiLevelType w:val="hybridMultilevel"/>
    <w:tmpl w:val="ABA2DF12"/>
    <w:lvl w:ilvl="0" w:tplc="041B0015">
      <w:start w:val="1"/>
      <w:numFmt w:val="upperLetter"/>
      <w:lvlText w:val="%1."/>
      <w:lvlJc w:val="left"/>
      <w:pPr>
        <w:ind w:left="720" w:hanging="360"/>
      </w:pPr>
      <w:rPr>
        <w:rFonts w:hint="default"/>
      </w:rPr>
    </w:lvl>
    <w:lvl w:ilvl="1" w:tplc="5A365DAC">
      <w:start w:val="1"/>
      <w:numFmt w:val="decimal"/>
      <w:lvlText w:val="%2."/>
      <w:lvlJc w:val="left"/>
      <w:pPr>
        <w:ind w:left="1440" w:hanging="360"/>
      </w:pPr>
      <w:rPr>
        <w:rFonts w:hint="default"/>
        <w:b w:val="0"/>
        <w:color w:val="000000" w:themeColor="text1"/>
      </w:rPr>
    </w:lvl>
    <w:lvl w:ilvl="2" w:tplc="5890135C">
      <w:start w:val="1"/>
      <w:numFmt w:val="lowerRoman"/>
      <w:lvlText w:val="(%3)"/>
      <w:lvlJc w:val="left"/>
      <w:pPr>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7A427D69"/>
    <w:multiLevelType w:val="multilevel"/>
    <w:tmpl w:val="B526291A"/>
    <w:styleLink w:val="tl4"/>
    <w:lvl w:ilvl="0">
      <w:start w:val="8"/>
      <w:numFmt w:val="decimal"/>
      <w:lvlText w:val="%1"/>
      <w:lvlJc w:val="left"/>
      <w:pPr>
        <w:ind w:left="444" w:hanging="444"/>
      </w:pPr>
      <w:rPr>
        <w:rFonts w:eastAsia="Calibri" w:hint="default"/>
        <w:b w:val="0"/>
        <w:color w:val="auto"/>
      </w:rPr>
    </w:lvl>
    <w:lvl w:ilvl="1">
      <w:start w:val="5"/>
      <w:numFmt w:val="decimal"/>
      <w:lvlText w:val="%1.%2"/>
      <w:lvlJc w:val="left"/>
      <w:pPr>
        <w:ind w:left="798" w:hanging="444"/>
      </w:pPr>
      <w:rPr>
        <w:rFonts w:eastAsia="Calibri" w:hint="default"/>
        <w:b w:val="0"/>
        <w:color w:val="auto"/>
      </w:rPr>
    </w:lvl>
    <w:lvl w:ilvl="2">
      <w:start w:val="3"/>
      <w:numFmt w:val="decimal"/>
      <w:lvlText w:val="%1.%2.%3"/>
      <w:lvlJc w:val="left"/>
      <w:pPr>
        <w:ind w:left="1428" w:hanging="720"/>
      </w:pPr>
      <w:rPr>
        <w:rFonts w:eastAsia="Calibri" w:hint="default"/>
        <w:b w:val="0"/>
        <w:color w:val="auto"/>
      </w:rPr>
    </w:lvl>
    <w:lvl w:ilvl="3">
      <w:start w:val="1"/>
      <w:numFmt w:val="decimal"/>
      <w:lvlText w:val="%1.%2.%3.%4"/>
      <w:lvlJc w:val="left"/>
      <w:pPr>
        <w:ind w:left="1782" w:hanging="720"/>
      </w:pPr>
      <w:rPr>
        <w:rFonts w:eastAsia="Calibri" w:hint="default"/>
        <w:b w:val="0"/>
        <w:color w:val="auto"/>
      </w:rPr>
    </w:lvl>
    <w:lvl w:ilvl="4">
      <w:start w:val="1"/>
      <w:numFmt w:val="decimal"/>
      <w:lvlText w:val="%1.%2.%3.%4.%5"/>
      <w:lvlJc w:val="left"/>
      <w:pPr>
        <w:ind w:left="2496" w:hanging="1080"/>
      </w:pPr>
      <w:rPr>
        <w:rFonts w:eastAsia="Calibri" w:hint="default"/>
        <w:b w:val="0"/>
        <w:color w:val="auto"/>
      </w:rPr>
    </w:lvl>
    <w:lvl w:ilvl="5">
      <w:start w:val="1"/>
      <w:numFmt w:val="decimal"/>
      <w:lvlText w:val="%1.%2.%3.%4.%5.%6"/>
      <w:lvlJc w:val="left"/>
      <w:pPr>
        <w:ind w:left="2850" w:hanging="1080"/>
      </w:pPr>
      <w:rPr>
        <w:rFonts w:eastAsia="Calibri" w:hint="default"/>
        <w:b w:val="0"/>
        <w:color w:val="auto"/>
      </w:rPr>
    </w:lvl>
    <w:lvl w:ilvl="6">
      <w:start w:val="1"/>
      <w:numFmt w:val="decimal"/>
      <w:lvlText w:val="%1.%2.%3.%4.%5.%6.%7"/>
      <w:lvlJc w:val="left"/>
      <w:pPr>
        <w:ind w:left="3564" w:hanging="1440"/>
      </w:pPr>
      <w:rPr>
        <w:rFonts w:eastAsia="Calibri" w:hint="default"/>
        <w:b w:val="0"/>
        <w:color w:val="auto"/>
      </w:rPr>
    </w:lvl>
    <w:lvl w:ilvl="7">
      <w:start w:val="1"/>
      <w:numFmt w:val="decimal"/>
      <w:lvlText w:val="%1.%2.%3.%4.%5.%6.%7.%8"/>
      <w:lvlJc w:val="left"/>
      <w:pPr>
        <w:ind w:left="3918" w:hanging="1440"/>
      </w:pPr>
      <w:rPr>
        <w:rFonts w:eastAsia="Calibri" w:hint="default"/>
        <w:b w:val="0"/>
        <w:color w:val="auto"/>
      </w:rPr>
    </w:lvl>
    <w:lvl w:ilvl="8">
      <w:start w:val="1"/>
      <w:numFmt w:val="decimal"/>
      <w:lvlText w:val="%1.%2.%3.%4.%5.%6.%7.%8.%9"/>
      <w:lvlJc w:val="left"/>
      <w:pPr>
        <w:ind w:left="4632" w:hanging="1800"/>
      </w:pPr>
      <w:rPr>
        <w:rFonts w:eastAsia="Calibri" w:hint="default"/>
        <w:b w:val="0"/>
        <w:color w:val="auto"/>
      </w:rPr>
    </w:lvl>
  </w:abstractNum>
  <w:abstractNum w:abstractNumId="113" w15:restartNumberingAfterBreak="0">
    <w:nsid w:val="7D3367A7"/>
    <w:multiLevelType w:val="multilevel"/>
    <w:tmpl w:val="7108C26E"/>
    <w:styleLink w:val="WWNum34"/>
    <w:lvl w:ilvl="0">
      <w:start w:val="5"/>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4" w15:restartNumberingAfterBreak="0">
    <w:nsid w:val="7E12558A"/>
    <w:multiLevelType w:val="multilevel"/>
    <w:tmpl w:val="C2A4C286"/>
    <w:styleLink w:val="WW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5" w15:restartNumberingAfterBreak="0">
    <w:nsid w:val="7E960754"/>
    <w:multiLevelType w:val="multilevel"/>
    <w:tmpl w:val="C35AF17A"/>
    <w:lvl w:ilvl="0">
      <w:start w:val="8"/>
      <w:numFmt w:val="decimal"/>
      <w:lvlText w:val="%1"/>
      <w:lvlJc w:val="left"/>
      <w:pPr>
        <w:ind w:left="435" w:hanging="435"/>
      </w:pPr>
    </w:lvl>
    <w:lvl w:ilvl="1">
      <w:start w:val="7"/>
      <w:numFmt w:val="decimal"/>
      <w:lvlText w:val="%1.%2"/>
      <w:lvlJc w:val="left"/>
      <w:pPr>
        <w:ind w:left="718" w:hanging="435"/>
      </w:p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3704" w:hanging="1440"/>
      </w:pPr>
    </w:lvl>
  </w:abstractNum>
  <w:abstractNum w:abstractNumId="116" w15:restartNumberingAfterBreak="0">
    <w:nsid w:val="7F147D64"/>
    <w:multiLevelType w:val="multilevel"/>
    <w:tmpl w:val="A12EDD66"/>
    <w:lvl w:ilvl="0">
      <w:start w:val="18"/>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7" w15:restartNumberingAfterBreak="0">
    <w:nsid w:val="7F3C6C18"/>
    <w:multiLevelType w:val="hybridMultilevel"/>
    <w:tmpl w:val="A36C140E"/>
    <w:lvl w:ilvl="0" w:tplc="CBBEEFA4">
      <w:start w:val="10"/>
      <w:numFmt w:val="decimal"/>
      <w:lvlText w:val="%1."/>
      <w:lvlJc w:val="left"/>
      <w:pPr>
        <w:ind w:left="144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7"/>
  </w:num>
  <w:num w:numId="2">
    <w:abstractNumId w:val="19"/>
  </w:num>
  <w:num w:numId="3">
    <w:abstractNumId w:val="16"/>
  </w:num>
  <w:num w:numId="4">
    <w:abstractNumId w:val="0"/>
  </w:num>
  <w:num w:numId="5">
    <w:abstractNumId w:val="56"/>
  </w:num>
  <w:num w:numId="6">
    <w:abstractNumId w:val="92"/>
  </w:num>
  <w:num w:numId="7">
    <w:abstractNumId w:val="31"/>
  </w:num>
  <w:num w:numId="8">
    <w:abstractNumId w:val="9"/>
  </w:num>
  <w:num w:numId="9">
    <w:abstractNumId w:val="7"/>
  </w:num>
  <w:num w:numId="10">
    <w:abstractNumId w:val="27"/>
  </w:num>
  <w:num w:numId="11">
    <w:abstractNumId w:val="18"/>
  </w:num>
  <w:num w:numId="12">
    <w:abstractNumId w:val="54"/>
  </w:num>
  <w:num w:numId="13">
    <w:abstractNumId w:val="110"/>
  </w:num>
  <w:num w:numId="14">
    <w:abstractNumId w:val="62"/>
  </w:num>
  <w:num w:numId="15">
    <w:abstractNumId w:val="99"/>
  </w:num>
  <w:num w:numId="16">
    <w:abstractNumId w:val="3"/>
  </w:num>
  <w:num w:numId="17">
    <w:abstractNumId w:val="2"/>
  </w:num>
  <w:num w:numId="18">
    <w:abstractNumId w:val="1"/>
  </w:num>
  <w:num w:numId="19">
    <w:abstractNumId w:val="22"/>
  </w:num>
  <w:num w:numId="20">
    <w:abstractNumId w:val="35"/>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21">
    <w:abstractNumId w:val="57"/>
  </w:num>
  <w:num w:numId="22">
    <w:abstractNumId w:val="75"/>
  </w:num>
  <w:num w:numId="23">
    <w:abstractNumId w:val="32"/>
  </w:num>
  <w:num w:numId="24">
    <w:abstractNumId w:val="97"/>
  </w:num>
  <w:num w:numId="25">
    <w:abstractNumId w:val="107"/>
  </w:num>
  <w:num w:numId="26">
    <w:abstractNumId w:val="63"/>
  </w:num>
  <w:num w:numId="27">
    <w:abstractNumId w:val="39"/>
  </w:num>
  <w:num w:numId="28">
    <w:abstractNumId w:val="84"/>
  </w:num>
  <w:num w:numId="2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1"/>
  </w:num>
  <w:num w:numId="31">
    <w:abstractNumId w:val="113"/>
  </w:num>
  <w:num w:numId="32">
    <w:abstractNumId w:val="114"/>
  </w:num>
  <w:num w:numId="33">
    <w:abstractNumId w:val="15"/>
  </w:num>
  <w:num w:numId="34">
    <w:abstractNumId w:val="96"/>
  </w:num>
  <w:num w:numId="35">
    <w:abstractNumId w:val="105"/>
  </w:num>
  <w:num w:numId="36">
    <w:abstractNumId w:val="70"/>
  </w:num>
  <w:num w:numId="37">
    <w:abstractNumId w:val="33"/>
  </w:num>
  <w:num w:numId="38">
    <w:abstractNumId w:val="98"/>
  </w:num>
  <w:num w:numId="39">
    <w:abstractNumId w:val="29"/>
  </w:num>
  <w:num w:numId="40">
    <w:abstractNumId w:val="41"/>
  </w:num>
  <w:num w:numId="41">
    <w:abstractNumId w:val="24"/>
  </w:num>
  <w:num w:numId="42">
    <w:abstractNumId w:val="60"/>
  </w:num>
  <w:num w:numId="43">
    <w:abstractNumId w:val="109"/>
  </w:num>
  <w:num w:numId="44">
    <w:abstractNumId w:val="21"/>
  </w:num>
  <w:num w:numId="45">
    <w:abstractNumId w:val="101"/>
  </w:num>
  <w:num w:numId="46">
    <w:abstractNumId w:val="87"/>
  </w:num>
  <w:num w:numId="47">
    <w:abstractNumId w:val="11"/>
  </w:num>
  <w:num w:numId="48">
    <w:abstractNumId w:val="45"/>
  </w:num>
  <w:num w:numId="49">
    <w:abstractNumId w:val="30"/>
  </w:num>
  <w:num w:numId="50">
    <w:abstractNumId w:val="76"/>
  </w:num>
  <w:num w:numId="51">
    <w:abstractNumId w:val="47"/>
  </w:num>
  <w:num w:numId="52">
    <w:abstractNumId w:val="69"/>
  </w:num>
  <w:num w:numId="53">
    <w:abstractNumId w:val="5"/>
  </w:num>
  <w:num w:numId="54">
    <w:abstractNumId w:val="91"/>
  </w:num>
  <w:num w:numId="55">
    <w:abstractNumId w:val="81"/>
  </w:num>
  <w:num w:numId="56">
    <w:abstractNumId w:val="64"/>
  </w:num>
  <w:num w:numId="57">
    <w:abstractNumId w:val="8"/>
  </w:num>
  <w:num w:numId="58">
    <w:abstractNumId w:val="13"/>
  </w:num>
  <w:num w:numId="59">
    <w:abstractNumId w:val="49"/>
  </w:num>
  <w:num w:numId="60">
    <w:abstractNumId w:val="65"/>
  </w:num>
  <w:num w:numId="61">
    <w:abstractNumId w:val="90"/>
  </w:num>
  <w:num w:numId="62">
    <w:abstractNumId w:val="14"/>
  </w:num>
  <w:num w:numId="63">
    <w:abstractNumId w:val="35"/>
  </w:num>
  <w:num w:numId="64">
    <w:abstractNumId w:val="42"/>
  </w:num>
  <w:num w:numId="65">
    <w:abstractNumId w:val="116"/>
  </w:num>
  <w:num w:numId="66">
    <w:abstractNumId w:val="88"/>
  </w:num>
  <w:num w:numId="67">
    <w:abstractNumId w:val="55"/>
  </w:num>
  <w:num w:numId="68">
    <w:abstractNumId w:val="46"/>
  </w:num>
  <w:num w:numId="69">
    <w:abstractNumId w:val="51"/>
  </w:num>
  <w:num w:numId="70">
    <w:abstractNumId w:val="103"/>
  </w:num>
  <w:num w:numId="71">
    <w:abstractNumId w:val="104"/>
  </w:num>
  <w:num w:numId="72">
    <w:abstractNumId w:val="74"/>
  </w:num>
  <w:num w:numId="7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0"/>
  </w:num>
  <w:num w:numId="76">
    <w:abstractNumId w:val="66"/>
  </w:num>
  <w:num w:numId="77">
    <w:abstractNumId w:val="106"/>
  </w:num>
  <w:num w:numId="78">
    <w:abstractNumId w:val="93"/>
  </w:num>
  <w:num w:numId="79">
    <w:abstractNumId w:val="37"/>
  </w:num>
  <w:num w:numId="80">
    <w:abstractNumId w:val="44"/>
  </w:num>
  <w:num w:numId="81">
    <w:abstractNumId w:val="68"/>
  </w:num>
  <w:num w:numId="82">
    <w:abstractNumId w:val="112"/>
  </w:num>
  <w:num w:numId="83">
    <w:abstractNumId w:val="50"/>
  </w:num>
  <w:num w:numId="84">
    <w:abstractNumId w:val="102"/>
  </w:num>
  <w:num w:numId="85">
    <w:abstractNumId w:val="17"/>
  </w:num>
  <w:num w:numId="86">
    <w:abstractNumId w:val="53"/>
  </w:num>
  <w:num w:numId="87">
    <w:abstractNumId w:val="20"/>
  </w:num>
  <w:num w:numId="8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7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72"/>
    <w:lvlOverride w:ilvl="0">
      <w:startOverride w:val="8"/>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15"/>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6"/>
  </w:num>
  <w:num w:numId="98">
    <w:abstractNumId w:val="4"/>
  </w:num>
  <w:num w:numId="99">
    <w:abstractNumId w:val="82"/>
  </w:num>
  <w:num w:numId="100">
    <w:abstractNumId w:val="10"/>
  </w:num>
  <w:num w:numId="101">
    <w:abstractNumId w:val="80"/>
  </w:num>
  <w:num w:numId="102">
    <w:abstractNumId w:val="48"/>
  </w:num>
  <w:num w:numId="103">
    <w:abstractNumId w:val="85"/>
  </w:num>
  <w:num w:numId="104">
    <w:abstractNumId w:val="25"/>
  </w:num>
  <w:num w:numId="105">
    <w:abstractNumId w:val="78"/>
  </w:num>
  <w:num w:numId="106">
    <w:abstractNumId w:val="61"/>
  </w:num>
  <w:num w:numId="107">
    <w:abstractNumId w:val="12"/>
  </w:num>
  <w:num w:numId="108">
    <w:abstractNumId w:val="111"/>
  </w:num>
  <w:num w:numId="109">
    <w:abstractNumId w:val="23"/>
  </w:num>
  <w:num w:numId="110">
    <w:abstractNumId w:val="52"/>
  </w:num>
  <w:num w:numId="111">
    <w:abstractNumId w:val="67"/>
  </w:num>
  <w:num w:numId="112">
    <w:abstractNumId w:val="43"/>
  </w:num>
  <w:num w:numId="113">
    <w:abstractNumId w:val="117"/>
  </w:num>
  <w:num w:numId="114">
    <w:abstractNumId w:val="108"/>
  </w:num>
  <w:num w:numId="115">
    <w:abstractNumId w:val="6"/>
  </w:num>
  <w:num w:numId="116">
    <w:abstractNumId w:val="89"/>
  </w:num>
  <w:num w:numId="117">
    <w:abstractNumId w:val="100"/>
  </w:num>
  <w:num w:numId="118">
    <w:abstractNumId w:val="86"/>
  </w:num>
  <w:num w:numId="119">
    <w:abstractNumId w:val="83"/>
  </w:num>
  <w:num w:numId="120">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draščíková Katarína">
    <w15:presenceInfo w15:providerId="AD" w15:userId="S-1-5-21-2632814639-3980634626-3591563423-166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trackRevisions/>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4B5"/>
    <w:rsid w:val="000004CB"/>
    <w:rsid w:val="000010E9"/>
    <w:rsid w:val="0000365B"/>
    <w:rsid w:val="000052FA"/>
    <w:rsid w:val="0000758A"/>
    <w:rsid w:val="0000762B"/>
    <w:rsid w:val="00007E60"/>
    <w:rsid w:val="00010240"/>
    <w:rsid w:val="000107ED"/>
    <w:rsid w:val="00010CE7"/>
    <w:rsid w:val="000122F3"/>
    <w:rsid w:val="00015E6A"/>
    <w:rsid w:val="0001668A"/>
    <w:rsid w:val="000205D5"/>
    <w:rsid w:val="00020944"/>
    <w:rsid w:val="00020E0D"/>
    <w:rsid w:val="0002330E"/>
    <w:rsid w:val="000249DB"/>
    <w:rsid w:val="00024EE8"/>
    <w:rsid w:val="00025A7A"/>
    <w:rsid w:val="0002697A"/>
    <w:rsid w:val="00026A58"/>
    <w:rsid w:val="00027FAA"/>
    <w:rsid w:val="000306B1"/>
    <w:rsid w:val="0003210D"/>
    <w:rsid w:val="0003232D"/>
    <w:rsid w:val="00032D20"/>
    <w:rsid w:val="000333E1"/>
    <w:rsid w:val="00036672"/>
    <w:rsid w:val="00036946"/>
    <w:rsid w:val="00037FAE"/>
    <w:rsid w:val="00041E44"/>
    <w:rsid w:val="00042CA6"/>
    <w:rsid w:val="00043307"/>
    <w:rsid w:val="000435AB"/>
    <w:rsid w:val="00043666"/>
    <w:rsid w:val="00044060"/>
    <w:rsid w:val="00044B06"/>
    <w:rsid w:val="00045FB6"/>
    <w:rsid w:val="00050E0C"/>
    <w:rsid w:val="000515D6"/>
    <w:rsid w:val="00051FC2"/>
    <w:rsid w:val="00052853"/>
    <w:rsid w:val="000532E4"/>
    <w:rsid w:val="00053391"/>
    <w:rsid w:val="000533FB"/>
    <w:rsid w:val="00053BA1"/>
    <w:rsid w:val="00053DA1"/>
    <w:rsid w:val="000540CD"/>
    <w:rsid w:val="00054E0B"/>
    <w:rsid w:val="00060A6F"/>
    <w:rsid w:val="000617D3"/>
    <w:rsid w:val="00061A59"/>
    <w:rsid w:val="0006301F"/>
    <w:rsid w:val="00063316"/>
    <w:rsid w:val="000649F2"/>
    <w:rsid w:val="0006613A"/>
    <w:rsid w:val="00066373"/>
    <w:rsid w:val="0007094D"/>
    <w:rsid w:val="000710DE"/>
    <w:rsid w:val="00071FF2"/>
    <w:rsid w:val="000720CB"/>
    <w:rsid w:val="0007375E"/>
    <w:rsid w:val="00073D68"/>
    <w:rsid w:val="0007595B"/>
    <w:rsid w:val="0007721D"/>
    <w:rsid w:val="000802D7"/>
    <w:rsid w:val="000809FD"/>
    <w:rsid w:val="000819CA"/>
    <w:rsid w:val="00083C62"/>
    <w:rsid w:val="00087E44"/>
    <w:rsid w:val="00087F44"/>
    <w:rsid w:val="000903C9"/>
    <w:rsid w:val="000914B0"/>
    <w:rsid w:val="000917F7"/>
    <w:rsid w:val="00092D4D"/>
    <w:rsid w:val="00093018"/>
    <w:rsid w:val="000941D2"/>
    <w:rsid w:val="00096648"/>
    <w:rsid w:val="00096796"/>
    <w:rsid w:val="00096A14"/>
    <w:rsid w:val="000A0A94"/>
    <w:rsid w:val="000A0E08"/>
    <w:rsid w:val="000A0FFA"/>
    <w:rsid w:val="000A635C"/>
    <w:rsid w:val="000B3404"/>
    <w:rsid w:val="000B373D"/>
    <w:rsid w:val="000B491D"/>
    <w:rsid w:val="000B6514"/>
    <w:rsid w:val="000B7088"/>
    <w:rsid w:val="000C08B4"/>
    <w:rsid w:val="000C1940"/>
    <w:rsid w:val="000C41BD"/>
    <w:rsid w:val="000C57C8"/>
    <w:rsid w:val="000C6822"/>
    <w:rsid w:val="000D08D4"/>
    <w:rsid w:val="000D2420"/>
    <w:rsid w:val="000D2A77"/>
    <w:rsid w:val="000D3C7C"/>
    <w:rsid w:val="000D5202"/>
    <w:rsid w:val="000D6CD9"/>
    <w:rsid w:val="000D6F4B"/>
    <w:rsid w:val="000D7B5B"/>
    <w:rsid w:val="000E0A14"/>
    <w:rsid w:val="000E14D4"/>
    <w:rsid w:val="000E181B"/>
    <w:rsid w:val="000E33CA"/>
    <w:rsid w:val="000E49EC"/>
    <w:rsid w:val="000E4EBB"/>
    <w:rsid w:val="000E5B9B"/>
    <w:rsid w:val="000E5CEE"/>
    <w:rsid w:val="000F0C6D"/>
    <w:rsid w:val="000F0F17"/>
    <w:rsid w:val="001006A2"/>
    <w:rsid w:val="0010135F"/>
    <w:rsid w:val="00101E19"/>
    <w:rsid w:val="00103275"/>
    <w:rsid w:val="001035E9"/>
    <w:rsid w:val="00104B3F"/>
    <w:rsid w:val="0010562C"/>
    <w:rsid w:val="001071FE"/>
    <w:rsid w:val="001074D4"/>
    <w:rsid w:val="001138F9"/>
    <w:rsid w:val="00114DCB"/>
    <w:rsid w:val="001164A9"/>
    <w:rsid w:val="00116F2F"/>
    <w:rsid w:val="00123C7D"/>
    <w:rsid w:val="00123C9C"/>
    <w:rsid w:val="00124CF6"/>
    <w:rsid w:val="00125B40"/>
    <w:rsid w:val="001270EE"/>
    <w:rsid w:val="00127971"/>
    <w:rsid w:val="001300A6"/>
    <w:rsid w:val="001327CD"/>
    <w:rsid w:val="00134B1C"/>
    <w:rsid w:val="00135EB8"/>
    <w:rsid w:val="0013653B"/>
    <w:rsid w:val="00136C78"/>
    <w:rsid w:val="001370DC"/>
    <w:rsid w:val="00137BFE"/>
    <w:rsid w:val="00137E0D"/>
    <w:rsid w:val="00141CB6"/>
    <w:rsid w:val="00144CE6"/>
    <w:rsid w:val="00144F72"/>
    <w:rsid w:val="001454C6"/>
    <w:rsid w:val="001469A1"/>
    <w:rsid w:val="001528D5"/>
    <w:rsid w:val="00152F91"/>
    <w:rsid w:val="0015406B"/>
    <w:rsid w:val="00154E6D"/>
    <w:rsid w:val="001602BB"/>
    <w:rsid w:val="001637B3"/>
    <w:rsid w:val="0016395A"/>
    <w:rsid w:val="00163E96"/>
    <w:rsid w:val="00163EC6"/>
    <w:rsid w:val="0016564C"/>
    <w:rsid w:val="00165881"/>
    <w:rsid w:val="0016652A"/>
    <w:rsid w:val="001674AA"/>
    <w:rsid w:val="001700DE"/>
    <w:rsid w:val="0017096E"/>
    <w:rsid w:val="00171B91"/>
    <w:rsid w:val="0017206E"/>
    <w:rsid w:val="00172A56"/>
    <w:rsid w:val="00173BED"/>
    <w:rsid w:val="00173EDD"/>
    <w:rsid w:val="001750AF"/>
    <w:rsid w:val="00175218"/>
    <w:rsid w:val="00176A56"/>
    <w:rsid w:val="00177D8C"/>
    <w:rsid w:val="00180DD4"/>
    <w:rsid w:val="0018165E"/>
    <w:rsid w:val="0018254C"/>
    <w:rsid w:val="00182E10"/>
    <w:rsid w:val="00185944"/>
    <w:rsid w:val="001918A0"/>
    <w:rsid w:val="0019250C"/>
    <w:rsid w:val="00196A95"/>
    <w:rsid w:val="001975B5"/>
    <w:rsid w:val="00197F00"/>
    <w:rsid w:val="001A1098"/>
    <w:rsid w:val="001A11D5"/>
    <w:rsid w:val="001A28C9"/>
    <w:rsid w:val="001A3758"/>
    <w:rsid w:val="001A37C2"/>
    <w:rsid w:val="001A3C02"/>
    <w:rsid w:val="001A54DC"/>
    <w:rsid w:val="001A7172"/>
    <w:rsid w:val="001A7455"/>
    <w:rsid w:val="001A793F"/>
    <w:rsid w:val="001A7A30"/>
    <w:rsid w:val="001B03B6"/>
    <w:rsid w:val="001B1081"/>
    <w:rsid w:val="001B3537"/>
    <w:rsid w:val="001B37B7"/>
    <w:rsid w:val="001B456B"/>
    <w:rsid w:val="001B4C56"/>
    <w:rsid w:val="001B5607"/>
    <w:rsid w:val="001B5A0F"/>
    <w:rsid w:val="001B61BA"/>
    <w:rsid w:val="001B62A4"/>
    <w:rsid w:val="001B72AD"/>
    <w:rsid w:val="001B7CFC"/>
    <w:rsid w:val="001C191A"/>
    <w:rsid w:val="001C482F"/>
    <w:rsid w:val="001D2927"/>
    <w:rsid w:val="001D3716"/>
    <w:rsid w:val="001D5200"/>
    <w:rsid w:val="001D5AD7"/>
    <w:rsid w:val="001E0F8F"/>
    <w:rsid w:val="001E11D3"/>
    <w:rsid w:val="001E4542"/>
    <w:rsid w:val="001E619B"/>
    <w:rsid w:val="001E6451"/>
    <w:rsid w:val="001E671F"/>
    <w:rsid w:val="001F1B22"/>
    <w:rsid w:val="001F1D52"/>
    <w:rsid w:val="001F1EFF"/>
    <w:rsid w:val="001F2330"/>
    <w:rsid w:val="001F23F5"/>
    <w:rsid w:val="001F41B4"/>
    <w:rsid w:val="001F4219"/>
    <w:rsid w:val="001F5C13"/>
    <w:rsid w:val="001F6A9E"/>
    <w:rsid w:val="00200309"/>
    <w:rsid w:val="00201838"/>
    <w:rsid w:val="0020223E"/>
    <w:rsid w:val="0021050F"/>
    <w:rsid w:val="00211304"/>
    <w:rsid w:val="002114EE"/>
    <w:rsid w:val="0021208F"/>
    <w:rsid w:val="00215CB0"/>
    <w:rsid w:val="00216342"/>
    <w:rsid w:val="00216F94"/>
    <w:rsid w:val="00217449"/>
    <w:rsid w:val="00217CFC"/>
    <w:rsid w:val="0022136D"/>
    <w:rsid w:val="00221A91"/>
    <w:rsid w:val="00222094"/>
    <w:rsid w:val="00224270"/>
    <w:rsid w:val="00224DDB"/>
    <w:rsid w:val="00226449"/>
    <w:rsid w:val="00230A37"/>
    <w:rsid w:val="002313E0"/>
    <w:rsid w:val="00232D7A"/>
    <w:rsid w:val="002343AD"/>
    <w:rsid w:val="002348CB"/>
    <w:rsid w:val="00234EEA"/>
    <w:rsid w:val="00235CF7"/>
    <w:rsid w:val="00240427"/>
    <w:rsid w:val="0024046C"/>
    <w:rsid w:val="00240EE3"/>
    <w:rsid w:val="002411E0"/>
    <w:rsid w:val="002420E5"/>
    <w:rsid w:val="00243BD7"/>
    <w:rsid w:val="002444F3"/>
    <w:rsid w:val="00244DA9"/>
    <w:rsid w:val="00245137"/>
    <w:rsid w:val="002455BF"/>
    <w:rsid w:val="0025199E"/>
    <w:rsid w:val="002520D2"/>
    <w:rsid w:val="002523E4"/>
    <w:rsid w:val="0025404E"/>
    <w:rsid w:val="0025599F"/>
    <w:rsid w:val="00260D07"/>
    <w:rsid w:val="00261EBF"/>
    <w:rsid w:val="0026370D"/>
    <w:rsid w:val="0026443C"/>
    <w:rsid w:val="00265915"/>
    <w:rsid w:val="0026599A"/>
    <w:rsid w:val="00266ADD"/>
    <w:rsid w:val="002672EB"/>
    <w:rsid w:val="00272029"/>
    <w:rsid w:val="00273810"/>
    <w:rsid w:val="00275520"/>
    <w:rsid w:val="00276C57"/>
    <w:rsid w:val="002807A2"/>
    <w:rsid w:val="002821AA"/>
    <w:rsid w:val="0028269B"/>
    <w:rsid w:val="002838AE"/>
    <w:rsid w:val="002841C2"/>
    <w:rsid w:val="002848BF"/>
    <w:rsid w:val="0029050C"/>
    <w:rsid w:val="00293290"/>
    <w:rsid w:val="002943DA"/>
    <w:rsid w:val="00294560"/>
    <w:rsid w:val="00296A1D"/>
    <w:rsid w:val="00296DD3"/>
    <w:rsid w:val="00297179"/>
    <w:rsid w:val="002975FE"/>
    <w:rsid w:val="002A1415"/>
    <w:rsid w:val="002A1B98"/>
    <w:rsid w:val="002A2901"/>
    <w:rsid w:val="002A3C88"/>
    <w:rsid w:val="002A5C34"/>
    <w:rsid w:val="002A7640"/>
    <w:rsid w:val="002A7665"/>
    <w:rsid w:val="002A78E0"/>
    <w:rsid w:val="002B1210"/>
    <w:rsid w:val="002B1230"/>
    <w:rsid w:val="002B2EF5"/>
    <w:rsid w:val="002B3515"/>
    <w:rsid w:val="002B3DCD"/>
    <w:rsid w:val="002B66CE"/>
    <w:rsid w:val="002B79BE"/>
    <w:rsid w:val="002B7B35"/>
    <w:rsid w:val="002C2807"/>
    <w:rsid w:val="002C4074"/>
    <w:rsid w:val="002C5A13"/>
    <w:rsid w:val="002C5B40"/>
    <w:rsid w:val="002C5E02"/>
    <w:rsid w:val="002C6698"/>
    <w:rsid w:val="002D0749"/>
    <w:rsid w:val="002D19C5"/>
    <w:rsid w:val="002D1E23"/>
    <w:rsid w:val="002D2C22"/>
    <w:rsid w:val="002D4392"/>
    <w:rsid w:val="002D7AAC"/>
    <w:rsid w:val="002E0C16"/>
    <w:rsid w:val="002E14E4"/>
    <w:rsid w:val="002E5152"/>
    <w:rsid w:val="002E6DDB"/>
    <w:rsid w:val="002F0E6C"/>
    <w:rsid w:val="002F4250"/>
    <w:rsid w:val="002F4499"/>
    <w:rsid w:val="002F65C1"/>
    <w:rsid w:val="002F7C11"/>
    <w:rsid w:val="00301475"/>
    <w:rsid w:val="00301E36"/>
    <w:rsid w:val="00302EBB"/>
    <w:rsid w:val="00304357"/>
    <w:rsid w:val="00307800"/>
    <w:rsid w:val="00310EEF"/>
    <w:rsid w:val="0031141D"/>
    <w:rsid w:val="00311ABF"/>
    <w:rsid w:val="00312448"/>
    <w:rsid w:val="00313E16"/>
    <w:rsid w:val="003146C5"/>
    <w:rsid w:val="003165A3"/>
    <w:rsid w:val="003172B8"/>
    <w:rsid w:val="003178DF"/>
    <w:rsid w:val="0032155B"/>
    <w:rsid w:val="003229E7"/>
    <w:rsid w:val="00322A9E"/>
    <w:rsid w:val="00324706"/>
    <w:rsid w:val="00326DE1"/>
    <w:rsid w:val="00327BD9"/>
    <w:rsid w:val="003331F3"/>
    <w:rsid w:val="00337BEC"/>
    <w:rsid w:val="00340906"/>
    <w:rsid w:val="0034199C"/>
    <w:rsid w:val="0034273E"/>
    <w:rsid w:val="00346874"/>
    <w:rsid w:val="00347429"/>
    <w:rsid w:val="00347F23"/>
    <w:rsid w:val="003532B0"/>
    <w:rsid w:val="0035390A"/>
    <w:rsid w:val="00354271"/>
    <w:rsid w:val="0036086A"/>
    <w:rsid w:val="003618CA"/>
    <w:rsid w:val="00361A7C"/>
    <w:rsid w:val="00362863"/>
    <w:rsid w:val="00363D70"/>
    <w:rsid w:val="0036632D"/>
    <w:rsid w:val="0036697C"/>
    <w:rsid w:val="00373B69"/>
    <w:rsid w:val="0037473C"/>
    <w:rsid w:val="0037546B"/>
    <w:rsid w:val="0037727B"/>
    <w:rsid w:val="0038636B"/>
    <w:rsid w:val="00386A70"/>
    <w:rsid w:val="003874F5"/>
    <w:rsid w:val="00387A8D"/>
    <w:rsid w:val="00390578"/>
    <w:rsid w:val="00391295"/>
    <w:rsid w:val="00395479"/>
    <w:rsid w:val="00395950"/>
    <w:rsid w:val="00395EAA"/>
    <w:rsid w:val="00395EC5"/>
    <w:rsid w:val="003A04A5"/>
    <w:rsid w:val="003A30EE"/>
    <w:rsid w:val="003A3147"/>
    <w:rsid w:val="003A3168"/>
    <w:rsid w:val="003A32C1"/>
    <w:rsid w:val="003A4042"/>
    <w:rsid w:val="003A42E0"/>
    <w:rsid w:val="003A6694"/>
    <w:rsid w:val="003B2AA7"/>
    <w:rsid w:val="003B3F12"/>
    <w:rsid w:val="003B5388"/>
    <w:rsid w:val="003B6D19"/>
    <w:rsid w:val="003B7869"/>
    <w:rsid w:val="003B78B6"/>
    <w:rsid w:val="003C00CC"/>
    <w:rsid w:val="003C0F44"/>
    <w:rsid w:val="003C61E7"/>
    <w:rsid w:val="003C6A0C"/>
    <w:rsid w:val="003D4AE3"/>
    <w:rsid w:val="003D54FB"/>
    <w:rsid w:val="003D5A40"/>
    <w:rsid w:val="003E0B3A"/>
    <w:rsid w:val="003E1704"/>
    <w:rsid w:val="003E2AFF"/>
    <w:rsid w:val="003E2CEB"/>
    <w:rsid w:val="003E3614"/>
    <w:rsid w:val="003E6102"/>
    <w:rsid w:val="003E72FC"/>
    <w:rsid w:val="003E76D1"/>
    <w:rsid w:val="003F3699"/>
    <w:rsid w:val="003F4E2A"/>
    <w:rsid w:val="003F5565"/>
    <w:rsid w:val="003F768A"/>
    <w:rsid w:val="004000D9"/>
    <w:rsid w:val="00402D63"/>
    <w:rsid w:val="00403F15"/>
    <w:rsid w:val="00404FDB"/>
    <w:rsid w:val="00405532"/>
    <w:rsid w:val="00405EE7"/>
    <w:rsid w:val="00406D9E"/>
    <w:rsid w:val="0041149E"/>
    <w:rsid w:val="00411946"/>
    <w:rsid w:val="00411ACB"/>
    <w:rsid w:val="00411B5C"/>
    <w:rsid w:val="00412605"/>
    <w:rsid w:val="00413049"/>
    <w:rsid w:val="0041333B"/>
    <w:rsid w:val="004138B1"/>
    <w:rsid w:val="00414C4E"/>
    <w:rsid w:val="00415859"/>
    <w:rsid w:val="0041598A"/>
    <w:rsid w:val="00416A87"/>
    <w:rsid w:val="00416CDB"/>
    <w:rsid w:val="0042277F"/>
    <w:rsid w:val="00424DF6"/>
    <w:rsid w:val="00424F92"/>
    <w:rsid w:val="00426456"/>
    <w:rsid w:val="00430EE5"/>
    <w:rsid w:val="004321BC"/>
    <w:rsid w:val="004325C6"/>
    <w:rsid w:val="00433B07"/>
    <w:rsid w:val="00434D02"/>
    <w:rsid w:val="004357AF"/>
    <w:rsid w:val="00435901"/>
    <w:rsid w:val="004378B5"/>
    <w:rsid w:val="004420F1"/>
    <w:rsid w:val="004430D0"/>
    <w:rsid w:val="0044399E"/>
    <w:rsid w:val="00443BBE"/>
    <w:rsid w:val="00443E85"/>
    <w:rsid w:val="00444492"/>
    <w:rsid w:val="00446051"/>
    <w:rsid w:val="00446486"/>
    <w:rsid w:val="00446990"/>
    <w:rsid w:val="00446E6E"/>
    <w:rsid w:val="00450D26"/>
    <w:rsid w:val="00452113"/>
    <w:rsid w:val="0045259D"/>
    <w:rsid w:val="00452B92"/>
    <w:rsid w:val="0045387D"/>
    <w:rsid w:val="00453B18"/>
    <w:rsid w:val="00455A00"/>
    <w:rsid w:val="0045623E"/>
    <w:rsid w:val="00456F81"/>
    <w:rsid w:val="0046057E"/>
    <w:rsid w:val="00461A90"/>
    <w:rsid w:val="00462BD7"/>
    <w:rsid w:val="00466265"/>
    <w:rsid w:val="0046721A"/>
    <w:rsid w:val="0046777E"/>
    <w:rsid w:val="00470758"/>
    <w:rsid w:val="00472787"/>
    <w:rsid w:val="00474B28"/>
    <w:rsid w:val="004809DB"/>
    <w:rsid w:val="004812D3"/>
    <w:rsid w:val="00481C61"/>
    <w:rsid w:val="00482BEB"/>
    <w:rsid w:val="00482ED8"/>
    <w:rsid w:val="004833B7"/>
    <w:rsid w:val="00483D02"/>
    <w:rsid w:val="00483DEB"/>
    <w:rsid w:val="00484147"/>
    <w:rsid w:val="004850D9"/>
    <w:rsid w:val="00487544"/>
    <w:rsid w:val="00487612"/>
    <w:rsid w:val="004907D8"/>
    <w:rsid w:val="00491560"/>
    <w:rsid w:val="00493223"/>
    <w:rsid w:val="004948E6"/>
    <w:rsid w:val="00494A0F"/>
    <w:rsid w:val="00496F39"/>
    <w:rsid w:val="004A11AD"/>
    <w:rsid w:val="004A377D"/>
    <w:rsid w:val="004A3A9F"/>
    <w:rsid w:val="004A69A1"/>
    <w:rsid w:val="004A6DEE"/>
    <w:rsid w:val="004A7AC8"/>
    <w:rsid w:val="004B0D81"/>
    <w:rsid w:val="004B165B"/>
    <w:rsid w:val="004B2E3A"/>
    <w:rsid w:val="004B3A89"/>
    <w:rsid w:val="004C19A6"/>
    <w:rsid w:val="004C2F3A"/>
    <w:rsid w:val="004C3ED0"/>
    <w:rsid w:val="004C4028"/>
    <w:rsid w:val="004C4D4B"/>
    <w:rsid w:val="004C4DD5"/>
    <w:rsid w:val="004C4EB3"/>
    <w:rsid w:val="004C63B2"/>
    <w:rsid w:val="004C67E0"/>
    <w:rsid w:val="004C6A2F"/>
    <w:rsid w:val="004D037D"/>
    <w:rsid w:val="004D2466"/>
    <w:rsid w:val="004D477E"/>
    <w:rsid w:val="004D53ED"/>
    <w:rsid w:val="004E2453"/>
    <w:rsid w:val="004E29DD"/>
    <w:rsid w:val="004E3DB6"/>
    <w:rsid w:val="004E3E5E"/>
    <w:rsid w:val="004E5B6E"/>
    <w:rsid w:val="004E5C13"/>
    <w:rsid w:val="004E772F"/>
    <w:rsid w:val="004E7D2C"/>
    <w:rsid w:val="004F188A"/>
    <w:rsid w:val="004F1C4C"/>
    <w:rsid w:val="004F1E67"/>
    <w:rsid w:val="004F2000"/>
    <w:rsid w:val="004F2D54"/>
    <w:rsid w:val="004F3C67"/>
    <w:rsid w:val="004F57FA"/>
    <w:rsid w:val="004F74DD"/>
    <w:rsid w:val="0050089A"/>
    <w:rsid w:val="00502D02"/>
    <w:rsid w:val="00503B86"/>
    <w:rsid w:val="00505634"/>
    <w:rsid w:val="00507893"/>
    <w:rsid w:val="00507B06"/>
    <w:rsid w:val="00510DA5"/>
    <w:rsid w:val="00511E4A"/>
    <w:rsid w:val="00511EE4"/>
    <w:rsid w:val="00512489"/>
    <w:rsid w:val="005127FB"/>
    <w:rsid w:val="00520284"/>
    <w:rsid w:val="005228CF"/>
    <w:rsid w:val="005250EC"/>
    <w:rsid w:val="00527403"/>
    <w:rsid w:val="005349A2"/>
    <w:rsid w:val="005371DB"/>
    <w:rsid w:val="005403CC"/>
    <w:rsid w:val="00540F01"/>
    <w:rsid w:val="00541C27"/>
    <w:rsid w:val="00543984"/>
    <w:rsid w:val="005442D7"/>
    <w:rsid w:val="005443CC"/>
    <w:rsid w:val="00545574"/>
    <w:rsid w:val="00545576"/>
    <w:rsid w:val="00546B4B"/>
    <w:rsid w:val="00552404"/>
    <w:rsid w:val="00552BDA"/>
    <w:rsid w:val="00556D2E"/>
    <w:rsid w:val="00557242"/>
    <w:rsid w:val="005621CA"/>
    <w:rsid w:val="00562600"/>
    <w:rsid w:val="0056371A"/>
    <w:rsid w:val="00564F41"/>
    <w:rsid w:val="005673AD"/>
    <w:rsid w:val="005703D8"/>
    <w:rsid w:val="005710A8"/>
    <w:rsid w:val="00571488"/>
    <w:rsid w:val="0057177E"/>
    <w:rsid w:val="0057357D"/>
    <w:rsid w:val="00574009"/>
    <w:rsid w:val="005743C6"/>
    <w:rsid w:val="0057554C"/>
    <w:rsid w:val="00575D97"/>
    <w:rsid w:val="00575FF4"/>
    <w:rsid w:val="00576ADA"/>
    <w:rsid w:val="0058056F"/>
    <w:rsid w:val="00580DFB"/>
    <w:rsid w:val="0058182A"/>
    <w:rsid w:val="00583522"/>
    <w:rsid w:val="00583AFB"/>
    <w:rsid w:val="00583B20"/>
    <w:rsid w:val="00583FF1"/>
    <w:rsid w:val="00585A35"/>
    <w:rsid w:val="0059015D"/>
    <w:rsid w:val="00593C39"/>
    <w:rsid w:val="00594BFD"/>
    <w:rsid w:val="005963E2"/>
    <w:rsid w:val="005A0C8B"/>
    <w:rsid w:val="005A4CDB"/>
    <w:rsid w:val="005A4DA4"/>
    <w:rsid w:val="005B068C"/>
    <w:rsid w:val="005B0E37"/>
    <w:rsid w:val="005B1B1A"/>
    <w:rsid w:val="005B6576"/>
    <w:rsid w:val="005B68F0"/>
    <w:rsid w:val="005B7D5A"/>
    <w:rsid w:val="005C2255"/>
    <w:rsid w:val="005C339E"/>
    <w:rsid w:val="005C5792"/>
    <w:rsid w:val="005C58D5"/>
    <w:rsid w:val="005C5BDD"/>
    <w:rsid w:val="005C7221"/>
    <w:rsid w:val="005D06E4"/>
    <w:rsid w:val="005D0851"/>
    <w:rsid w:val="005D114A"/>
    <w:rsid w:val="005D2B5D"/>
    <w:rsid w:val="005D4039"/>
    <w:rsid w:val="005D7430"/>
    <w:rsid w:val="005D7C24"/>
    <w:rsid w:val="005E29A8"/>
    <w:rsid w:val="005E3686"/>
    <w:rsid w:val="005E5CB9"/>
    <w:rsid w:val="005E658E"/>
    <w:rsid w:val="005F00F7"/>
    <w:rsid w:val="005F0C04"/>
    <w:rsid w:val="005F1D9B"/>
    <w:rsid w:val="005F24FB"/>
    <w:rsid w:val="005F262E"/>
    <w:rsid w:val="005F4862"/>
    <w:rsid w:val="005F529E"/>
    <w:rsid w:val="005F65A9"/>
    <w:rsid w:val="005F73F9"/>
    <w:rsid w:val="005F75A2"/>
    <w:rsid w:val="005F784E"/>
    <w:rsid w:val="006004C8"/>
    <w:rsid w:val="00601512"/>
    <w:rsid w:val="00601824"/>
    <w:rsid w:val="00601BD9"/>
    <w:rsid w:val="00602FF4"/>
    <w:rsid w:val="00604541"/>
    <w:rsid w:val="00605B3A"/>
    <w:rsid w:val="00611F05"/>
    <w:rsid w:val="00612D3F"/>
    <w:rsid w:val="00613661"/>
    <w:rsid w:val="0061372D"/>
    <w:rsid w:val="00613782"/>
    <w:rsid w:val="00613B40"/>
    <w:rsid w:val="00613D99"/>
    <w:rsid w:val="006162E3"/>
    <w:rsid w:val="006162EC"/>
    <w:rsid w:val="00616E1F"/>
    <w:rsid w:val="00617DB7"/>
    <w:rsid w:val="006252FF"/>
    <w:rsid w:val="00625AFF"/>
    <w:rsid w:val="00627E53"/>
    <w:rsid w:val="00631EA5"/>
    <w:rsid w:val="006321B2"/>
    <w:rsid w:val="00633074"/>
    <w:rsid w:val="006336B2"/>
    <w:rsid w:val="00633952"/>
    <w:rsid w:val="006425AF"/>
    <w:rsid w:val="00643DDC"/>
    <w:rsid w:val="00643FB4"/>
    <w:rsid w:val="006474C3"/>
    <w:rsid w:val="00652067"/>
    <w:rsid w:val="00654AF0"/>
    <w:rsid w:val="006555B3"/>
    <w:rsid w:val="00660F1C"/>
    <w:rsid w:val="00664030"/>
    <w:rsid w:val="00664253"/>
    <w:rsid w:val="006735DC"/>
    <w:rsid w:val="006736D2"/>
    <w:rsid w:val="0067785E"/>
    <w:rsid w:val="00677DD6"/>
    <w:rsid w:val="006800BC"/>
    <w:rsid w:val="00680827"/>
    <w:rsid w:val="00680E0A"/>
    <w:rsid w:val="0068154A"/>
    <w:rsid w:val="0068311B"/>
    <w:rsid w:val="00685A52"/>
    <w:rsid w:val="00686CA7"/>
    <w:rsid w:val="006872B8"/>
    <w:rsid w:val="006874C3"/>
    <w:rsid w:val="00687729"/>
    <w:rsid w:val="006900C1"/>
    <w:rsid w:val="00690932"/>
    <w:rsid w:val="00692379"/>
    <w:rsid w:val="00696031"/>
    <w:rsid w:val="00696912"/>
    <w:rsid w:val="006976E2"/>
    <w:rsid w:val="006977E4"/>
    <w:rsid w:val="006A185B"/>
    <w:rsid w:val="006A4F6A"/>
    <w:rsid w:val="006A55D8"/>
    <w:rsid w:val="006A7A07"/>
    <w:rsid w:val="006A7B26"/>
    <w:rsid w:val="006B4012"/>
    <w:rsid w:val="006B5C7B"/>
    <w:rsid w:val="006B6D1A"/>
    <w:rsid w:val="006B7430"/>
    <w:rsid w:val="006C0DA4"/>
    <w:rsid w:val="006C1995"/>
    <w:rsid w:val="006C3417"/>
    <w:rsid w:val="006C574F"/>
    <w:rsid w:val="006D0146"/>
    <w:rsid w:val="006D0338"/>
    <w:rsid w:val="006D0740"/>
    <w:rsid w:val="006D1D30"/>
    <w:rsid w:val="006D228F"/>
    <w:rsid w:val="006D2693"/>
    <w:rsid w:val="006D30EF"/>
    <w:rsid w:val="006D3C6F"/>
    <w:rsid w:val="006D4AD7"/>
    <w:rsid w:val="006E00CD"/>
    <w:rsid w:val="006E01DC"/>
    <w:rsid w:val="006E1FEB"/>
    <w:rsid w:val="006E3E26"/>
    <w:rsid w:val="006E4408"/>
    <w:rsid w:val="006E45DC"/>
    <w:rsid w:val="006E54CF"/>
    <w:rsid w:val="006E585C"/>
    <w:rsid w:val="006E7885"/>
    <w:rsid w:val="006F1869"/>
    <w:rsid w:val="006F51D2"/>
    <w:rsid w:val="006F6EA0"/>
    <w:rsid w:val="007008D0"/>
    <w:rsid w:val="00701BFA"/>
    <w:rsid w:val="00702761"/>
    <w:rsid w:val="00702B94"/>
    <w:rsid w:val="007051FB"/>
    <w:rsid w:val="0070643C"/>
    <w:rsid w:val="0070675E"/>
    <w:rsid w:val="00706832"/>
    <w:rsid w:val="00710B0D"/>
    <w:rsid w:val="00712FC7"/>
    <w:rsid w:val="00717241"/>
    <w:rsid w:val="00717C12"/>
    <w:rsid w:val="00717FB6"/>
    <w:rsid w:val="00721094"/>
    <w:rsid w:val="007235A0"/>
    <w:rsid w:val="0072369B"/>
    <w:rsid w:val="00723E7A"/>
    <w:rsid w:val="00724E02"/>
    <w:rsid w:val="0072653C"/>
    <w:rsid w:val="00726749"/>
    <w:rsid w:val="0073191B"/>
    <w:rsid w:val="00731E8E"/>
    <w:rsid w:val="00732AA5"/>
    <w:rsid w:val="007354E4"/>
    <w:rsid w:val="007355F4"/>
    <w:rsid w:val="007359B7"/>
    <w:rsid w:val="007362AC"/>
    <w:rsid w:val="0074096D"/>
    <w:rsid w:val="00742677"/>
    <w:rsid w:val="00742C44"/>
    <w:rsid w:val="00744016"/>
    <w:rsid w:val="00746615"/>
    <w:rsid w:val="007469D3"/>
    <w:rsid w:val="00751602"/>
    <w:rsid w:val="00752ABC"/>
    <w:rsid w:val="00754D3F"/>
    <w:rsid w:val="0075526F"/>
    <w:rsid w:val="007560A2"/>
    <w:rsid w:val="00760307"/>
    <w:rsid w:val="007605C7"/>
    <w:rsid w:val="00760DA4"/>
    <w:rsid w:val="00761993"/>
    <w:rsid w:val="00761B8D"/>
    <w:rsid w:val="00762DB9"/>
    <w:rsid w:val="0077098B"/>
    <w:rsid w:val="00770C61"/>
    <w:rsid w:val="00773BC1"/>
    <w:rsid w:val="00773FDE"/>
    <w:rsid w:val="00774BF9"/>
    <w:rsid w:val="007770D7"/>
    <w:rsid w:val="007800E3"/>
    <w:rsid w:val="00782C76"/>
    <w:rsid w:val="00785D16"/>
    <w:rsid w:val="00786B81"/>
    <w:rsid w:val="00786CAC"/>
    <w:rsid w:val="0078747D"/>
    <w:rsid w:val="00787D5B"/>
    <w:rsid w:val="0079176D"/>
    <w:rsid w:val="007930F4"/>
    <w:rsid w:val="00793200"/>
    <w:rsid w:val="00793328"/>
    <w:rsid w:val="00795017"/>
    <w:rsid w:val="00797497"/>
    <w:rsid w:val="007979E3"/>
    <w:rsid w:val="007A0016"/>
    <w:rsid w:val="007A0E1E"/>
    <w:rsid w:val="007A27E9"/>
    <w:rsid w:val="007A4230"/>
    <w:rsid w:val="007A7AD9"/>
    <w:rsid w:val="007B0BD0"/>
    <w:rsid w:val="007B4029"/>
    <w:rsid w:val="007B4675"/>
    <w:rsid w:val="007B4D98"/>
    <w:rsid w:val="007B5607"/>
    <w:rsid w:val="007B6C30"/>
    <w:rsid w:val="007C24D5"/>
    <w:rsid w:val="007C31B2"/>
    <w:rsid w:val="007C34D5"/>
    <w:rsid w:val="007C3DD0"/>
    <w:rsid w:val="007C638C"/>
    <w:rsid w:val="007D0928"/>
    <w:rsid w:val="007D59B2"/>
    <w:rsid w:val="007D64D6"/>
    <w:rsid w:val="007E03DB"/>
    <w:rsid w:val="007E1B56"/>
    <w:rsid w:val="007E212D"/>
    <w:rsid w:val="007E4B5E"/>
    <w:rsid w:val="007E53A1"/>
    <w:rsid w:val="007E6EA1"/>
    <w:rsid w:val="007F20E2"/>
    <w:rsid w:val="007F3679"/>
    <w:rsid w:val="007F42B3"/>
    <w:rsid w:val="007F5000"/>
    <w:rsid w:val="007F5AA3"/>
    <w:rsid w:val="007F71EE"/>
    <w:rsid w:val="007F7F37"/>
    <w:rsid w:val="00800D59"/>
    <w:rsid w:val="0080586D"/>
    <w:rsid w:val="0080696A"/>
    <w:rsid w:val="00806F45"/>
    <w:rsid w:val="00810AF0"/>
    <w:rsid w:val="008117F0"/>
    <w:rsid w:val="0081488A"/>
    <w:rsid w:val="00820C9B"/>
    <w:rsid w:val="00821238"/>
    <w:rsid w:val="00822AA1"/>
    <w:rsid w:val="00822B18"/>
    <w:rsid w:val="008233E0"/>
    <w:rsid w:val="00823709"/>
    <w:rsid w:val="00823B3B"/>
    <w:rsid w:val="00824B66"/>
    <w:rsid w:val="00825848"/>
    <w:rsid w:val="0083091F"/>
    <w:rsid w:val="0083197B"/>
    <w:rsid w:val="008319FA"/>
    <w:rsid w:val="00832478"/>
    <w:rsid w:val="00832DEA"/>
    <w:rsid w:val="00834111"/>
    <w:rsid w:val="00834779"/>
    <w:rsid w:val="00834C7E"/>
    <w:rsid w:val="00844513"/>
    <w:rsid w:val="008458F3"/>
    <w:rsid w:val="00845EB5"/>
    <w:rsid w:val="008477D3"/>
    <w:rsid w:val="00851A35"/>
    <w:rsid w:val="00851A60"/>
    <w:rsid w:val="00853E39"/>
    <w:rsid w:val="0085476B"/>
    <w:rsid w:val="00854CD8"/>
    <w:rsid w:val="00854FED"/>
    <w:rsid w:val="008571B1"/>
    <w:rsid w:val="00857904"/>
    <w:rsid w:val="00857C1A"/>
    <w:rsid w:val="00860FE9"/>
    <w:rsid w:val="0086349F"/>
    <w:rsid w:val="008645B9"/>
    <w:rsid w:val="00864BBF"/>
    <w:rsid w:val="00864C40"/>
    <w:rsid w:val="00867460"/>
    <w:rsid w:val="008677D2"/>
    <w:rsid w:val="008678DB"/>
    <w:rsid w:val="00867E76"/>
    <w:rsid w:val="00870308"/>
    <w:rsid w:val="00870C27"/>
    <w:rsid w:val="0087271E"/>
    <w:rsid w:val="00872CC8"/>
    <w:rsid w:val="0087422E"/>
    <w:rsid w:val="00877C42"/>
    <w:rsid w:val="00880A85"/>
    <w:rsid w:val="00882538"/>
    <w:rsid w:val="00885536"/>
    <w:rsid w:val="008856E9"/>
    <w:rsid w:val="008858B2"/>
    <w:rsid w:val="00885A40"/>
    <w:rsid w:val="00886B0A"/>
    <w:rsid w:val="00886B6F"/>
    <w:rsid w:val="0089380C"/>
    <w:rsid w:val="0089442E"/>
    <w:rsid w:val="00894831"/>
    <w:rsid w:val="00896E16"/>
    <w:rsid w:val="00897896"/>
    <w:rsid w:val="008A022F"/>
    <w:rsid w:val="008A148C"/>
    <w:rsid w:val="008A1D5F"/>
    <w:rsid w:val="008A2CEB"/>
    <w:rsid w:val="008A4A03"/>
    <w:rsid w:val="008A5388"/>
    <w:rsid w:val="008A5BB4"/>
    <w:rsid w:val="008A6505"/>
    <w:rsid w:val="008B01D7"/>
    <w:rsid w:val="008B12CA"/>
    <w:rsid w:val="008B4A51"/>
    <w:rsid w:val="008B4C3C"/>
    <w:rsid w:val="008B5163"/>
    <w:rsid w:val="008B5BFF"/>
    <w:rsid w:val="008B5FCB"/>
    <w:rsid w:val="008C0C31"/>
    <w:rsid w:val="008C23C6"/>
    <w:rsid w:val="008C2CB6"/>
    <w:rsid w:val="008C474C"/>
    <w:rsid w:val="008C5AEA"/>
    <w:rsid w:val="008C66A1"/>
    <w:rsid w:val="008C68A3"/>
    <w:rsid w:val="008C763C"/>
    <w:rsid w:val="008D2239"/>
    <w:rsid w:val="008D3E62"/>
    <w:rsid w:val="008E00EB"/>
    <w:rsid w:val="008E2335"/>
    <w:rsid w:val="008E31C7"/>
    <w:rsid w:val="008E62B9"/>
    <w:rsid w:val="008E73CA"/>
    <w:rsid w:val="008F0F06"/>
    <w:rsid w:val="008F182E"/>
    <w:rsid w:val="008F1B2D"/>
    <w:rsid w:val="008F224F"/>
    <w:rsid w:val="008F3F5F"/>
    <w:rsid w:val="008F575A"/>
    <w:rsid w:val="00900DFB"/>
    <w:rsid w:val="00901B40"/>
    <w:rsid w:val="00902BBB"/>
    <w:rsid w:val="0090303F"/>
    <w:rsid w:val="0090356C"/>
    <w:rsid w:val="00906358"/>
    <w:rsid w:val="00911A20"/>
    <w:rsid w:val="00912F4D"/>
    <w:rsid w:val="00914947"/>
    <w:rsid w:val="009179AF"/>
    <w:rsid w:val="00917CBE"/>
    <w:rsid w:val="00920BDD"/>
    <w:rsid w:val="00921040"/>
    <w:rsid w:val="0092170A"/>
    <w:rsid w:val="00921DE3"/>
    <w:rsid w:val="00922204"/>
    <w:rsid w:val="00922217"/>
    <w:rsid w:val="0092361F"/>
    <w:rsid w:val="00923719"/>
    <w:rsid w:val="009245EF"/>
    <w:rsid w:val="0092548C"/>
    <w:rsid w:val="00927A39"/>
    <w:rsid w:val="00930179"/>
    <w:rsid w:val="00933F9C"/>
    <w:rsid w:val="00935DA9"/>
    <w:rsid w:val="00935DDA"/>
    <w:rsid w:val="00936402"/>
    <w:rsid w:val="00936517"/>
    <w:rsid w:val="00936F65"/>
    <w:rsid w:val="0093724D"/>
    <w:rsid w:val="00940784"/>
    <w:rsid w:val="0094423C"/>
    <w:rsid w:val="00945365"/>
    <w:rsid w:val="0094703F"/>
    <w:rsid w:val="00950A38"/>
    <w:rsid w:val="00952024"/>
    <w:rsid w:val="00953EB6"/>
    <w:rsid w:val="00954722"/>
    <w:rsid w:val="00955872"/>
    <w:rsid w:val="0095662A"/>
    <w:rsid w:val="009613AE"/>
    <w:rsid w:val="00962174"/>
    <w:rsid w:val="0096583E"/>
    <w:rsid w:val="00967B02"/>
    <w:rsid w:val="00972017"/>
    <w:rsid w:val="00973650"/>
    <w:rsid w:val="009738FF"/>
    <w:rsid w:val="0097737D"/>
    <w:rsid w:val="009773AE"/>
    <w:rsid w:val="00977C58"/>
    <w:rsid w:val="009805BE"/>
    <w:rsid w:val="0098235C"/>
    <w:rsid w:val="0098386B"/>
    <w:rsid w:val="0098466B"/>
    <w:rsid w:val="00984806"/>
    <w:rsid w:val="00985764"/>
    <w:rsid w:val="00985F02"/>
    <w:rsid w:val="009869C3"/>
    <w:rsid w:val="0099002F"/>
    <w:rsid w:val="00990301"/>
    <w:rsid w:val="009914BA"/>
    <w:rsid w:val="0099350D"/>
    <w:rsid w:val="009971F8"/>
    <w:rsid w:val="009A3665"/>
    <w:rsid w:val="009A3DDB"/>
    <w:rsid w:val="009A4413"/>
    <w:rsid w:val="009A489A"/>
    <w:rsid w:val="009A6BE9"/>
    <w:rsid w:val="009A7310"/>
    <w:rsid w:val="009A7390"/>
    <w:rsid w:val="009B0087"/>
    <w:rsid w:val="009B0385"/>
    <w:rsid w:val="009B381D"/>
    <w:rsid w:val="009B50A5"/>
    <w:rsid w:val="009B5AF6"/>
    <w:rsid w:val="009B7A47"/>
    <w:rsid w:val="009C15CC"/>
    <w:rsid w:val="009C206B"/>
    <w:rsid w:val="009C4707"/>
    <w:rsid w:val="009C53DB"/>
    <w:rsid w:val="009C5EB8"/>
    <w:rsid w:val="009C5F55"/>
    <w:rsid w:val="009C6F30"/>
    <w:rsid w:val="009D01EA"/>
    <w:rsid w:val="009D2974"/>
    <w:rsid w:val="009D3E2A"/>
    <w:rsid w:val="009D43A4"/>
    <w:rsid w:val="009D5F82"/>
    <w:rsid w:val="009D7DAA"/>
    <w:rsid w:val="009E067F"/>
    <w:rsid w:val="009E1696"/>
    <w:rsid w:val="009E5548"/>
    <w:rsid w:val="009E5A0B"/>
    <w:rsid w:val="009E64DD"/>
    <w:rsid w:val="009E6514"/>
    <w:rsid w:val="009E6704"/>
    <w:rsid w:val="009F515E"/>
    <w:rsid w:val="009F589F"/>
    <w:rsid w:val="009F7B3D"/>
    <w:rsid w:val="00A01F22"/>
    <w:rsid w:val="00A02932"/>
    <w:rsid w:val="00A02B8B"/>
    <w:rsid w:val="00A04886"/>
    <w:rsid w:val="00A06EFA"/>
    <w:rsid w:val="00A06F4E"/>
    <w:rsid w:val="00A10813"/>
    <w:rsid w:val="00A234B2"/>
    <w:rsid w:val="00A238D2"/>
    <w:rsid w:val="00A24299"/>
    <w:rsid w:val="00A27B6D"/>
    <w:rsid w:val="00A33C30"/>
    <w:rsid w:val="00A347AD"/>
    <w:rsid w:val="00A357F0"/>
    <w:rsid w:val="00A364DE"/>
    <w:rsid w:val="00A372DB"/>
    <w:rsid w:val="00A41439"/>
    <w:rsid w:val="00A41612"/>
    <w:rsid w:val="00A430C0"/>
    <w:rsid w:val="00A431ED"/>
    <w:rsid w:val="00A43C1B"/>
    <w:rsid w:val="00A44230"/>
    <w:rsid w:val="00A45B7E"/>
    <w:rsid w:val="00A45DE8"/>
    <w:rsid w:val="00A46C4B"/>
    <w:rsid w:val="00A50038"/>
    <w:rsid w:val="00A52CE5"/>
    <w:rsid w:val="00A61966"/>
    <w:rsid w:val="00A62EF0"/>
    <w:rsid w:val="00A62F19"/>
    <w:rsid w:val="00A63451"/>
    <w:rsid w:val="00A63A76"/>
    <w:rsid w:val="00A64987"/>
    <w:rsid w:val="00A64FA0"/>
    <w:rsid w:val="00A70A84"/>
    <w:rsid w:val="00A71F54"/>
    <w:rsid w:val="00A72158"/>
    <w:rsid w:val="00A7224A"/>
    <w:rsid w:val="00A727E5"/>
    <w:rsid w:val="00A73617"/>
    <w:rsid w:val="00A73CA0"/>
    <w:rsid w:val="00A8159F"/>
    <w:rsid w:val="00A82108"/>
    <w:rsid w:val="00A84368"/>
    <w:rsid w:val="00A84826"/>
    <w:rsid w:val="00A84A12"/>
    <w:rsid w:val="00A869D0"/>
    <w:rsid w:val="00A86EEC"/>
    <w:rsid w:val="00A91D9A"/>
    <w:rsid w:val="00A91E78"/>
    <w:rsid w:val="00A93387"/>
    <w:rsid w:val="00A93736"/>
    <w:rsid w:val="00A94776"/>
    <w:rsid w:val="00AA42CD"/>
    <w:rsid w:val="00AA574A"/>
    <w:rsid w:val="00AA717C"/>
    <w:rsid w:val="00AB07D5"/>
    <w:rsid w:val="00AB2106"/>
    <w:rsid w:val="00AB26BD"/>
    <w:rsid w:val="00AB2D01"/>
    <w:rsid w:val="00AB32FF"/>
    <w:rsid w:val="00AB4B79"/>
    <w:rsid w:val="00AB6F30"/>
    <w:rsid w:val="00AC079D"/>
    <w:rsid w:val="00AC44A2"/>
    <w:rsid w:val="00AC4AFA"/>
    <w:rsid w:val="00AC50EC"/>
    <w:rsid w:val="00AC5223"/>
    <w:rsid w:val="00AC5C7D"/>
    <w:rsid w:val="00AD0E5D"/>
    <w:rsid w:val="00AD1FF4"/>
    <w:rsid w:val="00AD2C40"/>
    <w:rsid w:val="00AD3962"/>
    <w:rsid w:val="00AD4050"/>
    <w:rsid w:val="00AD47F2"/>
    <w:rsid w:val="00AD4E07"/>
    <w:rsid w:val="00AD5882"/>
    <w:rsid w:val="00AD5F05"/>
    <w:rsid w:val="00AD673A"/>
    <w:rsid w:val="00AD73B3"/>
    <w:rsid w:val="00AD7629"/>
    <w:rsid w:val="00AE0379"/>
    <w:rsid w:val="00AE1832"/>
    <w:rsid w:val="00AE3F8B"/>
    <w:rsid w:val="00AE4F2F"/>
    <w:rsid w:val="00AE5030"/>
    <w:rsid w:val="00AE5378"/>
    <w:rsid w:val="00AE7B4A"/>
    <w:rsid w:val="00AF15D7"/>
    <w:rsid w:val="00AF51BD"/>
    <w:rsid w:val="00AF6B5F"/>
    <w:rsid w:val="00AF6DBE"/>
    <w:rsid w:val="00AF6F5B"/>
    <w:rsid w:val="00B022FC"/>
    <w:rsid w:val="00B024EE"/>
    <w:rsid w:val="00B02DD0"/>
    <w:rsid w:val="00B0392C"/>
    <w:rsid w:val="00B07671"/>
    <w:rsid w:val="00B111CB"/>
    <w:rsid w:val="00B12779"/>
    <w:rsid w:val="00B14994"/>
    <w:rsid w:val="00B14C93"/>
    <w:rsid w:val="00B24D9A"/>
    <w:rsid w:val="00B25B47"/>
    <w:rsid w:val="00B2619C"/>
    <w:rsid w:val="00B3040C"/>
    <w:rsid w:val="00B31BC2"/>
    <w:rsid w:val="00B32FDD"/>
    <w:rsid w:val="00B40528"/>
    <w:rsid w:val="00B40B20"/>
    <w:rsid w:val="00B428FF"/>
    <w:rsid w:val="00B42901"/>
    <w:rsid w:val="00B44267"/>
    <w:rsid w:val="00B444AA"/>
    <w:rsid w:val="00B45140"/>
    <w:rsid w:val="00B452AC"/>
    <w:rsid w:val="00B468AE"/>
    <w:rsid w:val="00B479A0"/>
    <w:rsid w:val="00B520E3"/>
    <w:rsid w:val="00B52620"/>
    <w:rsid w:val="00B5455B"/>
    <w:rsid w:val="00B5458C"/>
    <w:rsid w:val="00B547F1"/>
    <w:rsid w:val="00B55BDF"/>
    <w:rsid w:val="00B55D45"/>
    <w:rsid w:val="00B56849"/>
    <w:rsid w:val="00B5705F"/>
    <w:rsid w:val="00B624BB"/>
    <w:rsid w:val="00B63816"/>
    <w:rsid w:val="00B65104"/>
    <w:rsid w:val="00B65170"/>
    <w:rsid w:val="00B65DBF"/>
    <w:rsid w:val="00B65EC8"/>
    <w:rsid w:val="00B665CF"/>
    <w:rsid w:val="00B67E93"/>
    <w:rsid w:val="00B70D77"/>
    <w:rsid w:val="00B714B7"/>
    <w:rsid w:val="00B72177"/>
    <w:rsid w:val="00B72AFD"/>
    <w:rsid w:val="00B73818"/>
    <w:rsid w:val="00B74113"/>
    <w:rsid w:val="00B74B3B"/>
    <w:rsid w:val="00B76174"/>
    <w:rsid w:val="00B771EF"/>
    <w:rsid w:val="00B83A1E"/>
    <w:rsid w:val="00B84503"/>
    <w:rsid w:val="00B84BBF"/>
    <w:rsid w:val="00B9398C"/>
    <w:rsid w:val="00B9517D"/>
    <w:rsid w:val="00B976D3"/>
    <w:rsid w:val="00B978B3"/>
    <w:rsid w:val="00BA2BF1"/>
    <w:rsid w:val="00BA2EA4"/>
    <w:rsid w:val="00BA4018"/>
    <w:rsid w:val="00BA453E"/>
    <w:rsid w:val="00BA4B55"/>
    <w:rsid w:val="00BA50C5"/>
    <w:rsid w:val="00BA55DE"/>
    <w:rsid w:val="00BB031A"/>
    <w:rsid w:val="00BB1A34"/>
    <w:rsid w:val="00BB380A"/>
    <w:rsid w:val="00BB3A1E"/>
    <w:rsid w:val="00BB43E7"/>
    <w:rsid w:val="00BB5382"/>
    <w:rsid w:val="00BB6F8B"/>
    <w:rsid w:val="00BC30A4"/>
    <w:rsid w:val="00BC47E2"/>
    <w:rsid w:val="00BC4C0A"/>
    <w:rsid w:val="00BC523E"/>
    <w:rsid w:val="00BC6D31"/>
    <w:rsid w:val="00BD0515"/>
    <w:rsid w:val="00BD20A2"/>
    <w:rsid w:val="00BD52A2"/>
    <w:rsid w:val="00BD6C28"/>
    <w:rsid w:val="00BD70F4"/>
    <w:rsid w:val="00BD7DF1"/>
    <w:rsid w:val="00BE4202"/>
    <w:rsid w:val="00BE5FAC"/>
    <w:rsid w:val="00BE68E5"/>
    <w:rsid w:val="00BE6962"/>
    <w:rsid w:val="00BE78D9"/>
    <w:rsid w:val="00BF002A"/>
    <w:rsid w:val="00BF25D4"/>
    <w:rsid w:val="00BF3F35"/>
    <w:rsid w:val="00BF4E17"/>
    <w:rsid w:val="00BF5D2F"/>
    <w:rsid w:val="00BF6357"/>
    <w:rsid w:val="00C00E7E"/>
    <w:rsid w:val="00C01341"/>
    <w:rsid w:val="00C029F9"/>
    <w:rsid w:val="00C0372A"/>
    <w:rsid w:val="00C03F4C"/>
    <w:rsid w:val="00C04620"/>
    <w:rsid w:val="00C07511"/>
    <w:rsid w:val="00C11670"/>
    <w:rsid w:val="00C132AA"/>
    <w:rsid w:val="00C1381B"/>
    <w:rsid w:val="00C162D8"/>
    <w:rsid w:val="00C16C3F"/>
    <w:rsid w:val="00C172D6"/>
    <w:rsid w:val="00C174B5"/>
    <w:rsid w:val="00C17786"/>
    <w:rsid w:val="00C202EF"/>
    <w:rsid w:val="00C21DB4"/>
    <w:rsid w:val="00C258BB"/>
    <w:rsid w:val="00C25D83"/>
    <w:rsid w:val="00C2629C"/>
    <w:rsid w:val="00C27518"/>
    <w:rsid w:val="00C32AF6"/>
    <w:rsid w:val="00C375AD"/>
    <w:rsid w:val="00C37F4F"/>
    <w:rsid w:val="00C40A44"/>
    <w:rsid w:val="00C42797"/>
    <w:rsid w:val="00C43484"/>
    <w:rsid w:val="00C476B6"/>
    <w:rsid w:val="00C47B12"/>
    <w:rsid w:val="00C50B0E"/>
    <w:rsid w:val="00C54BA6"/>
    <w:rsid w:val="00C63F6B"/>
    <w:rsid w:val="00C64F02"/>
    <w:rsid w:val="00C700F8"/>
    <w:rsid w:val="00C7084E"/>
    <w:rsid w:val="00C80104"/>
    <w:rsid w:val="00C802E3"/>
    <w:rsid w:val="00C81977"/>
    <w:rsid w:val="00C828B4"/>
    <w:rsid w:val="00C82A1C"/>
    <w:rsid w:val="00C9183B"/>
    <w:rsid w:val="00C9337A"/>
    <w:rsid w:val="00C95755"/>
    <w:rsid w:val="00C96008"/>
    <w:rsid w:val="00C9663C"/>
    <w:rsid w:val="00C978F3"/>
    <w:rsid w:val="00C97D84"/>
    <w:rsid w:val="00C97ED5"/>
    <w:rsid w:val="00CA0FE3"/>
    <w:rsid w:val="00CA1117"/>
    <w:rsid w:val="00CA13DC"/>
    <w:rsid w:val="00CA32B7"/>
    <w:rsid w:val="00CA36D0"/>
    <w:rsid w:val="00CA3CF8"/>
    <w:rsid w:val="00CA3F3E"/>
    <w:rsid w:val="00CA4D00"/>
    <w:rsid w:val="00CA6228"/>
    <w:rsid w:val="00CA73A7"/>
    <w:rsid w:val="00CB0206"/>
    <w:rsid w:val="00CB249B"/>
    <w:rsid w:val="00CB7849"/>
    <w:rsid w:val="00CC39CF"/>
    <w:rsid w:val="00CC596A"/>
    <w:rsid w:val="00CC7834"/>
    <w:rsid w:val="00CD086B"/>
    <w:rsid w:val="00CD1525"/>
    <w:rsid w:val="00CD1626"/>
    <w:rsid w:val="00CD256C"/>
    <w:rsid w:val="00CD2BF4"/>
    <w:rsid w:val="00CD5D42"/>
    <w:rsid w:val="00CD7E6C"/>
    <w:rsid w:val="00CE1989"/>
    <w:rsid w:val="00CE20F2"/>
    <w:rsid w:val="00CE2263"/>
    <w:rsid w:val="00CE3116"/>
    <w:rsid w:val="00CE39FC"/>
    <w:rsid w:val="00CE4460"/>
    <w:rsid w:val="00CE55A9"/>
    <w:rsid w:val="00CE58BC"/>
    <w:rsid w:val="00CE5D17"/>
    <w:rsid w:val="00CF03B0"/>
    <w:rsid w:val="00CF0EFE"/>
    <w:rsid w:val="00CF19D6"/>
    <w:rsid w:val="00CF2572"/>
    <w:rsid w:val="00CF4235"/>
    <w:rsid w:val="00CF423A"/>
    <w:rsid w:val="00CF5454"/>
    <w:rsid w:val="00CF70DB"/>
    <w:rsid w:val="00D037C5"/>
    <w:rsid w:val="00D054F6"/>
    <w:rsid w:val="00D061FA"/>
    <w:rsid w:val="00D0722B"/>
    <w:rsid w:val="00D10B46"/>
    <w:rsid w:val="00D10E70"/>
    <w:rsid w:val="00D116AE"/>
    <w:rsid w:val="00D11B78"/>
    <w:rsid w:val="00D13FC1"/>
    <w:rsid w:val="00D14FEC"/>
    <w:rsid w:val="00D15F2C"/>
    <w:rsid w:val="00D213B7"/>
    <w:rsid w:val="00D22CC0"/>
    <w:rsid w:val="00D2492C"/>
    <w:rsid w:val="00D25555"/>
    <w:rsid w:val="00D25AAD"/>
    <w:rsid w:val="00D267C8"/>
    <w:rsid w:val="00D30205"/>
    <w:rsid w:val="00D30FBF"/>
    <w:rsid w:val="00D32DEE"/>
    <w:rsid w:val="00D33018"/>
    <w:rsid w:val="00D34071"/>
    <w:rsid w:val="00D37057"/>
    <w:rsid w:val="00D37829"/>
    <w:rsid w:val="00D37E2E"/>
    <w:rsid w:val="00D41C11"/>
    <w:rsid w:val="00D4363E"/>
    <w:rsid w:val="00D43D1A"/>
    <w:rsid w:val="00D44196"/>
    <w:rsid w:val="00D4484E"/>
    <w:rsid w:val="00D453BA"/>
    <w:rsid w:val="00D454B1"/>
    <w:rsid w:val="00D458FC"/>
    <w:rsid w:val="00D45A07"/>
    <w:rsid w:val="00D46932"/>
    <w:rsid w:val="00D50CEF"/>
    <w:rsid w:val="00D5105C"/>
    <w:rsid w:val="00D52643"/>
    <w:rsid w:val="00D52721"/>
    <w:rsid w:val="00D535E3"/>
    <w:rsid w:val="00D53F7E"/>
    <w:rsid w:val="00D55530"/>
    <w:rsid w:val="00D563EE"/>
    <w:rsid w:val="00D56B65"/>
    <w:rsid w:val="00D57C82"/>
    <w:rsid w:val="00D63855"/>
    <w:rsid w:val="00D64B6E"/>
    <w:rsid w:val="00D66063"/>
    <w:rsid w:val="00D66088"/>
    <w:rsid w:val="00D66251"/>
    <w:rsid w:val="00D66BD0"/>
    <w:rsid w:val="00D674A4"/>
    <w:rsid w:val="00D73B08"/>
    <w:rsid w:val="00D74E4E"/>
    <w:rsid w:val="00D75C9D"/>
    <w:rsid w:val="00D77A18"/>
    <w:rsid w:val="00D80620"/>
    <w:rsid w:val="00D82558"/>
    <w:rsid w:val="00D83472"/>
    <w:rsid w:val="00D84D23"/>
    <w:rsid w:val="00D85849"/>
    <w:rsid w:val="00D85997"/>
    <w:rsid w:val="00D875F6"/>
    <w:rsid w:val="00D9057C"/>
    <w:rsid w:val="00D90CC7"/>
    <w:rsid w:val="00D92173"/>
    <w:rsid w:val="00D93ECD"/>
    <w:rsid w:val="00D968C4"/>
    <w:rsid w:val="00D9716B"/>
    <w:rsid w:val="00D97F7B"/>
    <w:rsid w:val="00DA0534"/>
    <w:rsid w:val="00DA1D81"/>
    <w:rsid w:val="00DA46BE"/>
    <w:rsid w:val="00DA5487"/>
    <w:rsid w:val="00DA716D"/>
    <w:rsid w:val="00DB20A6"/>
    <w:rsid w:val="00DB226B"/>
    <w:rsid w:val="00DB233F"/>
    <w:rsid w:val="00DB305F"/>
    <w:rsid w:val="00DB312D"/>
    <w:rsid w:val="00DB33C2"/>
    <w:rsid w:val="00DB349E"/>
    <w:rsid w:val="00DB3923"/>
    <w:rsid w:val="00DB3F38"/>
    <w:rsid w:val="00DB4FE9"/>
    <w:rsid w:val="00DB5E0E"/>
    <w:rsid w:val="00DB704B"/>
    <w:rsid w:val="00DB7D07"/>
    <w:rsid w:val="00DC38A9"/>
    <w:rsid w:val="00DC3E88"/>
    <w:rsid w:val="00DC4B78"/>
    <w:rsid w:val="00DC55B5"/>
    <w:rsid w:val="00DC5851"/>
    <w:rsid w:val="00DC75DD"/>
    <w:rsid w:val="00DC76A5"/>
    <w:rsid w:val="00DD001A"/>
    <w:rsid w:val="00DD185B"/>
    <w:rsid w:val="00DD2569"/>
    <w:rsid w:val="00DD410F"/>
    <w:rsid w:val="00DD5065"/>
    <w:rsid w:val="00DD51A0"/>
    <w:rsid w:val="00DD51AE"/>
    <w:rsid w:val="00DD549A"/>
    <w:rsid w:val="00DD75EE"/>
    <w:rsid w:val="00DD7F98"/>
    <w:rsid w:val="00DE5785"/>
    <w:rsid w:val="00DE5DC0"/>
    <w:rsid w:val="00DE6069"/>
    <w:rsid w:val="00DE70E5"/>
    <w:rsid w:val="00DF020F"/>
    <w:rsid w:val="00DF1E52"/>
    <w:rsid w:val="00DF62E9"/>
    <w:rsid w:val="00DF78E9"/>
    <w:rsid w:val="00E005A1"/>
    <w:rsid w:val="00E02002"/>
    <w:rsid w:val="00E025BE"/>
    <w:rsid w:val="00E03484"/>
    <w:rsid w:val="00E0545B"/>
    <w:rsid w:val="00E06292"/>
    <w:rsid w:val="00E06500"/>
    <w:rsid w:val="00E0683A"/>
    <w:rsid w:val="00E06B55"/>
    <w:rsid w:val="00E1039A"/>
    <w:rsid w:val="00E11D66"/>
    <w:rsid w:val="00E1406E"/>
    <w:rsid w:val="00E16DCB"/>
    <w:rsid w:val="00E204FC"/>
    <w:rsid w:val="00E20732"/>
    <w:rsid w:val="00E21DAC"/>
    <w:rsid w:val="00E2203B"/>
    <w:rsid w:val="00E23922"/>
    <w:rsid w:val="00E257B3"/>
    <w:rsid w:val="00E25E89"/>
    <w:rsid w:val="00E2739E"/>
    <w:rsid w:val="00E30011"/>
    <w:rsid w:val="00E32460"/>
    <w:rsid w:val="00E32C19"/>
    <w:rsid w:val="00E34F9F"/>
    <w:rsid w:val="00E35323"/>
    <w:rsid w:val="00E35634"/>
    <w:rsid w:val="00E36A7B"/>
    <w:rsid w:val="00E37CA5"/>
    <w:rsid w:val="00E40590"/>
    <w:rsid w:val="00E40B8D"/>
    <w:rsid w:val="00E40D4E"/>
    <w:rsid w:val="00E42C6B"/>
    <w:rsid w:val="00E43137"/>
    <w:rsid w:val="00E440DC"/>
    <w:rsid w:val="00E44E3C"/>
    <w:rsid w:val="00E50602"/>
    <w:rsid w:val="00E519C2"/>
    <w:rsid w:val="00E527AD"/>
    <w:rsid w:val="00E53B11"/>
    <w:rsid w:val="00E542F3"/>
    <w:rsid w:val="00E547D6"/>
    <w:rsid w:val="00E54A53"/>
    <w:rsid w:val="00E56052"/>
    <w:rsid w:val="00E5714D"/>
    <w:rsid w:val="00E612E5"/>
    <w:rsid w:val="00E61583"/>
    <w:rsid w:val="00E61D69"/>
    <w:rsid w:val="00E6319E"/>
    <w:rsid w:val="00E65514"/>
    <w:rsid w:val="00E67619"/>
    <w:rsid w:val="00E70022"/>
    <w:rsid w:val="00E70CC6"/>
    <w:rsid w:val="00E82B0D"/>
    <w:rsid w:val="00E83326"/>
    <w:rsid w:val="00E845FD"/>
    <w:rsid w:val="00E8554F"/>
    <w:rsid w:val="00E85AA1"/>
    <w:rsid w:val="00E866DF"/>
    <w:rsid w:val="00E8731E"/>
    <w:rsid w:val="00E87C2B"/>
    <w:rsid w:val="00E918B5"/>
    <w:rsid w:val="00E933FB"/>
    <w:rsid w:val="00E94C71"/>
    <w:rsid w:val="00E95782"/>
    <w:rsid w:val="00E962E6"/>
    <w:rsid w:val="00E9664C"/>
    <w:rsid w:val="00E97C48"/>
    <w:rsid w:val="00EA1053"/>
    <w:rsid w:val="00EA6766"/>
    <w:rsid w:val="00EA69E1"/>
    <w:rsid w:val="00EA6B97"/>
    <w:rsid w:val="00EB05DA"/>
    <w:rsid w:val="00EB0A38"/>
    <w:rsid w:val="00EB1263"/>
    <w:rsid w:val="00EB226A"/>
    <w:rsid w:val="00EB297D"/>
    <w:rsid w:val="00EB4975"/>
    <w:rsid w:val="00EB5B6C"/>
    <w:rsid w:val="00EB6727"/>
    <w:rsid w:val="00EB751D"/>
    <w:rsid w:val="00EC07F7"/>
    <w:rsid w:val="00EC1A1D"/>
    <w:rsid w:val="00EC214D"/>
    <w:rsid w:val="00EC3F7A"/>
    <w:rsid w:val="00EC46E7"/>
    <w:rsid w:val="00EC51BD"/>
    <w:rsid w:val="00ED1B27"/>
    <w:rsid w:val="00ED5B98"/>
    <w:rsid w:val="00EE095D"/>
    <w:rsid w:val="00EE0BC4"/>
    <w:rsid w:val="00EE0D1A"/>
    <w:rsid w:val="00EE1038"/>
    <w:rsid w:val="00EE2DC5"/>
    <w:rsid w:val="00EE59FC"/>
    <w:rsid w:val="00EE7D28"/>
    <w:rsid w:val="00EF10A1"/>
    <w:rsid w:val="00EF16C2"/>
    <w:rsid w:val="00EF336F"/>
    <w:rsid w:val="00EF45E3"/>
    <w:rsid w:val="00EF60E2"/>
    <w:rsid w:val="00F000E4"/>
    <w:rsid w:val="00F00E79"/>
    <w:rsid w:val="00F027F2"/>
    <w:rsid w:val="00F0462A"/>
    <w:rsid w:val="00F04C09"/>
    <w:rsid w:val="00F053A0"/>
    <w:rsid w:val="00F05C1A"/>
    <w:rsid w:val="00F07FFB"/>
    <w:rsid w:val="00F11EBA"/>
    <w:rsid w:val="00F124FC"/>
    <w:rsid w:val="00F12A41"/>
    <w:rsid w:val="00F13149"/>
    <w:rsid w:val="00F1494B"/>
    <w:rsid w:val="00F20E1B"/>
    <w:rsid w:val="00F20F2B"/>
    <w:rsid w:val="00F2162C"/>
    <w:rsid w:val="00F24EFF"/>
    <w:rsid w:val="00F24F7A"/>
    <w:rsid w:val="00F25F6E"/>
    <w:rsid w:val="00F2640A"/>
    <w:rsid w:val="00F30022"/>
    <w:rsid w:val="00F30523"/>
    <w:rsid w:val="00F30757"/>
    <w:rsid w:val="00F30D8C"/>
    <w:rsid w:val="00F33BAB"/>
    <w:rsid w:val="00F349E7"/>
    <w:rsid w:val="00F4029F"/>
    <w:rsid w:val="00F4088F"/>
    <w:rsid w:val="00F41756"/>
    <w:rsid w:val="00F437CC"/>
    <w:rsid w:val="00F4799C"/>
    <w:rsid w:val="00F51F0E"/>
    <w:rsid w:val="00F540DE"/>
    <w:rsid w:val="00F56A5C"/>
    <w:rsid w:val="00F56FFD"/>
    <w:rsid w:val="00F5736D"/>
    <w:rsid w:val="00F60315"/>
    <w:rsid w:val="00F65152"/>
    <w:rsid w:val="00F664B5"/>
    <w:rsid w:val="00F67DBB"/>
    <w:rsid w:val="00F71604"/>
    <w:rsid w:val="00F73077"/>
    <w:rsid w:val="00F76FEB"/>
    <w:rsid w:val="00F81A09"/>
    <w:rsid w:val="00F8228D"/>
    <w:rsid w:val="00F822B2"/>
    <w:rsid w:val="00F836D4"/>
    <w:rsid w:val="00F83FBA"/>
    <w:rsid w:val="00F84FFF"/>
    <w:rsid w:val="00F854B0"/>
    <w:rsid w:val="00F86743"/>
    <w:rsid w:val="00F91E0A"/>
    <w:rsid w:val="00F950F7"/>
    <w:rsid w:val="00F9655F"/>
    <w:rsid w:val="00F97B35"/>
    <w:rsid w:val="00FA0007"/>
    <w:rsid w:val="00FA19A3"/>
    <w:rsid w:val="00FA1DF8"/>
    <w:rsid w:val="00FA1FDD"/>
    <w:rsid w:val="00FA3DBC"/>
    <w:rsid w:val="00FA4C0E"/>
    <w:rsid w:val="00FA5CA8"/>
    <w:rsid w:val="00FA6849"/>
    <w:rsid w:val="00FA7270"/>
    <w:rsid w:val="00FA7936"/>
    <w:rsid w:val="00FA7AD4"/>
    <w:rsid w:val="00FA7DDF"/>
    <w:rsid w:val="00FB043F"/>
    <w:rsid w:val="00FB17C4"/>
    <w:rsid w:val="00FB35CF"/>
    <w:rsid w:val="00FB3A5D"/>
    <w:rsid w:val="00FB3A80"/>
    <w:rsid w:val="00FB6881"/>
    <w:rsid w:val="00FB720E"/>
    <w:rsid w:val="00FC0DA0"/>
    <w:rsid w:val="00FC112B"/>
    <w:rsid w:val="00FC235B"/>
    <w:rsid w:val="00FC24BE"/>
    <w:rsid w:val="00FC2896"/>
    <w:rsid w:val="00FC2B78"/>
    <w:rsid w:val="00FC2BFE"/>
    <w:rsid w:val="00FC3F5B"/>
    <w:rsid w:val="00FC5EA6"/>
    <w:rsid w:val="00FC7303"/>
    <w:rsid w:val="00FC7C0D"/>
    <w:rsid w:val="00FD225D"/>
    <w:rsid w:val="00FD3974"/>
    <w:rsid w:val="00FD40D4"/>
    <w:rsid w:val="00FD419A"/>
    <w:rsid w:val="00FD46E9"/>
    <w:rsid w:val="00FD5347"/>
    <w:rsid w:val="00FD598E"/>
    <w:rsid w:val="00FE0E02"/>
    <w:rsid w:val="00FE27A6"/>
    <w:rsid w:val="00FE306D"/>
    <w:rsid w:val="00FE4261"/>
    <w:rsid w:val="00FE45D0"/>
    <w:rsid w:val="00FE5D48"/>
    <w:rsid w:val="00FE6153"/>
    <w:rsid w:val="00FE68DD"/>
    <w:rsid w:val="00FE727B"/>
    <w:rsid w:val="00FE7C46"/>
    <w:rsid w:val="00FF0102"/>
    <w:rsid w:val="00FF04B3"/>
    <w:rsid w:val="00FF3BBD"/>
    <w:rsid w:val="00FF4729"/>
    <w:rsid w:val="00FF4F4A"/>
    <w:rsid w:val="00FF6588"/>
    <w:rsid w:val="00FF7C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048D0CD"/>
  <w15:chartTrackingRefBased/>
  <w15:docId w15:val="{DFE5733D-5EC9-43D1-BE1F-71614942B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967B02"/>
    <w:pPr>
      <w:spacing w:after="200" w:line="276" w:lineRule="auto"/>
    </w:pPr>
    <w:rPr>
      <w:rFonts w:ascii="Calibri" w:eastAsia="Times New Roman" w:hAnsi="Calibri" w:cs="Times New Roman"/>
    </w:rPr>
  </w:style>
  <w:style w:type="paragraph" w:styleId="Nadpis1">
    <w:name w:val="heading 1"/>
    <w:aliases w:val="Hoofdstuk"/>
    <w:basedOn w:val="Normlny"/>
    <w:next w:val="Normlny"/>
    <w:link w:val="Nadpis1Char"/>
    <w:uiPriority w:val="99"/>
    <w:qFormat/>
    <w:rsid w:val="00CE4460"/>
    <w:pPr>
      <w:spacing w:after="0" w:line="240" w:lineRule="auto"/>
      <w:outlineLvl w:val="0"/>
    </w:pPr>
    <w:rPr>
      <w:rFonts w:ascii="Arial" w:hAnsi="Arial"/>
      <w:b/>
      <w:bCs/>
      <w:caps/>
      <w:sz w:val="24"/>
      <w:szCs w:val="24"/>
    </w:rPr>
  </w:style>
  <w:style w:type="paragraph" w:styleId="Nadpis2">
    <w:name w:val="heading 2"/>
    <w:basedOn w:val="Normlny"/>
    <w:next w:val="Normlny"/>
    <w:link w:val="Nadpis2Char"/>
    <w:uiPriority w:val="99"/>
    <w:qFormat/>
    <w:rsid w:val="00CE4460"/>
    <w:pPr>
      <w:spacing w:after="0" w:line="240" w:lineRule="auto"/>
      <w:jc w:val="center"/>
      <w:outlineLvl w:val="1"/>
    </w:pPr>
    <w:rPr>
      <w:rFonts w:ascii="Arial" w:hAnsi="Arial"/>
      <w:b/>
      <w:sz w:val="24"/>
      <w:szCs w:val="24"/>
    </w:rPr>
  </w:style>
  <w:style w:type="paragraph" w:styleId="Nadpis3">
    <w:name w:val="heading 3"/>
    <w:aliases w:val="Subparagraaf"/>
    <w:basedOn w:val="Zkladntext"/>
    <w:next w:val="Normlny"/>
    <w:link w:val="Nadpis3Char"/>
    <w:uiPriority w:val="99"/>
    <w:qFormat/>
    <w:rsid w:val="00CE4460"/>
    <w:pPr>
      <w:numPr>
        <w:numId w:val="3"/>
      </w:numPr>
      <w:autoSpaceDE w:val="0"/>
      <w:autoSpaceDN w:val="0"/>
      <w:spacing w:after="240" w:line="240" w:lineRule="auto"/>
      <w:jc w:val="both"/>
      <w:outlineLvl w:val="2"/>
    </w:pPr>
    <w:rPr>
      <w:rFonts w:ascii="Arial" w:eastAsia="Calibri" w:hAnsi="Arial"/>
      <w:b/>
      <w:bCs/>
      <w:sz w:val="20"/>
      <w:szCs w:val="20"/>
      <w:lang w:eastAsia="sk-SK"/>
    </w:rPr>
  </w:style>
  <w:style w:type="paragraph" w:styleId="Nadpis4">
    <w:name w:val="heading 4"/>
    <w:basedOn w:val="Normlny"/>
    <w:next w:val="Normlny"/>
    <w:link w:val="Nadpis4Char"/>
    <w:uiPriority w:val="99"/>
    <w:qFormat/>
    <w:rsid w:val="00EF16C2"/>
    <w:pPr>
      <w:keepNext/>
      <w:spacing w:before="240" w:after="60"/>
      <w:outlineLvl w:val="3"/>
    </w:pPr>
    <w:rPr>
      <w:rFonts w:ascii="Times New Roman" w:hAnsi="Times New Roman"/>
      <w:b/>
      <w:bCs/>
      <w:sz w:val="28"/>
      <w:szCs w:val="28"/>
    </w:rPr>
  </w:style>
  <w:style w:type="paragraph" w:styleId="Nadpis5">
    <w:name w:val="heading 5"/>
    <w:basedOn w:val="Normlny"/>
    <w:next w:val="Normlny"/>
    <w:link w:val="Nadpis5Char"/>
    <w:uiPriority w:val="99"/>
    <w:unhideWhenUsed/>
    <w:qFormat/>
    <w:rsid w:val="00F56FFD"/>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9"/>
    <w:qFormat/>
    <w:rsid w:val="00EF16C2"/>
    <w:pPr>
      <w:keepNext/>
      <w:spacing w:after="0" w:line="240" w:lineRule="auto"/>
      <w:jc w:val="both"/>
      <w:outlineLvl w:val="5"/>
    </w:pPr>
    <w:rPr>
      <w:rFonts w:ascii="Times New Roman" w:eastAsia="Calibri" w:hAnsi="Times New Roman"/>
      <w:b/>
      <w:bCs/>
      <w:sz w:val="24"/>
      <w:szCs w:val="24"/>
      <w:lang w:eastAsia="sk-SK"/>
    </w:rPr>
  </w:style>
  <w:style w:type="paragraph" w:styleId="Nadpis7">
    <w:name w:val="heading 7"/>
    <w:basedOn w:val="Normlny"/>
    <w:next w:val="Normlny"/>
    <w:link w:val="Nadpis7Char"/>
    <w:uiPriority w:val="99"/>
    <w:qFormat/>
    <w:rsid w:val="00EF16C2"/>
    <w:pPr>
      <w:spacing w:before="240" w:after="60"/>
      <w:outlineLvl w:val="6"/>
    </w:pPr>
    <w:rPr>
      <w:rFonts w:eastAsia="Calibri"/>
      <w:sz w:val="24"/>
      <w:szCs w:val="24"/>
    </w:rPr>
  </w:style>
  <w:style w:type="paragraph" w:styleId="Nadpis8">
    <w:name w:val="heading 8"/>
    <w:basedOn w:val="Normlny"/>
    <w:next w:val="Normlny"/>
    <w:link w:val="Nadpis8Char"/>
    <w:uiPriority w:val="99"/>
    <w:qFormat/>
    <w:rsid w:val="00EF16C2"/>
    <w:pPr>
      <w:keepNext/>
      <w:spacing w:after="0" w:line="240" w:lineRule="auto"/>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uiPriority w:val="99"/>
    <w:qFormat/>
    <w:rsid w:val="00EF16C2"/>
    <w:pPr>
      <w:keepNext/>
      <w:spacing w:after="0" w:line="240" w:lineRule="auto"/>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link w:val="Zkladntext3Char"/>
    <w:rsid w:val="00967B02"/>
    <w:pPr>
      <w:spacing w:after="0" w:line="240" w:lineRule="auto"/>
      <w:jc w:val="center"/>
    </w:pPr>
    <w:rPr>
      <w:rFonts w:ascii="Times New Roman" w:eastAsia="Calibri" w:hAnsi="Times New Roman"/>
      <w:color w:val="FF0000"/>
      <w:sz w:val="20"/>
      <w:szCs w:val="20"/>
      <w:lang w:eastAsia="sk-SK"/>
    </w:rPr>
  </w:style>
  <w:style w:type="character" w:customStyle="1" w:styleId="Zkladntext3Char">
    <w:name w:val="Základný text 3 Char"/>
    <w:basedOn w:val="Predvolenpsmoodseku"/>
    <w:link w:val="Zkladntext3"/>
    <w:rsid w:val="00967B02"/>
    <w:rPr>
      <w:rFonts w:ascii="Times New Roman" w:eastAsia="Calibri" w:hAnsi="Times New Roman" w:cs="Times New Roman"/>
      <w:noProof/>
      <w:color w:val="FF0000"/>
      <w:sz w:val="20"/>
      <w:szCs w:val="20"/>
      <w:lang w:eastAsia="sk-SK"/>
    </w:rPr>
  </w:style>
  <w:style w:type="paragraph" w:styleId="Hlavika">
    <w:name w:val="header"/>
    <w:aliases w:val="ContentsHeader, 1,-Manuals,hdr,1"/>
    <w:basedOn w:val="Normlny"/>
    <w:link w:val="HlavikaChar"/>
    <w:unhideWhenUsed/>
    <w:rsid w:val="00967B02"/>
    <w:pPr>
      <w:tabs>
        <w:tab w:val="center" w:pos="4536"/>
        <w:tab w:val="right" w:pos="9072"/>
      </w:tabs>
      <w:spacing w:after="0" w:line="240" w:lineRule="auto"/>
    </w:pPr>
  </w:style>
  <w:style w:type="character" w:customStyle="1" w:styleId="HlavikaChar">
    <w:name w:val="Hlavička Char"/>
    <w:aliases w:val="ContentsHeader Char, 1 Char,-Manuals Char,hdr Char,1 Char"/>
    <w:basedOn w:val="Predvolenpsmoodseku"/>
    <w:link w:val="Hlavika"/>
    <w:rsid w:val="00967B02"/>
    <w:rPr>
      <w:rFonts w:ascii="Calibri" w:eastAsia="Times New Roman" w:hAnsi="Calibri" w:cs="Times New Roman"/>
    </w:rPr>
  </w:style>
  <w:style w:type="paragraph" w:styleId="Pta">
    <w:name w:val="footer"/>
    <w:aliases w:val="Char2"/>
    <w:basedOn w:val="Normlny"/>
    <w:link w:val="PtaChar"/>
    <w:uiPriority w:val="99"/>
    <w:unhideWhenUsed/>
    <w:qFormat/>
    <w:rsid w:val="00967B02"/>
    <w:pPr>
      <w:tabs>
        <w:tab w:val="center" w:pos="4536"/>
        <w:tab w:val="right" w:pos="9072"/>
      </w:tabs>
      <w:spacing w:after="0" w:line="240" w:lineRule="auto"/>
    </w:pPr>
  </w:style>
  <w:style w:type="character" w:customStyle="1" w:styleId="PtaChar">
    <w:name w:val="Päta Char"/>
    <w:aliases w:val="Char2 Char"/>
    <w:basedOn w:val="Predvolenpsmoodseku"/>
    <w:link w:val="Pta"/>
    <w:uiPriority w:val="99"/>
    <w:rsid w:val="00967B02"/>
    <w:rPr>
      <w:rFonts w:ascii="Calibri" w:eastAsia="Times New Roman" w:hAnsi="Calibri" w:cs="Times New Roman"/>
    </w:rPr>
  </w:style>
  <w:style w:type="character" w:styleId="Hypertextovprepojenie">
    <w:name w:val="Hyperlink"/>
    <w:uiPriority w:val="99"/>
    <w:rsid w:val="00CE4460"/>
    <w:rPr>
      <w:color w:val="0000FF"/>
      <w:u w:val="single"/>
    </w:rPr>
  </w:style>
  <w:style w:type="paragraph" w:styleId="Obsah1">
    <w:name w:val="toc 1"/>
    <w:basedOn w:val="Normlny"/>
    <w:next w:val="Normlny"/>
    <w:autoRedefine/>
    <w:uiPriority w:val="39"/>
    <w:rsid w:val="00CE4460"/>
    <w:pPr>
      <w:spacing w:before="360" w:after="0"/>
    </w:pPr>
    <w:rPr>
      <w:rFonts w:ascii="Calibri Light" w:hAnsi="Calibri Light"/>
      <w:b/>
      <w:bCs/>
      <w:caps/>
      <w:sz w:val="24"/>
      <w:szCs w:val="24"/>
    </w:rPr>
  </w:style>
  <w:style w:type="paragraph" w:styleId="Obsah2">
    <w:name w:val="toc 2"/>
    <w:basedOn w:val="Normlny"/>
    <w:next w:val="Normlny"/>
    <w:autoRedefine/>
    <w:uiPriority w:val="39"/>
    <w:rsid w:val="00CE4460"/>
    <w:pPr>
      <w:spacing w:before="240" w:after="0"/>
    </w:pPr>
    <w:rPr>
      <w:b/>
      <w:bCs/>
      <w:sz w:val="20"/>
      <w:szCs w:val="20"/>
    </w:rPr>
  </w:style>
  <w:style w:type="paragraph" w:styleId="Obsah3">
    <w:name w:val="toc 3"/>
    <w:basedOn w:val="Normlny"/>
    <w:next w:val="Normlny"/>
    <w:autoRedefine/>
    <w:uiPriority w:val="39"/>
    <w:rsid w:val="00CE4460"/>
    <w:pPr>
      <w:tabs>
        <w:tab w:val="left" w:pos="660"/>
        <w:tab w:val="right" w:pos="9062"/>
      </w:tabs>
      <w:spacing w:after="0"/>
      <w:ind w:left="681" w:hanging="397"/>
    </w:pPr>
    <w:rPr>
      <w:rFonts w:asciiTheme="minorHAnsi" w:hAnsiTheme="minorHAnsi" w:cs="Arial"/>
    </w:rPr>
  </w:style>
  <w:style w:type="paragraph" w:styleId="Zarkazkladnhotextu2">
    <w:name w:val="Body Text Indent 2"/>
    <w:basedOn w:val="Normlny"/>
    <w:link w:val="Zarkazkladnhotextu2Char"/>
    <w:uiPriority w:val="99"/>
    <w:unhideWhenUsed/>
    <w:rsid w:val="00CE4460"/>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CE4460"/>
    <w:rPr>
      <w:rFonts w:ascii="Calibri" w:eastAsia="Times New Roman" w:hAnsi="Calibri" w:cs="Times New Roman"/>
    </w:rPr>
  </w:style>
  <w:style w:type="paragraph" w:styleId="Zkladntext">
    <w:name w:val="Body Text"/>
    <w:aliases w:val="Char"/>
    <w:basedOn w:val="Normlny"/>
    <w:link w:val="ZkladntextChar"/>
    <w:unhideWhenUsed/>
    <w:rsid w:val="00CE4460"/>
    <w:pPr>
      <w:spacing w:after="120"/>
    </w:pPr>
  </w:style>
  <w:style w:type="character" w:customStyle="1" w:styleId="ZkladntextChar">
    <w:name w:val="Základný text Char"/>
    <w:aliases w:val="Char Char"/>
    <w:basedOn w:val="Predvolenpsmoodseku"/>
    <w:link w:val="Zkladntext"/>
    <w:rsid w:val="00CE4460"/>
    <w:rPr>
      <w:rFonts w:ascii="Calibri" w:eastAsia="Times New Roman" w:hAnsi="Calibri" w:cs="Times New Roman"/>
    </w:rPr>
  </w:style>
  <w:style w:type="character" w:customStyle="1" w:styleId="Nadpis1Char">
    <w:name w:val="Nadpis 1 Char"/>
    <w:aliases w:val="Hoofdstuk Char"/>
    <w:basedOn w:val="Predvolenpsmoodseku"/>
    <w:link w:val="Nadpis1"/>
    <w:uiPriority w:val="99"/>
    <w:rsid w:val="00CE4460"/>
    <w:rPr>
      <w:rFonts w:ascii="Arial" w:eastAsia="Times New Roman" w:hAnsi="Arial" w:cs="Times New Roman"/>
      <w:b/>
      <w:bCs/>
      <w:caps/>
      <w:sz w:val="24"/>
      <w:szCs w:val="24"/>
    </w:rPr>
  </w:style>
  <w:style w:type="character" w:customStyle="1" w:styleId="Nadpis2Char">
    <w:name w:val="Nadpis 2 Char"/>
    <w:basedOn w:val="Predvolenpsmoodseku"/>
    <w:link w:val="Nadpis2"/>
    <w:uiPriority w:val="99"/>
    <w:rsid w:val="00CE4460"/>
    <w:rPr>
      <w:rFonts w:ascii="Arial" w:eastAsia="Times New Roman" w:hAnsi="Arial" w:cs="Times New Roman"/>
      <w:b/>
      <w:sz w:val="24"/>
      <w:szCs w:val="24"/>
    </w:rPr>
  </w:style>
  <w:style w:type="character" w:customStyle="1" w:styleId="Nadpis3Char">
    <w:name w:val="Nadpis 3 Char"/>
    <w:aliases w:val="Subparagraaf Char"/>
    <w:basedOn w:val="Predvolenpsmoodseku"/>
    <w:link w:val="Nadpis3"/>
    <w:uiPriority w:val="99"/>
    <w:rsid w:val="00CE4460"/>
    <w:rPr>
      <w:rFonts w:ascii="Arial" w:eastAsia="Calibri" w:hAnsi="Arial" w:cs="Times New Roman"/>
      <w:b/>
      <w:bCs/>
      <w:noProof/>
      <w:sz w:val="20"/>
      <w:szCs w:val="20"/>
      <w:lang w:eastAsia="sk-SK"/>
    </w:rPr>
  </w:style>
  <w:style w:type="paragraph" w:customStyle="1" w:styleId="pismo">
    <w:name w:val="pismo"/>
    <w:basedOn w:val="Normlny"/>
    <w:rsid w:val="00CE4460"/>
    <w:pPr>
      <w:tabs>
        <w:tab w:val="right" w:leader="dot" w:pos="10080"/>
      </w:tabs>
      <w:spacing w:after="0" w:line="240" w:lineRule="auto"/>
      <w:ind w:left="540"/>
      <w:jc w:val="both"/>
    </w:pPr>
    <w:rPr>
      <w:rFonts w:ascii="Arial" w:hAnsi="Arial" w:cs="Arial"/>
      <w:sz w:val="24"/>
      <w:szCs w:val="24"/>
      <w:lang w:eastAsia="sk-SK"/>
    </w:rPr>
  </w:style>
  <w:style w:type="paragraph" w:styleId="Odsekzoznamu">
    <w:name w:val="List Paragraph"/>
    <w:aliases w:val="body,lp1,Table,List Paragraph,Bullet List,FooterText,numbered,Paragraphe de liste1,Bullet Number,lp11,List Paragraph11,Bullet 1,Use Case List Paragraph,Odsek,Colorful List - Accent 11,ZOZNAM,ODRAZKY PRVA UROVEN,Tabuľka"/>
    <w:basedOn w:val="Normlny"/>
    <w:link w:val="OdsekzoznamuChar"/>
    <w:uiPriority w:val="34"/>
    <w:qFormat/>
    <w:rsid w:val="00CE4460"/>
    <w:pPr>
      <w:spacing w:after="0" w:line="240" w:lineRule="auto"/>
      <w:ind w:left="708"/>
    </w:pPr>
    <w:rPr>
      <w:rFonts w:ascii="Arial" w:hAnsi="Arial"/>
    </w:rPr>
  </w:style>
  <w:style w:type="character" w:customStyle="1" w:styleId="OdsekzoznamuChar">
    <w:name w:val="Odsek zoznamu Char"/>
    <w:aliases w:val="body Char,lp1 Char,Table Char,List Paragraph Char2,Bullet List Char,FooterText Char,numbered Char,Paragraphe de liste1 Char,Bullet Number Char,lp11 Char,List Paragraph11 Char,Bullet 1 Char,Use Case List Paragraph Char,Odsek Char"/>
    <w:link w:val="Odsekzoznamu"/>
    <w:uiPriority w:val="34"/>
    <w:qFormat/>
    <w:rsid w:val="00CE4460"/>
    <w:rPr>
      <w:rFonts w:ascii="Arial" w:eastAsia="Times New Roman" w:hAnsi="Arial" w:cs="Times New Roman"/>
      <w:noProof/>
    </w:rPr>
  </w:style>
  <w:style w:type="paragraph" w:customStyle="1" w:styleId="Odsekzoznamu11">
    <w:name w:val="Odsek zoznamu11"/>
    <w:basedOn w:val="Normlny"/>
    <w:rsid w:val="00BD52A2"/>
    <w:pPr>
      <w:spacing w:after="0" w:line="240" w:lineRule="auto"/>
      <w:ind w:left="708"/>
    </w:pPr>
    <w:rPr>
      <w:rFonts w:ascii="Times New Roman" w:eastAsia="Calibri" w:hAnsi="Times New Roman"/>
      <w:sz w:val="24"/>
      <w:szCs w:val="24"/>
      <w:lang w:eastAsia="sk-SK"/>
    </w:rPr>
  </w:style>
  <w:style w:type="paragraph" w:styleId="slovanzoznam2">
    <w:name w:val="List Number 2"/>
    <w:basedOn w:val="Normlny"/>
    <w:rsid w:val="00BD52A2"/>
    <w:pPr>
      <w:numPr>
        <w:numId w:val="4"/>
      </w:numPr>
      <w:spacing w:after="0" w:line="240" w:lineRule="auto"/>
    </w:pPr>
    <w:rPr>
      <w:rFonts w:ascii="Times New Roman" w:eastAsia="Calibri" w:hAnsi="Times New Roman"/>
      <w:sz w:val="24"/>
      <w:szCs w:val="24"/>
      <w:lang w:eastAsia="cs-CZ"/>
    </w:rPr>
  </w:style>
  <w:style w:type="numbering" w:customStyle="1" w:styleId="tl2">
    <w:name w:val="Štýl2"/>
    <w:uiPriority w:val="99"/>
    <w:rsid w:val="00BD52A2"/>
    <w:pPr>
      <w:numPr>
        <w:numId w:val="7"/>
      </w:numPr>
    </w:pPr>
  </w:style>
  <w:style w:type="character" w:customStyle="1" w:styleId="Styl11bModr">
    <w:name w:val="Styl 11 b. Modrá"/>
    <w:rsid w:val="00D50CEF"/>
    <w:rPr>
      <w:color w:val="auto"/>
      <w:sz w:val="22"/>
    </w:rPr>
  </w:style>
  <w:style w:type="paragraph" w:styleId="Textpoznmkypodiarou">
    <w:name w:val="footnote text"/>
    <w:basedOn w:val="Normlny"/>
    <w:link w:val="TextpoznmkypodiarouChar"/>
    <w:rsid w:val="000D3C7C"/>
    <w:pPr>
      <w:spacing w:after="0" w:line="240" w:lineRule="auto"/>
    </w:pPr>
    <w:rPr>
      <w:rFonts w:ascii="Arial" w:eastAsia="Calibri" w:hAnsi="Arial"/>
      <w:sz w:val="20"/>
      <w:szCs w:val="20"/>
    </w:rPr>
  </w:style>
  <w:style w:type="character" w:customStyle="1" w:styleId="TextpoznmkypodiarouChar">
    <w:name w:val="Text poznámky pod čiarou Char"/>
    <w:basedOn w:val="Predvolenpsmoodseku"/>
    <w:link w:val="Textpoznmkypodiarou"/>
    <w:rsid w:val="000D3C7C"/>
    <w:rPr>
      <w:rFonts w:ascii="Arial" w:eastAsia="Calibri" w:hAnsi="Arial" w:cs="Times New Roman"/>
      <w:sz w:val="20"/>
      <w:szCs w:val="20"/>
    </w:rPr>
  </w:style>
  <w:style w:type="character" w:styleId="Odkaznapoznmkupodiarou">
    <w:name w:val="footnote reference"/>
    <w:rsid w:val="000D3C7C"/>
    <w:rPr>
      <w:vertAlign w:val="superscript"/>
    </w:rPr>
  </w:style>
  <w:style w:type="character" w:customStyle="1" w:styleId="apple-converted-space">
    <w:name w:val="apple-converted-space"/>
    <w:rsid w:val="000D3C7C"/>
  </w:style>
  <w:style w:type="paragraph" w:styleId="Zkladntext2">
    <w:name w:val="Body Text 2"/>
    <w:basedOn w:val="Normlny"/>
    <w:link w:val="Zkladntext2Char"/>
    <w:uiPriority w:val="99"/>
    <w:unhideWhenUsed/>
    <w:rsid w:val="00E67619"/>
    <w:pPr>
      <w:spacing w:after="120" w:line="480" w:lineRule="auto"/>
    </w:pPr>
  </w:style>
  <w:style w:type="character" w:customStyle="1" w:styleId="Zkladntext2Char">
    <w:name w:val="Základný text 2 Char"/>
    <w:basedOn w:val="Predvolenpsmoodseku"/>
    <w:link w:val="Zkladntext2"/>
    <w:uiPriority w:val="99"/>
    <w:rsid w:val="00E67619"/>
    <w:rPr>
      <w:rFonts w:ascii="Calibri" w:eastAsia="Times New Roman" w:hAnsi="Calibri" w:cs="Times New Roman"/>
    </w:rPr>
  </w:style>
  <w:style w:type="numbering" w:customStyle="1" w:styleId="tl1">
    <w:name w:val="Štýl1"/>
    <w:rsid w:val="00E67619"/>
    <w:pPr>
      <w:numPr>
        <w:numId w:val="14"/>
      </w:numPr>
    </w:pPr>
  </w:style>
  <w:style w:type="numbering" w:customStyle="1" w:styleId="Style1">
    <w:name w:val="Style1"/>
    <w:rsid w:val="00E67619"/>
    <w:pPr>
      <w:numPr>
        <w:numId w:val="15"/>
      </w:numPr>
    </w:pPr>
  </w:style>
  <w:style w:type="paragraph" w:customStyle="1" w:styleId="Odsekzoznamu1">
    <w:name w:val="Odsek zoznamu1"/>
    <w:basedOn w:val="Normlny"/>
    <w:link w:val="ListParagraphChar1"/>
    <w:rsid w:val="00DC4B78"/>
    <w:pPr>
      <w:ind w:left="720"/>
      <w:contextualSpacing/>
    </w:pPr>
    <w:rPr>
      <w:sz w:val="20"/>
      <w:szCs w:val="20"/>
      <w:lang w:val="en-US" w:eastAsia="cs-CZ"/>
    </w:rPr>
  </w:style>
  <w:style w:type="character" w:customStyle="1" w:styleId="ListParagraphChar1">
    <w:name w:val="List Paragraph Char1"/>
    <w:link w:val="Odsekzoznamu1"/>
    <w:locked/>
    <w:rsid w:val="00DC4B78"/>
    <w:rPr>
      <w:rFonts w:ascii="Calibri" w:eastAsia="Times New Roman" w:hAnsi="Calibri" w:cs="Times New Roman"/>
      <w:sz w:val="20"/>
      <w:szCs w:val="20"/>
      <w:lang w:val="en-US" w:eastAsia="cs-CZ"/>
    </w:rPr>
  </w:style>
  <w:style w:type="paragraph" w:styleId="Zarkazkladnhotextu">
    <w:name w:val="Body Text Indent"/>
    <w:basedOn w:val="Normlny"/>
    <w:link w:val="ZarkazkladnhotextuChar"/>
    <w:unhideWhenUsed/>
    <w:rsid w:val="00E56052"/>
    <w:pPr>
      <w:spacing w:after="120"/>
      <w:ind w:left="283"/>
    </w:pPr>
  </w:style>
  <w:style w:type="character" w:customStyle="1" w:styleId="ZarkazkladnhotextuChar">
    <w:name w:val="Zarážka základného textu Char"/>
    <w:basedOn w:val="Predvolenpsmoodseku"/>
    <w:link w:val="Zarkazkladnhotextu"/>
    <w:rsid w:val="00E56052"/>
    <w:rPr>
      <w:rFonts w:ascii="Calibri" w:eastAsia="Times New Roman" w:hAnsi="Calibri" w:cs="Times New Roman"/>
    </w:rPr>
  </w:style>
  <w:style w:type="paragraph" w:styleId="Bezriadkovania">
    <w:name w:val="No Spacing"/>
    <w:link w:val="BezriadkovaniaChar"/>
    <w:uiPriority w:val="1"/>
    <w:qFormat/>
    <w:rsid w:val="00E56052"/>
    <w:pPr>
      <w:spacing w:after="0" w:line="240" w:lineRule="auto"/>
    </w:pPr>
    <w:rPr>
      <w:rFonts w:ascii="Calibri" w:eastAsia="Times New Roman" w:hAnsi="Calibri" w:cs="Times New Roman"/>
    </w:rPr>
  </w:style>
  <w:style w:type="paragraph" w:customStyle="1" w:styleId="xl37">
    <w:name w:val="xl37"/>
    <w:basedOn w:val="Normlny"/>
    <w:rsid w:val="005C5BDD"/>
    <w:pPr>
      <w:pBdr>
        <w:left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character" w:customStyle="1" w:styleId="Nadpis5Char">
    <w:name w:val="Nadpis 5 Char"/>
    <w:basedOn w:val="Predvolenpsmoodseku"/>
    <w:link w:val="Nadpis5"/>
    <w:uiPriority w:val="99"/>
    <w:rsid w:val="00F56FFD"/>
    <w:rPr>
      <w:rFonts w:asciiTheme="majorHAnsi" w:eastAsiaTheme="majorEastAsia" w:hAnsiTheme="majorHAnsi" w:cstheme="majorBidi"/>
      <w:color w:val="2E74B5" w:themeColor="accent1" w:themeShade="BF"/>
    </w:rPr>
  </w:style>
  <w:style w:type="character" w:styleId="Odkaznakomentr">
    <w:name w:val="annotation reference"/>
    <w:basedOn w:val="Predvolenpsmoodseku"/>
    <w:uiPriority w:val="99"/>
    <w:unhideWhenUsed/>
    <w:rsid w:val="001975B5"/>
    <w:rPr>
      <w:sz w:val="16"/>
      <w:szCs w:val="16"/>
    </w:rPr>
  </w:style>
  <w:style w:type="paragraph" w:styleId="Textkomentra">
    <w:name w:val="annotation text"/>
    <w:basedOn w:val="Normlny"/>
    <w:link w:val="TextkomentraChar"/>
    <w:uiPriority w:val="99"/>
    <w:unhideWhenUsed/>
    <w:rsid w:val="001975B5"/>
    <w:pPr>
      <w:spacing w:line="240" w:lineRule="auto"/>
    </w:pPr>
    <w:rPr>
      <w:sz w:val="20"/>
      <w:szCs w:val="20"/>
    </w:rPr>
  </w:style>
  <w:style w:type="character" w:customStyle="1" w:styleId="TextkomentraChar">
    <w:name w:val="Text komentára Char"/>
    <w:basedOn w:val="Predvolenpsmoodseku"/>
    <w:link w:val="Textkomentra"/>
    <w:uiPriority w:val="99"/>
    <w:rsid w:val="001975B5"/>
    <w:rPr>
      <w:rFonts w:ascii="Calibri" w:eastAsia="Times New Roman" w:hAnsi="Calibri" w:cs="Times New Roman"/>
      <w:sz w:val="20"/>
      <w:szCs w:val="20"/>
    </w:rPr>
  </w:style>
  <w:style w:type="paragraph" w:styleId="Predmetkomentra">
    <w:name w:val="annotation subject"/>
    <w:aliases w:val="Comment Subject Char"/>
    <w:basedOn w:val="Textkomentra"/>
    <w:next w:val="Textkomentra"/>
    <w:link w:val="PredmetkomentraChar"/>
    <w:uiPriority w:val="99"/>
    <w:unhideWhenUsed/>
    <w:rsid w:val="001975B5"/>
    <w:rPr>
      <w:b/>
      <w:bCs/>
    </w:rPr>
  </w:style>
  <w:style w:type="character" w:customStyle="1" w:styleId="PredmetkomentraChar">
    <w:name w:val="Predmet komentára Char"/>
    <w:aliases w:val="Comment Subject Char Char"/>
    <w:basedOn w:val="TextkomentraChar"/>
    <w:link w:val="Predmetkomentra"/>
    <w:uiPriority w:val="99"/>
    <w:rsid w:val="001975B5"/>
    <w:rPr>
      <w:rFonts w:ascii="Calibri" w:eastAsia="Times New Roman" w:hAnsi="Calibri" w:cs="Times New Roman"/>
      <w:b/>
      <w:bCs/>
      <w:sz w:val="20"/>
      <w:szCs w:val="20"/>
    </w:rPr>
  </w:style>
  <w:style w:type="paragraph" w:styleId="Textbubliny">
    <w:name w:val="Balloon Text"/>
    <w:basedOn w:val="Normlny"/>
    <w:link w:val="TextbublinyChar"/>
    <w:uiPriority w:val="99"/>
    <w:unhideWhenUsed/>
    <w:rsid w:val="001975B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rsid w:val="001975B5"/>
    <w:rPr>
      <w:rFonts w:ascii="Segoe UI" w:eastAsia="Times New Roman" w:hAnsi="Segoe UI" w:cs="Segoe UI"/>
      <w:sz w:val="18"/>
      <w:szCs w:val="18"/>
    </w:rPr>
  </w:style>
  <w:style w:type="paragraph" w:styleId="Zarkazkladnhotextu3">
    <w:name w:val="Body Text Indent 3"/>
    <w:basedOn w:val="Normlny"/>
    <w:link w:val="Zarkazkladnhotextu3Char"/>
    <w:unhideWhenUsed/>
    <w:rsid w:val="00EF16C2"/>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rsid w:val="00EF16C2"/>
    <w:rPr>
      <w:rFonts w:ascii="Calibri" w:eastAsia="Times New Roman" w:hAnsi="Calibri" w:cs="Times New Roman"/>
      <w:sz w:val="16"/>
      <w:szCs w:val="16"/>
    </w:rPr>
  </w:style>
  <w:style w:type="paragraph" w:customStyle="1" w:styleId="CEMOS">
    <w:name w:val="CEMOS"/>
    <w:basedOn w:val="Normlny"/>
    <w:rsid w:val="00EF16C2"/>
    <w:pPr>
      <w:spacing w:before="120" w:after="0" w:line="240" w:lineRule="auto"/>
      <w:ind w:left="720" w:hanging="720"/>
      <w:jc w:val="both"/>
    </w:pPr>
    <w:rPr>
      <w:rFonts w:ascii="Arial Narrow" w:hAnsi="Arial Narrow"/>
      <w:sz w:val="20"/>
      <w:szCs w:val="20"/>
      <w:lang w:eastAsia="sk-SK"/>
    </w:rPr>
  </w:style>
  <w:style w:type="character" w:customStyle="1" w:styleId="Nadpis4Char">
    <w:name w:val="Nadpis 4 Char"/>
    <w:basedOn w:val="Predvolenpsmoodseku"/>
    <w:link w:val="Nadpis4"/>
    <w:uiPriority w:val="99"/>
    <w:rsid w:val="00EF16C2"/>
    <w:rPr>
      <w:rFonts w:ascii="Times New Roman" w:eastAsia="Times New Roman" w:hAnsi="Times New Roman" w:cs="Times New Roman"/>
      <w:b/>
      <w:bCs/>
      <w:sz w:val="28"/>
      <w:szCs w:val="28"/>
    </w:rPr>
  </w:style>
  <w:style w:type="character" w:customStyle="1" w:styleId="Nadpis6Char">
    <w:name w:val="Nadpis 6 Char"/>
    <w:basedOn w:val="Predvolenpsmoodseku"/>
    <w:link w:val="Nadpis6"/>
    <w:uiPriority w:val="99"/>
    <w:rsid w:val="00EF16C2"/>
    <w:rPr>
      <w:rFonts w:ascii="Times New Roman" w:eastAsia="Calibri" w:hAnsi="Times New Roman" w:cs="Times New Roman"/>
      <w:b/>
      <w:bCs/>
      <w:noProof/>
      <w:sz w:val="24"/>
      <w:szCs w:val="24"/>
      <w:lang w:eastAsia="sk-SK"/>
    </w:rPr>
  </w:style>
  <w:style w:type="character" w:customStyle="1" w:styleId="Nadpis7Char">
    <w:name w:val="Nadpis 7 Char"/>
    <w:basedOn w:val="Predvolenpsmoodseku"/>
    <w:link w:val="Nadpis7"/>
    <w:uiPriority w:val="99"/>
    <w:rsid w:val="00EF16C2"/>
    <w:rPr>
      <w:rFonts w:ascii="Calibri" w:eastAsia="Calibri" w:hAnsi="Calibri" w:cs="Times New Roman"/>
      <w:sz w:val="24"/>
      <w:szCs w:val="24"/>
    </w:rPr>
  </w:style>
  <w:style w:type="character" w:customStyle="1" w:styleId="Nadpis8Char">
    <w:name w:val="Nadpis 8 Char"/>
    <w:basedOn w:val="Predvolenpsmoodseku"/>
    <w:link w:val="Nadpis8"/>
    <w:uiPriority w:val="99"/>
    <w:rsid w:val="00EF16C2"/>
    <w:rPr>
      <w:rFonts w:ascii="Arial" w:eastAsia="Calibri" w:hAnsi="Arial" w:cs="Times New Roman"/>
      <w:sz w:val="20"/>
      <w:szCs w:val="24"/>
      <w:u w:val="single"/>
      <w:lang w:eastAsia="sk-SK"/>
    </w:rPr>
  </w:style>
  <w:style w:type="character" w:customStyle="1" w:styleId="Nadpis9Char">
    <w:name w:val="Nadpis 9 Char"/>
    <w:basedOn w:val="Predvolenpsmoodseku"/>
    <w:link w:val="Nadpis9"/>
    <w:uiPriority w:val="99"/>
    <w:rsid w:val="00EF16C2"/>
    <w:rPr>
      <w:rFonts w:ascii="Arial" w:eastAsia="Calibri" w:hAnsi="Arial" w:cs="Times New Roman"/>
      <w:b/>
      <w:bCs/>
      <w:sz w:val="20"/>
      <w:szCs w:val="24"/>
      <w:u w:val="single"/>
      <w:lang w:eastAsia="sk-SK"/>
    </w:rPr>
  </w:style>
  <w:style w:type="paragraph" w:styleId="Normlnywebov">
    <w:name w:val="Normal (Web)"/>
    <w:basedOn w:val="Normlny"/>
    <w:uiPriority w:val="99"/>
    <w:rsid w:val="00EF16C2"/>
    <w:pPr>
      <w:spacing w:before="100" w:beforeAutospacing="1" w:after="100" w:afterAutospacing="1" w:line="240" w:lineRule="auto"/>
    </w:pPr>
    <w:rPr>
      <w:rFonts w:ascii="Times New Roman" w:eastAsia="Calibri" w:hAnsi="Times New Roman"/>
      <w:sz w:val="24"/>
      <w:szCs w:val="24"/>
      <w:lang w:eastAsia="sk-SK"/>
    </w:rPr>
  </w:style>
  <w:style w:type="paragraph" w:customStyle="1" w:styleId="Zarkazkladnhotextu1">
    <w:name w:val="Zarážka základného textu1"/>
    <w:basedOn w:val="Normlny"/>
    <w:rsid w:val="00EF16C2"/>
    <w:pPr>
      <w:spacing w:after="120" w:line="240" w:lineRule="auto"/>
      <w:ind w:left="283"/>
    </w:pPr>
    <w:rPr>
      <w:rFonts w:ascii="Times New Roman" w:eastAsia="Calibri" w:hAnsi="Times New Roman"/>
      <w:sz w:val="24"/>
      <w:szCs w:val="24"/>
      <w:lang w:eastAsia="sk-SK"/>
    </w:rPr>
  </w:style>
  <w:style w:type="character" w:customStyle="1" w:styleId="FontStyle63">
    <w:name w:val="Font Style63"/>
    <w:rsid w:val="00EF16C2"/>
    <w:rPr>
      <w:rFonts w:ascii="Arial" w:hAnsi="Arial"/>
      <w:color w:val="000000"/>
      <w:sz w:val="18"/>
    </w:rPr>
  </w:style>
  <w:style w:type="paragraph" w:customStyle="1" w:styleId="Default">
    <w:name w:val="Default"/>
    <w:rsid w:val="00EF16C2"/>
    <w:pPr>
      <w:autoSpaceDE w:val="0"/>
      <w:autoSpaceDN w:val="0"/>
      <w:adjustRightInd w:val="0"/>
      <w:spacing w:after="0" w:line="240" w:lineRule="auto"/>
    </w:pPr>
    <w:rPr>
      <w:rFonts w:ascii="Arial" w:eastAsia="Times New Roman" w:hAnsi="Arial" w:cs="Arial"/>
      <w:color w:val="000000"/>
      <w:sz w:val="24"/>
      <w:szCs w:val="24"/>
      <w:lang w:eastAsia="sk-SK"/>
    </w:rPr>
  </w:style>
  <w:style w:type="table" w:styleId="Mriekatabuky">
    <w:name w:val="Table Grid"/>
    <w:basedOn w:val="Normlnatabuka"/>
    <w:uiPriority w:val="59"/>
    <w:rsid w:val="00EF16C2"/>
    <w:pPr>
      <w:spacing w:after="0" w:line="240" w:lineRule="auto"/>
    </w:pPr>
    <w:rPr>
      <w:rFonts w:ascii="Times New Roman" w:eastAsia="Times New Roman" w:hAnsi="Times New Roman" w:cs="Times New Roman"/>
      <w:sz w:val="20"/>
      <w:szCs w:val="20"/>
      <w:lang w:val="en-US"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EF16C2"/>
    <w:pPr>
      <w:spacing w:after="160" w:line="240" w:lineRule="exact"/>
    </w:pPr>
    <w:rPr>
      <w:rFonts w:ascii="Arial" w:hAnsi="Arial" w:cs="Arial"/>
      <w:sz w:val="20"/>
      <w:szCs w:val="20"/>
      <w:lang w:val="en-US"/>
    </w:rPr>
  </w:style>
  <w:style w:type="character" w:customStyle="1" w:styleId="Normln1">
    <w:name w:val="Normální1"/>
    <w:rsid w:val="00EF16C2"/>
    <w:rPr>
      <w:sz w:val="24"/>
    </w:rPr>
  </w:style>
  <w:style w:type="character" w:customStyle="1" w:styleId="CharChar2">
    <w:name w:val="Char Char2"/>
    <w:locked/>
    <w:rsid w:val="00EF16C2"/>
    <w:rPr>
      <w:noProof/>
      <w:sz w:val="24"/>
      <w:lang w:val="sk-SK" w:eastAsia="sk-SK"/>
    </w:rPr>
  </w:style>
  <w:style w:type="character" w:styleId="slostrany">
    <w:name w:val="page number"/>
    <w:basedOn w:val="Predvolenpsmoodseku"/>
    <w:uiPriority w:val="99"/>
    <w:rsid w:val="00EF16C2"/>
  </w:style>
  <w:style w:type="character" w:customStyle="1" w:styleId="ra">
    <w:name w:val="ra"/>
    <w:rsid w:val="00EF16C2"/>
  </w:style>
  <w:style w:type="paragraph" w:customStyle="1" w:styleId="text">
    <w:name w:val="text"/>
    <w:basedOn w:val="Normlny"/>
    <w:link w:val="textChar"/>
    <w:rsid w:val="00EF16C2"/>
    <w:pPr>
      <w:spacing w:before="120" w:after="0"/>
      <w:jc w:val="both"/>
    </w:pPr>
    <w:rPr>
      <w:sz w:val="20"/>
      <w:szCs w:val="20"/>
      <w:lang w:val="en-US" w:eastAsia="cs-CZ"/>
    </w:rPr>
  </w:style>
  <w:style w:type="character" w:customStyle="1" w:styleId="textChar">
    <w:name w:val="text Char"/>
    <w:link w:val="text"/>
    <w:locked/>
    <w:rsid w:val="00EF16C2"/>
    <w:rPr>
      <w:rFonts w:ascii="Calibri" w:eastAsia="Times New Roman" w:hAnsi="Calibri" w:cs="Times New Roman"/>
      <w:sz w:val="20"/>
      <w:szCs w:val="20"/>
      <w:lang w:val="en-US" w:eastAsia="cs-CZ"/>
    </w:rPr>
  </w:style>
  <w:style w:type="character" w:styleId="Vrazn">
    <w:name w:val="Strong"/>
    <w:uiPriority w:val="99"/>
    <w:qFormat/>
    <w:rsid w:val="00EF16C2"/>
    <w:rPr>
      <w:b/>
    </w:rPr>
  </w:style>
  <w:style w:type="paragraph" w:customStyle="1" w:styleId="Zkladntext1">
    <w:name w:val="Základní text1"/>
    <w:basedOn w:val="Normlny"/>
    <w:rsid w:val="00EF16C2"/>
    <w:pPr>
      <w:widowControl w:val="0"/>
      <w:suppressAutoHyphens/>
      <w:spacing w:after="0" w:line="240" w:lineRule="auto"/>
      <w:jc w:val="both"/>
    </w:pPr>
    <w:rPr>
      <w:rFonts w:ascii="Times New Roman" w:hAnsi="Times New Roman"/>
      <w:b/>
      <w:kern w:val="2"/>
      <w:sz w:val="24"/>
      <w:szCs w:val="24"/>
      <w:lang w:eastAsia="sk-SK"/>
    </w:rPr>
  </w:style>
  <w:style w:type="character" w:styleId="PsacstrojHTML">
    <w:name w:val="HTML Typewriter"/>
    <w:uiPriority w:val="99"/>
    <w:rsid w:val="00EF16C2"/>
    <w:rPr>
      <w:rFonts w:ascii="Courier New" w:hAnsi="Courier New"/>
      <w:sz w:val="20"/>
    </w:rPr>
  </w:style>
  <w:style w:type="paragraph" w:customStyle="1" w:styleId="Normlnywebov1">
    <w:name w:val="Normálny (webový)1"/>
    <w:basedOn w:val="Normlny"/>
    <w:rsid w:val="00EF16C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character" w:customStyle="1" w:styleId="txt1">
    <w:name w:val="txt1"/>
    <w:rsid w:val="00EF16C2"/>
    <w:rPr>
      <w:rFonts w:ascii="Verdana" w:hAnsi="Verdana"/>
      <w:color w:val="333333"/>
      <w:sz w:val="16"/>
    </w:rPr>
  </w:style>
  <w:style w:type="character" w:customStyle="1" w:styleId="Siln1">
    <w:name w:val="Silný1"/>
    <w:rsid w:val="00EF16C2"/>
    <w:rPr>
      <w:b/>
    </w:rPr>
  </w:style>
  <w:style w:type="paragraph" w:styleId="slovanzoznam">
    <w:name w:val="List Number"/>
    <w:basedOn w:val="Normlny"/>
    <w:rsid w:val="00EF16C2"/>
    <w:pPr>
      <w:numPr>
        <w:numId w:val="16"/>
      </w:numPr>
      <w:tabs>
        <w:tab w:val="clear" w:pos="360"/>
      </w:tabs>
      <w:spacing w:after="0" w:line="240" w:lineRule="auto"/>
      <w:ind w:left="283" w:hanging="283"/>
    </w:pPr>
    <w:rPr>
      <w:rFonts w:ascii="RomanEES" w:eastAsia="Calibri" w:hAnsi="RomanEES"/>
      <w:sz w:val="24"/>
      <w:szCs w:val="20"/>
      <w:lang w:eastAsia="sk-SK"/>
    </w:rPr>
  </w:style>
  <w:style w:type="paragraph" w:customStyle="1" w:styleId="F2-ZkladnText">
    <w:name w:val="F2-ZákladnýText"/>
    <w:basedOn w:val="Normlny"/>
    <w:rsid w:val="00EF16C2"/>
    <w:pPr>
      <w:suppressAutoHyphens/>
      <w:spacing w:after="0" w:line="240" w:lineRule="auto"/>
      <w:jc w:val="both"/>
    </w:pPr>
    <w:rPr>
      <w:rFonts w:ascii="Times New Roman" w:eastAsia="Calibri" w:hAnsi="Times New Roman"/>
      <w:sz w:val="24"/>
      <w:szCs w:val="20"/>
      <w:lang w:eastAsia="ar-SA"/>
    </w:rPr>
  </w:style>
  <w:style w:type="paragraph" w:customStyle="1" w:styleId="Zarkazkladnhotextu20">
    <w:name w:val="Zarážka základného textu2"/>
    <w:basedOn w:val="Normlny"/>
    <w:link w:val="BodyTextIndentChar"/>
    <w:rsid w:val="00EF16C2"/>
    <w:pPr>
      <w:spacing w:after="0" w:line="240" w:lineRule="auto"/>
    </w:pPr>
    <w:rPr>
      <w:rFonts w:ascii="Arial" w:eastAsia="Calibri" w:hAnsi="Arial"/>
      <w:sz w:val="20"/>
      <w:szCs w:val="20"/>
      <w:lang w:val="en-US" w:eastAsia="cs-CZ"/>
    </w:rPr>
  </w:style>
  <w:style w:type="character" w:customStyle="1" w:styleId="BodyTextIndentChar">
    <w:name w:val="Body Text Indent Char"/>
    <w:link w:val="Zarkazkladnhotextu20"/>
    <w:locked/>
    <w:rsid w:val="00EF16C2"/>
    <w:rPr>
      <w:rFonts w:ascii="Arial" w:eastAsia="Calibri" w:hAnsi="Arial" w:cs="Times New Roman"/>
      <w:noProof/>
      <w:sz w:val="20"/>
      <w:szCs w:val="20"/>
      <w:lang w:val="en-US" w:eastAsia="cs-CZ"/>
    </w:rPr>
  </w:style>
  <w:style w:type="paragraph" w:customStyle="1" w:styleId="Normlny1">
    <w:name w:val="Normálny1"/>
    <w:basedOn w:val="Normlny"/>
    <w:rsid w:val="00EF16C2"/>
    <w:pPr>
      <w:widowControl w:val="0"/>
      <w:suppressAutoHyphens/>
      <w:spacing w:after="0" w:line="240" w:lineRule="auto"/>
    </w:pPr>
    <w:rPr>
      <w:rFonts w:ascii="Times New Roman" w:hAnsi="Times New Roman"/>
      <w:sz w:val="24"/>
      <w:szCs w:val="20"/>
      <w:lang w:eastAsia="sk-SK"/>
    </w:rPr>
  </w:style>
  <w:style w:type="paragraph" w:styleId="Podtitul">
    <w:name w:val="Subtitle"/>
    <w:basedOn w:val="Normlny"/>
    <w:link w:val="PodtitulChar"/>
    <w:qFormat/>
    <w:rsid w:val="00EF16C2"/>
    <w:pPr>
      <w:spacing w:after="0" w:line="240" w:lineRule="auto"/>
      <w:jc w:val="center"/>
    </w:pPr>
    <w:rPr>
      <w:rFonts w:ascii="Arial" w:eastAsia="Calibri" w:hAnsi="Arial"/>
      <w:b/>
      <w:sz w:val="24"/>
      <w:szCs w:val="20"/>
      <w:lang w:eastAsia="cs-CZ"/>
    </w:rPr>
  </w:style>
  <w:style w:type="character" w:customStyle="1" w:styleId="PodtitulChar">
    <w:name w:val="Podtitul Char"/>
    <w:basedOn w:val="Predvolenpsmoodseku"/>
    <w:link w:val="Podtitul"/>
    <w:rsid w:val="00EF16C2"/>
    <w:rPr>
      <w:rFonts w:ascii="Arial" w:eastAsia="Calibri" w:hAnsi="Arial" w:cs="Times New Roman"/>
      <w:b/>
      <w:sz w:val="24"/>
      <w:szCs w:val="20"/>
      <w:lang w:eastAsia="cs-CZ"/>
    </w:rPr>
  </w:style>
  <w:style w:type="paragraph" w:customStyle="1" w:styleId="text1">
    <w:name w:val="text1"/>
    <w:basedOn w:val="Normlny"/>
    <w:rsid w:val="00EF16C2"/>
    <w:pPr>
      <w:overflowPunct w:val="0"/>
      <w:autoSpaceDE w:val="0"/>
      <w:autoSpaceDN w:val="0"/>
      <w:adjustRightInd w:val="0"/>
      <w:spacing w:before="60" w:after="60" w:line="240" w:lineRule="auto"/>
      <w:ind w:left="567" w:hanging="567"/>
      <w:jc w:val="both"/>
      <w:textAlignment w:val="baseline"/>
    </w:pPr>
    <w:rPr>
      <w:rFonts w:ascii="Arial" w:eastAsia="Calibri" w:hAnsi="Arial"/>
      <w:sz w:val="24"/>
      <w:szCs w:val="20"/>
      <w:lang w:eastAsia="cs-CZ"/>
    </w:rPr>
  </w:style>
  <w:style w:type="paragraph" w:customStyle="1" w:styleId="Bezmezer1">
    <w:name w:val="Bez mezer1"/>
    <w:rsid w:val="00EF16C2"/>
    <w:pPr>
      <w:spacing w:after="0" w:line="240" w:lineRule="auto"/>
    </w:pPr>
    <w:rPr>
      <w:rFonts w:ascii="Calibri" w:eastAsia="Times New Roman" w:hAnsi="Calibri" w:cs="Times New Roman"/>
      <w:lang w:val="cs-CZ"/>
    </w:rPr>
  </w:style>
  <w:style w:type="character" w:customStyle="1" w:styleId="Zhlavie4">
    <w:name w:val="Záhlavie #4_"/>
    <w:link w:val="Zhlavie40"/>
    <w:locked/>
    <w:rsid w:val="00EF16C2"/>
    <w:rPr>
      <w:rFonts w:ascii="Arial" w:hAnsi="Arial"/>
      <w:sz w:val="21"/>
      <w:shd w:val="clear" w:color="auto" w:fill="FFFFFF"/>
    </w:rPr>
  </w:style>
  <w:style w:type="paragraph" w:customStyle="1" w:styleId="Zhlavie40">
    <w:name w:val="Záhlavie #4"/>
    <w:basedOn w:val="Normlny"/>
    <w:link w:val="Zhlavie4"/>
    <w:rsid w:val="00EF16C2"/>
    <w:pPr>
      <w:shd w:val="clear" w:color="auto" w:fill="FFFFFF"/>
      <w:spacing w:after="480" w:line="278" w:lineRule="exact"/>
      <w:ind w:hanging="700"/>
      <w:jc w:val="right"/>
      <w:outlineLvl w:val="3"/>
    </w:pPr>
    <w:rPr>
      <w:rFonts w:ascii="Arial" w:eastAsiaTheme="minorHAnsi" w:hAnsi="Arial" w:cstheme="minorBidi"/>
      <w:sz w:val="21"/>
      <w:shd w:val="clear" w:color="auto" w:fill="FFFFFF"/>
    </w:rPr>
  </w:style>
  <w:style w:type="paragraph" w:customStyle="1" w:styleId="Zkladntext20">
    <w:name w:val="Základní text2"/>
    <w:rsid w:val="00EF16C2"/>
    <w:pPr>
      <w:autoSpaceDE w:val="0"/>
      <w:autoSpaceDN w:val="0"/>
      <w:adjustRightInd w:val="0"/>
      <w:spacing w:after="0" w:line="240" w:lineRule="auto"/>
    </w:pPr>
    <w:rPr>
      <w:rFonts w:ascii="Times New Roman" w:eastAsia="Calibri" w:hAnsi="Times New Roman" w:cs="Times New Roman"/>
      <w:color w:val="000000"/>
      <w:sz w:val="20"/>
      <w:szCs w:val="24"/>
      <w:lang w:eastAsia="sk-SK"/>
    </w:rPr>
  </w:style>
  <w:style w:type="character" w:customStyle="1" w:styleId="formtitle1">
    <w:name w:val="formtitle1"/>
    <w:rsid w:val="00EF16C2"/>
    <w:rPr>
      <w:rFonts w:ascii="Verdana" w:hAnsi="Verdana"/>
      <w:b/>
      <w:sz w:val="24"/>
    </w:rPr>
  </w:style>
  <w:style w:type="character" w:customStyle="1" w:styleId="apple-style-span">
    <w:name w:val="apple-style-span"/>
    <w:rsid w:val="00EF16C2"/>
  </w:style>
  <w:style w:type="character" w:customStyle="1" w:styleId="hps">
    <w:name w:val="hps"/>
    <w:rsid w:val="00EF16C2"/>
  </w:style>
  <w:style w:type="paragraph" w:customStyle="1" w:styleId="Textvysvetlivky1">
    <w:name w:val="Text vysvetlivky1"/>
    <w:basedOn w:val="Normlny"/>
    <w:link w:val="TextvysvetlivkyChar"/>
    <w:rsid w:val="00EF16C2"/>
    <w:pPr>
      <w:spacing w:after="0" w:line="240" w:lineRule="auto"/>
    </w:pPr>
    <w:rPr>
      <w:rFonts w:ascii="Times New Roman" w:eastAsia="Calibri" w:hAnsi="Times New Roman"/>
      <w:sz w:val="20"/>
      <w:szCs w:val="20"/>
      <w:lang w:eastAsia="cs-CZ"/>
    </w:rPr>
  </w:style>
  <w:style w:type="character" w:customStyle="1" w:styleId="TextvysvetlivkyChar">
    <w:name w:val="Text vysvetlivky Char"/>
    <w:link w:val="Textvysvetlivky1"/>
    <w:locked/>
    <w:rsid w:val="00EF16C2"/>
    <w:rPr>
      <w:rFonts w:ascii="Times New Roman" w:eastAsia="Calibri" w:hAnsi="Times New Roman" w:cs="Times New Roman"/>
      <w:sz w:val="20"/>
      <w:szCs w:val="20"/>
      <w:lang w:eastAsia="cs-CZ"/>
    </w:rPr>
  </w:style>
  <w:style w:type="character" w:customStyle="1" w:styleId="Odkaznavysvetlivku1">
    <w:name w:val="Odkaz na vysvetlivku1"/>
    <w:rsid w:val="00EF16C2"/>
    <w:rPr>
      <w:vertAlign w:val="superscript"/>
    </w:rPr>
  </w:style>
  <w:style w:type="character" w:customStyle="1" w:styleId="truktradokumentuChar">
    <w:name w:val="Štruktúra dokumentu Char"/>
    <w:link w:val="truktradokumentu"/>
    <w:locked/>
    <w:rsid w:val="00EF16C2"/>
    <w:rPr>
      <w:rFonts w:ascii="Tahoma" w:hAnsi="Tahoma"/>
      <w:noProof/>
      <w:sz w:val="24"/>
      <w:shd w:val="clear" w:color="auto" w:fill="000080"/>
    </w:rPr>
  </w:style>
  <w:style w:type="paragraph" w:styleId="truktradokumentu">
    <w:name w:val="Document Map"/>
    <w:basedOn w:val="Normlny"/>
    <w:link w:val="truktradokumentuChar"/>
    <w:rsid w:val="00EF16C2"/>
    <w:pPr>
      <w:shd w:val="clear" w:color="auto" w:fill="000080"/>
      <w:spacing w:after="0" w:line="240" w:lineRule="auto"/>
    </w:pPr>
    <w:rPr>
      <w:rFonts w:ascii="Tahoma" w:eastAsiaTheme="minorHAnsi" w:hAnsi="Tahoma" w:cstheme="minorBidi"/>
      <w:sz w:val="24"/>
      <w:shd w:val="clear" w:color="auto" w:fill="000080"/>
    </w:rPr>
  </w:style>
  <w:style w:type="character" w:customStyle="1" w:styleId="truktradokumentuChar1">
    <w:name w:val="Štruktúra dokumentu Char1"/>
    <w:basedOn w:val="Predvolenpsmoodseku"/>
    <w:semiHidden/>
    <w:rsid w:val="00EF16C2"/>
    <w:rPr>
      <w:rFonts w:ascii="Segoe UI" w:eastAsia="Times New Roman" w:hAnsi="Segoe UI" w:cs="Segoe UI"/>
      <w:sz w:val="16"/>
      <w:szCs w:val="16"/>
    </w:rPr>
  </w:style>
  <w:style w:type="paragraph" w:customStyle="1" w:styleId="NormalWeb1">
    <w:name w:val="Normal (Web)1"/>
    <w:basedOn w:val="Normlny"/>
    <w:rsid w:val="00EF16C2"/>
    <w:pPr>
      <w:widowControl w:val="0"/>
      <w:overflowPunct w:val="0"/>
      <w:autoSpaceDE w:val="0"/>
      <w:autoSpaceDN w:val="0"/>
      <w:adjustRightInd w:val="0"/>
      <w:spacing w:before="100" w:after="100" w:line="240" w:lineRule="auto"/>
    </w:pPr>
    <w:rPr>
      <w:rFonts w:ascii="Times New Roman" w:eastAsia="Calibri" w:hAnsi="Times New Roman"/>
      <w:sz w:val="24"/>
      <w:szCs w:val="20"/>
      <w:lang w:eastAsia="sk-SK"/>
    </w:rPr>
  </w:style>
  <w:style w:type="paragraph" w:customStyle="1" w:styleId="Normlnywebov2">
    <w:name w:val="Normálny (webový)2"/>
    <w:basedOn w:val="Normlny"/>
    <w:rsid w:val="00EF16C2"/>
    <w:pPr>
      <w:widowControl w:val="0"/>
      <w:overflowPunct w:val="0"/>
      <w:autoSpaceDE w:val="0"/>
      <w:autoSpaceDN w:val="0"/>
      <w:adjustRightInd w:val="0"/>
      <w:spacing w:before="100" w:after="100" w:line="240" w:lineRule="auto"/>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EF16C2"/>
    <w:pPr>
      <w:overflowPunct w:val="0"/>
      <w:autoSpaceDE w:val="0"/>
      <w:autoSpaceDN w:val="0"/>
      <w:adjustRightInd w:val="0"/>
      <w:spacing w:after="0" w:line="240" w:lineRule="auto"/>
      <w:jc w:val="center"/>
    </w:pPr>
    <w:rPr>
      <w:rFonts w:ascii="Times New Roman" w:eastAsia="Calibri" w:hAnsi="Times New Roman"/>
      <w:color w:val="FF0000"/>
      <w:sz w:val="20"/>
      <w:szCs w:val="20"/>
      <w:lang w:eastAsia="sk-SK"/>
    </w:rPr>
  </w:style>
  <w:style w:type="paragraph" w:customStyle="1" w:styleId="Zarkazkladnhotextu31">
    <w:name w:val="Zarážka základného textu 31"/>
    <w:basedOn w:val="Normlny"/>
    <w:rsid w:val="00EF16C2"/>
    <w:pPr>
      <w:overflowPunct w:val="0"/>
      <w:autoSpaceDE w:val="0"/>
      <w:autoSpaceDN w:val="0"/>
      <w:adjustRightInd w:val="0"/>
      <w:spacing w:after="0" w:line="240" w:lineRule="auto"/>
      <w:ind w:left="4860"/>
    </w:pPr>
    <w:rPr>
      <w:rFonts w:ascii="Times New Roman" w:eastAsia="Calibri" w:hAnsi="Times New Roman"/>
      <w:sz w:val="30"/>
      <w:szCs w:val="20"/>
      <w:lang w:eastAsia="sk-SK"/>
    </w:rPr>
  </w:style>
  <w:style w:type="paragraph" w:customStyle="1" w:styleId="Zarkazkladnhotextu21">
    <w:name w:val="Zarážka základného textu 21"/>
    <w:basedOn w:val="Normlny"/>
    <w:uiPriority w:val="99"/>
    <w:rsid w:val="00EF16C2"/>
    <w:pPr>
      <w:overflowPunct w:val="0"/>
      <w:autoSpaceDE w:val="0"/>
      <w:autoSpaceDN w:val="0"/>
      <w:adjustRightInd w:val="0"/>
      <w:spacing w:after="0" w:line="240" w:lineRule="auto"/>
      <w:ind w:left="360"/>
      <w:jc w:val="both"/>
    </w:pPr>
    <w:rPr>
      <w:rFonts w:ascii="Times New Roman" w:eastAsia="Calibri" w:hAnsi="Times New Roman"/>
      <w:sz w:val="24"/>
      <w:szCs w:val="20"/>
      <w:lang w:eastAsia="sk-SK"/>
    </w:rPr>
  </w:style>
  <w:style w:type="paragraph" w:customStyle="1" w:styleId="Zkladntext21">
    <w:name w:val="Základný text 21"/>
    <w:basedOn w:val="Normlny"/>
    <w:rsid w:val="00EF16C2"/>
    <w:pPr>
      <w:overflowPunct w:val="0"/>
      <w:autoSpaceDE w:val="0"/>
      <w:autoSpaceDN w:val="0"/>
      <w:adjustRightInd w:val="0"/>
      <w:spacing w:after="0" w:line="240" w:lineRule="auto"/>
      <w:jc w:val="both"/>
    </w:pPr>
    <w:rPr>
      <w:rFonts w:ascii="Times New Roman" w:eastAsia="Calibri" w:hAnsi="Times New Roman"/>
      <w:sz w:val="24"/>
      <w:szCs w:val="20"/>
      <w:lang w:eastAsia="sk-SK"/>
    </w:rPr>
  </w:style>
  <w:style w:type="character" w:customStyle="1" w:styleId="Strong1">
    <w:name w:val="Strong1"/>
    <w:rsid w:val="00EF16C2"/>
    <w:rPr>
      <w:b/>
      <w:sz w:val="20"/>
    </w:rPr>
  </w:style>
  <w:style w:type="character" w:customStyle="1" w:styleId="Siln2">
    <w:name w:val="Silný2"/>
    <w:rsid w:val="00EF16C2"/>
    <w:rPr>
      <w:b/>
      <w:sz w:val="20"/>
    </w:rPr>
  </w:style>
  <w:style w:type="paragraph" w:customStyle="1" w:styleId="Standard">
    <w:name w:val="Standard"/>
    <w:basedOn w:val="Normlny"/>
    <w:rsid w:val="00EF16C2"/>
    <w:pPr>
      <w:spacing w:before="120" w:after="120" w:line="240" w:lineRule="auto"/>
      <w:jc w:val="both"/>
    </w:pPr>
    <w:rPr>
      <w:rFonts w:ascii="FuturaA Bk BT" w:eastAsia="Calibri" w:hAnsi="FuturaA Bk BT" w:cs="FuturaA Bk BT"/>
      <w:lang w:val="en-GB" w:eastAsia="es-ES"/>
    </w:rPr>
  </w:style>
  <w:style w:type="paragraph" w:customStyle="1" w:styleId="Normlnywebov3">
    <w:name w:val="Normálny (webový)3"/>
    <w:basedOn w:val="Normlny"/>
    <w:rsid w:val="00EF16C2"/>
    <w:pPr>
      <w:widowControl w:val="0"/>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EF16C2"/>
    <w:pPr>
      <w:overflowPunct w:val="0"/>
      <w:autoSpaceDE w:val="0"/>
      <w:autoSpaceDN w:val="0"/>
      <w:adjustRightInd w:val="0"/>
      <w:spacing w:after="0" w:line="240" w:lineRule="auto"/>
      <w:jc w:val="center"/>
      <w:textAlignment w:val="baseline"/>
    </w:pPr>
    <w:rPr>
      <w:rFonts w:ascii="Times New Roman" w:eastAsia="Calibri" w:hAnsi="Times New Roman"/>
      <w:color w:val="FF0000"/>
      <w:sz w:val="20"/>
      <w:szCs w:val="20"/>
      <w:lang w:eastAsia="sk-SK"/>
    </w:rPr>
  </w:style>
  <w:style w:type="paragraph" w:customStyle="1" w:styleId="Zarkazkladnhotextu32">
    <w:name w:val="Zarážka základného textu 32"/>
    <w:basedOn w:val="Normlny"/>
    <w:rsid w:val="00EF16C2"/>
    <w:pPr>
      <w:overflowPunct w:val="0"/>
      <w:autoSpaceDE w:val="0"/>
      <w:autoSpaceDN w:val="0"/>
      <w:adjustRightInd w:val="0"/>
      <w:spacing w:after="0" w:line="240" w:lineRule="auto"/>
      <w:ind w:left="4860"/>
      <w:textAlignment w:val="baseline"/>
    </w:pPr>
    <w:rPr>
      <w:rFonts w:ascii="Times New Roman" w:eastAsia="Calibri" w:hAnsi="Times New Roman"/>
      <w:sz w:val="30"/>
      <w:szCs w:val="20"/>
      <w:lang w:eastAsia="sk-SK"/>
    </w:rPr>
  </w:style>
  <w:style w:type="paragraph" w:customStyle="1" w:styleId="Zarkazkladnhotextu22">
    <w:name w:val="Zarážka základného textu 22"/>
    <w:basedOn w:val="Normlny"/>
    <w:rsid w:val="00EF16C2"/>
    <w:pPr>
      <w:overflowPunct w:val="0"/>
      <w:autoSpaceDE w:val="0"/>
      <w:autoSpaceDN w:val="0"/>
      <w:adjustRightInd w:val="0"/>
      <w:spacing w:after="0" w:line="240" w:lineRule="auto"/>
      <w:ind w:left="360"/>
      <w:jc w:val="both"/>
      <w:textAlignment w:val="baseline"/>
    </w:pPr>
    <w:rPr>
      <w:rFonts w:ascii="Times New Roman" w:eastAsia="Calibri" w:hAnsi="Times New Roman"/>
      <w:sz w:val="24"/>
      <w:szCs w:val="20"/>
      <w:lang w:eastAsia="sk-SK"/>
    </w:rPr>
  </w:style>
  <w:style w:type="character" w:customStyle="1" w:styleId="Siln3">
    <w:name w:val="Silný3"/>
    <w:rsid w:val="00EF16C2"/>
    <w:rPr>
      <w:b/>
      <w:sz w:val="20"/>
    </w:rPr>
  </w:style>
  <w:style w:type="paragraph" w:customStyle="1" w:styleId="Zkladntext22">
    <w:name w:val="Základný text 22"/>
    <w:basedOn w:val="Normlny"/>
    <w:rsid w:val="00EF16C2"/>
    <w:pPr>
      <w:overflowPunct w:val="0"/>
      <w:autoSpaceDE w:val="0"/>
      <w:autoSpaceDN w:val="0"/>
      <w:adjustRightInd w:val="0"/>
      <w:spacing w:after="0" w:line="240" w:lineRule="auto"/>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EF16C2"/>
    <w:pPr>
      <w:spacing w:after="0" w:line="240" w:lineRule="auto"/>
    </w:pPr>
    <w:rPr>
      <w:rFonts w:cs="Mangal"/>
      <w:szCs w:val="21"/>
    </w:rPr>
  </w:style>
  <w:style w:type="character" w:customStyle="1" w:styleId="ObyajntextChar">
    <w:name w:val="Obyčajný text Char"/>
    <w:basedOn w:val="Predvolenpsmoodseku"/>
    <w:link w:val="Obyajntext"/>
    <w:uiPriority w:val="99"/>
    <w:rsid w:val="00EF16C2"/>
    <w:rPr>
      <w:rFonts w:ascii="Calibri" w:eastAsia="Times New Roman" w:hAnsi="Calibri" w:cs="Mangal"/>
      <w:szCs w:val="21"/>
    </w:rPr>
  </w:style>
  <w:style w:type="character" w:customStyle="1" w:styleId="urtxth3urh3color">
    <w:name w:val="urtxth3 urh3color"/>
    <w:rsid w:val="00EF16C2"/>
    <w:rPr>
      <w:rFonts w:cs="Times New Roman"/>
    </w:rPr>
  </w:style>
  <w:style w:type="character" w:customStyle="1" w:styleId="lnokChar">
    <w:name w:val="článok Char"/>
    <w:link w:val="lnok"/>
    <w:locked/>
    <w:rsid w:val="00EF16C2"/>
    <w:rPr>
      <w:rFonts w:ascii="Arial" w:hAnsi="Arial"/>
    </w:rPr>
  </w:style>
  <w:style w:type="paragraph" w:customStyle="1" w:styleId="lnok">
    <w:name w:val="článok"/>
    <w:basedOn w:val="Normlny"/>
    <w:link w:val="lnokChar"/>
    <w:rsid w:val="00EF16C2"/>
    <w:pPr>
      <w:tabs>
        <w:tab w:val="left" w:pos="454"/>
      </w:tabs>
      <w:spacing w:before="60" w:after="0" w:line="240" w:lineRule="auto"/>
      <w:ind w:left="454" w:hanging="454"/>
      <w:jc w:val="both"/>
    </w:pPr>
    <w:rPr>
      <w:rFonts w:ascii="Arial" w:eastAsiaTheme="minorHAnsi" w:hAnsi="Arial" w:cstheme="minorBidi"/>
    </w:rPr>
  </w:style>
  <w:style w:type="paragraph" w:customStyle="1" w:styleId="Odstavec1">
    <w:name w:val="Odstavec:1"/>
    <w:basedOn w:val="Normlny"/>
    <w:next w:val="Normlny"/>
    <w:rsid w:val="00EF16C2"/>
    <w:pPr>
      <w:overflowPunct w:val="0"/>
      <w:autoSpaceDE w:val="0"/>
      <w:autoSpaceDN w:val="0"/>
      <w:adjustRightInd w:val="0"/>
      <w:spacing w:after="0" w:line="240" w:lineRule="auto"/>
      <w:ind w:left="726"/>
      <w:jc w:val="both"/>
      <w:textAlignment w:val="baseline"/>
    </w:pPr>
    <w:rPr>
      <w:rFonts w:ascii="Times New Roman" w:eastAsia="Calibri" w:hAnsi="Times New Roman"/>
      <w:sz w:val="26"/>
      <w:szCs w:val="20"/>
      <w:lang w:eastAsia="sk-SK"/>
    </w:rPr>
  </w:style>
  <w:style w:type="paragraph" w:customStyle="1" w:styleId="Text21">
    <w:name w:val="Text2:1"/>
    <w:basedOn w:val="Normlny"/>
    <w:next w:val="Normlny"/>
    <w:rsid w:val="00EF16C2"/>
    <w:pPr>
      <w:overflowPunct w:val="0"/>
      <w:autoSpaceDE w:val="0"/>
      <w:autoSpaceDN w:val="0"/>
      <w:adjustRightInd w:val="0"/>
      <w:spacing w:before="170" w:after="0" w:line="240" w:lineRule="auto"/>
      <w:ind w:left="725" w:hanging="725"/>
      <w:jc w:val="both"/>
      <w:textAlignment w:val="baseline"/>
    </w:pPr>
    <w:rPr>
      <w:rFonts w:ascii="Times New Roman" w:eastAsia="Calibri" w:hAnsi="Times New Roman"/>
      <w:sz w:val="26"/>
      <w:szCs w:val="20"/>
      <w:lang w:eastAsia="sk-SK"/>
    </w:rPr>
  </w:style>
  <w:style w:type="paragraph" w:customStyle="1" w:styleId="DPHeading2Slovakarticle">
    <w:name w:val="D&amp;P Heading 2 (Slovak article)"/>
    <w:basedOn w:val="Normlny"/>
    <w:next w:val="Normlny"/>
    <w:rsid w:val="00EF16C2"/>
    <w:pPr>
      <w:keepNext/>
      <w:numPr>
        <w:ilvl w:val="1"/>
        <w:numId w:val="20"/>
      </w:numPr>
      <w:tabs>
        <w:tab w:val="left" w:pos="964"/>
      </w:tabs>
      <w:spacing w:before="240" w:after="120" w:line="240" w:lineRule="auto"/>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EF16C2"/>
    <w:pPr>
      <w:keepNext/>
      <w:numPr>
        <w:numId w:val="20"/>
      </w:numPr>
      <w:spacing w:before="240" w:after="120" w:line="240" w:lineRule="auto"/>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EF16C2"/>
    <w:pPr>
      <w:keepNext/>
      <w:numPr>
        <w:ilvl w:val="2"/>
        <w:numId w:val="20"/>
      </w:numPr>
      <w:spacing w:before="240" w:after="120" w:line="240" w:lineRule="auto"/>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EF16C2"/>
    <w:pPr>
      <w:keepNext/>
      <w:numPr>
        <w:ilvl w:val="3"/>
        <w:numId w:val="20"/>
      </w:numPr>
      <w:spacing w:before="240" w:after="120" w:line="240" w:lineRule="auto"/>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EF16C2"/>
    <w:pPr>
      <w:numPr>
        <w:ilvl w:val="4"/>
        <w:numId w:val="20"/>
      </w:numPr>
      <w:spacing w:before="240" w:after="120" w:line="240" w:lineRule="auto"/>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EF16C2"/>
    <w:rPr>
      <w:b w:val="0"/>
      <w:bCs w:val="0"/>
      <w:iCs w:val="0"/>
    </w:rPr>
  </w:style>
  <w:style w:type="paragraph" w:styleId="Nzov">
    <w:name w:val="Title"/>
    <w:basedOn w:val="Normlny"/>
    <w:next w:val="Zkladntext2"/>
    <w:link w:val="NzovChar"/>
    <w:qFormat/>
    <w:rsid w:val="00EF16C2"/>
    <w:pPr>
      <w:tabs>
        <w:tab w:val="num" w:pos="360"/>
      </w:tabs>
      <w:spacing w:before="240" w:after="120" w:line="240" w:lineRule="auto"/>
      <w:ind w:left="357" w:hanging="357"/>
    </w:pPr>
    <w:rPr>
      <w:rFonts w:ascii="Times New Roman" w:eastAsia="Calibri" w:hAnsi="Times New Roman"/>
      <w:b/>
      <w:szCs w:val="20"/>
      <w:lang w:eastAsia="sk-SK"/>
    </w:rPr>
  </w:style>
  <w:style w:type="character" w:customStyle="1" w:styleId="NzovChar">
    <w:name w:val="Názov Char"/>
    <w:basedOn w:val="Predvolenpsmoodseku"/>
    <w:link w:val="Nzov"/>
    <w:rsid w:val="00EF16C2"/>
    <w:rPr>
      <w:rFonts w:ascii="Times New Roman" w:eastAsia="Calibri" w:hAnsi="Times New Roman" w:cs="Times New Roman"/>
      <w:b/>
      <w:szCs w:val="20"/>
      <w:lang w:eastAsia="sk-SK"/>
    </w:rPr>
  </w:style>
  <w:style w:type="paragraph" w:customStyle="1" w:styleId="Normlny2">
    <w:name w:val="Normálny2"/>
    <w:basedOn w:val="Normlny"/>
    <w:rsid w:val="00EF16C2"/>
    <w:pPr>
      <w:widowControl w:val="0"/>
      <w:suppressAutoHyphens/>
      <w:spacing w:after="0" w:line="240" w:lineRule="auto"/>
    </w:pPr>
    <w:rPr>
      <w:rFonts w:ascii="Times New Roman" w:hAnsi="Times New Roman"/>
      <w:sz w:val="24"/>
      <w:szCs w:val="20"/>
      <w:lang w:eastAsia="sk-SK"/>
    </w:rPr>
  </w:style>
  <w:style w:type="paragraph" w:customStyle="1" w:styleId="Textkrper">
    <w:name w:val="Textkörper"/>
    <w:basedOn w:val="Normlny"/>
    <w:rsid w:val="00EF16C2"/>
    <w:pPr>
      <w:overflowPunct w:val="0"/>
      <w:autoSpaceDE w:val="0"/>
      <w:autoSpaceDN w:val="0"/>
      <w:adjustRightInd w:val="0"/>
      <w:spacing w:after="0" w:line="240" w:lineRule="auto"/>
      <w:jc w:val="both"/>
    </w:pPr>
    <w:rPr>
      <w:rFonts w:ascii="Times New Roman" w:eastAsia="Calibri" w:hAnsi="Times New Roman"/>
      <w:sz w:val="24"/>
      <w:szCs w:val="24"/>
      <w:lang w:eastAsia="cs-CZ"/>
    </w:rPr>
  </w:style>
  <w:style w:type="paragraph" w:styleId="Pokraovaniezoznamu">
    <w:name w:val="List Continue"/>
    <w:basedOn w:val="Normlny"/>
    <w:rsid w:val="00EF16C2"/>
    <w:pPr>
      <w:spacing w:after="120"/>
      <w:ind w:left="283"/>
      <w:contextualSpacing/>
    </w:pPr>
  </w:style>
  <w:style w:type="paragraph" w:customStyle="1" w:styleId="Normln">
    <w:name w:val="Norm‡ln’"/>
    <w:rsid w:val="00EF16C2"/>
    <w:pPr>
      <w:overflowPunct w:val="0"/>
      <w:autoSpaceDE w:val="0"/>
      <w:autoSpaceDN w:val="0"/>
      <w:adjustRightInd w:val="0"/>
      <w:spacing w:after="0" w:line="240" w:lineRule="auto"/>
      <w:textAlignment w:val="baseline"/>
    </w:pPr>
    <w:rPr>
      <w:rFonts w:ascii="Times New Roman" w:eastAsia="Calibri" w:hAnsi="Times New Roman" w:cs="Times New Roman"/>
      <w:sz w:val="24"/>
      <w:szCs w:val="20"/>
      <w:lang w:val="cs-CZ" w:eastAsia="sk-SK"/>
    </w:rPr>
  </w:style>
  <w:style w:type="character" w:customStyle="1" w:styleId="RozloendokumentuChar1">
    <w:name w:val="Rozložení dokumentu Char1"/>
    <w:semiHidden/>
    <w:rsid w:val="00EF16C2"/>
    <w:rPr>
      <w:rFonts w:ascii="Tahoma" w:eastAsia="Times New Roman" w:hAnsi="Tahoma" w:cs="Tahoma"/>
      <w:sz w:val="16"/>
      <w:szCs w:val="16"/>
    </w:rPr>
  </w:style>
  <w:style w:type="paragraph" w:styleId="Zoznam">
    <w:name w:val="List"/>
    <w:basedOn w:val="Normlny"/>
    <w:rsid w:val="00EF16C2"/>
    <w:pPr>
      <w:ind w:left="283" w:hanging="283"/>
      <w:contextualSpacing/>
    </w:pPr>
  </w:style>
  <w:style w:type="paragraph" w:styleId="Zoznam2">
    <w:name w:val="List 2"/>
    <w:basedOn w:val="Normlny"/>
    <w:uiPriority w:val="99"/>
    <w:rsid w:val="00EF16C2"/>
    <w:pPr>
      <w:ind w:left="566" w:hanging="283"/>
      <w:contextualSpacing/>
    </w:pPr>
  </w:style>
  <w:style w:type="paragraph" w:styleId="Zoznamsodrkami2">
    <w:name w:val="List Bullet 2"/>
    <w:basedOn w:val="Normlny"/>
    <w:autoRedefine/>
    <w:rsid w:val="00EF16C2"/>
    <w:pPr>
      <w:numPr>
        <w:numId w:val="17"/>
      </w:numPr>
      <w:tabs>
        <w:tab w:val="clear" w:pos="643"/>
        <w:tab w:val="left" w:pos="2700"/>
      </w:tabs>
      <w:spacing w:after="0" w:line="240" w:lineRule="auto"/>
      <w:ind w:left="0" w:firstLine="0"/>
    </w:pPr>
    <w:rPr>
      <w:rFonts w:ascii="Arial" w:eastAsia="Calibri" w:hAnsi="Arial" w:cs="Arial"/>
      <w:sz w:val="20"/>
      <w:szCs w:val="20"/>
      <w:lang w:eastAsia="sk-SK"/>
    </w:rPr>
  </w:style>
  <w:style w:type="paragraph" w:customStyle="1" w:styleId="Textodst1sl">
    <w:name w:val="Text odst.1čísl"/>
    <w:basedOn w:val="Normlny"/>
    <w:rsid w:val="00EF16C2"/>
    <w:pPr>
      <w:tabs>
        <w:tab w:val="left" w:pos="0"/>
        <w:tab w:val="left" w:pos="284"/>
        <w:tab w:val="left" w:pos="1701"/>
        <w:tab w:val="num" w:pos="2032"/>
      </w:tabs>
      <w:suppressAutoHyphens/>
      <w:spacing w:before="80" w:after="0" w:line="240" w:lineRule="auto"/>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EF16C2"/>
    <w:pPr>
      <w:spacing w:after="0" w:line="240" w:lineRule="auto"/>
    </w:pPr>
    <w:rPr>
      <w:rFonts w:ascii="Calibri" w:eastAsia="Times New Roman" w:hAnsi="Calibri" w:cs="Mangal"/>
    </w:rPr>
  </w:style>
  <w:style w:type="paragraph" w:customStyle="1" w:styleId="Zoznamslo2">
    <w:name w:val="Zoznam číslo 2"/>
    <w:basedOn w:val="Normlny"/>
    <w:rsid w:val="00EF16C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EF16C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sk-SK"/>
    </w:rPr>
  </w:style>
  <w:style w:type="character" w:customStyle="1" w:styleId="PsacstrojHTML1">
    <w:name w:val="Psací stroj HTML1"/>
    <w:rsid w:val="00EF16C2"/>
    <w:rPr>
      <w:rFonts w:ascii="Courier New" w:hAnsi="Courier New"/>
      <w:sz w:val="20"/>
    </w:rPr>
  </w:style>
  <w:style w:type="paragraph" w:styleId="Oznaitext">
    <w:name w:val="Block Text"/>
    <w:basedOn w:val="Normlny"/>
    <w:rsid w:val="00EF16C2"/>
    <w:pPr>
      <w:spacing w:before="120" w:after="0" w:line="240" w:lineRule="atLeast"/>
      <w:ind w:left="284" w:right="140" w:hanging="284"/>
      <w:jc w:val="both"/>
    </w:pPr>
    <w:rPr>
      <w:rFonts w:ascii="Arial" w:eastAsia="Calibri" w:hAnsi="Arial" w:cs="Arial"/>
      <w:lang w:eastAsia="sk-SK"/>
    </w:rPr>
  </w:style>
  <w:style w:type="paragraph" w:customStyle="1" w:styleId="text2">
    <w:name w:val="text2"/>
    <w:basedOn w:val="Normlny"/>
    <w:rsid w:val="00EF16C2"/>
    <w:pPr>
      <w:tabs>
        <w:tab w:val="left" w:pos="426"/>
      </w:tabs>
      <w:overflowPunct w:val="0"/>
      <w:autoSpaceDE w:val="0"/>
      <w:autoSpaceDN w:val="0"/>
      <w:adjustRightInd w:val="0"/>
      <w:spacing w:before="60" w:after="60" w:line="240" w:lineRule="auto"/>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EF16C2"/>
    <w:pPr>
      <w:tabs>
        <w:tab w:val="left" w:pos="709"/>
      </w:tabs>
      <w:overflowPunct w:val="0"/>
      <w:autoSpaceDE w:val="0"/>
      <w:autoSpaceDN w:val="0"/>
      <w:adjustRightInd w:val="0"/>
      <w:spacing w:after="0"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EF16C2"/>
    <w:pPr>
      <w:overflowPunct w:val="0"/>
      <w:autoSpaceDE w:val="0"/>
      <w:autoSpaceDN w:val="0"/>
      <w:spacing w:before="100" w:after="100" w:line="240" w:lineRule="auto"/>
    </w:pPr>
    <w:rPr>
      <w:rFonts w:ascii="Times New Roman" w:eastAsia="Calibri" w:hAnsi="Times New Roman"/>
      <w:sz w:val="24"/>
      <w:szCs w:val="24"/>
      <w:lang w:eastAsia="sk-SK"/>
    </w:rPr>
  </w:style>
  <w:style w:type="paragraph" w:customStyle="1" w:styleId="Normlnweb6">
    <w:name w:val="Normální (web)6"/>
    <w:basedOn w:val="Normlny"/>
    <w:rsid w:val="00EF16C2"/>
    <w:pPr>
      <w:spacing w:after="0" w:line="240" w:lineRule="auto"/>
    </w:pPr>
    <w:rPr>
      <w:rFonts w:ascii="Times New Roman" w:eastAsia="Calibri" w:hAnsi="Times New Roman"/>
      <w:sz w:val="24"/>
      <w:szCs w:val="24"/>
      <w:lang w:eastAsia="sk-SK"/>
    </w:rPr>
  </w:style>
  <w:style w:type="paragraph" w:customStyle="1" w:styleId="Normlnweb26">
    <w:name w:val="Normální (web)26"/>
    <w:basedOn w:val="Normlny"/>
    <w:rsid w:val="00EF16C2"/>
    <w:pPr>
      <w:spacing w:after="0" w:line="240" w:lineRule="auto"/>
    </w:pPr>
    <w:rPr>
      <w:rFonts w:ascii="Times New Roman" w:eastAsia="Calibri" w:hAnsi="Times New Roman"/>
      <w:sz w:val="24"/>
      <w:szCs w:val="24"/>
      <w:lang w:eastAsia="sk-SK"/>
    </w:rPr>
  </w:style>
  <w:style w:type="paragraph" w:customStyle="1" w:styleId="Odsekzoznamu2">
    <w:name w:val="Odsek zoznamu2"/>
    <w:basedOn w:val="Normlny"/>
    <w:rsid w:val="00EF16C2"/>
    <w:pPr>
      <w:spacing w:after="0" w:line="240" w:lineRule="auto"/>
      <w:ind w:left="720"/>
      <w:contextualSpacing/>
    </w:pPr>
    <w:rPr>
      <w:rFonts w:ascii="Arial" w:hAnsi="Arial"/>
      <w:sz w:val="20"/>
      <w:szCs w:val="24"/>
      <w:lang w:eastAsia="sk-SK"/>
    </w:rPr>
  </w:style>
  <w:style w:type="paragraph" w:customStyle="1" w:styleId="Zarkazkladnhotextu30">
    <w:name w:val="Zarážka základného textu3"/>
    <w:basedOn w:val="Normlny"/>
    <w:rsid w:val="00EF16C2"/>
    <w:pPr>
      <w:spacing w:after="0" w:line="240" w:lineRule="auto"/>
    </w:pPr>
    <w:rPr>
      <w:rFonts w:ascii="Arial" w:eastAsia="Calibri" w:hAnsi="Arial" w:cs="Arial"/>
      <w:sz w:val="20"/>
      <w:szCs w:val="20"/>
      <w:lang w:eastAsia="sk-SK"/>
    </w:rPr>
  </w:style>
  <w:style w:type="character" w:customStyle="1" w:styleId="BodyText2Char">
    <w:name w:val="Body Text 2 Char"/>
    <w:rsid w:val="00EF16C2"/>
    <w:rPr>
      <w:rFonts w:ascii="Arial" w:hAnsi="Arial"/>
      <w:noProof/>
      <w:sz w:val="14"/>
      <w:lang w:eastAsia="sk-SK"/>
    </w:rPr>
  </w:style>
  <w:style w:type="paragraph" w:customStyle="1" w:styleId="Zkladntext210">
    <w:name w:val="Základní text 21"/>
    <w:basedOn w:val="Normlny"/>
    <w:rsid w:val="00EF16C2"/>
    <w:pPr>
      <w:tabs>
        <w:tab w:val="left" w:pos="709"/>
      </w:tabs>
      <w:overflowPunct w:val="0"/>
      <w:autoSpaceDE w:val="0"/>
      <w:autoSpaceDN w:val="0"/>
      <w:adjustRightInd w:val="0"/>
      <w:spacing w:after="0" w:line="360" w:lineRule="auto"/>
      <w:ind w:left="709" w:hanging="709"/>
      <w:jc w:val="both"/>
    </w:pPr>
    <w:rPr>
      <w:rFonts w:ascii="Arial" w:hAnsi="Arial"/>
      <w:sz w:val="24"/>
      <w:szCs w:val="20"/>
      <w:lang w:eastAsia="cs-CZ"/>
    </w:rPr>
  </w:style>
  <w:style w:type="paragraph" w:customStyle="1" w:styleId="xl63">
    <w:name w:val="xl63"/>
    <w:basedOn w:val="Normlny"/>
    <w:rsid w:val="00EF1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4">
    <w:name w:val="xl64"/>
    <w:basedOn w:val="Normlny"/>
    <w:rsid w:val="00EF1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EF16C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6">
    <w:name w:val="xl66"/>
    <w:basedOn w:val="Normlny"/>
    <w:rsid w:val="00EF16C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7">
    <w:name w:val="xl67"/>
    <w:basedOn w:val="Normlny"/>
    <w:rsid w:val="00EF16C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8">
    <w:name w:val="xl68"/>
    <w:basedOn w:val="Normlny"/>
    <w:rsid w:val="00EF16C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9">
    <w:name w:val="xl69"/>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0">
    <w:name w:val="xl70"/>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1">
    <w:name w:val="xl71"/>
    <w:basedOn w:val="Normlny"/>
    <w:rsid w:val="00EF16C2"/>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2">
    <w:name w:val="xl72"/>
    <w:basedOn w:val="Normlny"/>
    <w:rsid w:val="00EF16C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3">
    <w:name w:val="xl73"/>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4">
    <w:name w:val="xl74"/>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5">
    <w:name w:val="xl75"/>
    <w:basedOn w:val="Normlny"/>
    <w:rsid w:val="00EF16C2"/>
    <w:pPr>
      <w:pBdr>
        <w:top w:val="single" w:sz="8"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6">
    <w:name w:val="xl76"/>
    <w:basedOn w:val="Normlny"/>
    <w:rsid w:val="00EF16C2"/>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7">
    <w:name w:val="xl77"/>
    <w:basedOn w:val="Normlny"/>
    <w:rsid w:val="00EF16C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8">
    <w:name w:val="xl78"/>
    <w:basedOn w:val="Normlny"/>
    <w:rsid w:val="00EF16C2"/>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9">
    <w:name w:val="xl79"/>
    <w:basedOn w:val="Normlny"/>
    <w:rsid w:val="00EF16C2"/>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character" w:styleId="Zvraznenie">
    <w:name w:val="Emphasis"/>
    <w:qFormat/>
    <w:rsid w:val="00EF16C2"/>
    <w:rPr>
      <w:b/>
    </w:rPr>
  </w:style>
  <w:style w:type="paragraph" w:customStyle="1" w:styleId="Blockquote">
    <w:name w:val="Blockquote"/>
    <w:basedOn w:val="Normlny"/>
    <w:rsid w:val="00EF16C2"/>
    <w:pPr>
      <w:overflowPunct w:val="0"/>
      <w:autoSpaceDE w:val="0"/>
      <w:autoSpaceDN w:val="0"/>
      <w:adjustRightInd w:val="0"/>
      <w:spacing w:before="100" w:after="100" w:line="240" w:lineRule="auto"/>
      <w:ind w:left="360" w:right="360"/>
      <w:textAlignment w:val="baseline"/>
    </w:pPr>
    <w:rPr>
      <w:rFonts w:ascii="Times New Roman" w:eastAsia="Calibri" w:hAnsi="Times New Roman"/>
      <w:sz w:val="24"/>
      <w:szCs w:val="24"/>
      <w:lang w:eastAsia="sk-SK"/>
    </w:rPr>
  </w:style>
  <w:style w:type="character" w:styleId="sloriadka">
    <w:name w:val="line number"/>
    <w:rsid w:val="00EF16C2"/>
    <w:rPr>
      <w:rFonts w:cs="Times New Roman"/>
    </w:rPr>
  </w:style>
  <w:style w:type="paragraph" w:customStyle="1" w:styleId="Zhlav">
    <w:name w:val="Z‡hlav’"/>
    <w:basedOn w:val="Normln"/>
    <w:rsid w:val="00EF16C2"/>
    <w:pPr>
      <w:tabs>
        <w:tab w:val="center" w:pos="4536"/>
        <w:tab w:val="right" w:pos="9072"/>
      </w:tabs>
    </w:pPr>
  </w:style>
  <w:style w:type="paragraph" w:customStyle="1" w:styleId="Normlny3">
    <w:name w:val="Normálny3"/>
    <w:basedOn w:val="Normlny"/>
    <w:rsid w:val="00EF16C2"/>
    <w:pPr>
      <w:widowControl w:val="0"/>
      <w:suppressAutoHyphens/>
      <w:spacing w:after="0" w:line="240" w:lineRule="auto"/>
    </w:pPr>
    <w:rPr>
      <w:rFonts w:ascii="Times New Roman" w:hAnsi="Times New Roman"/>
      <w:sz w:val="24"/>
      <w:szCs w:val="20"/>
      <w:lang w:eastAsia="sk-SK"/>
    </w:rPr>
  </w:style>
  <w:style w:type="paragraph" w:customStyle="1" w:styleId="zmlclanky">
    <w:name w:val="zml_clanky"/>
    <w:basedOn w:val="Normlny"/>
    <w:rsid w:val="00EF16C2"/>
    <w:pPr>
      <w:numPr>
        <w:numId w:val="21"/>
      </w:numPr>
      <w:spacing w:after="120" w:line="360" w:lineRule="auto"/>
      <w:jc w:val="both"/>
    </w:pPr>
    <w:rPr>
      <w:rFonts w:ascii="Times New Roman" w:eastAsia="Calibri" w:hAnsi="Times New Roman"/>
      <w:sz w:val="24"/>
      <w:szCs w:val="20"/>
      <w:lang w:eastAsia="cs-CZ"/>
    </w:rPr>
  </w:style>
  <w:style w:type="character" w:styleId="PouitHypertextovPrepojenie">
    <w:name w:val="FollowedHyperlink"/>
    <w:uiPriority w:val="99"/>
    <w:rsid w:val="00EF16C2"/>
    <w:rPr>
      <w:color w:val="800080"/>
      <w:u w:val="single"/>
    </w:rPr>
  </w:style>
  <w:style w:type="paragraph" w:customStyle="1" w:styleId="text3">
    <w:name w:val="text3"/>
    <w:basedOn w:val="Normlny"/>
    <w:rsid w:val="00EF16C2"/>
    <w:pPr>
      <w:overflowPunct w:val="0"/>
      <w:autoSpaceDE w:val="0"/>
      <w:autoSpaceDN w:val="0"/>
      <w:adjustRightInd w:val="0"/>
      <w:spacing w:before="60" w:after="60" w:line="240" w:lineRule="auto"/>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EF16C2"/>
    <w:pPr>
      <w:suppressAutoHyphens/>
      <w:spacing w:after="0" w:line="240" w:lineRule="auto"/>
      <w:ind w:left="360"/>
      <w:jc w:val="both"/>
    </w:pPr>
    <w:rPr>
      <w:rFonts w:ascii="Arial" w:eastAsia="Calibri" w:hAnsi="Arial"/>
      <w:szCs w:val="24"/>
      <w:lang w:eastAsia="ar-SA"/>
    </w:rPr>
  </w:style>
  <w:style w:type="paragraph" w:customStyle="1" w:styleId="Zarkazkladnhotextu33">
    <w:name w:val="Zarážka základného textu 33"/>
    <w:basedOn w:val="Normlny"/>
    <w:rsid w:val="00EF16C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EF16C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Zkladntext310">
    <w:name w:val="Základní text 31"/>
    <w:basedOn w:val="Normlny"/>
    <w:rsid w:val="00EF16C2"/>
    <w:pPr>
      <w:widowControl w:val="0"/>
      <w:suppressAutoHyphens/>
      <w:spacing w:after="0" w:line="240" w:lineRule="auto"/>
      <w:jc w:val="both"/>
    </w:pPr>
    <w:rPr>
      <w:rFonts w:ascii="Arial" w:hAnsi="Arial" w:cs="Arial"/>
      <w:sz w:val="24"/>
      <w:szCs w:val="24"/>
    </w:rPr>
  </w:style>
  <w:style w:type="paragraph" w:customStyle="1" w:styleId="Odstavecseseznamem1">
    <w:name w:val="Odstavec se seznamem1"/>
    <w:basedOn w:val="Normlny"/>
    <w:rsid w:val="00EF16C2"/>
    <w:pPr>
      <w:spacing w:after="0" w:line="240" w:lineRule="auto"/>
      <w:ind w:left="720"/>
      <w:contextualSpacing/>
    </w:pPr>
    <w:rPr>
      <w:rFonts w:ascii="Times New Roman" w:eastAsia="Calibri" w:hAnsi="Times New Roman"/>
      <w:sz w:val="24"/>
      <w:szCs w:val="24"/>
      <w:lang w:eastAsia="sk-SK"/>
    </w:rPr>
  </w:style>
  <w:style w:type="paragraph" w:customStyle="1" w:styleId="Import0">
    <w:name w:val="Import 0"/>
    <w:basedOn w:val="Normlny"/>
    <w:rsid w:val="00EF16C2"/>
    <w:pPr>
      <w:widowControl w:val="0"/>
      <w:spacing w:after="0" w:line="240" w:lineRule="auto"/>
    </w:pPr>
    <w:rPr>
      <w:rFonts w:ascii="Times New Roman" w:eastAsia="Calibri" w:hAnsi="Times New Roman"/>
      <w:sz w:val="24"/>
      <w:szCs w:val="20"/>
      <w:lang w:eastAsia="sk-SK"/>
    </w:rPr>
  </w:style>
  <w:style w:type="paragraph" w:customStyle="1" w:styleId="Styl1">
    <w:name w:val="Styl1"/>
    <w:basedOn w:val="Normlny"/>
    <w:rsid w:val="00EF16C2"/>
    <w:pPr>
      <w:suppressAutoHyphens/>
      <w:spacing w:after="0" w:line="240" w:lineRule="auto"/>
      <w:ind w:left="709" w:hanging="283"/>
    </w:pPr>
    <w:rPr>
      <w:rFonts w:ascii="Arial" w:eastAsia="Calibri" w:hAnsi="Arial"/>
      <w:sz w:val="20"/>
      <w:szCs w:val="20"/>
      <w:lang w:eastAsia="sk-SK"/>
    </w:rPr>
  </w:style>
  <w:style w:type="paragraph" w:customStyle="1" w:styleId="BodyText21">
    <w:name w:val="Body Text 21"/>
    <w:basedOn w:val="Normlny"/>
    <w:uiPriority w:val="99"/>
    <w:rsid w:val="00EF16C2"/>
    <w:pPr>
      <w:spacing w:after="0" w:line="240" w:lineRule="auto"/>
      <w:jc w:val="both"/>
    </w:pPr>
    <w:rPr>
      <w:rFonts w:ascii="Times New Roman" w:eastAsia="Calibri" w:hAnsi="Times New Roman"/>
      <w:sz w:val="24"/>
      <w:szCs w:val="24"/>
      <w:lang w:eastAsia="sk-SK"/>
    </w:rPr>
  </w:style>
  <w:style w:type="paragraph" w:customStyle="1" w:styleId="BodyTextIndent31">
    <w:name w:val="Body Text Indent 31"/>
    <w:basedOn w:val="Normlny"/>
    <w:rsid w:val="00EF16C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EF16C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Import1">
    <w:name w:val="Import 1"/>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EF16C2"/>
    <w:pPr>
      <w:tabs>
        <w:tab w:val="left" w:pos="11376"/>
      </w:tabs>
    </w:pPr>
    <w:rPr>
      <w:rFonts w:ascii="Courier New" w:hAnsi="Courier New"/>
      <w:b/>
    </w:rPr>
  </w:style>
  <w:style w:type="paragraph" w:customStyle="1" w:styleId="Import9">
    <w:name w:val="Import 9"/>
    <w:basedOn w:val="Import0"/>
    <w:rsid w:val="00EF16C2"/>
    <w:pPr>
      <w:tabs>
        <w:tab w:val="left" w:pos="11952"/>
      </w:tabs>
    </w:pPr>
    <w:rPr>
      <w:rFonts w:ascii="Courier New" w:hAnsi="Courier New"/>
      <w:b/>
    </w:rPr>
  </w:style>
  <w:style w:type="paragraph" w:customStyle="1" w:styleId="Import10">
    <w:name w:val="Import 10"/>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EF16C2"/>
    <w:rPr>
      <w:rFonts w:ascii="Arial" w:hAnsi="Arial"/>
      <w:sz w:val="40"/>
      <w:lang w:val="sk-SK" w:eastAsia="sk-SK"/>
    </w:rPr>
  </w:style>
  <w:style w:type="character" w:customStyle="1" w:styleId="Heading2Char">
    <w:name w:val="Heading 2 Char"/>
    <w:rsid w:val="00EF16C2"/>
    <w:rPr>
      <w:rFonts w:ascii="Arial" w:hAnsi="Arial"/>
      <w:b/>
      <w:sz w:val="30"/>
      <w:lang w:val="sk-SK" w:eastAsia="sk-SK"/>
    </w:rPr>
  </w:style>
  <w:style w:type="character" w:customStyle="1" w:styleId="Heading3Char">
    <w:name w:val="Heading 3 Char"/>
    <w:rsid w:val="00EF16C2"/>
    <w:rPr>
      <w:rFonts w:ascii="Arial" w:hAnsi="Arial"/>
      <w:sz w:val="40"/>
      <w:lang w:val="sk-SK" w:eastAsia="sk-SK"/>
    </w:rPr>
  </w:style>
  <w:style w:type="character" w:customStyle="1" w:styleId="Heading4Char">
    <w:name w:val="Heading 4 Char"/>
    <w:rsid w:val="00EF16C2"/>
    <w:rPr>
      <w:rFonts w:ascii="Arial" w:hAnsi="Arial"/>
      <w:b/>
      <w:sz w:val="24"/>
      <w:lang w:val="sk-SK" w:eastAsia="sk-SK"/>
    </w:rPr>
  </w:style>
  <w:style w:type="character" w:customStyle="1" w:styleId="Heading5Char">
    <w:name w:val="Heading 5 Char"/>
    <w:rsid w:val="00EF16C2"/>
    <w:rPr>
      <w:rFonts w:ascii="Arial" w:hAnsi="Arial"/>
      <w:b/>
      <w:sz w:val="28"/>
      <w:lang w:val="sk-SK" w:eastAsia="sk-SK"/>
    </w:rPr>
  </w:style>
  <w:style w:type="character" w:customStyle="1" w:styleId="Heading6Char">
    <w:name w:val="Heading 6 Char"/>
    <w:rsid w:val="00EF16C2"/>
    <w:rPr>
      <w:rFonts w:ascii="Arial" w:hAnsi="Arial"/>
      <w:b/>
      <w:sz w:val="24"/>
      <w:lang w:val="sk-SK" w:eastAsia="sk-SK"/>
    </w:rPr>
  </w:style>
  <w:style w:type="character" w:customStyle="1" w:styleId="Heading7Char">
    <w:name w:val="Heading 7 Char"/>
    <w:rsid w:val="00EF16C2"/>
    <w:rPr>
      <w:rFonts w:ascii="Arial" w:hAnsi="Arial"/>
      <w:b/>
      <w:sz w:val="24"/>
      <w:u w:val="single"/>
      <w:lang w:val="sk-SK" w:eastAsia="sk-SK"/>
    </w:rPr>
  </w:style>
  <w:style w:type="character" w:customStyle="1" w:styleId="Heading8Char">
    <w:name w:val="Heading 8 Char"/>
    <w:rsid w:val="00EF16C2"/>
    <w:rPr>
      <w:rFonts w:ascii="Arial" w:hAnsi="Arial"/>
      <w:sz w:val="24"/>
      <w:u w:val="single"/>
      <w:lang w:val="sk-SK" w:eastAsia="sk-SK"/>
    </w:rPr>
  </w:style>
  <w:style w:type="character" w:customStyle="1" w:styleId="Heading9Char">
    <w:name w:val="Heading 9 Char"/>
    <w:rsid w:val="00EF16C2"/>
    <w:rPr>
      <w:rFonts w:ascii="Arial" w:hAnsi="Arial"/>
      <w:b/>
      <w:sz w:val="24"/>
      <w:u w:val="single"/>
      <w:lang w:val="sk-SK" w:eastAsia="sk-SK"/>
    </w:rPr>
  </w:style>
  <w:style w:type="character" w:customStyle="1" w:styleId="BodyTextIndent2Char">
    <w:name w:val="Body Text Indent 2 Char"/>
    <w:rsid w:val="00EF16C2"/>
    <w:rPr>
      <w:rFonts w:ascii="Arial" w:hAnsi="Arial"/>
      <w:sz w:val="24"/>
      <w:lang w:val="sk-SK" w:eastAsia="sk-SK"/>
    </w:rPr>
  </w:style>
  <w:style w:type="character" w:customStyle="1" w:styleId="HeaderChar">
    <w:name w:val="Header Char"/>
    <w:rsid w:val="00EF16C2"/>
    <w:rPr>
      <w:rFonts w:ascii="Arial" w:hAnsi="Arial"/>
      <w:sz w:val="24"/>
      <w:lang w:val="sk-SK" w:eastAsia="sk-SK"/>
    </w:rPr>
  </w:style>
  <w:style w:type="character" w:customStyle="1" w:styleId="FooterChar">
    <w:name w:val="Footer Char"/>
    <w:rsid w:val="00EF16C2"/>
    <w:rPr>
      <w:rFonts w:ascii="Arial" w:hAnsi="Arial"/>
      <w:sz w:val="24"/>
      <w:lang w:val="sk-SK" w:eastAsia="sk-SK"/>
    </w:rPr>
  </w:style>
  <w:style w:type="character" w:customStyle="1" w:styleId="BodyText3Char">
    <w:name w:val="Body Text 3 Char"/>
    <w:rsid w:val="00EF16C2"/>
    <w:rPr>
      <w:rFonts w:ascii="Arial" w:hAnsi="Arial"/>
      <w:color w:val="FF0000"/>
      <w:lang w:val="sk-SK" w:eastAsia="sk-SK"/>
    </w:rPr>
  </w:style>
  <w:style w:type="character" w:customStyle="1" w:styleId="BodyTextIndentChar1">
    <w:name w:val="Body Text Indent Char1"/>
    <w:rsid w:val="00EF16C2"/>
    <w:rPr>
      <w:rFonts w:ascii="Arial" w:hAnsi="Arial"/>
      <w:lang w:val="sk-SK" w:eastAsia="sk-SK"/>
    </w:rPr>
  </w:style>
  <w:style w:type="character" w:customStyle="1" w:styleId="BodyTextIndent3Char">
    <w:name w:val="Body Text Indent 3 Char"/>
    <w:rsid w:val="00EF16C2"/>
    <w:rPr>
      <w:rFonts w:ascii="Arial" w:hAnsi="Arial"/>
      <w:sz w:val="30"/>
      <w:lang w:val="sk-SK" w:eastAsia="sk-SK"/>
    </w:rPr>
  </w:style>
  <w:style w:type="character" w:customStyle="1" w:styleId="TitleChar">
    <w:name w:val="Title Char"/>
    <w:rsid w:val="00EF16C2"/>
    <w:rPr>
      <w:rFonts w:ascii="Arial" w:hAnsi="Arial"/>
      <w:b/>
      <w:sz w:val="32"/>
      <w:lang w:val="sk-SK" w:eastAsia="cs-CZ"/>
    </w:rPr>
  </w:style>
  <w:style w:type="character" w:customStyle="1" w:styleId="CharChar3">
    <w:name w:val="Char Char3"/>
    <w:rsid w:val="00EF16C2"/>
    <w:rPr>
      <w:rFonts w:ascii="Arial" w:hAnsi="Arial"/>
      <w:noProof/>
      <w:sz w:val="24"/>
      <w:lang w:val="sk-SK" w:eastAsia="sk-SK"/>
    </w:rPr>
  </w:style>
  <w:style w:type="paragraph" w:customStyle="1" w:styleId="NormalWeb11">
    <w:name w:val="Normal (Web)11"/>
    <w:basedOn w:val="Normlny"/>
    <w:rsid w:val="00EF16C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EF16C2"/>
    <w:pPr>
      <w:spacing w:after="0" w:line="240" w:lineRule="auto"/>
      <w:ind w:left="720"/>
      <w:contextualSpacing/>
    </w:pPr>
    <w:rPr>
      <w:rFonts w:ascii="Arial" w:eastAsia="Calibri" w:hAnsi="Arial"/>
      <w:sz w:val="20"/>
      <w:szCs w:val="24"/>
      <w:lang w:eastAsia="sk-SK"/>
    </w:rPr>
  </w:style>
  <w:style w:type="paragraph" w:customStyle="1" w:styleId="BodyTextIndent1">
    <w:name w:val="Body Text Indent1"/>
    <w:basedOn w:val="Normlny"/>
    <w:rsid w:val="00EF16C2"/>
    <w:pPr>
      <w:spacing w:after="0" w:line="240" w:lineRule="auto"/>
    </w:pPr>
    <w:rPr>
      <w:rFonts w:ascii="Arial" w:eastAsia="Calibri" w:hAnsi="Arial" w:cs="Arial"/>
      <w:sz w:val="20"/>
      <w:szCs w:val="20"/>
      <w:lang w:eastAsia="sk-SK"/>
    </w:rPr>
  </w:style>
  <w:style w:type="paragraph" w:customStyle="1" w:styleId="Normal1">
    <w:name w:val="Normal1"/>
    <w:basedOn w:val="Normlny"/>
    <w:rsid w:val="00EF16C2"/>
    <w:pPr>
      <w:widowControl w:val="0"/>
      <w:suppressAutoHyphens/>
      <w:spacing w:after="0" w:line="240" w:lineRule="auto"/>
    </w:pPr>
    <w:rPr>
      <w:rFonts w:ascii="Times New Roman" w:eastAsia="Calibri" w:hAnsi="Times New Roman"/>
      <w:sz w:val="24"/>
      <w:szCs w:val="20"/>
      <w:lang w:eastAsia="sk-SK"/>
    </w:rPr>
  </w:style>
  <w:style w:type="character" w:customStyle="1" w:styleId="PlainTextChar">
    <w:name w:val="Plain Text Char"/>
    <w:rsid w:val="00EF16C2"/>
    <w:rPr>
      <w:rFonts w:ascii="Courier New" w:eastAsia="MS Mincho" w:hAnsi="Courier New"/>
      <w:lang w:eastAsia="ja-JP"/>
    </w:rPr>
  </w:style>
  <w:style w:type="character" w:customStyle="1" w:styleId="SubtitleChar">
    <w:name w:val="Subtitle Char"/>
    <w:rsid w:val="00EF16C2"/>
    <w:rPr>
      <w:b/>
      <w:sz w:val="24"/>
      <w:lang w:val="en-US" w:eastAsia="en-US"/>
    </w:rPr>
  </w:style>
  <w:style w:type="character" w:customStyle="1" w:styleId="FootnoteTextChar">
    <w:name w:val="Footnote Text Char"/>
    <w:rsid w:val="00EF16C2"/>
    <w:rPr>
      <w:rFonts w:eastAsia="Times New Roman"/>
      <w:sz w:val="24"/>
    </w:rPr>
  </w:style>
  <w:style w:type="paragraph" w:customStyle="1" w:styleId="BodyText211">
    <w:name w:val="Body Text 211"/>
    <w:basedOn w:val="Normlny"/>
    <w:rsid w:val="00EF16C2"/>
    <w:pPr>
      <w:spacing w:after="0" w:line="240" w:lineRule="auto"/>
      <w:jc w:val="both"/>
    </w:pPr>
    <w:rPr>
      <w:rFonts w:ascii="Times New Roman" w:eastAsia="Calibri" w:hAnsi="Times New Roman"/>
      <w:sz w:val="24"/>
      <w:szCs w:val="24"/>
      <w:lang w:eastAsia="sk-SK"/>
    </w:rPr>
  </w:style>
  <w:style w:type="paragraph" w:customStyle="1" w:styleId="BodyTextIndent311">
    <w:name w:val="Body Text Indent 311"/>
    <w:basedOn w:val="Normlny"/>
    <w:rsid w:val="00EF16C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EF16C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styleId="Zoznamsodrkami4">
    <w:name w:val="List Bullet 4"/>
    <w:basedOn w:val="Normlny"/>
    <w:autoRedefine/>
    <w:rsid w:val="00EF16C2"/>
    <w:pPr>
      <w:numPr>
        <w:numId w:val="18"/>
      </w:numPr>
      <w:spacing w:after="0" w:line="240" w:lineRule="auto"/>
    </w:pPr>
    <w:rPr>
      <w:rFonts w:ascii="Arial" w:eastAsia="Calibri" w:hAnsi="Arial" w:cs="Arial"/>
      <w:sz w:val="20"/>
      <w:szCs w:val="20"/>
      <w:lang w:eastAsia="sk-SK"/>
    </w:rPr>
  </w:style>
  <w:style w:type="paragraph" w:styleId="Normlnysozarkami">
    <w:name w:val="Normal Indent"/>
    <w:basedOn w:val="Normlny"/>
    <w:rsid w:val="00EF16C2"/>
    <w:pPr>
      <w:spacing w:after="0" w:line="240" w:lineRule="auto"/>
      <w:ind w:left="708"/>
    </w:pPr>
    <w:rPr>
      <w:rFonts w:ascii="Arial" w:eastAsia="Calibri" w:hAnsi="Arial" w:cs="Arial"/>
      <w:sz w:val="20"/>
      <w:szCs w:val="20"/>
      <w:lang w:eastAsia="sk-SK"/>
    </w:rPr>
  </w:style>
  <w:style w:type="paragraph" w:styleId="Dtum">
    <w:name w:val="Date"/>
    <w:basedOn w:val="Normlny"/>
    <w:next w:val="Normlny"/>
    <w:link w:val="DtumChar"/>
    <w:rsid w:val="00EF16C2"/>
    <w:pPr>
      <w:spacing w:after="0" w:line="240" w:lineRule="auto"/>
    </w:pPr>
    <w:rPr>
      <w:rFonts w:ascii="Arial" w:eastAsia="Calibri" w:hAnsi="Arial"/>
      <w:sz w:val="20"/>
      <w:szCs w:val="20"/>
    </w:rPr>
  </w:style>
  <w:style w:type="character" w:customStyle="1" w:styleId="DtumChar">
    <w:name w:val="Dátum Char"/>
    <w:basedOn w:val="Predvolenpsmoodseku"/>
    <w:link w:val="Dtum"/>
    <w:rsid w:val="00EF16C2"/>
    <w:rPr>
      <w:rFonts w:ascii="Arial" w:eastAsia="Calibri" w:hAnsi="Arial" w:cs="Times New Roman"/>
      <w:sz w:val="20"/>
      <w:szCs w:val="20"/>
    </w:rPr>
  </w:style>
  <w:style w:type="paragraph" w:customStyle="1" w:styleId="lnok0">
    <w:name w:val="Èlánok"/>
    <w:basedOn w:val="Normlny"/>
    <w:next w:val="Normlny"/>
    <w:rsid w:val="00EF16C2"/>
    <w:pPr>
      <w:overflowPunct w:val="0"/>
      <w:autoSpaceDE w:val="0"/>
      <w:autoSpaceDN w:val="0"/>
      <w:adjustRightInd w:val="0"/>
      <w:spacing w:after="0" w:line="240" w:lineRule="auto"/>
      <w:ind w:left="725" w:hanging="725"/>
      <w:textAlignment w:val="baseline"/>
    </w:pPr>
    <w:rPr>
      <w:rFonts w:ascii="Arial" w:eastAsia="Calibri" w:hAnsi="Arial"/>
      <w:b/>
      <w:sz w:val="28"/>
      <w:szCs w:val="20"/>
      <w:lang w:eastAsia="sk-SK"/>
    </w:rPr>
  </w:style>
  <w:style w:type="paragraph" w:customStyle="1" w:styleId="as">
    <w:name w:val="Èas"/>
    <w:basedOn w:val="Normlny"/>
    <w:next w:val="lnok0"/>
    <w:rsid w:val="00EF16C2"/>
    <w:pPr>
      <w:keepLines/>
      <w:overflowPunct w:val="0"/>
      <w:autoSpaceDE w:val="0"/>
      <w:autoSpaceDN w:val="0"/>
      <w:adjustRightInd w:val="0"/>
      <w:spacing w:after="0" w:line="240" w:lineRule="auto"/>
      <w:ind w:left="39" w:hanging="39"/>
      <w:jc w:val="center"/>
      <w:textAlignment w:val="baseline"/>
    </w:pPr>
    <w:rPr>
      <w:rFonts w:ascii="Arial" w:eastAsia="Calibri" w:hAnsi="Arial"/>
      <w:b/>
      <w:sz w:val="32"/>
      <w:szCs w:val="20"/>
      <w:lang w:eastAsia="sk-SK"/>
    </w:rPr>
  </w:style>
  <w:style w:type="paragraph" w:customStyle="1" w:styleId="Odraz-1">
    <w:name w:val="Odraz -:1"/>
    <w:basedOn w:val="Normlny"/>
    <w:next w:val="Normlny"/>
    <w:rsid w:val="00EF16C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895" w:hanging="170"/>
      <w:textAlignment w:val="baseline"/>
    </w:pPr>
    <w:rPr>
      <w:rFonts w:ascii="Times New Roman" w:eastAsia="Calibri" w:hAnsi="Times New Roman"/>
      <w:sz w:val="26"/>
      <w:szCs w:val="20"/>
      <w:lang w:eastAsia="sk-SK"/>
    </w:rPr>
  </w:style>
  <w:style w:type="paragraph" w:customStyle="1" w:styleId="normlnytext">
    <w:name w:val="normálny text"/>
    <w:basedOn w:val="Normlny"/>
    <w:rsid w:val="00EF16C2"/>
    <w:pPr>
      <w:spacing w:after="0" w:line="240" w:lineRule="auto"/>
      <w:jc w:val="both"/>
    </w:pPr>
    <w:rPr>
      <w:rFonts w:ascii="Times New Roman" w:eastAsia="Calibri" w:hAnsi="Times New Roman"/>
      <w:sz w:val="24"/>
      <w:szCs w:val="20"/>
      <w:lang w:eastAsia="cs-CZ"/>
    </w:rPr>
  </w:style>
  <w:style w:type="table" w:styleId="Elegantntabuka">
    <w:name w:val="Table Elegant"/>
    <w:basedOn w:val="Normlnatabuka"/>
    <w:rsid w:val="00EF16C2"/>
    <w:pPr>
      <w:spacing w:after="0" w:line="240" w:lineRule="auto"/>
    </w:pPr>
    <w:rPr>
      <w:rFonts w:ascii="Times New Roman" w:eastAsia="Calibri" w:hAnsi="Times New Roman" w:cs="Times New Roman"/>
      <w:sz w:val="20"/>
      <w:szCs w:val="20"/>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Adresa">
    <w:name w:val="Adresa"/>
    <w:basedOn w:val="Normlny"/>
    <w:rsid w:val="00EF16C2"/>
    <w:pPr>
      <w:pBdr>
        <w:bottom w:val="single" w:sz="4" w:space="1" w:color="auto"/>
      </w:pBdr>
      <w:spacing w:after="0" w:line="240" w:lineRule="auto"/>
      <w:ind w:left="4536"/>
    </w:pPr>
    <w:rPr>
      <w:rFonts w:ascii="Times New Roman" w:eastAsia="Calibri" w:hAnsi="Times New Roman"/>
      <w:b/>
      <w:sz w:val="24"/>
      <w:szCs w:val="20"/>
      <w:lang w:eastAsia="cs-CZ"/>
    </w:rPr>
  </w:style>
  <w:style w:type="paragraph" w:styleId="Podpis">
    <w:name w:val="Signature"/>
    <w:basedOn w:val="Normlny"/>
    <w:link w:val="PodpisChar"/>
    <w:rsid w:val="00EF16C2"/>
    <w:pPr>
      <w:spacing w:after="0" w:line="240" w:lineRule="auto"/>
      <w:ind w:left="5670"/>
      <w:jc w:val="center"/>
    </w:pPr>
    <w:rPr>
      <w:rFonts w:ascii="Times New Roman" w:eastAsia="Calibri" w:hAnsi="Times New Roman"/>
      <w:b/>
      <w:sz w:val="24"/>
      <w:szCs w:val="24"/>
      <w:lang w:eastAsia="cs-CZ"/>
    </w:rPr>
  </w:style>
  <w:style w:type="character" w:customStyle="1" w:styleId="PodpisChar">
    <w:name w:val="Podpis Char"/>
    <w:basedOn w:val="Predvolenpsmoodseku"/>
    <w:link w:val="Podpis"/>
    <w:rsid w:val="00EF16C2"/>
    <w:rPr>
      <w:rFonts w:ascii="Times New Roman" w:eastAsia="Calibri" w:hAnsi="Times New Roman" w:cs="Times New Roman"/>
      <w:b/>
      <w:sz w:val="24"/>
      <w:szCs w:val="24"/>
      <w:lang w:eastAsia="cs-CZ"/>
    </w:rPr>
  </w:style>
  <w:style w:type="paragraph" w:styleId="Adresanaoblke">
    <w:name w:val="envelope address"/>
    <w:basedOn w:val="Normlny"/>
    <w:rsid w:val="00EF16C2"/>
    <w:pPr>
      <w:pBdr>
        <w:bottom w:val="single" w:sz="4" w:space="1" w:color="auto"/>
      </w:pBdr>
      <w:spacing w:after="0" w:line="240" w:lineRule="auto"/>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EF16C2"/>
    <w:pPr>
      <w:pBdr>
        <w:bottom w:val="single" w:sz="4" w:space="1" w:color="auto"/>
      </w:pBdr>
      <w:spacing w:after="0" w:line="240" w:lineRule="auto"/>
      <w:ind w:left="5103"/>
      <w:jc w:val="both"/>
    </w:pPr>
    <w:rPr>
      <w:rFonts w:ascii="Times New Roman" w:eastAsia="Calibri" w:hAnsi="Times New Roman"/>
      <w:b/>
      <w:sz w:val="24"/>
      <w:szCs w:val="24"/>
      <w:lang w:eastAsia="cs-CZ"/>
    </w:rPr>
  </w:style>
  <w:style w:type="paragraph" w:customStyle="1" w:styleId="podpis0">
    <w:name w:val="podpis"/>
    <w:basedOn w:val="Podpis"/>
    <w:rsid w:val="00EF16C2"/>
    <w:pPr>
      <w:ind w:left="4253"/>
    </w:pPr>
  </w:style>
  <w:style w:type="character" w:customStyle="1" w:styleId="platne1">
    <w:name w:val="platne1"/>
    <w:rsid w:val="00EF16C2"/>
    <w:rPr>
      <w:rFonts w:cs="Times New Roman"/>
    </w:rPr>
  </w:style>
  <w:style w:type="paragraph" w:customStyle="1" w:styleId="Text20">
    <w:name w:val="Text2"/>
    <w:basedOn w:val="Normlny"/>
    <w:rsid w:val="00EF16C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line="240" w:lineRule="auto"/>
      <w:ind w:left="726" w:hanging="726"/>
      <w:jc w:val="both"/>
      <w:textAlignment w:val="baseline"/>
    </w:pPr>
    <w:rPr>
      <w:rFonts w:ascii="Times New Roman" w:eastAsia="Calibri" w:hAnsi="Times New Roman"/>
      <w:sz w:val="26"/>
      <w:szCs w:val="20"/>
      <w:lang w:eastAsia="sk-SK"/>
    </w:rPr>
  </w:style>
  <w:style w:type="paragraph" w:customStyle="1" w:styleId="Odstavec">
    <w:name w:val="Odstavec"/>
    <w:basedOn w:val="Normlny"/>
    <w:next w:val="Normlny"/>
    <w:rsid w:val="00EF16C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line="240" w:lineRule="auto"/>
      <w:ind w:left="726"/>
      <w:jc w:val="both"/>
      <w:textAlignment w:val="baseline"/>
    </w:pPr>
    <w:rPr>
      <w:rFonts w:ascii="Times New Roman" w:eastAsia="Calibri" w:hAnsi="Times New Roman"/>
      <w:sz w:val="26"/>
      <w:szCs w:val="20"/>
      <w:lang w:eastAsia="sk-SK"/>
    </w:rPr>
  </w:style>
  <w:style w:type="paragraph" w:customStyle="1" w:styleId="Zkladntext10">
    <w:name w:val="Základný text1"/>
    <w:rsid w:val="00EF16C2"/>
    <w:pPr>
      <w:widowControl w:val="0"/>
      <w:autoSpaceDE w:val="0"/>
      <w:autoSpaceDN w:val="0"/>
      <w:spacing w:before="160" w:after="0" w:line="240" w:lineRule="auto"/>
      <w:ind w:firstLine="454"/>
      <w:jc w:val="both"/>
    </w:pPr>
    <w:rPr>
      <w:rFonts w:ascii="Times New Roman" w:eastAsia="Calibri" w:hAnsi="Times New Roman" w:cs="Times New Roman"/>
      <w:noProof/>
      <w:color w:val="000000"/>
      <w:sz w:val="24"/>
      <w:szCs w:val="24"/>
      <w:lang w:val="en-US" w:eastAsia="sk-SK"/>
    </w:rPr>
  </w:style>
  <w:style w:type="paragraph" w:customStyle="1" w:styleId="NADPIS">
    <w:name w:val="NADPIS"/>
    <w:rsid w:val="00EF16C2"/>
    <w:pPr>
      <w:widowControl w:val="0"/>
      <w:autoSpaceDE w:val="0"/>
      <w:autoSpaceDN w:val="0"/>
      <w:spacing w:before="40" w:after="40" w:line="240" w:lineRule="auto"/>
      <w:jc w:val="center"/>
    </w:pPr>
    <w:rPr>
      <w:rFonts w:ascii="Times New Roman" w:eastAsia="Calibri" w:hAnsi="Times New Roman" w:cs="Times New Roman"/>
      <w:b/>
      <w:bCs/>
      <w:noProof/>
      <w:color w:val="000000"/>
      <w:sz w:val="24"/>
      <w:szCs w:val="24"/>
      <w:lang w:val="en-US" w:eastAsia="sk-SK"/>
    </w:rPr>
  </w:style>
  <w:style w:type="paragraph" w:customStyle="1" w:styleId="CAST">
    <w:name w:val="CAST"/>
    <w:rsid w:val="00EF16C2"/>
    <w:pPr>
      <w:widowControl w:val="0"/>
      <w:autoSpaceDE w:val="0"/>
      <w:autoSpaceDN w:val="0"/>
      <w:spacing w:before="40" w:after="40" w:line="240" w:lineRule="auto"/>
      <w:jc w:val="center"/>
    </w:pPr>
    <w:rPr>
      <w:rFonts w:ascii="Times New Roman" w:eastAsia="Calibri" w:hAnsi="Times New Roman" w:cs="Times New Roman"/>
      <w:b/>
      <w:bCs/>
      <w:noProof/>
      <w:color w:val="0000FF"/>
      <w:sz w:val="26"/>
      <w:szCs w:val="26"/>
      <w:lang w:val="en-US" w:eastAsia="sk-SK"/>
    </w:rPr>
  </w:style>
  <w:style w:type="paragraph" w:customStyle="1" w:styleId="ODSAD">
    <w:name w:val="ODSAD"/>
    <w:basedOn w:val="Normlny"/>
    <w:rsid w:val="00EF16C2"/>
    <w:pPr>
      <w:widowControl w:val="0"/>
      <w:tabs>
        <w:tab w:val="left" w:pos="454"/>
      </w:tabs>
      <w:autoSpaceDE w:val="0"/>
      <w:autoSpaceDN w:val="0"/>
      <w:spacing w:after="0" w:line="240" w:lineRule="auto"/>
      <w:ind w:left="454" w:hanging="454"/>
      <w:jc w:val="both"/>
    </w:pPr>
    <w:rPr>
      <w:rFonts w:ascii="Times New Roman" w:eastAsia="Calibri" w:hAnsi="Times New Roman"/>
      <w:color w:val="000000"/>
      <w:sz w:val="24"/>
      <w:szCs w:val="24"/>
      <w:lang w:val="en-US" w:eastAsia="sk-SK"/>
    </w:rPr>
  </w:style>
  <w:style w:type="paragraph" w:customStyle="1" w:styleId="ODDIEL">
    <w:name w:val="ODDIEL"/>
    <w:basedOn w:val="Normlny"/>
    <w:rsid w:val="00EF16C2"/>
    <w:pPr>
      <w:widowControl w:val="0"/>
      <w:autoSpaceDE w:val="0"/>
      <w:autoSpaceDN w:val="0"/>
      <w:spacing w:before="40" w:after="40" w:line="240" w:lineRule="auto"/>
      <w:jc w:val="center"/>
    </w:pPr>
    <w:rPr>
      <w:rFonts w:ascii="Times New Roman" w:eastAsia="Calibri" w:hAnsi="Times New Roman"/>
      <w:color w:val="000000"/>
      <w:sz w:val="26"/>
      <w:szCs w:val="26"/>
      <w:lang w:val="en-US" w:eastAsia="sk-SK"/>
    </w:rPr>
  </w:style>
  <w:style w:type="paragraph" w:customStyle="1" w:styleId="BODYSTRED">
    <w:name w:val="BODY STRED"/>
    <w:rsid w:val="00EF16C2"/>
    <w:pPr>
      <w:widowControl w:val="0"/>
      <w:autoSpaceDE w:val="0"/>
      <w:autoSpaceDN w:val="0"/>
      <w:spacing w:before="360" w:after="120" w:line="240" w:lineRule="auto"/>
      <w:jc w:val="center"/>
    </w:pPr>
    <w:rPr>
      <w:rFonts w:ascii="Times New Roman" w:eastAsia="Calibri" w:hAnsi="Times New Roman" w:cs="Times New Roman"/>
      <w:noProof/>
      <w:color w:val="000000"/>
      <w:sz w:val="24"/>
      <w:szCs w:val="24"/>
      <w:lang w:val="en-US" w:eastAsia="sk-SK"/>
    </w:rPr>
  </w:style>
  <w:style w:type="paragraph" w:customStyle="1" w:styleId="Pedmtkomente1">
    <w:name w:val="Předmět komentáře1"/>
    <w:basedOn w:val="Textkomentra"/>
    <w:next w:val="Textkomentra"/>
    <w:semiHidden/>
    <w:rsid w:val="00EF16C2"/>
    <w:pPr>
      <w:spacing w:after="0"/>
      <w:jc w:val="both"/>
    </w:pPr>
    <w:rPr>
      <w:rFonts w:ascii="Times New Roman" w:eastAsia="Calibri" w:hAnsi="Times New Roman"/>
      <w:b/>
      <w:bCs/>
      <w:lang w:eastAsia="cs-CZ"/>
    </w:rPr>
  </w:style>
  <w:style w:type="paragraph" w:customStyle="1" w:styleId="Strany">
    <w:name w:val="Strany"/>
    <w:basedOn w:val="Normlny"/>
    <w:rsid w:val="00EF16C2"/>
    <w:pPr>
      <w:suppressAutoHyphens/>
      <w:overflowPunct w:val="0"/>
      <w:autoSpaceDE w:val="0"/>
      <w:autoSpaceDN w:val="0"/>
      <w:adjustRightInd w:val="0"/>
      <w:spacing w:after="0" w:line="240" w:lineRule="auto"/>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EF16C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EF16C2"/>
    <w:pPr>
      <w:tabs>
        <w:tab w:val="left" w:pos="709"/>
      </w:tabs>
      <w:overflowPunct w:val="0"/>
      <w:autoSpaceDE w:val="0"/>
      <w:autoSpaceDN w:val="0"/>
      <w:adjustRightInd w:val="0"/>
      <w:spacing w:after="0"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EF16C2"/>
    <w:pPr>
      <w:spacing w:after="0" w:line="240" w:lineRule="auto"/>
    </w:pPr>
    <w:rPr>
      <w:rFonts w:ascii="Times New Roman" w:eastAsia="Calibri" w:hAnsi="Times New Roman" w:cs="Times New Roman"/>
      <w:sz w:val="24"/>
      <w:szCs w:val="24"/>
      <w:lang w:eastAsia="cs-CZ"/>
    </w:rPr>
  </w:style>
  <w:style w:type="paragraph" w:customStyle="1" w:styleId="Meno">
    <w:name w:val="Meno"/>
    <w:basedOn w:val="Nadpis8"/>
    <w:rsid w:val="00EF16C2"/>
    <w:pPr>
      <w:keepNext w:val="0"/>
      <w:ind w:firstLine="0"/>
      <w:outlineLvl w:val="9"/>
    </w:pPr>
    <w:rPr>
      <w:b/>
      <w:sz w:val="24"/>
      <w:szCs w:val="20"/>
      <w:u w:val="none"/>
      <w:lang w:val="en-US" w:eastAsia="en-US"/>
    </w:rPr>
  </w:style>
  <w:style w:type="character" w:customStyle="1" w:styleId="pre">
    <w:name w:val="pre"/>
    <w:rsid w:val="00EF16C2"/>
  </w:style>
  <w:style w:type="paragraph" w:customStyle="1" w:styleId="Odsekzoznamu3">
    <w:name w:val="Odsek zoznamu3"/>
    <w:basedOn w:val="Normlny"/>
    <w:link w:val="ListParagraphChar"/>
    <w:rsid w:val="00EF16C2"/>
    <w:pPr>
      <w:ind w:left="720"/>
      <w:contextualSpacing/>
    </w:pPr>
    <w:rPr>
      <w:rFonts w:eastAsia="Calibri"/>
      <w:sz w:val="20"/>
      <w:szCs w:val="20"/>
      <w:lang w:val="en-US" w:eastAsia="cs-CZ"/>
    </w:rPr>
  </w:style>
  <w:style w:type="character" w:customStyle="1" w:styleId="ListParagraphChar">
    <w:name w:val="List Paragraph Char"/>
    <w:link w:val="Odsekzoznamu3"/>
    <w:locked/>
    <w:rsid w:val="00EF16C2"/>
    <w:rPr>
      <w:rFonts w:ascii="Calibri" w:eastAsia="Calibri" w:hAnsi="Calibri" w:cs="Times New Roman"/>
      <w:sz w:val="20"/>
      <w:szCs w:val="20"/>
      <w:lang w:val="en-US" w:eastAsia="cs-CZ"/>
    </w:rPr>
  </w:style>
  <w:style w:type="character" w:customStyle="1" w:styleId="BodyTextChar">
    <w:name w:val="Body Text Char"/>
    <w:locked/>
    <w:rsid w:val="00EF16C2"/>
    <w:rPr>
      <w:noProof/>
      <w:sz w:val="24"/>
      <w:lang w:val="sk-SK" w:eastAsia="sk-SK"/>
    </w:rPr>
  </w:style>
  <w:style w:type="paragraph" w:customStyle="1" w:styleId="Pa0">
    <w:name w:val="Pa0"/>
    <w:basedOn w:val="Normlny"/>
    <w:next w:val="Normlny"/>
    <w:rsid w:val="00EF16C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EF16C2"/>
    <w:rPr>
      <w:b/>
      <w:color w:val="000000"/>
      <w:sz w:val="26"/>
    </w:rPr>
  </w:style>
  <w:style w:type="paragraph" w:customStyle="1" w:styleId="Pa2">
    <w:name w:val="Pa2"/>
    <w:basedOn w:val="Normlny"/>
    <w:next w:val="Normlny"/>
    <w:rsid w:val="00EF16C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EF16C2"/>
    <w:rPr>
      <w:color w:val="000000"/>
      <w:sz w:val="28"/>
    </w:rPr>
  </w:style>
  <w:style w:type="paragraph" w:customStyle="1" w:styleId="Pa1">
    <w:name w:val="Pa1"/>
    <w:basedOn w:val="Normlny"/>
    <w:next w:val="Normlny"/>
    <w:rsid w:val="00EF16C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EF16C2"/>
  </w:style>
  <w:style w:type="paragraph" w:customStyle="1" w:styleId="CharChar1CharCharCharChar">
    <w:name w:val="Char Char1 Char Char Char Char"/>
    <w:basedOn w:val="Normlny"/>
    <w:rsid w:val="00EF16C2"/>
    <w:pPr>
      <w:spacing w:before="40" w:after="160" w:line="240" w:lineRule="exact"/>
    </w:pPr>
    <w:rPr>
      <w:rFonts w:ascii="Arial" w:eastAsia="Calibri" w:hAnsi="Arial"/>
      <w:sz w:val="20"/>
      <w:szCs w:val="20"/>
      <w:lang w:val="en-US"/>
    </w:rPr>
  </w:style>
  <w:style w:type="character" w:customStyle="1" w:styleId="A3">
    <w:name w:val="A3"/>
    <w:rsid w:val="00EF16C2"/>
    <w:rPr>
      <w:color w:val="000000"/>
      <w:sz w:val="18"/>
    </w:rPr>
  </w:style>
  <w:style w:type="paragraph" w:customStyle="1" w:styleId="Bezmezer">
    <w:name w:val="Bez mezer"/>
    <w:rsid w:val="00EF16C2"/>
    <w:pPr>
      <w:spacing w:after="0" w:line="240" w:lineRule="auto"/>
    </w:pPr>
    <w:rPr>
      <w:rFonts w:ascii="Calibri" w:eastAsia="Times New Roman" w:hAnsi="Calibri" w:cs="Times New Roman"/>
      <w:lang w:val="cs-CZ"/>
    </w:rPr>
  </w:style>
  <w:style w:type="paragraph" w:customStyle="1" w:styleId="Odstavecseseznamem">
    <w:name w:val="Odstavec se seznamem"/>
    <w:basedOn w:val="Normlny"/>
    <w:rsid w:val="00EF16C2"/>
    <w:pPr>
      <w:spacing w:after="0" w:line="240" w:lineRule="auto"/>
      <w:ind w:left="720"/>
      <w:contextualSpacing/>
    </w:pPr>
    <w:rPr>
      <w:rFonts w:ascii="Times New Roman" w:eastAsia="Calibri" w:hAnsi="Times New Roman"/>
      <w:sz w:val="24"/>
      <w:szCs w:val="24"/>
      <w:lang w:eastAsia="sk-SK"/>
    </w:rPr>
  </w:style>
  <w:style w:type="numbering" w:styleId="111111">
    <w:name w:val="Outline List 2"/>
    <w:basedOn w:val="Bezzoznamu"/>
    <w:rsid w:val="00EF16C2"/>
    <w:pPr>
      <w:numPr>
        <w:numId w:val="19"/>
      </w:numPr>
    </w:pPr>
  </w:style>
  <w:style w:type="numbering" w:customStyle="1" w:styleId="Style3">
    <w:name w:val="Style3"/>
    <w:rsid w:val="00EF16C2"/>
    <w:pPr>
      <w:numPr>
        <w:numId w:val="23"/>
      </w:numPr>
    </w:pPr>
  </w:style>
  <w:style w:type="numbering" w:customStyle="1" w:styleId="DPNumberingSlovakarticle">
    <w:name w:val="D&amp;P Numbering (Slovak article)"/>
    <w:rsid w:val="00EF16C2"/>
    <w:pPr>
      <w:numPr>
        <w:numId w:val="63"/>
      </w:numPr>
    </w:pPr>
  </w:style>
  <w:style w:type="numbering" w:customStyle="1" w:styleId="Style2">
    <w:name w:val="Style2"/>
    <w:rsid w:val="00EF16C2"/>
    <w:pPr>
      <w:numPr>
        <w:numId w:val="22"/>
      </w:numPr>
    </w:pPr>
  </w:style>
  <w:style w:type="numbering" w:customStyle="1" w:styleId="Style4">
    <w:name w:val="Style4"/>
    <w:rsid w:val="00EF16C2"/>
    <w:pPr>
      <w:numPr>
        <w:numId w:val="24"/>
      </w:numPr>
    </w:pPr>
  </w:style>
  <w:style w:type="numbering" w:customStyle="1" w:styleId="Style5">
    <w:name w:val="Style5"/>
    <w:rsid w:val="00EF16C2"/>
    <w:pPr>
      <w:numPr>
        <w:numId w:val="25"/>
      </w:numPr>
    </w:pPr>
  </w:style>
  <w:style w:type="paragraph" w:customStyle="1" w:styleId="JASPInormlny">
    <w:name w:val="JASPI normálny"/>
    <w:basedOn w:val="Normlny"/>
    <w:uiPriority w:val="99"/>
    <w:rsid w:val="00EF16C2"/>
    <w:pPr>
      <w:spacing w:after="0" w:line="240" w:lineRule="auto"/>
      <w:jc w:val="both"/>
    </w:pPr>
    <w:rPr>
      <w:rFonts w:ascii="Arial" w:hAnsi="Arial" w:cs="Arial"/>
      <w:sz w:val="24"/>
      <w:szCs w:val="24"/>
      <w:lang w:eastAsia="cs-CZ"/>
    </w:rPr>
  </w:style>
  <w:style w:type="paragraph" w:customStyle="1" w:styleId="bullet-3">
    <w:name w:val="bullet-3"/>
    <w:basedOn w:val="Normlny"/>
    <w:rsid w:val="00EF16C2"/>
    <w:pPr>
      <w:widowControl w:val="0"/>
      <w:spacing w:before="240" w:after="0" w:line="240" w:lineRule="exact"/>
      <w:ind w:left="2212" w:hanging="284"/>
      <w:jc w:val="both"/>
    </w:pPr>
    <w:rPr>
      <w:rFonts w:ascii="Arial" w:hAnsi="Arial" w:cs="Arial"/>
      <w:sz w:val="24"/>
      <w:szCs w:val="24"/>
      <w:lang w:val="cs-CZ" w:eastAsia="sk-SK"/>
    </w:rPr>
  </w:style>
  <w:style w:type="paragraph" w:customStyle="1" w:styleId="tabulka">
    <w:name w:val="tabulka"/>
    <w:basedOn w:val="Normlny"/>
    <w:uiPriority w:val="99"/>
    <w:rsid w:val="00EF16C2"/>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EF16C2"/>
    <w:rPr>
      <w:rFonts w:ascii="Arial" w:hAnsi="Arial" w:cs="Arial"/>
      <w:b/>
      <w:bCs/>
      <w:color w:val="808080"/>
      <w:sz w:val="28"/>
      <w:szCs w:val="28"/>
      <w:lang w:val="sk-SK" w:eastAsia="sk-SK"/>
    </w:rPr>
  </w:style>
  <w:style w:type="paragraph" w:customStyle="1" w:styleId="ciernatext">
    <w:name w:val="cierna text"/>
    <w:basedOn w:val="Normlny"/>
    <w:rsid w:val="00EF16C2"/>
    <w:pPr>
      <w:tabs>
        <w:tab w:val="num" w:pos="780"/>
      </w:tabs>
      <w:autoSpaceDE w:val="0"/>
      <w:autoSpaceDN w:val="0"/>
      <w:adjustRightInd w:val="0"/>
      <w:spacing w:after="0" w:line="240" w:lineRule="auto"/>
      <w:ind w:left="780" w:hanging="540"/>
      <w:jc w:val="both"/>
    </w:pPr>
    <w:rPr>
      <w:rFonts w:ascii="Arial" w:hAnsi="Arial" w:cs="Arial"/>
      <w:sz w:val="24"/>
      <w:szCs w:val="24"/>
      <w:lang w:eastAsia="sk-SK"/>
    </w:rPr>
  </w:style>
  <w:style w:type="paragraph" w:customStyle="1" w:styleId="oddl-nadpis">
    <w:name w:val="oddíl-nadpis"/>
    <w:basedOn w:val="Normlny"/>
    <w:uiPriority w:val="99"/>
    <w:rsid w:val="00EF16C2"/>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rsid w:val="00EF16C2"/>
    <w:pPr>
      <w:keepNext/>
      <w:keepLines/>
      <w:spacing w:after="360" w:line="240" w:lineRule="auto"/>
      <w:jc w:val="both"/>
    </w:pPr>
    <w:rPr>
      <w:rFonts w:ascii="Arial" w:hAnsi="Arial" w:cs="Arial"/>
      <w:b/>
      <w:bCs/>
      <w:caps/>
      <w:sz w:val="24"/>
      <w:szCs w:val="24"/>
      <w:lang w:eastAsia="sk-SK"/>
    </w:rPr>
  </w:style>
  <w:style w:type="paragraph" w:customStyle="1" w:styleId="bodzmluvy">
    <w:name w:val="bod_zmluvy"/>
    <w:basedOn w:val="Normlny"/>
    <w:rsid w:val="00EF16C2"/>
    <w:pPr>
      <w:tabs>
        <w:tab w:val="num" w:pos="567"/>
      </w:tabs>
      <w:spacing w:after="120" w:line="240" w:lineRule="auto"/>
      <w:ind w:left="567" w:hanging="567"/>
      <w:jc w:val="both"/>
    </w:pPr>
    <w:rPr>
      <w:rFonts w:ascii="Arial" w:hAnsi="Arial" w:cs="Arial"/>
      <w:sz w:val="20"/>
      <w:szCs w:val="20"/>
      <w:lang w:eastAsia="sk-SK"/>
    </w:rPr>
  </w:style>
  <w:style w:type="character" w:customStyle="1" w:styleId="Intenzvnyodkaz1">
    <w:name w:val="Intenzívny odkaz1"/>
    <w:rsid w:val="00EF16C2"/>
    <w:rPr>
      <w:rFonts w:cs="Times New Roman"/>
      <w:b/>
      <w:bCs/>
      <w:smallCaps/>
      <w:color w:val="auto"/>
      <w:spacing w:val="5"/>
      <w:u w:val="single"/>
    </w:rPr>
  </w:style>
  <w:style w:type="character" w:customStyle="1" w:styleId="Nzovknihy1">
    <w:name w:val="Názov knihy1"/>
    <w:rsid w:val="00EF16C2"/>
    <w:rPr>
      <w:rFonts w:cs="Times New Roman"/>
      <w:b/>
      <w:bCs/>
      <w:smallCaps/>
      <w:spacing w:val="5"/>
    </w:rPr>
  </w:style>
  <w:style w:type="paragraph" w:customStyle="1" w:styleId="NadpisSP">
    <w:name w:val="Nadpis SP"/>
    <w:basedOn w:val="Normlny"/>
    <w:link w:val="NadpisSPChar"/>
    <w:uiPriority w:val="99"/>
    <w:rsid w:val="00EF16C2"/>
    <w:pPr>
      <w:numPr>
        <w:numId w:val="27"/>
      </w:numPr>
      <w:spacing w:before="400" w:after="0" w:line="240" w:lineRule="auto"/>
      <w:jc w:val="both"/>
    </w:pPr>
    <w:rPr>
      <w:rFonts w:ascii="Arial" w:hAnsi="Arial"/>
      <w:sz w:val="20"/>
      <w:szCs w:val="20"/>
    </w:rPr>
  </w:style>
  <w:style w:type="character" w:customStyle="1" w:styleId="NadpisSPChar">
    <w:name w:val="Nadpis SP Char"/>
    <w:link w:val="NadpisSP"/>
    <w:uiPriority w:val="99"/>
    <w:locked/>
    <w:rsid w:val="00EF16C2"/>
    <w:rPr>
      <w:rFonts w:ascii="Arial" w:eastAsia="Times New Roman" w:hAnsi="Arial" w:cs="Times New Roman"/>
      <w:noProof/>
      <w:sz w:val="20"/>
      <w:szCs w:val="20"/>
    </w:rPr>
  </w:style>
  <w:style w:type="character" w:customStyle="1" w:styleId="Jemnodkaz1">
    <w:name w:val="Jemný odkaz1"/>
    <w:rsid w:val="00EF16C2"/>
    <w:rPr>
      <w:rFonts w:ascii="Arial" w:hAnsi="Arial" w:cs="Times New Roman"/>
      <w:smallCaps/>
      <w:sz w:val="20"/>
      <w:szCs w:val="22"/>
      <w:u w:val="none"/>
    </w:rPr>
  </w:style>
  <w:style w:type="paragraph" w:customStyle="1" w:styleId="Zmluva-odsek">
    <w:name w:val="Zmluva - odsek"/>
    <w:basedOn w:val="Normlny"/>
    <w:uiPriority w:val="99"/>
    <w:rsid w:val="00EF16C2"/>
    <w:pPr>
      <w:numPr>
        <w:ilvl w:val="1"/>
        <w:numId w:val="26"/>
      </w:numPr>
      <w:spacing w:after="120" w:line="240" w:lineRule="auto"/>
      <w:jc w:val="both"/>
    </w:pPr>
    <w:rPr>
      <w:rFonts w:ascii="Arial" w:hAnsi="Arial" w:cs="Arial"/>
      <w:lang w:eastAsia="sk-SK"/>
    </w:rPr>
  </w:style>
  <w:style w:type="paragraph" w:customStyle="1" w:styleId="Zmluva-lnok">
    <w:name w:val="Zmluva - Článok"/>
    <w:basedOn w:val="Normlny"/>
    <w:uiPriority w:val="99"/>
    <w:rsid w:val="00EF16C2"/>
    <w:pPr>
      <w:keepNext/>
      <w:numPr>
        <w:numId w:val="26"/>
      </w:numPr>
      <w:spacing w:before="240" w:after="120" w:line="240" w:lineRule="auto"/>
      <w:ind w:left="357" w:hanging="357"/>
      <w:jc w:val="center"/>
    </w:pPr>
    <w:rPr>
      <w:rFonts w:ascii="Arial" w:hAnsi="Arial" w:cs="Arial"/>
      <w:b/>
      <w:bCs/>
    </w:rPr>
  </w:style>
  <w:style w:type="paragraph" w:customStyle="1" w:styleId="Zmluva-pododsek">
    <w:name w:val="Zmluva - pododsek"/>
    <w:basedOn w:val="Zmluva-odsek"/>
    <w:uiPriority w:val="99"/>
    <w:rsid w:val="00EF16C2"/>
    <w:pPr>
      <w:numPr>
        <w:ilvl w:val="2"/>
      </w:numPr>
    </w:pPr>
    <w:rPr>
      <w:sz w:val="24"/>
      <w:szCs w:val="24"/>
    </w:rPr>
  </w:style>
  <w:style w:type="character" w:styleId="Zvraznenodkaz">
    <w:name w:val="Intense Reference"/>
    <w:uiPriority w:val="99"/>
    <w:qFormat/>
    <w:rsid w:val="00EF16C2"/>
    <w:rPr>
      <w:b/>
      <w:bCs/>
      <w:smallCaps/>
      <w:color w:val="auto"/>
      <w:spacing w:val="5"/>
      <w:u w:val="single"/>
    </w:rPr>
  </w:style>
  <w:style w:type="character" w:styleId="Nzovknihy">
    <w:name w:val="Book Title"/>
    <w:uiPriority w:val="33"/>
    <w:qFormat/>
    <w:rsid w:val="00EF16C2"/>
    <w:rPr>
      <w:b/>
      <w:bCs/>
      <w:smallCaps/>
      <w:spacing w:val="5"/>
    </w:rPr>
  </w:style>
  <w:style w:type="character" w:styleId="Jemnodkaz">
    <w:name w:val="Subtle Reference"/>
    <w:uiPriority w:val="99"/>
    <w:qFormat/>
    <w:rsid w:val="00EF16C2"/>
    <w:rPr>
      <w:smallCaps/>
      <w:sz w:val="22"/>
      <w:szCs w:val="22"/>
      <w:u w:val="none"/>
    </w:rPr>
  </w:style>
  <w:style w:type="paragraph" w:styleId="Revzia">
    <w:name w:val="Revision"/>
    <w:hidden/>
    <w:uiPriority w:val="99"/>
    <w:semiHidden/>
    <w:rsid w:val="00EF16C2"/>
    <w:pPr>
      <w:spacing w:after="0" w:line="240" w:lineRule="auto"/>
    </w:pPr>
    <w:rPr>
      <w:rFonts w:ascii="Arial" w:eastAsia="Times New Roman" w:hAnsi="Arial" w:cs="Arial"/>
      <w:noProof/>
      <w:sz w:val="20"/>
      <w:szCs w:val="20"/>
      <w:lang w:eastAsia="sk-SK"/>
    </w:rPr>
  </w:style>
  <w:style w:type="character" w:customStyle="1" w:styleId="link">
    <w:name w:val="link"/>
    <w:basedOn w:val="Predvolenpsmoodseku"/>
    <w:rsid w:val="00EF16C2"/>
  </w:style>
  <w:style w:type="paragraph" w:customStyle="1" w:styleId="NADP">
    <w:name w:val="NADP."/>
    <w:basedOn w:val="Normlny"/>
    <w:rsid w:val="00EF16C2"/>
    <w:pPr>
      <w:numPr>
        <w:numId w:val="28"/>
      </w:numPr>
      <w:spacing w:after="0" w:line="240" w:lineRule="auto"/>
    </w:pPr>
    <w:rPr>
      <w:rFonts w:ascii="Arial" w:hAnsi="Arial" w:cs="Arial"/>
      <w:sz w:val="20"/>
      <w:szCs w:val="20"/>
      <w:lang w:eastAsia="sk-SK"/>
    </w:rPr>
  </w:style>
  <w:style w:type="paragraph" w:customStyle="1" w:styleId="ODS">
    <w:name w:val="ODS."/>
    <w:basedOn w:val="Normlny"/>
    <w:rsid w:val="00EF16C2"/>
    <w:pPr>
      <w:numPr>
        <w:ilvl w:val="1"/>
        <w:numId w:val="28"/>
      </w:numPr>
      <w:spacing w:after="0" w:line="240" w:lineRule="auto"/>
    </w:pPr>
    <w:rPr>
      <w:rFonts w:ascii="Arial" w:hAnsi="Arial" w:cs="Arial"/>
      <w:sz w:val="20"/>
      <w:szCs w:val="20"/>
      <w:lang w:eastAsia="sk-SK"/>
    </w:rPr>
  </w:style>
  <w:style w:type="paragraph" w:customStyle="1" w:styleId="PODODS">
    <w:name w:val="PODODS."/>
    <w:basedOn w:val="Normlny"/>
    <w:rsid w:val="00EF16C2"/>
    <w:pPr>
      <w:numPr>
        <w:ilvl w:val="2"/>
        <w:numId w:val="28"/>
      </w:numPr>
      <w:spacing w:after="0" w:line="240" w:lineRule="auto"/>
    </w:pPr>
    <w:rPr>
      <w:rFonts w:ascii="Arial" w:hAnsi="Arial" w:cs="Arial"/>
      <w:sz w:val="20"/>
      <w:szCs w:val="20"/>
      <w:lang w:eastAsia="sk-SK"/>
    </w:rPr>
  </w:style>
  <w:style w:type="character" w:styleId="Jemnzvraznenie">
    <w:name w:val="Subtle Emphasis"/>
    <w:uiPriority w:val="19"/>
    <w:qFormat/>
    <w:rsid w:val="00EF16C2"/>
    <w:rPr>
      <w:i/>
      <w:iCs/>
      <w:color w:val="808080"/>
    </w:rPr>
  </w:style>
  <w:style w:type="paragraph" w:customStyle="1" w:styleId="SSCnadpis3">
    <w:name w:val="SSC_nadpis3"/>
    <w:basedOn w:val="Normlny"/>
    <w:rsid w:val="00EF16C2"/>
    <w:pPr>
      <w:numPr>
        <w:numId w:val="29"/>
      </w:numPr>
      <w:autoSpaceDE w:val="0"/>
      <w:autoSpaceDN w:val="0"/>
      <w:spacing w:before="240" w:after="0" w:line="240" w:lineRule="auto"/>
      <w:jc w:val="both"/>
    </w:pPr>
    <w:rPr>
      <w:rFonts w:ascii="Arial" w:hAnsi="Arial" w:cs="Arial"/>
      <w:b/>
      <w:bCs/>
      <w:smallCaps/>
      <w:sz w:val="20"/>
      <w:szCs w:val="24"/>
      <w:lang w:eastAsia="cs-CZ"/>
    </w:rPr>
  </w:style>
  <w:style w:type="character" w:customStyle="1" w:styleId="CCSnormlnyChar">
    <w:name w:val="CCS_normálny Char"/>
    <w:link w:val="CCSnormlny"/>
    <w:locked/>
    <w:rsid w:val="00EF16C2"/>
    <w:rPr>
      <w:bCs/>
      <w:noProof/>
      <w:lang w:eastAsia="cs-CZ"/>
    </w:rPr>
  </w:style>
  <w:style w:type="paragraph" w:customStyle="1" w:styleId="CCSnormlny">
    <w:name w:val="CCS_normálny"/>
    <w:basedOn w:val="SSCnadpis3"/>
    <w:link w:val="CCSnormlnyChar"/>
    <w:rsid w:val="00EF16C2"/>
    <w:pPr>
      <w:numPr>
        <w:ilvl w:val="1"/>
      </w:numPr>
    </w:pPr>
    <w:rPr>
      <w:rFonts w:asciiTheme="minorHAnsi" w:eastAsiaTheme="minorHAnsi" w:hAnsiTheme="minorHAnsi" w:cstheme="minorBidi"/>
      <w:b w:val="0"/>
      <w:smallCaps w:val="0"/>
      <w:sz w:val="22"/>
      <w:szCs w:val="22"/>
    </w:rPr>
  </w:style>
  <w:style w:type="paragraph" w:customStyle="1" w:styleId="SSCnorm2">
    <w:name w:val="SSC_norm_2"/>
    <w:basedOn w:val="CCSnormlny"/>
    <w:rsid w:val="00EF16C2"/>
    <w:pPr>
      <w:numPr>
        <w:ilvl w:val="2"/>
      </w:numPr>
      <w:tabs>
        <w:tab w:val="clear" w:pos="1429"/>
        <w:tab w:val="num" w:pos="0"/>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EF16C2"/>
    <w:pPr>
      <w:tabs>
        <w:tab w:val="left" w:pos="567"/>
      </w:tabs>
      <w:spacing w:before="120" w:after="0" w:line="240" w:lineRule="auto"/>
      <w:ind w:left="426"/>
      <w:jc w:val="both"/>
    </w:pPr>
    <w:rPr>
      <w:rFonts w:ascii="Arial" w:hAnsi="Arial"/>
      <w:sz w:val="20"/>
      <w:szCs w:val="20"/>
      <w:lang w:eastAsia="sk-SK"/>
    </w:rPr>
  </w:style>
  <w:style w:type="paragraph" w:customStyle="1" w:styleId="rob5">
    <w:name w:val="rob5"/>
    <w:basedOn w:val="Normlny"/>
    <w:autoRedefine/>
    <w:uiPriority w:val="99"/>
    <w:rsid w:val="00EF16C2"/>
    <w:pPr>
      <w:widowControl w:val="0"/>
      <w:tabs>
        <w:tab w:val="left" w:pos="709"/>
        <w:tab w:val="right" w:leader="dot" w:pos="10080"/>
      </w:tabs>
      <w:spacing w:after="0" w:line="240" w:lineRule="auto"/>
      <w:ind w:left="426" w:hanging="426"/>
      <w:jc w:val="both"/>
      <w:outlineLvl w:val="8"/>
    </w:pPr>
    <w:rPr>
      <w:rFonts w:ascii="Arial" w:hAnsi="Arial" w:cs="Arial"/>
      <w:sz w:val="20"/>
      <w:szCs w:val="20"/>
      <w:lang w:eastAsia="sk-SK"/>
    </w:rPr>
  </w:style>
  <w:style w:type="paragraph" w:customStyle="1" w:styleId="clanokzmluvy">
    <w:name w:val="clanok_zmluvy"/>
    <w:basedOn w:val="Normlny"/>
    <w:rsid w:val="00EF16C2"/>
    <w:pPr>
      <w:keepNext/>
      <w:spacing w:before="240" w:after="240" w:line="240" w:lineRule="auto"/>
      <w:jc w:val="center"/>
    </w:pPr>
    <w:rPr>
      <w:rFonts w:ascii="Arial" w:hAnsi="Arial" w:cs="Arial"/>
      <w:b/>
      <w:sz w:val="20"/>
      <w:szCs w:val="20"/>
      <w:lang w:eastAsia="sk-SK"/>
    </w:rPr>
  </w:style>
  <w:style w:type="paragraph" w:customStyle="1" w:styleId="Zmluvnestrany">
    <w:name w:val="Zmluvne strany"/>
    <w:basedOn w:val="Normlny"/>
    <w:uiPriority w:val="99"/>
    <w:rsid w:val="00EF16C2"/>
    <w:pPr>
      <w:tabs>
        <w:tab w:val="left" w:pos="567"/>
        <w:tab w:val="left" w:pos="2552"/>
      </w:tabs>
      <w:spacing w:after="0" w:line="240" w:lineRule="auto"/>
    </w:pPr>
    <w:rPr>
      <w:rFonts w:ascii="Arial" w:hAnsi="Arial" w:cs="Arial"/>
      <w:szCs w:val="20"/>
      <w:lang w:eastAsia="cs-CZ"/>
    </w:rPr>
  </w:style>
  <w:style w:type="paragraph" w:customStyle="1" w:styleId="xl80">
    <w:name w:val="xl80"/>
    <w:basedOn w:val="Normlny"/>
    <w:rsid w:val="00EF16C2"/>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1">
    <w:name w:val="xl81"/>
    <w:basedOn w:val="Normlny"/>
    <w:rsid w:val="00EF16C2"/>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2">
    <w:name w:val="xl82"/>
    <w:basedOn w:val="Normlny"/>
    <w:rsid w:val="00EF1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sk-SK"/>
    </w:rPr>
  </w:style>
  <w:style w:type="paragraph" w:customStyle="1" w:styleId="xl83">
    <w:name w:val="xl83"/>
    <w:basedOn w:val="Normlny"/>
    <w:rsid w:val="00EF16C2"/>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4">
    <w:name w:val="xl84"/>
    <w:basedOn w:val="Normlny"/>
    <w:rsid w:val="00EF16C2"/>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5">
    <w:name w:val="xl85"/>
    <w:basedOn w:val="Normlny"/>
    <w:rsid w:val="00EF16C2"/>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6">
    <w:name w:val="xl86"/>
    <w:basedOn w:val="Normlny"/>
    <w:rsid w:val="00EF16C2"/>
    <w:pPr>
      <w:spacing w:before="100" w:beforeAutospacing="1" w:after="100" w:afterAutospacing="1" w:line="240" w:lineRule="auto"/>
      <w:jc w:val="center"/>
    </w:pPr>
    <w:rPr>
      <w:rFonts w:ascii="Times New Roman" w:hAnsi="Times New Roman"/>
      <w:sz w:val="24"/>
      <w:szCs w:val="24"/>
      <w:lang w:eastAsia="sk-SK"/>
    </w:rPr>
  </w:style>
  <w:style w:type="paragraph" w:customStyle="1" w:styleId="xl87">
    <w:name w:val="xl87"/>
    <w:basedOn w:val="Normlny"/>
    <w:rsid w:val="00EF16C2"/>
    <w:pPr>
      <w:spacing w:before="100" w:beforeAutospacing="1" w:after="100" w:afterAutospacing="1" w:line="240" w:lineRule="auto"/>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EF16C2"/>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EF16C2"/>
    <w:pPr>
      <w:spacing w:after="0" w:line="312" w:lineRule="auto"/>
    </w:pPr>
    <w:rPr>
      <w:rFonts w:eastAsia="Calibri"/>
      <w:color w:val="585858"/>
      <w:sz w:val="14"/>
      <w:szCs w:val="14"/>
    </w:rPr>
  </w:style>
  <w:style w:type="character" w:customStyle="1" w:styleId="HlavikaaadresaNDSChar">
    <w:name w:val="Hlavička a adresa_NDS Char"/>
    <w:link w:val="HlavikaaadresaNDS"/>
    <w:rsid w:val="00EF16C2"/>
    <w:rPr>
      <w:rFonts w:ascii="Calibri" w:eastAsia="Calibri" w:hAnsi="Calibri" w:cs="Times New Roman"/>
      <w:color w:val="585858"/>
      <w:sz w:val="14"/>
      <w:szCs w:val="14"/>
    </w:rPr>
  </w:style>
  <w:style w:type="character" w:customStyle="1" w:styleId="dajeNDSChar">
    <w:name w:val="Údaje_NDS Char"/>
    <w:link w:val="dajeNDS"/>
    <w:rsid w:val="00EF16C2"/>
    <w:rPr>
      <w:rFonts w:ascii="Calibri" w:eastAsia="Calibri" w:hAnsi="Calibri" w:cs="Times New Roman"/>
      <w:color w:val="585858"/>
      <w:sz w:val="14"/>
      <w:szCs w:val="14"/>
    </w:rPr>
  </w:style>
  <w:style w:type="paragraph" w:styleId="Obsah4">
    <w:name w:val="toc 4"/>
    <w:basedOn w:val="Normlny"/>
    <w:next w:val="Normlny"/>
    <w:autoRedefine/>
    <w:rsid w:val="00EF16C2"/>
    <w:pPr>
      <w:spacing w:after="0"/>
      <w:ind w:left="440"/>
    </w:pPr>
    <w:rPr>
      <w:sz w:val="20"/>
      <w:szCs w:val="20"/>
    </w:rPr>
  </w:style>
  <w:style w:type="paragraph" w:styleId="Obsah5">
    <w:name w:val="toc 5"/>
    <w:basedOn w:val="Normlny"/>
    <w:next w:val="Normlny"/>
    <w:autoRedefine/>
    <w:rsid w:val="00EF16C2"/>
    <w:pPr>
      <w:spacing w:after="0"/>
      <w:ind w:left="660"/>
    </w:pPr>
    <w:rPr>
      <w:sz w:val="20"/>
      <w:szCs w:val="20"/>
    </w:rPr>
  </w:style>
  <w:style w:type="paragraph" w:styleId="Obsah6">
    <w:name w:val="toc 6"/>
    <w:basedOn w:val="Normlny"/>
    <w:next w:val="Normlny"/>
    <w:autoRedefine/>
    <w:rsid w:val="00EF16C2"/>
    <w:pPr>
      <w:spacing w:after="0"/>
      <w:ind w:left="880"/>
    </w:pPr>
    <w:rPr>
      <w:sz w:val="20"/>
      <w:szCs w:val="20"/>
    </w:rPr>
  </w:style>
  <w:style w:type="paragraph" w:styleId="Obsah7">
    <w:name w:val="toc 7"/>
    <w:basedOn w:val="Normlny"/>
    <w:next w:val="Normlny"/>
    <w:autoRedefine/>
    <w:rsid w:val="00EF16C2"/>
    <w:pPr>
      <w:spacing w:after="0"/>
      <w:ind w:left="1100"/>
    </w:pPr>
    <w:rPr>
      <w:sz w:val="20"/>
      <w:szCs w:val="20"/>
    </w:rPr>
  </w:style>
  <w:style w:type="paragraph" w:styleId="Obsah8">
    <w:name w:val="toc 8"/>
    <w:basedOn w:val="Normlny"/>
    <w:next w:val="Normlny"/>
    <w:autoRedefine/>
    <w:rsid w:val="00EF16C2"/>
    <w:pPr>
      <w:spacing w:after="0"/>
      <w:ind w:left="1320"/>
    </w:pPr>
    <w:rPr>
      <w:sz w:val="20"/>
      <w:szCs w:val="20"/>
    </w:rPr>
  </w:style>
  <w:style w:type="paragraph" w:styleId="Obsah9">
    <w:name w:val="toc 9"/>
    <w:basedOn w:val="Normlny"/>
    <w:next w:val="Normlny"/>
    <w:autoRedefine/>
    <w:rsid w:val="00EF16C2"/>
    <w:pPr>
      <w:spacing w:after="0"/>
      <w:ind w:left="1540"/>
    </w:pPr>
    <w:rPr>
      <w:sz w:val="20"/>
      <w:szCs w:val="20"/>
    </w:rPr>
  </w:style>
  <w:style w:type="paragraph" w:customStyle="1" w:styleId="Textbody">
    <w:name w:val="Text body"/>
    <w:basedOn w:val="Standard"/>
    <w:rsid w:val="00EF16C2"/>
    <w:pPr>
      <w:suppressAutoHyphens/>
      <w:autoSpaceDN w:val="0"/>
      <w:spacing w:before="0"/>
      <w:jc w:val="left"/>
      <w:textAlignment w:val="baseline"/>
    </w:pPr>
    <w:rPr>
      <w:rFonts w:ascii="Times New Roman" w:eastAsia="Times New Roman" w:hAnsi="Times New Roman" w:cs="Times New Roman"/>
      <w:color w:val="00000A"/>
      <w:kern w:val="3"/>
      <w:sz w:val="20"/>
      <w:szCs w:val="20"/>
      <w:lang w:val="sk-SK" w:eastAsia="sk-SK"/>
    </w:rPr>
  </w:style>
  <w:style w:type="numbering" w:customStyle="1" w:styleId="WWNum22">
    <w:name w:val="WWNum22"/>
    <w:basedOn w:val="Bezzoznamu"/>
    <w:rsid w:val="00EF16C2"/>
    <w:pPr>
      <w:numPr>
        <w:numId w:val="30"/>
      </w:numPr>
    </w:pPr>
  </w:style>
  <w:style w:type="numbering" w:customStyle="1" w:styleId="WWNum34">
    <w:name w:val="WWNum34"/>
    <w:basedOn w:val="Bezzoznamu"/>
    <w:rsid w:val="00EF16C2"/>
    <w:pPr>
      <w:numPr>
        <w:numId w:val="31"/>
      </w:numPr>
    </w:pPr>
  </w:style>
  <w:style w:type="paragraph" w:customStyle="1" w:styleId="Odsekzmluvy">
    <w:name w:val="Odsek zmluvy"/>
    <w:basedOn w:val="Normlny"/>
    <w:rsid w:val="00EF16C2"/>
    <w:pPr>
      <w:tabs>
        <w:tab w:val="num" w:pos="780"/>
      </w:tabs>
      <w:spacing w:after="0" w:line="240" w:lineRule="auto"/>
      <w:ind w:left="780" w:hanging="540"/>
      <w:jc w:val="both"/>
    </w:pPr>
    <w:rPr>
      <w:rFonts w:ascii="Arial" w:hAnsi="Arial"/>
      <w:szCs w:val="20"/>
      <w:lang w:eastAsia="cs-CZ"/>
    </w:rPr>
  </w:style>
  <w:style w:type="paragraph" w:customStyle="1" w:styleId="lnokZmluvy">
    <w:name w:val="ČlánokZmluvy"/>
    <w:basedOn w:val="Normlny"/>
    <w:uiPriority w:val="99"/>
    <w:rsid w:val="00EF16C2"/>
    <w:pPr>
      <w:spacing w:before="240" w:after="120" w:line="240" w:lineRule="auto"/>
      <w:ind w:left="279" w:hanging="279"/>
      <w:jc w:val="center"/>
    </w:pPr>
    <w:rPr>
      <w:rFonts w:ascii="Arial" w:hAnsi="Arial" w:cs="Arial"/>
      <w:b/>
      <w:sz w:val="24"/>
      <w:szCs w:val="24"/>
      <w:lang w:eastAsia="sk-SK"/>
    </w:rPr>
  </w:style>
  <w:style w:type="paragraph" w:customStyle="1" w:styleId="Textbodyindent">
    <w:name w:val="Text body indent"/>
    <w:basedOn w:val="Standard"/>
    <w:rsid w:val="00EF16C2"/>
    <w:pPr>
      <w:suppressAutoHyphens/>
      <w:autoSpaceDN w:val="0"/>
      <w:spacing w:before="0"/>
      <w:ind w:left="283"/>
      <w:jc w:val="left"/>
      <w:textAlignment w:val="baseline"/>
    </w:pPr>
    <w:rPr>
      <w:rFonts w:ascii="Times New Roman" w:eastAsia="Times New Roman" w:hAnsi="Times New Roman" w:cs="Times New Roman"/>
      <w:color w:val="00000A"/>
      <w:kern w:val="3"/>
      <w:sz w:val="20"/>
      <w:szCs w:val="20"/>
      <w:lang w:val="sk-SK" w:eastAsia="sk-SK"/>
    </w:rPr>
  </w:style>
  <w:style w:type="numbering" w:customStyle="1" w:styleId="WWNum2">
    <w:name w:val="WWNum2"/>
    <w:basedOn w:val="Bezzoznamu"/>
    <w:rsid w:val="00EF16C2"/>
    <w:pPr>
      <w:numPr>
        <w:numId w:val="32"/>
      </w:numPr>
    </w:pPr>
  </w:style>
  <w:style w:type="numbering" w:customStyle="1" w:styleId="WWNum3">
    <w:name w:val="WWNum3"/>
    <w:basedOn w:val="Bezzoznamu"/>
    <w:rsid w:val="00EF16C2"/>
    <w:pPr>
      <w:numPr>
        <w:numId w:val="33"/>
      </w:numPr>
    </w:pPr>
  </w:style>
  <w:style w:type="numbering" w:customStyle="1" w:styleId="WWNum4">
    <w:name w:val="WWNum4"/>
    <w:basedOn w:val="Bezzoznamu"/>
    <w:rsid w:val="00EF16C2"/>
    <w:pPr>
      <w:numPr>
        <w:numId w:val="34"/>
      </w:numPr>
    </w:pPr>
  </w:style>
  <w:style w:type="numbering" w:customStyle="1" w:styleId="WWNum5">
    <w:name w:val="WWNum5"/>
    <w:basedOn w:val="Bezzoznamu"/>
    <w:rsid w:val="00EF16C2"/>
    <w:pPr>
      <w:numPr>
        <w:numId w:val="35"/>
      </w:numPr>
    </w:pPr>
  </w:style>
  <w:style w:type="numbering" w:customStyle="1" w:styleId="WWNum8">
    <w:name w:val="WWNum8"/>
    <w:basedOn w:val="Bezzoznamu"/>
    <w:rsid w:val="00EF16C2"/>
    <w:pPr>
      <w:numPr>
        <w:numId w:val="36"/>
      </w:numPr>
    </w:pPr>
  </w:style>
  <w:style w:type="numbering" w:customStyle="1" w:styleId="WWNum10">
    <w:name w:val="WWNum10"/>
    <w:basedOn w:val="Bezzoznamu"/>
    <w:rsid w:val="00EF16C2"/>
    <w:pPr>
      <w:numPr>
        <w:numId w:val="37"/>
      </w:numPr>
    </w:pPr>
  </w:style>
  <w:style w:type="numbering" w:customStyle="1" w:styleId="WWNum11">
    <w:name w:val="WWNum11"/>
    <w:basedOn w:val="Bezzoznamu"/>
    <w:rsid w:val="00EF16C2"/>
    <w:pPr>
      <w:numPr>
        <w:numId w:val="38"/>
      </w:numPr>
    </w:pPr>
  </w:style>
  <w:style w:type="numbering" w:customStyle="1" w:styleId="WWNum12">
    <w:name w:val="WWNum12"/>
    <w:basedOn w:val="Bezzoznamu"/>
    <w:rsid w:val="00EF16C2"/>
    <w:pPr>
      <w:numPr>
        <w:numId w:val="39"/>
      </w:numPr>
    </w:pPr>
  </w:style>
  <w:style w:type="numbering" w:customStyle="1" w:styleId="WWNum13">
    <w:name w:val="WWNum13"/>
    <w:basedOn w:val="Bezzoznamu"/>
    <w:rsid w:val="00EF16C2"/>
    <w:pPr>
      <w:numPr>
        <w:numId w:val="61"/>
      </w:numPr>
    </w:pPr>
  </w:style>
  <w:style w:type="numbering" w:customStyle="1" w:styleId="WWNum14">
    <w:name w:val="WWNum14"/>
    <w:basedOn w:val="Bezzoznamu"/>
    <w:rsid w:val="00EF16C2"/>
    <w:pPr>
      <w:numPr>
        <w:numId w:val="58"/>
      </w:numPr>
    </w:pPr>
  </w:style>
  <w:style w:type="numbering" w:customStyle="1" w:styleId="WWNum15">
    <w:name w:val="WWNum15"/>
    <w:basedOn w:val="Bezzoznamu"/>
    <w:rsid w:val="00EF16C2"/>
    <w:pPr>
      <w:numPr>
        <w:numId w:val="40"/>
      </w:numPr>
    </w:pPr>
  </w:style>
  <w:style w:type="numbering" w:customStyle="1" w:styleId="WWNum16">
    <w:name w:val="WWNum16"/>
    <w:basedOn w:val="Bezzoznamu"/>
    <w:rsid w:val="00EF16C2"/>
    <w:pPr>
      <w:numPr>
        <w:numId w:val="41"/>
      </w:numPr>
    </w:pPr>
  </w:style>
  <w:style w:type="numbering" w:customStyle="1" w:styleId="WWNum17">
    <w:name w:val="WWNum17"/>
    <w:basedOn w:val="Bezzoznamu"/>
    <w:rsid w:val="00EF16C2"/>
    <w:pPr>
      <w:numPr>
        <w:numId w:val="42"/>
      </w:numPr>
    </w:pPr>
  </w:style>
  <w:style w:type="numbering" w:customStyle="1" w:styleId="WWNum19">
    <w:name w:val="WWNum19"/>
    <w:basedOn w:val="Bezzoznamu"/>
    <w:rsid w:val="00EF16C2"/>
    <w:pPr>
      <w:numPr>
        <w:numId w:val="43"/>
      </w:numPr>
    </w:pPr>
  </w:style>
  <w:style w:type="numbering" w:customStyle="1" w:styleId="WWNum21">
    <w:name w:val="WWNum21"/>
    <w:basedOn w:val="Bezzoznamu"/>
    <w:rsid w:val="00EF16C2"/>
    <w:pPr>
      <w:numPr>
        <w:numId w:val="44"/>
      </w:numPr>
    </w:pPr>
  </w:style>
  <w:style w:type="numbering" w:customStyle="1" w:styleId="WWNum23">
    <w:name w:val="WWNum23"/>
    <w:basedOn w:val="Bezzoznamu"/>
    <w:rsid w:val="00EF16C2"/>
    <w:pPr>
      <w:numPr>
        <w:numId w:val="45"/>
      </w:numPr>
    </w:pPr>
  </w:style>
  <w:style w:type="numbering" w:customStyle="1" w:styleId="WWNum24">
    <w:name w:val="WWNum24"/>
    <w:basedOn w:val="Bezzoznamu"/>
    <w:rsid w:val="00EF16C2"/>
    <w:pPr>
      <w:numPr>
        <w:numId w:val="46"/>
      </w:numPr>
    </w:pPr>
  </w:style>
  <w:style w:type="numbering" w:customStyle="1" w:styleId="WWNum25">
    <w:name w:val="WWNum25"/>
    <w:basedOn w:val="Bezzoznamu"/>
    <w:rsid w:val="00EF16C2"/>
    <w:pPr>
      <w:numPr>
        <w:numId w:val="47"/>
      </w:numPr>
    </w:pPr>
  </w:style>
  <w:style w:type="numbering" w:customStyle="1" w:styleId="WWNum26">
    <w:name w:val="WWNum26"/>
    <w:basedOn w:val="Bezzoznamu"/>
    <w:rsid w:val="00EF16C2"/>
    <w:pPr>
      <w:numPr>
        <w:numId w:val="48"/>
      </w:numPr>
    </w:pPr>
  </w:style>
  <w:style w:type="numbering" w:customStyle="1" w:styleId="WWNum27">
    <w:name w:val="WWNum27"/>
    <w:basedOn w:val="Bezzoznamu"/>
    <w:rsid w:val="00EF16C2"/>
    <w:pPr>
      <w:numPr>
        <w:numId w:val="49"/>
      </w:numPr>
    </w:pPr>
  </w:style>
  <w:style w:type="numbering" w:customStyle="1" w:styleId="WWNum29">
    <w:name w:val="WWNum29"/>
    <w:basedOn w:val="Bezzoznamu"/>
    <w:rsid w:val="00EF16C2"/>
    <w:pPr>
      <w:numPr>
        <w:numId w:val="60"/>
      </w:numPr>
    </w:pPr>
  </w:style>
  <w:style w:type="numbering" w:customStyle="1" w:styleId="WWNum31">
    <w:name w:val="WWNum31"/>
    <w:basedOn w:val="Bezzoznamu"/>
    <w:rsid w:val="00EF16C2"/>
    <w:pPr>
      <w:numPr>
        <w:numId w:val="50"/>
      </w:numPr>
    </w:pPr>
  </w:style>
  <w:style w:type="numbering" w:customStyle="1" w:styleId="WWNum32">
    <w:name w:val="WWNum32"/>
    <w:basedOn w:val="Bezzoznamu"/>
    <w:rsid w:val="00EF16C2"/>
    <w:pPr>
      <w:numPr>
        <w:numId w:val="59"/>
      </w:numPr>
    </w:pPr>
  </w:style>
  <w:style w:type="numbering" w:customStyle="1" w:styleId="WWNum33">
    <w:name w:val="WWNum33"/>
    <w:basedOn w:val="Bezzoznamu"/>
    <w:rsid w:val="00EF16C2"/>
    <w:pPr>
      <w:numPr>
        <w:numId w:val="51"/>
      </w:numPr>
    </w:pPr>
  </w:style>
  <w:style w:type="numbering" w:customStyle="1" w:styleId="WWNum35">
    <w:name w:val="WWNum35"/>
    <w:basedOn w:val="Bezzoznamu"/>
    <w:rsid w:val="00EF16C2"/>
    <w:pPr>
      <w:numPr>
        <w:numId w:val="52"/>
      </w:numPr>
    </w:pPr>
  </w:style>
  <w:style w:type="numbering" w:customStyle="1" w:styleId="WWNum37">
    <w:name w:val="WWNum37"/>
    <w:basedOn w:val="Bezzoznamu"/>
    <w:rsid w:val="00EF16C2"/>
    <w:pPr>
      <w:numPr>
        <w:numId w:val="53"/>
      </w:numPr>
    </w:pPr>
  </w:style>
  <w:style w:type="numbering" w:customStyle="1" w:styleId="WWNum38">
    <w:name w:val="WWNum38"/>
    <w:basedOn w:val="Bezzoznamu"/>
    <w:rsid w:val="00EF16C2"/>
    <w:pPr>
      <w:numPr>
        <w:numId w:val="54"/>
      </w:numPr>
    </w:pPr>
  </w:style>
  <w:style w:type="numbering" w:customStyle="1" w:styleId="WWNum40">
    <w:name w:val="WWNum40"/>
    <w:basedOn w:val="Bezzoznamu"/>
    <w:rsid w:val="00EF16C2"/>
    <w:pPr>
      <w:numPr>
        <w:numId w:val="55"/>
      </w:numPr>
    </w:pPr>
  </w:style>
  <w:style w:type="numbering" w:customStyle="1" w:styleId="WWNum42">
    <w:name w:val="WWNum42"/>
    <w:basedOn w:val="Bezzoznamu"/>
    <w:rsid w:val="00EF16C2"/>
    <w:pPr>
      <w:numPr>
        <w:numId w:val="56"/>
      </w:numPr>
    </w:pPr>
  </w:style>
  <w:style w:type="numbering" w:customStyle="1" w:styleId="WWNum43">
    <w:name w:val="WWNum43"/>
    <w:basedOn w:val="Bezzoznamu"/>
    <w:rsid w:val="00EF16C2"/>
    <w:pPr>
      <w:numPr>
        <w:numId w:val="57"/>
      </w:numPr>
    </w:pPr>
  </w:style>
  <w:style w:type="paragraph" w:customStyle="1" w:styleId="Odsadenie2">
    <w:name w:val="Odsadenie 2"/>
    <w:basedOn w:val="Normlny"/>
    <w:rsid w:val="00EF16C2"/>
    <w:pPr>
      <w:spacing w:after="0" w:line="240" w:lineRule="auto"/>
      <w:ind w:left="283" w:hanging="283"/>
    </w:pPr>
    <w:rPr>
      <w:rFonts w:ascii="Times New Roman" w:eastAsia="Impact" w:hAnsi="Times New Roman"/>
      <w:szCs w:val="20"/>
    </w:rPr>
  </w:style>
  <w:style w:type="numbering" w:customStyle="1" w:styleId="Zmluvy">
    <w:name w:val="Zmluvy"/>
    <w:uiPriority w:val="99"/>
    <w:rsid w:val="00EF16C2"/>
    <w:pPr>
      <w:numPr>
        <w:numId w:val="62"/>
      </w:numPr>
    </w:pPr>
  </w:style>
  <w:style w:type="paragraph" w:customStyle="1" w:styleId="Normlny10">
    <w:name w:val="Normálny 1"/>
    <w:rsid w:val="00EF16C2"/>
    <w:pPr>
      <w:keepNext/>
      <w:pBdr>
        <w:top w:val="nil"/>
        <w:left w:val="nil"/>
        <w:bottom w:val="nil"/>
        <w:right w:val="nil"/>
        <w:between w:val="nil"/>
        <w:bar w:val="nil"/>
      </w:pBdr>
      <w:spacing w:after="0" w:line="240" w:lineRule="auto"/>
      <w:ind w:left="6" w:hanging="6"/>
      <w:jc w:val="both"/>
      <w:outlineLvl w:val="0"/>
    </w:pPr>
    <w:rPr>
      <w:rFonts w:ascii="Arial" w:eastAsia="Arial Unicode MS" w:hAnsi="Arial Unicode MS" w:cs="Arial Unicode MS"/>
      <w:color w:val="000000"/>
      <w:u w:color="000000"/>
      <w:bdr w:val="nil"/>
      <w:lang w:eastAsia="sk-SK"/>
    </w:rPr>
  </w:style>
  <w:style w:type="paragraph" w:customStyle="1" w:styleId="para1">
    <w:name w:val="para 1"/>
    <w:basedOn w:val="Normlny"/>
    <w:rsid w:val="00EF16C2"/>
    <w:pPr>
      <w:tabs>
        <w:tab w:val="left" w:pos="425"/>
        <w:tab w:val="left" w:pos="851"/>
      </w:tabs>
      <w:spacing w:before="120" w:after="0" w:line="280" w:lineRule="exact"/>
      <w:ind w:left="822" w:hanging="822"/>
      <w:jc w:val="both"/>
    </w:pPr>
    <w:rPr>
      <w:rFonts w:ascii="Arial" w:hAnsi="Arial"/>
      <w:szCs w:val="20"/>
      <w:lang w:eastAsia="sk-SK"/>
    </w:rPr>
  </w:style>
  <w:style w:type="paragraph" w:customStyle="1" w:styleId="CM2">
    <w:name w:val="CM2"/>
    <w:basedOn w:val="Default"/>
    <w:next w:val="Default"/>
    <w:uiPriority w:val="99"/>
    <w:rsid w:val="00EF16C2"/>
    <w:pPr>
      <w:widowControl w:val="0"/>
      <w:spacing w:line="251" w:lineRule="atLeast"/>
    </w:pPr>
    <w:rPr>
      <w:rFonts w:eastAsiaTheme="minorEastAsia"/>
      <w:color w:val="auto"/>
    </w:rPr>
  </w:style>
  <w:style w:type="paragraph" w:customStyle="1" w:styleId="msonormal0">
    <w:name w:val="msonormal"/>
    <w:basedOn w:val="Normlny"/>
    <w:rsid w:val="00CA36D0"/>
    <w:pPr>
      <w:spacing w:before="100" w:beforeAutospacing="1" w:after="100" w:afterAutospacing="1" w:line="240" w:lineRule="auto"/>
    </w:pPr>
    <w:rPr>
      <w:rFonts w:ascii="Times New Roman" w:hAnsi="Times New Roman"/>
      <w:sz w:val="24"/>
      <w:szCs w:val="24"/>
      <w:lang w:eastAsia="sk-SK"/>
    </w:rPr>
  </w:style>
  <w:style w:type="paragraph" w:customStyle="1" w:styleId="xl88">
    <w:name w:val="xl88"/>
    <w:basedOn w:val="Normlny"/>
    <w:rsid w:val="00CA36D0"/>
    <w:pPr>
      <w:spacing w:before="100" w:beforeAutospacing="1" w:after="100" w:afterAutospacing="1" w:line="240" w:lineRule="auto"/>
    </w:pPr>
    <w:rPr>
      <w:rFonts w:ascii="Times New Roman" w:hAnsi="Times New Roman"/>
      <w:sz w:val="24"/>
      <w:szCs w:val="24"/>
      <w:lang w:eastAsia="sk-SK"/>
    </w:rPr>
  </w:style>
  <w:style w:type="paragraph" w:customStyle="1" w:styleId="xl89">
    <w:name w:val="xl89"/>
    <w:basedOn w:val="Normlny"/>
    <w:rsid w:val="00CA36D0"/>
    <w:pPr>
      <w:spacing w:before="100" w:beforeAutospacing="1" w:after="100" w:afterAutospacing="1" w:line="240" w:lineRule="auto"/>
      <w:jc w:val="right"/>
    </w:pPr>
    <w:rPr>
      <w:rFonts w:ascii="Times New Roman" w:hAnsi="Times New Roman"/>
      <w:sz w:val="24"/>
      <w:szCs w:val="24"/>
      <w:lang w:eastAsia="sk-SK"/>
    </w:rPr>
  </w:style>
  <w:style w:type="paragraph" w:customStyle="1" w:styleId="xl90">
    <w:name w:val="xl90"/>
    <w:basedOn w:val="Normlny"/>
    <w:rsid w:val="00CA36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sk-SK"/>
    </w:rPr>
  </w:style>
  <w:style w:type="paragraph" w:customStyle="1" w:styleId="xl91">
    <w:name w:val="xl91"/>
    <w:basedOn w:val="Normlny"/>
    <w:rsid w:val="00CA36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404040"/>
      <w:sz w:val="24"/>
      <w:szCs w:val="24"/>
      <w:lang w:eastAsia="sk-SK"/>
    </w:rPr>
  </w:style>
  <w:style w:type="paragraph" w:customStyle="1" w:styleId="xl92">
    <w:name w:val="xl92"/>
    <w:basedOn w:val="Normlny"/>
    <w:rsid w:val="00CA36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sk-SK"/>
    </w:rPr>
  </w:style>
  <w:style w:type="paragraph" w:customStyle="1" w:styleId="xl93">
    <w:name w:val="xl93"/>
    <w:basedOn w:val="Normlny"/>
    <w:rsid w:val="00CA36D0"/>
    <w:pPr>
      <w:spacing w:before="100" w:beforeAutospacing="1" w:after="100" w:afterAutospacing="1" w:line="240" w:lineRule="auto"/>
      <w:jc w:val="center"/>
      <w:textAlignment w:val="center"/>
    </w:pPr>
    <w:rPr>
      <w:rFonts w:ascii="Times New Roman" w:hAnsi="Times New Roman"/>
      <w:sz w:val="24"/>
      <w:szCs w:val="24"/>
      <w:lang w:eastAsia="sk-SK"/>
    </w:rPr>
  </w:style>
  <w:style w:type="paragraph" w:customStyle="1" w:styleId="l71">
    <w:name w:val="l71"/>
    <w:basedOn w:val="Normlny"/>
    <w:rsid w:val="004C2F3A"/>
    <w:pPr>
      <w:spacing w:after="0" w:line="240" w:lineRule="auto"/>
      <w:jc w:val="both"/>
    </w:pPr>
    <w:rPr>
      <w:rFonts w:ascii="Times New Roman" w:hAnsi="Times New Roman"/>
      <w:sz w:val="24"/>
      <w:szCs w:val="24"/>
      <w:lang w:eastAsia="sk-SK"/>
    </w:rPr>
  </w:style>
  <w:style w:type="paragraph" w:customStyle="1" w:styleId="Odsekzoznamu4">
    <w:name w:val="Odsek zoznamu4"/>
    <w:basedOn w:val="Normlny"/>
    <w:rsid w:val="004C2F3A"/>
    <w:pPr>
      <w:ind w:left="720"/>
      <w:contextualSpacing/>
    </w:pPr>
    <w:rPr>
      <w:sz w:val="20"/>
      <w:szCs w:val="20"/>
      <w:lang w:val="en-US" w:eastAsia="cs-CZ"/>
    </w:rPr>
  </w:style>
  <w:style w:type="numbering" w:customStyle="1" w:styleId="Bezzoznamu1">
    <w:name w:val="Bez zoznamu1"/>
    <w:next w:val="Bezzoznamu"/>
    <w:uiPriority w:val="99"/>
    <w:semiHidden/>
    <w:unhideWhenUsed/>
    <w:rsid w:val="004C2F3A"/>
  </w:style>
  <w:style w:type="paragraph" w:customStyle="1" w:styleId="NoIndent">
    <w:name w:val="No Indent"/>
    <w:basedOn w:val="Normlny"/>
    <w:next w:val="Normlny"/>
    <w:rsid w:val="004C2F3A"/>
    <w:pPr>
      <w:spacing w:after="0" w:line="240" w:lineRule="auto"/>
    </w:pPr>
    <w:rPr>
      <w:rFonts w:ascii="Times New Roman" w:hAnsi="Times New Roman"/>
      <w:color w:val="000000"/>
      <w:szCs w:val="20"/>
      <w:lang w:val="en-GB"/>
    </w:rPr>
  </w:style>
  <w:style w:type="paragraph" w:customStyle="1" w:styleId="gmail-western">
    <w:name w:val="gmail-western"/>
    <w:basedOn w:val="Normlny"/>
    <w:uiPriority w:val="99"/>
    <w:semiHidden/>
    <w:rsid w:val="004C2F3A"/>
    <w:pPr>
      <w:spacing w:before="100" w:beforeAutospacing="1" w:after="100" w:afterAutospacing="1" w:line="240" w:lineRule="auto"/>
    </w:pPr>
    <w:rPr>
      <w:rFonts w:ascii="Times New Roman" w:eastAsiaTheme="minorHAnsi" w:hAnsi="Times New Roman"/>
      <w:sz w:val="24"/>
      <w:szCs w:val="24"/>
      <w:lang w:eastAsia="sk-SK"/>
    </w:rPr>
  </w:style>
  <w:style w:type="character" w:customStyle="1" w:styleId="BezriadkovaniaChar">
    <w:name w:val="Bez riadkovania Char"/>
    <w:basedOn w:val="Predvolenpsmoodseku"/>
    <w:link w:val="Bezriadkovania"/>
    <w:uiPriority w:val="1"/>
    <w:rsid w:val="00E42C6B"/>
    <w:rPr>
      <w:rFonts w:ascii="Calibri" w:eastAsia="Times New Roman" w:hAnsi="Calibri" w:cs="Times New Roman"/>
    </w:rPr>
  </w:style>
  <w:style w:type="paragraph" w:customStyle="1" w:styleId="Cislo-4-a-text">
    <w:name w:val="Cislo-4-a-text"/>
    <w:basedOn w:val="Normlny"/>
    <w:qFormat/>
    <w:rsid w:val="0020223E"/>
    <w:pPr>
      <w:tabs>
        <w:tab w:val="left" w:pos="1423"/>
        <w:tab w:val="left" w:pos="1780"/>
        <w:tab w:val="left" w:pos="2138"/>
        <w:tab w:val="left" w:pos="2495"/>
        <w:tab w:val="left" w:pos="2852"/>
      </w:tabs>
      <w:spacing w:before="60" w:after="0" w:line="240" w:lineRule="auto"/>
      <w:ind w:left="1066" w:hanging="357"/>
      <w:contextualSpacing/>
      <w:jc w:val="both"/>
    </w:pPr>
    <w:rPr>
      <w:rFonts w:eastAsiaTheme="minorHAnsi" w:cstheme="minorBidi"/>
    </w:rPr>
  </w:style>
  <w:style w:type="character" w:styleId="Zstupntext">
    <w:name w:val="Placeholder Text"/>
    <w:basedOn w:val="Predvolenpsmoodseku"/>
    <w:uiPriority w:val="99"/>
    <w:semiHidden/>
    <w:rsid w:val="0020223E"/>
    <w:rPr>
      <w:color w:val="808080"/>
    </w:rPr>
  </w:style>
  <w:style w:type="paragraph" w:customStyle="1" w:styleId="text-odsek-1">
    <w:name w:val="text-odsek-1"/>
    <w:basedOn w:val="Normlny"/>
    <w:qFormat/>
    <w:rsid w:val="0020223E"/>
    <w:pPr>
      <w:numPr>
        <w:ilvl w:val="2"/>
        <w:numId w:val="72"/>
      </w:numPr>
      <w:spacing w:before="60" w:after="0" w:line="240" w:lineRule="auto"/>
      <w:jc w:val="both"/>
    </w:pPr>
    <w:rPr>
      <w:rFonts w:asciiTheme="minorHAnsi" w:eastAsiaTheme="minorHAnsi" w:hAnsiTheme="minorHAnsi" w:cstheme="minorBidi"/>
    </w:rPr>
  </w:style>
  <w:style w:type="paragraph" w:customStyle="1" w:styleId="zmluva-nadpis">
    <w:name w:val="zmluva-nadpis"/>
    <w:basedOn w:val="Normlny"/>
    <w:qFormat/>
    <w:rsid w:val="0020223E"/>
    <w:pPr>
      <w:keepNext/>
      <w:keepLines/>
      <w:numPr>
        <w:ilvl w:val="1"/>
        <w:numId w:val="72"/>
      </w:numPr>
      <w:spacing w:after="120" w:line="240" w:lineRule="auto"/>
      <w:ind w:left="0"/>
      <w:contextualSpacing/>
      <w:jc w:val="center"/>
      <w:outlineLvl w:val="2"/>
    </w:pPr>
    <w:rPr>
      <w:rFonts w:asciiTheme="majorHAnsi" w:eastAsiaTheme="majorEastAsia" w:hAnsiTheme="majorHAnsi" w:cstheme="majorBidi"/>
      <w:b/>
      <w:color w:val="1F4D78" w:themeColor="accent1" w:themeShade="7F"/>
      <w:sz w:val="24"/>
      <w:szCs w:val="24"/>
    </w:rPr>
  </w:style>
  <w:style w:type="character" w:customStyle="1" w:styleId="Nevyrieenzmienka1">
    <w:name w:val="Nevyriešená zmienka1"/>
    <w:basedOn w:val="Predvolenpsmoodseku"/>
    <w:uiPriority w:val="99"/>
    <w:semiHidden/>
    <w:unhideWhenUsed/>
    <w:rsid w:val="00386A70"/>
    <w:rPr>
      <w:color w:val="605E5C"/>
      <w:shd w:val="clear" w:color="auto" w:fill="E1DFDD"/>
    </w:rPr>
  </w:style>
  <w:style w:type="paragraph" w:customStyle="1" w:styleId="Bezriadkovania11">
    <w:name w:val="Bez riadkovania11"/>
    <w:rsid w:val="00690932"/>
    <w:pPr>
      <w:spacing w:after="0" w:line="240" w:lineRule="auto"/>
    </w:pPr>
    <w:rPr>
      <w:rFonts w:ascii="Calibri" w:eastAsia="Calibri" w:hAnsi="Calibri" w:cs="Times New Roman"/>
    </w:rPr>
  </w:style>
  <w:style w:type="character" w:customStyle="1" w:styleId="st">
    <w:name w:val="st"/>
    <w:basedOn w:val="Predvolenpsmoodseku"/>
    <w:rsid w:val="00690932"/>
  </w:style>
  <w:style w:type="numbering" w:customStyle="1" w:styleId="tl3">
    <w:name w:val="Štýl3"/>
    <w:uiPriority w:val="99"/>
    <w:rsid w:val="00690932"/>
    <w:pPr>
      <w:numPr>
        <w:numId w:val="81"/>
      </w:numPr>
    </w:pPr>
  </w:style>
  <w:style w:type="numbering" w:customStyle="1" w:styleId="tl4">
    <w:name w:val="Štýl4"/>
    <w:uiPriority w:val="99"/>
    <w:rsid w:val="00690932"/>
    <w:pPr>
      <w:numPr>
        <w:numId w:val="82"/>
      </w:numPr>
    </w:pPr>
  </w:style>
  <w:style w:type="numbering" w:customStyle="1" w:styleId="tl5">
    <w:name w:val="Štýl5"/>
    <w:uiPriority w:val="99"/>
    <w:rsid w:val="00690932"/>
    <w:pPr>
      <w:numPr>
        <w:numId w:val="83"/>
      </w:numPr>
    </w:pPr>
  </w:style>
  <w:style w:type="numbering" w:customStyle="1" w:styleId="tl6">
    <w:name w:val="Štýl6"/>
    <w:uiPriority w:val="99"/>
    <w:rsid w:val="00690932"/>
    <w:pPr>
      <w:numPr>
        <w:numId w:val="84"/>
      </w:numPr>
    </w:pPr>
  </w:style>
  <w:style w:type="numbering" w:customStyle="1" w:styleId="tl7">
    <w:name w:val="Štýl7"/>
    <w:uiPriority w:val="99"/>
    <w:rsid w:val="00690932"/>
    <w:pPr>
      <w:numPr>
        <w:numId w:val="85"/>
      </w:numPr>
    </w:pPr>
  </w:style>
  <w:style w:type="numbering" w:customStyle="1" w:styleId="tl8">
    <w:name w:val="Štýl8"/>
    <w:uiPriority w:val="99"/>
    <w:rsid w:val="00690932"/>
    <w:pPr>
      <w:numPr>
        <w:numId w:val="86"/>
      </w:numPr>
    </w:pPr>
  </w:style>
  <w:style w:type="character" w:customStyle="1" w:styleId="fontstyle01">
    <w:name w:val="fontstyle01"/>
    <w:rsid w:val="00690932"/>
    <w:rPr>
      <w:rFonts w:ascii="*Calibri-7738-Identity-H" w:hAnsi="*Calibri-7738-Identity-H" w:hint="default"/>
      <w:b w:val="0"/>
      <w:bCs w:val="0"/>
      <w:i w:val="0"/>
      <w:iCs w:val="0"/>
      <w:color w:val="1C2824"/>
      <w:sz w:val="22"/>
      <w:szCs w:val="22"/>
    </w:rPr>
  </w:style>
  <w:style w:type="character" w:customStyle="1" w:styleId="Nevyrieenzmienka11">
    <w:name w:val="Nevyriešená zmienka11"/>
    <w:basedOn w:val="Predvolenpsmoodseku"/>
    <w:uiPriority w:val="99"/>
    <w:semiHidden/>
    <w:unhideWhenUsed/>
    <w:rsid w:val="00690932"/>
    <w:rPr>
      <w:color w:val="605E5C"/>
      <w:shd w:val="clear" w:color="auto" w:fill="E1DFDD"/>
    </w:rPr>
  </w:style>
  <w:style w:type="paragraph" w:styleId="Textvysvetlivky">
    <w:name w:val="endnote text"/>
    <w:basedOn w:val="Normlny"/>
    <w:link w:val="TextvysvetlivkyChar1"/>
    <w:uiPriority w:val="99"/>
    <w:semiHidden/>
    <w:unhideWhenUsed/>
    <w:rsid w:val="0087271E"/>
    <w:pPr>
      <w:spacing w:after="0" w:line="240" w:lineRule="auto"/>
    </w:pPr>
    <w:rPr>
      <w:sz w:val="20"/>
      <w:szCs w:val="20"/>
    </w:rPr>
  </w:style>
  <w:style w:type="character" w:customStyle="1" w:styleId="TextvysvetlivkyChar1">
    <w:name w:val="Text vysvetlivky Char1"/>
    <w:basedOn w:val="Predvolenpsmoodseku"/>
    <w:link w:val="Textvysvetlivky"/>
    <w:uiPriority w:val="99"/>
    <w:semiHidden/>
    <w:rsid w:val="0087271E"/>
    <w:rPr>
      <w:rFonts w:ascii="Calibri" w:eastAsia="Times New Roman" w:hAnsi="Calibri" w:cs="Times New Roman"/>
      <w:noProof/>
      <w:sz w:val="20"/>
      <w:szCs w:val="20"/>
    </w:rPr>
  </w:style>
  <w:style w:type="character" w:styleId="Odkaznavysvetlivku">
    <w:name w:val="endnote reference"/>
    <w:basedOn w:val="Predvolenpsmoodseku"/>
    <w:uiPriority w:val="99"/>
    <w:semiHidden/>
    <w:unhideWhenUsed/>
    <w:rsid w:val="0087271E"/>
    <w:rPr>
      <w:vertAlign w:val="superscript"/>
    </w:rPr>
  </w:style>
  <w:style w:type="character" w:customStyle="1" w:styleId="Nevyrieenzmienka2">
    <w:name w:val="Nevyriešená zmienka2"/>
    <w:basedOn w:val="Predvolenpsmoodseku"/>
    <w:uiPriority w:val="99"/>
    <w:semiHidden/>
    <w:unhideWhenUsed/>
    <w:rsid w:val="00A64987"/>
    <w:rPr>
      <w:color w:val="605E5C"/>
      <w:shd w:val="clear" w:color="auto" w:fill="E1DFDD"/>
    </w:rPr>
  </w:style>
  <w:style w:type="paragraph" w:customStyle="1" w:styleId="Normal2">
    <w:name w:val="Normal 2"/>
    <w:basedOn w:val="Normlny"/>
    <w:rsid w:val="00AB26BD"/>
    <w:pPr>
      <w:widowControl w:val="0"/>
      <w:tabs>
        <w:tab w:val="left" w:pos="709"/>
      </w:tabs>
      <w:autoSpaceDE w:val="0"/>
      <w:autoSpaceDN w:val="0"/>
      <w:adjustRightInd w:val="0"/>
      <w:spacing w:before="60" w:after="120" w:line="360" w:lineRule="atLeast"/>
      <w:ind w:left="1418"/>
      <w:jc w:val="both"/>
      <w:textAlignment w:val="baseline"/>
    </w:pPr>
    <w:rPr>
      <w:rFonts w:ascii="Times New Roman" w:hAnsi="Times New Roman"/>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587579">
      <w:bodyDiv w:val="1"/>
      <w:marLeft w:val="0"/>
      <w:marRight w:val="0"/>
      <w:marTop w:val="0"/>
      <w:marBottom w:val="0"/>
      <w:divBdr>
        <w:top w:val="none" w:sz="0" w:space="0" w:color="auto"/>
        <w:left w:val="none" w:sz="0" w:space="0" w:color="auto"/>
        <w:bottom w:val="none" w:sz="0" w:space="0" w:color="auto"/>
        <w:right w:val="none" w:sz="0" w:space="0" w:color="auto"/>
      </w:divBdr>
    </w:div>
    <w:div w:id="425418777">
      <w:bodyDiv w:val="1"/>
      <w:marLeft w:val="0"/>
      <w:marRight w:val="0"/>
      <w:marTop w:val="0"/>
      <w:marBottom w:val="0"/>
      <w:divBdr>
        <w:top w:val="none" w:sz="0" w:space="0" w:color="auto"/>
        <w:left w:val="none" w:sz="0" w:space="0" w:color="auto"/>
        <w:bottom w:val="none" w:sz="0" w:space="0" w:color="auto"/>
        <w:right w:val="none" w:sz="0" w:space="0" w:color="auto"/>
      </w:divBdr>
    </w:div>
    <w:div w:id="710615157">
      <w:bodyDiv w:val="1"/>
      <w:marLeft w:val="0"/>
      <w:marRight w:val="0"/>
      <w:marTop w:val="0"/>
      <w:marBottom w:val="0"/>
      <w:divBdr>
        <w:top w:val="none" w:sz="0" w:space="0" w:color="auto"/>
        <w:left w:val="none" w:sz="0" w:space="0" w:color="auto"/>
        <w:bottom w:val="none" w:sz="0" w:space="0" w:color="auto"/>
        <w:right w:val="none" w:sz="0" w:space="0" w:color="auto"/>
      </w:divBdr>
    </w:div>
    <w:div w:id="1027557289">
      <w:bodyDiv w:val="1"/>
      <w:marLeft w:val="0"/>
      <w:marRight w:val="0"/>
      <w:marTop w:val="0"/>
      <w:marBottom w:val="0"/>
      <w:divBdr>
        <w:top w:val="none" w:sz="0" w:space="0" w:color="auto"/>
        <w:left w:val="none" w:sz="0" w:space="0" w:color="auto"/>
        <w:bottom w:val="none" w:sz="0" w:space="0" w:color="auto"/>
        <w:right w:val="none" w:sz="0" w:space="0" w:color="auto"/>
      </w:divBdr>
    </w:div>
    <w:div w:id="1122698041">
      <w:bodyDiv w:val="1"/>
      <w:marLeft w:val="0"/>
      <w:marRight w:val="0"/>
      <w:marTop w:val="0"/>
      <w:marBottom w:val="0"/>
      <w:divBdr>
        <w:top w:val="none" w:sz="0" w:space="0" w:color="auto"/>
        <w:left w:val="none" w:sz="0" w:space="0" w:color="auto"/>
        <w:bottom w:val="none" w:sz="0" w:space="0" w:color="auto"/>
        <w:right w:val="none" w:sz="0" w:space="0" w:color="auto"/>
      </w:divBdr>
    </w:div>
    <w:div w:id="1372611481">
      <w:bodyDiv w:val="1"/>
      <w:marLeft w:val="0"/>
      <w:marRight w:val="0"/>
      <w:marTop w:val="0"/>
      <w:marBottom w:val="0"/>
      <w:divBdr>
        <w:top w:val="none" w:sz="0" w:space="0" w:color="auto"/>
        <w:left w:val="none" w:sz="0" w:space="0" w:color="auto"/>
        <w:bottom w:val="none" w:sz="0" w:space="0" w:color="auto"/>
        <w:right w:val="none" w:sz="0" w:space="0" w:color="auto"/>
      </w:divBdr>
    </w:div>
    <w:div w:id="1436707670">
      <w:bodyDiv w:val="1"/>
      <w:marLeft w:val="0"/>
      <w:marRight w:val="0"/>
      <w:marTop w:val="0"/>
      <w:marBottom w:val="0"/>
      <w:divBdr>
        <w:top w:val="none" w:sz="0" w:space="0" w:color="auto"/>
        <w:left w:val="none" w:sz="0" w:space="0" w:color="auto"/>
        <w:bottom w:val="none" w:sz="0" w:space="0" w:color="auto"/>
        <w:right w:val="none" w:sz="0" w:space="0" w:color="auto"/>
      </w:divBdr>
    </w:div>
    <w:div w:id="1471939307">
      <w:bodyDiv w:val="1"/>
      <w:marLeft w:val="0"/>
      <w:marRight w:val="0"/>
      <w:marTop w:val="0"/>
      <w:marBottom w:val="0"/>
      <w:divBdr>
        <w:top w:val="none" w:sz="0" w:space="0" w:color="auto"/>
        <w:left w:val="none" w:sz="0" w:space="0" w:color="auto"/>
        <w:bottom w:val="none" w:sz="0" w:space="0" w:color="auto"/>
        <w:right w:val="none" w:sz="0" w:space="0" w:color="auto"/>
      </w:divBdr>
    </w:div>
    <w:div w:id="1682047012">
      <w:bodyDiv w:val="1"/>
      <w:marLeft w:val="0"/>
      <w:marRight w:val="0"/>
      <w:marTop w:val="0"/>
      <w:marBottom w:val="0"/>
      <w:divBdr>
        <w:top w:val="none" w:sz="0" w:space="0" w:color="auto"/>
        <w:left w:val="none" w:sz="0" w:space="0" w:color="auto"/>
        <w:bottom w:val="none" w:sz="0" w:space="0" w:color="auto"/>
        <w:right w:val="none" w:sz="0" w:space="0" w:color="auto"/>
      </w:divBdr>
    </w:div>
    <w:div w:id="205095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 TargetMode="External"/><Relationship Id="rId18" Type="http://schemas.openxmlformats.org/officeDocument/2006/relationships/hyperlink" Target="http://www.zakonypreludi.sk/zz/2015-343/znenie-20170201"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www.zakonypreludi.sk/zz/2003-461"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arina.andrascikova@ndsas.sk"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www.zakonypreludi.sk/zz/2002-480" TargetMode="External"/><Relationship Id="rId10" Type="http://schemas.openxmlformats.org/officeDocument/2006/relationships/hyperlink" Target="https://www.uvo.gov.sk/vyhladavanie/vyhladavanie-profilov/detail/9127" TargetMode="External"/><Relationship Id="rId19" Type="http://schemas.openxmlformats.org/officeDocument/2006/relationships/hyperlink" Target="http://www.zakonypreludi.sk/zz/2015-343/znenie-20170201" TargetMode="External"/><Relationship Id="rId4" Type="http://schemas.openxmlformats.org/officeDocument/2006/relationships/settings" Target="settings.xml"/><Relationship Id="rId9" Type="http://schemas.openxmlformats.org/officeDocument/2006/relationships/hyperlink" Target="http://www.ndsas.sk" TargetMode="External"/><Relationship Id="rId14" Type="http://schemas.openxmlformats.org/officeDocument/2006/relationships/hyperlink" Target="https://www.uvo.gov.sk/vyhladavanie/vyhladavanie-profilov/detail/9127" TargetMode="External"/><Relationship Id="rId22" Type="http://schemas.openxmlformats.org/officeDocument/2006/relationships/hyperlink" Target="http://www.zakonypreludi.sk/zz/2011-404" TargetMode="External"/><Relationship Id="rId27"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A6F01-17FB-4277-A41B-FBDC08F14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71</Pages>
  <Words>30435</Words>
  <Characters>173481</Characters>
  <Application>Microsoft Office Word</Application>
  <DocSecurity>0</DocSecurity>
  <Lines>1445</Lines>
  <Paragraphs>407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Poláková Veronika</dc:creator>
  <cp:keywords/>
  <dc:description/>
  <cp:lastModifiedBy>Andraščíková Katarína</cp:lastModifiedBy>
  <cp:revision>5</cp:revision>
  <cp:lastPrinted>2024-11-11T09:03:00Z</cp:lastPrinted>
  <dcterms:created xsi:type="dcterms:W3CDTF">2024-10-24T10:11:00Z</dcterms:created>
  <dcterms:modified xsi:type="dcterms:W3CDTF">2024-11-22T12:24:00Z</dcterms:modified>
</cp:coreProperties>
</file>