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2B17" w14:textId="77777777" w:rsidR="00E478A8" w:rsidRPr="0086226E" w:rsidRDefault="00E478A8" w:rsidP="00D90631">
      <w:pPr>
        <w:rPr>
          <w:rFonts w:ascii="Arial" w:hAnsi="Arial" w:cs="Arial"/>
        </w:rPr>
      </w:pPr>
    </w:p>
    <w:p w14:paraId="1145D312" w14:textId="77777777" w:rsidR="00E478A8" w:rsidRPr="00BA3300" w:rsidRDefault="009970C3" w:rsidP="009970C3">
      <w:pPr>
        <w:jc w:val="center"/>
        <w:rPr>
          <w:rFonts w:ascii="Arial" w:hAnsi="Arial" w:cs="Arial"/>
        </w:rPr>
      </w:pPr>
      <w:r w:rsidRPr="00BA3300">
        <w:rPr>
          <w:rFonts w:ascii="Arial" w:hAnsi="Arial"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BA3300" w:rsidRDefault="00E478A8" w:rsidP="00D90631">
      <w:pPr>
        <w:rPr>
          <w:rFonts w:ascii="Arial" w:hAnsi="Arial" w:cs="Arial"/>
        </w:rPr>
      </w:pPr>
    </w:p>
    <w:p w14:paraId="34FB8BB4" w14:textId="77777777" w:rsidR="002C6D7E" w:rsidRPr="0096068D" w:rsidRDefault="00E478A8" w:rsidP="00D90631">
      <w:pPr>
        <w:jc w:val="center"/>
        <w:rPr>
          <w:rFonts w:ascii="Arial" w:hAnsi="Arial" w:cs="Arial"/>
          <w:sz w:val="32"/>
          <w:szCs w:val="32"/>
        </w:rPr>
      </w:pPr>
      <w:r w:rsidRPr="0096068D">
        <w:rPr>
          <w:rFonts w:ascii="Arial" w:hAnsi="Arial" w:cs="Arial"/>
          <w:sz w:val="32"/>
          <w:szCs w:val="32"/>
        </w:rPr>
        <w:t xml:space="preserve">Zadávanie nadlimitnej zákazky </w:t>
      </w:r>
    </w:p>
    <w:p w14:paraId="312B426C" w14:textId="77777777" w:rsidR="00E478A8" w:rsidRPr="0096068D" w:rsidRDefault="00E478A8" w:rsidP="00D90631">
      <w:pPr>
        <w:jc w:val="center"/>
        <w:rPr>
          <w:rFonts w:ascii="Arial" w:hAnsi="Arial" w:cs="Arial"/>
          <w:sz w:val="32"/>
          <w:szCs w:val="32"/>
        </w:rPr>
      </w:pPr>
      <w:r w:rsidRPr="0096068D">
        <w:rPr>
          <w:rFonts w:ascii="Arial" w:hAnsi="Arial" w:cs="Arial"/>
          <w:sz w:val="32"/>
          <w:szCs w:val="32"/>
        </w:rPr>
        <w:t>na uskutočnenie stavebných prác</w:t>
      </w:r>
    </w:p>
    <w:p w14:paraId="639FEE64" w14:textId="77777777" w:rsidR="00E478A8" w:rsidRPr="00BA3300" w:rsidRDefault="00E478A8" w:rsidP="00D90631">
      <w:pPr>
        <w:jc w:val="center"/>
        <w:rPr>
          <w:rFonts w:ascii="Arial" w:hAnsi="Arial" w:cs="Arial"/>
          <w:b/>
          <w:sz w:val="28"/>
          <w:szCs w:val="28"/>
        </w:rPr>
      </w:pPr>
    </w:p>
    <w:p w14:paraId="09896546" w14:textId="77777777" w:rsidR="00E478A8" w:rsidRPr="00BA3300" w:rsidRDefault="00E478A8" w:rsidP="00D90631">
      <w:pPr>
        <w:jc w:val="center"/>
        <w:rPr>
          <w:rFonts w:ascii="Arial" w:hAnsi="Arial" w:cs="Arial"/>
          <w:b/>
          <w:sz w:val="28"/>
          <w:szCs w:val="28"/>
        </w:rPr>
      </w:pPr>
    </w:p>
    <w:p w14:paraId="76FED3F7" w14:textId="77777777" w:rsidR="00606CEB" w:rsidRPr="00BA3300" w:rsidRDefault="00606CEB" w:rsidP="00606CEB">
      <w:pPr>
        <w:rPr>
          <w:rFonts w:ascii="Arial" w:hAnsi="Arial" w:cs="Arial"/>
          <w:b/>
          <w:sz w:val="28"/>
          <w:szCs w:val="28"/>
        </w:rPr>
      </w:pPr>
    </w:p>
    <w:p w14:paraId="58BE77ED" w14:textId="5D275C91" w:rsidR="00794AA3" w:rsidRPr="00BA3300" w:rsidRDefault="00794AA3" w:rsidP="00794AA3">
      <w:pPr>
        <w:spacing w:before="120"/>
        <w:contextualSpacing/>
        <w:jc w:val="center"/>
        <w:rPr>
          <w:rFonts w:ascii="Arial" w:eastAsiaTheme="minorEastAsia" w:hAnsi="Arial" w:cs="Arial"/>
          <w:b/>
          <w:sz w:val="36"/>
          <w:szCs w:val="36"/>
        </w:rPr>
      </w:pPr>
      <w:bookmarkStart w:id="0" w:name="_Hlk175045340"/>
      <w:r w:rsidRPr="00BA3300">
        <w:rPr>
          <w:rFonts w:ascii="Arial" w:eastAsiaTheme="minorEastAsia" w:hAnsi="Arial" w:cs="Arial"/>
          <w:b/>
          <w:sz w:val="36"/>
          <w:szCs w:val="36"/>
        </w:rPr>
        <w:t>D</w:t>
      </w:r>
      <w:r w:rsidR="0080524A" w:rsidRPr="00BA3300">
        <w:rPr>
          <w:rFonts w:ascii="Arial" w:eastAsiaTheme="minorEastAsia" w:hAnsi="Arial" w:cs="Arial"/>
          <w:b/>
          <w:sz w:val="36"/>
          <w:szCs w:val="36"/>
        </w:rPr>
        <w:t>iaľnica D</w:t>
      </w:r>
      <w:r w:rsidRPr="00BA3300">
        <w:rPr>
          <w:rFonts w:ascii="Arial" w:eastAsiaTheme="minorEastAsia" w:hAnsi="Arial" w:cs="Arial"/>
          <w:b/>
          <w:sz w:val="36"/>
          <w:szCs w:val="36"/>
        </w:rPr>
        <w:t>3 Žilina</w:t>
      </w:r>
      <w:r w:rsidR="001E72FD">
        <w:rPr>
          <w:rFonts w:ascii="Arial" w:eastAsiaTheme="minorEastAsia" w:hAnsi="Arial" w:cs="Arial"/>
          <w:b/>
          <w:sz w:val="36"/>
          <w:szCs w:val="36"/>
        </w:rPr>
        <w:t xml:space="preserve">, </w:t>
      </w:r>
      <w:r w:rsidRPr="00BA3300">
        <w:rPr>
          <w:rFonts w:ascii="Arial" w:eastAsiaTheme="minorEastAsia" w:hAnsi="Arial" w:cs="Arial"/>
          <w:b/>
          <w:sz w:val="36"/>
          <w:szCs w:val="36"/>
        </w:rPr>
        <w:t>Brodno – Kysucké Nové Mesto</w:t>
      </w:r>
    </w:p>
    <w:p w14:paraId="1E0B9F15" w14:textId="77777777" w:rsidR="00794AA3" w:rsidRPr="00BA3300" w:rsidRDefault="00794AA3" w:rsidP="00794AA3">
      <w:pPr>
        <w:spacing w:before="120" w:after="200" w:line="276" w:lineRule="auto"/>
        <w:contextualSpacing/>
        <w:jc w:val="center"/>
        <w:rPr>
          <w:rFonts w:ascii="Arial" w:eastAsiaTheme="minorEastAsia" w:hAnsi="Arial" w:cs="Arial"/>
          <w:b/>
          <w:sz w:val="36"/>
          <w:szCs w:val="36"/>
        </w:rPr>
      </w:pPr>
      <w:r w:rsidRPr="00BA3300">
        <w:rPr>
          <w:rFonts w:ascii="Arial" w:eastAsiaTheme="minorEastAsia" w:hAnsi="Arial" w:cs="Arial"/>
          <w:b/>
          <w:sz w:val="36"/>
          <w:szCs w:val="36"/>
        </w:rPr>
        <w:t>v zmysle zmluvných podmienok FIDIC – červená kniha</w:t>
      </w:r>
    </w:p>
    <w:bookmarkEnd w:id="0"/>
    <w:p w14:paraId="766A9F6A" w14:textId="77777777" w:rsidR="00606CEB" w:rsidRPr="00BA3300" w:rsidRDefault="00606CEB" w:rsidP="00606CEB">
      <w:pPr>
        <w:rPr>
          <w:rFonts w:ascii="Arial" w:hAnsi="Arial" w:cs="Arial"/>
          <w:b/>
          <w:sz w:val="28"/>
          <w:szCs w:val="28"/>
        </w:rPr>
      </w:pPr>
    </w:p>
    <w:p w14:paraId="15F2D82B" w14:textId="77777777" w:rsidR="00D71A9D" w:rsidRPr="00BA3300" w:rsidRDefault="00D71A9D" w:rsidP="00794AA3">
      <w:pPr>
        <w:tabs>
          <w:tab w:val="left" w:pos="708"/>
          <w:tab w:val="left" w:pos="1191"/>
          <w:tab w:val="left" w:pos="1474"/>
        </w:tabs>
        <w:suppressAutoHyphens/>
        <w:contextualSpacing/>
        <w:jc w:val="center"/>
        <w:rPr>
          <w:rFonts w:ascii="Arial" w:hAnsi="Arial" w:cs="Arial"/>
          <w:spacing w:val="-2"/>
          <w:sz w:val="44"/>
          <w:szCs w:val="44"/>
          <w:lang w:eastAsia="en-US"/>
        </w:rPr>
      </w:pPr>
    </w:p>
    <w:p w14:paraId="5CB071AF" w14:textId="243164C0" w:rsidR="00794AA3" w:rsidRPr="00BA3300" w:rsidRDefault="00794AA3" w:rsidP="00794AA3">
      <w:pPr>
        <w:tabs>
          <w:tab w:val="left" w:pos="708"/>
          <w:tab w:val="left" w:pos="1191"/>
          <w:tab w:val="left" w:pos="1474"/>
        </w:tabs>
        <w:suppressAutoHyphens/>
        <w:contextualSpacing/>
        <w:jc w:val="center"/>
        <w:rPr>
          <w:rFonts w:ascii="Arial" w:hAnsi="Arial" w:cs="Arial"/>
          <w:spacing w:val="-2"/>
          <w:sz w:val="44"/>
          <w:szCs w:val="44"/>
          <w:lang w:eastAsia="en-US"/>
        </w:rPr>
      </w:pPr>
      <w:r w:rsidRPr="00BA3300">
        <w:rPr>
          <w:rFonts w:ascii="Arial" w:hAnsi="Arial" w:cs="Arial"/>
          <w:spacing w:val="-2"/>
          <w:sz w:val="44"/>
          <w:szCs w:val="44"/>
          <w:lang w:eastAsia="en-US"/>
        </w:rPr>
        <w:t>SÚŤAŽNÉ PODKLADY</w:t>
      </w:r>
    </w:p>
    <w:p w14:paraId="0E9CDC44" w14:textId="77777777" w:rsidR="00E478A8" w:rsidRPr="00BA3300" w:rsidRDefault="00E478A8" w:rsidP="00D90631">
      <w:pPr>
        <w:rPr>
          <w:rFonts w:ascii="Arial" w:hAnsi="Arial" w:cs="Arial"/>
          <w:b/>
          <w:sz w:val="28"/>
          <w:szCs w:val="28"/>
        </w:rPr>
      </w:pPr>
    </w:p>
    <w:p w14:paraId="4A1F51A4" w14:textId="4F936F03" w:rsidR="0076736D" w:rsidRPr="00C60043" w:rsidRDefault="0076736D" w:rsidP="0076736D">
      <w:pPr>
        <w:jc w:val="center"/>
        <w:rPr>
          <w:rFonts w:ascii="Arial" w:hAnsi="Arial" w:cs="Arial"/>
          <w:b/>
          <w:color w:val="FF0000"/>
          <w:sz w:val="28"/>
          <w:szCs w:val="28"/>
        </w:rPr>
      </w:pPr>
      <w:r>
        <w:rPr>
          <w:rFonts w:ascii="Arial" w:hAnsi="Arial" w:cs="Arial"/>
          <w:b/>
          <w:color w:val="FF0000"/>
          <w:sz w:val="28"/>
          <w:szCs w:val="28"/>
        </w:rPr>
        <w:t>REVÍZIA 2</w:t>
      </w:r>
    </w:p>
    <w:p w14:paraId="2CAF8BA4" w14:textId="79E2F8D3" w:rsidR="00FC25CE" w:rsidRDefault="00FC25CE" w:rsidP="00606CEB">
      <w:pPr>
        <w:rPr>
          <w:rFonts w:ascii="Arial" w:hAnsi="Arial" w:cs="Arial"/>
          <w:b/>
          <w:sz w:val="28"/>
          <w:szCs w:val="28"/>
        </w:rPr>
      </w:pPr>
    </w:p>
    <w:p w14:paraId="1370BDE7" w14:textId="77777777" w:rsidR="00FC25CE" w:rsidRPr="00BA3300" w:rsidRDefault="00FC25CE" w:rsidP="00606CEB">
      <w:pPr>
        <w:rPr>
          <w:rFonts w:ascii="Arial" w:hAnsi="Arial" w:cs="Arial"/>
          <w:b/>
          <w:sz w:val="28"/>
          <w:szCs w:val="28"/>
        </w:rPr>
      </w:pPr>
    </w:p>
    <w:p w14:paraId="4574F380" w14:textId="77777777" w:rsidR="00E478A8" w:rsidRPr="00BA3300" w:rsidRDefault="00E478A8"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Zväzok 4</w:t>
      </w:r>
    </w:p>
    <w:p w14:paraId="32AE5B07" w14:textId="77777777" w:rsidR="00E478A8" w:rsidRPr="00BA3300" w:rsidRDefault="00351B30"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Cenová časť</w:t>
      </w:r>
    </w:p>
    <w:p w14:paraId="3E5DB853" w14:textId="77777777" w:rsidR="00794AA3" w:rsidRPr="00BA3300" w:rsidRDefault="00794AA3" w:rsidP="00D90631">
      <w:pPr>
        <w:jc w:val="center"/>
        <w:rPr>
          <w:rFonts w:ascii="Arial" w:hAnsi="Arial" w:cs="Arial"/>
          <w:b/>
          <w:sz w:val="48"/>
          <w:szCs w:val="48"/>
        </w:rPr>
      </w:pPr>
    </w:p>
    <w:p w14:paraId="65E6FA1A" w14:textId="77777777" w:rsidR="00E478A8" w:rsidRPr="00BA3300" w:rsidRDefault="00E478A8" w:rsidP="00D90631">
      <w:pPr>
        <w:jc w:val="center"/>
        <w:rPr>
          <w:rFonts w:ascii="Arial" w:hAnsi="Arial" w:cs="Arial"/>
          <w:b/>
          <w:sz w:val="28"/>
          <w:szCs w:val="28"/>
        </w:rPr>
      </w:pPr>
    </w:p>
    <w:p w14:paraId="3A14C2F4"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B249BF5"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37641D9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D832B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F8F4E2"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411405AC"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3719A8" w14:textId="21E637C4" w:rsidR="00A12B8B" w:rsidRPr="00BA3300" w:rsidRDefault="00A12B8B" w:rsidP="00A12B8B">
      <w:pPr>
        <w:overflowPunct w:val="0"/>
        <w:autoSpaceDE w:val="0"/>
        <w:autoSpaceDN w:val="0"/>
        <w:adjustRightInd w:val="0"/>
        <w:spacing w:after="240"/>
        <w:jc w:val="center"/>
        <w:textAlignment w:val="baseline"/>
        <w:rPr>
          <w:rFonts w:ascii="Arial" w:hAnsi="Arial" w:cs="Arial"/>
          <w:sz w:val="22"/>
        </w:rPr>
      </w:pPr>
      <w:r w:rsidRPr="00BA3300">
        <w:rPr>
          <w:rFonts w:ascii="Arial" w:hAnsi="Arial" w:cs="Arial"/>
          <w:sz w:val="28"/>
          <w:szCs w:val="28"/>
          <w:lang w:eastAsia="en-US"/>
        </w:rPr>
        <w:t xml:space="preserve">Bratislava, </w:t>
      </w:r>
      <w:r w:rsidR="00D71A9D" w:rsidRPr="00BA3300">
        <w:rPr>
          <w:rFonts w:ascii="Arial" w:hAnsi="Arial" w:cs="Arial"/>
          <w:sz w:val="28"/>
          <w:szCs w:val="28"/>
          <w:lang w:eastAsia="en-US"/>
        </w:rPr>
        <w:t>11/</w:t>
      </w:r>
      <w:r w:rsidRPr="00BA3300">
        <w:rPr>
          <w:rFonts w:ascii="Arial" w:hAnsi="Arial" w:cs="Arial"/>
          <w:sz w:val="28"/>
          <w:szCs w:val="28"/>
          <w:lang w:eastAsia="en-US"/>
        </w:rPr>
        <w:t>2024</w:t>
      </w:r>
      <w:r w:rsidRPr="00BA3300">
        <w:rPr>
          <w:rFonts w:ascii="Arial" w:hAnsi="Arial" w:cs="Arial"/>
          <w:sz w:val="22"/>
        </w:rPr>
        <w:br w:type="page"/>
      </w:r>
    </w:p>
    <w:p w14:paraId="69159A20" w14:textId="5A7BD553" w:rsidR="00AE5DD0" w:rsidRPr="0096068D" w:rsidRDefault="00A12D4F" w:rsidP="00BA3300">
      <w:pPr>
        <w:spacing w:after="240"/>
        <w:jc w:val="both"/>
        <w:rPr>
          <w:rFonts w:ascii="Arial" w:hAnsi="Arial" w:cs="Arial"/>
        </w:rPr>
      </w:pPr>
      <w:r w:rsidRPr="0096068D">
        <w:rPr>
          <w:rFonts w:ascii="Arial" w:hAnsi="Arial" w:cs="Arial"/>
        </w:rPr>
        <w:lastRenderedPageBreak/>
        <w:t>Zväzok 4 Časť 4.1 Preambula je súčasťou Zväzku 4 Cenová časť.</w:t>
      </w:r>
      <w:r w:rsidR="00794AA3" w:rsidRPr="0096068D">
        <w:rPr>
          <w:rFonts w:ascii="Arial" w:hAnsi="Arial" w:cs="Arial"/>
        </w:rPr>
        <w:t>.</w:t>
      </w:r>
    </w:p>
    <w:p w14:paraId="7CC69FED" w14:textId="5BB3BDCC" w:rsidR="00351B30" w:rsidRPr="0096068D" w:rsidRDefault="00351B30" w:rsidP="00BA3300">
      <w:pPr>
        <w:spacing w:after="240"/>
        <w:jc w:val="both"/>
        <w:rPr>
          <w:rFonts w:ascii="Arial" w:hAnsi="Arial" w:cs="Arial"/>
        </w:rPr>
      </w:pPr>
      <w:r w:rsidRPr="0096068D">
        <w:rPr>
          <w:rFonts w:ascii="Arial" w:hAnsi="Arial" w:cs="Arial"/>
        </w:rPr>
        <w:t>Zväzok 4 Cenová časť obsahuje tieto základné časti:</w:t>
      </w:r>
    </w:p>
    <w:p w14:paraId="6AF25349" w14:textId="77777777" w:rsidR="00351B30" w:rsidRPr="0096068D" w:rsidRDefault="00351B30" w:rsidP="00351B30">
      <w:pPr>
        <w:ind w:left="225"/>
        <w:jc w:val="both"/>
        <w:rPr>
          <w:rFonts w:ascii="Arial" w:hAnsi="Arial" w:cs="Arial"/>
        </w:rPr>
      </w:pPr>
    </w:p>
    <w:p w14:paraId="6D721206" w14:textId="1AE76612" w:rsidR="00351B30" w:rsidRPr="0096068D" w:rsidRDefault="00351B30" w:rsidP="00BA3300">
      <w:pPr>
        <w:spacing w:after="120"/>
        <w:ind w:left="1134" w:hanging="1134"/>
        <w:jc w:val="both"/>
        <w:rPr>
          <w:rFonts w:ascii="Arial" w:hAnsi="Arial" w:cs="Arial"/>
        </w:rPr>
      </w:pPr>
      <w:r w:rsidRPr="0096068D">
        <w:rPr>
          <w:rFonts w:ascii="Arial" w:hAnsi="Arial" w:cs="Arial"/>
        </w:rPr>
        <w:t xml:space="preserve">Časť 4.1       </w:t>
      </w:r>
      <w:r w:rsidR="002223BB" w:rsidRPr="0096068D">
        <w:rPr>
          <w:rFonts w:ascii="Arial" w:hAnsi="Arial" w:cs="Arial"/>
        </w:rPr>
        <w:tab/>
      </w:r>
      <w:r w:rsidRPr="0096068D">
        <w:rPr>
          <w:rFonts w:ascii="Arial" w:hAnsi="Arial" w:cs="Arial"/>
        </w:rPr>
        <w:t xml:space="preserve">Preambula  </w:t>
      </w:r>
    </w:p>
    <w:p w14:paraId="3A437C2F" w14:textId="5BB5631D" w:rsidR="00C505E7" w:rsidRPr="0096068D" w:rsidRDefault="00C505E7" w:rsidP="00BA3300">
      <w:pPr>
        <w:spacing w:after="120"/>
        <w:ind w:left="1134" w:hanging="1134"/>
        <w:jc w:val="both"/>
        <w:rPr>
          <w:rFonts w:ascii="Arial" w:hAnsi="Arial" w:cs="Arial"/>
        </w:rPr>
      </w:pPr>
      <w:r w:rsidRPr="0096068D">
        <w:rPr>
          <w:rFonts w:ascii="Arial" w:hAnsi="Arial" w:cs="Arial"/>
        </w:rPr>
        <w:t xml:space="preserve">Časť 4.2.1-9 </w:t>
      </w:r>
      <w:r w:rsidRPr="0096068D">
        <w:rPr>
          <w:rFonts w:ascii="Arial" w:hAnsi="Arial" w:cs="Arial"/>
        </w:rPr>
        <w:tab/>
        <w:t>Rozpočet</w:t>
      </w:r>
    </w:p>
    <w:p w14:paraId="4C2A6FC8" w14:textId="63EF9808" w:rsidR="00351B30" w:rsidRPr="0096068D" w:rsidRDefault="00351B30" w:rsidP="00BA3300">
      <w:pPr>
        <w:spacing w:after="120"/>
        <w:ind w:left="1134" w:hanging="414"/>
        <w:jc w:val="both"/>
        <w:rPr>
          <w:rFonts w:ascii="Arial" w:hAnsi="Arial" w:cs="Arial"/>
        </w:rPr>
      </w:pPr>
      <w:r w:rsidRPr="0096068D">
        <w:rPr>
          <w:rFonts w:ascii="Arial" w:hAnsi="Arial" w:cs="Arial"/>
        </w:rPr>
        <w:t>Časť 4.2</w:t>
      </w:r>
      <w:r w:rsidR="002223BB" w:rsidRPr="0096068D">
        <w:rPr>
          <w:rFonts w:ascii="Arial" w:hAnsi="Arial" w:cs="Arial"/>
        </w:rPr>
        <w:t>.1</w:t>
      </w:r>
      <w:r w:rsidRPr="0096068D">
        <w:rPr>
          <w:rFonts w:ascii="Arial" w:hAnsi="Arial" w:cs="Arial"/>
        </w:rPr>
        <w:t xml:space="preserve">     Rekapitulácia </w:t>
      </w:r>
    </w:p>
    <w:p w14:paraId="130F3263" w14:textId="633C2010" w:rsidR="00351B30" w:rsidRPr="0096068D" w:rsidRDefault="00351B30" w:rsidP="00BA3300">
      <w:pPr>
        <w:spacing w:after="120"/>
        <w:ind w:left="1134" w:hanging="414"/>
        <w:jc w:val="both"/>
        <w:rPr>
          <w:rFonts w:ascii="Arial" w:hAnsi="Arial" w:cs="Arial"/>
        </w:rPr>
      </w:pPr>
      <w:r w:rsidRPr="0096068D">
        <w:rPr>
          <w:rFonts w:ascii="Arial" w:hAnsi="Arial" w:cs="Arial"/>
        </w:rPr>
        <w:t>Časť 4.</w:t>
      </w:r>
      <w:r w:rsidR="007169DE" w:rsidRPr="0096068D">
        <w:rPr>
          <w:rFonts w:ascii="Arial" w:hAnsi="Arial" w:cs="Arial"/>
        </w:rPr>
        <w:t>2.2</w:t>
      </w:r>
      <w:r w:rsidRPr="0096068D">
        <w:rPr>
          <w:rFonts w:ascii="Arial" w:hAnsi="Arial" w:cs="Arial"/>
        </w:rPr>
        <w:t xml:space="preserve">     Dokumentácia</w:t>
      </w:r>
    </w:p>
    <w:p w14:paraId="45C471E1" w14:textId="5AF5535D" w:rsidR="0000591C" w:rsidRPr="0096068D" w:rsidRDefault="0000591C" w:rsidP="00BA3300">
      <w:pPr>
        <w:spacing w:after="120"/>
        <w:ind w:left="1276" w:hanging="556"/>
        <w:jc w:val="both"/>
        <w:rPr>
          <w:rFonts w:ascii="Arial" w:hAnsi="Arial" w:cs="Arial"/>
        </w:rPr>
      </w:pPr>
      <w:r w:rsidRPr="0096068D">
        <w:rPr>
          <w:rFonts w:ascii="Arial" w:hAnsi="Arial" w:cs="Arial"/>
        </w:rPr>
        <w:t>Časť 4.</w:t>
      </w:r>
      <w:r w:rsidR="007169DE" w:rsidRPr="0096068D">
        <w:rPr>
          <w:rFonts w:ascii="Arial" w:hAnsi="Arial" w:cs="Arial"/>
        </w:rPr>
        <w:t>2.3</w:t>
      </w:r>
      <w:r w:rsidRPr="0096068D">
        <w:rPr>
          <w:rFonts w:ascii="Arial" w:hAnsi="Arial" w:cs="Arial"/>
        </w:rPr>
        <w:tab/>
        <w:t>Archeologický prieskum</w:t>
      </w:r>
    </w:p>
    <w:p w14:paraId="543ACE98" w14:textId="066918CC" w:rsidR="004928F1" w:rsidRPr="0096068D" w:rsidRDefault="004928F1" w:rsidP="00BA3300">
      <w:pPr>
        <w:spacing w:after="120"/>
        <w:ind w:left="1276" w:hanging="556"/>
        <w:jc w:val="both"/>
        <w:rPr>
          <w:rFonts w:ascii="Arial" w:hAnsi="Arial" w:cs="Arial"/>
        </w:rPr>
      </w:pPr>
      <w:r w:rsidRPr="0096068D">
        <w:rPr>
          <w:rFonts w:ascii="Arial" w:hAnsi="Arial" w:cs="Arial"/>
        </w:rPr>
        <w:t>Časť 4.2.4</w:t>
      </w:r>
      <w:r w:rsidRPr="0096068D">
        <w:rPr>
          <w:rFonts w:ascii="Arial" w:hAnsi="Arial" w:cs="Arial"/>
        </w:rPr>
        <w:tab/>
        <w:t>Monitoring ŽP operatívny</w:t>
      </w:r>
    </w:p>
    <w:p w14:paraId="08E8F68C" w14:textId="62859742" w:rsidR="004928F1" w:rsidRPr="0096068D" w:rsidRDefault="004928F1" w:rsidP="00BA3300">
      <w:pPr>
        <w:spacing w:after="120"/>
        <w:ind w:left="1276" w:hanging="556"/>
        <w:jc w:val="both"/>
        <w:rPr>
          <w:rFonts w:ascii="Arial" w:hAnsi="Arial" w:cs="Arial"/>
        </w:rPr>
      </w:pPr>
      <w:r w:rsidRPr="0096068D">
        <w:rPr>
          <w:rFonts w:ascii="Arial" w:hAnsi="Arial" w:cs="Arial"/>
        </w:rPr>
        <w:t>Časť 4.2.5</w:t>
      </w:r>
      <w:r w:rsidRPr="0096068D">
        <w:rPr>
          <w:rFonts w:ascii="Arial" w:hAnsi="Arial" w:cs="Arial"/>
        </w:rPr>
        <w:tab/>
        <w:t>Kybernetická bezpečnosť</w:t>
      </w:r>
    </w:p>
    <w:p w14:paraId="58A44191" w14:textId="4B309937" w:rsidR="007169DE"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6</w:t>
      </w:r>
      <w:r w:rsidRPr="0096068D">
        <w:rPr>
          <w:rFonts w:cs="Arial"/>
          <w:sz w:val="24"/>
        </w:rPr>
        <w:t xml:space="preserve">     Súpis prác</w:t>
      </w:r>
    </w:p>
    <w:p w14:paraId="0777E5C9" w14:textId="256B9968" w:rsidR="00351B30" w:rsidRPr="0096068D" w:rsidRDefault="007169DE" w:rsidP="00BA3300">
      <w:pPr>
        <w:pStyle w:val="BodyText21"/>
        <w:tabs>
          <w:tab w:val="clear" w:pos="426"/>
        </w:tabs>
        <w:spacing w:before="0" w:after="120"/>
        <w:ind w:left="1134" w:hanging="414"/>
        <w:rPr>
          <w:rFonts w:cs="Arial"/>
          <w:sz w:val="24"/>
        </w:rPr>
      </w:pPr>
      <w:r w:rsidRPr="0096068D">
        <w:rPr>
          <w:rFonts w:cs="Arial"/>
          <w:sz w:val="24"/>
        </w:rPr>
        <w:t>Časť 4.2.</w:t>
      </w:r>
      <w:r w:rsidR="004928F1" w:rsidRPr="0096068D">
        <w:rPr>
          <w:rFonts w:cs="Arial"/>
          <w:sz w:val="24"/>
        </w:rPr>
        <w:t>7</w:t>
      </w:r>
      <w:r w:rsidRPr="0096068D">
        <w:rPr>
          <w:rFonts w:cs="Arial"/>
          <w:sz w:val="24"/>
        </w:rPr>
        <w:tab/>
        <w:t>Rekapitulácia objektov</w:t>
      </w:r>
      <w:r w:rsidR="00351B30" w:rsidRPr="0096068D">
        <w:rPr>
          <w:rFonts w:cs="Arial"/>
          <w:sz w:val="24"/>
        </w:rPr>
        <w:t xml:space="preserve"> </w:t>
      </w:r>
    </w:p>
    <w:p w14:paraId="01F1E37E" w14:textId="2BE8F45D"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8</w:t>
      </w:r>
      <w:r w:rsidR="00022EE7" w:rsidRPr="0096068D">
        <w:rPr>
          <w:rFonts w:cs="Arial"/>
          <w:sz w:val="24"/>
        </w:rPr>
        <w:tab/>
      </w:r>
      <w:r w:rsidRPr="0096068D">
        <w:rPr>
          <w:rFonts w:cs="Arial"/>
          <w:sz w:val="24"/>
        </w:rPr>
        <w:t>Ocenený súpis prác</w:t>
      </w:r>
    </w:p>
    <w:p w14:paraId="37B0FC37" w14:textId="22F35580"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9</w:t>
      </w:r>
      <w:r w:rsidR="00022EE7" w:rsidRPr="0096068D">
        <w:rPr>
          <w:rFonts w:cs="Arial"/>
          <w:sz w:val="24"/>
        </w:rPr>
        <w:tab/>
      </w:r>
      <w:r w:rsidRPr="0096068D">
        <w:rPr>
          <w:rFonts w:cs="Arial"/>
          <w:sz w:val="24"/>
        </w:rPr>
        <w:t>Popis prác</w:t>
      </w:r>
    </w:p>
    <w:p w14:paraId="1BC8A09A" w14:textId="27A9DFF1" w:rsidR="00351B30" w:rsidRPr="0096068D" w:rsidRDefault="00351B30" w:rsidP="0096068D">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7169DE" w:rsidRPr="0096068D">
        <w:rPr>
          <w:rFonts w:cs="Arial"/>
          <w:sz w:val="24"/>
        </w:rPr>
        <w:t xml:space="preserve">Celkový výkaz </w:t>
      </w:r>
      <w:r w:rsidRPr="0096068D">
        <w:rPr>
          <w:rFonts w:cs="Arial"/>
          <w:sz w:val="24"/>
        </w:rPr>
        <w:t>výmer</w:t>
      </w:r>
    </w:p>
    <w:p w14:paraId="7AC5FD86" w14:textId="77777777" w:rsidR="00351B30" w:rsidRPr="0096068D" w:rsidRDefault="00351B30" w:rsidP="00351B30">
      <w:pPr>
        <w:pStyle w:val="BodyText21"/>
        <w:tabs>
          <w:tab w:val="clear" w:pos="426"/>
        </w:tabs>
        <w:spacing w:before="0"/>
        <w:ind w:left="225"/>
        <w:rPr>
          <w:rFonts w:cs="Arial"/>
          <w:sz w:val="24"/>
        </w:rPr>
      </w:pPr>
    </w:p>
    <w:p w14:paraId="189BE5C2" w14:textId="04272A04" w:rsidR="00351B30" w:rsidRPr="00BA3300" w:rsidRDefault="007620D8" w:rsidP="00351B30">
      <w:pPr>
        <w:pStyle w:val="Zkladntext"/>
        <w:tabs>
          <w:tab w:val="clear" w:pos="426"/>
        </w:tabs>
        <w:rPr>
          <w:rFonts w:cs="Arial"/>
        </w:rPr>
      </w:pPr>
      <w:r w:rsidRPr="0096068D">
        <w:rPr>
          <w:rFonts w:cs="Arial"/>
          <w:sz w:val="24"/>
        </w:rPr>
        <w:t>Č</w:t>
      </w:r>
      <w:r w:rsidR="00351B30" w:rsidRPr="0096068D">
        <w:rPr>
          <w:rFonts w:cs="Arial"/>
          <w:sz w:val="24"/>
        </w:rPr>
        <w:t xml:space="preserve">asti </w:t>
      </w:r>
      <w:r w:rsidRPr="0096068D">
        <w:rPr>
          <w:rFonts w:cs="Arial"/>
          <w:sz w:val="24"/>
        </w:rPr>
        <w:t>4.2</w:t>
      </w:r>
      <w:r w:rsidR="007169DE" w:rsidRPr="0096068D">
        <w:rPr>
          <w:rFonts w:cs="Arial"/>
          <w:sz w:val="24"/>
        </w:rPr>
        <w:t>.1</w:t>
      </w:r>
      <w:r w:rsidR="00253A68" w:rsidRPr="0096068D">
        <w:rPr>
          <w:rFonts w:cs="Arial"/>
          <w:sz w:val="24"/>
        </w:rPr>
        <w:t>-9</w:t>
      </w:r>
      <w:r w:rsidRPr="0096068D">
        <w:rPr>
          <w:rFonts w:cs="Arial"/>
          <w:sz w:val="24"/>
        </w:rPr>
        <w:t xml:space="preserve"> a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351B30" w:rsidRPr="0096068D">
        <w:rPr>
          <w:rFonts w:cs="Arial"/>
          <w:sz w:val="24"/>
        </w:rPr>
        <w:t xml:space="preserve">sú priložené aj v digitálnej forme v programe </w:t>
      </w:r>
      <w:r w:rsidRPr="0096068D">
        <w:rPr>
          <w:rFonts w:cs="Arial"/>
          <w:sz w:val="24"/>
        </w:rPr>
        <w:t xml:space="preserve">Microsoft </w:t>
      </w:r>
      <w:r w:rsidR="00351B30" w:rsidRPr="0096068D">
        <w:rPr>
          <w:rFonts w:cs="Arial"/>
          <w:sz w:val="24"/>
        </w:rPr>
        <w:t>Excel. Časti 4.2</w:t>
      </w:r>
      <w:r w:rsidR="007169DE" w:rsidRPr="0096068D">
        <w:rPr>
          <w:rFonts w:cs="Arial"/>
          <w:sz w:val="24"/>
        </w:rPr>
        <w:t>.1</w:t>
      </w:r>
      <w:r w:rsidR="00351B30" w:rsidRPr="0096068D">
        <w:rPr>
          <w:rFonts w:cs="Arial"/>
          <w:sz w:val="24"/>
        </w:rPr>
        <w:t xml:space="preserve"> až 4.</w:t>
      </w:r>
      <w:r w:rsidR="007169DE" w:rsidRPr="0096068D">
        <w:rPr>
          <w:rFonts w:cs="Arial"/>
          <w:sz w:val="24"/>
        </w:rPr>
        <w:t>2.</w:t>
      </w:r>
      <w:r w:rsidR="00CC6B1A" w:rsidRPr="0096068D">
        <w:rPr>
          <w:rFonts w:cs="Arial"/>
          <w:sz w:val="24"/>
        </w:rPr>
        <w:t>9</w:t>
      </w:r>
      <w:r w:rsidR="008A75B0" w:rsidRPr="0096068D">
        <w:rPr>
          <w:rFonts w:cs="Arial"/>
          <w:sz w:val="24"/>
        </w:rPr>
        <w:t xml:space="preserve"> </w:t>
      </w:r>
      <w:r w:rsidR="00351B30" w:rsidRPr="0096068D">
        <w:rPr>
          <w:rFonts w:cs="Arial"/>
          <w:sz w:val="24"/>
        </w:rPr>
        <w:t>sú v jednom súbore</w:t>
      </w:r>
      <w:r w:rsidR="00EA6F95" w:rsidRPr="0096068D">
        <w:rPr>
          <w:rFonts w:cs="Arial"/>
          <w:sz w:val="24"/>
        </w:rPr>
        <w:t xml:space="preserve"> „Z</w:t>
      </w:r>
      <w:r w:rsidR="00EB0A6D" w:rsidRPr="0096068D">
        <w:rPr>
          <w:rFonts w:cs="Arial"/>
          <w:sz w:val="24"/>
        </w:rPr>
        <w:t>V</w:t>
      </w:r>
      <w:r w:rsidRPr="0096068D">
        <w:rPr>
          <w:rFonts w:cs="Arial"/>
          <w:sz w:val="24"/>
        </w:rPr>
        <w:t>4</w:t>
      </w:r>
      <w:r w:rsidR="00EB0A6D" w:rsidRPr="0096068D">
        <w:rPr>
          <w:rFonts w:cs="Arial"/>
          <w:sz w:val="24"/>
        </w:rPr>
        <w:t xml:space="preserve"> časti </w:t>
      </w:r>
      <w:r w:rsidR="00EA6F95" w:rsidRPr="0096068D">
        <w:rPr>
          <w:rFonts w:cs="Arial"/>
          <w:sz w:val="24"/>
        </w:rPr>
        <w:t>4.2</w:t>
      </w:r>
      <w:r w:rsidR="007169DE" w:rsidRPr="0096068D">
        <w:rPr>
          <w:rFonts w:cs="Arial"/>
          <w:sz w:val="24"/>
        </w:rPr>
        <w:t>.1</w:t>
      </w:r>
      <w:r w:rsidR="00EA6F95" w:rsidRPr="0096068D">
        <w:rPr>
          <w:rFonts w:cs="Arial"/>
          <w:sz w:val="24"/>
        </w:rPr>
        <w:t>-</w:t>
      </w:r>
      <w:r w:rsidR="00EB0A6D" w:rsidRPr="0096068D">
        <w:rPr>
          <w:rFonts w:cs="Arial"/>
          <w:sz w:val="24"/>
        </w:rPr>
        <w:t>4.</w:t>
      </w:r>
      <w:r w:rsidR="007169DE" w:rsidRPr="0096068D">
        <w:rPr>
          <w:rFonts w:cs="Arial"/>
          <w:sz w:val="24"/>
        </w:rPr>
        <w:t>2.</w:t>
      </w:r>
      <w:r w:rsidR="00253A68" w:rsidRPr="0096068D">
        <w:rPr>
          <w:rFonts w:cs="Arial"/>
          <w:sz w:val="24"/>
        </w:rPr>
        <w:t>9</w:t>
      </w:r>
      <w:r w:rsidR="00EA6F95" w:rsidRPr="0096068D">
        <w:rPr>
          <w:rFonts w:cs="Arial"/>
          <w:sz w:val="24"/>
        </w:rPr>
        <w:t xml:space="preserve"> </w:t>
      </w:r>
      <w:r w:rsidR="007169DE" w:rsidRPr="0096068D">
        <w:rPr>
          <w:rFonts w:cs="Arial"/>
          <w:sz w:val="24"/>
        </w:rPr>
        <w:t>Rozpočet</w:t>
      </w:r>
      <w:r w:rsidR="00EA6F95" w:rsidRPr="0096068D">
        <w:rPr>
          <w:rFonts w:cs="Arial"/>
          <w:sz w:val="24"/>
        </w:rPr>
        <w:t>“</w:t>
      </w:r>
      <w:r w:rsidR="00351B30" w:rsidRPr="0096068D">
        <w:rPr>
          <w:rFonts w:cs="Arial"/>
          <w:sz w:val="24"/>
        </w:rPr>
        <w:t>, pričom každá časť je na samostatnom hárku.</w:t>
      </w:r>
    </w:p>
    <w:p w14:paraId="5499145D" w14:textId="27D96259" w:rsidR="00A12B8B" w:rsidRPr="00BA3300" w:rsidRDefault="00A12B8B" w:rsidP="00351B30">
      <w:pPr>
        <w:pStyle w:val="Zkladntext"/>
        <w:jc w:val="center"/>
        <w:rPr>
          <w:rFonts w:cs="Arial"/>
          <w:b/>
          <w:noProof/>
          <w:sz w:val="28"/>
          <w:szCs w:val="28"/>
        </w:rPr>
      </w:pPr>
      <w:bookmarkStart w:id="1" w:name="_Toc64534729"/>
      <w:bookmarkStart w:id="2" w:name="_Toc64533608"/>
      <w:bookmarkStart w:id="3" w:name="_Toc64533540"/>
    </w:p>
    <w:p w14:paraId="599EB3FE" w14:textId="66095FD8" w:rsidR="00253A68" w:rsidRPr="00BA3300" w:rsidRDefault="00253A68" w:rsidP="00351B30">
      <w:pPr>
        <w:pStyle w:val="Zkladntext"/>
        <w:jc w:val="center"/>
        <w:rPr>
          <w:rFonts w:cs="Arial"/>
          <w:b/>
          <w:noProof/>
          <w:sz w:val="28"/>
          <w:szCs w:val="28"/>
        </w:rPr>
      </w:pPr>
    </w:p>
    <w:p w14:paraId="10AEBFCF" w14:textId="766AB92C" w:rsidR="00253A68" w:rsidRPr="00BA3300" w:rsidRDefault="00253A68" w:rsidP="00351B30">
      <w:pPr>
        <w:pStyle w:val="Zkladntext"/>
        <w:jc w:val="center"/>
        <w:rPr>
          <w:rFonts w:cs="Arial"/>
          <w:b/>
          <w:noProof/>
          <w:sz w:val="28"/>
          <w:szCs w:val="28"/>
        </w:rPr>
      </w:pPr>
    </w:p>
    <w:p w14:paraId="774EB941" w14:textId="45EEAAAC" w:rsidR="00253A68" w:rsidRPr="00BA3300" w:rsidRDefault="00253A68" w:rsidP="00351B30">
      <w:pPr>
        <w:pStyle w:val="Zkladntext"/>
        <w:jc w:val="center"/>
        <w:rPr>
          <w:rFonts w:cs="Arial"/>
          <w:b/>
          <w:noProof/>
          <w:sz w:val="28"/>
          <w:szCs w:val="28"/>
        </w:rPr>
      </w:pPr>
    </w:p>
    <w:p w14:paraId="70167055" w14:textId="22DCA908" w:rsidR="00253A68" w:rsidRPr="00BA3300" w:rsidRDefault="00253A68" w:rsidP="00351B30">
      <w:pPr>
        <w:pStyle w:val="Zkladntext"/>
        <w:jc w:val="center"/>
        <w:rPr>
          <w:rFonts w:cs="Arial"/>
          <w:b/>
          <w:noProof/>
          <w:sz w:val="28"/>
          <w:szCs w:val="28"/>
        </w:rPr>
      </w:pPr>
    </w:p>
    <w:p w14:paraId="064D51D4" w14:textId="4B2B046A" w:rsidR="00253A68" w:rsidRPr="00BA3300" w:rsidRDefault="00253A68" w:rsidP="00351B30">
      <w:pPr>
        <w:pStyle w:val="Zkladntext"/>
        <w:jc w:val="center"/>
        <w:rPr>
          <w:rFonts w:cs="Arial"/>
          <w:b/>
          <w:noProof/>
          <w:sz w:val="28"/>
          <w:szCs w:val="28"/>
        </w:rPr>
      </w:pPr>
    </w:p>
    <w:p w14:paraId="4C55228F" w14:textId="41A84477" w:rsidR="00253A68" w:rsidRPr="00BA3300" w:rsidRDefault="00253A68" w:rsidP="00351B30">
      <w:pPr>
        <w:pStyle w:val="Zkladntext"/>
        <w:jc w:val="center"/>
        <w:rPr>
          <w:rFonts w:cs="Arial"/>
          <w:b/>
          <w:noProof/>
          <w:sz w:val="28"/>
          <w:szCs w:val="28"/>
        </w:rPr>
      </w:pPr>
    </w:p>
    <w:p w14:paraId="6F57586D" w14:textId="2297D054" w:rsidR="00253A68" w:rsidRPr="00BA3300" w:rsidRDefault="00253A68" w:rsidP="00351B30">
      <w:pPr>
        <w:pStyle w:val="Zkladntext"/>
        <w:jc w:val="center"/>
        <w:rPr>
          <w:rFonts w:cs="Arial"/>
          <w:b/>
          <w:noProof/>
          <w:sz w:val="28"/>
          <w:szCs w:val="28"/>
        </w:rPr>
      </w:pPr>
    </w:p>
    <w:p w14:paraId="351FE741" w14:textId="40CF05CB" w:rsidR="00253A68" w:rsidRPr="00BA3300" w:rsidRDefault="00253A68" w:rsidP="00351B30">
      <w:pPr>
        <w:pStyle w:val="Zkladntext"/>
        <w:jc w:val="center"/>
        <w:rPr>
          <w:rFonts w:cs="Arial"/>
          <w:b/>
          <w:noProof/>
          <w:sz w:val="28"/>
          <w:szCs w:val="28"/>
        </w:rPr>
      </w:pPr>
    </w:p>
    <w:p w14:paraId="611E0340" w14:textId="3771EC2F" w:rsidR="00253A68" w:rsidRPr="00BA3300" w:rsidRDefault="00253A68" w:rsidP="00351B30">
      <w:pPr>
        <w:pStyle w:val="Zkladntext"/>
        <w:jc w:val="center"/>
        <w:rPr>
          <w:rFonts w:cs="Arial"/>
          <w:b/>
          <w:noProof/>
          <w:sz w:val="28"/>
          <w:szCs w:val="28"/>
        </w:rPr>
      </w:pPr>
    </w:p>
    <w:p w14:paraId="287E92FB" w14:textId="1ABBA7E6" w:rsidR="00253A68" w:rsidRPr="00BA3300" w:rsidRDefault="00253A68" w:rsidP="00351B30">
      <w:pPr>
        <w:pStyle w:val="Zkladntext"/>
        <w:jc w:val="center"/>
        <w:rPr>
          <w:rFonts w:cs="Arial"/>
          <w:b/>
          <w:noProof/>
          <w:sz w:val="28"/>
          <w:szCs w:val="28"/>
        </w:rPr>
      </w:pPr>
    </w:p>
    <w:p w14:paraId="2C24D090" w14:textId="61DA47E0" w:rsidR="00253A68" w:rsidRPr="00BA3300" w:rsidRDefault="00253A68" w:rsidP="00351B30">
      <w:pPr>
        <w:pStyle w:val="Zkladntext"/>
        <w:jc w:val="center"/>
        <w:rPr>
          <w:rFonts w:cs="Arial"/>
          <w:b/>
          <w:noProof/>
          <w:sz w:val="28"/>
          <w:szCs w:val="28"/>
        </w:rPr>
      </w:pPr>
    </w:p>
    <w:p w14:paraId="0E044AAC" w14:textId="5CEC5719" w:rsidR="00253A68" w:rsidRPr="00BA3300" w:rsidRDefault="00253A68" w:rsidP="00351B30">
      <w:pPr>
        <w:pStyle w:val="Zkladntext"/>
        <w:jc w:val="center"/>
        <w:rPr>
          <w:rFonts w:cs="Arial"/>
          <w:b/>
          <w:noProof/>
          <w:sz w:val="28"/>
          <w:szCs w:val="28"/>
        </w:rPr>
      </w:pPr>
    </w:p>
    <w:p w14:paraId="71D6477A" w14:textId="5CC75306" w:rsidR="00253A68" w:rsidRPr="00BA3300" w:rsidRDefault="00253A68" w:rsidP="00351B30">
      <w:pPr>
        <w:pStyle w:val="Zkladntext"/>
        <w:jc w:val="center"/>
        <w:rPr>
          <w:rFonts w:cs="Arial"/>
          <w:b/>
          <w:noProof/>
          <w:sz w:val="28"/>
          <w:szCs w:val="28"/>
        </w:rPr>
      </w:pPr>
    </w:p>
    <w:p w14:paraId="65C8EE5C" w14:textId="57840BED" w:rsidR="00253A68" w:rsidRPr="00BA3300" w:rsidRDefault="00253A68" w:rsidP="00351B30">
      <w:pPr>
        <w:pStyle w:val="Zkladntext"/>
        <w:jc w:val="center"/>
        <w:rPr>
          <w:rFonts w:cs="Arial"/>
          <w:b/>
          <w:noProof/>
          <w:sz w:val="28"/>
          <w:szCs w:val="28"/>
        </w:rPr>
      </w:pPr>
    </w:p>
    <w:p w14:paraId="7FCA5B49" w14:textId="14E436F7" w:rsidR="00253A68" w:rsidRPr="00BA3300" w:rsidRDefault="00253A68" w:rsidP="00351B30">
      <w:pPr>
        <w:pStyle w:val="Zkladntext"/>
        <w:jc w:val="center"/>
        <w:rPr>
          <w:rFonts w:cs="Arial"/>
          <w:b/>
          <w:noProof/>
          <w:sz w:val="28"/>
          <w:szCs w:val="28"/>
        </w:rPr>
      </w:pPr>
    </w:p>
    <w:p w14:paraId="214151FD" w14:textId="6D838363" w:rsidR="00253A68" w:rsidRPr="00BA3300" w:rsidRDefault="00253A68" w:rsidP="00351B30">
      <w:pPr>
        <w:pStyle w:val="Zkladntext"/>
        <w:jc w:val="center"/>
        <w:rPr>
          <w:rFonts w:cs="Arial"/>
          <w:b/>
          <w:noProof/>
          <w:sz w:val="28"/>
          <w:szCs w:val="28"/>
        </w:rPr>
      </w:pPr>
      <w:bookmarkStart w:id="4" w:name="_Hlk175216746"/>
      <w:r w:rsidRPr="00BA3300">
        <w:rPr>
          <w:rFonts w:cs="Arial"/>
          <w:b/>
          <w:noProof/>
          <w:sz w:val="28"/>
          <w:szCs w:val="28"/>
        </w:rPr>
        <w:t>ČASŤ</w:t>
      </w:r>
      <w:r w:rsidR="00A12B8B" w:rsidRPr="00BA3300">
        <w:rPr>
          <w:rFonts w:cs="Arial"/>
          <w:b/>
          <w:noProof/>
          <w:sz w:val="28"/>
          <w:szCs w:val="28"/>
        </w:rPr>
        <w:t xml:space="preserve"> </w:t>
      </w:r>
      <w:r w:rsidRPr="00BA3300">
        <w:rPr>
          <w:rFonts w:cs="Arial"/>
          <w:b/>
          <w:noProof/>
          <w:sz w:val="28"/>
          <w:szCs w:val="28"/>
        </w:rPr>
        <w:t>4.</w:t>
      </w:r>
      <w:r w:rsidR="00A12B8B" w:rsidRPr="00BA3300">
        <w:rPr>
          <w:rFonts w:cs="Arial"/>
          <w:b/>
          <w:noProof/>
          <w:sz w:val="28"/>
          <w:szCs w:val="28"/>
        </w:rPr>
        <w:t>1</w:t>
      </w:r>
    </w:p>
    <w:p w14:paraId="39BE4E10" w14:textId="6954660C" w:rsidR="00351B30" w:rsidRPr="00BA3300" w:rsidRDefault="00351B30" w:rsidP="00351B30">
      <w:pPr>
        <w:pStyle w:val="Zkladntext"/>
        <w:jc w:val="center"/>
        <w:rPr>
          <w:rFonts w:cs="Arial"/>
          <w:b/>
          <w:noProof/>
          <w:sz w:val="28"/>
          <w:szCs w:val="28"/>
        </w:rPr>
      </w:pPr>
      <w:r w:rsidRPr="00BA3300">
        <w:rPr>
          <w:rFonts w:cs="Arial"/>
          <w:b/>
          <w:noProof/>
          <w:sz w:val="28"/>
          <w:szCs w:val="28"/>
        </w:rPr>
        <w:t>PREAMBULA</w:t>
      </w:r>
    </w:p>
    <w:p w14:paraId="54C598F3" w14:textId="65DBC894" w:rsidR="00480B06" w:rsidRPr="00BA3300" w:rsidRDefault="00480B06" w:rsidP="00D90631">
      <w:pPr>
        <w:pStyle w:val="Zkladntext"/>
        <w:tabs>
          <w:tab w:val="clear" w:pos="426"/>
        </w:tabs>
        <w:jc w:val="center"/>
        <w:rPr>
          <w:rFonts w:cs="Arial"/>
          <w:b/>
          <w:bCs/>
          <w:caps/>
          <w:sz w:val="28"/>
        </w:rPr>
      </w:pPr>
      <w:r w:rsidRPr="00BA3300">
        <w:rPr>
          <w:rFonts w:cs="Arial"/>
          <w:b/>
          <w:bCs/>
          <w:caps/>
          <w:sz w:val="28"/>
        </w:rPr>
        <w:t>o b s a</w:t>
      </w:r>
      <w:r w:rsidR="006C34EC" w:rsidRPr="00BA3300">
        <w:rPr>
          <w:rFonts w:cs="Arial"/>
          <w:b/>
          <w:bCs/>
          <w:caps/>
          <w:sz w:val="28"/>
        </w:rPr>
        <w:t> </w:t>
      </w:r>
      <w:r w:rsidRPr="00BA3300">
        <w:rPr>
          <w:rFonts w:cs="Arial"/>
          <w:b/>
          <w:bCs/>
          <w:caps/>
          <w:sz w:val="28"/>
        </w:rPr>
        <w:t>h</w:t>
      </w:r>
      <w:bookmarkEnd w:id="1"/>
      <w:bookmarkEnd w:id="2"/>
      <w:bookmarkEnd w:id="3"/>
    </w:p>
    <w:p w14:paraId="58BB1213" w14:textId="588C49EE" w:rsidR="006C34EC" w:rsidRPr="00BA3300" w:rsidRDefault="006C34EC" w:rsidP="00D90631">
      <w:pPr>
        <w:pStyle w:val="Zkladntext"/>
        <w:tabs>
          <w:tab w:val="clear" w:pos="426"/>
        </w:tabs>
        <w:jc w:val="center"/>
        <w:rPr>
          <w:rFonts w:cs="Arial"/>
          <w:b/>
          <w:bCs/>
          <w:caps/>
          <w:sz w:val="28"/>
        </w:rPr>
      </w:pPr>
    </w:p>
    <w:bookmarkEnd w:id="4"/>
    <w:p w14:paraId="22E1758B" w14:textId="65F2DB5A" w:rsidR="00A84CF7" w:rsidRPr="00BA3300" w:rsidRDefault="004C0734" w:rsidP="004007FA">
      <w:pPr>
        <w:pStyle w:val="Obsah1"/>
        <w:rPr>
          <w:rFonts w:eastAsiaTheme="minorEastAsia"/>
          <w:b w:val="0"/>
          <w:bCs w:val="0"/>
          <w:caps w:val="0"/>
          <w:kern w:val="2"/>
          <w14:ligatures w14:val="standardContextual"/>
        </w:rPr>
      </w:pPr>
      <w:r w:rsidRPr="00BA3300">
        <w:rPr>
          <w:sz w:val="22"/>
        </w:rPr>
        <w:fldChar w:fldCharType="begin"/>
      </w:r>
      <w:r w:rsidR="00480B06" w:rsidRPr="00BA3300">
        <w:rPr>
          <w:sz w:val="22"/>
        </w:rPr>
        <w:instrText xml:space="preserve"> TOC \o "1-3" \h \z </w:instrText>
      </w:r>
      <w:r w:rsidRPr="00BA3300">
        <w:rPr>
          <w:sz w:val="22"/>
        </w:rPr>
        <w:fldChar w:fldCharType="separate"/>
      </w:r>
      <w:hyperlink w:anchor="_Toc175218330" w:history="1">
        <w:r w:rsidR="00A84CF7" w:rsidRPr="00BA3300">
          <w:rPr>
            <w:rStyle w:val="Hypertextovprepojenie"/>
          </w:rPr>
          <w:t>1.0</w:t>
        </w:r>
        <w:r w:rsidR="00A84CF7" w:rsidRPr="00BA3300">
          <w:rPr>
            <w:rFonts w:eastAsiaTheme="minorEastAsia"/>
            <w:b w:val="0"/>
            <w:bCs w:val="0"/>
            <w:caps w:val="0"/>
            <w:kern w:val="2"/>
            <w14:ligatures w14:val="standardContextual"/>
          </w:rPr>
          <w:tab/>
        </w:r>
        <w:r w:rsidR="00A84CF7" w:rsidRPr="00BA3300">
          <w:rPr>
            <w:rStyle w:val="Hypertextovprepojenie"/>
          </w:rPr>
          <w:t>Všeobecné údaje</w:t>
        </w:r>
        <w:r w:rsidR="00A84CF7" w:rsidRPr="00BA3300">
          <w:rPr>
            <w:webHidden/>
          </w:rPr>
          <w:tab/>
        </w:r>
        <w:r w:rsidR="00A84CF7" w:rsidRPr="00BA3300">
          <w:rPr>
            <w:webHidden/>
          </w:rPr>
          <w:fldChar w:fldCharType="begin"/>
        </w:r>
        <w:r w:rsidR="00A84CF7" w:rsidRPr="00BA3300">
          <w:rPr>
            <w:webHidden/>
          </w:rPr>
          <w:instrText xml:space="preserve"> PAGEREF _Toc175218330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3E6721B3" w14:textId="1D4E76D8" w:rsidR="00A84CF7" w:rsidRPr="00BA3300" w:rsidRDefault="003E7ED7" w:rsidP="00BA3300">
      <w:pPr>
        <w:pStyle w:val="Obsah2"/>
        <w:spacing w:after="120"/>
        <w:rPr>
          <w:kern w:val="2"/>
          <w14:ligatures w14:val="standardContextual"/>
        </w:rPr>
      </w:pPr>
      <w:hyperlink w:anchor="_Toc175218331" w:history="1">
        <w:r w:rsidR="00A84CF7" w:rsidRPr="00BA3300">
          <w:rPr>
            <w:rStyle w:val="Hypertextovprepojenie"/>
          </w:rPr>
          <w:t>1.1</w:t>
        </w:r>
        <w:r w:rsidR="00A84CF7" w:rsidRPr="00BA3300">
          <w:rPr>
            <w:kern w:val="2"/>
            <w14:ligatures w14:val="standardContextual"/>
          </w:rPr>
          <w:tab/>
        </w:r>
        <w:r w:rsidR="00A84CF7" w:rsidRPr="00BA3300">
          <w:rPr>
            <w:rStyle w:val="Hypertextovprepojenie"/>
          </w:rPr>
          <w:t>Predmet obstarávania</w:t>
        </w:r>
        <w:r w:rsidR="00A84CF7" w:rsidRPr="00BA3300">
          <w:rPr>
            <w:webHidden/>
          </w:rPr>
          <w:tab/>
        </w:r>
        <w:r w:rsidR="00A84CF7" w:rsidRPr="00BA3300">
          <w:rPr>
            <w:webHidden/>
          </w:rPr>
          <w:fldChar w:fldCharType="begin"/>
        </w:r>
        <w:r w:rsidR="00A84CF7" w:rsidRPr="00BA3300">
          <w:rPr>
            <w:webHidden/>
          </w:rPr>
          <w:instrText xml:space="preserve"> PAGEREF _Toc175218331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5849F74" w14:textId="2589C02F" w:rsidR="00A84CF7" w:rsidRPr="00BA3300" w:rsidRDefault="003E7ED7" w:rsidP="00BA3300">
      <w:pPr>
        <w:pStyle w:val="Obsah2"/>
        <w:spacing w:after="120"/>
        <w:rPr>
          <w:kern w:val="2"/>
          <w14:ligatures w14:val="standardContextual"/>
        </w:rPr>
      </w:pPr>
      <w:hyperlink w:anchor="_Toc175218332" w:history="1">
        <w:r w:rsidR="00A84CF7" w:rsidRPr="00BA3300">
          <w:rPr>
            <w:rStyle w:val="Hypertextovprepojenie"/>
          </w:rPr>
          <w:t>1.2</w:t>
        </w:r>
        <w:r w:rsidR="00A84CF7" w:rsidRPr="00BA3300">
          <w:rPr>
            <w:kern w:val="2"/>
            <w14:ligatures w14:val="standardContextual"/>
          </w:rPr>
          <w:tab/>
        </w:r>
        <w:r w:rsidR="00A84CF7" w:rsidRPr="00BA3300">
          <w:rPr>
            <w:rStyle w:val="Hypertextovprepojenie"/>
          </w:rPr>
          <w:t>Výmery</w:t>
        </w:r>
        <w:r w:rsidR="00A84CF7" w:rsidRPr="00BA3300">
          <w:rPr>
            <w:webHidden/>
          </w:rPr>
          <w:tab/>
        </w:r>
        <w:r w:rsidR="00A84CF7" w:rsidRPr="00BA3300">
          <w:rPr>
            <w:webHidden/>
          </w:rPr>
          <w:fldChar w:fldCharType="begin"/>
        </w:r>
        <w:r w:rsidR="00A84CF7" w:rsidRPr="00BA3300">
          <w:rPr>
            <w:webHidden/>
          </w:rPr>
          <w:instrText xml:space="preserve"> PAGEREF _Toc175218332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BE5ED4D" w14:textId="4B725882" w:rsidR="00A84CF7" w:rsidRPr="00BA3300" w:rsidRDefault="003E7ED7" w:rsidP="00BA3300">
      <w:pPr>
        <w:pStyle w:val="Obsah2"/>
        <w:spacing w:after="120"/>
        <w:rPr>
          <w:kern w:val="2"/>
          <w14:ligatures w14:val="standardContextual"/>
        </w:rPr>
      </w:pPr>
      <w:hyperlink w:anchor="_Toc175218333" w:history="1">
        <w:r w:rsidR="00A84CF7" w:rsidRPr="00BA3300">
          <w:rPr>
            <w:rStyle w:val="Hypertextovprepojenie"/>
          </w:rPr>
          <w:t>1.3</w:t>
        </w:r>
        <w:r w:rsidR="00A84CF7" w:rsidRPr="00BA3300">
          <w:rPr>
            <w:kern w:val="2"/>
            <w14:ligatures w14:val="standardContextual"/>
          </w:rPr>
          <w:tab/>
        </w:r>
        <w:r w:rsidR="00A84CF7" w:rsidRPr="00BA3300">
          <w:rPr>
            <w:rStyle w:val="Hypertextovprepojenie"/>
          </w:rPr>
          <w:t>Cena položky</w:t>
        </w:r>
        <w:r w:rsidR="00A84CF7" w:rsidRPr="00BA3300">
          <w:rPr>
            <w:webHidden/>
          </w:rPr>
          <w:tab/>
        </w:r>
        <w:r w:rsidR="00A84CF7" w:rsidRPr="00BA3300">
          <w:rPr>
            <w:webHidden/>
          </w:rPr>
          <w:fldChar w:fldCharType="begin"/>
        </w:r>
        <w:r w:rsidR="00A84CF7" w:rsidRPr="00BA3300">
          <w:rPr>
            <w:webHidden/>
          </w:rPr>
          <w:instrText xml:space="preserve"> PAGEREF _Toc175218333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5ECD5360" w14:textId="103FCCF7" w:rsidR="00A84CF7" w:rsidRPr="00BA3300" w:rsidRDefault="003E7ED7" w:rsidP="00BA3300">
      <w:pPr>
        <w:pStyle w:val="Obsah2"/>
        <w:spacing w:after="120"/>
        <w:rPr>
          <w:kern w:val="2"/>
          <w14:ligatures w14:val="standardContextual"/>
        </w:rPr>
      </w:pPr>
      <w:hyperlink w:anchor="_Toc175218334" w:history="1">
        <w:r w:rsidR="00A84CF7" w:rsidRPr="00BA3300">
          <w:rPr>
            <w:rStyle w:val="Hypertextovprepojenie"/>
          </w:rPr>
          <w:t>1.4</w:t>
        </w:r>
        <w:r w:rsidR="00A84CF7" w:rsidRPr="00BA3300">
          <w:rPr>
            <w:kern w:val="2"/>
            <w14:ligatures w14:val="standardContextual"/>
          </w:rPr>
          <w:tab/>
        </w:r>
        <w:r w:rsidR="00A84CF7" w:rsidRPr="00BA3300">
          <w:rPr>
            <w:rStyle w:val="Hypertextovprepojenie"/>
          </w:rPr>
          <w:t>Predloženie cenovej ponuky</w:t>
        </w:r>
        <w:r w:rsidR="00A84CF7" w:rsidRPr="00BA3300">
          <w:rPr>
            <w:webHidden/>
          </w:rPr>
          <w:tab/>
        </w:r>
        <w:r w:rsidR="00A84CF7" w:rsidRPr="00BA3300">
          <w:rPr>
            <w:webHidden/>
          </w:rPr>
          <w:fldChar w:fldCharType="begin"/>
        </w:r>
        <w:r w:rsidR="00A84CF7" w:rsidRPr="00BA3300">
          <w:rPr>
            <w:webHidden/>
          </w:rPr>
          <w:instrText xml:space="preserve"> PAGEREF _Toc175218334 \h </w:instrText>
        </w:r>
        <w:r w:rsidR="00A84CF7" w:rsidRPr="00BA3300">
          <w:rPr>
            <w:webHidden/>
          </w:rPr>
        </w:r>
        <w:r w:rsidR="00A84CF7" w:rsidRPr="00BA3300">
          <w:rPr>
            <w:webHidden/>
          </w:rPr>
          <w:fldChar w:fldCharType="separate"/>
        </w:r>
        <w:r w:rsidR="00593234">
          <w:rPr>
            <w:webHidden/>
          </w:rPr>
          <w:t>6</w:t>
        </w:r>
        <w:r w:rsidR="00A84CF7" w:rsidRPr="00BA3300">
          <w:rPr>
            <w:webHidden/>
          </w:rPr>
          <w:fldChar w:fldCharType="end"/>
        </w:r>
      </w:hyperlink>
    </w:p>
    <w:p w14:paraId="060470C1" w14:textId="6F125221" w:rsidR="00A84CF7" w:rsidRPr="00BA3300" w:rsidRDefault="003E7ED7" w:rsidP="00FD01B9">
      <w:pPr>
        <w:pStyle w:val="Obsah1"/>
        <w:rPr>
          <w:rFonts w:eastAsiaTheme="minorEastAsia"/>
          <w:b w:val="0"/>
          <w:bCs w:val="0"/>
          <w:caps w:val="0"/>
          <w:kern w:val="2"/>
          <w14:ligatures w14:val="standardContextual"/>
        </w:rPr>
      </w:pPr>
      <w:hyperlink w:anchor="_Toc175218335" w:history="1">
        <w:r w:rsidR="00A84CF7" w:rsidRPr="00BA3300">
          <w:rPr>
            <w:rStyle w:val="Hypertextovprepojenie"/>
          </w:rPr>
          <w:t xml:space="preserve">2.0 </w:t>
        </w:r>
        <w:r w:rsidR="00A84CF7" w:rsidRPr="00BA3300">
          <w:rPr>
            <w:rFonts w:eastAsiaTheme="minorEastAsia"/>
            <w:b w:val="0"/>
            <w:bCs w:val="0"/>
            <w:caps w:val="0"/>
            <w:kern w:val="2"/>
            <w14:ligatures w14:val="standardContextual"/>
          </w:rPr>
          <w:tab/>
        </w:r>
        <w:r w:rsidR="00A84CF7" w:rsidRPr="00BA3300">
          <w:rPr>
            <w:rStyle w:val="Hypertextovprepojenie"/>
          </w:rPr>
          <w:t>Pokyny pre vypracovanie cenovej ponuky</w:t>
        </w:r>
        <w:r w:rsidR="00A84CF7" w:rsidRPr="00BA3300">
          <w:rPr>
            <w:webHidden/>
          </w:rPr>
          <w:tab/>
        </w:r>
        <w:r w:rsidR="00A84CF7" w:rsidRPr="00BA3300">
          <w:rPr>
            <w:webHidden/>
          </w:rPr>
          <w:fldChar w:fldCharType="begin"/>
        </w:r>
        <w:r w:rsidR="00A84CF7" w:rsidRPr="00BA3300">
          <w:rPr>
            <w:webHidden/>
          </w:rPr>
          <w:instrText xml:space="preserve"> PAGEREF _Toc175218335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73665EA6" w14:textId="7FFF28C2" w:rsidR="00A84CF7" w:rsidRPr="00BA3300" w:rsidRDefault="003E7ED7" w:rsidP="00BA3300">
      <w:pPr>
        <w:pStyle w:val="Obsah2"/>
        <w:spacing w:after="120"/>
        <w:rPr>
          <w:kern w:val="2"/>
          <w14:ligatures w14:val="standardContextual"/>
        </w:rPr>
      </w:pPr>
      <w:hyperlink w:anchor="_Toc175218336" w:history="1">
        <w:r w:rsidR="00A84CF7" w:rsidRPr="00BA3300">
          <w:rPr>
            <w:rStyle w:val="Hypertextovprepojenie"/>
          </w:rPr>
          <w:t>2.1</w:t>
        </w:r>
        <w:r w:rsidR="00A84CF7" w:rsidRPr="00BA3300">
          <w:rPr>
            <w:kern w:val="2"/>
            <w14:ligatures w14:val="standardContextual"/>
          </w:rPr>
          <w:tab/>
        </w:r>
        <w:r w:rsidR="00A84CF7" w:rsidRPr="00BA3300">
          <w:rPr>
            <w:rStyle w:val="Hypertextovprepojenie"/>
          </w:rPr>
          <w:t>Postup spracovania</w:t>
        </w:r>
        <w:r w:rsidR="00A84CF7" w:rsidRPr="00BA3300">
          <w:rPr>
            <w:webHidden/>
          </w:rPr>
          <w:tab/>
        </w:r>
        <w:r w:rsidR="00A84CF7" w:rsidRPr="00BA3300">
          <w:rPr>
            <w:webHidden/>
          </w:rPr>
          <w:fldChar w:fldCharType="begin"/>
        </w:r>
        <w:r w:rsidR="00A84CF7" w:rsidRPr="00BA3300">
          <w:rPr>
            <w:webHidden/>
          </w:rPr>
          <w:instrText xml:space="preserve"> PAGEREF _Toc175218336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3949EB89" w14:textId="6E4D8A4D" w:rsidR="00A84CF7" w:rsidRPr="00BA3300" w:rsidRDefault="003E7ED7" w:rsidP="00BA3300">
      <w:pPr>
        <w:pStyle w:val="Obsah2"/>
        <w:spacing w:after="120"/>
        <w:rPr>
          <w:kern w:val="2"/>
          <w14:ligatures w14:val="standardContextual"/>
        </w:rPr>
      </w:pPr>
      <w:hyperlink w:anchor="_Toc175218337" w:history="1">
        <w:r w:rsidR="00A84CF7" w:rsidRPr="00BA3300">
          <w:rPr>
            <w:rStyle w:val="Hypertextovprepojenie"/>
          </w:rPr>
          <w:t>2.2</w:t>
        </w:r>
        <w:r w:rsidR="00A84CF7" w:rsidRPr="00BA3300">
          <w:rPr>
            <w:kern w:val="2"/>
            <w14:ligatures w14:val="standardContextual"/>
          </w:rPr>
          <w:tab/>
        </w:r>
        <w:r w:rsidR="00A84CF7" w:rsidRPr="00BA3300">
          <w:rPr>
            <w:rStyle w:val="Hypertextovprepojenie"/>
          </w:rPr>
          <w:t>Oceňovanie ponuky</w:t>
        </w:r>
        <w:r w:rsidR="00A84CF7" w:rsidRPr="00BA3300">
          <w:rPr>
            <w:webHidden/>
          </w:rPr>
          <w:tab/>
        </w:r>
        <w:r w:rsidR="00A84CF7" w:rsidRPr="00BA3300">
          <w:rPr>
            <w:webHidden/>
          </w:rPr>
          <w:fldChar w:fldCharType="begin"/>
        </w:r>
        <w:r w:rsidR="00A84CF7" w:rsidRPr="00BA3300">
          <w:rPr>
            <w:webHidden/>
          </w:rPr>
          <w:instrText xml:space="preserve"> PAGEREF _Toc175218337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63DDA987" w14:textId="7A5AAAA2" w:rsidR="00A84CF7" w:rsidRPr="00BA3300" w:rsidRDefault="003E7ED7" w:rsidP="00BA3300">
      <w:pPr>
        <w:pStyle w:val="Obsah2"/>
        <w:spacing w:after="120"/>
        <w:rPr>
          <w:kern w:val="2"/>
          <w14:ligatures w14:val="standardContextual"/>
        </w:rPr>
      </w:pPr>
      <w:hyperlink w:anchor="_Toc175218338" w:history="1">
        <w:r w:rsidR="00A84CF7" w:rsidRPr="00BA3300">
          <w:rPr>
            <w:rStyle w:val="Hypertextovprepojenie"/>
          </w:rPr>
          <w:t>2.3</w:t>
        </w:r>
        <w:r w:rsidR="00A84CF7" w:rsidRPr="00BA3300">
          <w:rPr>
            <w:kern w:val="2"/>
            <w14:ligatures w14:val="standardContextual"/>
          </w:rPr>
          <w:tab/>
        </w:r>
        <w:r w:rsidR="00A84CF7" w:rsidRPr="00BA3300">
          <w:rPr>
            <w:rStyle w:val="Hypertextovprepojenie"/>
          </w:rPr>
          <w:t>Výpočet ceny</w:t>
        </w:r>
        <w:r w:rsidR="00A84CF7" w:rsidRPr="00615B56">
          <w:rPr>
            <w:webHidden/>
          </w:rPr>
          <w:tab/>
        </w:r>
        <w:r w:rsidR="006D7B7D">
          <w:rPr>
            <w:webHidden/>
          </w:rPr>
          <w:t>7</w:t>
        </w:r>
      </w:hyperlink>
    </w:p>
    <w:p w14:paraId="49BD9A2D" w14:textId="638E3683" w:rsidR="00A84CF7" w:rsidRPr="00BA3300" w:rsidRDefault="003E7ED7" w:rsidP="00BA3300">
      <w:pPr>
        <w:pStyle w:val="Obsah2"/>
        <w:spacing w:after="120"/>
        <w:outlineLvl w:val="0"/>
        <w:rPr>
          <w:kern w:val="2"/>
          <w14:ligatures w14:val="standardContextual"/>
        </w:rPr>
      </w:pPr>
      <w:hyperlink w:anchor="_Toc175218339" w:history="1">
        <w:r w:rsidR="00A84CF7" w:rsidRPr="00BA3300">
          <w:rPr>
            <w:rStyle w:val="Hypertextovprepojenie"/>
          </w:rPr>
          <w:t>2.4</w:t>
        </w:r>
        <w:r w:rsidR="00A84CF7" w:rsidRPr="00BA3300">
          <w:rPr>
            <w:kern w:val="2"/>
            <w14:ligatures w14:val="standardContextual"/>
          </w:rPr>
          <w:tab/>
        </w:r>
        <w:r w:rsidR="00A84CF7" w:rsidRPr="00BA3300">
          <w:rPr>
            <w:rStyle w:val="Hypertextovprepojenie"/>
          </w:rPr>
          <w:t>Popis prác</w:t>
        </w:r>
        <w:r w:rsidR="00A84CF7" w:rsidRPr="00BA3300">
          <w:rPr>
            <w:webHidden/>
          </w:rPr>
          <w:tab/>
        </w:r>
        <w:r w:rsidR="00A84CF7" w:rsidRPr="00BA3300">
          <w:rPr>
            <w:webHidden/>
          </w:rPr>
          <w:fldChar w:fldCharType="begin"/>
        </w:r>
        <w:r w:rsidR="00A84CF7" w:rsidRPr="00BA3300">
          <w:rPr>
            <w:webHidden/>
          </w:rPr>
          <w:instrText xml:space="preserve"> PAGEREF _Toc175218339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09D08D0A" w14:textId="3D0567DD" w:rsidR="00A84CF7" w:rsidRPr="00BA3300" w:rsidRDefault="003E7ED7" w:rsidP="00BA3300">
      <w:pPr>
        <w:pStyle w:val="Obsah2"/>
        <w:spacing w:after="120"/>
        <w:rPr>
          <w:kern w:val="2"/>
          <w14:ligatures w14:val="standardContextual"/>
        </w:rPr>
      </w:pPr>
      <w:hyperlink w:anchor="_Toc175218340" w:history="1">
        <w:r w:rsidR="00A84CF7" w:rsidRPr="00BA3300">
          <w:rPr>
            <w:rStyle w:val="Hypertextovprepojenie"/>
          </w:rPr>
          <w:t>2.5</w:t>
        </w:r>
        <w:r w:rsidR="00A84CF7" w:rsidRPr="00BA3300">
          <w:rPr>
            <w:kern w:val="2"/>
            <w14:ligatures w14:val="standardContextual"/>
          </w:rPr>
          <w:tab/>
        </w:r>
        <w:r w:rsidR="00A84CF7" w:rsidRPr="00BA3300">
          <w:rPr>
            <w:rStyle w:val="Hypertextovprepojenie"/>
          </w:rPr>
          <w:t>Súpis prác</w:t>
        </w:r>
        <w:r w:rsidR="00A84CF7" w:rsidRPr="00BA3300">
          <w:rPr>
            <w:webHidden/>
          </w:rPr>
          <w:tab/>
        </w:r>
        <w:r w:rsidR="00A84CF7" w:rsidRPr="00BA3300">
          <w:rPr>
            <w:webHidden/>
          </w:rPr>
          <w:fldChar w:fldCharType="begin"/>
        </w:r>
        <w:r w:rsidR="00A84CF7" w:rsidRPr="00BA3300">
          <w:rPr>
            <w:webHidden/>
          </w:rPr>
          <w:instrText xml:space="preserve"> PAGEREF _Toc175218340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20BF6032" w14:textId="0B7084BA" w:rsidR="00A84CF7" w:rsidRPr="00BA3300" w:rsidRDefault="003E7ED7" w:rsidP="00BA3300">
      <w:pPr>
        <w:pStyle w:val="Obsah2"/>
        <w:spacing w:after="120"/>
        <w:rPr>
          <w:kern w:val="2"/>
          <w14:ligatures w14:val="standardContextual"/>
        </w:rPr>
      </w:pPr>
      <w:hyperlink w:anchor="_Toc175218341" w:history="1">
        <w:r w:rsidR="00A84CF7" w:rsidRPr="00BA3300">
          <w:rPr>
            <w:rStyle w:val="Hypertextovprepojenie"/>
          </w:rPr>
          <w:t>2.6</w:t>
        </w:r>
        <w:r w:rsidR="00A84CF7" w:rsidRPr="00BA3300">
          <w:rPr>
            <w:kern w:val="2"/>
            <w14:ligatures w14:val="standardContextual"/>
          </w:rPr>
          <w:tab/>
        </w:r>
        <w:r w:rsidR="00A84CF7" w:rsidRPr="00BA3300">
          <w:rPr>
            <w:rStyle w:val="Hypertextovprepojenie"/>
          </w:rPr>
          <w:t>Stavebné objekty menovaných Pozhotoviteľov</w:t>
        </w:r>
        <w:r w:rsidR="00A84CF7" w:rsidRPr="00BA3300">
          <w:rPr>
            <w:webHidden/>
          </w:rPr>
          <w:tab/>
        </w:r>
        <w:r w:rsidR="00A84CF7" w:rsidRPr="00BA3300">
          <w:rPr>
            <w:webHidden/>
          </w:rPr>
          <w:fldChar w:fldCharType="begin"/>
        </w:r>
        <w:r w:rsidR="00A84CF7" w:rsidRPr="00BA3300">
          <w:rPr>
            <w:webHidden/>
          </w:rPr>
          <w:instrText xml:space="preserve"> PAGEREF _Toc175218341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6E9F37ED" w14:textId="054A617A" w:rsidR="00F45076" w:rsidRPr="00BA3300" w:rsidRDefault="003E7ED7" w:rsidP="00BA3300">
      <w:pPr>
        <w:pStyle w:val="Obsah2"/>
        <w:spacing w:after="120"/>
      </w:pPr>
      <w:hyperlink w:anchor="_Toc175218342" w:history="1">
        <w:r w:rsidR="00A84CF7" w:rsidRPr="00BA3300">
          <w:rPr>
            <w:rStyle w:val="Hypertextovprepojenie"/>
          </w:rPr>
          <w:t>2.7</w:t>
        </w:r>
        <w:r w:rsidR="00A84CF7" w:rsidRPr="00BA3300">
          <w:rPr>
            <w:kern w:val="2"/>
            <w14:ligatures w14:val="standardContextual"/>
          </w:rPr>
          <w:tab/>
        </w:r>
        <w:r w:rsidR="00A84CF7" w:rsidRPr="00BA3300">
          <w:rPr>
            <w:rStyle w:val="Hypertextovprepojenie"/>
          </w:rPr>
          <w:t>Ocenený súpis prác</w:t>
        </w:r>
        <w:r w:rsidR="00A84CF7" w:rsidRPr="00BA3300">
          <w:rPr>
            <w:webHidden/>
          </w:rPr>
          <w:tab/>
        </w:r>
        <w:r w:rsidR="00A84CF7" w:rsidRPr="00BA3300">
          <w:rPr>
            <w:webHidden/>
          </w:rPr>
          <w:fldChar w:fldCharType="begin"/>
        </w:r>
        <w:r w:rsidR="00A84CF7" w:rsidRPr="00BA3300">
          <w:rPr>
            <w:webHidden/>
          </w:rPr>
          <w:instrText xml:space="preserve"> PAGEREF _Toc175218342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27C90189" w14:textId="447E732E" w:rsidR="00F45076" w:rsidRDefault="00F45076" w:rsidP="00BA3300">
      <w:pPr>
        <w:pStyle w:val="Obsah2"/>
        <w:spacing w:after="120"/>
      </w:pPr>
      <w:r>
        <w:t>2.8</w:t>
      </w:r>
      <w:r>
        <w:tab/>
        <w:t>Rekapitulácia..................................................................................................9</w:t>
      </w:r>
    </w:p>
    <w:p w14:paraId="1619563F" w14:textId="0060E863" w:rsidR="00A84CF7" w:rsidRDefault="003E7ED7" w:rsidP="00BA3300">
      <w:pPr>
        <w:pStyle w:val="Obsah2"/>
        <w:spacing w:after="120"/>
      </w:pPr>
      <w:hyperlink w:anchor="_Toc175218343" w:history="1">
        <w:r w:rsidR="00A84CF7" w:rsidRPr="00BA3300">
          <w:rPr>
            <w:rStyle w:val="Hypertextovprepojenie"/>
          </w:rPr>
          <w:t>2.</w:t>
        </w:r>
        <w:r w:rsidR="00F45076">
          <w:rPr>
            <w:rStyle w:val="Hypertextovprepojenie"/>
          </w:rPr>
          <w:t>9</w:t>
        </w:r>
        <w:r w:rsidR="00A84CF7" w:rsidRPr="00BA3300">
          <w:rPr>
            <w:kern w:val="2"/>
            <w14:ligatures w14:val="standardContextual"/>
          </w:rPr>
          <w:tab/>
        </w:r>
        <w:r w:rsidR="00A84CF7" w:rsidRPr="00BA3300">
          <w:rPr>
            <w:rStyle w:val="Hypertextovprepojenie"/>
          </w:rPr>
          <w:t>Všeobecné položky v procese verejného obstarávania</w:t>
        </w:r>
        <w:r w:rsidR="00A84CF7" w:rsidRPr="00BA3300">
          <w:rPr>
            <w:webHidden/>
          </w:rPr>
          <w:tab/>
        </w:r>
        <w:r w:rsidR="00A84CF7" w:rsidRPr="00BA3300">
          <w:rPr>
            <w:webHidden/>
          </w:rPr>
          <w:fldChar w:fldCharType="begin"/>
        </w:r>
        <w:r w:rsidR="00A84CF7" w:rsidRPr="00BA3300">
          <w:rPr>
            <w:webHidden/>
          </w:rPr>
          <w:instrText xml:space="preserve"> PAGEREF _Toc175218343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650E67E8" w14:textId="791AB5FF" w:rsidR="00A84CF7" w:rsidRPr="00BA3300" w:rsidRDefault="003E7ED7" w:rsidP="00BA3300">
      <w:pPr>
        <w:pStyle w:val="Obsah2"/>
        <w:spacing w:after="120"/>
        <w:rPr>
          <w:kern w:val="2"/>
          <w14:ligatures w14:val="standardContextual"/>
        </w:rPr>
      </w:pPr>
      <w:hyperlink w:anchor="_Toc175218344" w:history="1">
        <w:r w:rsidR="00A84CF7" w:rsidRPr="00BA3300">
          <w:rPr>
            <w:rStyle w:val="Hypertextovprepojenie"/>
          </w:rPr>
          <w:t>2.</w:t>
        </w:r>
        <w:r w:rsidR="00E8292E">
          <w:rPr>
            <w:rStyle w:val="Hypertextovprepojenie"/>
          </w:rPr>
          <w:t>10</w:t>
        </w:r>
        <w:r w:rsidR="00A84CF7" w:rsidRPr="00BA3300">
          <w:rPr>
            <w:kern w:val="2"/>
            <w14:ligatures w14:val="standardContextual"/>
          </w:rPr>
          <w:tab/>
        </w:r>
        <w:r w:rsidR="00A84CF7" w:rsidRPr="00BA3300">
          <w:rPr>
            <w:rStyle w:val="Hypertextovprepojenie"/>
          </w:rPr>
          <w:t>Zhodnosť cien</w:t>
        </w:r>
        <w:r w:rsidR="00A84CF7" w:rsidRPr="00BA3300">
          <w:rPr>
            <w:webHidden/>
          </w:rPr>
          <w:tab/>
        </w:r>
        <w:r w:rsidR="00A84CF7" w:rsidRPr="00BA3300">
          <w:rPr>
            <w:webHidden/>
          </w:rPr>
          <w:fldChar w:fldCharType="begin"/>
        </w:r>
        <w:r w:rsidR="00A84CF7" w:rsidRPr="00BA3300">
          <w:rPr>
            <w:webHidden/>
          </w:rPr>
          <w:instrText xml:space="preserve"> PAGEREF _Toc175218344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74B511E2" w14:textId="70C37512" w:rsidR="00A84CF7" w:rsidRPr="00BA3300" w:rsidRDefault="003E7ED7" w:rsidP="00FD01B9">
      <w:pPr>
        <w:pStyle w:val="Obsah1"/>
        <w:rPr>
          <w:rFonts w:eastAsiaTheme="minorEastAsia"/>
          <w:b w:val="0"/>
          <w:bCs w:val="0"/>
          <w:caps w:val="0"/>
          <w:kern w:val="2"/>
          <w14:ligatures w14:val="standardContextual"/>
        </w:rPr>
      </w:pPr>
      <w:hyperlink w:anchor="_Toc175218345" w:history="1">
        <w:r w:rsidR="00A84CF7" w:rsidRPr="00BA3300">
          <w:rPr>
            <w:rStyle w:val="Hypertextovprepojenie"/>
          </w:rPr>
          <w:t>3.0</w:t>
        </w:r>
        <w:r w:rsidR="00A84CF7" w:rsidRPr="00BA3300">
          <w:rPr>
            <w:rFonts w:eastAsiaTheme="minorEastAsia"/>
            <w:b w:val="0"/>
            <w:bCs w:val="0"/>
            <w:caps w:val="0"/>
            <w:kern w:val="2"/>
            <w14:ligatures w14:val="standardContextual"/>
          </w:rPr>
          <w:tab/>
        </w:r>
        <w:r w:rsidR="00A84CF7" w:rsidRPr="00BA3300">
          <w:rPr>
            <w:rStyle w:val="Hypertextovprepojenie"/>
          </w:rPr>
          <w:t>Úprava cien v dôsledku zmien nákladov</w:t>
        </w:r>
        <w:r w:rsidR="00A84CF7" w:rsidRPr="00BA3300">
          <w:rPr>
            <w:webHidden/>
          </w:rPr>
          <w:tab/>
        </w:r>
        <w:r w:rsidR="00A84CF7" w:rsidRPr="00BA3300">
          <w:rPr>
            <w:webHidden/>
          </w:rPr>
          <w:fldChar w:fldCharType="begin"/>
        </w:r>
        <w:r w:rsidR="00A84CF7" w:rsidRPr="00BA3300">
          <w:rPr>
            <w:webHidden/>
          </w:rPr>
          <w:instrText xml:space="preserve"> PAGEREF _Toc175218345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617C0CCD" w14:textId="667FAD6D" w:rsidR="00A84CF7" w:rsidRPr="00BA3300" w:rsidRDefault="003E7ED7" w:rsidP="00FD01B9">
      <w:pPr>
        <w:pStyle w:val="Obsah1"/>
        <w:rPr>
          <w:rFonts w:eastAsiaTheme="minorEastAsia"/>
          <w:b w:val="0"/>
          <w:bCs w:val="0"/>
          <w:caps w:val="0"/>
          <w:kern w:val="2"/>
          <w14:ligatures w14:val="standardContextual"/>
        </w:rPr>
      </w:pPr>
      <w:hyperlink w:anchor="_Toc175218346" w:history="1">
        <w:r w:rsidR="00A84CF7" w:rsidRPr="00BA3300">
          <w:rPr>
            <w:rStyle w:val="Hypertextovprepojenie"/>
          </w:rPr>
          <w:t>4.0</w:t>
        </w:r>
        <w:r w:rsidR="00A84CF7" w:rsidRPr="00BA3300">
          <w:rPr>
            <w:rFonts w:eastAsiaTheme="minorEastAsia"/>
            <w:b w:val="0"/>
            <w:bCs w:val="0"/>
            <w:caps w:val="0"/>
            <w:kern w:val="2"/>
            <w14:ligatures w14:val="standardContextual"/>
          </w:rPr>
          <w:tab/>
        </w:r>
        <w:r w:rsidR="00A84CF7" w:rsidRPr="00BA3300">
          <w:rPr>
            <w:rStyle w:val="Hypertextovprepojenie"/>
          </w:rPr>
          <w:t>Spôsoby merania výmer a oceňovanie prác</w:t>
        </w:r>
        <w:r w:rsidR="00A84CF7" w:rsidRPr="00BA3300">
          <w:rPr>
            <w:webHidden/>
          </w:rPr>
          <w:tab/>
        </w:r>
        <w:r w:rsidR="00A84CF7" w:rsidRPr="00BA3300">
          <w:rPr>
            <w:webHidden/>
          </w:rPr>
          <w:fldChar w:fldCharType="begin"/>
        </w:r>
        <w:r w:rsidR="00A84CF7" w:rsidRPr="00BA3300">
          <w:rPr>
            <w:webHidden/>
          </w:rPr>
          <w:instrText xml:space="preserve"> PAGEREF _Toc175218346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592B28F" w14:textId="3CF91D57" w:rsidR="00615B56" w:rsidRDefault="00615B56" w:rsidP="00BA3300">
      <w:pPr>
        <w:pStyle w:val="Obsah2"/>
        <w:spacing w:after="120"/>
      </w:pPr>
      <w:r>
        <w:t>4.1.</w:t>
      </w:r>
      <w:r>
        <w:tab/>
      </w:r>
      <w:r w:rsidRPr="00615B56">
        <w:t>Rozdelenie objektov podľa IFRS pre potreby verejného obstarávateľa</w:t>
      </w:r>
      <w:r>
        <w:t xml:space="preserve"> .......16</w:t>
      </w:r>
    </w:p>
    <w:p w14:paraId="6F03FE7E" w14:textId="1C360501" w:rsidR="00A84CF7" w:rsidRPr="00BA3300" w:rsidRDefault="003E7ED7" w:rsidP="00BA3300">
      <w:pPr>
        <w:pStyle w:val="Obsah2"/>
        <w:spacing w:after="120"/>
        <w:rPr>
          <w:kern w:val="2"/>
          <w14:ligatures w14:val="standardContextual"/>
        </w:rPr>
      </w:pPr>
      <w:hyperlink w:anchor="_Toc175218347" w:history="1">
        <w:r w:rsidR="00A84CF7" w:rsidRPr="00BA3300">
          <w:rPr>
            <w:rStyle w:val="Hypertextovprepojenie"/>
          </w:rPr>
          <w:t>4.2.</w:t>
        </w:r>
        <w:r w:rsidR="00A84CF7" w:rsidRPr="00BA3300">
          <w:rPr>
            <w:kern w:val="2"/>
            <w14:ligatures w14:val="standardContextual"/>
          </w:rPr>
          <w:tab/>
        </w:r>
        <w:r w:rsidR="00F45076" w:rsidRPr="00F45076">
          <w:rPr>
            <w:kern w:val="2"/>
            <w14:ligatures w14:val="standardContextual"/>
          </w:rPr>
          <w:t>Spôsob oceňovania Zmien v zmysle článkov 13 a 20.1</w:t>
        </w:r>
        <w:r w:rsidR="00A84CF7" w:rsidRPr="00BA3300">
          <w:rPr>
            <w:webHidden/>
          </w:rPr>
          <w:tab/>
        </w:r>
        <w:r w:rsidR="00A84CF7" w:rsidRPr="00BA3300">
          <w:rPr>
            <w:webHidden/>
          </w:rPr>
          <w:fldChar w:fldCharType="begin"/>
        </w:r>
        <w:r w:rsidR="00A84CF7" w:rsidRPr="00BA3300">
          <w:rPr>
            <w:webHidden/>
          </w:rPr>
          <w:instrText xml:space="preserve"> PAGEREF _Toc175218347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74728CE" w14:textId="1DA103D1" w:rsidR="00A84CF7" w:rsidRPr="00BA3300" w:rsidRDefault="003E7ED7" w:rsidP="00BA3300">
      <w:pPr>
        <w:pStyle w:val="Obsah2"/>
        <w:spacing w:after="120"/>
        <w:rPr>
          <w:kern w:val="2"/>
          <w14:ligatures w14:val="standardContextual"/>
        </w:rPr>
      </w:pPr>
      <w:hyperlink w:anchor="_Toc175218348" w:history="1">
        <w:r w:rsidR="00A84CF7" w:rsidRPr="00BA3300">
          <w:rPr>
            <w:rStyle w:val="Hypertextovprepojenie"/>
          </w:rPr>
          <w:t>4.3</w:t>
        </w:r>
        <w:r w:rsidR="00A84CF7" w:rsidRPr="00BA3300">
          <w:rPr>
            <w:kern w:val="2"/>
            <w14:ligatures w14:val="standardContextual"/>
          </w:rPr>
          <w:tab/>
        </w:r>
        <w:r w:rsidR="00A84CF7" w:rsidRPr="00BA3300">
          <w:rPr>
            <w:rStyle w:val="Hypertextovprepojenie"/>
          </w:rPr>
          <w:t>Meranie výmer</w:t>
        </w:r>
        <w:r w:rsidR="00A84CF7" w:rsidRPr="00BA3300">
          <w:rPr>
            <w:webHidden/>
          </w:rPr>
          <w:tab/>
        </w:r>
        <w:r w:rsidR="00A84CF7" w:rsidRPr="00BA3300">
          <w:rPr>
            <w:webHidden/>
          </w:rPr>
          <w:fldChar w:fldCharType="begin"/>
        </w:r>
        <w:r w:rsidR="00A84CF7" w:rsidRPr="00BA3300">
          <w:rPr>
            <w:webHidden/>
          </w:rPr>
          <w:instrText xml:space="preserve"> PAGEREF _Toc175218348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4FF51238" w14:textId="670C5874" w:rsidR="00A84CF7" w:rsidRPr="00BA3300" w:rsidRDefault="003E7ED7" w:rsidP="00BA3300">
      <w:pPr>
        <w:pStyle w:val="Obsah2"/>
        <w:spacing w:after="120"/>
        <w:rPr>
          <w:kern w:val="2"/>
          <w14:ligatures w14:val="standardContextual"/>
        </w:rPr>
      </w:pPr>
      <w:hyperlink w:anchor="_Toc175218349" w:history="1">
        <w:r w:rsidR="00A84CF7" w:rsidRPr="00BA3300">
          <w:rPr>
            <w:rStyle w:val="Hypertextovprepojenie"/>
          </w:rPr>
          <w:t>4.4</w:t>
        </w:r>
        <w:r w:rsidR="00A84CF7" w:rsidRPr="00BA3300">
          <w:rPr>
            <w:kern w:val="2"/>
            <w14:ligatures w14:val="standardContextual"/>
          </w:rPr>
          <w:tab/>
        </w:r>
        <w:r w:rsidR="00A84CF7" w:rsidRPr="00BA3300">
          <w:rPr>
            <w:rStyle w:val="Hypertextovprepojenie"/>
          </w:rPr>
          <w:t>Správny pomer sadzieb a súm vo vzťahu k stavbe</w:t>
        </w:r>
        <w:r w:rsidR="00A84CF7" w:rsidRPr="00BA3300">
          <w:rPr>
            <w:webHidden/>
          </w:rPr>
          <w:tab/>
        </w:r>
        <w:r w:rsidR="00A84CF7" w:rsidRPr="00BA3300">
          <w:rPr>
            <w:webHidden/>
          </w:rPr>
          <w:fldChar w:fldCharType="begin"/>
        </w:r>
        <w:r w:rsidR="00A84CF7" w:rsidRPr="00BA3300">
          <w:rPr>
            <w:webHidden/>
          </w:rPr>
          <w:instrText xml:space="preserve"> PAGEREF _Toc175218349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07C8CEB5" w14:textId="2122C424" w:rsidR="00A84CF7" w:rsidRPr="00BA3300" w:rsidRDefault="003E7ED7" w:rsidP="00BA3300">
      <w:pPr>
        <w:pStyle w:val="Obsah2"/>
        <w:spacing w:after="120"/>
        <w:rPr>
          <w:kern w:val="2"/>
          <w14:ligatures w14:val="standardContextual"/>
        </w:rPr>
      </w:pPr>
      <w:hyperlink w:anchor="_Toc175218350" w:history="1">
        <w:r w:rsidR="00A84CF7" w:rsidRPr="00BA3300">
          <w:rPr>
            <w:rStyle w:val="Hypertextovprepojenie"/>
          </w:rPr>
          <w:t>4.5</w:t>
        </w:r>
        <w:r w:rsidR="00A84CF7" w:rsidRPr="00BA3300">
          <w:rPr>
            <w:kern w:val="2"/>
            <w14:ligatures w14:val="standardContextual"/>
          </w:rPr>
          <w:tab/>
        </w:r>
        <w:r w:rsidR="00A84CF7" w:rsidRPr="00BA3300">
          <w:rPr>
            <w:rStyle w:val="Hypertextovprepojenie"/>
          </w:rPr>
          <w:t xml:space="preserve">Platba </w:t>
        </w:r>
        <w:r w:rsidR="00A84CF7" w:rsidRPr="00E8292E">
          <w:rPr>
            <w:rStyle w:val="Hypertextovprepojenie"/>
          </w:rPr>
          <w:t>za inú metódu vykonania</w:t>
        </w:r>
        <w:r w:rsidR="00A84CF7" w:rsidRPr="00BA3300">
          <w:rPr>
            <w:webHidden/>
          </w:rPr>
          <w:tab/>
        </w:r>
        <w:r w:rsidR="00A84CF7" w:rsidRPr="00BA3300">
          <w:rPr>
            <w:webHidden/>
          </w:rPr>
          <w:fldChar w:fldCharType="begin"/>
        </w:r>
        <w:r w:rsidR="00A84CF7" w:rsidRPr="00BA3300">
          <w:rPr>
            <w:webHidden/>
          </w:rPr>
          <w:instrText xml:space="preserve"> PAGEREF _Toc175218350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DAE997F" w14:textId="0CD44349" w:rsidR="00A84CF7" w:rsidRPr="00BA3300" w:rsidRDefault="003E7ED7" w:rsidP="00FD01B9">
      <w:pPr>
        <w:pStyle w:val="Obsah1"/>
        <w:rPr>
          <w:rFonts w:eastAsiaTheme="minorEastAsia"/>
          <w:b w:val="0"/>
          <w:bCs w:val="0"/>
          <w:caps w:val="0"/>
          <w:kern w:val="2"/>
          <w14:ligatures w14:val="standardContextual"/>
        </w:rPr>
      </w:pPr>
      <w:hyperlink w:anchor="_Toc175218351" w:history="1">
        <w:r w:rsidR="00A84CF7" w:rsidRPr="00BA3300">
          <w:rPr>
            <w:rStyle w:val="Hypertextovprepojenie"/>
          </w:rPr>
          <w:t>5.0</w:t>
        </w:r>
        <w:r w:rsidR="00A84CF7" w:rsidRPr="00BA3300">
          <w:rPr>
            <w:rFonts w:eastAsiaTheme="minorEastAsia"/>
            <w:b w:val="0"/>
            <w:bCs w:val="0"/>
            <w:caps w:val="0"/>
            <w:kern w:val="2"/>
            <w14:ligatures w14:val="standardContextual"/>
          </w:rPr>
          <w:tab/>
        </w:r>
        <w:r w:rsidR="00A84CF7" w:rsidRPr="00BA3300">
          <w:rPr>
            <w:rStyle w:val="Hypertextovprepojenie"/>
          </w:rPr>
          <w:t>Použité skr</w:t>
        </w:r>
        <w:r w:rsidR="00A84CF7" w:rsidRPr="00E8292E">
          <w:rPr>
            <w:rStyle w:val="Hypertextovprepojenie"/>
          </w:rPr>
          <w:t>atky</w:t>
        </w:r>
        <w:r w:rsidR="00A84CF7" w:rsidRPr="00BA3300">
          <w:rPr>
            <w:webHidden/>
          </w:rPr>
          <w:tab/>
        </w:r>
        <w:r w:rsidR="00A84CF7" w:rsidRPr="00BA3300">
          <w:rPr>
            <w:webHidden/>
          </w:rPr>
          <w:fldChar w:fldCharType="begin"/>
        </w:r>
        <w:r w:rsidR="00A84CF7" w:rsidRPr="00BA3300">
          <w:rPr>
            <w:webHidden/>
          </w:rPr>
          <w:instrText xml:space="preserve"> PAGEREF _Toc175218351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C9F634F" w14:textId="5BED6A26" w:rsidR="00253A68" w:rsidRPr="00BA3300" w:rsidRDefault="004C0734" w:rsidP="00FD01B9">
      <w:pPr>
        <w:pStyle w:val="Obsah1"/>
      </w:pPr>
      <w:r w:rsidRPr="00BA3300">
        <w:rPr>
          <w:b w:val="0"/>
          <w:bCs w:val="0"/>
          <w:caps w:val="0"/>
          <w:sz w:val="22"/>
        </w:rPr>
        <w:fldChar w:fldCharType="end"/>
      </w:r>
      <w:r w:rsidR="004007FA" w:rsidRPr="00BA3300">
        <w:rPr>
          <w:b w:val="0"/>
        </w:rPr>
        <w:t>P</w:t>
      </w:r>
      <w:r w:rsidR="004007FA" w:rsidRPr="00BA3300">
        <w:rPr>
          <w:b w:val="0"/>
          <w:sz w:val="22"/>
          <w:szCs w:val="22"/>
        </w:rPr>
        <w:t>ríloha: POZNÁMKY SPRACOVATEĽA DOKUMENTÁCIE NA PONUKU</w:t>
      </w:r>
      <w:r w:rsidR="004007FA" w:rsidRPr="00BA3300">
        <w:rPr>
          <w:b w:val="0"/>
          <w:webHidden/>
          <w:sz w:val="22"/>
          <w:szCs w:val="22"/>
        </w:rPr>
        <w:tab/>
        <w:t>21</w:t>
      </w:r>
    </w:p>
    <w:p w14:paraId="41F8BDAC" w14:textId="1451A6DF" w:rsidR="00253A68" w:rsidRPr="00BA3300" w:rsidRDefault="00253A68" w:rsidP="00BA3300">
      <w:pPr>
        <w:rPr>
          <w:rFonts w:ascii="Arial" w:hAnsi="Arial" w:cs="Arial"/>
        </w:rPr>
      </w:pPr>
    </w:p>
    <w:p w14:paraId="1B7B67EB" w14:textId="0EB679FA" w:rsidR="00253A68" w:rsidRPr="00BA3300" w:rsidRDefault="00253A68" w:rsidP="00BA3300">
      <w:pPr>
        <w:rPr>
          <w:rFonts w:ascii="Arial" w:hAnsi="Arial" w:cs="Arial"/>
        </w:rPr>
      </w:pPr>
    </w:p>
    <w:p w14:paraId="097233AE" w14:textId="6391CEEE" w:rsidR="00253A68" w:rsidRPr="00BA3300" w:rsidRDefault="00253A68" w:rsidP="00BA3300">
      <w:pPr>
        <w:rPr>
          <w:rFonts w:ascii="Arial" w:hAnsi="Arial" w:cs="Arial"/>
        </w:rPr>
      </w:pPr>
    </w:p>
    <w:p w14:paraId="6BBC7A38" w14:textId="0CFF7162" w:rsidR="00253A68" w:rsidRPr="00BA3300" w:rsidRDefault="00253A68" w:rsidP="00BA3300">
      <w:pPr>
        <w:rPr>
          <w:rFonts w:ascii="Arial" w:hAnsi="Arial" w:cs="Arial"/>
        </w:rPr>
      </w:pPr>
    </w:p>
    <w:p w14:paraId="3EAD7E2A" w14:textId="139DA4C1" w:rsidR="00253A68" w:rsidRPr="00BA3300" w:rsidRDefault="00253A68" w:rsidP="00BA3300">
      <w:pPr>
        <w:rPr>
          <w:rFonts w:ascii="Arial" w:hAnsi="Arial" w:cs="Arial"/>
        </w:rPr>
      </w:pPr>
    </w:p>
    <w:p w14:paraId="21C64AAB" w14:textId="5E187033" w:rsidR="00253A68" w:rsidRPr="00BA3300" w:rsidRDefault="00253A68" w:rsidP="00BA3300">
      <w:pPr>
        <w:rPr>
          <w:rFonts w:ascii="Arial" w:hAnsi="Arial" w:cs="Arial"/>
        </w:rPr>
      </w:pPr>
    </w:p>
    <w:p w14:paraId="1097EAD7" w14:textId="3EAC67E7" w:rsidR="00D90631" w:rsidRPr="00BA3300" w:rsidRDefault="00D90631" w:rsidP="00BA3300">
      <w:pPr>
        <w:pStyle w:val="Odsekzoznamu"/>
        <w:numPr>
          <w:ilvl w:val="0"/>
          <w:numId w:val="12"/>
        </w:numPr>
        <w:rPr>
          <w:rFonts w:ascii="Arial" w:hAnsi="Arial" w:cs="Arial"/>
          <w:b/>
          <w:sz w:val="28"/>
          <w:szCs w:val="28"/>
        </w:rPr>
      </w:pPr>
      <w:bookmarkStart w:id="5" w:name="_Toc175218330"/>
      <w:r w:rsidRPr="00BA3300">
        <w:rPr>
          <w:rFonts w:ascii="Arial" w:hAnsi="Arial" w:cs="Arial"/>
          <w:b/>
          <w:sz w:val="28"/>
          <w:szCs w:val="28"/>
        </w:rPr>
        <w:lastRenderedPageBreak/>
        <w:t>Všeobecné údaje</w:t>
      </w:r>
      <w:bookmarkEnd w:id="5"/>
    </w:p>
    <w:p w14:paraId="070B2B45" w14:textId="77777777" w:rsidR="0086226E" w:rsidRDefault="0086226E" w:rsidP="00BA3300">
      <w:pPr>
        <w:pStyle w:val="Nadpis2"/>
        <w:tabs>
          <w:tab w:val="clear" w:pos="825"/>
        </w:tabs>
        <w:spacing w:before="0"/>
        <w:jc w:val="both"/>
        <w:rPr>
          <w:szCs w:val="24"/>
        </w:rPr>
      </w:pPr>
      <w:bookmarkStart w:id="6" w:name="_Toc175218331"/>
    </w:p>
    <w:p w14:paraId="2F18E6EA" w14:textId="110D75F5" w:rsidR="00D90631" w:rsidRPr="00BA3300" w:rsidRDefault="00D90631" w:rsidP="00BA3300">
      <w:pPr>
        <w:pStyle w:val="Nadpis2"/>
        <w:tabs>
          <w:tab w:val="clear" w:pos="825"/>
        </w:tabs>
        <w:spacing w:before="0"/>
        <w:jc w:val="both"/>
        <w:rPr>
          <w:szCs w:val="24"/>
        </w:rPr>
      </w:pPr>
      <w:r w:rsidRPr="00BA3300">
        <w:rPr>
          <w:szCs w:val="24"/>
        </w:rPr>
        <w:t>1</w:t>
      </w:r>
      <w:r w:rsidR="00351B30" w:rsidRPr="00BA3300">
        <w:rPr>
          <w:szCs w:val="24"/>
        </w:rPr>
        <w:t>.</w:t>
      </w:r>
      <w:r w:rsidRPr="00BA3300">
        <w:rPr>
          <w:szCs w:val="24"/>
        </w:rPr>
        <w:t>1</w:t>
      </w:r>
      <w:r w:rsidRPr="00BA3300">
        <w:rPr>
          <w:szCs w:val="24"/>
        </w:rPr>
        <w:tab/>
        <w:t>Predmet obstarávania</w:t>
      </w:r>
      <w:bookmarkEnd w:id="6"/>
    </w:p>
    <w:p w14:paraId="695F6A4F" w14:textId="77777777" w:rsidR="00606CEB" w:rsidRPr="00BA3300" w:rsidRDefault="00606CEB" w:rsidP="00BA3300">
      <w:pPr>
        <w:rPr>
          <w:rFonts w:ascii="Arial" w:hAnsi="Arial" w:cs="Arial"/>
        </w:rPr>
      </w:pPr>
    </w:p>
    <w:p w14:paraId="0C7E4799" w14:textId="068DF7FC" w:rsidR="00D90631" w:rsidRDefault="00D90631" w:rsidP="00BA3300">
      <w:pPr>
        <w:jc w:val="both"/>
        <w:rPr>
          <w:rFonts w:ascii="Arial" w:hAnsi="Arial" w:cs="Arial"/>
        </w:rPr>
      </w:pPr>
      <w:r w:rsidRPr="00BA3300">
        <w:rPr>
          <w:rFonts w:ascii="Arial" w:hAnsi="Arial" w:cs="Arial"/>
        </w:rPr>
        <w:t>Predmet obstarávania je určený Dokumentáciou na ponuku a jej zväzkami č. 1,</w:t>
      </w:r>
      <w:r w:rsidR="00001D28">
        <w:rPr>
          <w:rFonts w:ascii="Arial" w:hAnsi="Arial" w:cs="Arial"/>
        </w:rPr>
        <w:t xml:space="preserve"> </w:t>
      </w:r>
      <w:r w:rsidRPr="00BA3300">
        <w:rPr>
          <w:rFonts w:ascii="Arial" w:hAnsi="Arial" w:cs="Arial"/>
        </w:rPr>
        <w:t>2,</w:t>
      </w:r>
      <w:r w:rsidR="00001D28">
        <w:rPr>
          <w:rFonts w:ascii="Arial" w:hAnsi="Arial" w:cs="Arial"/>
        </w:rPr>
        <w:t xml:space="preserve"> </w:t>
      </w:r>
      <w:r w:rsidRPr="00BA3300">
        <w:rPr>
          <w:rFonts w:ascii="Arial" w:hAnsi="Arial" w:cs="Arial"/>
        </w:rPr>
        <w:t>3,</w:t>
      </w:r>
      <w:r w:rsidR="00001D28">
        <w:rPr>
          <w:rFonts w:ascii="Arial" w:hAnsi="Arial" w:cs="Arial"/>
        </w:rPr>
        <w:t xml:space="preserve"> </w:t>
      </w:r>
      <w:r w:rsidRPr="00BA3300">
        <w:rPr>
          <w:rFonts w:ascii="Arial" w:hAnsi="Arial" w:cs="Arial"/>
        </w:rPr>
        <w:t>4,</w:t>
      </w:r>
      <w:r w:rsidR="00001D28">
        <w:rPr>
          <w:rFonts w:ascii="Arial" w:hAnsi="Arial" w:cs="Arial"/>
        </w:rPr>
        <w:t xml:space="preserve"> </w:t>
      </w:r>
      <w:r w:rsidRPr="00BA3300">
        <w:rPr>
          <w:rFonts w:ascii="Arial" w:hAnsi="Arial" w:cs="Arial"/>
        </w:rPr>
        <w:t xml:space="preserve">5 ako aj inými dokladmi tvoriacimi súčasť </w:t>
      </w:r>
      <w:r w:rsidR="00351B30" w:rsidRPr="00BA3300">
        <w:rPr>
          <w:rFonts w:ascii="Arial" w:hAnsi="Arial" w:cs="Arial"/>
        </w:rPr>
        <w:t>Z</w:t>
      </w:r>
      <w:r w:rsidRPr="00BA3300">
        <w:rPr>
          <w:rFonts w:ascii="Arial" w:hAnsi="Arial" w:cs="Arial"/>
        </w:rPr>
        <w:t>mluvy</w:t>
      </w:r>
      <w:r w:rsidR="00022EE7" w:rsidRPr="00BA3300">
        <w:rPr>
          <w:rFonts w:ascii="Arial" w:hAnsi="Arial" w:cs="Arial"/>
        </w:rPr>
        <w:t xml:space="preserve"> o Dielo</w:t>
      </w:r>
      <w:r w:rsidRPr="00BA3300">
        <w:rPr>
          <w:rFonts w:ascii="Arial" w:hAnsi="Arial" w:cs="Arial"/>
        </w:rPr>
        <w:t xml:space="preserve"> a odkazmi a odvolaniami, ktoré tieto obsahujú. </w:t>
      </w:r>
    </w:p>
    <w:p w14:paraId="07BCDED1" w14:textId="77777777" w:rsidR="0086226E" w:rsidRPr="00BA3300" w:rsidRDefault="0086226E" w:rsidP="00BA3300">
      <w:pPr>
        <w:jc w:val="both"/>
        <w:rPr>
          <w:rFonts w:ascii="Arial" w:hAnsi="Arial" w:cs="Arial"/>
        </w:rPr>
      </w:pPr>
    </w:p>
    <w:p w14:paraId="638D6576" w14:textId="42A021AB" w:rsidR="00D90631" w:rsidRDefault="00D90631" w:rsidP="00BA3300">
      <w:pPr>
        <w:pStyle w:val="Nadpis2"/>
        <w:tabs>
          <w:tab w:val="clear" w:pos="825"/>
        </w:tabs>
        <w:spacing w:before="0"/>
        <w:jc w:val="both"/>
        <w:rPr>
          <w:szCs w:val="24"/>
        </w:rPr>
      </w:pPr>
      <w:bookmarkStart w:id="7" w:name="_Toc175218332"/>
      <w:r w:rsidRPr="00BA3300">
        <w:rPr>
          <w:szCs w:val="24"/>
        </w:rPr>
        <w:t>1.2</w:t>
      </w:r>
      <w:r w:rsidRPr="00BA3300">
        <w:rPr>
          <w:szCs w:val="24"/>
        </w:rPr>
        <w:tab/>
        <w:t>Výmery</w:t>
      </w:r>
      <w:bookmarkEnd w:id="7"/>
    </w:p>
    <w:p w14:paraId="34657B4B" w14:textId="77777777" w:rsidR="0086226E" w:rsidRPr="00BA3300" w:rsidRDefault="0086226E" w:rsidP="00BA3300"/>
    <w:p w14:paraId="427A5880" w14:textId="77777777"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BA3300">
        <w:rPr>
          <w:rFonts w:cs="Arial"/>
          <w:sz w:val="24"/>
          <w:szCs w:val="24"/>
        </w:rPr>
        <w:t>t.j</w:t>
      </w:r>
      <w:proofErr w:type="spellEnd"/>
      <w:r w:rsidRPr="00BA3300">
        <w:rPr>
          <w:rFonts w:cs="Arial"/>
          <w:sz w:val="24"/>
          <w:szCs w:val="24"/>
        </w:rPr>
        <w:t xml:space="preserve">. určujú množstvo merných jednotiek vyplývajúcich priamo z textu popisu položky. Všetko, čo neobsahuje </w:t>
      </w:r>
      <w:r w:rsidR="00351B30" w:rsidRPr="00BA3300">
        <w:rPr>
          <w:rFonts w:cs="Arial"/>
          <w:sz w:val="24"/>
          <w:szCs w:val="24"/>
        </w:rPr>
        <w:t>V</w:t>
      </w:r>
      <w:r w:rsidRPr="00BA3300">
        <w:rPr>
          <w:rFonts w:cs="Arial"/>
          <w:sz w:val="24"/>
          <w:szCs w:val="24"/>
        </w:rPr>
        <w:t xml:space="preserve">ýkaz výmer a je popísané v inej časti </w:t>
      </w:r>
      <w:r w:rsidR="00351B30" w:rsidRPr="00BA3300">
        <w:rPr>
          <w:rFonts w:cs="Arial"/>
          <w:sz w:val="24"/>
          <w:szCs w:val="24"/>
        </w:rPr>
        <w:t>D</w:t>
      </w:r>
      <w:r w:rsidRPr="00BA3300">
        <w:rPr>
          <w:rFonts w:cs="Arial"/>
          <w:sz w:val="24"/>
          <w:szCs w:val="24"/>
        </w:rPr>
        <w:t>okumentácie na ponuku a v jej jednotlivých zväzkoch, je súčasťou stavby a </w:t>
      </w:r>
      <w:r w:rsidR="00351B30" w:rsidRPr="00BA3300">
        <w:rPr>
          <w:rFonts w:cs="Arial"/>
          <w:sz w:val="24"/>
          <w:szCs w:val="24"/>
        </w:rPr>
        <w:t>Z</w:t>
      </w:r>
      <w:r w:rsidRPr="00BA3300">
        <w:rPr>
          <w:rFonts w:cs="Arial"/>
          <w:sz w:val="24"/>
          <w:szCs w:val="24"/>
        </w:rPr>
        <w:t xml:space="preserve">hotoviteľ je povinný započítať si tieto práce a materiály do nákladov stavby. </w:t>
      </w:r>
    </w:p>
    <w:p w14:paraId="1787F730" w14:textId="77777777" w:rsidR="0086226E" w:rsidRDefault="0086226E" w:rsidP="00BA3300">
      <w:pPr>
        <w:pStyle w:val="para1"/>
        <w:tabs>
          <w:tab w:val="clear" w:pos="425"/>
          <w:tab w:val="clear" w:pos="851"/>
        </w:tabs>
        <w:spacing w:before="0"/>
        <w:ind w:left="0" w:firstLine="0"/>
        <w:rPr>
          <w:rFonts w:cs="Arial"/>
          <w:sz w:val="24"/>
          <w:szCs w:val="24"/>
        </w:rPr>
      </w:pPr>
    </w:p>
    <w:p w14:paraId="6AA21145" w14:textId="0B3BFDE5" w:rsidR="0077230C"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meraní množstva prác, spôsobe alebo metóde merania a oceňovaní prác sa bude postupovať v súlade so Zmluvnými podmienkami všeobecnými a osobitnými. </w:t>
      </w:r>
    </w:p>
    <w:p w14:paraId="09C6E1D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67D7E0C" w14:textId="44F0FCBA" w:rsidR="00D90631" w:rsidRPr="00BA3300" w:rsidRDefault="00D90631" w:rsidP="00BA3300">
      <w:pPr>
        <w:pStyle w:val="Nadpis2"/>
        <w:numPr>
          <w:ilvl w:val="1"/>
          <w:numId w:val="1"/>
        </w:numPr>
        <w:tabs>
          <w:tab w:val="clear" w:pos="825"/>
        </w:tabs>
        <w:spacing w:before="0"/>
        <w:ind w:left="0" w:firstLine="0"/>
        <w:jc w:val="both"/>
        <w:rPr>
          <w:szCs w:val="24"/>
        </w:rPr>
      </w:pPr>
      <w:bookmarkStart w:id="8" w:name="_Toc175218333"/>
      <w:r w:rsidRPr="00BA3300">
        <w:rPr>
          <w:szCs w:val="24"/>
        </w:rPr>
        <w:t>Cena položky</w:t>
      </w:r>
      <w:bookmarkEnd w:id="8"/>
    </w:p>
    <w:p w14:paraId="77598778" w14:textId="77777777" w:rsidR="008308CC" w:rsidRPr="00BA3300" w:rsidRDefault="008308CC" w:rsidP="00BA3300">
      <w:pPr>
        <w:rPr>
          <w:rFonts w:ascii="Arial" w:hAnsi="Arial" w:cs="Arial"/>
        </w:rPr>
      </w:pPr>
    </w:p>
    <w:p w14:paraId="51C7C6BE" w14:textId="62649FDC" w:rsidR="00503579" w:rsidRPr="00BA3300" w:rsidRDefault="00503579" w:rsidP="00BA3300">
      <w:pPr>
        <w:jc w:val="both"/>
        <w:rPr>
          <w:rFonts w:ascii="Arial" w:hAnsi="Arial" w:cs="Arial"/>
        </w:rPr>
      </w:pPr>
      <w:r w:rsidRPr="00BA3300">
        <w:rPr>
          <w:rFonts w:ascii="Arial" w:hAnsi="Arial" w:cs="Arial"/>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4955B26F" w14:textId="77777777" w:rsidR="00BA34B6" w:rsidRPr="00BA3300" w:rsidRDefault="00BA34B6" w:rsidP="00BA3300">
      <w:pPr>
        <w:jc w:val="both"/>
        <w:rPr>
          <w:rFonts w:ascii="Arial" w:hAnsi="Arial" w:cs="Arial"/>
        </w:rPr>
      </w:pPr>
    </w:p>
    <w:p w14:paraId="7A024297" w14:textId="77777777" w:rsidR="008A75B0" w:rsidRPr="00BA3300" w:rsidRDefault="008A75B0" w:rsidP="00BA3300">
      <w:pPr>
        <w:autoSpaceDE w:val="0"/>
        <w:autoSpaceDN w:val="0"/>
        <w:adjustRightInd w:val="0"/>
        <w:jc w:val="both"/>
        <w:rPr>
          <w:rFonts w:ascii="Arial" w:hAnsi="Arial" w:cs="Arial"/>
        </w:rPr>
      </w:pPr>
      <w:r w:rsidRPr="00BA3300">
        <w:rPr>
          <w:rFonts w:ascii="Arial" w:hAnsi="Arial"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6E570B5F" w14:textId="77777777" w:rsidR="0086226E" w:rsidRDefault="0086226E" w:rsidP="00BA3300">
      <w:pPr>
        <w:jc w:val="both"/>
        <w:rPr>
          <w:rFonts w:ascii="Arial" w:hAnsi="Arial" w:cs="Arial"/>
        </w:rPr>
      </w:pPr>
    </w:p>
    <w:p w14:paraId="43C1A09A" w14:textId="11651804" w:rsidR="008A75B0" w:rsidRPr="00BA3300" w:rsidRDefault="008A75B0" w:rsidP="00BA3300">
      <w:pPr>
        <w:jc w:val="both"/>
        <w:rPr>
          <w:rFonts w:ascii="Arial" w:hAnsi="Arial" w:cs="Arial"/>
        </w:rPr>
      </w:pPr>
      <w:r w:rsidRPr="00BA3300">
        <w:rPr>
          <w:rFonts w:ascii="Arial" w:hAnsi="Arial" w:cs="Arial"/>
        </w:rPr>
        <w:t>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p>
    <w:p w14:paraId="78205B3C" w14:textId="77777777" w:rsidR="00503579" w:rsidRPr="00BA3300" w:rsidRDefault="00503579" w:rsidP="00BA3300">
      <w:pPr>
        <w:ind w:left="225"/>
        <w:jc w:val="both"/>
        <w:rPr>
          <w:rFonts w:ascii="Arial" w:hAnsi="Arial" w:cs="Arial"/>
        </w:rPr>
      </w:pPr>
    </w:p>
    <w:p w14:paraId="5CA2D377" w14:textId="77777777" w:rsidR="00B326E9" w:rsidRPr="00BA3300" w:rsidRDefault="00503579" w:rsidP="00BA3300">
      <w:pPr>
        <w:jc w:val="both"/>
        <w:rPr>
          <w:rFonts w:ascii="Arial" w:hAnsi="Arial" w:cs="Arial"/>
        </w:rPr>
      </w:pPr>
      <w:r w:rsidRPr="00BA3300">
        <w:rPr>
          <w:rFonts w:ascii="Arial" w:hAnsi="Arial" w:cs="Arial"/>
        </w:rPr>
        <w:t xml:space="preserve">Ceny jednotlivých položiek musia obsahovať celkové náklady spojené s plnením predmetu obstarávania a Zmluvných podmienok, </w:t>
      </w:r>
      <w:proofErr w:type="spellStart"/>
      <w:r w:rsidRPr="00BA3300">
        <w:rPr>
          <w:rFonts w:ascii="Arial" w:hAnsi="Arial" w:cs="Arial"/>
        </w:rPr>
        <w:t>t.j</w:t>
      </w:r>
      <w:proofErr w:type="spellEnd"/>
      <w:r w:rsidRPr="00BA3300">
        <w:rPr>
          <w:rFonts w:ascii="Arial" w:hAnsi="Arial" w:cs="Arial"/>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a </w:t>
      </w:r>
      <w:proofErr w:type="spellStart"/>
      <w:r w:rsidRPr="00BA3300">
        <w:rPr>
          <w:rFonts w:ascii="Arial" w:hAnsi="Arial" w:cs="Arial"/>
        </w:rPr>
        <w:t>zavážacie</w:t>
      </w:r>
      <w:proofErr w:type="spellEnd"/>
      <w:r w:rsidRPr="00BA3300">
        <w:rPr>
          <w:rFonts w:ascii="Arial" w:hAnsi="Arial" w:cs="Arial"/>
        </w:rPr>
        <w:t xml:space="preserve"> dráhy, montážne zariadenia), výkop a zabetónovanie zvislých dopravných značiek trvalých ako i dočasných značiek vrátane stĺpikov a ich kompletného osadenia, náklady súvisiace so zriadením, prevádzkou a odstránením recyklačných centier, okrem </w:t>
      </w:r>
      <w:r w:rsidRPr="00BA3300">
        <w:rPr>
          <w:rFonts w:ascii="Arial" w:hAnsi="Arial" w:cs="Arial"/>
        </w:rPr>
        <w:lastRenderedPageBreak/>
        <w:t>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w:t>
      </w:r>
      <w:r w:rsidR="00662430" w:rsidRPr="00BA3300">
        <w:rPr>
          <w:rFonts w:ascii="Arial" w:hAnsi="Arial" w:cs="Arial"/>
        </w:rPr>
        <w:t xml:space="preserve"> </w:t>
      </w:r>
      <w:r w:rsidR="00723544" w:rsidRPr="00BA3300">
        <w:rPr>
          <w:rFonts w:ascii="Arial" w:hAnsi="Arial" w:cs="Arial"/>
        </w:rPr>
        <w:t xml:space="preserve">a </w:t>
      </w:r>
      <w:r w:rsidR="00662430" w:rsidRPr="00BA3300">
        <w:rPr>
          <w:rFonts w:ascii="Arial" w:hAnsi="Arial" w:cs="Arial"/>
        </w:rPr>
        <w:t>koordináci</w:t>
      </w:r>
      <w:r w:rsidR="00723544" w:rsidRPr="00BA3300">
        <w:rPr>
          <w:rFonts w:ascii="Arial" w:hAnsi="Arial" w:cs="Arial"/>
        </w:rPr>
        <w:t>a</w:t>
      </w:r>
      <w:r w:rsidR="00662430" w:rsidRPr="00BA3300">
        <w:rPr>
          <w:rFonts w:ascii="Arial" w:hAnsi="Arial" w:cs="Arial"/>
        </w:rPr>
        <w:t xml:space="preserve"> s </w:t>
      </w:r>
      <w:r w:rsidR="004D1757" w:rsidRPr="00BA3300">
        <w:rPr>
          <w:rFonts w:ascii="Arial" w:hAnsi="Arial" w:cs="Arial"/>
        </w:rPr>
        <w:t>menovanými</w:t>
      </w:r>
      <w:r w:rsidR="007D4853" w:rsidRPr="00BA3300">
        <w:rPr>
          <w:rFonts w:ascii="Arial" w:hAnsi="Arial" w:cs="Arial"/>
        </w:rPr>
        <w:t xml:space="preserve"> </w:t>
      </w:r>
      <w:r w:rsidR="00723544" w:rsidRPr="00BA3300">
        <w:rPr>
          <w:rFonts w:ascii="Arial" w:hAnsi="Arial" w:cs="Arial"/>
        </w:rPr>
        <w:t>pod</w:t>
      </w:r>
      <w:r w:rsidR="00946C4E" w:rsidRPr="00BA3300">
        <w:rPr>
          <w:rFonts w:ascii="Arial" w:hAnsi="Arial" w:cs="Arial"/>
        </w:rPr>
        <w:t xml:space="preserve"> </w:t>
      </w:r>
      <w:r w:rsidR="00662430" w:rsidRPr="00BA3300">
        <w:rPr>
          <w:rFonts w:ascii="Arial" w:hAnsi="Arial" w:cs="Arial"/>
        </w:rPr>
        <w:t xml:space="preserve">zhotoviteľmi </w:t>
      </w:r>
      <w:r w:rsidRPr="00BA3300">
        <w:rPr>
          <w:rFonts w:ascii="Arial" w:hAnsi="Arial" w:cs="Arial"/>
        </w:rPr>
        <w:t>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resp. kvalitatívnej úrovne, ako je pre daný účel obvyklé.</w:t>
      </w:r>
    </w:p>
    <w:p w14:paraId="0C079C6A" w14:textId="77777777" w:rsidR="00B326E9" w:rsidRPr="00BA3300" w:rsidRDefault="00B326E9" w:rsidP="00BA3300">
      <w:pPr>
        <w:jc w:val="both"/>
        <w:rPr>
          <w:rFonts w:ascii="Arial" w:hAnsi="Arial" w:cs="Arial"/>
        </w:rPr>
      </w:pPr>
    </w:p>
    <w:p w14:paraId="0C590270" w14:textId="771AE826" w:rsidR="00503579" w:rsidRPr="00BA3300" w:rsidRDefault="00503579" w:rsidP="00BA3300">
      <w:pPr>
        <w:jc w:val="both"/>
        <w:rPr>
          <w:rFonts w:ascii="Arial" w:hAnsi="Arial" w:cs="Arial"/>
        </w:rPr>
      </w:pPr>
      <w:r w:rsidRPr="00BA3300">
        <w:rPr>
          <w:rFonts w:ascii="Arial" w:hAnsi="Arial" w:cs="Arial"/>
          <w:b/>
        </w:rPr>
        <w:t xml:space="preserve">Ak uchádzač zistí, že na niektoré práce nie je samostatná položka, </w:t>
      </w:r>
      <w:r w:rsidRPr="00BA3300">
        <w:rPr>
          <w:rFonts w:ascii="Arial" w:hAnsi="Arial" w:cs="Arial"/>
          <w:b/>
          <w:u w:val="single"/>
        </w:rPr>
        <w:t>musí jej cenu zahrnúť do cien súvisiacich položiek</w:t>
      </w:r>
      <w:r w:rsidRPr="00BA3300">
        <w:rPr>
          <w:rFonts w:ascii="Arial" w:hAnsi="Arial" w:cs="Arial"/>
        </w:rPr>
        <w:t>.</w:t>
      </w:r>
    </w:p>
    <w:p w14:paraId="4DBF3D0E" w14:textId="77777777" w:rsidR="00503579" w:rsidRPr="00BA3300" w:rsidRDefault="00503579" w:rsidP="00BA3300">
      <w:pPr>
        <w:ind w:left="225"/>
        <w:jc w:val="both"/>
        <w:rPr>
          <w:rFonts w:ascii="Arial" w:hAnsi="Arial" w:cs="Arial"/>
          <w:b/>
        </w:rPr>
      </w:pPr>
    </w:p>
    <w:p w14:paraId="3C962F08" w14:textId="77777777" w:rsidR="00503579" w:rsidRPr="00BA3300" w:rsidRDefault="00503579" w:rsidP="00BA3300">
      <w:pPr>
        <w:jc w:val="both"/>
        <w:rPr>
          <w:rFonts w:ascii="Arial" w:hAnsi="Arial" w:cs="Arial"/>
          <w:b/>
        </w:rPr>
      </w:pPr>
      <w:r w:rsidRPr="00BA3300">
        <w:rPr>
          <w:rFonts w:ascii="Arial" w:hAnsi="Arial" w:cs="Arial"/>
          <w:b/>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689723CA" w14:textId="77777777" w:rsidR="00503579" w:rsidRPr="00BA3300" w:rsidRDefault="00503579" w:rsidP="00BA3300">
      <w:pPr>
        <w:ind w:left="225"/>
        <w:jc w:val="both"/>
        <w:rPr>
          <w:rFonts w:ascii="Arial" w:hAnsi="Arial" w:cs="Arial"/>
          <w:b/>
        </w:rPr>
      </w:pPr>
    </w:p>
    <w:p w14:paraId="3B9D0292" w14:textId="77777777" w:rsidR="00B326E9" w:rsidRPr="00BA3300" w:rsidRDefault="00503579" w:rsidP="00BA3300">
      <w:pPr>
        <w:jc w:val="both"/>
        <w:rPr>
          <w:rFonts w:ascii="Arial" w:hAnsi="Arial" w:cs="Arial"/>
          <w:b/>
        </w:rPr>
      </w:pPr>
      <w:r w:rsidRPr="00BA3300">
        <w:rPr>
          <w:rFonts w:ascii="Arial" w:hAnsi="Arial" w:cs="Arial"/>
          <w:b/>
        </w:rPr>
        <w:t xml:space="preserve">Uchádzač  musí oceniť všetky položky, ktoré sú uvedené vo Výkaze výmer označené na ocenenie v primeranej cene.  Žiadna </w:t>
      </w:r>
      <w:r w:rsidRPr="00BA3300">
        <w:rPr>
          <w:rFonts w:ascii="Arial" w:hAnsi="Arial" w:cs="Arial"/>
          <w:b/>
          <w:bCs/>
        </w:rPr>
        <w:t>časť nákladu (materiál, stroje, mzdy atď.)</w:t>
      </w:r>
      <w:r w:rsidRPr="00BA3300">
        <w:rPr>
          <w:rFonts w:ascii="Arial" w:hAnsi="Arial" w:cs="Arial"/>
          <w:b/>
        </w:rPr>
        <w:t xml:space="preserve"> týkajúca sa agregovanej položky z Výkazu výmer nemôže byť zahrnutá (rozplynutá) v cenách iných agregovaných položiek z Výkazu výmer.</w:t>
      </w:r>
    </w:p>
    <w:p w14:paraId="0944ED14" w14:textId="5E48F4D6" w:rsidR="00503579" w:rsidRPr="00BA3300" w:rsidRDefault="00503579" w:rsidP="00BA3300">
      <w:pPr>
        <w:jc w:val="both"/>
        <w:rPr>
          <w:rFonts w:ascii="Arial" w:hAnsi="Arial" w:cs="Arial"/>
          <w:b/>
        </w:rPr>
      </w:pPr>
    </w:p>
    <w:p w14:paraId="5CC7E9F1" w14:textId="2FE59979" w:rsidR="00946C4E" w:rsidRPr="00BA3300" w:rsidRDefault="00946C4E" w:rsidP="00BA3300">
      <w:pPr>
        <w:autoSpaceDE w:val="0"/>
        <w:autoSpaceDN w:val="0"/>
        <w:adjustRightInd w:val="0"/>
        <w:jc w:val="both"/>
        <w:rPr>
          <w:rFonts w:ascii="Arial" w:hAnsi="Arial" w:cs="Arial"/>
        </w:rPr>
      </w:pPr>
      <w:r w:rsidRPr="00BA3300">
        <w:rPr>
          <w:rFonts w:ascii="Arial" w:hAnsi="Arial" w:cs="Arial"/>
        </w:rPr>
        <w:t xml:space="preserve">Jednotkové ceny, sadzby a ceny za objekty uvedené v Zmluve o Dielo sú v rámci Lehoty výstavby pevné a nemenné.  Úpravy v dôsledku zmien Nákladov podľa </w:t>
      </w:r>
      <w:proofErr w:type="spellStart"/>
      <w:r w:rsidRPr="00BA3300">
        <w:rPr>
          <w:rFonts w:ascii="Arial" w:hAnsi="Arial" w:cs="Arial"/>
        </w:rPr>
        <w:t>podčlánku</w:t>
      </w:r>
      <w:proofErr w:type="spellEnd"/>
      <w:r w:rsidRPr="00BA3300">
        <w:rPr>
          <w:rFonts w:ascii="Arial" w:hAnsi="Arial" w:cs="Arial"/>
        </w:rPr>
        <w:t xml:space="preserve"> 13.8 Obchodných podmienok (</w:t>
      </w:r>
      <w:r w:rsidR="00B326E9" w:rsidRPr="00BA3300">
        <w:rPr>
          <w:rFonts w:ascii="Arial" w:hAnsi="Arial" w:cs="Arial"/>
        </w:rPr>
        <w:t>Z</w:t>
      </w:r>
      <w:r w:rsidRPr="00BA3300">
        <w:rPr>
          <w:rFonts w:ascii="Arial" w:hAnsi="Arial" w:cs="Arial"/>
        </w:rPr>
        <w:t>väzok 2) budú realizované pri fakturácií.</w:t>
      </w:r>
    </w:p>
    <w:p w14:paraId="428740EA" w14:textId="77777777" w:rsidR="00B326E9" w:rsidRPr="00BA3300" w:rsidRDefault="00B326E9" w:rsidP="00BA3300">
      <w:pPr>
        <w:autoSpaceDE w:val="0"/>
        <w:autoSpaceDN w:val="0"/>
        <w:adjustRightInd w:val="0"/>
        <w:jc w:val="both"/>
        <w:rPr>
          <w:rFonts w:ascii="Arial" w:hAnsi="Arial" w:cs="Arial"/>
        </w:rPr>
      </w:pPr>
    </w:p>
    <w:p w14:paraId="7C66AC1F" w14:textId="77777777" w:rsidR="00946C4E" w:rsidRPr="00BA3300" w:rsidRDefault="00946C4E" w:rsidP="00BA3300">
      <w:pPr>
        <w:autoSpaceDE w:val="0"/>
        <w:autoSpaceDN w:val="0"/>
        <w:adjustRightInd w:val="0"/>
        <w:jc w:val="both"/>
        <w:rPr>
          <w:rFonts w:ascii="Arial" w:hAnsi="Arial" w:cs="Arial"/>
        </w:rPr>
      </w:pPr>
      <w:r w:rsidRPr="00BA3300">
        <w:rPr>
          <w:rFonts w:ascii="Arial" w:hAnsi="Arial" w:cs="Arial"/>
        </w:rPr>
        <w:t>Jednotkové ceny a sadzby budú použité pre oceňovanie skutočne vykonaných prác a pokiaľ sú použiteľné aj pre oceňovanie Zmien v zmysle článkov 13 a 20.1.</w:t>
      </w:r>
    </w:p>
    <w:p w14:paraId="4273FD48" w14:textId="77777777" w:rsidR="00503579" w:rsidRPr="00BA3300" w:rsidRDefault="00503579" w:rsidP="00BA3300">
      <w:pPr>
        <w:jc w:val="both"/>
        <w:rPr>
          <w:rFonts w:ascii="Arial" w:hAnsi="Arial" w:cs="Arial"/>
        </w:rPr>
      </w:pPr>
    </w:p>
    <w:p w14:paraId="76C8808E" w14:textId="518CE36E" w:rsidR="00503579" w:rsidRPr="00BA3300" w:rsidRDefault="00503579" w:rsidP="00BA3300">
      <w:pPr>
        <w:jc w:val="both"/>
        <w:rPr>
          <w:rFonts w:ascii="Arial" w:hAnsi="Arial" w:cs="Arial"/>
        </w:rPr>
      </w:pPr>
      <w:r w:rsidRPr="00BA3300">
        <w:rPr>
          <w:rFonts w:ascii="Arial" w:hAnsi="Arial" w:cs="Arial"/>
        </w:rPr>
        <w:t xml:space="preserve">Stanovené ceny Všeobecných položiek v procese obstarávania musia  vychádzať  zo Zvláštnych technicko-kvalitatívnych podmienok (ZTKP), Zmluvných podmienok a  Zväzku 5, so započítaním všetkých prác a služieb, materiálov a činností, ktoré sú požadované v Dokumentácií na ponuku.     </w:t>
      </w:r>
    </w:p>
    <w:p w14:paraId="7756E72D" w14:textId="77777777" w:rsidR="0086226E" w:rsidRDefault="0086226E" w:rsidP="00BA3300">
      <w:pPr>
        <w:pStyle w:val="para1"/>
        <w:tabs>
          <w:tab w:val="clear" w:pos="425"/>
          <w:tab w:val="clear" w:pos="851"/>
        </w:tabs>
        <w:spacing w:before="0"/>
        <w:ind w:left="0" w:firstLine="0"/>
        <w:rPr>
          <w:rFonts w:cs="Arial"/>
          <w:sz w:val="24"/>
          <w:szCs w:val="24"/>
        </w:rPr>
      </w:pPr>
    </w:p>
    <w:p w14:paraId="04F8B9C8" w14:textId="386F6324"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mostných objektov, pri ktorých sa požaduje dlhodobé meranie  určené v</w:t>
      </w:r>
      <w:r w:rsidR="00781787" w:rsidRPr="00BA3300">
        <w:rPr>
          <w:rFonts w:cs="Arial"/>
          <w:sz w:val="24"/>
          <w:szCs w:val="24"/>
        </w:rPr>
        <w:t>o Zväzku 3</w:t>
      </w:r>
      <w:r w:rsidRPr="00BA3300">
        <w:rPr>
          <w:rFonts w:cs="Arial"/>
          <w:sz w:val="24"/>
          <w:szCs w:val="24"/>
        </w:rPr>
        <w:t>, musia byť  zahrnuté všetky merania do ukončenia stavby.</w:t>
      </w:r>
    </w:p>
    <w:p w14:paraId="54FBDA3D" w14:textId="0B53CD9A"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w:t>
      </w:r>
      <w:r w:rsidR="00F27AAB" w:rsidRPr="00BA3300">
        <w:rPr>
          <w:rFonts w:cs="Arial"/>
          <w:sz w:val="24"/>
          <w:szCs w:val="24"/>
        </w:rPr>
        <w:t> </w:t>
      </w:r>
      <w:r w:rsidRPr="00BA3300">
        <w:rPr>
          <w:rFonts w:cs="Arial"/>
          <w:sz w:val="24"/>
          <w:szCs w:val="24"/>
        </w:rPr>
        <w:t>cene</w:t>
      </w:r>
      <w:r w:rsidR="00F27AAB" w:rsidRPr="00BA3300">
        <w:rPr>
          <w:rFonts w:cs="Arial"/>
          <w:sz w:val="24"/>
          <w:szCs w:val="24"/>
        </w:rPr>
        <w:t xml:space="preserve"> </w:t>
      </w:r>
      <w:r w:rsidRPr="00BA3300">
        <w:rPr>
          <w:rFonts w:cs="Arial"/>
          <w:sz w:val="24"/>
          <w:szCs w:val="24"/>
        </w:rPr>
        <w:t xml:space="preserve">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w:t>
      </w:r>
      <w:r w:rsidRPr="00BA3300">
        <w:rPr>
          <w:rFonts w:cs="Arial"/>
          <w:sz w:val="24"/>
          <w:szCs w:val="24"/>
        </w:rPr>
        <w:lastRenderedPageBreak/>
        <w:t>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364DDA5B" w14:textId="77777777" w:rsidR="0086226E" w:rsidRDefault="0086226E" w:rsidP="00BA3300">
      <w:pPr>
        <w:pStyle w:val="para1"/>
        <w:tabs>
          <w:tab w:val="clear" w:pos="425"/>
          <w:tab w:val="clear" w:pos="851"/>
        </w:tabs>
        <w:spacing w:before="0"/>
        <w:ind w:left="0" w:firstLine="0"/>
        <w:rPr>
          <w:rFonts w:cs="Arial"/>
          <w:sz w:val="24"/>
          <w:szCs w:val="24"/>
        </w:rPr>
      </w:pPr>
    </w:p>
    <w:p w14:paraId="5CF032EC" w14:textId="6791906E"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objektov  musia byť zahrnuté i náklady na zabezpečenie Dokumentácie na vykonanie prác v rozsahu a  obsahu špecifikovanom v</w:t>
      </w:r>
      <w:r w:rsidR="00781787" w:rsidRPr="00BA3300">
        <w:rPr>
          <w:rFonts w:cs="Arial"/>
          <w:sz w:val="24"/>
          <w:szCs w:val="24"/>
        </w:rPr>
        <w:t>o Zväzku 3</w:t>
      </w:r>
      <w:r w:rsidRPr="00BA3300">
        <w:rPr>
          <w:rFonts w:cs="Arial"/>
          <w:sz w:val="24"/>
          <w:szCs w:val="24"/>
        </w:rPr>
        <w:t>, vykonanie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zahrnie do príslušných položiek poplatky za použitie verejného priestranstva.</w:t>
      </w:r>
    </w:p>
    <w:p w14:paraId="63ABFD7D" w14:textId="77777777" w:rsidR="0086226E" w:rsidRDefault="0086226E" w:rsidP="00BA3300">
      <w:pPr>
        <w:pStyle w:val="para1"/>
        <w:tabs>
          <w:tab w:val="clear" w:pos="425"/>
          <w:tab w:val="clear" w:pos="851"/>
        </w:tabs>
        <w:spacing w:before="0"/>
        <w:ind w:left="0" w:firstLine="0"/>
        <w:rPr>
          <w:rFonts w:cs="Arial"/>
          <w:sz w:val="24"/>
          <w:szCs w:val="24"/>
        </w:rPr>
      </w:pPr>
    </w:p>
    <w:p w14:paraId="3E945E9C" w14:textId="4F20CF33"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Úspešný uchádzač  je povinný predložiť k</w:t>
      </w:r>
      <w:r w:rsidR="00DE4152">
        <w:rPr>
          <w:rFonts w:cs="Arial"/>
          <w:sz w:val="24"/>
          <w:szCs w:val="24"/>
        </w:rPr>
        <w:t> odovzdaniu staveniska</w:t>
      </w:r>
      <w:r w:rsidRPr="00BA3300">
        <w:rPr>
          <w:rFonts w:cs="Arial"/>
          <w:sz w:val="24"/>
          <w:szCs w:val="24"/>
        </w:rPr>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A3300">
        <w:rPr>
          <w:rFonts w:cs="Arial"/>
          <w:b/>
          <w:sz w:val="24"/>
          <w:szCs w:val="24"/>
        </w:rPr>
        <w:t xml:space="preserve"> </w:t>
      </w:r>
      <w:r w:rsidRPr="00BA3300">
        <w:rPr>
          <w:rFonts w:cs="Arial"/>
          <w:sz w:val="24"/>
          <w:szCs w:val="24"/>
        </w:rPr>
        <w:t>cenovej ponuke.</w:t>
      </w:r>
    </w:p>
    <w:p w14:paraId="585FEE5D" w14:textId="77777777" w:rsidR="0086226E" w:rsidRDefault="0086226E" w:rsidP="00BA3300">
      <w:pPr>
        <w:pStyle w:val="Zkladntext2"/>
        <w:suppressAutoHyphens/>
        <w:spacing w:after="0" w:line="240" w:lineRule="auto"/>
        <w:jc w:val="both"/>
        <w:rPr>
          <w:rFonts w:ascii="Arial" w:hAnsi="Arial" w:cs="Arial"/>
        </w:rPr>
      </w:pPr>
    </w:p>
    <w:p w14:paraId="5CFE6382" w14:textId="06432144" w:rsidR="00503579" w:rsidRPr="00BA3300" w:rsidRDefault="00503579" w:rsidP="00BA3300">
      <w:pPr>
        <w:pStyle w:val="Zkladntext2"/>
        <w:suppressAutoHyphens/>
        <w:spacing w:after="0" w:line="240" w:lineRule="auto"/>
        <w:jc w:val="both"/>
        <w:rPr>
          <w:rFonts w:ascii="Arial" w:hAnsi="Arial" w:cs="Arial"/>
        </w:rPr>
      </w:pPr>
      <w:r w:rsidRPr="00BA3300">
        <w:rPr>
          <w:rFonts w:ascii="Arial" w:hAnsi="Arial" w:cs="Arial"/>
        </w:rPr>
        <w:t xml:space="preserve">Všetky ceny, sadzby a sumy sa uvádzajú v eurách (€) zaokrúhlené </w:t>
      </w:r>
      <w:r w:rsidRPr="00BA3300">
        <w:rPr>
          <w:rFonts w:ascii="Arial" w:hAnsi="Arial" w:cs="Arial"/>
          <w:b/>
        </w:rPr>
        <w:t>na dve desatinné miesta</w:t>
      </w:r>
      <w:r w:rsidRPr="00BA3300">
        <w:rPr>
          <w:rFonts w:ascii="Arial" w:hAnsi="Arial" w:cs="Arial"/>
        </w:rPr>
        <w:t>.</w:t>
      </w:r>
    </w:p>
    <w:p w14:paraId="5E69A2A2" w14:textId="77777777" w:rsidR="0086226E" w:rsidRDefault="0086226E" w:rsidP="00BA3300">
      <w:pPr>
        <w:pStyle w:val="para1"/>
        <w:tabs>
          <w:tab w:val="clear" w:pos="425"/>
          <w:tab w:val="clear" w:pos="851"/>
        </w:tabs>
        <w:spacing w:before="0"/>
        <w:ind w:left="0" w:firstLine="0"/>
        <w:rPr>
          <w:rFonts w:cs="Arial"/>
          <w:sz w:val="24"/>
          <w:szCs w:val="24"/>
        </w:rPr>
      </w:pPr>
    </w:p>
    <w:p w14:paraId="263C4E17" w14:textId="052458A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Všeobecné pokyny a popisy prác a materiálov platia, aj keď nie sú zopakované alebo zhrnuté v Cenovej časti. </w:t>
      </w:r>
    </w:p>
    <w:p w14:paraId="43A6BD5A" w14:textId="77777777" w:rsidR="0086226E" w:rsidRDefault="0086226E" w:rsidP="00BA3300">
      <w:pPr>
        <w:pStyle w:val="para1"/>
        <w:tabs>
          <w:tab w:val="clear" w:pos="425"/>
          <w:tab w:val="clear" w:pos="851"/>
        </w:tabs>
        <w:spacing w:before="0"/>
        <w:ind w:left="0" w:firstLine="0"/>
        <w:rPr>
          <w:rFonts w:cs="Arial"/>
          <w:sz w:val="24"/>
          <w:szCs w:val="24"/>
        </w:rPr>
      </w:pPr>
    </w:p>
    <w:p w14:paraId="728C965A" w14:textId="2811884D"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Dokumentácia na vykonanie prác  (DVP) sa vypracováva  v zmysle </w:t>
      </w:r>
      <w:r w:rsidR="00F27AAB" w:rsidRPr="00BA3300">
        <w:rPr>
          <w:rFonts w:cs="Arial"/>
          <w:sz w:val="24"/>
          <w:szCs w:val="24"/>
        </w:rPr>
        <w:t xml:space="preserve">TKP a </w:t>
      </w:r>
      <w:r w:rsidRPr="00BA3300">
        <w:rPr>
          <w:rFonts w:cs="Arial"/>
          <w:sz w:val="24"/>
          <w:szCs w:val="24"/>
        </w:rPr>
        <w:t>ZTKP na doriešenie detailov, ktoré nie sú v</w:t>
      </w:r>
      <w:r w:rsidR="00CE2B72" w:rsidRPr="00BA3300">
        <w:rPr>
          <w:rFonts w:cs="Arial"/>
          <w:sz w:val="24"/>
          <w:szCs w:val="24"/>
        </w:rPr>
        <w:t xml:space="preserve"> DSP v podrobnosti </w:t>
      </w:r>
      <w:r w:rsidRPr="00BA3300">
        <w:rPr>
          <w:rFonts w:cs="Arial"/>
          <w:sz w:val="24"/>
          <w:szCs w:val="24"/>
        </w:rPr>
        <w:t xml:space="preserve">DRS, ktoré sa dajú spresniť až po určení materiálov a výrobkov, ktorých spresnenie je súčasťou Ponuky a  nemajú vplyv na cenu Diela. </w:t>
      </w:r>
    </w:p>
    <w:p w14:paraId="3B27F97A" w14:textId="77777777" w:rsidR="0086226E" w:rsidRDefault="0086226E" w:rsidP="00BA3300">
      <w:pPr>
        <w:pStyle w:val="para1"/>
        <w:tabs>
          <w:tab w:val="clear" w:pos="425"/>
          <w:tab w:val="clear" w:pos="851"/>
        </w:tabs>
        <w:spacing w:before="0"/>
        <w:ind w:left="0" w:firstLine="0"/>
        <w:rPr>
          <w:rFonts w:cs="Arial"/>
          <w:sz w:val="24"/>
          <w:szCs w:val="24"/>
        </w:rPr>
      </w:pPr>
    </w:p>
    <w:p w14:paraId="1670FE46" w14:textId="4CFA58A8"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Verejný obstarávateľ si vyhradzuje právo vyžiadať rozbor (kalkulácie) cien Ponuky a jednotkových  cien a uchádzač je povinný ich poskytnúť. </w:t>
      </w:r>
    </w:p>
    <w:p w14:paraId="07D77569" w14:textId="4040E93E" w:rsidR="00503579" w:rsidRPr="00BA3300" w:rsidRDefault="00503579" w:rsidP="00BA3300">
      <w:pPr>
        <w:pStyle w:val="para1"/>
        <w:tabs>
          <w:tab w:val="clear" w:pos="425"/>
          <w:tab w:val="clear" w:pos="851"/>
        </w:tabs>
        <w:spacing w:before="0"/>
        <w:ind w:left="0" w:firstLine="0"/>
        <w:rPr>
          <w:rFonts w:cs="Arial"/>
          <w:sz w:val="24"/>
          <w:szCs w:val="24"/>
        </w:rPr>
      </w:pPr>
      <w:bookmarkStart w:id="9" w:name="_Hlk23875761"/>
      <w:r w:rsidRPr="00BA3300">
        <w:rPr>
          <w:rFonts w:cs="Arial"/>
          <w:sz w:val="24"/>
          <w:szCs w:val="24"/>
        </w:rPr>
        <w:t xml:space="preserve">Pre tvorbu cien jednotlivých položiek sú záväzné pre uchádzača pokyny platného Triednika stavebných prác (TSP), - Metodický pokyn MVRR SR.  </w:t>
      </w:r>
      <w:bookmarkEnd w:id="9"/>
      <w:r w:rsidRPr="00BA3300">
        <w:rPr>
          <w:rFonts w:cs="Arial"/>
          <w:sz w:val="24"/>
          <w:szCs w:val="24"/>
        </w:rPr>
        <w:t xml:space="preserve">Je voľne dostupný na webovej stránke jeho spracovateľa </w:t>
      </w:r>
      <w:hyperlink r:id="rId9" w:history="1">
        <w:r w:rsidRPr="00BA3300">
          <w:rPr>
            <w:rStyle w:val="Hypertextovprepojenie"/>
            <w:rFonts w:cs="Arial"/>
            <w:sz w:val="24"/>
            <w:szCs w:val="24"/>
          </w:rPr>
          <w:t>www.cenekon.sk/triednik</w:t>
        </w:r>
      </w:hyperlink>
      <w:r w:rsidRPr="00BA3300">
        <w:rPr>
          <w:rFonts w:cs="Arial"/>
          <w:sz w:val="24"/>
          <w:szCs w:val="24"/>
        </w:rPr>
        <w:t>.</w:t>
      </w:r>
    </w:p>
    <w:p w14:paraId="3393968B" w14:textId="1359E997" w:rsidR="00277366" w:rsidRPr="00BA3300" w:rsidRDefault="00277366" w:rsidP="00BA3300">
      <w:pPr>
        <w:jc w:val="both"/>
        <w:rPr>
          <w:rFonts w:ascii="Arial" w:hAnsi="Arial" w:cs="Arial"/>
        </w:rPr>
      </w:pPr>
    </w:p>
    <w:p w14:paraId="7E827816" w14:textId="44434672" w:rsidR="00D90631" w:rsidRDefault="00D90631" w:rsidP="00BA3300">
      <w:pPr>
        <w:pStyle w:val="Nadpis2"/>
        <w:numPr>
          <w:ilvl w:val="1"/>
          <w:numId w:val="1"/>
        </w:numPr>
        <w:spacing w:before="0"/>
        <w:jc w:val="both"/>
        <w:rPr>
          <w:szCs w:val="24"/>
        </w:rPr>
      </w:pPr>
      <w:bookmarkStart w:id="10" w:name="_Toc175218334"/>
      <w:r w:rsidRPr="00BA3300">
        <w:rPr>
          <w:szCs w:val="24"/>
        </w:rPr>
        <w:t>Predloženie cenovej ponuky</w:t>
      </w:r>
      <w:bookmarkEnd w:id="10"/>
    </w:p>
    <w:p w14:paraId="46336BEE" w14:textId="77777777" w:rsidR="0086226E" w:rsidRPr="00BA3300" w:rsidRDefault="0086226E" w:rsidP="00BA3300"/>
    <w:p w14:paraId="15AD9F0B" w14:textId="77777777" w:rsidR="002930F6" w:rsidRPr="00BA3300" w:rsidRDefault="002930F6" w:rsidP="00BA3300">
      <w:pPr>
        <w:pStyle w:val="para1"/>
        <w:tabs>
          <w:tab w:val="clear" w:pos="425"/>
          <w:tab w:val="clear" w:pos="851"/>
        </w:tabs>
        <w:spacing w:before="0"/>
        <w:ind w:left="0" w:firstLine="0"/>
        <w:rPr>
          <w:rFonts w:cs="Arial"/>
          <w:sz w:val="24"/>
          <w:szCs w:val="24"/>
        </w:rPr>
      </w:pPr>
      <w:r w:rsidRPr="00BA3300">
        <w:rPr>
          <w:rFonts w:cs="Arial"/>
          <w:sz w:val="24"/>
          <w:szCs w:val="24"/>
        </w:rPr>
        <w:t>Uchádzač predloží jednu cenovú ponuku 1 x vo formáte *.</w:t>
      </w:r>
      <w:proofErr w:type="spellStart"/>
      <w:r w:rsidRPr="00BA3300">
        <w:rPr>
          <w:rFonts w:cs="Arial"/>
          <w:sz w:val="24"/>
          <w:szCs w:val="24"/>
        </w:rPr>
        <w:t>xls</w:t>
      </w:r>
      <w:proofErr w:type="spellEnd"/>
      <w:r w:rsidRPr="00BA3300">
        <w:rPr>
          <w:rFonts w:cs="Arial"/>
          <w:sz w:val="24"/>
          <w:szCs w:val="24"/>
        </w:rPr>
        <w:t>, alebo *.</w:t>
      </w:r>
      <w:proofErr w:type="spellStart"/>
      <w:r w:rsidRPr="00BA3300">
        <w:rPr>
          <w:rFonts w:cs="Arial"/>
          <w:sz w:val="24"/>
          <w:szCs w:val="24"/>
        </w:rPr>
        <w:t>xlsx</w:t>
      </w:r>
      <w:proofErr w:type="spellEnd"/>
      <w:r w:rsidRPr="00BA3300">
        <w:rPr>
          <w:rFonts w:cs="Arial"/>
          <w:sz w:val="24"/>
          <w:szCs w:val="24"/>
        </w:rPr>
        <w:t xml:space="preserve"> a 1 x v *.pdf v slovenskom jazyku vo svojej ponuke. Titulnú stranu/rekapituláciu potvrdí za uchádzača štatutár, resp. oprávnený zástupca uchádzača. </w:t>
      </w:r>
      <w:r w:rsidRPr="00BA3300">
        <w:rPr>
          <w:rFonts w:cs="Arial"/>
          <w:b/>
          <w:sz w:val="24"/>
          <w:szCs w:val="24"/>
        </w:rPr>
        <w:t>Všetky predložené časti ponuky vo formáte *.pdf musia byť parafované oprávneným zástupcom uchádzača.</w:t>
      </w:r>
      <w:r w:rsidRPr="00BA3300">
        <w:rPr>
          <w:rFonts w:cs="Arial"/>
          <w:sz w:val="24"/>
          <w:szCs w:val="24"/>
        </w:rPr>
        <w:t xml:space="preserve"> </w:t>
      </w:r>
    </w:p>
    <w:p w14:paraId="65959612" w14:textId="77777777" w:rsidR="002254E4" w:rsidRPr="00BA3300" w:rsidRDefault="002254E4" w:rsidP="00BA3300">
      <w:pPr>
        <w:pStyle w:val="para1"/>
        <w:tabs>
          <w:tab w:val="clear" w:pos="425"/>
          <w:tab w:val="clear" w:pos="851"/>
        </w:tabs>
        <w:spacing w:before="0"/>
        <w:ind w:left="0" w:firstLine="0"/>
        <w:rPr>
          <w:rFonts w:cs="Arial"/>
          <w:sz w:val="24"/>
          <w:szCs w:val="24"/>
        </w:rPr>
      </w:pPr>
    </w:p>
    <w:p w14:paraId="0A83ED20" w14:textId="40C42836" w:rsidR="00D90631" w:rsidRPr="00BA3300" w:rsidRDefault="00D90631" w:rsidP="00BA3300">
      <w:pPr>
        <w:pStyle w:val="Nadpis1"/>
        <w:tabs>
          <w:tab w:val="clear" w:pos="825"/>
        </w:tabs>
        <w:spacing w:before="0" w:after="0"/>
        <w:jc w:val="both"/>
        <w:rPr>
          <w:szCs w:val="24"/>
        </w:rPr>
      </w:pPr>
      <w:bookmarkStart w:id="11" w:name="_Toc175218335"/>
      <w:r w:rsidRPr="00BA3300">
        <w:rPr>
          <w:szCs w:val="24"/>
        </w:rPr>
        <w:lastRenderedPageBreak/>
        <w:t xml:space="preserve">2.0 </w:t>
      </w:r>
      <w:r w:rsidRPr="00BA3300">
        <w:rPr>
          <w:szCs w:val="24"/>
        </w:rPr>
        <w:tab/>
        <w:t>Pokyny pre vypracovanie cenovej ponuky</w:t>
      </w:r>
      <w:bookmarkEnd w:id="11"/>
    </w:p>
    <w:p w14:paraId="777DD353" w14:textId="77777777" w:rsidR="0086226E" w:rsidRDefault="0086226E" w:rsidP="00BA3300">
      <w:pPr>
        <w:pStyle w:val="Nadpis2"/>
        <w:tabs>
          <w:tab w:val="clear" w:pos="825"/>
        </w:tabs>
        <w:spacing w:before="0"/>
        <w:jc w:val="both"/>
        <w:rPr>
          <w:szCs w:val="24"/>
        </w:rPr>
      </w:pPr>
      <w:bookmarkStart w:id="12" w:name="_Toc175218336"/>
    </w:p>
    <w:p w14:paraId="022CA032" w14:textId="10956411" w:rsidR="00D90631" w:rsidRDefault="00D90631" w:rsidP="00BA3300">
      <w:pPr>
        <w:pStyle w:val="Nadpis2"/>
        <w:tabs>
          <w:tab w:val="clear" w:pos="825"/>
        </w:tabs>
        <w:spacing w:before="0"/>
        <w:jc w:val="both"/>
        <w:rPr>
          <w:szCs w:val="24"/>
        </w:rPr>
      </w:pPr>
      <w:r w:rsidRPr="00BA3300">
        <w:rPr>
          <w:szCs w:val="24"/>
        </w:rPr>
        <w:t>2.1</w:t>
      </w:r>
      <w:r w:rsidRPr="00BA3300">
        <w:rPr>
          <w:szCs w:val="24"/>
        </w:rPr>
        <w:tab/>
        <w:t>Postup spracovania</w:t>
      </w:r>
      <w:bookmarkEnd w:id="12"/>
    </w:p>
    <w:p w14:paraId="76F21B47" w14:textId="77777777" w:rsidR="0086226E" w:rsidRPr="00BA3300" w:rsidRDefault="0086226E" w:rsidP="00BA3300"/>
    <w:p w14:paraId="050A6127" w14:textId="3FCD0B76" w:rsidR="00D90631"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Táto kapitola popisuje ako sa má postupovať pri spracovaní digitálnej časti, ktorá je spracovaná programom </w:t>
      </w:r>
      <w:r w:rsidR="00FF5274" w:rsidRPr="00BA3300">
        <w:rPr>
          <w:rFonts w:cs="Arial"/>
          <w:sz w:val="24"/>
          <w:szCs w:val="24"/>
        </w:rPr>
        <w:t xml:space="preserve">Microsoft </w:t>
      </w:r>
      <w:r w:rsidRPr="00BA3300">
        <w:rPr>
          <w:rFonts w:cs="Arial"/>
          <w:sz w:val="24"/>
          <w:szCs w:val="24"/>
        </w:rPr>
        <w:t>Excel.</w:t>
      </w:r>
    </w:p>
    <w:p w14:paraId="383D8C21"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7A3DD77B" w14:textId="2DB81B32" w:rsidR="009433D1" w:rsidRDefault="009433D1" w:rsidP="00BA3300">
      <w:pPr>
        <w:pStyle w:val="Nadpis2"/>
        <w:numPr>
          <w:ilvl w:val="1"/>
          <w:numId w:val="4"/>
        </w:numPr>
        <w:tabs>
          <w:tab w:val="clear" w:pos="825"/>
          <w:tab w:val="clear" w:pos="1251"/>
        </w:tabs>
        <w:spacing w:before="0"/>
        <w:ind w:left="0" w:firstLine="0"/>
        <w:jc w:val="both"/>
        <w:rPr>
          <w:szCs w:val="24"/>
        </w:rPr>
      </w:pPr>
      <w:bookmarkStart w:id="13" w:name="_Toc175218337"/>
      <w:r w:rsidRPr="00BA3300">
        <w:rPr>
          <w:szCs w:val="24"/>
        </w:rPr>
        <w:t>Oceňovanie ponuky</w:t>
      </w:r>
      <w:bookmarkEnd w:id="13"/>
      <w:r w:rsidR="00FF5274" w:rsidRPr="00BA3300">
        <w:rPr>
          <w:szCs w:val="24"/>
        </w:rPr>
        <w:t xml:space="preserve"> </w:t>
      </w:r>
    </w:p>
    <w:p w14:paraId="0A3D15D2" w14:textId="77777777" w:rsidR="0086226E" w:rsidRPr="00BA3300" w:rsidRDefault="0086226E" w:rsidP="00BA3300"/>
    <w:p w14:paraId="62D46D6D" w14:textId="630A62A1"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Ponuka obsahuje v súbore .</w:t>
      </w:r>
      <w:proofErr w:type="spellStart"/>
      <w:r w:rsidRPr="00BA3300">
        <w:rPr>
          <w:rFonts w:cs="Arial"/>
          <w:sz w:val="24"/>
        </w:rPr>
        <w:t>xls</w:t>
      </w:r>
      <w:proofErr w:type="spellEnd"/>
      <w:r w:rsidRPr="00BA3300">
        <w:rPr>
          <w:rFonts w:cs="Arial"/>
          <w:sz w:val="24"/>
        </w:rPr>
        <w:t xml:space="preserve"> nákladové časti 4.2.1 až 4.2.</w:t>
      </w:r>
      <w:r w:rsidR="00CC6B1A" w:rsidRPr="00BA3300">
        <w:rPr>
          <w:rFonts w:cs="Arial"/>
          <w:sz w:val="24"/>
        </w:rPr>
        <w:t xml:space="preserve">9 </w:t>
      </w:r>
      <w:r w:rsidRPr="00BA3300">
        <w:rPr>
          <w:rFonts w:cs="Arial"/>
          <w:sz w:val="24"/>
        </w:rPr>
        <w:t xml:space="preserve">– uvedené v úvode </w:t>
      </w:r>
      <w:r w:rsidR="00D4685B" w:rsidRPr="00BA3300">
        <w:rPr>
          <w:rFonts w:cs="Arial"/>
          <w:sz w:val="24"/>
        </w:rPr>
        <w:t>Zväzku 4</w:t>
      </w:r>
      <w:r w:rsidR="00802EA3" w:rsidRPr="00BA3300">
        <w:rPr>
          <w:rFonts w:cs="Arial"/>
          <w:sz w:val="24"/>
        </w:rPr>
        <w:t xml:space="preserve"> Cenová časť</w:t>
      </w:r>
      <w:r w:rsidRPr="00BA3300">
        <w:rPr>
          <w:rFonts w:cs="Arial"/>
          <w:sz w:val="24"/>
        </w:rPr>
        <w:t>. Jednotlivé časti sú samostatnými hárkami excelovského súboru.</w:t>
      </w:r>
    </w:p>
    <w:p w14:paraId="0A76DA59" w14:textId="2076AAA8" w:rsidR="002F3C82"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Oceňovanie ponuky sa bude prevádzať v nasledovných </w:t>
      </w:r>
      <w:r w:rsidR="00802EA3" w:rsidRPr="00BA3300">
        <w:rPr>
          <w:rFonts w:cs="Arial"/>
          <w:sz w:val="24"/>
          <w:szCs w:val="24"/>
        </w:rPr>
        <w:t>hárkoch súboru cenovej</w:t>
      </w:r>
      <w:r w:rsidRPr="00BA3300">
        <w:rPr>
          <w:rFonts w:cs="Arial"/>
          <w:sz w:val="24"/>
          <w:szCs w:val="24"/>
        </w:rPr>
        <w:t xml:space="preserve"> časti</w:t>
      </w:r>
      <w:r w:rsidR="00802EA3" w:rsidRPr="00BA3300">
        <w:rPr>
          <w:rFonts w:cs="Arial"/>
          <w:sz w:val="24"/>
          <w:szCs w:val="24"/>
        </w:rPr>
        <w:t xml:space="preserve"> „ZV 4_4.2.1-9 Rozpocet.xlsx“</w:t>
      </w:r>
      <w:r w:rsidRPr="00BA3300">
        <w:rPr>
          <w:rFonts w:cs="Arial"/>
          <w:sz w:val="24"/>
          <w:szCs w:val="24"/>
        </w:rPr>
        <w:t>:</w:t>
      </w:r>
    </w:p>
    <w:p w14:paraId="009AD557"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0CA34374" w14:textId="3230CA6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4.2.1</w:t>
      </w:r>
      <w:r w:rsidRPr="00884CD6">
        <w:rPr>
          <w:rFonts w:cs="Arial"/>
          <w:sz w:val="24"/>
          <w:szCs w:val="24"/>
        </w:rPr>
        <w:tab/>
        <w:t>Rekapitulácia</w:t>
      </w:r>
    </w:p>
    <w:p w14:paraId="6E5F78AD" w14:textId="0B144A40"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4.2.2</w:t>
      </w:r>
      <w:r w:rsidRPr="00884CD6">
        <w:rPr>
          <w:rFonts w:cs="Arial"/>
          <w:sz w:val="24"/>
          <w:szCs w:val="24"/>
        </w:rPr>
        <w:tab/>
        <w:t>Dokumentácia</w:t>
      </w:r>
    </w:p>
    <w:p w14:paraId="5FA5863F" w14:textId="1CB9155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4.2.3</w:t>
      </w:r>
      <w:r w:rsidRPr="00884CD6">
        <w:rPr>
          <w:rFonts w:cs="Arial"/>
          <w:sz w:val="24"/>
          <w:szCs w:val="24"/>
        </w:rPr>
        <w:tab/>
        <w:t>Archeologický prieskum</w:t>
      </w:r>
    </w:p>
    <w:p w14:paraId="59FBEE35" w14:textId="30A7BD25" w:rsidR="006E133D" w:rsidRPr="00884CD6"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4.2.4</w:t>
      </w:r>
      <w:r w:rsidRPr="00884CD6">
        <w:rPr>
          <w:rFonts w:cs="Arial"/>
          <w:sz w:val="24"/>
          <w:szCs w:val="24"/>
        </w:rPr>
        <w:tab/>
      </w:r>
      <w:r w:rsidRPr="0096068D">
        <w:rPr>
          <w:rFonts w:cs="Arial"/>
          <w:sz w:val="24"/>
          <w:szCs w:val="24"/>
        </w:rPr>
        <w:t>Monitoring ŽP operatívny</w:t>
      </w:r>
    </w:p>
    <w:p w14:paraId="30EE4CC8" w14:textId="2E0FF28F" w:rsidR="006E133D" w:rsidRPr="0096068D"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w:t>
      </w:r>
      <w:r w:rsidRPr="00D84D8E">
        <w:rPr>
          <w:rFonts w:cs="Arial"/>
          <w:sz w:val="24"/>
          <w:szCs w:val="24"/>
        </w:rPr>
        <w:t>5</w:t>
      </w:r>
      <w:r w:rsidRPr="00FC25CE">
        <w:rPr>
          <w:rFonts w:cs="Arial"/>
          <w:sz w:val="24"/>
          <w:szCs w:val="24"/>
        </w:rPr>
        <w:tab/>
      </w:r>
      <w:r w:rsidRPr="0096068D">
        <w:rPr>
          <w:rFonts w:cs="Arial"/>
          <w:sz w:val="24"/>
          <w:szCs w:val="24"/>
        </w:rPr>
        <w:t>Kybernetická bezpečnosť</w:t>
      </w:r>
    </w:p>
    <w:p w14:paraId="0C211B35" w14:textId="34D921AE" w:rsidR="002F3C82" w:rsidRPr="00FC25CE"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w:t>
      </w:r>
      <w:r w:rsidR="006E133D" w:rsidRPr="00D84D8E">
        <w:rPr>
          <w:rFonts w:cs="Arial"/>
          <w:sz w:val="24"/>
          <w:szCs w:val="24"/>
        </w:rPr>
        <w:t>6</w:t>
      </w:r>
      <w:r w:rsidRPr="00FC25CE">
        <w:rPr>
          <w:rFonts w:cs="Arial"/>
          <w:sz w:val="24"/>
          <w:szCs w:val="24"/>
        </w:rPr>
        <w:tab/>
        <w:t xml:space="preserve">Súpis prác </w:t>
      </w:r>
    </w:p>
    <w:p w14:paraId="6116275E" w14:textId="284EE9D6" w:rsidR="00802EA3" w:rsidRPr="00BA3300" w:rsidRDefault="00802EA3" w:rsidP="00BA3300">
      <w:pPr>
        <w:pStyle w:val="para1"/>
        <w:tabs>
          <w:tab w:val="clear" w:pos="425"/>
          <w:tab w:val="clear" w:pos="851"/>
        </w:tabs>
        <w:spacing w:before="0"/>
        <w:ind w:left="0" w:firstLine="0"/>
        <w:rPr>
          <w:rFonts w:cs="Arial"/>
        </w:rPr>
      </w:pPr>
    </w:p>
    <w:p w14:paraId="766D6CB0" w14:textId="4AA873FE" w:rsidR="00802EA3" w:rsidRDefault="00802EA3" w:rsidP="00BA3300">
      <w:pPr>
        <w:pStyle w:val="para1"/>
        <w:tabs>
          <w:tab w:val="clear" w:pos="425"/>
          <w:tab w:val="clear" w:pos="851"/>
        </w:tabs>
        <w:spacing w:before="0"/>
        <w:ind w:left="0" w:firstLine="0"/>
        <w:rPr>
          <w:rFonts w:cs="Arial"/>
        </w:rPr>
      </w:pPr>
      <w:r w:rsidRPr="00BA3300">
        <w:rPr>
          <w:rFonts w:cs="Arial"/>
          <w:sz w:val="24"/>
          <w:szCs w:val="24"/>
        </w:rPr>
        <w:t xml:space="preserve">Jednotkové ceny bez DPH sa v predmetných vyššie uvedených hárkoch uvedú do </w:t>
      </w:r>
      <w:proofErr w:type="spellStart"/>
      <w:r w:rsidRPr="00BA3300">
        <w:rPr>
          <w:rFonts w:cs="Arial"/>
          <w:sz w:val="24"/>
          <w:szCs w:val="24"/>
        </w:rPr>
        <w:t>vyžltených</w:t>
      </w:r>
      <w:proofErr w:type="spellEnd"/>
      <w:r w:rsidRPr="00BA3300">
        <w:rPr>
          <w:rFonts w:cs="Arial"/>
          <w:sz w:val="24"/>
          <w:szCs w:val="24"/>
        </w:rPr>
        <w:t xml:space="preserve"> buniek</w:t>
      </w:r>
      <w:r w:rsidRPr="00BA3300">
        <w:rPr>
          <w:rFonts w:cs="Arial"/>
        </w:rPr>
        <w:t>.</w:t>
      </w:r>
    </w:p>
    <w:p w14:paraId="3B76A114"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D1D6A23" w14:textId="20E19990" w:rsidR="002F3C82" w:rsidRDefault="002F3C82" w:rsidP="00BA3300">
      <w:pPr>
        <w:pStyle w:val="para1"/>
        <w:tabs>
          <w:tab w:val="clear" w:pos="425"/>
          <w:tab w:val="clear" w:pos="851"/>
        </w:tabs>
        <w:spacing w:before="0"/>
        <w:ind w:left="0" w:firstLine="0"/>
        <w:rPr>
          <w:rFonts w:cs="Arial"/>
          <w:b/>
          <w:sz w:val="24"/>
          <w:szCs w:val="24"/>
        </w:rPr>
      </w:pPr>
      <w:r w:rsidRPr="00BA3300">
        <w:rPr>
          <w:rFonts w:cs="Arial"/>
          <w:b/>
          <w:sz w:val="24"/>
          <w:szCs w:val="24"/>
        </w:rPr>
        <w:t>Do ostatných častí sa ceny automaticky preklápajú.</w:t>
      </w:r>
    </w:p>
    <w:p w14:paraId="09CCE8B5" w14:textId="77777777" w:rsidR="0086226E" w:rsidRPr="00BA3300" w:rsidRDefault="0086226E" w:rsidP="00BA3300">
      <w:pPr>
        <w:pStyle w:val="para1"/>
        <w:tabs>
          <w:tab w:val="clear" w:pos="425"/>
          <w:tab w:val="clear" w:pos="851"/>
        </w:tabs>
        <w:spacing w:before="0"/>
        <w:ind w:left="0" w:firstLine="0"/>
        <w:rPr>
          <w:rFonts w:cs="Arial"/>
          <w:b/>
          <w:sz w:val="24"/>
          <w:szCs w:val="24"/>
        </w:rPr>
      </w:pPr>
    </w:p>
    <w:p w14:paraId="5CC1CC42" w14:textId="1E693421" w:rsidR="0086226E"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 časti 4.2.1 </w:t>
      </w:r>
      <w:r w:rsidR="00802EA3" w:rsidRPr="00BA3300">
        <w:rPr>
          <w:rFonts w:cs="Arial"/>
          <w:sz w:val="24"/>
          <w:szCs w:val="24"/>
        </w:rPr>
        <w:t>Rekapitulácia sa jednotkové c</w:t>
      </w:r>
      <w:r w:rsidRPr="00BA3300">
        <w:rPr>
          <w:rFonts w:cs="Arial"/>
          <w:sz w:val="24"/>
          <w:szCs w:val="24"/>
        </w:rPr>
        <w:t xml:space="preserve">eny uvedú </w:t>
      </w:r>
      <w:r w:rsidR="00802EA3" w:rsidRPr="00BA3300">
        <w:rPr>
          <w:rFonts w:cs="Arial"/>
          <w:sz w:val="24"/>
          <w:szCs w:val="24"/>
        </w:rPr>
        <w:t xml:space="preserve">iba </w:t>
      </w:r>
      <w:r w:rsidRPr="00BA3300">
        <w:rPr>
          <w:rFonts w:cs="Arial"/>
          <w:sz w:val="24"/>
          <w:szCs w:val="24"/>
        </w:rPr>
        <w:t xml:space="preserve">do </w:t>
      </w:r>
      <w:proofErr w:type="spellStart"/>
      <w:r w:rsidRPr="00BA3300">
        <w:rPr>
          <w:rFonts w:cs="Arial"/>
          <w:sz w:val="24"/>
          <w:szCs w:val="24"/>
        </w:rPr>
        <w:t>vyžltených</w:t>
      </w:r>
      <w:proofErr w:type="spellEnd"/>
      <w:r w:rsidRPr="00BA3300">
        <w:rPr>
          <w:rFonts w:cs="Arial"/>
          <w:sz w:val="24"/>
          <w:szCs w:val="24"/>
        </w:rPr>
        <w:t xml:space="preserve"> buniek</w:t>
      </w:r>
      <w:r w:rsidR="00F73A33" w:rsidRPr="00BA3300">
        <w:rPr>
          <w:rFonts w:cs="Arial"/>
          <w:sz w:val="24"/>
          <w:szCs w:val="24"/>
        </w:rPr>
        <w:t>. Do buniek bez farebnej výplne sa ceny prenášajú z hárkov 4.2.2, 4.2.3, 4.2.</w:t>
      </w:r>
      <w:r w:rsidR="006E133D">
        <w:rPr>
          <w:rFonts w:cs="Arial"/>
          <w:sz w:val="24"/>
          <w:szCs w:val="24"/>
        </w:rPr>
        <w:t>4</w:t>
      </w:r>
      <w:r w:rsidR="00F73A33" w:rsidRPr="00BA3300">
        <w:rPr>
          <w:rFonts w:cs="Arial"/>
          <w:sz w:val="24"/>
          <w:szCs w:val="24"/>
        </w:rPr>
        <w:t xml:space="preserve"> a 4.2.</w:t>
      </w:r>
      <w:r w:rsidR="006E133D">
        <w:rPr>
          <w:rFonts w:cs="Arial"/>
          <w:sz w:val="24"/>
          <w:szCs w:val="24"/>
        </w:rPr>
        <w:t>5</w:t>
      </w:r>
      <w:r w:rsidR="00F73A33" w:rsidRPr="00BA3300">
        <w:rPr>
          <w:rFonts w:cs="Arial"/>
          <w:sz w:val="24"/>
          <w:szCs w:val="24"/>
        </w:rPr>
        <w:t>.</w:t>
      </w:r>
      <w:r w:rsidRPr="00BA3300">
        <w:rPr>
          <w:rFonts w:cs="Arial"/>
          <w:sz w:val="24"/>
          <w:szCs w:val="24"/>
        </w:rPr>
        <w:t xml:space="preserve"> </w:t>
      </w:r>
    </w:p>
    <w:p w14:paraId="1C7DAF29" w14:textId="75B77279" w:rsidR="002F3C82" w:rsidRPr="00BA3300" w:rsidRDefault="002F3C82" w:rsidP="00BA3300">
      <w:pPr>
        <w:pStyle w:val="para1"/>
        <w:tabs>
          <w:tab w:val="clear" w:pos="425"/>
          <w:tab w:val="clear" w:pos="851"/>
        </w:tabs>
        <w:spacing w:before="0"/>
        <w:ind w:left="0" w:firstLine="0"/>
        <w:rPr>
          <w:rFonts w:cs="Arial"/>
          <w:sz w:val="24"/>
          <w:szCs w:val="24"/>
        </w:rPr>
      </w:pPr>
    </w:p>
    <w:p w14:paraId="2C16BD51" w14:textId="3BDA85EE" w:rsidR="00F27AAB" w:rsidRPr="00BA3300" w:rsidRDefault="00F73A33" w:rsidP="00BA3300">
      <w:pPr>
        <w:pStyle w:val="para1"/>
        <w:tabs>
          <w:tab w:val="clear" w:pos="425"/>
          <w:tab w:val="clear" w:pos="851"/>
        </w:tabs>
        <w:spacing w:before="0"/>
        <w:ind w:left="0" w:firstLine="0"/>
        <w:rPr>
          <w:rFonts w:cs="Arial"/>
          <w:sz w:val="24"/>
          <w:szCs w:val="24"/>
        </w:rPr>
      </w:pPr>
      <w:r w:rsidRPr="00BA3300">
        <w:rPr>
          <w:rFonts w:cs="Arial"/>
          <w:sz w:val="24"/>
          <w:szCs w:val="24"/>
        </w:rPr>
        <w:t>Jednotkové ceny sú zadávané v hárku 4.2.</w:t>
      </w:r>
      <w:r w:rsidR="006E133D">
        <w:rPr>
          <w:rFonts w:cs="Arial"/>
          <w:sz w:val="24"/>
          <w:szCs w:val="24"/>
        </w:rPr>
        <w:t>6</w:t>
      </w:r>
      <w:r w:rsidRPr="00BA3300">
        <w:rPr>
          <w:rFonts w:cs="Arial"/>
          <w:sz w:val="24"/>
          <w:szCs w:val="24"/>
        </w:rPr>
        <w:t xml:space="preserve"> Súpis prác do príslušných </w:t>
      </w:r>
      <w:proofErr w:type="spellStart"/>
      <w:r w:rsidRPr="00BA3300">
        <w:rPr>
          <w:rFonts w:cs="Arial"/>
          <w:sz w:val="24"/>
          <w:szCs w:val="24"/>
        </w:rPr>
        <w:t>vyžltených</w:t>
      </w:r>
      <w:proofErr w:type="spellEnd"/>
      <w:r w:rsidRPr="00BA3300">
        <w:rPr>
          <w:rFonts w:cs="Arial"/>
          <w:sz w:val="24"/>
          <w:szCs w:val="24"/>
        </w:rPr>
        <w:t xml:space="preserve"> buniek stĺpca "Jednotková cena (bez DPH)", ktoré sa automaticky prenesú do hárku 4.2.</w:t>
      </w:r>
      <w:r w:rsidR="006E133D">
        <w:rPr>
          <w:rFonts w:cs="Arial"/>
          <w:sz w:val="24"/>
          <w:szCs w:val="24"/>
        </w:rPr>
        <w:t>8</w:t>
      </w:r>
      <w:r w:rsidRPr="00BA3300">
        <w:rPr>
          <w:rFonts w:cs="Arial"/>
          <w:sz w:val="24"/>
          <w:szCs w:val="24"/>
        </w:rPr>
        <w:t xml:space="preserve"> Ocenený súpis prác, kde sa vygenerujú ceny jednotlivých častí stavby a prenesú sa do hárku 4.2.</w:t>
      </w:r>
      <w:r w:rsidR="006E133D">
        <w:rPr>
          <w:rFonts w:cs="Arial"/>
          <w:sz w:val="24"/>
          <w:szCs w:val="24"/>
        </w:rPr>
        <w:t>7</w:t>
      </w:r>
      <w:r w:rsidRPr="00BA3300">
        <w:rPr>
          <w:rFonts w:cs="Arial"/>
          <w:sz w:val="24"/>
          <w:szCs w:val="24"/>
        </w:rPr>
        <w:t xml:space="preserve"> Rekapitulácia objektov. Výsledný súčet sa potom prenesie do hárku 4.2.1 Rekapitulácia.</w:t>
      </w:r>
      <w:r w:rsidR="00E55A2D" w:rsidRPr="00BA3300">
        <w:rPr>
          <w:rFonts w:cs="Arial"/>
          <w:sz w:val="24"/>
          <w:szCs w:val="24"/>
        </w:rPr>
        <w:t xml:space="preserve"> </w:t>
      </w:r>
    </w:p>
    <w:p w14:paraId="31181E05" w14:textId="77777777" w:rsidR="0086226E" w:rsidRDefault="0086226E" w:rsidP="00BA3300">
      <w:pPr>
        <w:pStyle w:val="para1"/>
        <w:tabs>
          <w:tab w:val="clear" w:pos="425"/>
          <w:tab w:val="clear" w:pos="851"/>
        </w:tabs>
        <w:spacing w:before="0"/>
        <w:ind w:left="0" w:firstLine="0"/>
        <w:rPr>
          <w:rFonts w:cs="Arial"/>
          <w:sz w:val="24"/>
          <w:szCs w:val="24"/>
        </w:rPr>
      </w:pPr>
    </w:p>
    <w:p w14:paraId="68C6C06B" w14:textId="4921D53D"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Pri zadávaní ceny všetkých častí sa pri tisícoch a miliónoch nesmú zadávať žiadne oddeľovacie znamienka (desatinné čiarky alebo bodky) alebo medzery</w:t>
      </w:r>
      <w:r w:rsidR="00E55A2D" w:rsidRPr="00BA3300">
        <w:rPr>
          <w:rFonts w:cs="Arial"/>
          <w:sz w:val="24"/>
          <w:szCs w:val="24"/>
        </w:rPr>
        <w:t>, cena sa uvedie na 2 desatinné miesta.</w:t>
      </w:r>
    </w:p>
    <w:p w14:paraId="0F56E2AD" w14:textId="77777777" w:rsidR="0086226E" w:rsidRDefault="0086226E" w:rsidP="00BA3300">
      <w:pPr>
        <w:pStyle w:val="para1"/>
        <w:tabs>
          <w:tab w:val="clear" w:pos="425"/>
          <w:tab w:val="clear" w:pos="851"/>
        </w:tabs>
        <w:spacing w:before="0"/>
        <w:ind w:left="0" w:firstLine="0"/>
        <w:rPr>
          <w:rFonts w:cs="Arial"/>
          <w:sz w:val="24"/>
          <w:szCs w:val="24"/>
        </w:rPr>
      </w:pPr>
    </w:p>
    <w:p w14:paraId="2BD0BA3D" w14:textId="1328627C"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Jednotková cena predstavuje cenu </w:t>
      </w:r>
      <w:r w:rsidR="00B309DB" w:rsidRPr="00BA3300">
        <w:rPr>
          <w:rFonts w:cs="Arial"/>
          <w:sz w:val="24"/>
          <w:szCs w:val="24"/>
        </w:rPr>
        <w:t xml:space="preserve"> bez DPH </w:t>
      </w:r>
      <w:r w:rsidRPr="00BA3300">
        <w:rPr>
          <w:rFonts w:cs="Arial"/>
          <w:sz w:val="24"/>
          <w:szCs w:val="24"/>
        </w:rPr>
        <w:t xml:space="preserve">za stanovenú mernú jednotku pre jednotlivú položku. </w:t>
      </w:r>
    </w:p>
    <w:p w14:paraId="241B1F79" w14:textId="77777777" w:rsidR="0086226E" w:rsidRDefault="0086226E" w:rsidP="00BA3300">
      <w:pPr>
        <w:pStyle w:val="Zarkazkladnhotextu3"/>
        <w:tabs>
          <w:tab w:val="clear" w:pos="425"/>
          <w:tab w:val="clear" w:pos="825"/>
        </w:tabs>
        <w:spacing w:before="0"/>
        <w:ind w:left="0" w:firstLine="0"/>
        <w:rPr>
          <w:rFonts w:cs="Arial"/>
          <w:b/>
          <w:sz w:val="24"/>
        </w:rPr>
      </w:pPr>
    </w:p>
    <w:p w14:paraId="0185892F" w14:textId="45B3F718"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b/>
          <w:sz w:val="24"/>
        </w:rPr>
        <w:t xml:space="preserve">Do ostatných - </w:t>
      </w:r>
      <w:proofErr w:type="spellStart"/>
      <w:r w:rsidRPr="00BA3300">
        <w:rPr>
          <w:rFonts w:cs="Arial"/>
          <w:b/>
          <w:sz w:val="24"/>
        </w:rPr>
        <w:t>nevyžltených</w:t>
      </w:r>
      <w:proofErr w:type="spellEnd"/>
      <w:r w:rsidRPr="00BA3300">
        <w:rPr>
          <w:rFonts w:cs="Arial"/>
          <w:b/>
          <w:sz w:val="24"/>
        </w:rPr>
        <w:t xml:space="preserve"> buniek sa nesmie zasahovať</w:t>
      </w:r>
      <w:r w:rsidRPr="00BA3300">
        <w:rPr>
          <w:rFonts w:cs="Arial"/>
          <w:sz w:val="24"/>
        </w:rPr>
        <w:t>, mohlo by dôjsť k narušeniu programu. Do týchto buniek sa zadané ceny automaticky preklápajú.</w:t>
      </w:r>
    </w:p>
    <w:p w14:paraId="0AF139FD" w14:textId="77777777" w:rsidR="0086226E" w:rsidRDefault="0086226E" w:rsidP="00BA3300">
      <w:pPr>
        <w:pStyle w:val="Zarkazkladnhotextu3"/>
        <w:tabs>
          <w:tab w:val="clear" w:pos="425"/>
          <w:tab w:val="clear" w:pos="825"/>
        </w:tabs>
        <w:spacing w:before="0"/>
        <w:ind w:left="0" w:firstLine="0"/>
        <w:rPr>
          <w:rFonts w:cs="Arial"/>
          <w:b/>
          <w:sz w:val="24"/>
        </w:rPr>
      </w:pPr>
    </w:p>
    <w:p w14:paraId="7AEC8D70" w14:textId="7F8420F4" w:rsidR="002F3C82" w:rsidRPr="00BA3300" w:rsidRDefault="002F3C8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Nesmie sa meniť popis objektov, položiek, veľkosť výmer. Zásah do týchto buniek môže mať za následok vylúčenie zo súťaže. </w:t>
      </w:r>
    </w:p>
    <w:p w14:paraId="10BFAF52" w14:textId="2329FBCA" w:rsidR="00CE2B72" w:rsidRDefault="00CE2B7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Výkazy výmer v </w:t>
      </w:r>
      <w:r w:rsidR="00824C14" w:rsidRPr="00BA3300">
        <w:rPr>
          <w:rFonts w:cs="Arial"/>
          <w:b/>
          <w:sz w:val="24"/>
        </w:rPr>
        <w:t>Z</w:t>
      </w:r>
      <w:r w:rsidRPr="00BA3300">
        <w:rPr>
          <w:rFonts w:cs="Arial"/>
          <w:b/>
          <w:sz w:val="24"/>
        </w:rPr>
        <w:t>väzku 5 (ak sú uvedené) nie sú podkladom pre stanovenie ponukovej ceny</w:t>
      </w:r>
      <w:r w:rsidR="00580895" w:rsidRPr="00BA3300">
        <w:rPr>
          <w:rFonts w:cs="Arial"/>
          <w:b/>
          <w:sz w:val="24"/>
        </w:rPr>
        <w:t xml:space="preserve"> ani nie sú podkladom pre meranie výmer</w:t>
      </w:r>
      <w:r w:rsidRPr="00BA3300">
        <w:rPr>
          <w:rFonts w:cs="Arial"/>
          <w:b/>
          <w:sz w:val="24"/>
        </w:rPr>
        <w:t xml:space="preserve"> a majú iba informatívny charakter</w:t>
      </w:r>
      <w:r w:rsidR="00580895" w:rsidRPr="00BA3300">
        <w:rPr>
          <w:rFonts w:cs="Arial"/>
          <w:b/>
          <w:sz w:val="24"/>
        </w:rPr>
        <w:t>.</w:t>
      </w:r>
    </w:p>
    <w:p w14:paraId="4F1822F3" w14:textId="77777777" w:rsidR="0086226E" w:rsidRPr="00BA3300" w:rsidRDefault="0086226E" w:rsidP="00BA3300">
      <w:pPr>
        <w:pStyle w:val="Zarkazkladnhotextu3"/>
        <w:tabs>
          <w:tab w:val="clear" w:pos="425"/>
          <w:tab w:val="clear" w:pos="825"/>
        </w:tabs>
        <w:spacing w:before="0"/>
        <w:ind w:left="0" w:firstLine="0"/>
        <w:rPr>
          <w:rFonts w:cs="Arial"/>
          <w:b/>
          <w:sz w:val="24"/>
        </w:rPr>
      </w:pPr>
    </w:p>
    <w:p w14:paraId="0D7EE37C" w14:textId="10EBF688" w:rsidR="009433D1" w:rsidRDefault="009433D1" w:rsidP="00BA3300">
      <w:pPr>
        <w:pStyle w:val="Nadpis2"/>
        <w:numPr>
          <w:ilvl w:val="1"/>
          <w:numId w:val="2"/>
        </w:numPr>
        <w:tabs>
          <w:tab w:val="clear" w:pos="825"/>
        </w:tabs>
        <w:spacing w:before="0"/>
        <w:ind w:left="0" w:firstLine="0"/>
        <w:jc w:val="both"/>
        <w:rPr>
          <w:szCs w:val="24"/>
        </w:rPr>
      </w:pPr>
      <w:bookmarkStart w:id="14" w:name="_Toc175218338"/>
      <w:r w:rsidRPr="00BA3300">
        <w:rPr>
          <w:szCs w:val="24"/>
        </w:rPr>
        <w:t>Výpočet ceny</w:t>
      </w:r>
      <w:bookmarkEnd w:id="14"/>
    </w:p>
    <w:p w14:paraId="59E4A879" w14:textId="77777777" w:rsidR="0086226E" w:rsidRPr="00BA3300" w:rsidRDefault="0086226E" w:rsidP="00BA3300"/>
    <w:p w14:paraId="57E9C42B" w14:textId="29BDBBD3" w:rsidR="009433D1" w:rsidRDefault="009433D1" w:rsidP="00BA3300">
      <w:pPr>
        <w:pStyle w:val="para1"/>
        <w:tabs>
          <w:tab w:val="clear" w:pos="425"/>
          <w:tab w:val="clear" w:pos="851"/>
        </w:tabs>
        <w:spacing w:before="0"/>
        <w:ind w:left="0" w:firstLine="0"/>
        <w:rPr>
          <w:rFonts w:cs="Arial"/>
          <w:sz w:val="24"/>
          <w:szCs w:val="24"/>
        </w:rPr>
      </w:pPr>
      <w:r w:rsidRPr="00BA3300">
        <w:rPr>
          <w:rFonts w:cs="Arial"/>
          <w:sz w:val="24"/>
          <w:szCs w:val="24"/>
        </w:rPr>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6EDB532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26C9804F" w14:textId="6C59F773" w:rsidR="00D90631" w:rsidRDefault="00D90631" w:rsidP="00BA3300">
      <w:pPr>
        <w:pStyle w:val="Nadpis2"/>
        <w:tabs>
          <w:tab w:val="clear" w:pos="825"/>
        </w:tabs>
        <w:spacing w:before="0"/>
        <w:jc w:val="both"/>
        <w:rPr>
          <w:szCs w:val="24"/>
        </w:rPr>
      </w:pPr>
      <w:bookmarkStart w:id="15" w:name="_Toc175218339"/>
      <w:r w:rsidRPr="00BA3300">
        <w:rPr>
          <w:szCs w:val="24"/>
        </w:rPr>
        <w:t>2.</w:t>
      </w:r>
      <w:r w:rsidR="009433D1" w:rsidRPr="00BA3300">
        <w:rPr>
          <w:szCs w:val="24"/>
        </w:rPr>
        <w:t>4</w:t>
      </w:r>
      <w:r w:rsidRPr="00BA3300">
        <w:rPr>
          <w:szCs w:val="24"/>
        </w:rPr>
        <w:tab/>
        <w:t>Popis prác</w:t>
      </w:r>
      <w:bookmarkEnd w:id="15"/>
    </w:p>
    <w:p w14:paraId="507C1573" w14:textId="77777777" w:rsidR="0086226E" w:rsidRPr="00BA3300" w:rsidRDefault="0086226E" w:rsidP="00BA3300"/>
    <w:p w14:paraId="2E4270C2" w14:textId="4950DA18" w:rsidR="0086226E" w:rsidRDefault="00FF508F" w:rsidP="00BA3300">
      <w:pPr>
        <w:pStyle w:val="Zarkazkladnhotextu3"/>
        <w:tabs>
          <w:tab w:val="clear" w:pos="425"/>
          <w:tab w:val="clear" w:pos="825"/>
        </w:tabs>
        <w:spacing w:before="0"/>
        <w:ind w:left="0" w:firstLine="0"/>
        <w:rPr>
          <w:rFonts w:cs="Arial"/>
          <w:sz w:val="24"/>
        </w:rPr>
      </w:pPr>
      <w:r w:rsidRPr="00BA3300">
        <w:rPr>
          <w:rFonts w:cs="Arial"/>
          <w:sz w:val="24"/>
        </w:rPr>
        <w:t>V hárku 4.2.</w:t>
      </w:r>
      <w:r w:rsidR="006E133D">
        <w:rPr>
          <w:rFonts w:cs="Arial"/>
          <w:sz w:val="24"/>
        </w:rPr>
        <w:t>9</w:t>
      </w:r>
      <w:r w:rsidRPr="00BA3300">
        <w:rPr>
          <w:rFonts w:cs="Arial"/>
          <w:sz w:val="24"/>
        </w:rPr>
        <w:t xml:space="preserve"> Popis prác, je podrobnejšie špecifikované zloženie jednotlivých agregovaných položiek stavby v súlade s výkazmi výmer. Popis prác pre jednotlivé agregované položky špecifikuje materiálové charakteristiky v prípade betónov, dimenzie potrubí, tvarových kusov, armatúr v prípade potrubných rozvodov, typy káblov v prípade elektrických rozvodov atď. Množstvá položiek sú súčtom množstiev rovnakých položiek zo všetkých častí stavby. Podrobnejší popis zloženia agregovanej položky umožňuje určenie príslušnej jednotkovej ceny agregovanej položky stavby ako priemernej hodnoty cien jednotlivých položiek agregátov.</w:t>
      </w:r>
    </w:p>
    <w:p w14:paraId="11243E81" w14:textId="06D9A44E" w:rsidR="002F3C82" w:rsidRPr="00BA3300" w:rsidRDefault="002F3C82" w:rsidP="00BA3300">
      <w:pPr>
        <w:pStyle w:val="Zarkazkladnhotextu3"/>
        <w:tabs>
          <w:tab w:val="clear" w:pos="425"/>
          <w:tab w:val="clear" w:pos="825"/>
        </w:tabs>
        <w:spacing w:before="0"/>
        <w:ind w:left="0" w:firstLine="0"/>
        <w:rPr>
          <w:rFonts w:cs="Arial"/>
          <w:sz w:val="24"/>
        </w:rPr>
      </w:pPr>
    </w:p>
    <w:p w14:paraId="50ECBDF9" w14:textId="325369F8" w:rsidR="00D90631" w:rsidRDefault="00955D63" w:rsidP="00BA3300">
      <w:pPr>
        <w:pStyle w:val="Nadpis2"/>
        <w:numPr>
          <w:ilvl w:val="1"/>
          <w:numId w:val="3"/>
        </w:numPr>
        <w:tabs>
          <w:tab w:val="clear" w:pos="780"/>
          <w:tab w:val="clear" w:pos="825"/>
        </w:tabs>
        <w:spacing w:before="0"/>
        <w:ind w:left="0" w:firstLine="0"/>
        <w:jc w:val="both"/>
        <w:rPr>
          <w:szCs w:val="24"/>
        </w:rPr>
      </w:pPr>
      <w:bookmarkStart w:id="16" w:name="_Toc175218340"/>
      <w:r w:rsidRPr="00BA3300">
        <w:rPr>
          <w:szCs w:val="24"/>
        </w:rPr>
        <w:t xml:space="preserve">Súpis </w:t>
      </w:r>
      <w:r w:rsidR="00D90631" w:rsidRPr="00BA3300">
        <w:rPr>
          <w:szCs w:val="24"/>
        </w:rPr>
        <w:t>prác</w:t>
      </w:r>
      <w:bookmarkEnd w:id="16"/>
      <w:r w:rsidR="008461AC" w:rsidRPr="00BA3300">
        <w:rPr>
          <w:szCs w:val="24"/>
        </w:rPr>
        <w:t xml:space="preserve"> </w:t>
      </w:r>
    </w:p>
    <w:p w14:paraId="108AF0D9" w14:textId="77777777" w:rsidR="0086226E" w:rsidRPr="00BA3300" w:rsidRDefault="0086226E" w:rsidP="00BA3300"/>
    <w:p w14:paraId="73B2A399" w14:textId="407D9DFB"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Súpis prác je jedným zo súborov, ktoré vymedzujú predmet Diela.</w:t>
      </w:r>
    </w:p>
    <w:p w14:paraId="273B0C82" w14:textId="0743B02C"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A3300">
        <w:rPr>
          <w:rFonts w:cs="Arial"/>
          <w:sz w:val="24"/>
        </w:rPr>
        <w:t xml:space="preserve"> stavebných prác</w:t>
      </w:r>
      <w:r w:rsidRPr="00BA3300">
        <w:rPr>
          <w:rFonts w:cs="Arial"/>
          <w:sz w:val="24"/>
        </w:rPr>
        <w:t xml:space="preserve">, v nadväznosti na text článku 1.3. Preambuly, ako aj jej ostatné články. </w:t>
      </w:r>
    </w:p>
    <w:p w14:paraId="1F5BAEAC" w14:textId="6DB61BA5" w:rsidR="002F3C82" w:rsidRDefault="002F3C82" w:rsidP="00BA3300">
      <w:pPr>
        <w:pStyle w:val="Zarkazkladnhotextu3"/>
        <w:tabs>
          <w:tab w:val="clear" w:pos="425"/>
          <w:tab w:val="clear" w:pos="825"/>
        </w:tabs>
        <w:spacing w:before="0"/>
        <w:ind w:left="0" w:firstLine="0"/>
        <w:rPr>
          <w:rFonts w:cs="Arial"/>
          <w:sz w:val="24"/>
        </w:rPr>
      </w:pPr>
      <w:r w:rsidRPr="00BA3300">
        <w:rPr>
          <w:rFonts w:cs="Arial"/>
          <w:sz w:val="24"/>
        </w:rPr>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7E4F8039"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55381586" w14:textId="54AF42B8" w:rsidR="00323C82" w:rsidRPr="00BA3300" w:rsidRDefault="00FE1E0B" w:rsidP="00BA3300">
      <w:pPr>
        <w:pStyle w:val="Nadpis2"/>
        <w:tabs>
          <w:tab w:val="clear" w:pos="825"/>
        </w:tabs>
        <w:spacing w:before="0"/>
        <w:jc w:val="both"/>
        <w:rPr>
          <w:szCs w:val="24"/>
        </w:rPr>
      </w:pPr>
      <w:bookmarkStart w:id="17" w:name="_Toc175218341"/>
      <w:r w:rsidRPr="00BA3300">
        <w:rPr>
          <w:szCs w:val="24"/>
        </w:rPr>
        <w:t>2.</w:t>
      </w:r>
      <w:r w:rsidR="00422431" w:rsidRPr="00BA3300">
        <w:rPr>
          <w:szCs w:val="24"/>
        </w:rPr>
        <w:t>6</w:t>
      </w:r>
      <w:r w:rsidR="00A84CF7" w:rsidRPr="00BA3300">
        <w:rPr>
          <w:szCs w:val="24"/>
        </w:rPr>
        <w:tab/>
        <w:t>S</w:t>
      </w:r>
      <w:r w:rsidR="00232CA7" w:rsidRPr="00BA3300">
        <w:rPr>
          <w:szCs w:val="24"/>
        </w:rPr>
        <w:t>tavebné objekty</w:t>
      </w:r>
      <w:r w:rsidR="006B61DE" w:rsidRPr="00BA3300">
        <w:rPr>
          <w:szCs w:val="24"/>
        </w:rPr>
        <w:t xml:space="preserve"> </w:t>
      </w:r>
      <w:r w:rsidR="003065D3" w:rsidRPr="00BA3300">
        <w:rPr>
          <w:szCs w:val="24"/>
        </w:rPr>
        <w:t xml:space="preserve">menovaných </w:t>
      </w:r>
      <w:proofErr w:type="spellStart"/>
      <w:r w:rsidR="003065D3" w:rsidRPr="00BA3300">
        <w:rPr>
          <w:szCs w:val="24"/>
        </w:rPr>
        <w:t>Pozhotoviteľov</w:t>
      </w:r>
      <w:bookmarkEnd w:id="17"/>
      <w:proofErr w:type="spellEnd"/>
    </w:p>
    <w:p w14:paraId="25BD3111" w14:textId="7A36F39E" w:rsidR="00D57BF9" w:rsidRPr="00BA3300" w:rsidRDefault="00D57BF9" w:rsidP="00BA3300">
      <w:pPr>
        <w:pStyle w:val="Textkomentra"/>
        <w:jc w:val="both"/>
        <w:rPr>
          <w:rFonts w:ascii="Arial" w:hAnsi="Arial" w:cs="Arial"/>
          <w:sz w:val="24"/>
          <w:szCs w:val="24"/>
        </w:rPr>
      </w:pPr>
    </w:p>
    <w:p w14:paraId="07CD6138" w14:textId="28F09B15" w:rsidR="00D57BF9" w:rsidRPr="00BA3300" w:rsidRDefault="00D57BF9" w:rsidP="00BA3300">
      <w:pPr>
        <w:jc w:val="both"/>
        <w:rPr>
          <w:rFonts w:ascii="Arial" w:hAnsi="Arial" w:cs="Arial"/>
        </w:rPr>
      </w:pPr>
      <w:r w:rsidRPr="00BA3300">
        <w:rPr>
          <w:rFonts w:ascii="Arial" w:hAnsi="Arial" w:cs="Arial"/>
        </w:rPr>
        <w:t xml:space="preserve">Ceny objektov </w:t>
      </w:r>
      <w:r w:rsidR="003065D3" w:rsidRPr="00BA3300">
        <w:rPr>
          <w:rFonts w:ascii="Arial" w:hAnsi="Arial" w:cs="Arial"/>
        </w:rPr>
        <w:t>menovaných Podzhotoviteľov</w:t>
      </w:r>
      <w:r w:rsidRPr="00BA3300">
        <w:rPr>
          <w:rFonts w:ascii="Arial" w:hAnsi="Arial" w:cs="Arial"/>
        </w:rPr>
        <w:t xml:space="preserve"> sú </w:t>
      </w:r>
      <w:r w:rsidR="00824C14" w:rsidRPr="00BA3300">
        <w:rPr>
          <w:rFonts w:ascii="Arial" w:hAnsi="Arial" w:cs="Arial"/>
        </w:rPr>
        <w:t>stanovené ako predbežné sumy,</w:t>
      </w:r>
      <w:r w:rsidRPr="00BA3300">
        <w:rPr>
          <w:rFonts w:ascii="Arial" w:hAnsi="Arial" w:cs="Arial"/>
        </w:rPr>
        <w:t xml:space="preserve"> bude ich vykonávať menovaný Podzhotoviteľ</w:t>
      </w:r>
      <w:r w:rsidR="00824C14" w:rsidRPr="00BA3300">
        <w:rPr>
          <w:rFonts w:ascii="Arial" w:hAnsi="Arial" w:cs="Arial"/>
        </w:rPr>
        <w:t xml:space="preserve"> a sú uvedené v hárku 4.2.</w:t>
      </w:r>
      <w:r w:rsidR="006E133D">
        <w:rPr>
          <w:rFonts w:ascii="Arial" w:hAnsi="Arial" w:cs="Arial"/>
        </w:rPr>
        <w:t>6</w:t>
      </w:r>
      <w:r w:rsidR="00824C14" w:rsidRPr="00BA3300">
        <w:rPr>
          <w:rFonts w:ascii="Arial" w:hAnsi="Arial" w:cs="Arial"/>
        </w:rPr>
        <w:t xml:space="preserve"> Súpis prác</w:t>
      </w:r>
      <w:r w:rsidRPr="00BA3300">
        <w:rPr>
          <w:rFonts w:ascii="Arial" w:hAnsi="Arial" w:cs="Arial"/>
        </w:rPr>
        <w:t xml:space="preserve">. </w:t>
      </w:r>
    </w:p>
    <w:p w14:paraId="0F667762" w14:textId="2160F418" w:rsidR="008A75B0" w:rsidRPr="00BA3300" w:rsidRDefault="008A75B0" w:rsidP="00BA3300">
      <w:pPr>
        <w:jc w:val="both"/>
        <w:rPr>
          <w:rFonts w:ascii="Arial" w:hAnsi="Arial" w:cs="Arial"/>
        </w:rPr>
      </w:pPr>
      <w:bookmarkStart w:id="18" w:name="_Toc178238388"/>
      <w:r w:rsidRPr="00BA3300">
        <w:rPr>
          <w:rFonts w:ascii="Arial" w:hAnsi="Arial" w:cs="Arial"/>
        </w:rPr>
        <w:t xml:space="preserve">O výške platieb bude rozhodovať </w:t>
      </w:r>
      <w:proofErr w:type="spellStart"/>
      <w:r w:rsidRPr="00BA3300">
        <w:rPr>
          <w:rFonts w:ascii="Arial" w:hAnsi="Arial" w:cs="Arial"/>
        </w:rPr>
        <w:t>stavebnotechnichý</w:t>
      </w:r>
      <w:proofErr w:type="spellEnd"/>
      <w:r w:rsidRPr="00BA3300">
        <w:rPr>
          <w:rFonts w:ascii="Arial" w:hAnsi="Arial" w:cs="Arial"/>
        </w:rPr>
        <w:t xml:space="preserve"> dozor v zmysle </w:t>
      </w:r>
      <w:proofErr w:type="spellStart"/>
      <w:r w:rsidRPr="00BA3300">
        <w:rPr>
          <w:rFonts w:ascii="Arial" w:hAnsi="Arial" w:cs="Arial"/>
        </w:rPr>
        <w:t>podčlánku</w:t>
      </w:r>
      <w:proofErr w:type="spellEnd"/>
      <w:r w:rsidRPr="00BA3300">
        <w:rPr>
          <w:rFonts w:ascii="Arial" w:hAnsi="Arial" w:cs="Arial"/>
        </w:rPr>
        <w:t xml:space="preserve"> 13.5 Z</w:t>
      </w:r>
      <w:r w:rsidR="00824C14" w:rsidRPr="00BA3300">
        <w:rPr>
          <w:rFonts w:ascii="Arial" w:hAnsi="Arial" w:cs="Arial"/>
        </w:rPr>
        <w:t>väzku 2</w:t>
      </w:r>
      <w:r w:rsidRPr="00BA3300">
        <w:rPr>
          <w:rFonts w:ascii="Arial" w:hAnsi="Arial" w:cs="Arial"/>
        </w:rPr>
        <w:t>. Zhotoviteľovi bude k platbám priznaná koordinačná prirážka vo výške 3,9%.</w:t>
      </w:r>
      <w:bookmarkEnd w:id="18"/>
    </w:p>
    <w:p w14:paraId="10B8992A" w14:textId="77777777" w:rsidR="008A75B0" w:rsidRPr="00BA3300" w:rsidRDefault="008A75B0" w:rsidP="00BA3300">
      <w:pPr>
        <w:jc w:val="both"/>
        <w:rPr>
          <w:rFonts w:ascii="Arial" w:hAnsi="Arial" w:cs="Arial"/>
        </w:rPr>
      </w:pPr>
    </w:p>
    <w:p w14:paraId="628F6EF8" w14:textId="77777777" w:rsidR="00422431" w:rsidRPr="00BA3300" w:rsidRDefault="00422431" w:rsidP="00BA3300">
      <w:pPr>
        <w:jc w:val="both"/>
        <w:rPr>
          <w:rFonts w:ascii="Arial" w:hAnsi="Arial" w:cs="Arial"/>
          <w:b/>
        </w:rPr>
      </w:pPr>
      <w:r w:rsidRPr="00BA3300">
        <w:rPr>
          <w:rFonts w:ascii="Arial" w:hAnsi="Arial" w:cs="Arial"/>
          <w:b/>
        </w:rPr>
        <w:t xml:space="preserve">Verejný obstarávateľ (Objednávateľ) z dôvodu jednoznačnosti uvádza, že: </w:t>
      </w:r>
    </w:p>
    <w:p w14:paraId="4981E0E5" w14:textId="77777777" w:rsidR="00A84CF7" w:rsidRPr="00BA3300" w:rsidRDefault="00A84CF7" w:rsidP="00BA3300">
      <w:pPr>
        <w:jc w:val="both"/>
        <w:rPr>
          <w:rFonts w:ascii="Arial" w:hAnsi="Arial" w:cs="Arial"/>
          <w:b/>
        </w:rPr>
      </w:pPr>
    </w:p>
    <w:p w14:paraId="3EC5021F" w14:textId="4DEAF33A" w:rsidR="00422431" w:rsidRPr="00BA3300" w:rsidRDefault="00422431" w:rsidP="00BA3300">
      <w:pPr>
        <w:jc w:val="both"/>
        <w:rPr>
          <w:rFonts w:ascii="Arial" w:hAnsi="Arial" w:cs="Arial"/>
          <w:b/>
        </w:rPr>
      </w:pPr>
      <w:r w:rsidRPr="00BA3300">
        <w:rPr>
          <w:rFonts w:ascii="Arial" w:hAnsi="Arial" w:cs="Arial"/>
          <w:b/>
        </w:rPr>
        <w:t>Pre objekty</w:t>
      </w:r>
    </w:p>
    <w:p w14:paraId="26A4E781" w14:textId="77777777" w:rsidR="00A84CF7" w:rsidRPr="00BA3300" w:rsidRDefault="00A84CF7" w:rsidP="00BA3300">
      <w:pPr>
        <w:jc w:val="both"/>
        <w:rPr>
          <w:rFonts w:ascii="Arial" w:hAnsi="Arial" w:cs="Arial"/>
        </w:rPr>
      </w:pPr>
      <w:r w:rsidRPr="00BA3300">
        <w:rPr>
          <w:rFonts w:ascii="Arial" w:hAnsi="Arial" w:cs="Arial"/>
        </w:rPr>
        <w:t>611</w:t>
      </w:r>
      <w:r w:rsidRPr="00BA3300">
        <w:rPr>
          <w:rFonts w:ascii="Arial" w:hAnsi="Arial" w:cs="Arial"/>
        </w:rPr>
        <w:tab/>
        <w:t>Preložka 22 kV prípojky Biomasa, km 22,276</w:t>
      </w:r>
    </w:p>
    <w:p w14:paraId="1F520792" w14:textId="77777777" w:rsidR="00A84CF7" w:rsidRPr="00BA3300" w:rsidRDefault="00A84CF7" w:rsidP="00BA3300">
      <w:pPr>
        <w:jc w:val="both"/>
        <w:rPr>
          <w:rFonts w:ascii="Arial" w:hAnsi="Arial" w:cs="Arial"/>
        </w:rPr>
      </w:pPr>
      <w:r w:rsidRPr="00BA3300">
        <w:rPr>
          <w:rFonts w:ascii="Arial" w:hAnsi="Arial" w:cs="Arial"/>
        </w:rPr>
        <w:t>671</w:t>
      </w:r>
      <w:r w:rsidRPr="00BA3300">
        <w:rPr>
          <w:rFonts w:ascii="Arial" w:hAnsi="Arial" w:cs="Arial"/>
        </w:rPr>
        <w:tab/>
        <w:t xml:space="preserve">Preložka VN 22 kV km 13,715 D3 </w:t>
      </w:r>
    </w:p>
    <w:p w14:paraId="28F93F5C" w14:textId="77777777" w:rsidR="00A84CF7" w:rsidRPr="00BA3300" w:rsidRDefault="00A84CF7" w:rsidP="00BA3300">
      <w:pPr>
        <w:jc w:val="both"/>
        <w:rPr>
          <w:rFonts w:ascii="Arial" w:hAnsi="Arial" w:cs="Arial"/>
        </w:rPr>
      </w:pPr>
      <w:r w:rsidRPr="00BA3300">
        <w:rPr>
          <w:rFonts w:ascii="Arial" w:hAnsi="Arial" w:cs="Arial"/>
        </w:rPr>
        <w:t>672</w:t>
      </w:r>
      <w:r w:rsidRPr="00BA3300">
        <w:rPr>
          <w:rFonts w:ascii="Arial" w:hAnsi="Arial" w:cs="Arial"/>
        </w:rPr>
        <w:tab/>
        <w:t xml:space="preserve">Preložka VN 22 kV km 14,780 D3 </w:t>
      </w:r>
    </w:p>
    <w:p w14:paraId="7D0085A8" w14:textId="77777777" w:rsidR="00A84CF7" w:rsidRPr="00BA3300" w:rsidRDefault="00A84CF7" w:rsidP="00BA3300">
      <w:pPr>
        <w:jc w:val="both"/>
        <w:rPr>
          <w:rFonts w:ascii="Arial" w:hAnsi="Arial" w:cs="Arial"/>
        </w:rPr>
      </w:pPr>
      <w:r w:rsidRPr="00BA3300">
        <w:rPr>
          <w:rFonts w:ascii="Arial" w:hAnsi="Arial" w:cs="Arial"/>
        </w:rPr>
        <w:t>673</w:t>
      </w:r>
      <w:r w:rsidRPr="00BA3300">
        <w:rPr>
          <w:rFonts w:ascii="Arial" w:hAnsi="Arial" w:cs="Arial"/>
        </w:rPr>
        <w:tab/>
        <w:t xml:space="preserve">Preložka VN 22 kV km 15,465 D3 </w:t>
      </w:r>
    </w:p>
    <w:p w14:paraId="18148B0D" w14:textId="77777777" w:rsidR="00A84CF7" w:rsidRPr="00BA3300" w:rsidRDefault="00A84CF7" w:rsidP="00BA3300">
      <w:pPr>
        <w:jc w:val="both"/>
        <w:rPr>
          <w:rFonts w:ascii="Arial" w:hAnsi="Arial" w:cs="Arial"/>
        </w:rPr>
      </w:pPr>
      <w:r w:rsidRPr="00BA3300">
        <w:rPr>
          <w:rFonts w:ascii="Arial" w:hAnsi="Arial" w:cs="Arial"/>
        </w:rPr>
        <w:t>674</w:t>
      </w:r>
      <w:r w:rsidRPr="00BA3300">
        <w:rPr>
          <w:rFonts w:ascii="Arial" w:hAnsi="Arial" w:cs="Arial"/>
        </w:rPr>
        <w:tab/>
        <w:t xml:space="preserve">Preložka VN 22 kV km 16,746 D3 </w:t>
      </w:r>
    </w:p>
    <w:p w14:paraId="67271F80" w14:textId="77777777" w:rsidR="00A84CF7" w:rsidRPr="00BA3300" w:rsidRDefault="00A84CF7" w:rsidP="00BA3300">
      <w:pPr>
        <w:jc w:val="both"/>
        <w:rPr>
          <w:rFonts w:ascii="Arial" w:hAnsi="Arial" w:cs="Arial"/>
        </w:rPr>
      </w:pPr>
      <w:r w:rsidRPr="00BA3300">
        <w:rPr>
          <w:rFonts w:ascii="Arial" w:hAnsi="Arial" w:cs="Arial"/>
        </w:rPr>
        <w:t>675</w:t>
      </w:r>
      <w:r w:rsidRPr="00BA3300">
        <w:rPr>
          <w:rFonts w:ascii="Arial" w:hAnsi="Arial" w:cs="Arial"/>
        </w:rPr>
        <w:tab/>
        <w:t xml:space="preserve">Preložka VN 22 kV km 17,653 D3 </w:t>
      </w:r>
    </w:p>
    <w:p w14:paraId="62F07107" w14:textId="77777777" w:rsidR="00A84CF7" w:rsidRPr="00BA3300" w:rsidRDefault="00A84CF7" w:rsidP="00BA3300">
      <w:pPr>
        <w:jc w:val="both"/>
        <w:rPr>
          <w:rFonts w:ascii="Arial" w:hAnsi="Arial" w:cs="Arial"/>
        </w:rPr>
      </w:pPr>
      <w:r w:rsidRPr="00BA3300">
        <w:rPr>
          <w:rFonts w:ascii="Arial" w:hAnsi="Arial" w:cs="Arial"/>
        </w:rPr>
        <w:t>676</w:t>
      </w:r>
      <w:r w:rsidRPr="00BA3300">
        <w:rPr>
          <w:rFonts w:ascii="Arial" w:hAnsi="Arial" w:cs="Arial"/>
        </w:rPr>
        <w:tab/>
        <w:t xml:space="preserve">Preložka VN 22 kV km 17,450-18,000 D3 </w:t>
      </w:r>
    </w:p>
    <w:p w14:paraId="3D2CF93A" w14:textId="77777777" w:rsidR="00A84CF7" w:rsidRPr="00BA3300" w:rsidRDefault="00A84CF7" w:rsidP="00BA3300">
      <w:pPr>
        <w:jc w:val="both"/>
        <w:rPr>
          <w:rFonts w:ascii="Arial" w:hAnsi="Arial" w:cs="Arial"/>
        </w:rPr>
      </w:pPr>
      <w:r w:rsidRPr="00BA3300">
        <w:rPr>
          <w:rFonts w:ascii="Arial" w:hAnsi="Arial" w:cs="Arial"/>
        </w:rPr>
        <w:t>677</w:t>
      </w:r>
      <w:r w:rsidRPr="00BA3300">
        <w:rPr>
          <w:rFonts w:ascii="Arial" w:hAnsi="Arial" w:cs="Arial"/>
        </w:rPr>
        <w:tab/>
        <w:t xml:space="preserve">Preložka VN 22 kV km 20,115 D3 </w:t>
      </w:r>
    </w:p>
    <w:p w14:paraId="0161FE31" w14:textId="77777777" w:rsidR="00A84CF7" w:rsidRPr="00BA3300" w:rsidRDefault="00A84CF7" w:rsidP="00BA3300">
      <w:pPr>
        <w:jc w:val="both"/>
        <w:rPr>
          <w:rFonts w:ascii="Arial" w:hAnsi="Arial" w:cs="Arial"/>
        </w:rPr>
      </w:pPr>
      <w:r w:rsidRPr="00BA3300">
        <w:rPr>
          <w:rFonts w:ascii="Arial" w:hAnsi="Arial" w:cs="Arial"/>
        </w:rPr>
        <w:t>682</w:t>
      </w:r>
      <w:r w:rsidRPr="00BA3300">
        <w:rPr>
          <w:rFonts w:ascii="Arial" w:hAnsi="Arial" w:cs="Arial"/>
        </w:rPr>
        <w:tab/>
        <w:t xml:space="preserve">Preložka VN 22 kV km 1,040-2,060 </w:t>
      </w:r>
      <w:proofErr w:type="spellStart"/>
      <w:r w:rsidRPr="00BA3300">
        <w:rPr>
          <w:rFonts w:ascii="Arial" w:hAnsi="Arial" w:cs="Arial"/>
        </w:rPr>
        <w:t>c.l</w:t>
      </w:r>
      <w:proofErr w:type="spellEnd"/>
      <w:r w:rsidRPr="00BA3300">
        <w:rPr>
          <w:rFonts w:ascii="Arial" w:hAnsi="Arial" w:cs="Arial"/>
        </w:rPr>
        <w:t>/11</w:t>
      </w:r>
    </w:p>
    <w:p w14:paraId="2761424B" w14:textId="77777777" w:rsidR="00A84CF7" w:rsidRPr="00BA3300" w:rsidRDefault="00A84CF7" w:rsidP="00BA3300">
      <w:pPr>
        <w:jc w:val="both"/>
        <w:rPr>
          <w:rFonts w:ascii="Arial" w:hAnsi="Arial" w:cs="Arial"/>
        </w:rPr>
      </w:pPr>
      <w:r w:rsidRPr="00BA3300">
        <w:rPr>
          <w:rFonts w:ascii="Arial" w:hAnsi="Arial" w:cs="Arial"/>
        </w:rPr>
        <w:t>683</w:t>
      </w:r>
      <w:r w:rsidRPr="00BA3300">
        <w:rPr>
          <w:rFonts w:ascii="Arial" w:hAnsi="Arial" w:cs="Arial"/>
        </w:rPr>
        <w:tab/>
        <w:t xml:space="preserve">Preložka VN 22 kV km 2,260 </w:t>
      </w:r>
      <w:proofErr w:type="spellStart"/>
      <w:r w:rsidRPr="00BA3300">
        <w:rPr>
          <w:rFonts w:ascii="Arial" w:hAnsi="Arial" w:cs="Arial"/>
        </w:rPr>
        <w:t>c.l</w:t>
      </w:r>
      <w:proofErr w:type="spellEnd"/>
      <w:r w:rsidRPr="00BA3300">
        <w:rPr>
          <w:rFonts w:ascii="Arial" w:hAnsi="Arial" w:cs="Arial"/>
        </w:rPr>
        <w:t>/11</w:t>
      </w:r>
    </w:p>
    <w:p w14:paraId="5938FC54" w14:textId="77777777" w:rsidR="00A84CF7" w:rsidRPr="00BA3300" w:rsidRDefault="00A84CF7" w:rsidP="00BA3300">
      <w:pPr>
        <w:jc w:val="both"/>
        <w:rPr>
          <w:rFonts w:ascii="Arial" w:hAnsi="Arial" w:cs="Arial"/>
        </w:rPr>
      </w:pPr>
      <w:r w:rsidRPr="00BA3300">
        <w:rPr>
          <w:rFonts w:ascii="Arial" w:hAnsi="Arial" w:cs="Arial"/>
        </w:rPr>
        <w:lastRenderedPageBreak/>
        <w:t>688</w:t>
      </w:r>
      <w:r w:rsidRPr="00BA3300">
        <w:rPr>
          <w:rFonts w:ascii="Arial" w:hAnsi="Arial" w:cs="Arial"/>
        </w:rPr>
        <w:tab/>
        <w:t>Preložka TS km 17,965 D3</w:t>
      </w:r>
    </w:p>
    <w:p w14:paraId="7A3519FC" w14:textId="77777777" w:rsidR="00A84CF7" w:rsidRPr="00BA3300" w:rsidRDefault="00A84CF7" w:rsidP="00BA3300">
      <w:pPr>
        <w:jc w:val="both"/>
        <w:rPr>
          <w:rFonts w:ascii="Arial" w:hAnsi="Arial" w:cs="Arial"/>
        </w:rPr>
      </w:pPr>
      <w:r w:rsidRPr="00BA3300">
        <w:rPr>
          <w:rFonts w:ascii="Arial" w:hAnsi="Arial" w:cs="Arial"/>
        </w:rPr>
        <w:t>690</w:t>
      </w:r>
      <w:r w:rsidRPr="00BA3300">
        <w:rPr>
          <w:rFonts w:ascii="Arial" w:hAnsi="Arial" w:cs="Arial"/>
        </w:rPr>
        <w:tab/>
        <w:t>Preložka TS km 1,0 cesty I/11</w:t>
      </w:r>
    </w:p>
    <w:p w14:paraId="6232DD9E" w14:textId="77777777" w:rsidR="00A84CF7" w:rsidRPr="00BA3300" w:rsidRDefault="00A84CF7" w:rsidP="00BA3300">
      <w:pPr>
        <w:jc w:val="both"/>
        <w:rPr>
          <w:rFonts w:ascii="Arial" w:hAnsi="Arial" w:cs="Arial"/>
        </w:rPr>
      </w:pPr>
      <w:r w:rsidRPr="00BA3300">
        <w:rPr>
          <w:rFonts w:ascii="Arial" w:hAnsi="Arial" w:cs="Arial"/>
        </w:rPr>
        <w:t>691</w:t>
      </w:r>
      <w:r w:rsidRPr="00BA3300">
        <w:rPr>
          <w:rFonts w:ascii="Arial" w:hAnsi="Arial" w:cs="Arial"/>
        </w:rPr>
        <w:tab/>
        <w:t xml:space="preserve">Preložka prípojky VN k TS v km 1,0 </w:t>
      </w:r>
      <w:proofErr w:type="spellStart"/>
      <w:r w:rsidRPr="00BA3300">
        <w:rPr>
          <w:rFonts w:ascii="Arial" w:hAnsi="Arial" w:cs="Arial"/>
        </w:rPr>
        <w:t>c.I</w:t>
      </w:r>
      <w:proofErr w:type="spellEnd"/>
      <w:r w:rsidRPr="00BA3300">
        <w:rPr>
          <w:rFonts w:ascii="Arial" w:hAnsi="Arial" w:cs="Arial"/>
        </w:rPr>
        <w:t>/11</w:t>
      </w:r>
    </w:p>
    <w:p w14:paraId="546CE704" w14:textId="77777777" w:rsidR="00A84CF7" w:rsidRPr="00BA3300" w:rsidRDefault="00A84CF7" w:rsidP="00BA3300">
      <w:pPr>
        <w:jc w:val="both"/>
        <w:rPr>
          <w:rFonts w:ascii="Arial" w:hAnsi="Arial" w:cs="Arial"/>
        </w:rPr>
      </w:pPr>
      <w:r w:rsidRPr="00BA3300">
        <w:rPr>
          <w:rFonts w:ascii="Arial" w:hAnsi="Arial" w:cs="Arial"/>
        </w:rPr>
        <w:t>628</w:t>
      </w:r>
      <w:r w:rsidRPr="00BA3300">
        <w:rPr>
          <w:rFonts w:ascii="Arial" w:hAnsi="Arial" w:cs="Arial"/>
        </w:rPr>
        <w:tab/>
        <w:t xml:space="preserve">Preložka rozvodov NN v km 1,800 </w:t>
      </w:r>
      <w:proofErr w:type="spellStart"/>
      <w:r w:rsidRPr="00BA3300">
        <w:rPr>
          <w:rFonts w:ascii="Arial" w:hAnsi="Arial" w:cs="Arial"/>
        </w:rPr>
        <w:t>c.I</w:t>
      </w:r>
      <w:proofErr w:type="spellEnd"/>
      <w:r w:rsidRPr="00BA3300">
        <w:rPr>
          <w:rFonts w:ascii="Arial" w:hAnsi="Arial" w:cs="Arial"/>
        </w:rPr>
        <w:t>/11</w:t>
      </w:r>
    </w:p>
    <w:p w14:paraId="7721D487" w14:textId="77777777" w:rsidR="00A84CF7" w:rsidRPr="00BA3300" w:rsidRDefault="00A84CF7" w:rsidP="00BA3300">
      <w:pPr>
        <w:jc w:val="both"/>
        <w:rPr>
          <w:rFonts w:ascii="Arial" w:hAnsi="Arial" w:cs="Arial"/>
        </w:rPr>
      </w:pPr>
      <w:r w:rsidRPr="00BA3300">
        <w:rPr>
          <w:rFonts w:ascii="Arial" w:hAnsi="Arial" w:cs="Arial"/>
        </w:rPr>
        <w:t>640</w:t>
      </w:r>
      <w:r w:rsidRPr="00BA3300">
        <w:rPr>
          <w:rFonts w:ascii="Arial" w:hAnsi="Arial" w:cs="Arial"/>
        </w:rPr>
        <w:tab/>
        <w:t>Preložka NN vedenia v km 17,965-18,030 D3</w:t>
      </w:r>
    </w:p>
    <w:p w14:paraId="67E33281" w14:textId="77777777" w:rsidR="00A84CF7" w:rsidRPr="00BA3300" w:rsidRDefault="00A84CF7" w:rsidP="00BA3300">
      <w:pPr>
        <w:jc w:val="both"/>
        <w:rPr>
          <w:rFonts w:ascii="Arial" w:hAnsi="Arial" w:cs="Arial"/>
        </w:rPr>
      </w:pPr>
      <w:r w:rsidRPr="00BA3300">
        <w:rPr>
          <w:rFonts w:ascii="Arial" w:hAnsi="Arial" w:cs="Arial"/>
        </w:rPr>
        <w:t>644</w:t>
      </w:r>
      <w:r w:rsidRPr="00BA3300">
        <w:rPr>
          <w:rFonts w:ascii="Arial" w:hAnsi="Arial" w:cs="Arial"/>
        </w:rPr>
        <w:tab/>
        <w:t xml:space="preserve">Preložka rozvodov NN k TS v km 1,0 </w:t>
      </w:r>
      <w:proofErr w:type="spellStart"/>
      <w:r w:rsidRPr="00BA3300">
        <w:rPr>
          <w:rFonts w:ascii="Arial" w:hAnsi="Arial" w:cs="Arial"/>
        </w:rPr>
        <w:t>c.l</w:t>
      </w:r>
      <w:proofErr w:type="spellEnd"/>
      <w:r w:rsidRPr="00BA3300">
        <w:rPr>
          <w:rFonts w:ascii="Arial" w:hAnsi="Arial" w:cs="Arial"/>
        </w:rPr>
        <w:t>/11</w:t>
      </w:r>
    </w:p>
    <w:p w14:paraId="29DF0E82" w14:textId="1E22377D" w:rsidR="00A84CF7" w:rsidRPr="00BA3300" w:rsidRDefault="00A84CF7" w:rsidP="00BA3300">
      <w:pPr>
        <w:jc w:val="both"/>
        <w:rPr>
          <w:rFonts w:ascii="Arial" w:hAnsi="Arial" w:cs="Arial"/>
        </w:rPr>
      </w:pPr>
      <w:r w:rsidRPr="00BA3300">
        <w:rPr>
          <w:rFonts w:ascii="Arial" w:hAnsi="Arial" w:cs="Arial"/>
        </w:rPr>
        <w:t>657</w:t>
      </w:r>
      <w:r w:rsidRPr="00BA3300">
        <w:rPr>
          <w:rFonts w:ascii="Arial" w:hAnsi="Arial" w:cs="Arial"/>
        </w:rPr>
        <w:tab/>
        <w:t>Preložka vedenia NN km 12,475 D3</w:t>
      </w:r>
    </w:p>
    <w:p w14:paraId="0AB8336B" w14:textId="480C60D7" w:rsidR="00A84CF7" w:rsidRPr="00BA3300" w:rsidRDefault="00A84CF7" w:rsidP="00BA3300">
      <w:pPr>
        <w:jc w:val="both"/>
        <w:rPr>
          <w:rFonts w:ascii="Arial" w:hAnsi="Arial" w:cs="Arial"/>
          <w:b/>
        </w:rPr>
      </w:pPr>
    </w:p>
    <w:p w14:paraId="682F810B"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1766036" w14:textId="08B431C3" w:rsidR="00422431" w:rsidRPr="00BA3300" w:rsidRDefault="00326665" w:rsidP="00BA3300">
      <w:pPr>
        <w:jc w:val="both"/>
        <w:rPr>
          <w:rFonts w:ascii="Arial" w:hAnsi="Arial" w:cs="Arial"/>
          <w:b/>
        </w:rPr>
      </w:pPr>
      <w:r w:rsidRPr="00BA3300">
        <w:rPr>
          <w:rFonts w:ascii="Arial" w:hAnsi="Arial" w:cs="Arial"/>
          <w:b/>
        </w:rPr>
        <w:t>Elektroenergetické montáže s.r.o.</w:t>
      </w:r>
      <w:r w:rsidR="00422431" w:rsidRPr="00BA3300">
        <w:rPr>
          <w:rFonts w:ascii="Arial" w:hAnsi="Arial" w:cs="Arial"/>
          <w:b/>
        </w:rPr>
        <w:t xml:space="preserve">, Pri Rajčianke </w:t>
      </w:r>
      <w:r w:rsidRPr="00BA3300">
        <w:rPr>
          <w:rFonts w:ascii="Arial" w:hAnsi="Arial" w:cs="Arial"/>
          <w:b/>
        </w:rPr>
        <w:t>6</w:t>
      </w:r>
      <w:r w:rsidR="00422431" w:rsidRPr="00BA3300">
        <w:rPr>
          <w:rFonts w:ascii="Arial" w:hAnsi="Arial" w:cs="Arial"/>
          <w:b/>
        </w:rPr>
        <w:t>, 010 47 Žilina.</w:t>
      </w:r>
    </w:p>
    <w:p w14:paraId="3555A998" w14:textId="77777777" w:rsidR="00422431" w:rsidRPr="00BA3300" w:rsidRDefault="00422431" w:rsidP="00BA3300">
      <w:pPr>
        <w:jc w:val="both"/>
        <w:rPr>
          <w:rFonts w:ascii="Arial" w:hAnsi="Arial" w:cs="Arial"/>
          <w:b/>
        </w:rPr>
      </w:pPr>
    </w:p>
    <w:p w14:paraId="5B816227" w14:textId="77777777" w:rsidR="00422431" w:rsidRPr="00BA3300" w:rsidRDefault="00422431" w:rsidP="00BA3300">
      <w:pPr>
        <w:jc w:val="both"/>
        <w:rPr>
          <w:rFonts w:ascii="Arial" w:hAnsi="Arial" w:cs="Arial"/>
          <w:b/>
        </w:rPr>
      </w:pPr>
      <w:r w:rsidRPr="00BA3300">
        <w:rPr>
          <w:rFonts w:ascii="Arial" w:hAnsi="Arial" w:cs="Arial"/>
          <w:b/>
        </w:rPr>
        <w:t>Pre objekty</w:t>
      </w:r>
    </w:p>
    <w:p w14:paraId="26DB76A4" w14:textId="77777777" w:rsidR="00A84CF7" w:rsidRPr="00BA3300" w:rsidRDefault="00A84CF7" w:rsidP="00BA3300">
      <w:pPr>
        <w:jc w:val="both"/>
        <w:rPr>
          <w:rFonts w:ascii="Arial" w:hAnsi="Arial" w:cs="Arial"/>
        </w:rPr>
      </w:pPr>
      <w:r w:rsidRPr="00BA3300">
        <w:rPr>
          <w:rFonts w:ascii="Arial" w:hAnsi="Arial" w:cs="Arial"/>
        </w:rPr>
        <w:t>710</w:t>
      </w:r>
      <w:r w:rsidRPr="00BA3300">
        <w:rPr>
          <w:rFonts w:ascii="Arial" w:hAnsi="Arial" w:cs="Arial"/>
        </w:rPr>
        <w:tab/>
        <w:t>Preložka miestneho kábla v km 12,515 D3</w:t>
      </w:r>
    </w:p>
    <w:p w14:paraId="4C6329B3" w14:textId="77777777" w:rsidR="00A84CF7" w:rsidRPr="00BA3300" w:rsidRDefault="00A84CF7" w:rsidP="00BA3300">
      <w:pPr>
        <w:jc w:val="both"/>
        <w:rPr>
          <w:rFonts w:ascii="Arial" w:hAnsi="Arial" w:cs="Arial"/>
        </w:rPr>
      </w:pPr>
      <w:r w:rsidRPr="00BA3300">
        <w:rPr>
          <w:rFonts w:ascii="Arial" w:hAnsi="Arial" w:cs="Arial"/>
        </w:rPr>
        <w:t>712</w:t>
      </w:r>
      <w:r w:rsidRPr="00BA3300">
        <w:rPr>
          <w:rFonts w:ascii="Arial" w:hAnsi="Arial" w:cs="Arial"/>
        </w:rPr>
        <w:tab/>
        <w:t>Preložka vedení Slovak Telekom a.s. v km 11,675 D3</w:t>
      </w:r>
    </w:p>
    <w:p w14:paraId="134393BE" w14:textId="77777777" w:rsidR="00A84CF7" w:rsidRPr="00BA3300" w:rsidRDefault="00A84CF7" w:rsidP="00BA3300">
      <w:pPr>
        <w:jc w:val="both"/>
        <w:rPr>
          <w:rFonts w:ascii="Arial" w:hAnsi="Arial" w:cs="Arial"/>
        </w:rPr>
      </w:pPr>
      <w:r w:rsidRPr="00BA3300">
        <w:rPr>
          <w:rFonts w:ascii="Arial" w:hAnsi="Arial" w:cs="Arial"/>
        </w:rPr>
        <w:t>713</w:t>
      </w:r>
      <w:r w:rsidRPr="00BA3300">
        <w:rPr>
          <w:rFonts w:ascii="Arial" w:hAnsi="Arial" w:cs="Arial"/>
        </w:rPr>
        <w:tab/>
        <w:t>Preložka miestneho kábla v km 14,875 D3</w:t>
      </w:r>
    </w:p>
    <w:p w14:paraId="2287A017" w14:textId="77777777" w:rsidR="00A84CF7" w:rsidRPr="00BA3300" w:rsidRDefault="00A84CF7" w:rsidP="00BA3300">
      <w:pPr>
        <w:jc w:val="both"/>
        <w:rPr>
          <w:rFonts w:ascii="Arial" w:hAnsi="Arial" w:cs="Arial"/>
        </w:rPr>
      </w:pPr>
      <w:r w:rsidRPr="00BA3300">
        <w:rPr>
          <w:rFonts w:ascii="Arial" w:hAnsi="Arial" w:cs="Arial"/>
        </w:rPr>
        <w:t>714</w:t>
      </w:r>
      <w:r w:rsidRPr="00BA3300">
        <w:rPr>
          <w:rFonts w:ascii="Arial" w:hAnsi="Arial" w:cs="Arial"/>
        </w:rPr>
        <w:tab/>
        <w:t>Úprava OOK KNM - Horný Vadičov v km 17,910 D3</w:t>
      </w:r>
    </w:p>
    <w:p w14:paraId="48155172" w14:textId="77777777" w:rsidR="00A84CF7" w:rsidRPr="00BA3300" w:rsidRDefault="00A84CF7" w:rsidP="00BA3300">
      <w:pPr>
        <w:jc w:val="both"/>
        <w:rPr>
          <w:rFonts w:ascii="Arial" w:hAnsi="Arial" w:cs="Arial"/>
        </w:rPr>
      </w:pPr>
      <w:r w:rsidRPr="00BA3300">
        <w:rPr>
          <w:rFonts w:ascii="Arial" w:hAnsi="Arial" w:cs="Arial"/>
        </w:rPr>
        <w:t>725</w:t>
      </w:r>
      <w:r w:rsidRPr="00BA3300">
        <w:rPr>
          <w:rFonts w:ascii="Arial" w:hAnsi="Arial" w:cs="Arial"/>
        </w:rPr>
        <w:tab/>
        <w:t>Úprava POOK Snežnica v km 14,870 D3</w:t>
      </w:r>
    </w:p>
    <w:p w14:paraId="74E25A01" w14:textId="77777777" w:rsidR="00A84CF7" w:rsidRPr="00BA3300" w:rsidRDefault="00A84CF7" w:rsidP="00BA3300">
      <w:pPr>
        <w:jc w:val="both"/>
        <w:rPr>
          <w:rFonts w:ascii="Arial" w:hAnsi="Arial" w:cs="Arial"/>
        </w:rPr>
      </w:pPr>
      <w:r w:rsidRPr="00BA3300">
        <w:rPr>
          <w:rFonts w:ascii="Arial" w:hAnsi="Arial" w:cs="Arial"/>
        </w:rPr>
        <w:t>726</w:t>
      </w:r>
      <w:r w:rsidRPr="00BA3300">
        <w:rPr>
          <w:rFonts w:ascii="Arial" w:hAnsi="Arial" w:cs="Arial"/>
        </w:rPr>
        <w:tab/>
        <w:t>Ochrana POOK Brodno a miestnych káblov v km 1,820 cesty I/11</w:t>
      </w:r>
    </w:p>
    <w:p w14:paraId="2AA3BF2B" w14:textId="77777777" w:rsidR="00A84CF7" w:rsidRPr="00BA3300" w:rsidRDefault="00A84CF7" w:rsidP="00BA3300">
      <w:pPr>
        <w:jc w:val="both"/>
        <w:rPr>
          <w:rFonts w:ascii="Arial" w:hAnsi="Arial" w:cs="Arial"/>
        </w:rPr>
      </w:pPr>
      <w:r w:rsidRPr="00BA3300">
        <w:rPr>
          <w:rFonts w:ascii="Arial" w:hAnsi="Arial" w:cs="Arial"/>
        </w:rPr>
        <w:t>742</w:t>
      </w:r>
      <w:r w:rsidRPr="00BA3300">
        <w:rPr>
          <w:rFonts w:ascii="Arial" w:hAnsi="Arial" w:cs="Arial"/>
        </w:rPr>
        <w:tab/>
        <w:t xml:space="preserve">Preložka miestnych káblov v km 12,510 D3 </w:t>
      </w:r>
    </w:p>
    <w:p w14:paraId="66E99030" w14:textId="77777777" w:rsidR="00A84CF7" w:rsidRPr="00BA3300" w:rsidRDefault="00A84CF7" w:rsidP="00BA3300">
      <w:pPr>
        <w:jc w:val="both"/>
        <w:rPr>
          <w:rFonts w:ascii="Arial" w:hAnsi="Arial" w:cs="Arial"/>
        </w:rPr>
      </w:pPr>
      <w:r w:rsidRPr="00BA3300">
        <w:rPr>
          <w:rFonts w:ascii="Arial" w:hAnsi="Arial" w:cs="Arial"/>
        </w:rPr>
        <w:t>743</w:t>
      </w:r>
      <w:r w:rsidRPr="00BA3300">
        <w:rPr>
          <w:rFonts w:ascii="Arial" w:hAnsi="Arial" w:cs="Arial"/>
        </w:rPr>
        <w:tab/>
        <w:t>Preložka miestneho kábla v km 13,100  až 13,600 D3</w:t>
      </w:r>
    </w:p>
    <w:p w14:paraId="294D6ACA" w14:textId="77777777" w:rsidR="00A84CF7" w:rsidRPr="00BA3300" w:rsidRDefault="00A84CF7" w:rsidP="00BA3300">
      <w:pPr>
        <w:jc w:val="both"/>
        <w:rPr>
          <w:rFonts w:ascii="Arial" w:hAnsi="Arial" w:cs="Arial"/>
        </w:rPr>
      </w:pPr>
      <w:r w:rsidRPr="00BA3300">
        <w:rPr>
          <w:rFonts w:ascii="Arial" w:hAnsi="Arial" w:cs="Arial"/>
        </w:rPr>
        <w:t>746</w:t>
      </w:r>
      <w:r w:rsidRPr="00BA3300">
        <w:rPr>
          <w:rFonts w:ascii="Arial" w:hAnsi="Arial" w:cs="Arial"/>
        </w:rPr>
        <w:tab/>
        <w:t xml:space="preserve">Úprava TF kábla v km 1,755 preložky </w:t>
      </w:r>
      <w:proofErr w:type="spellStart"/>
      <w:r w:rsidRPr="00BA3300">
        <w:rPr>
          <w:rFonts w:ascii="Arial" w:hAnsi="Arial" w:cs="Arial"/>
        </w:rPr>
        <w:t>c.l</w:t>
      </w:r>
      <w:proofErr w:type="spellEnd"/>
      <w:r w:rsidRPr="00BA3300">
        <w:rPr>
          <w:rFonts w:ascii="Arial" w:hAnsi="Arial" w:cs="Arial"/>
        </w:rPr>
        <w:t>/11</w:t>
      </w:r>
    </w:p>
    <w:p w14:paraId="1A0689B2" w14:textId="77777777" w:rsidR="00A84CF7" w:rsidRPr="00BA3300" w:rsidRDefault="00A84CF7" w:rsidP="00BA3300">
      <w:pPr>
        <w:jc w:val="both"/>
        <w:rPr>
          <w:rFonts w:ascii="Arial" w:hAnsi="Arial" w:cs="Arial"/>
        </w:rPr>
      </w:pPr>
      <w:r w:rsidRPr="00BA3300">
        <w:rPr>
          <w:rFonts w:ascii="Arial" w:hAnsi="Arial" w:cs="Arial"/>
        </w:rPr>
        <w:t>752</w:t>
      </w:r>
      <w:r w:rsidRPr="00BA3300">
        <w:rPr>
          <w:rFonts w:ascii="Arial" w:hAnsi="Arial" w:cs="Arial"/>
        </w:rPr>
        <w:tab/>
        <w:t>Prekládka vzdušného TF vedenia v km 19,770 D3</w:t>
      </w:r>
    </w:p>
    <w:p w14:paraId="07DD41FE" w14:textId="77777777" w:rsidR="00A84CF7" w:rsidRPr="00BA3300" w:rsidRDefault="00A84CF7" w:rsidP="00BA3300">
      <w:pPr>
        <w:jc w:val="both"/>
        <w:rPr>
          <w:rFonts w:ascii="Arial" w:hAnsi="Arial" w:cs="Arial"/>
        </w:rPr>
      </w:pPr>
      <w:r w:rsidRPr="00BA3300">
        <w:rPr>
          <w:rFonts w:ascii="Arial" w:hAnsi="Arial" w:cs="Arial"/>
        </w:rPr>
        <w:t>753</w:t>
      </w:r>
      <w:r w:rsidRPr="00BA3300">
        <w:rPr>
          <w:rFonts w:ascii="Arial" w:hAnsi="Arial" w:cs="Arial"/>
        </w:rPr>
        <w:tab/>
        <w:t>Demontáž nadzemných TF káblov v km</w:t>
      </w:r>
    </w:p>
    <w:p w14:paraId="4E3955F5" w14:textId="77777777" w:rsidR="00A84CF7" w:rsidRPr="00BA3300" w:rsidRDefault="00A84CF7" w:rsidP="00BA3300">
      <w:pPr>
        <w:jc w:val="both"/>
        <w:rPr>
          <w:rFonts w:ascii="Arial" w:hAnsi="Arial" w:cs="Arial"/>
        </w:rPr>
      </w:pPr>
      <w:r w:rsidRPr="00BA3300">
        <w:rPr>
          <w:rFonts w:ascii="Arial" w:hAnsi="Arial" w:cs="Arial"/>
        </w:rPr>
        <w:t>755</w:t>
      </w:r>
      <w:r w:rsidRPr="00BA3300">
        <w:rPr>
          <w:rFonts w:ascii="Arial" w:hAnsi="Arial" w:cs="Arial"/>
        </w:rPr>
        <w:tab/>
        <w:t>Preložka TF kábla v km 17,885 D3</w:t>
      </w:r>
    </w:p>
    <w:p w14:paraId="08A38A0C" w14:textId="77777777" w:rsidR="00A84CF7" w:rsidRPr="00BA3300" w:rsidRDefault="00A84CF7" w:rsidP="00BA3300">
      <w:pPr>
        <w:jc w:val="both"/>
        <w:rPr>
          <w:rFonts w:ascii="Arial" w:hAnsi="Arial" w:cs="Arial"/>
        </w:rPr>
      </w:pPr>
      <w:r w:rsidRPr="00BA3300">
        <w:rPr>
          <w:rFonts w:ascii="Arial" w:hAnsi="Arial" w:cs="Arial"/>
        </w:rPr>
        <w:t>756</w:t>
      </w:r>
      <w:r w:rsidRPr="00BA3300">
        <w:rPr>
          <w:rFonts w:ascii="Arial" w:hAnsi="Arial" w:cs="Arial"/>
        </w:rPr>
        <w:tab/>
        <w:t>Preložka TF kábla v km 17,895 D3</w:t>
      </w:r>
    </w:p>
    <w:p w14:paraId="04F3B35F" w14:textId="77777777" w:rsidR="00A84CF7" w:rsidRPr="00BA3300" w:rsidRDefault="00A84CF7" w:rsidP="00BA3300">
      <w:pPr>
        <w:jc w:val="both"/>
        <w:rPr>
          <w:rFonts w:ascii="Arial" w:hAnsi="Arial" w:cs="Arial"/>
        </w:rPr>
      </w:pPr>
      <w:r w:rsidRPr="00BA3300">
        <w:rPr>
          <w:rFonts w:ascii="Arial" w:hAnsi="Arial" w:cs="Arial"/>
        </w:rPr>
        <w:t>759</w:t>
      </w:r>
      <w:r w:rsidRPr="00BA3300">
        <w:rPr>
          <w:rFonts w:ascii="Arial" w:hAnsi="Arial" w:cs="Arial"/>
        </w:rPr>
        <w:tab/>
        <w:t>Preložka optického a TF kábla pre ČSPL v Radoli</w:t>
      </w:r>
    </w:p>
    <w:p w14:paraId="14350228" w14:textId="77777777" w:rsidR="00A84CF7" w:rsidRPr="00BA3300" w:rsidRDefault="00A84CF7" w:rsidP="00BA3300">
      <w:pPr>
        <w:jc w:val="both"/>
        <w:rPr>
          <w:rFonts w:ascii="Arial" w:hAnsi="Arial" w:cs="Arial"/>
        </w:rPr>
      </w:pPr>
      <w:r w:rsidRPr="00BA3300">
        <w:rPr>
          <w:rFonts w:ascii="Arial" w:hAnsi="Arial" w:cs="Arial"/>
        </w:rPr>
        <w:t>781</w:t>
      </w:r>
      <w:r w:rsidRPr="00BA3300">
        <w:rPr>
          <w:rFonts w:ascii="Arial" w:hAnsi="Arial" w:cs="Arial"/>
        </w:rPr>
        <w:tab/>
        <w:t>Úprava DOK v km 19,730 D3</w:t>
      </w:r>
    </w:p>
    <w:p w14:paraId="50A06650" w14:textId="77777777" w:rsidR="00A84CF7" w:rsidRPr="00BA3300" w:rsidRDefault="00A84CF7" w:rsidP="00BA3300">
      <w:pPr>
        <w:jc w:val="both"/>
        <w:rPr>
          <w:rFonts w:ascii="Arial" w:hAnsi="Arial" w:cs="Arial"/>
        </w:rPr>
      </w:pPr>
      <w:r w:rsidRPr="00BA3300">
        <w:rPr>
          <w:rFonts w:ascii="Arial" w:hAnsi="Arial" w:cs="Arial"/>
        </w:rPr>
        <w:t>782</w:t>
      </w:r>
      <w:r w:rsidRPr="00BA3300">
        <w:rPr>
          <w:rFonts w:ascii="Arial" w:hAnsi="Arial" w:cs="Arial"/>
        </w:rPr>
        <w:tab/>
        <w:t>Preložka DK a DKK v km 11,600-13,600 D3</w:t>
      </w:r>
    </w:p>
    <w:p w14:paraId="2E5B6BB1" w14:textId="3481E43A" w:rsidR="00422431" w:rsidRPr="00BA3300" w:rsidRDefault="00A84CF7" w:rsidP="00BA3300">
      <w:pPr>
        <w:jc w:val="both"/>
        <w:rPr>
          <w:rFonts w:ascii="Arial" w:hAnsi="Arial" w:cs="Arial"/>
        </w:rPr>
      </w:pPr>
      <w:r w:rsidRPr="00BA3300">
        <w:rPr>
          <w:rFonts w:ascii="Arial" w:hAnsi="Arial" w:cs="Arial"/>
        </w:rPr>
        <w:t>787</w:t>
      </w:r>
      <w:r w:rsidRPr="00BA3300">
        <w:rPr>
          <w:rFonts w:ascii="Arial" w:hAnsi="Arial" w:cs="Arial"/>
        </w:rPr>
        <w:tab/>
        <w:t>Úprava DOK v km 1,0-3,1 cesty I/11</w:t>
      </w:r>
    </w:p>
    <w:p w14:paraId="7E9F460C" w14:textId="77777777" w:rsidR="00A84CF7" w:rsidRPr="00BA3300" w:rsidRDefault="00A84CF7" w:rsidP="00BA3300">
      <w:pPr>
        <w:jc w:val="both"/>
        <w:rPr>
          <w:rFonts w:ascii="Arial" w:hAnsi="Arial" w:cs="Arial"/>
          <w:b/>
        </w:rPr>
      </w:pPr>
    </w:p>
    <w:p w14:paraId="043F3E18"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93DDB90" w14:textId="703AB4CF" w:rsidR="00422431" w:rsidRDefault="00A84CF7" w:rsidP="00BA3300">
      <w:pPr>
        <w:jc w:val="both"/>
        <w:rPr>
          <w:rFonts w:ascii="Arial" w:hAnsi="Arial" w:cs="Arial"/>
          <w:b/>
        </w:rPr>
      </w:pPr>
      <w:r w:rsidRPr="00BA3300">
        <w:rPr>
          <w:rFonts w:ascii="Arial" w:hAnsi="Arial" w:cs="Arial"/>
          <w:b/>
        </w:rPr>
        <w:t xml:space="preserve">Ladislav </w:t>
      </w:r>
      <w:proofErr w:type="spellStart"/>
      <w:r w:rsidRPr="00BA3300">
        <w:rPr>
          <w:rFonts w:ascii="Arial" w:hAnsi="Arial" w:cs="Arial"/>
          <w:b/>
        </w:rPr>
        <w:t>Hrádil</w:t>
      </w:r>
      <w:proofErr w:type="spellEnd"/>
      <w:r w:rsidRPr="00BA3300">
        <w:rPr>
          <w:rFonts w:ascii="Arial" w:hAnsi="Arial" w:cs="Arial"/>
          <w:b/>
        </w:rPr>
        <w:t xml:space="preserve">, </w:t>
      </w:r>
      <w:hyperlink r:id="rId10" w:history="1">
        <w:r w:rsidRPr="00BA3300">
          <w:rPr>
            <w:rStyle w:val="Hypertextovprepojenie"/>
            <w:rFonts w:ascii="Arial" w:hAnsi="Arial" w:cs="Arial"/>
            <w:b/>
            <w:color w:val="auto"/>
          </w:rPr>
          <w:t>hradil@suptel.sk</w:t>
        </w:r>
      </w:hyperlink>
      <w:r w:rsidRPr="00BA3300">
        <w:rPr>
          <w:rFonts w:ascii="Arial" w:hAnsi="Arial" w:cs="Arial"/>
          <w:b/>
        </w:rPr>
        <w:t>, 0907 777</w:t>
      </w:r>
      <w:r w:rsidR="0086226E">
        <w:rPr>
          <w:rFonts w:ascii="Arial" w:hAnsi="Arial" w:cs="Arial"/>
          <w:b/>
        </w:rPr>
        <w:t> </w:t>
      </w:r>
      <w:r w:rsidRPr="00BA3300">
        <w:rPr>
          <w:rFonts w:ascii="Arial" w:hAnsi="Arial" w:cs="Arial"/>
          <w:b/>
        </w:rPr>
        <w:t>474</w:t>
      </w:r>
      <w:r w:rsidR="00422431" w:rsidRPr="00BA3300">
        <w:rPr>
          <w:rFonts w:ascii="Arial" w:hAnsi="Arial" w:cs="Arial"/>
          <w:b/>
        </w:rPr>
        <w:t>.</w:t>
      </w:r>
    </w:p>
    <w:p w14:paraId="3B84470E" w14:textId="77777777" w:rsidR="0086226E" w:rsidRPr="00BA3300" w:rsidRDefault="0086226E" w:rsidP="00BA3300">
      <w:pPr>
        <w:jc w:val="both"/>
        <w:rPr>
          <w:rFonts w:ascii="Arial" w:hAnsi="Arial" w:cs="Arial"/>
          <w:b/>
        </w:rPr>
      </w:pPr>
    </w:p>
    <w:p w14:paraId="23A7FCFB" w14:textId="7960C203" w:rsidR="00422431" w:rsidRDefault="00422431" w:rsidP="00BA3300">
      <w:pPr>
        <w:pStyle w:val="Nadpis2"/>
        <w:tabs>
          <w:tab w:val="clear" w:pos="825"/>
        </w:tabs>
        <w:spacing w:before="0"/>
        <w:jc w:val="both"/>
        <w:rPr>
          <w:szCs w:val="24"/>
        </w:rPr>
      </w:pPr>
      <w:bookmarkStart w:id="19" w:name="_Toc175218342"/>
      <w:r w:rsidRPr="00BA3300">
        <w:rPr>
          <w:szCs w:val="24"/>
        </w:rPr>
        <w:t>2.7</w:t>
      </w:r>
      <w:r w:rsidRPr="00BA3300">
        <w:rPr>
          <w:szCs w:val="24"/>
        </w:rPr>
        <w:tab/>
        <w:t>Ocenený súpis prác</w:t>
      </w:r>
      <w:bookmarkEnd w:id="19"/>
    </w:p>
    <w:p w14:paraId="24D17A8D" w14:textId="77777777" w:rsidR="0086226E" w:rsidRPr="00BA3300" w:rsidRDefault="0086226E" w:rsidP="00BA3300"/>
    <w:p w14:paraId="7EA0E6D9" w14:textId="48CC537F" w:rsidR="00422431" w:rsidRDefault="00422431" w:rsidP="00BA3300">
      <w:pPr>
        <w:pStyle w:val="Zarkazkladnhotextu3"/>
        <w:tabs>
          <w:tab w:val="clear" w:pos="425"/>
          <w:tab w:val="clear" w:pos="825"/>
        </w:tabs>
        <w:spacing w:before="0"/>
        <w:ind w:left="0" w:firstLine="0"/>
        <w:rPr>
          <w:rFonts w:cs="Arial"/>
          <w:sz w:val="24"/>
        </w:rPr>
      </w:pPr>
      <w:r w:rsidRPr="00BA3300">
        <w:rPr>
          <w:rFonts w:cs="Arial"/>
          <w:sz w:val="24"/>
        </w:rPr>
        <w:t>Ocenený súpis prác slúži na výpočet ceny objektov stavby. Ocenený výpis objektov je uvedený v časti Rekapitulácia objektov a Ocenený súpis prác</w:t>
      </w:r>
      <w:r w:rsidR="00580895" w:rsidRPr="00BA3300">
        <w:rPr>
          <w:rFonts w:cs="Arial"/>
          <w:sz w:val="24"/>
        </w:rPr>
        <w:t>.</w:t>
      </w:r>
    </w:p>
    <w:p w14:paraId="61ABFFC2"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65868278" w14:textId="308AF37D" w:rsidR="00914E57" w:rsidRDefault="00914E57" w:rsidP="00BA3300">
      <w:pPr>
        <w:pStyle w:val="Nadpis2"/>
        <w:tabs>
          <w:tab w:val="clear" w:pos="825"/>
        </w:tabs>
        <w:spacing w:before="0"/>
        <w:jc w:val="both"/>
        <w:rPr>
          <w:szCs w:val="24"/>
        </w:rPr>
      </w:pPr>
      <w:r w:rsidRPr="00BA3300">
        <w:rPr>
          <w:szCs w:val="24"/>
        </w:rPr>
        <w:t>2.8</w:t>
      </w:r>
      <w:r w:rsidRPr="00BA3300">
        <w:rPr>
          <w:szCs w:val="24"/>
        </w:rPr>
        <w:tab/>
        <w:t>Rekapitulácia</w:t>
      </w:r>
    </w:p>
    <w:p w14:paraId="5DABC612" w14:textId="77777777" w:rsidR="0086226E" w:rsidRPr="00BA3300" w:rsidRDefault="0086226E" w:rsidP="00BA3300"/>
    <w:p w14:paraId="6613883B" w14:textId="7EDB3453" w:rsidR="00914E57" w:rsidRDefault="00914E57" w:rsidP="00BA3300">
      <w:pPr>
        <w:pStyle w:val="Zarkazkladnhotextu3"/>
        <w:tabs>
          <w:tab w:val="clear" w:pos="425"/>
          <w:tab w:val="clear" w:pos="825"/>
        </w:tabs>
        <w:spacing w:before="0"/>
        <w:ind w:left="0" w:firstLine="0"/>
        <w:rPr>
          <w:rFonts w:cs="Arial"/>
          <w:sz w:val="24"/>
        </w:rPr>
      </w:pPr>
      <w:r w:rsidRPr="00BA3300">
        <w:rPr>
          <w:rFonts w:cs="Arial"/>
          <w:sz w:val="24"/>
        </w:rPr>
        <w:t>Obsahuje ceny objektov stavby a všeobecných položiek, ktoré vznikli rozpočtom z Oceneného súpisu prác.</w:t>
      </w:r>
    </w:p>
    <w:p w14:paraId="3A7357F4"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4B6F1894" w14:textId="334040AB" w:rsidR="00323C82" w:rsidRPr="00BA3300" w:rsidRDefault="00D90631" w:rsidP="00BA3300">
      <w:pPr>
        <w:pStyle w:val="Nadpis2"/>
        <w:tabs>
          <w:tab w:val="clear" w:pos="825"/>
        </w:tabs>
        <w:spacing w:before="0"/>
        <w:jc w:val="both"/>
        <w:rPr>
          <w:szCs w:val="24"/>
        </w:rPr>
      </w:pPr>
      <w:bookmarkStart w:id="20" w:name="_Toc175218343"/>
      <w:r w:rsidRPr="00BA3300">
        <w:rPr>
          <w:szCs w:val="24"/>
        </w:rPr>
        <w:t>2.</w:t>
      </w:r>
      <w:r w:rsidR="00914E57" w:rsidRPr="00BA3300">
        <w:rPr>
          <w:szCs w:val="24"/>
        </w:rPr>
        <w:t>9</w:t>
      </w:r>
      <w:r w:rsidRPr="00BA3300">
        <w:rPr>
          <w:szCs w:val="24"/>
        </w:rPr>
        <w:tab/>
        <w:t>Všeobecné položky v procese verejného obstarávania</w:t>
      </w:r>
      <w:bookmarkEnd w:id="20"/>
    </w:p>
    <w:p w14:paraId="0A792F52" w14:textId="69726025"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všetkých </w:t>
      </w:r>
      <w:r w:rsidR="00E72572" w:rsidRPr="00BA3300">
        <w:rPr>
          <w:rFonts w:cs="Arial"/>
          <w:sz w:val="24"/>
          <w:szCs w:val="24"/>
        </w:rPr>
        <w:t>V</w:t>
      </w:r>
      <w:r w:rsidRPr="00BA3300">
        <w:rPr>
          <w:rFonts w:cs="Arial"/>
          <w:sz w:val="24"/>
          <w:szCs w:val="24"/>
        </w:rPr>
        <w:t>šeobecných položkách Zhotoviteľ bude mať nárok na platbu  odsúhlasenú</w:t>
      </w:r>
      <w:r w:rsidR="00F9144D" w:rsidRPr="00BA3300">
        <w:rPr>
          <w:rFonts w:cs="Arial"/>
          <w:sz w:val="24"/>
          <w:szCs w:val="24"/>
        </w:rPr>
        <w:t xml:space="preserve"> Stavebnotechnickým</w:t>
      </w:r>
      <w:r w:rsidRPr="00BA3300">
        <w:rPr>
          <w:rFonts w:cs="Arial"/>
          <w:sz w:val="24"/>
          <w:szCs w:val="24"/>
        </w:rPr>
        <w:t xml:space="preserve"> dozorom  maximálne do výšky </w:t>
      </w:r>
      <w:r w:rsidR="00F9144D" w:rsidRPr="00BA3300">
        <w:rPr>
          <w:rFonts w:cs="Arial"/>
          <w:sz w:val="24"/>
          <w:szCs w:val="24"/>
        </w:rPr>
        <w:t>uvedenej v Ponuke</w:t>
      </w:r>
      <w:r w:rsidRPr="00BA3300">
        <w:rPr>
          <w:rFonts w:cs="Arial"/>
          <w:sz w:val="24"/>
          <w:szCs w:val="24"/>
        </w:rPr>
        <w:t>.</w:t>
      </w:r>
    </w:p>
    <w:p w14:paraId="42561D18" w14:textId="13D3897C" w:rsidR="00BF2723" w:rsidRDefault="00914E57" w:rsidP="00BA3300">
      <w:pPr>
        <w:tabs>
          <w:tab w:val="left" w:pos="-567"/>
          <w:tab w:val="left" w:pos="0"/>
        </w:tabs>
        <w:jc w:val="both"/>
        <w:rPr>
          <w:rFonts w:ascii="Arial" w:hAnsi="Arial" w:cs="Arial"/>
        </w:rPr>
      </w:pPr>
      <w:r w:rsidRPr="00BA3300">
        <w:rPr>
          <w:rFonts w:ascii="Arial" w:hAnsi="Arial" w:cs="Arial"/>
        </w:rPr>
        <w:t>Popis všeobecných položiek v procese obstarávania stavieb uvedených v</w:t>
      </w:r>
      <w:r w:rsidR="00713562" w:rsidRPr="00BA3300">
        <w:rPr>
          <w:rFonts w:ascii="Arial" w:hAnsi="Arial" w:cs="Arial"/>
        </w:rPr>
        <w:t> </w:t>
      </w:r>
      <w:r w:rsidRPr="00BA3300">
        <w:rPr>
          <w:rFonts w:ascii="Arial" w:hAnsi="Arial" w:cs="Arial"/>
        </w:rPr>
        <w:t>Zv</w:t>
      </w:r>
      <w:r w:rsidR="00713562" w:rsidRPr="00BA3300">
        <w:rPr>
          <w:rFonts w:ascii="Arial" w:hAnsi="Arial" w:cs="Arial"/>
        </w:rPr>
        <w:t>äzok 4 časť 4.2.1-9</w:t>
      </w:r>
      <w:r w:rsidRPr="00BA3300">
        <w:rPr>
          <w:rFonts w:ascii="Arial" w:hAnsi="Arial" w:cs="Arial"/>
        </w:rPr>
        <w:t xml:space="preserve"> Rozpočet (4.2.</w:t>
      </w:r>
      <w:r w:rsidR="00713562" w:rsidRPr="00BA3300">
        <w:rPr>
          <w:rFonts w:ascii="Arial" w:hAnsi="Arial" w:cs="Arial"/>
        </w:rPr>
        <w:t>1</w:t>
      </w:r>
      <w:r w:rsidRPr="00BA3300">
        <w:rPr>
          <w:rFonts w:ascii="Arial" w:hAnsi="Arial" w:cs="Arial"/>
        </w:rPr>
        <w:t xml:space="preserve"> </w:t>
      </w:r>
      <w:r w:rsidR="00713562" w:rsidRPr="00BA3300">
        <w:rPr>
          <w:rFonts w:ascii="Arial" w:hAnsi="Arial" w:cs="Arial"/>
        </w:rPr>
        <w:t>Rekapitulácia</w:t>
      </w:r>
      <w:r w:rsidR="00584ED0">
        <w:rPr>
          <w:rFonts w:ascii="Arial" w:hAnsi="Arial" w:cs="Arial"/>
        </w:rPr>
        <w:t xml:space="preserve"> a 4.2.6 Súpis prác</w:t>
      </w:r>
      <w:r w:rsidRPr="00BA3300">
        <w:rPr>
          <w:rFonts w:ascii="Arial" w:hAnsi="Arial" w:cs="Arial"/>
        </w:rPr>
        <w:t>)</w:t>
      </w:r>
      <w:r w:rsidR="000A3EE2" w:rsidRPr="00BA3300">
        <w:rPr>
          <w:rFonts w:ascii="Arial" w:hAnsi="Arial" w:cs="Arial"/>
        </w:rPr>
        <w:t>:</w:t>
      </w:r>
    </w:p>
    <w:p w14:paraId="65802150" w14:textId="77777777" w:rsidR="0086226E" w:rsidRPr="00BA3300" w:rsidRDefault="0086226E" w:rsidP="00BA3300">
      <w:pPr>
        <w:tabs>
          <w:tab w:val="left" w:pos="-567"/>
          <w:tab w:val="left" w:pos="0"/>
        </w:tabs>
        <w:jc w:val="both"/>
        <w:rPr>
          <w:rFonts w:ascii="Arial" w:hAnsi="Arial" w:cs="Arial"/>
        </w:rPr>
      </w:pPr>
    </w:p>
    <w:p w14:paraId="775FA35E" w14:textId="7E5F5B9D" w:rsidR="000A3EE2" w:rsidRPr="00BA3300" w:rsidRDefault="000A3EE2" w:rsidP="00BA3300">
      <w:pPr>
        <w:pStyle w:val="Odsekzoznamu"/>
        <w:tabs>
          <w:tab w:val="left" w:pos="-567"/>
          <w:tab w:val="left" w:pos="0"/>
        </w:tabs>
        <w:rPr>
          <w:rFonts w:ascii="Arial" w:hAnsi="Arial" w:cs="Arial"/>
        </w:rPr>
      </w:pPr>
      <w:r w:rsidRPr="00BA3300">
        <w:rPr>
          <w:rFonts w:ascii="Arial" w:hAnsi="Arial" w:cs="Arial"/>
          <w:b/>
        </w:rPr>
        <w:t>00000101</w:t>
      </w:r>
      <w:r w:rsidRPr="00BA3300">
        <w:rPr>
          <w:rFonts w:ascii="Arial" w:hAnsi="Arial" w:cs="Arial"/>
          <w:b/>
        </w:rPr>
        <w:tab/>
        <w:t xml:space="preserve">Zariadenie staveniska - zriadenie </w:t>
      </w:r>
    </w:p>
    <w:p w14:paraId="22A6693E" w14:textId="10513EF0"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lastRenderedPageBreak/>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zariadenia Staveniska. Rozsah zariadenia je navrhovaný v POV a jeho presné umiestnenie, rozsah, napojenie na verejné komunikácie, napojenie na inžinierske siete si určí uchádzač. Náklady sa uvádzajú jednou sumou.</w:t>
      </w:r>
    </w:p>
    <w:p w14:paraId="20D0FBCC" w14:textId="32F6B1D9" w:rsidR="002F3C82" w:rsidRPr="00BA3300" w:rsidRDefault="002F3C82" w:rsidP="00BA3300">
      <w:pPr>
        <w:pStyle w:val="Odsekzoznamu"/>
        <w:spacing w:line="280" w:lineRule="exact"/>
        <w:ind w:left="0"/>
        <w:jc w:val="both"/>
        <w:rPr>
          <w:rFonts w:ascii="Arial" w:hAnsi="Arial" w:cs="Arial"/>
        </w:rPr>
      </w:pPr>
      <w:r w:rsidRPr="00BA3300">
        <w:rPr>
          <w:rFonts w:ascii="Arial" w:hAnsi="Arial" w:cs="Arial"/>
        </w:rPr>
        <w:t xml:space="preserve">Zariadenie staveniska je majetkom zhotoviteľa, všetky povolenia (povolenie na čerpanie, vypúšťanie vôd, odber elektrickej energie a pod.) ako aj stavebné povolenie (mimo rozsahu uvedeného v POV DSP) a kolaudačné rozhodnutie si zhotoviteľ zabezpečuje sám. V rámci zriadenia zariadenia staveniska zhotoviteľ je povinný uvažovať aj </w:t>
      </w:r>
      <w:r w:rsidR="00580895" w:rsidRPr="00BA3300">
        <w:rPr>
          <w:rFonts w:ascii="Arial" w:hAnsi="Arial" w:cs="Arial"/>
        </w:rPr>
        <w:t xml:space="preserve">s </w:t>
      </w:r>
      <w:r w:rsidRPr="00BA3300">
        <w:rPr>
          <w:rFonts w:ascii="Arial" w:hAnsi="Arial" w:cs="Arial"/>
        </w:rPr>
        <w:t xml:space="preserve">pripojovacími poplatkami energetickým spoločnostiam pri napojení na elektrickú sieť v rámci stanovených pripojovacích podmienok, ktoré si zhotoviteľa zabezpečí na vlastné náklady v rámci prípravy ZS. </w:t>
      </w:r>
    </w:p>
    <w:p w14:paraId="3F7120CA" w14:textId="197BD483" w:rsidR="00610E9D" w:rsidRPr="00BA3300" w:rsidRDefault="00BC0A33" w:rsidP="00BA3300">
      <w:pPr>
        <w:pStyle w:val="Odsekzoznamu"/>
        <w:spacing w:line="280" w:lineRule="exact"/>
        <w:ind w:left="0"/>
        <w:jc w:val="both"/>
        <w:rPr>
          <w:rFonts w:ascii="Arial" w:hAnsi="Arial" w:cs="Arial"/>
        </w:rPr>
      </w:pPr>
      <w:r w:rsidRPr="00BA3300">
        <w:rPr>
          <w:rFonts w:ascii="Arial" w:hAnsi="Arial" w:cs="Arial"/>
        </w:rPr>
        <w:t>Pred začatím prác zhotoviteľ predloží verejnému obstarávateľovi (Obstarávateľovi) a Stavebnotechnickému dozoru vecný a finančný rozpis jednotlivých častí zariadenia staveniska. O výške nákladov rozhodne Stavebnotechnický dozor v súlade s predloženým rozpisom ZS, skutočne vybudovaným ZS a skutočne vynaloženými nákladmi, preukázanými cenovými dokladmi (faktúrou alebo iným dokladom o zaplatení) maximálne do výšky uvedenej v ponuke.</w:t>
      </w:r>
    </w:p>
    <w:p w14:paraId="5D8E8BC4" w14:textId="77777777" w:rsidR="00422431" w:rsidRPr="00BA3300" w:rsidRDefault="00422431" w:rsidP="00BA3300">
      <w:pPr>
        <w:pStyle w:val="Odsekzoznamu"/>
        <w:spacing w:line="280" w:lineRule="exact"/>
        <w:ind w:left="0"/>
        <w:jc w:val="both"/>
        <w:rPr>
          <w:rFonts w:ascii="Arial" w:hAnsi="Arial" w:cs="Arial"/>
        </w:rPr>
      </w:pPr>
    </w:p>
    <w:p w14:paraId="5AB19DA2" w14:textId="662A6873"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00000102</w:t>
      </w:r>
      <w:r w:rsidRPr="00BA3300">
        <w:rPr>
          <w:rFonts w:ascii="Arial" w:hAnsi="Arial" w:cs="Arial"/>
          <w:b/>
        </w:rPr>
        <w:tab/>
        <w:t>Zariadenie staveniska - prevádzka</w:t>
      </w:r>
    </w:p>
    <w:p w14:paraId="05CB0996" w14:textId="07A25927" w:rsidR="00610E9D" w:rsidRPr="00BA3300" w:rsidRDefault="000A3EE2" w:rsidP="00BA3300">
      <w:pPr>
        <w:jc w:val="both"/>
        <w:rPr>
          <w:rFonts w:ascii="Arial" w:hAnsi="Arial" w:cs="Arial"/>
        </w:rPr>
      </w:pPr>
      <w:r w:rsidRPr="00BA3300">
        <w:rPr>
          <w:rFonts w:ascii="Arial" w:hAnsi="Arial" w:cs="Arial"/>
        </w:rPr>
        <w:t xml:space="preserve">Obsahuje náklady na prevádzku, zabezpečenie energií, strážnu službu a údržbu zariadení staveniska, prístupových ciest, dočasného premostenia, dočasných oplotení </w:t>
      </w:r>
      <w:r w:rsidR="00097121" w:rsidRPr="00BA3300">
        <w:rPr>
          <w:rFonts w:ascii="Arial" w:hAnsi="Arial" w:cs="Arial"/>
        </w:rPr>
        <w:t>Z</w:t>
      </w:r>
      <w:r w:rsidRPr="00BA3300">
        <w:rPr>
          <w:rFonts w:ascii="Arial" w:hAnsi="Arial" w:cs="Arial"/>
        </w:rPr>
        <w:t xml:space="preserve">hotoviteľa v zmysle požiadaviek </w:t>
      </w:r>
      <w:r w:rsidR="00781787" w:rsidRPr="00BA3300">
        <w:rPr>
          <w:rFonts w:ascii="Arial" w:hAnsi="Arial" w:cs="Arial"/>
        </w:rPr>
        <w:t xml:space="preserve">Zväzku 3 časti 3 </w:t>
      </w:r>
      <w:r w:rsidRPr="00BA3300">
        <w:rPr>
          <w:rFonts w:ascii="Arial" w:hAnsi="Arial" w:cs="Arial"/>
        </w:rPr>
        <w:t xml:space="preserve">ZTKP. Rozsah tejto položky určí uchádzač. Uvádzajú sa náklady na </w:t>
      </w:r>
      <w:r w:rsidR="00781C60" w:rsidRPr="00BA3300">
        <w:rPr>
          <w:rFonts w:ascii="Arial" w:hAnsi="Arial" w:cs="Arial"/>
        </w:rPr>
        <w:t xml:space="preserve">1 </w:t>
      </w:r>
      <w:r w:rsidRPr="00BA3300">
        <w:rPr>
          <w:rFonts w:ascii="Arial" w:hAnsi="Arial" w:cs="Arial"/>
        </w:rPr>
        <w:t>mesiac.</w:t>
      </w:r>
    </w:p>
    <w:p w14:paraId="56AB3D4D" w14:textId="77777777" w:rsidR="00610E9D" w:rsidRPr="00BA3300" w:rsidRDefault="00610E9D" w:rsidP="00BA3300">
      <w:pPr>
        <w:jc w:val="both"/>
        <w:rPr>
          <w:rFonts w:ascii="Arial" w:hAnsi="Arial" w:cs="Arial"/>
        </w:rPr>
      </w:pPr>
    </w:p>
    <w:p w14:paraId="77FF7253" w14:textId="4B459966"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00000103</w:t>
      </w:r>
      <w:r w:rsidRPr="00BA3300">
        <w:rPr>
          <w:rFonts w:ascii="Arial" w:hAnsi="Arial" w:cs="Arial"/>
          <w:b/>
        </w:rPr>
        <w:tab/>
        <w:t xml:space="preserve">Zariadenie staveniska </w:t>
      </w:r>
      <w:r w:rsidR="00ED128E" w:rsidRPr="00BA3300">
        <w:rPr>
          <w:rFonts w:ascii="Arial" w:hAnsi="Arial" w:cs="Arial"/>
          <w:b/>
        </w:rPr>
        <w:t>–</w:t>
      </w:r>
      <w:r w:rsidRPr="00BA3300">
        <w:rPr>
          <w:rFonts w:ascii="Arial" w:hAnsi="Arial" w:cs="Arial"/>
          <w:b/>
        </w:rPr>
        <w:t xml:space="preserve"> odstránenie</w:t>
      </w:r>
    </w:p>
    <w:p w14:paraId="0E30BB0C" w14:textId="317A452E" w:rsidR="00610E9D" w:rsidRPr="00BA3300" w:rsidRDefault="002F3C82" w:rsidP="00BA3300">
      <w:pPr>
        <w:pStyle w:val="Odsekzoznamu"/>
        <w:ind w:left="0"/>
        <w:jc w:val="both"/>
        <w:rPr>
          <w:rFonts w:ascii="Arial" w:hAnsi="Arial" w:cs="Arial"/>
        </w:rPr>
      </w:pPr>
      <w:r w:rsidRPr="00BA3300">
        <w:rPr>
          <w:rFonts w:ascii="Arial" w:hAnsi="Arial" w:cs="Arial"/>
        </w:rPr>
        <w:t xml:space="preserve">Náklady spojené s odstránením zariadenia Staveniska, jeho odvozom, likvidáciou odpadov v rámci zariadenia </w:t>
      </w:r>
      <w:r w:rsidR="002E3DAC" w:rsidRPr="00BA3300">
        <w:rPr>
          <w:rFonts w:ascii="Arial" w:hAnsi="Arial" w:cs="Arial"/>
        </w:rPr>
        <w:t>staveniska</w:t>
      </w:r>
      <w:r w:rsidRPr="00BA3300">
        <w:rPr>
          <w:rFonts w:ascii="Arial" w:hAnsi="Arial" w:cs="Arial"/>
        </w:rPr>
        <w:t xml:space="preserve">, odstránenie napojení na verejné komunikácie, prípojok inžinierskych sietí, odstránenie dočasného premostenia a oplotenia. Platby budú podľa skutočne preukázaných oprávnených nákladov priamo súvisiacich s položkou </w:t>
      </w:r>
      <w:r w:rsidR="00820E8F" w:rsidRPr="00BA3300">
        <w:rPr>
          <w:rFonts w:ascii="Arial" w:hAnsi="Arial" w:cs="Arial"/>
        </w:rPr>
        <w:t>00000</w:t>
      </w:r>
      <w:r w:rsidRPr="00BA3300">
        <w:rPr>
          <w:rFonts w:ascii="Arial" w:hAnsi="Arial" w:cs="Arial"/>
        </w:rPr>
        <w:t>101.  O výške týchto nákladov rozhodne stavebn</w:t>
      </w:r>
      <w:r w:rsidR="00526B8C">
        <w:rPr>
          <w:rFonts w:ascii="Arial" w:hAnsi="Arial" w:cs="Arial"/>
        </w:rPr>
        <w:t>otechnický</w:t>
      </w:r>
      <w:r w:rsidRPr="00BA3300">
        <w:rPr>
          <w:rFonts w:ascii="Arial" w:hAnsi="Arial" w:cs="Arial"/>
        </w:rPr>
        <w:t xml:space="preserve"> dozor v súlade s predloženým rozpisom zariadenia staveniska a</w:t>
      </w:r>
      <w:r w:rsidR="007D4853" w:rsidRPr="00BA3300">
        <w:rPr>
          <w:rFonts w:ascii="Arial" w:hAnsi="Arial" w:cs="Arial"/>
        </w:rPr>
        <w:t> </w:t>
      </w:r>
      <w:r w:rsidRPr="00BA3300">
        <w:rPr>
          <w:rFonts w:ascii="Arial" w:hAnsi="Arial" w:cs="Arial"/>
        </w:rPr>
        <w:t>skutočne</w:t>
      </w:r>
      <w:r w:rsidR="007D4853" w:rsidRPr="00BA3300">
        <w:rPr>
          <w:rFonts w:ascii="Arial" w:hAnsi="Arial" w:cs="Arial"/>
        </w:rPr>
        <w:t xml:space="preserve"> </w:t>
      </w:r>
      <w:r w:rsidRPr="00BA3300">
        <w:rPr>
          <w:rFonts w:ascii="Arial" w:hAnsi="Arial" w:cs="Arial"/>
        </w:rPr>
        <w:t>odstráneným zariadením staveniska.</w:t>
      </w:r>
      <w:r w:rsidR="00D36DDD" w:rsidRPr="00BA3300">
        <w:rPr>
          <w:rFonts w:ascii="Arial" w:hAnsi="Arial" w:cs="Arial"/>
        </w:rPr>
        <w:t xml:space="preserve"> </w:t>
      </w:r>
      <w:r w:rsidR="002E3DAC" w:rsidRPr="00BA3300">
        <w:rPr>
          <w:rFonts w:ascii="Arial" w:hAnsi="Arial" w:cs="Arial"/>
        </w:rPr>
        <w:t>Náklady sa uvádzajú jednou sumou.</w:t>
      </w:r>
    </w:p>
    <w:p w14:paraId="6634AEC2" w14:textId="77777777" w:rsidR="00422431" w:rsidRPr="00BA3300" w:rsidRDefault="00422431" w:rsidP="00BA3300">
      <w:pPr>
        <w:pStyle w:val="Odsekzoznamu"/>
        <w:ind w:left="0"/>
        <w:jc w:val="both"/>
        <w:rPr>
          <w:rFonts w:ascii="Arial" w:hAnsi="Arial" w:cs="Arial"/>
        </w:rPr>
      </w:pPr>
    </w:p>
    <w:p w14:paraId="081C1FD2" w14:textId="64914848" w:rsidR="00B719DE" w:rsidRPr="00BA3300" w:rsidRDefault="00B903E9" w:rsidP="00BA3300">
      <w:pPr>
        <w:pStyle w:val="Odsekzoznamu"/>
        <w:tabs>
          <w:tab w:val="left" w:pos="-567"/>
          <w:tab w:val="left" w:pos="0"/>
        </w:tabs>
        <w:rPr>
          <w:rFonts w:ascii="Arial" w:hAnsi="Arial" w:cs="Arial"/>
          <w:b/>
        </w:rPr>
      </w:pPr>
      <w:r w:rsidRPr="00BA3300">
        <w:rPr>
          <w:rFonts w:ascii="Arial" w:hAnsi="Arial" w:cs="Arial"/>
          <w:b/>
        </w:rPr>
        <w:t>00000104</w:t>
      </w:r>
      <w:r w:rsidRPr="00BA3300">
        <w:rPr>
          <w:rFonts w:ascii="Arial" w:hAnsi="Arial" w:cs="Arial"/>
          <w:b/>
        </w:rPr>
        <w:tab/>
      </w:r>
      <w:r w:rsidR="00B719DE" w:rsidRPr="00BA3300">
        <w:rPr>
          <w:rFonts w:ascii="Arial" w:hAnsi="Arial" w:cs="Arial"/>
          <w:b/>
        </w:rPr>
        <w:t xml:space="preserve">Dopravné značenie - dočasné (prenosné)   </w:t>
      </w:r>
    </w:p>
    <w:p w14:paraId="78E1D111" w14:textId="7A42E2BD" w:rsidR="008667CF" w:rsidRPr="00BA3300" w:rsidRDefault="008667CF" w:rsidP="00BA3300">
      <w:pPr>
        <w:jc w:val="both"/>
        <w:rPr>
          <w:rFonts w:ascii="Arial" w:hAnsi="Arial" w:cs="Arial"/>
        </w:rPr>
      </w:pPr>
      <w:r w:rsidRPr="00BA3300">
        <w:rPr>
          <w:rFonts w:ascii="Arial" w:hAnsi="Arial" w:cs="Arial"/>
        </w:rPr>
        <w:t>Návrh dopravného značenia – dočasného (prenosného) nie je súčasťou Zväzku 5 dokumentácie DSP</w:t>
      </w:r>
      <w:r w:rsidR="00580895" w:rsidRPr="00BA3300">
        <w:rPr>
          <w:rFonts w:ascii="Arial" w:hAnsi="Arial" w:cs="Arial"/>
        </w:rPr>
        <w:t xml:space="preserve"> v podrobnosti </w:t>
      </w:r>
      <w:r w:rsidRPr="00BA3300">
        <w:rPr>
          <w:rFonts w:ascii="Arial" w:hAnsi="Arial" w:cs="Arial"/>
        </w:rPr>
        <w:t>DRS</w:t>
      </w:r>
      <w:r w:rsidR="00244F39" w:rsidRPr="00BA3300">
        <w:rPr>
          <w:rFonts w:ascii="Arial" w:hAnsi="Arial" w:cs="Arial"/>
        </w:rPr>
        <w:t>. Do ceny dočasného dopravného značenia uchádzač zahrnie vypracovanie všetkej súvisiacej dokumentácie v zmysle TP019,</w:t>
      </w:r>
      <w:r w:rsidRPr="00BA3300">
        <w:rPr>
          <w:rFonts w:ascii="Arial" w:hAnsi="Arial" w:cs="Arial"/>
        </w:rPr>
        <w:t xml:space="preserve"> odsúhlasenie dočasného dopravného značenia a zabezpečenie všetkých potrebných povolení v zmysle zmluvných a technických podmienok pred </w:t>
      </w:r>
      <w:r w:rsidR="00244F39" w:rsidRPr="00BA3300">
        <w:rPr>
          <w:rFonts w:ascii="Arial" w:hAnsi="Arial" w:cs="Arial"/>
        </w:rPr>
        <w:t xml:space="preserve">jeho </w:t>
      </w:r>
      <w:r w:rsidRPr="00BA3300">
        <w:rPr>
          <w:rFonts w:ascii="Arial" w:hAnsi="Arial" w:cs="Arial"/>
        </w:rPr>
        <w:t>uvedením do prevádzky.</w:t>
      </w:r>
    </w:p>
    <w:p w14:paraId="7469E8E3" w14:textId="77777777" w:rsidR="008667CF" w:rsidRPr="00BA3300" w:rsidRDefault="008667CF" w:rsidP="00BA3300">
      <w:pPr>
        <w:jc w:val="both"/>
        <w:rPr>
          <w:rFonts w:ascii="Arial" w:hAnsi="Arial" w:cs="Arial"/>
        </w:rPr>
      </w:pPr>
    </w:p>
    <w:p w14:paraId="167FC740" w14:textId="730167FD" w:rsidR="004809EF" w:rsidRPr="00BA3300" w:rsidRDefault="008667CF" w:rsidP="00BA3300">
      <w:pPr>
        <w:jc w:val="both"/>
        <w:rPr>
          <w:rFonts w:ascii="Arial" w:hAnsi="Arial" w:cs="Arial"/>
        </w:rPr>
      </w:pPr>
      <w:r w:rsidRPr="00BA3300">
        <w:rPr>
          <w:rFonts w:ascii="Arial" w:hAnsi="Arial" w:cs="Arial"/>
        </w:rPr>
        <w:t xml:space="preserve">Súčasťou </w:t>
      </w:r>
      <w:r w:rsidR="00244F39" w:rsidRPr="00BA3300">
        <w:rPr>
          <w:rFonts w:ascii="Arial" w:hAnsi="Arial" w:cs="Arial"/>
        </w:rPr>
        <w:t>položky sú n</w:t>
      </w:r>
      <w:r w:rsidRPr="00BA3300">
        <w:rPr>
          <w:rFonts w:ascii="Arial" w:hAnsi="Arial" w:cs="Arial"/>
        </w:rPr>
        <w:t xml:space="preserve">áklady </w:t>
      </w:r>
      <w:r w:rsidR="004809EF" w:rsidRPr="00BA3300">
        <w:rPr>
          <w:rFonts w:ascii="Arial" w:hAnsi="Arial" w:cs="Arial"/>
        </w:rPr>
        <w:t>spojené so zriadením, prevádzkou a odstránením dočasného dopravného značenia a dočasných dopravných zariadení pre všetky druhy ich stabilizácie a</w:t>
      </w:r>
      <w:r w:rsidR="00FF508F" w:rsidRPr="00BA3300">
        <w:rPr>
          <w:rFonts w:ascii="Arial" w:hAnsi="Arial" w:cs="Arial"/>
        </w:rPr>
        <w:t> </w:t>
      </w:r>
      <w:r w:rsidR="004809EF" w:rsidRPr="00BA3300">
        <w:rPr>
          <w:rFonts w:ascii="Arial" w:hAnsi="Arial" w:cs="Arial"/>
        </w:rPr>
        <w:t>osadenia</w:t>
      </w:r>
      <w:r w:rsidR="00FF508F" w:rsidRPr="00BA3300">
        <w:rPr>
          <w:rFonts w:ascii="Arial" w:hAnsi="Arial" w:cs="Arial"/>
        </w:rPr>
        <w:t xml:space="preserve"> v súlade so Zväzku 3</w:t>
      </w:r>
      <w:r w:rsidR="004809EF" w:rsidRPr="00BA3300">
        <w:rPr>
          <w:rFonts w:ascii="Arial" w:hAnsi="Arial" w:cs="Arial"/>
        </w:rPr>
        <w:t>.</w:t>
      </w:r>
    </w:p>
    <w:p w14:paraId="255D3B21" w14:textId="77777777" w:rsidR="00820E8F" w:rsidRPr="00BA3300" w:rsidRDefault="00820E8F" w:rsidP="00BA3300">
      <w:pPr>
        <w:jc w:val="both"/>
        <w:rPr>
          <w:rFonts w:ascii="Arial" w:hAnsi="Arial" w:cs="Arial"/>
        </w:rPr>
      </w:pPr>
    </w:p>
    <w:p w14:paraId="3892B428" w14:textId="796AF0F0" w:rsidR="00610E9D" w:rsidRDefault="009264B0" w:rsidP="00BA3300">
      <w:pPr>
        <w:tabs>
          <w:tab w:val="left" w:pos="0"/>
        </w:tabs>
        <w:rPr>
          <w:rFonts w:ascii="Arial" w:hAnsi="Arial" w:cs="Arial"/>
        </w:rPr>
      </w:pPr>
      <w:r w:rsidRPr="00BA3300">
        <w:rPr>
          <w:rFonts w:ascii="Arial" w:hAnsi="Arial" w:cs="Arial"/>
        </w:rPr>
        <w:t>Platby budú podľa preukázaných nákladov maximálne do výšky uvedenej v ponuke.</w:t>
      </w:r>
    </w:p>
    <w:p w14:paraId="16AA0F57" w14:textId="77777777" w:rsidR="0086226E" w:rsidRPr="00BA3300" w:rsidRDefault="0086226E" w:rsidP="00BA3300">
      <w:pPr>
        <w:tabs>
          <w:tab w:val="left" w:pos="0"/>
        </w:tabs>
        <w:rPr>
          <w:rFonts w:ascii="Arial" w:hAnsi="Arial" w:cs="Arial"/>
        </w:rPr>
      </w:pPr>
    </w:p>
    <w:p w14:paraId="26C1C3B6" w14:textId="77777777" w:rsidR="00277366" w:rsidRPr="00BA3300" w:rsidRDefault="00277366" w:rsidP="00BA3300">
      <w:pPr>
        <w:tabs>
          <w:tab w:val="left" w:pos="-567"/>
          <w:tab w:val="left" w:pos="0"/>
        </w:tabs>
        <w:rPr>
          <w:rFonts w:ascii="Arial" w:hAnsi="Arial" w:cs="Arial"/>
          <w:b/>
          <w:sz w:val="2"/>
          <w:szCs w:val="2"/>
        </w:rPr>
      </w:pPr>
    </w:p>
    <w:p w14:paraId="4C122D0B" w14:textId="422D549F" w:rsidR="00B719DE" w:rsidRPr="00BA3300" w:rsidRDefault="00B719DE" w:rsidP="00BA3300">
      <w:pPr>
        <w:pStyle w:val="Odsekzoznamu"/>
        <w:tabs>
          <w:tab w:val="left" w:pos="-567"/>
          <w:tab w:val="left" w:pos="0"/>
        </w:tabs>
        <w:rPr>
          <w:rFonts w:ascii="Arial" w:hAnsi="Arial" w:cs="Arial"/>
          <w:b/>
        </w:rPr>
      </w:pPr>
      <w:r w:rsidRPr="00BA3300">
        <w:rPr>
          <w:rFonts w:ascii="Arial" w:hAnsi="Arial" w:cs="Arial"/>
          <w:b/>
        </w:rPr>
        <w:lastRenderedPageBreak/>
        <w:t>00000105</w:t>
      </w:r>
      <w:r w:rsidR="00B903E9" w:rsidRPr="00BA3300">
        <w:rPr>
          <w:rFonts w:ascii="Arial" w:hAnsi="Arial" w:cs="Arial"/>
          <w:b/>
        </w:rPr>
        <w:tab/>
      </w:r>
      <w:r w:rsidRPr="00BA3300">
        <w:rPr>
          <w:rFonts w:ascii="Arial" w:hAnsi="Arial" w:cs="Arial"/>
          <w:b/>
        </w:rPr>
        <w:t>Dočasná</w:t>
      </w:r>
      <w:r w:rsidR="00B903E9" w:rsidRPr="00BA3300">
        <w:rPr>
          <w:rFonts w:ascii="Arial" w:hAnsi="Arial" w:cs="Arial"/>
          <w:b/>
        </w:rPr>
        <w:t xml:space="preserve"> svetelná signalizácia</w:t>
      </w:r>
    </w:p>
    <w:p w14:paraId="34D8CD47" w14:textId="04083AEC" w:rsidR="00820E8F" w:rsidRPr="00BA3300" w:rsidRDefault="00820E8F" w:rsidP="00BA3300">
      <w:pPr>
        <w:spacing w:line="280" w:lineRule="exact"/>
        <w:jc w:val="both"/>
        <w:rPr>
          <w:rFonts w:ascii="Arial" w:hAnsi="Arial" w:cs="Arial"/>
        </w:rPr>
      </w:pPr>
      <w:r w:rsidRPr="00BA3300">
        <w:rPr>
          <w:rFonts w:ascii="Arial" w:hAnsi="Arial" w:cs="Arial"/>
        </w:rPr>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BA3300" w:rsidRDefault="00CA7AA9" w:rsidP="00BA3300">
      <w:pPr>
        <w:pStyle w:val="Default"/>
        <w:jc w:val="both"/>
      </w:pPr>
      <w:r w:rsidRPr="00BA3300">
        <w:t xml:space="preserve">Do ceny dočasnej svetelnej signalizácie uchádzač zahrnie aj zabezpečenie všetkých potrebných projektov dočasnej svetelnej signalizácie, vrátane získania potrebných dokladov, ako aj odsúhlasenie v zmysle zmluvných a technických podmienok pred uvedením do prevádzky. </w:t>
      </w:r>
    </w:p>
    <w:p w14:paraId="5C069CF4" w14:textId="77777777" w:rsidR="00CA7AA9" w:rsidRPr="00BA3300" w:rsidRDefault="00CA7AA9" w:rsidP="00BA3300">
      <w:pPr>
        <w:pStyle w:val="Textkomentra"/>
        <w:jc w:val="both"/>
        <w:rPr>
          <w:rFonts w:ascii="Arial" w:hAnsi="Arial" w:cs="Arial"/>
          <w:color w:val="000000"/>
          <w:sz w:val="24"/>
          <w:szCs w:val="24"/>
        </w:rPr>
      </w:pPr>
      <w:r w:rsidRPr="00BA3300">
        <w:rPr>
          <w:rFonts w:ascii="Arial" w:hAnsi="Arial" w:cs="Arial"/>
          <w:color w:val="000000"/>
          <w:sz w:val="24"/>
          <w:szCs w:val="24"/>
        </w:rPr>
        <w:t>Platby budú podľa preukázaných nákladov maximálne do výšky uvedenej v ponuke.</w:t>
      </w:r>
    </w:p>
    <w:p w14:paraId="4AC92C5A" w14:textId="77777777" w:rsidR="00CA7AA9" w:rsidRPr="00BA3300" w:rsidRDefault="00CA7AA9" w:rsidP="00BA3300">
      <w:pPr>
        <w:spacing w:line="280" w:lineRule="exact"/>
        <w:jc w:val="both"/>
        <w:rPr>
          <w:rFonts w:ascii="Arial" w:hAnsi="Arial" w:cs="Arial"/>
        </w:rPr>
      </w:pPr>
    </w:p>
    <w:p w14:paraId="57C1A36F" w14:textId="4F8C0497"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00000106</w:t>
      </w:r>
      <w:r w:rsidRPr="00BA3300">
        <w:rPr>
          <w:rFonts w:ascii="Arial" w:hAnsi="Arial" w:cs="Arial"/>
          <w:b/>
        </w:rPr>
        <w:tab/>
        <w:t>Dokumentácia na vykonanie prác stavby (DVP)</w:t>
      </w:r>
    </w:p>
    <w:p w14:paraId="6620E2B0" w14:textId="0ECFAACE" w:rsidR="00820E8F" w:rsidRPr="00BA3300" w:rsidRDefault="00820E8F" w:rsidP="00BA3300">
      <w:pPr>
        <w:suppressAutoHyphens/>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č.3</w:t>
      </w:r>
      <w:r w:rsidRPr="00BA3300">
        <w:rPr>
          <w:rFonts w:ascii="Arial" w:hAnsi="Arial" w:cs="Arial"/>
        </w:rPr>
        <w:t xml:space="preserve">. Náklady sa uvádzajú po objektoch do príslušného stĺpca listu Dokumentácia (skrátený názov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A3300">
        <w:rPr>
          <w:rFonts w:ascii="Arial" w:hAnsi="Arial" w:cs="Arial"/>
        </w:rPr>
        <w:t>p</w:t>
      </w:r>
      <w:r w:rsidRPr="00BA3300">
        <w:rPr>
          <w:rFonts w:ascii="Arial" w:hAnsi="Arial" w:cs="Arial"/>
        </w:rPr>
        <w:t>onuky uchádzača (napr. mostné nosníky) a dielenské výkresy v členení na časti stavby. Potrebnú výrobno-technickú dokumentáciu (VTD) uchádzač zahrnie do ceny DVP.</w:t>
      </w:r>
      <w:r w:rsidR="00AF0038" w:rsidRPr="00BA3300">
        <w:rPr>
          <w:rFonts w:ascii="Arial" w:hAnsi="Arial" w:cs="Arial"/>
        </w:rPr>
        <w:t xml:space="preserve"> </w:t>
      </w:r>
      <w:r w:rsidR="00AF0038" w:rsidRPr="00BA3300">
        <w:rPr>
          <w:rFonts w:ascii="Arial" w:eastAsia="MS Mincho" w:hAnsi="Arial" w:cs="Arial"/>
        </w:rPr>
        <w:t>Platba bude po dodaní DVP objektu.</w:t>
      </w:r>
    </w:p>
    <w:p w14:paraId="222405E7" w14:textId="4E975A63" w:rsidR="001F477B" w:rsidRDefault="001F477B" w:rsidP="00BA3300">
      <w:pPr>
        <w:suppressAutoHyphens/>
        <w:spacing w:line="280" w:lineRule="exact"/>
        <w:jc w:val="both"/>
        <w:rPr>
          <w:rFonts w:ascii="Arial" w:hAnsi="Arial" w:cs="Arial"/>
        </w:rPr>
      </w:pPr>
      <w:r w:rsidRPr="00BA3300">
        <w:rPr>
          <w:rFonts w:ascii="Arial" w:hAnsi="Arial" w:cs="Arial"/>
        </w:rPr>
        <w:t>Náklady na DVP uvedie uchádzač/zhotoviteľ po objektoch do Zv</w:t>
      </w:r>
      <w:r w:rsidR="0000279F" w:rsidRPr="00BA3300">
        <w:rPr>
          <w:rFonts w:ascii="Arial" w:hAnsi="Arial" w:cs="Arial"/>
        </w:rPr>
        <w:t xml:space="preserve">äzok </w:t>
      </w:r>
      <w:r w:rsidRPr="00BA3300">
        <w:rPr>
          <w:rFonts w:ascii="Arial" w:hAnsi="Arial" w:cs="Arial"/>
        </w:rPr>
        <w:t>4</w:t>
      </w:r>
      <w:r w:rsidR="0000279F" w:rsidRPr="00BA3300">
        <w:rPr>
          <w:rFonts w:ascii="Arial" w:hAnsi="Arial" w:cs="Arial"/>
        </w:rPr>
        <w:t xml:space="preserve"> </w:t>
      </w:r>
      <w:r w:rsidRPr="00BA3300">
        <w:rPr>
          <w:rFonts w:ascii="Arial" w:hAnsi="Arial" w:cs="Arial"/>
        </w:rPr>
        <w:t xml:space="preserve">časť </w:t>
      </w:r>
      <w:r w:rsidR="0000279F" w:rsidRPr="00BA3300">
        <w:rPr>
          <w:rFonts w:ascii="Arial" w:hAnsi="Arial" w:cs="Arial"/>
        </w:rPr>
        <w:t xml:space="preserve">4.2.1-9 </w:t>
      </w:r>
      <w:r w:rsidRPr="00BA3300">
        <w:rPr>
          <w:rFonts w:ascii="Arial" w:hAnsi="Arial" w:cs="Arial"/>
        </w:rPr>
        <w:t>Rozpočet (4.2.</w:t>
      </w:r>
      <w:r w:rsidR="0000279F" w:rsidRPr="00BA3300">
        <w:rPr>
          <w:rFonts w:ascii="Arial" w:hAnsi="Arial" w:cs="Arial"/>
        </w:rPr>
        <w:t>2</w:t>
      </w:r>
      <w:r w:rsidRPr="00BA3300">
        <w:rPr>
          <w:rFonts w:ascii="Arial" w:hAnsi="Arial" w:cs="Arial"/>
        </w:rPr>
        <w:t xml:space="preserve">  Dokumentácia).</w:t>
      </w:r>
    </w:p>
    <w:p w14:paraId="0F3EF673" w14:textId="77777777" w:rsidR="0086226E" w:rsidRPr="00BA3300" w:rsidRDefault="0086226E" w:rsidP="00BA3300">
      <w:pPr>
        <w:suppressAutoHyphens/>
        <w:spacing w:line="280" w:lineRule="exact"/>
        <w:jc w:val="both"/>
        <w:rPr>
          <w:rFonts w:ascii="Arial" w:hAnsi="Arial" w:cs="Arial"/>
        </w:rPr>
      </w:pPr>
    </w:p>
    <w:p w14:paraId="585D2F32" w14:textId="77777777" w:rsidR="000A3EE2" w:rsidRPr="00BA3300" w:rsidRDefault="000A3EE2" w:rsidP="00BA3300">
      <w:pPr>
        <w:pStyle w:val="Odsekzoznamu"/>
        <w:rPr>
          <w:rFonts w:ascii="Arial" w:hAnsi="Arial" w:cs="Arial"/>
          <w:b/>
        </w:rPr>
      </w:pPr>
      <w:r w:rsidRPr="00BA3300">
        <w:rPr>
          <w:rFonts w:ascii="Arial" w:hAnsi="Arial" w:cs="Arial"/>
          <w:b/>
        </w:rPr>
        <w:t>00000107</w:t>
      </w:r>
      <w:r w:rsidRPr="00BA3300">
        <w:rPr>
          <w:rFonts w:ascii="Arial" w:hAnsi="Arial" w:cs="Arial"/>
          <w:b/>
        </w:rPr>
        <w:tab/>
        <w:t>Dokumentácia skutočného realizovania stavby (DSRS)</w:t>
      </w:r>
    </w:p>
    <w:p w14:paraId="52083FE9" w14:textId="3CBB29C0" w:rsidR="00820E8F" w:rsidRPr="00BA3300" w:rsidRDefault="00820E8F" w:rsidP="00BA3300">
      <w:pPr>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3</w:t>
      </w:r>
      <w:r w:rsidRPr="00BA3300">
        <w:rPr>
          <w:rFonts w:ascii="Arial" w:hAnsi="Arial" w:cs="Arial"/>
        </w:rPr>
        <w:t>. Náklady sa uvádzajú po objektoch do príslušného stĺpca listu Dokumentácia</w:t>
      </w:r>
      <w:r w:rsidRPr="00BA3300">
        <w:rPr>
          <w:rFonts w:ascii="Arial" w:hAnsi="Arial" w:cs="Arial"/>
          <w:i/>
        </w:rPr>
        <w:t xml:space="preserve"> (skrátený názov DSRS, rozumie sa Dokumentácia skutočného realizovania stavby)</w:t>
      </w:r>
      <w:r w:rsidRPr="00BA3300">
        <w:rPr>
          <w:rFonts w:ascii="Arial" w:hAnsi="Arial" w:cs="Arial"/>
        </w:rPr>
        <w:t>. Dokumentácia pozostáva z</w:t>
      </w:r>
      <w:r w:rsidR="001114AF" w:rsidRPr="00BA3300">
        <w:rPr>
          <w:rFonts w:ascii="Arial" w:hAnsi="Arial" w:cs="Arial"/>
        </w:rPr>
        <w:t xml:space="preserve"> porealizačného zamerania, </w:t>
      </w:r>
      <w:r w:rsidRPr="00BA3300">
        <w:rPr>
          <w:rFonts w:ascii="Arial" w:hAnsi="Arial" w:cs="Arial"/>
        </w:rPr>
        <w:t xml:space="preserve">technickej správy, výkresov a manuálu užívania vypracovaná pre každú časť stavby samostatne. Základná mapa </w:t>
      </w:r>
      <w:r w:rsidR="00580895" w:rsidRPr="00BA3300">
        <w:rPr>
          <w:rFonts w:ascii="Arial" w:hAnsi="Arial" w:cs="Arial"/>
        </w:rPr>
        <w:t xml:space="preserve">diaľnice </w:t>
      </w:r>
      <w:r w:rsidRPr="00BA3300">
        <w:rPr>
          <w:rFonts w:ascii="Arial" w:hAnsi="Arial" w:cs="Arial"/>
        </w:rPr>
        <w:t>vypracovaná v tlačovej a digitálnej forme je súčasťou DSRS.</w:t>
      </w:r>
      <w:r w:rsidR="001114AF" w:rsidRPr="00BA3300">
        <w:rPr>
          <w:rFonts w:ascii="Arial" w:hAnsi="Arial" w:cs="Arial"/>
        </w:rPr>
        <w:t xml:space="preserve"> Platba bude po dodaní DSRS.</w:t>
      </w:r>
    </w:p>
    <w:p w14:paraId="456E365B" w14:textId="17AD4235" w:rsidR="001F477B" w:rsidRDefault="001F477B" w:rsidP="00BA3300">
      <w:pPr>
        <w:suppressAutoHyphens/>
        <w:spacing w:line="280" w:lineRule="exact"/>
        <w:jc w:val="both"/>
        <w:rPr>
          <w:rFonts w:ascii="Arial" w:hAnsi="Arial" w:cs="Arial"/>
        </w:rPr>
      </w:pPr>
      <w:r w:rsidRPr="00BA3300">
        <w:rPr>
          <w:rFonts w:ascii="Arial" w:hAnsi="Arial" w:cs="Arial"/>
        </w:rPr>
        <w:t>Náklady na D</w:t>
      </w:r>
      <w:r w:rsidR="007E2664" w:rsidRPr="00BA3300">
        <w:rPr>
          <w:rFonts w:ascii="Arial" w:hAnsi="Arial" w:cs="Arial"/>
        </w:rPr>
        <w:t>SRS</w:t>
      </w:r>
      <w:r w:rsidRPr="00BA3300">
        <w:rPr>
          <w:rFonts w:ascii="Arial" w:hAnsi="Arial" w:cs="Arial"/>
        </w:rPr>
        <w:t xml:space="preserve"> uvedie uchádzač/zhotoviteľ po objektoch do Zv</w:t>
      </w:r>
      <w:r w:rsidR="00CE563A" w:rsidRPr="00BA3300">
        <w:rPr>
          <w:rFonts w:ascii="Arial" w:hAnsi="Arial" w:cs="Arial"/>
        </w:rPr>
        <w:t xml:space="preserve">äzku </w:t>
      </w:r>
      <w:r w:rsidRPr="00BA3300">
        <w:rPr>
          <w:rFonts w:ascii="Arial" w:hAnsi="Arial" w:cs="Arial"/>
        </w:rPr>
        <w:t xml:space="preserve">4 časť </w:t>
      </w:r>
      <w:r w:rsidR="00CE563A" w:rsidRPr="00BA3300">
        <w:rPr>
          <w:rFonts w:ascii="Arial" w:hAnsi="Arial" w:cs="Arial"/>
        </w:rPr>
        <w:t xml:space="preserve">4.2.1-9 </w:t>
      </w:r>
      <w:r w:rsidRPr="00BA3300">
        <w:rPr>
          <w:rFonts w:ascii="Arial" w:hAnsi="Arial" w:cs="Arial"/>
        </w:rPr>
        <w:t>Rozpočet (4.2.2  Dokumentácia).</w:t>
      </w:r>
    </w:p>
    <w:p w14:paraId="744ADFC9" w14:textId="77777777" w:rsidR="0086226E" w:rsidRPr="00BA3300" w:rsidRDefault="0086226E" w:rsidP="00BA3300">
      <w:pPr>
        <w:suppressAutoHyphens/>
        <w:spacing w:line="280" w:lineRule="exact"/>
        <w:jc w:val="both"/>
        <w:rPr>
          <w:rFonts w:ascii="Arial" w:hAnsi="Arial" w:cs="Arial"/>
        </w:rPr>
      </w:pPr>
    </w:p>
    <w:p w14:paraId="118DFFFB" w14:textId="37F0E318" w:rsidR="000A3EE2" w:rsidRPr="00BA3300" w:rsidRDefault="000A3EE2" w:rsidP="00BA3300">
      <w:pPr>
        <w:pStyle w:val="Odsekzoznamu"/>
        <w:rPr>
          <w:rFonts w:ascii="Arial" w:hAnsi="Arial" w:cs="Arial"/>
          <w:b/>
        </w:rPr>
      </w:pPr>
      <w:r w:rsidRPr="00BA3300">
        <w:rPr>
          <w:rFonts w:ascii="Arial" w:hAnsi="Arial" w:cs="Arial"/>
          <w:b/>
        </w:rPr>
        <w:t>000001</w:t>
      </w:r>
      <w:r w:rsidR="0041757E" w:rsidRPr="00BA3300">
        <w:rPr>
          <w:rFonts w:ascii="Arial" w:hAnsi="Arial" w:cs="Arial"/>
          <w:b/>
        </w:rPr>
        <w:t>08</w:t>
      </w:r>
      <w:r w:rsidRPr="00BA3300">
        <w:rPr>
          <w:rFonts w:ascii="Arial" w:hAnsi="Arial" w:cs="Arial"/>
          <w:b/>
        </w:rPr>
        <w:tab/>
        <w:t>Poistenie diela</w:t>
      </w:r>
    </w:p>
    <w:p w14:paraId="0B6BC75B" w14:textId="51960C05" w:rsidR="00820E8F" w:rsidRPr="00BA3300" w:rsidRDefault="00820E8F" w:rsidP="00BA3300">
      <w:pPr>
        <w:pStyle w:val="para1"/>
        <w:tabs>
          <w:tab w:val="clear" w:pos="425"/>
          <w:tab w:val="clear" w:pos="851"/>
        </w:tabs>
        <w:spacing w:before="0"/>
        <w:ind w:left="0" w:firstLine="0"/>
        <w:rPr>
          <w:rFonts w:cs="Arial"/>
          <w:sz w:val="24"/>
          <w:szCs w:val="24"/>
        </w:rPr>
      </w:pPr>
      <w:r w:rsidRPr="00BA3300">
        <w:rPr>
          <w:rFonts w:cs="Arial"/>
          <w:sz w:val="24"/>
          <w:szCs w:val="24"/>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rsidR="001114AF" w:rsidRPr="00BA3300">
        <w:rPr>
          <w:rFonts w:cs="Arial"/>
          <w:sz w:val="24"/>
          <w:szCs w:val="24"/>
        </w:rPr>
        <w:t xml:space="preserve"> V prípade vzniku poistnej udalosti, nebude Zhotoviteľovi preplatená jeho spoluúčasť. Poistná zmluva bude predložená Stavebnotechnickému dozorovi, ktorý posúdi vecné plnenie predloženej zmluvy. </w:t>
      </w:r>
      <w:r w:rsidRPr="00BA3300">
        <w:rPr>
          <w:rFonts w:cs="Arial"/>
          <w:sz w:val="24"/>
          <w:szCs w:val="24"/>
        </w:rPr>
        <w:t>Poistenie sa bude uvádzať jednou sumou.</w:t>
      </w:r>
    </w:p>
    <w:p w14:paraId="66495DD5" w14:textId="77777777" w:rsidR="00820E8F" w:rsidRPr="00BA3300" w:rsidRDefault="00820E8F" w:rsidP="00BA3300">
      <w:pPr>
        <w:pStyle w:val="Textkomentra"/>
        <w:jc w:val="both"/>
        <w:rPr>
          <w:rFonts w:ascii="Arial" w:hAnsi="Arial" w:cs="Arial"/>
          <w:sz w:val="24"/>
          <w:szCs w:val="24"/>
        </w:rPr>
      </w:pPr>
    </w:p>
    <w:p w14:paraId="7DB3F1CE" w14:textId="27D0D7BA"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w:t>
      </w:r>
      <w:r w:rsidR="0041757E" w:rsidRPr="00BA3300">
        <w:rPr>
          <w:rFonts w:ascii="Arial" w:hAnsi="Arial" w:cs="Arial"/>
          <w:b/>
        </w:rPr>
        <w:t>09</w:t>
      </w:r>
      <w:r w:rsidRPr="00BA3300">
        <w:rPr>
          <w:rFonts w:ascii="Arial" w:hAnsi="Arial" w:cs="Arial"/>
          <w:b/>
        </w:rPr>
        <w:tab/>
        <w:t>Fotodokumentácia, video (pasportizácia jestvujúceho stavu)</w:t>
      </w:r>
    </w:p>
    <w:p w14:paraId="5B260BBC" w14:textId="0B935BD7" w:rsidR="00580895" w:rsidRPr="00BA3300" w:rsidRDefault="00FF3AFF" w:rsidP="00BA3300">
      <w:pPr>
        <w:tabs>
          <w:tab w:val="left" w:pos="0"/>
        </w:tabs>
        <w:spacing w:line="280" w:lineRule="exact"/>
        <w:jc w:val="both"/>
        <w:rPr>
          <w:rFonts w:ascii="Arial" w:hAnsi="Arial" w:cs="Arial"/>
        </w:rPr>
      </w:pPr>
      <w:r w:rsidRPr="00BA3300">
        <w:rPr>
          <w:rFonts w:ascii="Arial" w:hAnsi="Arial" w:cs="Arial"/>
        </w:rPr>
        <w:t xml:space="preserve">Náklady spojené s vypracovaním fotodokumentácie, videa postupu výstavby v zmysle zmluvy o dielo. </w:t>
      </w:r>
      <w:r w:rsidR="00B40B85" w:rsidRPr="00BA3300">
        <w:rPr>
          <w:rFonts w:ascii="Arial" w:hAnsi="Arial" w:cs="Arial"/>
        </w:rPr>
        <w:t xml:space="preserve">K fakturácii predloží zhotoviteľ </w:t>
      </w:r>
      <w:r w:rsidR="00526B8C">
        <w:rPr>
          <w:rFonts w:ascii="Arial" w:hAnsi="Arial" w:cs="Arial"/>
        </w:rPr>
        <w:t xml:space="preserve">stavebnotechnickému </w:t>
      </w:r>
      <w:r w:rsidR="00B40B85" w:rsidRPr="00BA3300">
        <w:rPr>
          <w:rFonts w:ascii="Arial" w:hAnsi="Arial" w:cs="Arial"/>
        </w:rPr>
        <w:t xml:space="preserve">dozorovi všetky oprávnené náklady spojené vytvorením fotodokumentácie a videa. </w:t>
      </w:r>
      <w:r w:rsidR="00123480" w:rsidRPr="00BA3300">
        <w:rPr>
          <w:rFonts w:ascii="Arial" w:hAnsi="Arial" w:cs="Arial"/>
        </w:rPr>
        <w:t>Fakturovať sa bude čiastkovo prepočítaním na lehotu výstavby maximálne do výšky uvedenej v ponuke.</w:t>
      </w:r>
      <w:r w:rsidRPr="00BA3300">
        <w:rPr>
          <w:rFonts w:ascii="Arial" w:hAnsi="Arial" w:cs="Arial"/>
        </w:rPr>
        <w:t xml:space="preserve"> Fotodokumentácia a videozáznam sa zhotoví minimálne v 2-och vyhotoveniach vo forme tlačenej a 6x v digitálnej forme (celok- 2x tlač, 6x digitálna forma). Súčasťou ponuky budú </w:t>
      </w:r>
      <w:r w:rsidRPr="00BA3300">
        <w:rPr>
          <w:rFonts w:ascii="Arial" w:hAnsi="Arial" w:cs="Arial"/>
        </w:rPr>
        <w:lastRenderedPageBreak/>
        <w:t xml:space="preserve">náklady na </w:t>
      </w:r>
      <w:proofErr w:type="spellStart"/>
      <w:r w:rsidRPr="00BA3300">
        <w:rPr>
          <w:rFonts w:ascii="Arial" w:hAnsi="Arial" w:cs="Arial"/>
        </w:rPr>
        <w:t>foto</w:t>
      </w:r>
      <w:proofErr w:type="spellEnd"/>
      <w:r w:rsidRPr="00BA3300">
        <w:rPr>
          <w:rFonts w:ascii="Arial" w:hAnsi="Arial" w:cs="Arial"/>
        </w:rPr>
        <w:t>/video skutočného stavu pred začatím prác (zadokumentovanie - pasportizácia stavu povrchu krytu vozovky na úsekoch súvisiacich ciest</w:t>
      </w:r>
      <w:r w:rsidR="00580895" w:rsidRPr="00BA3300">
        <w:rPr>
          <w:rFonts w:ascii="Arial" w:hAnsi="Arial" w:cs="Arial"/>
        </w:rPr>
        <w:t>:</w:t>
      </w:r>
    </w:p>
    <w:p w14:paraId="2D78D702" w14:textId="7777777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I/11, km 36,737 – 35,430, v k. ú. Budatín, dĺžka 1 307 m</w:t>
      </w:r>
    </w:p>
    <w:p w14:paraId="5866FEE8" w14:textId="2A73E41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I/11, km 32,553 – 24,404, v k. ú. Brodno – k. ú. Kysucký Lieskovec dĺžka </w:t>
      </w:r>
      <w:r w:rsidRPr="00BA3300">
        <w:rPr>
          <w:rFonts w:ascii="Arial" w:hAnsi="Arial" w:cs="Arial"/>
        </w:rPr>
        <w:br/>
        <w:t>8 149 m,</w:t>
      </w:r>
    </w:p>
    <w:p w14:paraId="43921A0C" w14:textId="531CCC6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III/2095, úsek od Vranie – po Kysucké Nové Mesto, k. ú. Vranie, k. ú. Rudinka, k. ú. Kysucké Nové Mesto, dĺžka 5 631 m</w:t>
      </w:r>
    </w:p>
    <w:p w14:paraId="6F77113A" w14:textId="5D567D8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III/2052, úsek od cesty I/11 – po MÚ Kysucké Nové Mesto, k. ú. Kysucké Nové Mesto, dĺžka 510 m, </w:t>
      </w:r>
    </w:p>
    <w:p w14:paraId="44DABA17" w14:textId="3A278CE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III/2053, úsek od SO115 – po MÚ Kysucké Nové Mesto, k. ú. Kysucké Nové Mesto, dĺžka 2 170 m,</w:t>
      </w:r>
    </w:p>
    <w:p w14:paraId="2DC8C528" w14:textId="6CBE674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III/2054, úsek od cesty I/11 – po odbočku na lom Lopušné Pažite, k. ú. Kysucké Nové Mesto, dĺžka 3 507 m,</w:t>
      </w:r>
    </w:p>
    <w:p w14:paraId="36B738AC" w14:textId="3FF4157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III/2016, úsek od cesty I/11 – po odbočku na </w:t>
      </w:r>
      <w:proofErr w:type="spellStart"/>
      <w:r w:rsidRPr="00BA3300">
        <w:rPr>
          <w:rFonts w:ascii="Arial" w:hAnsi="Arial" w:cs="Arial"/>
        </w:rPr>
        <w:t>depóniu</w:t>
      </w:r>
      <w:proofErr w:type="spellEnd"/>
      <w:r w:rsidRPr="00BA3300">
        <w:rPr>
          <w:rFonts w:ascii="Arial" w:hAnsi="Arial" w:cs="Arial"/>
        </w:rPr>
        <w:t xml:space="preserve"> (skládka stavebného odpadu), k. ú. Čadca, dĺžka 360 m,</w:t>
      </w:r>
    </w:p>
    <w:p w14:paraId="11F3DDAC" w14:textId="5DC211F8"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III/2041, úsek od cesty III/2016 (km 0,000 c. III/2041) – po km 0,740 c. III/2041, k. ú. Čadca, dĺžka 740 m,</w:t>
      </w:r>
    </w:p>
    <w:p w14:paraId="72576494" w14:textId="46D06C0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Brodno</w:t>
      </w:r>
    </w:p>
    <w:p w14:paraId="15F3A609" w14:textId="2EF59F31"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rámci MÚK Brodno, dĺžka 250 m</w:t>
      </w:r>
    </w:p>
    <w:p w14:paraId="7DA1FAA6" w14:textId="34C737D9"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úsek od MÚK Brodno, v súbehu s c. I/11 po trať ŽSR v miestnej časti  Brodno, dĺžka 923 m,</w:t>
      </w:r>
    </w:p>
    <w:p w14:paraId="4A19B2BB" w14:textId="595F68F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Rudinka</w:t>
      </w:r>
    </w:p>
    <w:p w14:paraId="00A2AC5D" w14:textId="2E1472D4"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obci Rudinka, od cesty III/2095 pozdĺž futbalového ihriska k </w:t>
      </w:r>
      <w:proofErr w:type="spellStart"/>
      <w:r w:rsidRPr="00BA3300">
        <w:rPr>
          <w:rFonts w:ascii="Arial" w:hAnsi="Arial" w:cs="Arial"/>
        </w:rPr>
        <w:t>Neslušanke</w:t>
      </w:r>
      <w:proofErr w:type="spellEnd"/>
      <w:r w:rsidRPr="00BA3300">
        <w:rPr>
          <w:rFonts w:ascii="Arial" w:hAnsi="Arial" w:cs="Arial"/>
        </w:rPr>
        <w:t>, dĺžka 370 m,</w:t>
      </w:r>
    </w:p>
    <w:p w14:paraId="7BBB0C87" w14:textId="160F150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Kysucké Nové Mesto</w:t>
      </w:r>
    </w:p>
    <w:p w14:paraId="130E325B" w14:textId="5F723FF2"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od cesty III/2052 po cestu III/2095 dĺžka 650 m,</w:t>
      </w:r>
    </w:p>
    <w:p w14:paraId="1CD62A50" w14:textId="06963085"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pozdĺž garáži k ČOV, dĺžka 530 m,</w:t>
      </w:r>
    </w:p>
    <w:p w14:paraId="1F694909" w14:textId="77777777"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cesta od ČOV k skládke odpadu pri Kysuckom Novom Meste, dĺžka 650 m,</w:t>
      </w:r>
    </w:p>
    <w:p w14:paraId="48842F36" w14:textId="108E9EAF" w:rsidR="00FF3AFF"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a všetky ďalšie komunikácie </w:t>
      </w:r>
      <w:r w:rsidR="00FF3AFF" w:rsidRPr="00BA3300">
        <w:rPr>
          <w:rFonts w:ascii="Arial" w:hAnsi="Arial" w:cs="Arial"/>
        </w:rPr>
        <w:t>využívané</w:t>
      </w:r>
      <w:r w:rsidRPr="00BA3300">
        <w:rPr>
          <w:rFonts w:ascii="Arial" w:hAnsi="Arial" w:cs="Arial"/>
        </w:rPr>
        <w:t xml:space="preserve"> staveniskovou dopravou a </w:t>
      </w:r>
      <w:r w:rsidR="00FF3AFF" w:rsidRPr="00BA3300">
        <w:rPr>
          <w:rFonts w:ascii="Arial" w:hAnsi="Arial" w:cs="Arial"/>
        </w:rPr>
        <w:t>súvisiace so stavbou</w:t>
      </w:r>
      <w:r w:rsidR="000D5283" w:rsidRPr="00BA3300">
        <w:rPr>
          <w:rFonts w:ascii="Arial" w:hAnsi="Arial" w:cs="Arial"/>
        </w:rPr>
        <w:t>,</w:t>
      </w:r>
      <w:r w:rsidR="00FF3AFF" w:rsidRPr="00BA3300">
        <w:rPr>
          <w:rFonts w:ascii="Arial" w:hAnsi="Arial" w:cs="Arial"/>
        </w:rPr>
        <w:t xml:space="preserve"> s</w:t>
      </w:r>
      <w:r w:rsidRPr="00BA3300">
        <w:rPr>
          <w:rFonts w:ascii="Arial" w:hAnsi="Arial" w:cs="Arial"/>
        </w:rPr>
        <w:t xml:space="preserve"> dovozom zeminy, </w:t>
      </w:r>
      <w:r w:rsidR="00FF3AFF" w:rsidRPr="00BA3300">
        <w:rPr>
          <w:rFonts w:ascii="Arial" w:hAnsi="Arial" w:cs="Arial"/>
        </w:rPr>
        <w:t>odvozom prebytočnej zeminy</w:t>
      </w:r>
      <w:r w:rsidR="000D5283" w:rsidRPr="00BA3300">
        <w:rPr>
          <w:rFonts w:ascii="Arial" w:hAnsi="Arial" w:cs="Arial"/>
        </w:rPr>
        <w:t xml:space="preserve"> a</w:t>
      </w:r>
      <w:r w:rsidR="00FF3AFF" w:rsidRPr="00BA3300">
        <w:rPr>
          <w:rFonts w:ascii="Arial" w:hAnsi="Arial" w:cs="Arial"/>
        </w:rPr>
        <w:t xml:space="preserve"> odpad</w:t>
      </w:r>
      <w:r w:rsidR="000D5283" w:rsidRPr="00BA3300">
        <w:rPr>
          <w:rFonts w:ascii="Arial" w:hAnsi="Arial" w:cs="Arial"/>
        </w:rPr>
        <w:t>ov zo stavby,</w:t>
      </w:r>
      <w:r w:rsidR="00FF3AFF" w:rsidRPr="00BA3300">
        <w:rPr>
          <w:rFonts w:ascii="Arial" w:hAnsi="Arial" w:cs="Arial"/>
        </w:rPr>
        <w:t xml:space="preserve"> </w:t>
      </w:r>
      <w:r w:rsidR="000D5283" w:rsidRPr="00BA3300">
        <w:rPr>
          <w:rFonts w:ascii="Arial" w:hAnsi="Arial" w:cs="Arial"/>
        </w:rPr>
        <w:t xml:space="preserve">s pojazdmi </w:t>
      </w:r>
      <w:r w:rsidR="00FF3AFF" w:rsidRPr="00BA3300">
        <w:rPr>
          <w:rFonts w:ascii="Arial" w:hAnsi="Arial" w:cs="Arial"/>
        </w:rPr>
        <w:t>stavebných mechanizmov, strojov a vozidiel stavby, vrátane zástavby pozemných objektov bezprostredne súvisiacich s využívanými trasami. Náklady sa uvádzajú jednou sumou.</w:t>
      </w:r>
    </w:p>
    <w:p w14:paraId="4B953598" w14:textId="6CD19DD4" w:rsidR="0086226E" w:rsidRDefault="005E3B6F" w:rsidP="00BA3300">
      <w:pPr>
        <w:tabs>
          <w:tab w:val="left" w:pos="0"/>
        </w:tabs>
        <w:spacing w:line="280" w:lineRule="exact"/>
        <w:jc w:val="both"/>
        <w:rPr>
          <w:rFonts w:ascii="Arial" w:hAnsi="Arial" w:cs="Arial"/>
        </w:rPr>
      </w:pPr>
      <w:r w:rsidRPr="00BA3300">
        <w:rPr>
          <w:rFonts w:ascii="Arial" w:hAnsi="Arial" w:cs="Arial"/>
        </w:rPr>
        <w:t>Predmetom zdokumentovania (pasportizácie) stavu povrchu krytu vozovky a súvisiacich objektov budú úseky súvisiacich ciest, všetky využívané komunikácie súvisiace so stavbou, s odvozom prebytočnej zeminy a odpadov zo stavby, s pojazdmi stavebných mechanizmov, strojov a vozidiel stavby, vrátane zástavby pozemných objektov bezprostredne súvisiacich s využívanými trasami. Náklady sa uvádzajú jednou sumou.</w:t>
      </w:r>
    </w:p>
    <w:p w14:paraId="6D3CC5E2" w14:textId="71D24628" w:rsidR="00B60A8B" w:rsidRPr="00BA3300" w:rsidRDefault="00B60A8B" w:rsidP="00BA3300">
      <w:pPr>
        <w:tabs>
          <w:tab w:val="left" w:pos="0"/>
        </w:tabs>
        <w:spacing w:line="280" w:lineRule="exact"/>
        <w:jc w:val="both"/>
        <w:rPr>
          <w:rFonts w:ascii="Arial" w:hAnsi="Arial" w:cs="Arial"/>
        </w:rPr>
      </w:pPr>
    </w:p>
    <w:p w14:paraId="26D4CC40" w14:textId="2ADA6A90"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0000011</w:t>
      </w:r>
      <w:r w:rsidR="0041757E" w:rsidRPr="00BA3300">
        <w:rPr>
          <w:rFonts w:ascii="Arial" w:hAnsi="Arial" w:cs="Arial"/>
          <w:b/>
        </w:rPr>
        <w:t>0</w:t>
      </w:r>
      <w:r w:rsidRPr="00BA3300">
        <w:rPr>
          <w:rFonts w:ascii="Arial" w:hAnsi="Arial" w:cs="Arial"/>
          <w:b/>
        </w:rPr>
        <w:tab/>
      </w:r>
      <w:r w:rsidR="00AF2160" w:rsidRPr="00BA3300">
        <w:rPr>
          <w:rFonts w:ascii="Arial" w:hAnsi="Arial" w:cs="Arial"/>
          <w:b/>
        </w:rPr>
        <w:t>Archeologický prieskum</w:t>
      </w:r>
    </w:p>
    <w:p w14:paraId="3700F6DB" w14:textId="1222D81D" w:rsidR="00206165" w:rsidRPr="00BA3300" w:rsidRDefault="008D459A" w:rsidP="00BA3300">
      <w:pPr>
        <w:jc w:val="both"/>
        <w:rPr>
          <w:rFonts w:ascii="Arial" w:hAnsi="Arial" w:cs="Arial"/>
        </w:rPr>
      </w:pPr>
      <w:r w:rsidRPr="00BA3300">
        <w:rPr>
          <w:rFonts w:ascii="Arial" w:hAnsi="Arial" w:cs="Arial"/>
        </w:rPr>
        <w:t xml:space="preserve">Platby budú podľa skutočne preukázaných nákladov. Uchádzači v ponuke uvažujú s rovnakou dobou podľa archeologického prieskumu. </w:t>
      </w:r>
      <w:r w:rsidR="009A4F93" w:rsidRPr="00BA3300">
        <w:rPr>
          <w:rFonts w:ascii="Arial" w:hAnsi="Arial" w:cs="Arial"/>
        </w:rPr>
        <w:t xml:space="preserve">Uvedená položka nezahŕňa odstránenie ornice a výkopové práce v zmysle projektu </w:t>
      </w:r>
      <w:r w:rsidR="00580895" w:rsidRPr="00BA3300">
        <w:rPr>
          <w:rFonts w:ascii="Arial" w:hAnsi="Arial" w:cs="Arial"/>
        </w:rPr>
        <w:t>diaľnice</w:t>
      </w:r>
      <w:r w:rsidR="009A4F93" w:rsidRPr="00BA3300">
        <w:rPr>
          <w:rFonts w:ascii="Arial" w:hAnsi="Arial" w:cs="Arial"/>
        </w:rPr>
        <w:t xml:space="preserve"> ocenené v zemných prácach.</w:t>
      </w:r>
    </w:p>
    <w:p w14:paraId="5439351E" w14:textId="1DD533E9" w:rsidR="004F208F" w:rsidRDefault="00B77A5D" w:rsidP="00BA3300">
      <w:pPr>
        <w:jc w:val="both"/>
        <w:rPr>
          <w:rFonts w:ascii="Arial" w:hAnsi="Arial" w:cs="Arial"/>
        </w:rPr>
      </w:pPr>
      <w:r w:rsidRPr="00BA3300">
        <w:rPr>
          <w:rFonts w:ascii="Arial" w:hAnsi="Arial" w:cs="Arial"/>
        </w:rPr>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w:t>
      </w:r>
      <w:r w:rsidRPr="00BA3300">
        <w:rPr>
          <w:rFonts w:ascii="Arial" w:hAnsi="Arial" w:cs="Arial"/>
        </w:rPr>
        <w:lastRenderedPageBreak/>
        <w:t xml:space="preserve">realizované na výskumnom pracovisku mimo staveniska. V uvedenej sadzbe si uchádzač ocení aj odhadovaný možný geofyzikálny prieskum počas archeologického výskumu. Platba bude podľa skutočne odpracovaných hodín zaznamenaných v denníku archeologického prieskumu. </w:t>
      </w:r>
      <w:r w:rsidR="004F208F" w:rsidRPr="00BA3300">
        <w:rPr>
          <w:rFonts w:ascii="Arial" w:hAnsi="Arial" w:cs="Arial"/>
        </w:rPr>
        <w:t xml:space="preserve">Strojné nasadenie sa v prípade potreby bude fakturovať podľa sadzieb  uvedených v hárku 4.2.3 na základe odsúhlasených počtov </w:t>
      </w:r>
      <w:proofErr w:type="spellStart"/>
      <w:r w:rsidR="004F208F" w:rsidRPr="00BA3300">
        <w:rPr>
          <w:rFonts w:ascii="Arial" w:hAnsi="Arial" w:cs="Arial"/>
        </w:rPr>
        <w:t>strojohodín</w:t>
      </w:r>
      <w:proofErr w:type="spellEnd"/>
      <w:r w:rsidR="004F208F" w:rsidRPr="00BA3300">
        <w:rPr>
          <w:rFonts w:ascii="Arial" w:hAnsi="Arial" w:cs="Arial"/>
        </w:rPr>
        <w:t xml:space="preserve"> stavebn</w:t>
      </w:r>
      <w:r w:rsidR="008D459A" w:rsidRPr="00BA3300">
        <w:rPr>
          <w:rFonts w:ascii="Arial" w:hAnsi="Arial" w:cs="Arial"/>
        </w:rPr>
        <w:t>otechnick</w:t>
      </w:r>
      <w:r w:rsidR="004F208F" w:rsidRPr="00BA3300">
        <w:rPr>
          <w:rFonts w:ascii="Arial" w:hAnsi="Arial" w:cs="Arial"/>
        </w:rPr>
        <w:t>ým dozorom.</w:t>
      </w:r>
    </w:p>
    <w:p w14:paraId="17352E0A" w14:textId="77777777" w:rsidR="0086226E" w:rsidRPr="00BA3300" w:rsidRDefault="0086226E" w:rsidP="00BA3300">
      <w:pPr>
        <w:jc w:val="both"/>
        <w:rPr>
          <w:rFonts w:ascii="Arial" w:hAnsi="Arial" w:cs="Arial"/>
        </w:rPr>
      </w:pPr>
    </w:p>
    <w:p w14:paraId="6C831E6C" w14:textId="5DC98210" w:rsidR="0041757E" w:rsidRPr="00BA3300" w:rsidRDefault="0041757E" w:rsidP="00BA3300">
      <w:pPr>
        <w:pStyle w:val="Odsekzoznamu"/>
        <w:tabs>
          <w:tab w:val="left" w:pos="1560"/>
        </w:tabs>
        <w:spacing w:line="280" w:lineRule="exact"/>
        <w:jc w:val="both"/>
        <w:rPr>
          <w:rFonts w:ascii="Arial" w:hAnsi="Arial" w:cs="Arial"/>
          <w:b/>
        </w:rPr>
      </w:pPr>
      <w:r w:rsidRPr="00BA3300">
        <w:rPr>
          <w:rFonts w:ascii="Arial" w:hAnsi="Arial" w:cs="Arial"/>
          <w:b/>
        </w:rPr>
        <w:t>00000111</w:t>
      </w:r>
      <w:r w:rsidRPr="00BA3300">
        <w:rPr>
          <w:rFonts w:ascii="Arial" w:hAnsi="Arial" w:cs="Arial"/>
          <w:b/>
        </w:rPr>
        <w:tab/>
        <w:t>Pyrotechnický prieskum</w:t>
      </w:r>
    </w:p>
    <w:p w14:paraId="6DDBEAAE" w14:textId="1999A913" w:rsidR="00A7771F" w:rsidRPr="00BA3300" w:rsidRDefault="00A7771F" w:rsidP="00BA3300">
      <w:pPr>
        <w:pStyle w:val="Default"/>
        <w:jc w:val="both"/>
        <w:rPr>
          <w:color w:val="auto"/>
        </w:rPr>
      </w:pPr>
      <w:r w:rsidRPr="00BA3300">
        <w:rPr>
          <w:color w:val="auto"/>
        </w:rPr>
        <w:t xml:space="preserve">Rozsah vykonávania prieskumu v zmysle odporúčaní pyrotechnického prieskumu </w:t>
      </w:r>
      <w:r w:rsidR="00B60A8B" w:rsidRPr="00BA3300">
        <w:rPr>
          <w:color w:val="auto"/>
        </w:rPr>
        <w:t>(pozri prieskumy)</w:t>
      </w:r>
      <w:r w:rsidRPr="00BA3300">
        <w:rPr>
          <w:color w:val="auto"/>
        </w:rPr>
        <w:t xml:space="preserve">. </w:t>
      </w:r>
      <w:r w:rsidR="00D951EF" w:rsidRPr="00BA3300">
        <w:rPr>
          <w:color w:val="auto"/>
        </w:rPr>
        <w:t xml:space="preserve">Predpokladaná plocha pyrotechnického prieskumu je </w:t>
      </w:r>
      <w:r w:rsidR="0016201E" w:rsidRPr="00BA3300">
        <w:rPr>
          <w:color w:val="auto"/>
        </w:rPr>
        <w:t>1</w:t>
      </w:r>
      <w:r w:rsidR="008D459A" w:rsidRPr="00BA3300">
        <w:rPr>
          <w:color w:val="auto"/>
        </w:rPr>
        <w:t> </w:t>
      </w:r>
      <w:r w:rsidR="0016201E" w:rsidRPr="00BA3300">
        <w:rPr>
          <w:color w:val="auto"/>
        </w:rPr>
        <w:t>196</w:t>
      </w:r>
      <w:r w:rsidR="008D459A" w:rsidRPr="00BA3300">
        <w:rPr>
          <w:color w:val="auto"/>
        </w:rPr>
        <w:t xml:space="preserve"> </w:t>
      </w:r>
      <w:r w:rsidR="0016201E" w:rsidRPr="00BA3300">
        <w:rPr>
          <w:color w:val="auto"/>
        </w:rPr>
        <w:t>718</w:t>
      </w:r>
      <w:r w:rsidR="00D951EF" w:rsidRPr="00BA3300">
        <w:rPr>
          <w:color w:val="auto"/>
        </w:rPr>
        <w:t xml:space="preserve"> m</w:t>
      </w:r>
      <w:r w:rsidR="00D951EF" w:rsidRPr="00BA3300">
        <w:rPr>
          <w:color w:val="auto"/>
          <w:vertAlign w:val="superscript"/>
        </w:rPr>
        <w:t>2</w:t>
      </w:r>
      <w:r w:rsidR="00D951EF" w:rsidRPr="00BA3300">
        <w:rPr>
          <w:color w:val="auto"/>
        </w:rPr>
        <w:t xml:space="preserve">. </w:t>
      </w:r>
      <w:r w:rsidR="00B60A8B" w:rsidRPr="00BA3300">
        <w:rPr>
          <w:color w:val="auto"/>
        </w:rPr>
        <w:t xml:space="preserve">V uvedenej jednotkovej cene je zahrnutá aj odborná likvidácia munície v prípade jej nálezu na mieste alebo v špecializovanom </w:t>
      </w:r>
      <w:proofErr w:type="spellStart"/>
      <w:r w:rsidR="00B60A8B" w:rsidRPr="00BA3300">
        <w:rPr>
          <w:color w:val="auto"/>
        </w:rPr>
        <w:t>delaborizačnom</w:t>
      </w:r>
      <w:proofErr w:type="spellEnd"/>
      <w:r w:rsidR="00B60A8B" w:rsidRPr="00BA3300">
        <w:rPr>
          <w:color w:val="auto"/>
        </w:rPr>
        <w:t xml:space="preserve"> zariadení vrátane jej prevozu, asistencie silových a záchranných zložiek štátu a zabezpečenia všetkých potrebných povolení.</w:t>
      </w:r>
      <w:r w:rsidR="008D459A" w:rsidRPr="00BA3300">
        <w:rPr>
          <w:color w:val="auto"/>
        </w:rPr>
        <w:t xml:space="preserve"> </w:t>
      </w:r>
    </w:p>
    <w:p w14:paraId="28C6F845" w14:textId="77777777" w:rsidR="00A7771F" w:rsidRPr="00BA3300" w:rsidRDefault="00A7771F" w:rsidP="00BA3300">
      <w:pPr>
        <w:pStyle w:val="Default"/>
        <w:jc w:val="both"/>
        <w:rPr>
          <w:color w:val="auto"/>
          <w:sz w:val="16"/>
          <w:szCs w:val="16"/>
        </w:rPr>
      </w:pPr>
    </w:p>
    <w:p w14:paraId="742F27A2" w14:textId="36F80263" w:rsidR="00A7771F" w:rsidRPr="00BA3300" w:rsidRDefault="00A7771F" w:rsidP="00BA3300">
      <w:pPr>
        <w:pStyle w:val="Default"/>
        <w:jc w:val="both"/>
        <w:rPr>
          <w:color w:val="auto"/>
        </w:rPr>
      </w:pPr>
      <w:r w:rsidRPr="00BA3300">
        <w:rPr>
          <w:color w:val="auto"/>
        </w:rPr>
        <w:t xml:space="preserve">Uvedená položka nezahŕňa odstránenie ornice a výkopové práce v zmysle projektu </w:t>
      </w:r>
      <w:r w:rsidR="00580895" w:rsidRPr="00BA3300">
        <w:rPr>
          <w:color w:val="auto"/>
        </w:rPr>
        <w:t>diaľnice</w:t>
      </w:r>
      <w:r w:rsidRPr="00BA3300">
        <w:rPr>
          <w:color w:val="auto"/>
        </w:rPr>
        <w:t xml:space="preserve"> ocenené v zemných prácach.</w:t>
      </w:r>
      <w:r w:rsidR="008D459A" w:rsidRPr="00BA3300">
        <w:rPr>
          <w:color w:val="auto"/>
        </w:rPr>
        <w:t xml:space="preserve"> Platba bude podľa skutočne zrealizovaného rozsahu.</w:t>
      </w:r>
    </w:p>
    <w:p w14:paraId="19AD9EE4" w14:textId="77777777" w:rsidR="00277366" w:rsidRPr="00BA3300" w:rsidRDefault="00277366" w:rsidP="00BA3300">
      <w:pPr>
        <w:pStyle w:val="Default"/>
        <w:jc w:val="both"/>
        <w:rPr>
          <w:sz w:val="10"/>
          <w:szCs w:val="10"/>
        </w:rPr>
      </w:pPr>
    </w:p>
    <w:p w14:paraId="01569044" w14:textId="2A4380FE" w:rsidR="005974AB" w:rsidRPr="00BA3300" w:rsidRDefault="005974AB" w:rsidP="00BA3300">
      <w:pPr>
        <w:pStyle w:val="Default"/>
        <w:jc w:val="both"/>
        <w:rPr>
          <w:color w:val="auto"/>
          <w:sz w:val="10"/>
          <w:szCs w:val="10"/>
        </w:rPr>
      </w:pPr>
    </w:p>
    <w:p w14:paraId="2708F2BB" w14:textId="181D5EA7" w:rsidR="00B83DA7" w:rsidRPr="00BA3300" w:rsidRDefault="007F0913" w:rsidP="00BA3300">
      <w:pPr>
        <w:pStyle w:val="Odsekzoznamu"/>
        <w:tabs>
          <w:tab w:val="left" w:pos="1560"/>
        </w:tabs>
        <w:spacing w:line="280" w:lineRule="exact"/>
        <w:jc w:val="both"/>
        <w:rPr>
          <w:rFonts w:ascii="Arial" w:hAnsi="Arial" w:cs="Arial"/>
          <w:b/>
        </w:rPr>
      </w:pPr>
      <w:r w:rsidRPr="00BA3300">
        <w:rPr>
          <w:rFonts w:ascii="Arial" w:hAnsi="Arial" w:cs="Arial"/>
          <w:b/>
        </w:rPr>
        <w:t>0000011</w:t>
      </w:r>
      <w:r w:rsidR="00B83DA7" w:rsidRPr="00BA3300">
        <w:rPr>
          <w:rFonts w:ascii="Arial" w:hAnsi="Arial" w:cs="Arial"/>
          <w:b/>
        </w:rPr>
        <w:t>3</w:t>
      </w:r>
      <w:r w:rsidR="00AF2160" w:rsidRPr="00BA3300">
        <w:rPr>
          <w:rFonts w:ascii="Arial" w:hAnsi="Arial" w:cs="Arial"/>
          <w:b/>
        </w:rPr>
        <w:tab/>
      </w:r>
      <w:r w:rsidRPr="00BA3300">
        <w:rPr>
          <w:rFonts w:ascii="Arial" w:hAnsi="Arial" w:cs="Arial"/>
          <w:b/>
        </w:rPr>
        <w:t>Monitoring životného prostredia operatívny</w:t>
      </w:r>
    </w:p>
    <w:p w14:paraId="54AE28AE" w14:textId="77BC2E88" w:rsidR="007F0913" w:rsidRPr="00BA3300" w:rsidRDefault="007F0913" w:rsidP="00BA3300">
      <w:pPr>
        <w:pStyle w:val="Odsekzoznamu"/>
        <w:tabs>
          <w:tab w:val="left" w:pos="1560"/>
        </w:tabs>
        <w:spacing w:line="280" w:lineRule="exact"/>
        <w:ind w:left="0"/>
        <w:jc w:val="both"/>
        <w:rPr>
          <w:rFonts w:ascii="Arial" w:hAnsi="Arial" w:cs="Arial"/>
        </w:rPr>
      </w:pPr>
      <w:r w:rsidRPr="00BA3300">
        <w:rPr>
          <w:rFonts w:ascii="Arial" w:hAnsi="Arial" w:cs="Arial"/>
        </w:rPr>
        <w:t xml:space="preserve">Rozsah týchto prác je určený vo Zväzku 3 Časť 1, v cene sa zahrnuté Monitoring hluku a vibrácií, Monitoring odpadových vôd, Monitoring ovzdušia, pôdy,  </w:t>
      </w:r>
      <w:proofErr w:type="spellStart"/>
      <w:r w:rsidRPr="00BA3300">
        <w:rPr>
          <w:rFonts w:ascii="Arial" w:hAnsi="Arial" w:cs="Arial"/>
        </w:rPr>
        <w:t>bioty</w:t>
      </w:r>
      <w:proofErr w:type="spellEnd"/>
      <w:r w:rsidRPr="00BA3300">
        <w:rPr>
          <w:rFonts w:ascii="Arial" w:hAnsi="Arial" w:cs="Arial"/>
        </w:rPr>
        <w:t>, povrchových a podzemných vôd, Pasportizácia objektov v blízkosti stavby. Uchádzač ocení každý monitoring v počte 10 krát.</w:t>
      </w:r>
    </w:p>
    <w:p w14:paraId="4A7A3A54" w14:textId="77777777" w:rsidR="00B83DA7" w:rsidRPr="00BA3300" w:rsidRDefault="00B83DA7" w:rsidP="00BA3300">
      <w:pPr>
        <w:pStyle w:val="Odsekzoznamu"/>
        <w:tabs>
          <w:tab w:val="left" w:pos="1560"/>
        </w:tabs>
        <w:spacing w:line="280" w:lineRule="exact"/>
        <w:ind w:left="0"/>
        <w:jc w:val="both"/>
        <w:rPr>
          <w:rFonts w:ascii="Arial" w:hAnsi="Arial" w:cs="Arial"/>
        </w:rPr>
      </w:pPr>
    </w:p>
    <w:p w14:paraId="4C46DF32" w14:textId="5E64E5B4" w:rsidR="003C2CDE" w:rsidRPr="00BA3300" w:rsidRDefault="00B83DA7" w:rsidP="00BA3300">
      <w:pPr>
        <w:rPr>
          <w:rFonts w:ascii="Arial" w:hAnsi="Arial" w:cs="Arial"/>
          <w:b/>
        </w:rPr>
      </w:pPr>
      <w:r w:rsidRPr="00BA3300">
        <w:rPr>
          <w:rFonts w:ascii="Arial" w:hAnsi="Arial" w:cs="Arial"/>
        </w:rPr>
        <w:tab/>
      </w:r>
      <w:r w:rsidR="00AF2160" w:rsidRPr="00BA3300">
        <w:rPr>
          <w:rFonts w:ascii="Arial" w:hAnsi="Arial" w:cs="Arial"/>
          <w:b/>
        </w:rPr>
        <w:t>00000114</w:t>
      </w:r>
      <w:r w:rsidR="00AF2160" w:rsidRPr="00BA3300">
        <w:rPr>
          <w:rFonts w:ascii="Arial" w:hAnsi="Arial" w:cs="Arial"/>
          <w:b/>
        </w:rPr>
        <w:tab/>
        <w:t>Geotechnický monitoring</w:t>
      </w:r>
    </w:p>
    <w:p w14:paraId="33F5ACDF" w14:textId="26D11ED0" w:rsidR="00D951EF" w:rsidRPr="00BA3300" w:rsidRDefault="00FF3AFF" w:rsidP="00BA3300">
      <w:pPr>
        <w:jc w:val="both"/>
        <w:rPr>
          <w:rFonts w:ascii="Arial" w:hAnsi="Arial" w:cs="Arial"/>
        </w:rPr>
      </w:pPr>
      <w:r w:rsidRPr="00BA3300">
        <w:rPr>
          <w:rFonts w:ascii="Arial" w:hAnsi="Arial" w:cs="Arial"/>
        </w:rPr>
        <w:t>Rozsah týchto prác je určený v</w:t>
      </w:r>
      <w:r w:rsidR="003F0E48" w:rsidRPr="00BA3300">
        <w:rPr>
          <w:rFonts w:ascii="Arial" w:hAnsi="Arial" w:cs="Arial"/>
        </w:rPr>
        <w:t xml:space="preserve">o Zväzku 3 </w:t>
      </w:r>
      <w:r w:rsidRPr="00BA3300">
        <w:rPr>
          <w:rFonts w:ascii="Arial" w:hAnsi="Arial" w:cs="Arial"/>
        </w:rPr>
        <w:t>a vo Zväzku 5 v časti M.2 Projekt geotechnického monitoringu</w:t>
      </w:r>
      <w:r w:rsidR="00D951EF" w:rsidRPr="00BA3300">
        <w:rPr>
          <w:rFonts w:ascii="Arial" w:hAnsi="Arial" w:cs="Arial"/>
        </w:rPr>
        <w:t xml:space="preserve"> (GTM)</w:t>
      </w:r>
      <w:r w:rsidRPr="00BA3300">
        <w:rPr>
          <w:rFonts w:ascii="Arial" w:hAnsi="Arial" w:cs="Arial"/>
        </w:rPr>
        <w:t>.</w:t>
      </w:r>
      <w:r w:rsidR="00D951EF" w:rsidRPr="00BA3300">
        <w:rPr>
          <w:rFonts w:ascii="Arial" w:hAnsi="Arial" w:cs="Arial"/>
        </w:rPr>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r w:rsidRPr="00BA3300">
        <w:rPr>
          <w:rFonts w:ascii="Arial" w:hAnsi="Arial" w:cs="Arial"/>
        </w:rPr>
        <w:t xml:space="preserve"> </w:t>
      </w:r>
    </w:p>
    <w:p w14:paraId="2DD0176E" w14:textId="4F1E92ED" w:rsidR="0031325F" w:rsidRPr="00BA3300" w:rsidRDefault="0031325F" w:rsidP="00BA3300">
      <w:pPr>
        <w:jc w:val="both"/>
        <w:rPr>
          <w:rFonts w:ascii="Arial" w:hAnsi="Arial" w:cs="Arial"/>
        </w:rPr>
      </w:pPr>
      <w:r w:rsidRPr="00BA3300">
        <w:rPr>
          <w:rFonts w:ascii="Arial" w:hAnsi="Arial" w:cs="Arial"/>
          <w:b/>
        </w:rPr>
        <w:t>Geotechnický monitoring bude realizovaný počas Lehoty výstavby vrátane Lehoty na oznámenie vád</w:t>
      </w:r>
      <w:r w:rsidRPr="00BA3300">
        <w:rPr>
          <w:rFonts w:ascii="Arial" w:hAnsi="Arial" w:cs="Arial"/>
        </w:rPr>
        <w:t>. Zhotoviteľ predloží rozpis v zmysle Zväzku 3 časť 1. Platby budú pomerom štvrťročne.</w:t>
      </w:r>
    </w:p>
    <w:p w14:paraId="4CB8201D" w14:textId="6EF2791E" w:rsidR="0086226E" w:rsidRDefault="00D951EF" w:rsidP="00BA3300">
      <w:pPr>
        <w:jc w:val="both"/>
        <w:rPr>
          <w:rFonts w:ascii="Arial" w:hAnsi="Arial" w:cs="Arial"/>
        </w:rPr>
      </w:pPr>
      <w:r w:rsidRPr="00BA3300">
        <w:rPr>
          <w:rFonts w:ascii="Arial" w:hAnsi="Arial" w:cs="Arial"/>
        </w:rPr>
        <w:t xml:space="preserve">Pred začatím prác Zhotoviteľ predloží verejnému obstarávateľovi (Objednávateľovi) a Stavebnotechnickému dozorovi vecný a finančný rozpis. </w:t>
      </w:r>
    </w:p>
    <w:p w14:paraId="7EDF5168" w14:textId="4087A32D" w:rsidR="00A9699D" w:rsidRDefault="00A9699D" w:rsidP="00BA3300">
      <w:pPr>
        <w:jc w:val="both"/>
        <w:rPr>
          <w:rFonts w:ascii="Arial" w:hAnsi="Arial" w:cs="Arial"/>
        </w:rPr>
      </w:pPr>
    </w:p>
    <w:p w14:paraId="202AD229" w14:textId="314660AA" w:rsidR="00A9699D" w:rsidRPr="00BA3300" w:rsidRDefault="00A9699D" w:rsidP="00A9699D">
      <w:pPr>
        <w:pStyle w:val="Odsekzoznamu"/>
        <w:tabs>
          <w:tab w:val="left" w:pos="1560"/>
        </w:tabs>
        <w:spacing w:line="280" w:lineRule="exact"/>
        <w:jc w:val="both"/>
        <w:rPr>
          <w:rFonts w:ascii="Arial" w:hAnsi="Arial" w:cs="Arial"/>
          <w:b/>
        </w:rPr>
      </w:pPr>
      <w:r w:rsidRPr="00BA3300">
        <w:rPr>
          <w:rFonts w:ascii="Arial" w:hAnsi="Arial" w:cs="Arial"/>
          <w:b/>
        </w:rPr>
        <w:t>0000011</w:t>
      </w:r>
      <w:r>
        <w:rPr>
          <w:rFonts w:ascii="Arial" w:hAnsi="Arial" w:cs="Arial"/>
          <w:b/>
        </w:rPr>
        <w:t>5</w:t>
      </w:r>
      <w:r w:rsidRPr="00BA3300">
        <w:rPr>
          <w:rFonts w:ascii="Arial" w:hAnsi="Arial" w:cs="Arial"/>
          <w:b/>
        </w:rPr>
        <w:tab/>
      </w:r>
      <w:r>
        <w:rPr>
          <w:rFonts w:ascii="Arial" w:hAnsi="Arial" w:cs="Arial"/>
          <w:b/>
        </w:rPr>
        <w:t>Doplnkový IGHP</w:t>
      </w:r>
    </w:p>
    <w:p w14:paraId="2E8BCE97" w14:textId="671D639D" w:rsidR="00A9699D" w:rsidRDefault="00A9699D" w:rsidP="00A9699D">
      <w:pPr>
        <w:jc w:val="both"/>
        <w:rPr>
          <w:rFonts w:ascii="Arial" w:hAnsi="Arial" w:cs="Arial"/>
        </w:rPr>
      </w:pPr>
      <w:r w:rsidRPr="00A9699D">
        <w:rPr>
          <w:rFonts w:ascii="Arial" w:hAnsi="Arial" w:cs="Arial"/>
        </w:rPr>
        <w:t>Rozsah Doplnko</w:t>
      </w:r>
      <w:r>
        <w:rPr>
          <w:rFonts w:ascii="Arial" w:hAnsi="Arial" w:cs="Arial"/>
        </w:rPr>
        <w:t>vého IGHP je určený vo Zväzku</w:t>
      </w:r>
      <w:r w:rsidRPr="00A9699D">
        <w:rPr>
          <w:rFonts w:ascii="Arial" w:hAnsi="Arial" w:cs="Arial"/>
        </w:rPr>
        <w:t xml:space="preserve"> 3 časť 1 v časti kapitola 1.</w:t>
      </w:r>
      <w:r w:rsidR="000D1242">
        <w:rPr>
          <w:rFonts w:ascii="Arial" w:hAnsi="Arial" w:cs="Arial"/>
        </w:rPr>
        <w:t>6</w:t>
      </w:r>
      <w:r w:rsidRPr="00A9699D">
        <w:rPr>
          <w:rFonts w:ascii="Arial" w:hAnsi="Arial" w:cs="Arial"/>
        </w:rPr>
        <w:t xml:space="preserve"> OSTATNÉ POŽIADAVKY OBJEDNÁVATEĽA v bodoch 10 a 11 Doplnkový IGHP.</w:t>
      </w:r>
      <w:r w:rsidRPr="00BA3300">
        <w:rPr>
          <w:rFonts w:ascii="Arial" w:hAnsi="Arial" w:cs="Arial"/>
        </w:rPr>
        <w:t xml:space="preserve"> </w:t>
      </w:r>
      <w:r w:rsidRPr="00A9699D">
        <w:rPr>
          <w:rFonts w:ascii="Arial" w:hAnsi="Arial" w:cs="Arial"/>
        </w:rPr>
        <w:t>Pred začatím prác Zhotoviteľ predloží verejnému obstarávateľovi (Objednávateľovi) a Stavebnotechnickému dozorovi vecný a finančný rozpis.</w:t>
      </w:r>
      <w:r>
        <w:rPr>
          <w:rFonts w:ascii="Arial" w:hAnsi="Arial" w:cs="Arial"/>
        </w:rPr>
        <w:t xml:space="preserve"> </w:t>
      </w:r>
      <w:r w:rsidRPr="00BA3300">
        <w:rPr>
          <w:rFonts w:ascii="Arial" w:hAnsi="Arial" w:cs="Arial"/>
        </w:rPr>
        <w:t>Fakturácia prác bude podľa skutočných počtov odsúhlasených stavebnotechnického dozorom do výšky ceny uvedenej v ponuke.</w:t>
      </w:r>
    </w:p>
    <w:p w14:paraId="1159320E" w14:textId="4B74902A" w:rsidR="00D951EF" w:rsidRPr="00BA3300" w:rsidRDefault="00D951EF" w:rsidP="00BA3300">
      <w:pPr>
        <w:jc w:val="both"/>
        <w:rPr>
          <w:rFonts w:ascii="Arial" w:hAnsi="Arial" w:cs="Arial"/>
          <w:b/>
        </w:rPr>
      </w:pPr>
    </w:p>
    <w:p w14:paraId="33A08BE3" w14:textId="3EB44031" w:rsidR="00AF2160" w:rsidRPr="00BA3300" w:rsidRDefault="00AF2160" w:rsidP="00BA3300">
      <w:pPr>
        <w:pStyle w:val="Odsekzoznamu"/>
        <w:tabs>
          <w:tab w:val="left" w:pos="1560"/>
        </w:tabs>
        <w:spacing w:line="280" w:lineRule="exact"/>
        <w:jc w:val="both"/>
        <w:rPr>
          <w:rFonts w:ascii="Arial" w:hAnsi="Arial" w:cs="Arial"/>
          <w:b/>
        </w:rPr>
      </w:pPr>
      <w:bookmarkStart w:id="21" w:name="_Hlk179375578"/>
      <w:r w:rsidRPr="00BA3300">
        <w:rPr>
          <w:rFonts w:ascii="Arial" w:hAnsi="Arial" w:cs="Arial"/>
          <w:b/>
        </w:rPr>
        <w:t>0000011</w:t>
      </w:r>
      <w:r w:rsidR="00710E8F">
        <w:rPr>
          <w:rFonts w:ascii="Arial" w:hAnsi="Arial" w:cs="Arial"/>
          <w:b/>
        </w:rPr>
        <w:t>6</w:t>
      </w:r>
      <w:r w:rsidRPr="00BA3300">
        <w:rPr>
          <w:rFonts w:ascii="Arial" w:hAnsi="Arial" w:cs="Arial"/>
          <w:b/>
        </w:rPr>
        <w:tab/>
        <w:t>Mesačné správy postupu výstavby</w:t>
      </w:r>
    </w:p>
    <w:p w14:paraId="2A297E2F" w14:textId="77777777" w:rsidR="0086226E" w:rsidRDefault="00AF2160" w:rsidP="00BA3300">
      <w:pPr>
        <w:tabs>
          <w:tab w:val="left" w:pos="0"/>
        </w:tabs>
        <w:spacing w:line="280" w:lineRule="exact"/>
        <w:jc w:val="both"/>
        <w:rPr>
          <w:rFonts w:ascii="Arial" w:hAnsi="Arial" w:cs="Arial"/>
        </w:rPr>
      </w:pPr>
      <w:r w:rsidRPr="00BA3300">
        <w:rPr>
          <w:rFonts w:ascii="Arial" w:hAnsi="Arial" w:cs="Arial"/>
        </w:rPr>
        <w:t>Vypracovanie mesačnej správy postupu výstavby v zmysle zmluvy o dielo a požiadaviek špecifikovaných v</w:t>
      </w:r>
      <w:r w:rsidR="003F0E48" w:rsidRPr="00BA3300">
        <w:rPr>
          <w:rFonts w:ascii="Arial" w:hAnsi="Arial" w:cs="Arial"/>
        </w:rPr>
        <w:t xml:space="preserve">o </w:t>
      </w:r>
      <w:r w:rsidRPr="00BA3300">
        <w:rPr>
          <w:rFonts w:ascii="Arial" w:hAnsi="Arial" w:cs="Arial"/>
        </w:rPr>
        <w:t> </w:t>
      </w:r>
      <w:r w:rsidR="003F0E48" w:rsidRPr="00BA3300">
        <w:rPr>
          <w:rFonts w:ascii="Arial" w:hAnsi="Arial" w:cs="Arial"/>
        </w:rPr>
        <w:t>Zväzku č.3 časť 3 </w:t>
      </w:r>
      <w:r w:rsidRPr="00BA3300">
        <w:rPr>
          <w:rFonts w:ascii="Arial" w:hAnsi="Arial" w:cs="Arial"/>
        </w:rPr>
        <w:t>ZTKP.</w:t>
      </w:r>
      <w:r w:rsidR="003F0E48" w:rsidRPr="00BA3300">
        <w:rPr>
          <w:rFonts w:ascii="Arial" w:hAnsi="Arial" w:cs="Arial"/>
        </w:rPr>
        <w:t xml:space="preserve"> Uhradené budú náklady podľa jednotlivých položiek v príslušných mesačných faktúrach po dodaní maximálne do výšky sumy uvedenej v tejto položke. Mesačné správy budú zhotovené minimálne v 4-och </w:t>
      </w:r>
      <w:r w:rsidR="003F0E48" w:rsidRPr="00BA3300">
        <w:rPr>
          <w:rFonts w:ascii="Arial" w:hAnsi="Arial" w:cs="Arial"/>
        </w:rPr>
        <w:lastRenderedPageBreak/>
        <w:t xml:space="preserve">vyhotoveniach v tlačenej a digitálnej forme (celok- 4x tlač, 4x digitálna forma). </w:t>
      </w:r>
      <w:r w:rsidR="00E1487C" w:rsidRPr="00BA3300">
        <w:rPr>
          <w:rFonts w:ascii="Arial" w:hAnsi="Arial" w:cs="Arial"/>
        </w:rPr>
        <w:t xml:space="preserve">Náklady sa uvádzajú na jeden mesiac. </w:t>
      </w:r>
    </w:p>
    <w:p w14:paraId="31234A6C" w14:textId="61ED6290" w:rsidR="00AF2160" w:rsidRPr="00BA3300" w:rsidRDefault="00AF2160" w:rsidP="00BA3300">
      <w:pPr>
        <w:tabs>
          <w:tab w:val="left" w:pos="0"/>
        </w:tabs>
        <w:spacing w:line="280" w:lineRule="exact"/>
        <w:jc w:val="both"/>
        <w:rPr>
          <w:rFonts w:ascii="Arial" w:hAnsi="Arial" w:cs="Arial"/>
        </w:rPr>
      </w:pPr>
    </w:p>
    <w:bookmarkEnd w:id="21"/>
    <w:p w14:paraId="6D31CB77" w14:textId="32D817FE" w:rsidR="003F0E48" w:rsidRPr="00BA3300" w:rsidRDefault="00AF2160" w:rsidP="00BA3300">
      <w:pPr>
        <w:pStyle w:val="Odsekzoznamu"/>
        <w:tabs>
          <w:tab w:val="left" w:pos="0"/>
          <w:tab w:val="left" w:pos="1560"/>
        </w:tabs>
        <w:jc w:val="both"/>
        <w:rPr>
          <w:rFonts w:ascii="Arial" w:hAnsi="Arial" w:cs="Arial"/>
          <w:b/>
          <w:sz w:val="22"/>
          <w:szCs w:val="22"/>
        </w:rPr>
      </w:pPr>
      <w:r w:rsidRPr="00BA3300">
        <w:rPr>
          <w:rFonts w:ascii="Arial" w:hAnsi="Arial" w:cs="Arial"/>
          <w:b/>
        </w:rPr>
        <w:t>0000011</w:t>
      </w:r>
      <w:r w:rsidR="00710E8F">
        <w:rPr>
          <w:rFonts w:ascii="Arial" w:hAnsi="Arial" w:cs="Arial"/>
          <w:b/>
        </w:rPr>
        <w:t>7</w:t>
      </w:r>
      <w:r w:rsidRPr="00BA3300">
        <w:rPr>
          <w:rFonts w:ascii="Arial" w:hAnsi="Arial" w:cs="Arial"/>
          <w:b/>
        </w:rPr>
        <w:tab/>
        <w:t>Program odpadového hospodárstva</w:t>
      </w:r>
    </w:p>
    <w:p w14:paraId="697CD09E" w14:textId="53AFB7F4" w:rsidR="003F0E48" w:rsidRDefault="003F0E48" w:rsidP="00BA3300">
      <w:pPr>
        <w:spacing w:line="280" w:lineRule="exact"/>
        <w:jc w:val="both"/>
        <w:rPr>
          <w:rFonts w:ascii="Arial" w:hAnsi="Arial" w:cs="Arial"/>
        </w:rPr>
      </w:pPr>
      <w:r w:rsidRPr="00BA3300">
        <w:rPr>
          <w:rFonts w:ascii="Arial" w:hAnsi="Arial" w:cs="Arial"/>
        </w:rPr>
        <w:t>Pri samostatnej prevádzke daných komunikácií, vznikajú  rôzne druhy odpadov, ako odpad z čistenia stôk a dažďových vpustí, kal dažďových nádrží, odpad zo zelene a pod., ktorých nakladanie a odstránenie zabezpečuje obstarávateľ stavby NDS a.s. podľa vypracovaného samostatného projektu „Program odpadového hospodárstva“ (POH). Vypracovanie POH zabezpečí budúci Zhotoviteľ stavby a predloží ho na schválenie príslušným orgánom v súlade s platnou legislatívou pred uvedením stavby do prevádzky. Vypracovaný POH musí byť odsúhlasený investorom stavby a budúcim prevádzkovateľom stavby NDS, a.s. Náklady sa uvádzajú jednou sumou.</w:t>
      </w:r>
    </w:p>
    <w:p w14:paraId="1730FE82" w14:textId="77777777" w:rsidR="0086226E" w:rsidRPr="00BA3300" w:rsidRDefault="0086226E" w:rsidP="00BA3300">
      <w:pPr>
        <w:spacing w:line="280" w:lineRule="exact"/>
        <w:jc w:val="both"/>
        <w:rPr>
          <w:rFonts w:ascii="Arial" w:hAnsi="Arial" w:cs="Arial"/>
        </w:rPr>
      </w:pPr>
    </w:p>
    <w:p w14:paraId="28163C8B" w14:textId="271D2E90" w:rsidR="0007380B" w:rsidRPr="00BA3300" w:rsidRDefault="00653B52" w:rsidP="00BA3300">
      <w:pPr>
        <w:tabs>
          <w:tab w:val="left" w:pos="1560"/>
        </w:tabs>
        <w:spacing w:line="280" w:lineRule="exact"/>
        <w:ind w:left="360"/>
        <w:jc w:val="both"/>
        <w:rPr>
          <w:rFonts w:ascii="Arial" w:hAnsi="Arial" w:cs="Arial"/>
          <w:b/>
        </w:rPr>
      </w:pPr>
      <w:r w:rsidRPr="00BA3300">
        <w:rPr>
          <w:rFonts w:ascii="Arial" w:hAnsi="Arial" w:cs="Arial"/>
          <w:b/>
        </w:rPr>
        <w:t xml:space="preserve">     </w:t>
      </w:r>
      <w:r w:rsidR="0007380B" w:rsidRPr="00BA3300">
        <w:rPr>
          <w:rFonts w:ascii="Arial" w:hAnsi="Arial" w:cs="Arial"/>
          <w:b/>
        </w:rPr>
        <w:t>0000011</w:t>
      </w:r>
      <w:r w:rsidR="00710E8F">
        <w:rPr>
          <w:rFonts w:ascii="Arial" w:hAnsi="Arial" w:cs="Arial"/>
          <w:b/>
        </w:rPr>
        <w:t>8</w:t>
      </w:r>
      <w:r w:rsidRPr="00BA3300">
        <w:rPr>
          <w:rFonts w:ascii="Arial" w:hAnsi="Arial" w:cs="Arial"/>
          <w:b/>
        </w:rPr>
        <w:tab/>
      </w:r>
      <w:r w:rsidR="0007380B" w:rsidRPr="00BA3300">
        <w:rPr>
          <w:rFonts w:ascii="Arial" w:hAnsi="Arial" w:cs="Arial"/>
          <w:b/>
        </w:rPr>
        <w:t>Plnenie podmienok záverečného stanoviska MŽP</w:t>
      </w:r>
    </w:p>
    <w:p w14:paraId="073D7CE0" w14:textId="1F573269" w:rsidR="0086226E" w:rsidRPr="00BA3300" w:rsidRDefault="0031325F" w:rsidP="00BA3300">
      <w:pPr>
        <w:tabs>
          <w:tab w:val="left" w:pos="0"/>
        </w:tabs>
        <w:spacing w:line="280" w:lineRule="exact"/>
        <w:jc w:val="both"/>
        <w:rPr>
          <w:rFonts w:ascii="Arial" w:hAnsi="Arial" w:cs="Arial"/>
        </w:rPr>
      </w:pPr>
      <w:r w:rsidRPr="00BA3300">
        <w:rPr>
          <w:rFonts w:ascii="Arial" w:hAnsi="Arial" w:cs="Arial"/>
        </w:rPr>
        <w:t xml:space="preserve">Rozsah prác bude stanovený Záverečným stanoviskom MŽP SR.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r w:rsidR="004F208F" w:rsidRPr="00BA3300">
        <w:rPr>
          <w:rFonts w:ascii="Arial" w:hAnsi="Arial" w:cs="Arial"/>
        </w:rPr>
        <w:t xml:space="preserve"> </w:t>
      </w:r>
    </w:p>
    <w:p w14:paraId="7B092FE3" w14:textId="77777777" w:rsidR="00277366" w:rsidRPr="00BA3300" w:rsidRDefault="00277366" w:rsidP="00BA3300">
      <w:pPr>
        <w:tabs>
          <w:tab w:val="left" w:pos="0"/>
        </w:tabs>
        <w:spacing w:line="280" w:lineRule="exact"/>
        <w:jc w:val="both"/>
        <w:rPr>
          <w:rFonts w:ascii="Arial" w:hAnsi="Arial" w:cs="Arial"/>
          <w:sz w:val="10"/>
          <w:szCs w:val="10"/>
        </w:rPr>
      </w:pPr>
    </w:p>
    <w:p w14:paraId="6A543CA8" w14:textId="25900223" w:rsidR="006619E4" w:rsidRPr="00BA3300" w:rsidRDefault="003F0E48" w:rsidP="00BA3300">
      <w:pPr>
        <w:pStyle w:val="Odsekzoznamu"/>
        <w:tabs>
          <w:tab w:val="left" w:pos="0"/>
          <w:tab w:val="left" w:pos="1560"/>
        </w:tabs>
        <w:jc w:val="both"/>
        <w:rPr>
          <w:rFonts w:ascii="Arial" w:hAnsi="Arial" w:cs="Arial"/>
          <w:b/>
          <w:strike/>
        </w:rPr>
      </w:pPr>
      <w:r w:rsidRPr="00BA3300">
        <w:rPr>
          <w:rFonts w:ascii="Arial" w:hAnsi="Arial" w:cs="Arial"/>
          <w:b/>
        </w:rPr>
        <w:t>0000011</w:t>
      </w:r>
      <w:r w:rsidR="00710E8F">
        <w:rPr>
          <w:rFonts w:ascii="Arial" w:hAnsi="Arial" w:cs="Arial"/>
          <w:b/>
        </w:rPr>
        <w:t>9</w:t>
      </w:r>
      <w:r w:rsidR="00B60A8B" w:rsidRPr="00BA3300">
        <w:rPr>
          <w:rFonts w:ascii="Arial" w:hAnsi="Arial" w:cs="Arial"/>
          <w:b/>
        </w:rPr>
        <w:tab/>
      </w:r>
      <w:r w:rsidRPr="00BA3300">
        <w:rPr>
          <w:rFonts w:ascii="Arial" w:hAnsi="Arial" w:cs="Arial"/>
          <w:b/>
        </w:rPr>
        <w:t xml:space="preserve">Informačné tabule </w:t>
      </w:r>
    </w:p>
    <w:p w14:paraId="694D9194" w14:textId="20AEB88E" w:rsidR="003F0E48" w:rsidRPr="00BA3300" w:rsidRDefault="003F0E48" w:rsidP="00BA3300">
      <w:pPr>
        <w:tabs>
          <w:tab w:val="left" w:pos="0"/>
          <w:tab w:val="left" w:pos="2415"/>
        </w:tabs>
        <w:jc w:val="both"/>
        <w:rPr>
          <w:rFonts w:ascii="Arial" w:hAnsi="Arial" w:cs="Arial"/>
        </w:rPr>
      </w:pPr>
      <w:r w:rsidRPr="00BA3300">
        <w:rPr>
          <w:rFonts w:ascii="Arial" w:hAnsi="Arial" w:cs="Arial"/>
        </w:rPr>
        <w:t>Rozsah obsah prác je určený vo Zväzku 3. Náklady spojené s farebným vyhotovením tabule a popisom základných identifikačných údajov  (objednávateľ, investor, zhotoviteľ, projektant, vrátane loga organizácií, začiatok a koniec výstavby, stavebn</w:t>
      </w:r>
      <w:r w:rsidR="00526B8C">
        <w:rPr>
          <w:rFonts w:ascii="Arial" w:hAnsi="Arial" w:cs="Arial"/>
        </w:rPr>
        <w:t>otechnic</w:t>
      </w:r>
      <w:r w:rsidR="00D84D8E">
        <w:rPr>
          <w:rFonts w:ascii="Arial" w:hAnsi="Arial" w:cs="Arial"/>
        </w:rPr>
        <w:t>k</w:t>
      </w:r>
      <w:r w:rsidR="00526B8C">
        <w:rPr>
          <w:rFonts w:ascii="Arial" w:hAnsi="Arial" w:cs="Arial"/>
        </w:rPr>
        <w:t>ý</w:t>
      </w:r>
      <w:r w:rsidRPr="00BA3300">
        <w:rPr>
          <w:rFonts w:ascii="Arial" w:hAnsi="Arial" w:cs="Arial"/>
        </w:rPr>
        <w:t xml:space="preserve"> dozor, vedúci stavby a pod.), náklady spojené so zriadením osadením, stabilizáciou, odstránením a odsúhlasením s umiestnením tabúľ. Celkové náklady spojené s položkou "00000118 Informačné tabule" sa uvažujú v rozsahu informačné tabule počas výstavby a informačné tabule po ukončení výstavby (uvedenie stavby do prevádzky). </w:t>
      </w:r>
      <w:r w:rsidR="00A33AE6" w:rsidRPr="00BA3300">
        <w:rPr>
          <w:rFonts w:ascii="Arial" w:hAnsi="Arial" w:cs="Arial"/>
        </w:rPr>
        <w:t>Platba po dodaní tabúľ a ich zhotovení</w:t>
      </w:r>
      <w:r w:rsidRPr="00BA3300">
        <w:rPr>
          <w:rFonts w:ascii="Arial" w:hAnsi="Arial" w:cs="Arial"/>
        </w:rPr>
        <w:t xml:space="preserve">. </w:t>
      </w:r>
      <w:r w:rsidR="00BF1269" w:rsidRPr="00BA3300">
        <w:rPr>
          <w:rFonts w:ascii="Arial" w:hAnsi="Arial" w:cs="Arial"/>
        </w:rPr>
        <w:t>Náklady sa uvádzajú jednou sumou</w:t>
      </w:r>
      <w:r w:rsidRPr="00BA3300">
        <w:rPr>
          <w:rFonts w:ascii="Arial" w:hAnsi="Arial" w:cs="Arial"/>
        </w:rPr>
        <w:t>.</w:t>
      </w:r>
    </w:p>
    <w:p w14:paraId="6355B435" w14:textId="77777777" w:rsidR="003A6161" w:rsidRPr="00BA3300" w:rsidRDefault="003A6161" w:rsidP="00BA3300">
      <w:pPr>
        <w:tabs>
          <w:tab w:val="left" w:pos="0"/>
          <w:tab w:val="left" w:pos="2415"/>
        </w:tabs>
        <w:jc w:val="both"/>
        <w:rPr>
          <w:rFonts w:ascii="Arial" w:hAnsi="Arial" w:cs="Arial"/>
        </w:rPr>
      </w:pPr>
    </w:p>
    <w:p w14:paraId="213278DC" w14:textId="69EAF022" w:rsidR="0007380B" w:rsidRPr="00BA3300" w:rsidRDefault="0007380B"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20</w:t>
      </w:r>
      <w:r w:rsidRPr="00BA3300">
        <w:rPr>
          <w:rFonts w:ascii="Arial" w:hAnsi="Arial" w:cs="Arial"/>
          <w:b/>
        </w:rPr>
        <w:tab/>
        <w:t>Plnenie podmienok Stavebného povolenia</w:t>
      </w:r>
    </w:p>
    <w:p w14:paraId="300A6DB0" w14:textId="7F77144A" w:rsidR="00193AED" w:rsidRDefault="00A33AE6" w:rsidP="00BA3300">
      <w:pPr>
        <w:tabs>
          <w:tab w:val="left" w:pos="0"/>
        </w:tabs>
        <w:spacing w:line="280" w:lineRule="exact"/>
        <w:jc w:val="both"/>
        <w:rPr>
          <w:rFonts w:ascii="Arial" w:hAnsi="Arial" w:cs="Arial"/>
        </w:rPr>
      </w:pPr>
      <w:r w:rsidRPr="00BA3300">
        <w:rPr>
          <w:rFonts w:ascii="Arial" w:hAnsi="Arial" w:cs="Arial"/>
        </w:rPr>
        <w:t xml:space="preserve">Rozsah prác bude stanovený Stavebným povolením.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p>
    <w:p w14:paraId="165249C8" w14:textId="77777777" w:rsidR="0086226E" w:rsidRPr="00BA3300" w:rsidRDefault="0086226E" w:rsidP="00BA3300">
      <w:pPr>
        <w:tabs>
          <w:tab w:val="left" w:pos="0"/>
        </w:tabs>
        <w:spacing w:line="280" w:lineRule="exact"/>
        <w:jc w:val="both"/>
        <w:rPr>
          <w:rFonts w:ascii="Arial" w:hAnsi="Arial" w:cs="Arial"/>
        </w:rPr>
      </w:pPr>
    </w:p>
    <w:p w14:paraId="1F9666CA" w14:textId="750B2C4E" w:rsidR="00B83DA7" w:rsidRPr="00BA3300" w:rsidRDefault="00B83DA7"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21</w:t>
      </w:r>
      <w:r w:rsidRPr="00BA3300">
        <w:rPr>
          <w:rFonts w:ascii="Arial" w:hAnsi="Arial" w:cs="Arial"/>
          <w:b/>
        </w:rPr>
        <w:t xml:space="preserve">   Kybernetická bezpečnosť</w:t>
      </w:r>
    </w:p>
    <w:p w14:paraId="67F21D56" w14:textId="5F7375F9" w:rsidR="00B83DA7" w:rsidRDefault="00B83DA7" w:rsidP="00BA3300">
      <w:pPr>
        <w:tabs>
          <w:tab w:val="left" w:pos="1560"/>
        </w:tabs>
        <w:spacing w:line="280" w:lineRule="exact"/>
        <w:jc w:val="both"/>
        <w:rPr>
          <w:rFonts w:ascii="Arial" w:hAnsi="Arial" w:cs="Arial"/>
        </w:rPr>
      </w:pPr>
      <w:r w:rsidRPr="00BA3300">
        <w:rPr>
          <w:rFonts w:ascii="Arial" w:hAnsi="Arial" w:cs="Arial"/>
        </w:rPr>
        <w:t>Platby podľa skutočne odpracovaných a zaznamenaných hodín.</w:t>
      </w:r>
    </w:p>
    <w:p w14:paraId="6B81BDBA" w14:textId="09C4BCB4" w:rsidR="00580F51" w:rsidRDefault="00580F51" w:rsidP="00BA3300">
      <w:pPr>
        <w:tabs>
          <w:tab w:val="left" w:pos="1560"/>
        </w:tabs>
        <w:spacing w:line="280" w:lineRule="exact"/>
        <w:jc w:val="both"/>
        <w:rPr>
          <w:rFonts w:ascii="Arial" w:hAnsi="Arial" w:cs="Arial"/>
        </w:rPr>
      </w:pPr>
    </w:p>
    <w:p w14:paraId="306BBC6B" w14:textId="1663710C" w:rsidR="00580F51" w:rsidRPr="00BA3300" w:rsidRDefault="00580F51" w:rsidP="00580F51">
      <w:pPr>
        <w:pStyle w:val="Odsekzoznamu"/>
        <w:tabs>
          <w:tab w:val="left" w:pos="1560"/>
        </w:tabs>
        <w:spacing w:line="280" w:lineRule="exact"/>
        <w:jc w:val="both"/>
        <w:rPr>
          <w:rFonts w:ascii="Arial" w:hAnsi="Arial" w:cs="Arial"/>
          <w:b/>
        </w:rPr>
      </w:pPr>
      <w:r w:rsidRPr="00BA3300">
        <w:rPr>
          <w:rFonts w:ascii="Arial" w:hAnsi="Arial" w:cs="Arial"/>
          <w:b/>
        </w:rPr>
        <w:t>000001</w:t>
      </w:r>
      <w:r>
        <w:rPr>
          <w:rFonts w:ascii="Arial" w:hAnsi="Arial" w:cs="Arial"/>
          <w:b/>
        </w:rPr>
        <w:t>22</w:t>
      </w:r>
      <w:r w:rsidRPr="00BA3300">
        <w:rPr>
          <w:rFonts w:ascii="Arial" w:hAnsi="Arial" w:cs="Arial"/>
          <w:b/>
        </w:rPr>
        <w:tab/>
      </w:r>
      <w:r>
        <w:rPr>
          <w:rFonts w:ascii="Arial" w:hAnsi="Arial" w:cs="Arial"/>
          <w:b/>
        </w:rPr>
        <w:t>Záručný servis</w:t>
      </w:r>
    </w:p>
    <w:p w14:paraId="5B87F09F" w14:textId="0CBE4F73" w:rsidR="00580F51" w:rsidRDefault="00C7660B" w:rsidP="00580F51">
      <w:pPr>
        <w:tabs>
          <w:tab w:val="left" w:pos="1560"/>
        </w:tabs>
        <w:spacing w:line="280" w:lineRule="exact"/>
        <w:jc w:val="both"/>
        <w:rPr>
          <w:rFonts w:ascii="Arial" w:hAnsi="Arial" w:cs="Arial"/>
        </w:rPr>
      </w:pPr>
      <w:r>
        <w:rPr>
          <w:rFonts w:ascii="Arial" w:hAnsi="Arial" w:cs="Arial"/>
        </w:rPr>
        <w:t>V</w:t>
      </w:r>
      <w:r w:rsidRPr="00C7660B">
        <w:rPr>
          <w:rFonts w:ascii="Arial" w:hAnsi="Arial" w:cs="Arial"/>
        </w:rPr>
        <w:t xml:space="preserve"> položke je ocenený záručný servis v zmysle Zväzku 3, za 60 mesiacov (5 rokov). Platby po každom roku vykonania záručného servisu po odsúhlasení Objednávateľom</w:t>
      </w:r>
      <w:r w:rsidR="00580F51" w:rsidRPr="00BA3300">
        <w:rPr>
          <w:rFonts w:ascii="Arial" w:hAnsi="Arial" w:cs="Arial"/>
        </w:rPr>
        <w:t>.</w:t>
      </w:r>
    </w:p>
    <w:p w14:paraId="7BFA93CA" w14:textId="210A1895" w:rsidR="00CC3D31" w:rsidRDefault="00CC3D31" w:rsidP="00580F51">
      <w:pPr>
        <w:tabs>
          <w:tab w:val="left" w:pos="1560"/>
        </w:tabs>
        <w:spacing w:line="280" w:lineRule="exact"/>
        <w:jc w:val="both"/>
        <w:rPr>
          <w:rFonts w:ascii="Arial" w:hAnsi="Arial" w:cs="Arial"/>
        </w:rPr>
      </w:pPr>
    </w:p>
    <w:p w14:paraId="491E4684" w14:textId="77777777" w:rsidR="00CC3D31" w:rsidRPr="00694B06" w:rsidRDefault="00CC3D31" w:rsidP="00CC3D31">
      <w:pPr>
        <w:ind w:left="360" w:firstLine="360"/>
        <w:rPr>
          <w:rFonts w:ascii="Arial" w:hAnsi="Arial" w:cs="Arial"/>
          <w:b/>
          <w:color w:val="FF0000"/>
        </w:rPr>
      </w:pPr>
      <w:bookmarkStart w:id="22" w:name="_Hlk190441182"/>
      <w:r w:rsidRPr="00694B06">
        <w:rPr>
          <w:rFonts w:ascii="Arial" w:hAnsi="Arial" w:cs="Arial"/>
          <w:b/>
          <w:color w:val="FF0000"/>
        </w:rPr>
        <w:t>00080300     Železničná koľajová prevádzka - výluka</w:t>
      </w:r>
    </w:p>
    <w:p w14:paraId="29841484"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výlukami na železničnej trati v zmysle platných smerníc ŽSR.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bookmarkEnd w:id="22"/>
    <w:p w14:paraId="4B13C845" w14:textId="77777777" w:rsidR="00CC3D31" w:rsidRPr="00694B06" w:rsidRDefault="00CC3D31" w:rsidP="00CC3D31">
      <w:pPr>
        <w:spacing w:line="280" w:lineRule="exact"/>
        <w:jc w:val="both"/>
        <w:rPr>
          <w:rFonts w:ascii="Arial" w:hAnsi="Arial" w:cs="Arial"/>
          <w:color w:val="FF0000"/>
        </w:rPr>
      </w:pPr>
    </w:p>
    <w:p w14:paraId="50F6E15F" w14:textId="77777777" w:rsidR="00CC3D31" w:rsidRPr="00694B06" w:rsidRDefault="00CC3D31" w:rsidP="00CC3D31">
      <w:pPr>
        <w:ind w:left="360" w:firstLine="360"/>
        <w:rPr>
          <w:rFonts w:ascii="Arial" w:hAnsi="Arial" w:cs="Arial"/>
          <w:b/>
          <w:color w:val="FF0000"/>
        </w:rPr>
      </w:pPr>
      <w:r w:rsidRPr="00694B06">
        <w:rPr>
          <w:rFonts w:ascii="Arial" w:hAnsi="Arial" w:cs="Arial"/>
          <w:b/>
          <w:color w:val="FF0000"/>
        </w:rPr>
        <w:t>0008030</w:t>
      </w:r>
      <w:r>
        <w:rPr>
          <w:rFonts w:ascii="Arial" w:hAnsi="Arial" w:cs="Arial"/>
          <w:b/>
          <w:color w:val="FF0000"/>
        </w:rPr>
        <w:t>1</w:t>
      </w:r>
      <w:r w:rsidRPr="00694B06">
        <w:rPr>
          <w:rFonts w:ascii="Arial" w:hAnsi="Arial" w:cs="Arial"/>
          <w:b/>
          <w:color w:val="FF0000"/>
        </w:rPr>
        <w:t xml:space="preserve">     Železničná koľajová prevádzka - obmedzenie vlakovej rýchlosti</w:t>
      </w:r>
    </w:p>
    <w:p w14:paraId="2A30DF57"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obmedzením vlakovej rýchlosti na železničnej trati.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p w14:paraId="1591A3A8" w14:textId="77777777" w:rsidR="0086226E" w:rsidRPr="00BA3300" w:rsidRDefault="0086226E" w:rsidP="00BA3300">
      <w:pPr>
        <w:tabs>
          <w:tab w:val="left" w:pos="1560"/>
        </w:tabs>
        <w:spacing w:line="280" w:lineRule="exact"/>
        <w:jc w:val="both"/>
        <w:rPr>
          <w:rFonts w:ascii="Arial" w:hAnsi="Arial" w:cs="Arial"/>
        </w:rPr>
      </w:pPr>
    </w:p>
    <w:p w14:paraId="52808496" w14:textId="791B1491" w:rsidR="00193AED" w:rsidRPr="00BA3300" w:rsidRDefault="00193AED" w:rsidP="00BA3300">
      <w:pPr>
        <w:pStyle w:val="Odsekzoznamu"/>
        <w:tabs>
          <w:tab w:val="left" w:pos="0"/>
          <w:tab w:val="left" w:pos="2127"/>
        </w:tabs>
        <w:jc w:val="both"/>
        <w:rPr>
          <w:rFonts w:ascii="Arial" w:hAnsi="Arial" w:cs="Arial"/>
        </w:rPr>
      </w:pPr>
      <w:r w:rsidRPr="00BA3300">
        <w:rPr>
          <w:rFonts w:ascii="Arial" w:hAnsi="Arial" w:cs="Arial"/>
          <w:b/>
        </w:rPr>
        <w:lastRenderedPageBreak/>
        <w:t>00010401</w:t>
      </w:r>
      <w:r w:rsidR="00B60A8B" w:rsidRPr="00BA3300">
        <w:rPr>
          <w:rFonts w:ascii="Arial" w:hAnsi="Arial" w:cs="Arial"/>
          <w:b/>
        </w:rPr>
        <w:tab/>
      </w:r>
      <w:r w:rsidRPr="00BA3300">
        <w:rPr>
          <w:rFonts w:ascii="Arial" w:hAnsi="Arial" w:cs="Arial"/>
          <w:b/>
        </w:rPr>
        <w:t>Zmluvné požiadavky poplatky za skládky vybúraných hmôt a </w:t>
      </w:r>
      <w:proofErr w:type="spellStart"/>
      <w:r w:rsidRPr="00BA3300">
        <w:rPr>
          <w:rFonts w:ascii="Arial" w:hAnsi="Arial" w:cs="Arial"/>
          <w:b/>
        </w:rPr>
        <w:t>sutí</w:t>
      </w:r>
      <w:proofErr w:type="spellEnd"/>
    </w:p>
    <w:p w14:paraId="72AE9967" w14:textId="1EF0FAE9" w:rsidR="00CB52D4" w:rsidRPr="00BA3300" w:rsidRDefault="00AF2160" w:rsidP="00BA3300">
      <w:pPr>
        <w:spacing w:line="280" w:lineRule="exact"/>
        <w:jc w:val="both"/>
        <w:rPr>
          <w:rFonts w:ascii="Arial" w:hAnsi="Arial" w:cs="Arial"/>
        </w:rPr>
      </w:pPr>
      <w:r w:rsidRPr="00BA3300">
        <w:rPr>
          <w:rFonts w:ascii="Arial" w:hAnsi="Arial" w:cs="Arial"/>
        </w:rPr>
        <w:t xml:space="preserve">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w:t>
      </w:r>
      <w:proofErr w:type="spellStart"/>
      <w:r w:rsidRPr="00BA3300">
        <w:rPr>
          <w:rFonts w:ascii="Arial" w:hAnsi="Arial" w:cs="Arial"/>
        </w:rPr>
        <w:t>t.j</w:t>
      </w:r>
      <w:proofErr w:type="spellEnd"/>
      <w:r w:rsidRPr="00BA3300">
        <w:rPr>
          <w:rFonts w:ascii="Arial" w:hAnsi="Arial" w:cs="Arial"/>
        </w:rPr>
        <w:t>. doklady o prijatí vybúraných hmôt a</w:t>
      </w:r>
      <w:r w:rsidR="00534943" w:rsidRPr="00BA3300">
        <w:rPr>
          <w:rFonts w:ascii="Arial" w:hAnsi="Arial" w:cs="Arial"/>
        </w:rPr>
        <w:t> </w:t>
      </w:r>
      <w:proofErr w:type="spellStart"/>
      <w:r w:rsidRPr="00BA3300">
        <w:rPr>
          <w:rFonts w:ascii="Arial" w:hAnsi="Arial" w:cs="Arial"/>
        </w:rPr>
        <w:t>sutí</w:t>
      </w:r>
      <w:proofErr w:type="spellEnd"/>
      <w:r w:rsidR="00534943" w:rsidRPr="00BA3300">
        <w:rPr>
          <w:rFonts w:ascii="Arial" w:hAnsi="Arial" w:cs="Arial"/>
        </w:rPr>
        <w:t xml:space="preserve"> a to váženými </w:t>
      </w:r>
      <w:r w:rsidR="0016201E" w:rsidRPr="00BA3300">
        <w:rPr>
          <w:rFonts w:ascii="Arial" w:hAnsi="Arial" w:cs="Arial"/>
        </w:rPr>
        <w:t>listami</w:t>
      </w:r>
      <w:r w:rsidR="00534943" w:rsidRPr="00BA3300">
        <w:rPr>
          <w:rFonts w:ascii="Arial" w:hAnsi="Arial" w:cs="Arial"/>
        </w:rPr>
        <w:t>, ktoré budú dokladom o skutočne odovzdanom množstve na skládku vybúraných hmôt mimo staveniska.</w:t>
      </w:r>
      <w:r w:rsidR="00CB52D4" w:rsidRPr="00BA3300">
        <w:rPr>
          <w:rFonts w:ascii="Arial" w:hAnsi="Arial" w:cs="Arial"/>
        </w:rPr>
        <w:t xml:space="preserve"> Náklady sa uvádzajú za t.</w:t>
      </w:r>
      <w:r w:rsidR="0031325F" w:rsidRPr="00BA3300">
        <w:rPr>
          <w:rFonts w:ascii="Arial" w:hAnsi="Arial" w:cs="Arial"/>
        </w:rPr>
        <w:t xml:space="preserve">  </w:t>
      </w:r>
      <w:r w:rsidR="00CB52D4"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00CB52D4" w:rsidRPr="00BA3300">
        <w:rPr>
          <w:rFonts w:ascii="Arial" w:hAnsi="Arial" w:cs="Arial"/>
        </w:rPr>
        <w:t>medzidepónie</w:t>
      </w:r>
      <w:proofErr w:type="spellEnd"/>
      <w:r w:rsidR="00CB52D4" w:rsidRPr="00BA3300">
        <w:rPr>
          <w:rFonts w:ascii="Arial" w:hAnsi="Arial" w:cs="Arial"/>
        </w:rPr>
        <w:t xml:space="preserve"> pre zeminy, horniny či iné materiály.</w:t>
      </w:r>
    </w:p>
    <w:p w14:paraId="42DB3F09" w14:textId="77777777" w:rsidR="00FE2CC9" w:rsidRPr="00BA3300" w:rsidRDefault="00FE2CC9" w:rsidP="00BA3300">
      <w:pPr>
        <w:spacing w:line="280" w:lineRule="exact"/>
        <w:jc w:val="both"/>
        <w:rPr>
          <w:rFonts w:ascii="Arial" w:hAnsi="Arial" w:cs="Arial"/>
        </w:rPr>
      </w:pPr>
    </w:p>
    <w:p w14:paraId="7B69FD00" w14:textId="1DD6766B" w:rsidR="00AF2160" w:rsidRPr="00BA3300" w:rsidRDefault="00AF2160" w:rsidP="00BA3300">
      <w:pPr>
        <w:pStyle w:val="Odsekzoznamu"/>
        <w:rPr>
          <w:rFonts w:ascii="Arial" w:hAnsi="Arial" w:cs="Arial"/>
          <w:b/>
        </w:rPr>
      </w:pPr>
      <w:bookmarkStart w:id="23" w:name="_Hlk177460708"/>
      <w:r w:rsidRPr="00BA3300">
        <w:rPr>
          <w:rFonts w:ascii="Arial" w:hAnsi="Arial" w:cs="Arial"/>
          <w:b/>
        </w:rPr>
        <w:t xml:space="preserve">00010402 </w:t>
      </w:r>
      <w:r w:rsidR="00610E9D" w:rsidRPr="00BA3300">
        <w:rPr>
          <w:rFonts w:ascii="Arial" w:hAnsi="Arial" w:cs="Arial"/>
          <w:b/>
        </w:rPr>
        <w:t xml:space="preserve">    </w:t>
      </w:r>
      <w:r w:rsidRPr="00BA3300">
        <w:rPr>
          <w:rFonts w:ascii="Arial" w:hAnsi="Arial" w:cs="Arial"/>
          <w:b/>
        </w:rPr>
        <w:t xml:space="preserve">Zmluvné požiadavky poplatky za </w:t>
      </w:r>
      <w:proofErr w:type="spellStart"/>
      <w:r w:rsidRPr="00BA3300">
        <w:rPr>
          <w:rFonts w:ascii="Arial" w:hAnsi="Arial" w:cs="Arial"/>
          <w:b/>
        </w:rPr>
        <w:t>zemník</w:t>
      </w:r>
      <w:proofErr w:type="spellEnd"/>
    </w:p>
    <w:p w14:paraId="2C1BF1E5" w14:textId="22355BFD" w:rsidR="00AF2160" w:rsidRPr="00BA3300" w:rsidRDefault="00AF2160" w:rsidP="00BA3300">
      <w:pPr>
        <w:spacing w:line="280" w:lineRule="exact"/>
        <w:jc w:val="both"/>
        <w:rPr>
          <w:rFonts w:ascii="Arial" w:hAnsi="Arial" w:cs="Arial"/>
        </w:rPr>
      </w:pPr>
      <w:r w:rsidRPr="00BA3300">
        <w:rPr>
          <w:rFonts w:ascii="Arial" w:hAnsi="Arial" w:cs="Arial"/>
        </w:rPr>
        <w:t xml:space="preserve">Náklady na obstaranie chýbajúcej zeminy vrátane jej potrebnej úpravy a naloženia na dopravný prostriedok. 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Náklady sa uvádzajú za m3.</w:t>
      </w:r>
    </w:p>
    <w:p w14:paraId="7416BC31" w14:textId="77777777" w:rsidR="00382D49" w:rsidRPr="00BA3300" w:rsidRDefault="00382D49" w:rsidP="00BA3300">
      <w:pPr>
        <w:spacing w:line="280" w:lineRule="exact"/>
        <w:jc w:val="both"/>
        <w:rPr>
          <w:rFonts w:ascii="Arial" w:hAnsi="Arial" w:cs="Arial"/>
        </w:rPr>
      </w:pPr>
    </w:p>
    <w:bookmarkEnd w:id="23"/>
    <w:p w14:paraId="471BB2A3" w14:textId="47899C12" w:rsidR="00AF2160" w:rsidRPr="00BA3300" w:rsidRDefault="00AF2160" w:rsidP="00BA3300">
      <w:pPr>
        <w:pStyle w:val="Odsekzoznamu"/>
        <w:tabs>
          <w:tab w:val="left" w:pos="0"/>
          <w:tab w:val="left" w:pos="2415"/>
        </w:tabs>
        <w:jc w:val="both"/>
        <w:rPr>
          <w:rFonts w:ascii="Arial" w:hAnsi="Arial" w:cs="Arial"/>
          <w:b/>
        </w:rPr>
      </w:pPr>
      <w:r w:rsidRPr="00BA3300">
        <w:rPr>
          <w:rFonts w:ascii="Arial" w:hAnsi="Arial" w:cs="Arial"/>
          <w:b/>
        </w:rPr>
        <w:t xml:space="preserve">00010403   </w:t>
      </w:r>
      <w:r w:rsidR="00610E9D" w:rsidRPr="00BA3300">
        <w:rPr>
          <w:rFonts w:ascii="Arial" w:hAnsi="Arial" w:cs="Arial"/>
          <w:b/>
        </w:rPr>
        <w:t xml:space="preserve">  </w:t>
      </w:r>
      <w:r w:rsidRPr="00BA3300">
        <w:rPr>
          <w:rFonts w:ascii="Arial" w:hAnsi="Arial" w:cs="Arial"/>
          <w:b/>
        </w:rPr>
        <w:t>Zmluvné požiadavky poplatky za skládky zeminy</w:t>
      </w:r>
    </w:p>
    <w:p w14:paraId="722C7A8C" w14:textId="658CF53C" w:rsidR="00E1487C" w:rsidRPr="00BA3300" w:rsidRDefault="00E1487C" w:rsidP="00BA3300">
      <w:pPr>
        <w:tabs>
          <w:tab w:val="left" w:pos="0"/>
          <w:tab w:val="left" w:pos="2415"/>
        </w:tabs>
        <w:jc w:val="both"/>
        <w:rPr>
          <w:rFonts w:ascii="Arial" w:hAnsi="Arial" w:cs="Arial"/>
        </w:rPr>
      </w:pPr>
      <w:r w:rsidRPr="00BA3300">
        <w:rPr>
          <w:rFonts w:ascii="Arial" w:hAnsi="Arial" w:cs="Arial"/>
        </w:rPr>
        <w:t xml:space="preserve">Položka zahŕňa odhadované množstvo nevhodnej výkopovej zeminy podľa základných výkazov výmer, ktoré sú prílohou projektovej dokumentácie častí stavby vo </w:t>
      </w:r>
      <w:r w:rsidR="004D6687" w:rsidRPr="00BA3300">
        <w:rPr>
          <w:rFonts w:ascii="Arial" w:hAnsi="Arial" w:cs="Arial"/>
        </w:rPr>
        <w:t>Z</w:t>
      </w:r>
      <w:r w:rsidRPr="00BA3300">
        <w:rPr>
          <w:rFonts w:ascii="Arial" w:hAnsi="Arial" w:cs="Arial"/>
        </w:rPr>
        <w:t>väzku 5.</w:t>
      </w:r>
    </w:p>
    <w:p w14:paraId="69AF3239" w14:textId="6BA8FC00" w:rsidR="00FE2CC9" w:rsidRPr="00BA3300" w:rsidRDefault="00E1487C" w:rsidP="00BA3300">
      <w:pPr>
        <w:tabs>
          <w:tab w:val="left" w:pos="0"/>
          <w:tab w:val="left" w:pos="2415"/>
        </w:tabs>
        <w:jc w:val="both"/>
        <w:rPr>
          <w:rFonts w:ascii="Arial" w:hAnsi="Arial" w:cs="Arial"/>
        </w:rPr>
      </w:pPr>
      <w:r w:rsidRPr="00BA3300">
        <w:rPr>
          <w:rFonts w:ascii="Arial" w:hAnsi="Arial" w:cs="Arial"/>
        </w:rPr>
        <w:t xml:space="preserve">K </w:t>
      </w:r>
      <w:r w:rsidR="00FE2CC9" w:rsidRPr="00BA3300">
        <w:rPr>
          <w:rFonts w:ascii="Arial" w:hAnsi="Arial" w:cs="Arial"/>
        </w:rPr>
        <w:t xml:space="preserve">fakturácii predloží Zhotoviteľ </w:t>
      </w:r>
      <w:r w:rsidRPr="00BA3300">
        <w:rPr>
          <w:rFonts w:ascii="Arial" w:hAnsi="Arial" w:cs="Arial"/>
        </w:rPr>
        <w:t xml:space="preserve">stavebnotechnickému  dozoru </w:t>
      </w:r>
      <w:r w:rsidR="00FE2CC9" w:rsidRPr="00BA3300">
        <w:rPr>
          <w:rFonts w:ascii="Arial" w:hAnsi="Arial" w:cs="Arial"/>
        </w:rPr>
        <w:t xml:space="preserve">všetky doklady (vážne lístky alebo faktúru so súpisom prác) preukazujúce množstvo spojené so skládkovaním prebytočnej a nevhodnej zeminy mimo staveniska. Lokality na skládkovanie prebytočnej a nevhodnej zeminy zabezpečí uchádzač </w:t>
      </w:r>
      <w:r w:rsidRPr="00BA3300">
        <w:rPr>
          <w:rFonts w:ascii="Arial" w:hAnsi="Arial" w:cs="Arial"/>
        </w:rPr>
        <w:t>(</w:t>
      </w:r>
      <w:r w:rsidR="00146AC4" w:rsidRPr="00BA3300">
        <w:rPr>
          <w:rFonts w:ascii="Arial" w:hAnsi="Arial" w:cs="Arial"/>
        </w:rPr>
        <w:t xml:space="preserve">Zhotoviteľ) </w:t>
      </w:r>
      <w:r w:rsidR="00FE2CC9" w:rsidRPr="00BA3300">
        <w:rPr>
          <w:rFonts w:ascii="Arial" w:hAnsi="Arial" w:cs="Arial"/>
        </w:rPr>
        <w:t>aj so zabezpečením prípadnej potrebnej legislatívy (povolení). Náklady sa uvádzajú za m3.</w:t>
      </w:r>
    </w:p>
    <w:p w14:paraId="0CA0E5E5" w14:textId="026D135D" w:rsidR="00AF2160" w:rsidRPr="00BA3300" w:rsidRDefault="00FE2CC9" w:rsidP="00BA3300">
      <w:pPr>
        <w:spacing w:line="280" w:lineRule="exact"/>
        <w:jc w:val="both"/>
        <w:rPr>
          <w:rFonts w:ascii="Arial" w:hAnsi="Arial" w:cs="Arial"/>
        </w:rPr>
      </w:pPr>
      <w:r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Pr="00BA3300">
        <w:rPr>
          <w:rFonts w:ascii="Arial" w:hAnsi="Arial" w:cs="Arial"/>
        </w:rPr>
        <w:t>medzidepónie</w:t>
      </w:r>
      <w:proofErr w:type="spellEnd"/>
      <w:r w:rsidRPr="00BA3300">
        <w:rPr>
          <w:rFonts w:ascii="Arial" w:hAnsi="Arial" w:cs="Arial"/>
        </w:rPr>
        <w:t xml:space="preserve"> pre zeminy, horniny či iné materiály.</w:t>
      </w:r>
    </w:p>
    <w:p w14:paraId="2D8C944E" w14:textId="77777777" w:rsidR="004D6687" w:rsidRPr="00BA3300" w:rsidRDefault="004D6687" w:rsidP="00BA3300">
      <w:pPr>
        <w:spacing w:line="280" w:lineRule="exact"/>
        <w:jc w:val="both"/>
        <w:rPr>
          <w:rFonts w:ascii="Arial" w:hAnsi="Arial" w:cs="Arial"/>
        </w:rPr>
      </w:pPr>
    </w:p>
    <w:p w14:paraId="3FCF32BA" w14:textId="4CD879D8" w:rsidR="0016201E" w:rsidRPr="00BA3300" w:rsidRDefault="0016201E" w:rsidP="00BA3300">
      <w:pPr>
        <w:pStyle w:val="Odsekzoznamu"/>
        <w:jc w:val="both"/>
        <w:rPr>
          <w:rFonts w:ascii="Arial" w:hAnsi="Arial" w:cs="Arial"/>
          <w:b/>
        </w:rPr>
      </w:pPr>
      <w:r w:rsidRPr="00BA3300">
        <w:rPr>
          <w:rFonts w:ascii="Arial" w:hAnsi="Arial" w:cs="Arial"/>
          <w:b/>
        </w:rPr>
        <w:t>00010404     Zmluvné požiadavky poplatky za skládky travín, krovia, mačiny,</w:t>
      </w:r>
      <w:r w:rsidR="004D6687" w:rsidRPr="00BA3300">
        <w:rPr>
          <w:rFonts w:ascii="Arial" w:hAnsi="Arial" w:cs="Arial"/>
          <w:b/>
        </w:rPr>
        <w:t xml:space="preserve"> </w:t>
      </w:r>
      <w:r w:rsidRPr="00BA3300">
        <w:rPr>
          <w:rFonts w:ascii="Arial" w:hAnsi="Arial" w:cs="Arial"/>
          <w:b/>
        </w:rPr>
        <w:t xml:space="preserve">lesnej </w:t>
      </w:r>
      <w:proofErr w:type="spellStart"/>
      <w:r w:rsidRPr="00BA3300">
        <w:rPr>
          <w:rFonts w:ascii="Arial" w:hAnsi="Arial" w:cs="Arial"/>
          <w:b/>
        </w:rPr>
        <w:t>hrabanky</w:t>
      </w:r>
      <w:proofErr w:type="spellEnd"/>
    </w:p>
    <w:p w14:paraId="0AD9E835" w14:textId="5BEA84A8" w:rsidR="0016201E" w:rsidRDefault="0016201E" w:rsidP="00BA3300">
      <w:pPr>
        <w:spacing w:line="280" w:lineRule="exact"/>
        <w:jc w:val="both"/>
        <w:rPr>
          <w:rFonts w:ascii="Arial" w:hAnsi="Arial" w:cs="Arial"/>
        </w:rPr>
      </w:pPr>
      <w:r w:rsidRPr="00BA3300">
        <w:rPr>
          <w:rFonts w:ascii="Arial" w:hAnsi="Arial" w:cs="Arial"/>
        </w:rPr>
        <w:t xml:space="preserve">Náklady na </w:t>
      </w:r>
      <w:r w:rsidR="00E9466C" w:rsidRPr="00BA3300">
        <w:rPr>
          <w:rFonts w:ascii="Arial" w:hAnsi="Arial" w:cs="Arial"/>
        </w:rPr>
        <w:t>odstránenie náletových drevín a </w:t>
      </w:r>
      <w:proofErr w:type="spellStart"/>
      <w:r w:rsidR="00E9466C" w:rsidRPr="00BA3300">
        <w:rPr>
          <w:rFonts w:ascii="Arial" w:hAnsi="Arial" w:cs="Arial"/>
        </w:rPr>
        <w:t>ruderálneho</w:t>
      </w:r>
      <w:proofErr w:type="spellEnd"/>
      <w:r w:rsidR="00E9466C" w:rsidRPr="00BA3300">
        <w:rPr>
          <w:rFonts w:ascii="Arial" w:hAnsi="Arial" w:cs="Arial"/>
        </w:rPr>
        <w:t xml:space="preserve"> porastu.</w:t>
      </w:r>
      <w:r w:rsidRPr="00BA3300">
        <w:rPr>
          <w:rFonts w:ascii="Arial" w:hAnsi="Arial" w:cs="Arial"/>
        </w:rPr>
        <w:t xml:space="preserve"> K fakturácii predloží zhotoviteľ stavebnotechnickému dozoru všetky oprávnené náklady. Náklady sa uvádzajú za m3.</w:t>
      </w:r>
    </w:p>
    <w:p w14:paraId="4FE08056" w14:textId="77777777" w:rsidR="00E2144D" w:rsidRPr="00BA3300" w:rsidRDefault="00E2144D" w:rsidP="00BA3300">
      <w:pPr>
        <w:spacing w:line="280" w:lineRule="exact"/>
        <w:jc w:val="both"/>
        <w:rPr>
          <w:rFonts w:ascii="Arial" w:hAnsi="Arial" w:cs="Arial"/>
        </w:rPr>
      </w:pPr>
    </w:p>
    <w:p w14:paraId="53FB31B7" w14:textId="3750AAB8" w:rsidR="0016201E" w:rsidRPr="00BA3300" w:rsidRDefault="0016201E" w:rsidP="00BA3300">
      <w:pPr>
        <w:pStyle w:val="Odsekzoznamu"/>
        <w:rPr>
          <w:rFonts w:ascii="Arial" w:hAnsi="Arial" w:cs="Arial"/>
          <w:b/>
        </w:rPr>
      </w:pPr>
      <w:r w:rsidRPr="00BA3300">
        <w:rPr>
          <w:rFonts w:ascii="Arial" w:hAnsi="Arial" w:cs="Arial"/>
          <w:b/>
        </w:rPr>
        <w:t>00020554     Prieskumné práce, špeciálne prieskumy, korózny a bludných prúdov</w:t>
      </w:r>
    </w:p>
    <w:p w14:paraId="66AF1351" w14:textId="583CF5E4" w:rsidR="0016201E" w:rsidRPr="00E2144D" w:rsidRDefault="0016201E" w:rsidP="00BA3300">
      <w:pPr>
        <w:spacing w:line="280" w:lineRule="exact"/>
        <w:jc w:val="both"/>
        <w:rPr>
          <w:rFonts w:ascii="Arial" w:hAnsi="Arial" w:cs="Arial"/>
          <w:color w:val="FF0000"/>
        </w:rPr>
      </w:pPr>
      <w:r w:rsidRPr="00E2144D">
        <w:rPr>
          <w:rFonts w:ascii="Arial" w:hAnsi="Arial" w:cs="Arial"/>
          <w:color w:val="FF0000"/>
        </w:rPr>
        <w:t xml:space="preserve">Náklady </w:t>
      </w:r>
      <w:r w:rsidR="00E9466C" w:rsidRPr="00E2144D">
        <w:rPr>
          <w:rFonts w:ascii="Arial" w:hAnsi="Arial" w:cs="Arial"/>
          <w:color w:val="FF0000"/>
        </w:rPr>
        <w:t>spojené s</w:t>
      </w:r>
      <w:r w:rsidR="009F1FD1" w:rsidRPr="00E2144D">
        <w:rPr>
          <w:rFonts w:ascii="Arial" w:hAnsi="Arial" w:cs="Arial"/>
          <w:color w:val="FF0000"/>
        </w:rPr>
        <w:t> prieskumom koróznym a </w:t>
      </w:r>
      <w:r w:rsidR="0007380B" w:rsidRPr="00E2144D">
        <w:rPr>
          <w:rFonts w:ascii="Arial" w:hAnsi="Arial" w:cs="Arial"/>
          <w:color w:val="FF0000"/>
        </w:rPr>
        <w:t>bludných</w:t>
      </w:r>
      <w:r w:rsidR="009F1FD1" w:rsidRPr="00E2144D">
        <w:rPr>
          <w:rFonts w:ascii="Arial" w:hAnsi="Arial" w:cs="Arial"/>
          <w:color w:val="FF0000"/>
        </w:rPr>
        <w:t xml:space="preserve"> prúdov pri mostn</w:t>
      </w:r>
      <w:r w:rsidR="00E2144D" w:rsidRPr="00E2144D">
        <w:rPr>
          <w:rFonts w:ascii="Arial" w:hAnsi="Arial" w:cs="Arial"/>
          <w:color w:val="FF0000"/>
        </w:rPr>
        <w:t>om</w:t>
      </w:r>
      <w:r w:rsidR="009F1FD1" w:rsidRPr="00E2144D">
        <w:rPr>
          <w:rFonts w:ascii="Arial" w:hAnsi="Arial" w:cs="Arial"/>
          <w:color w:val="FF0000"/>
        </w:rPr>
        <w:t xml:space="preserve"> objekt</w:t>
      </w:r>
      <w:r w:rsidR="00E2144D" w:rsidRPr="00E2144D">
        <w:rPr>
          <w:rFonts w:ascii="Arial" w:hAnsi="Arial" w:cs="Arial"/>
          <w:color w:val="FF0000"/>
        </w:rPr>
        <w:t>e</w:t>
      </w:r>
      <w:r w:rsidR="009F1FD1" w:rsidRPr="00E2144D">
        <w:rPr>
          <w:rFonts w:ascii="Arial" w:hAnsi="Arial" w:cs="Arial"/>
          <w:color w:val="FF0000"/>
        </w:rPr>
        <w:t xml:space="preserve"> SO 227</w:t>
      </w:r>
      <w:r w:rsidRPr="00E2144D">
        <w:rPr>
          <w:rFonts w:ascii="Arial" w:hAnsi="Arial" w:cs="Arial"/>
          <w:color w:val="FF0000"/>
        </w:rPr>
        <w:t xml:space="preserve">. K fakturácii predloží zhotoviteľ stavebnotechnickému dozoru všetky oprávnené náklady. Náklady sa uvádzajú </w:t>
      </w:r>
      <w:r w:rsidR="009F1FD1" w:rsidRPr="00E2144D">
        <w:rPr>
          <w:rFonts w:ascii="Arial" w:hAnsi="Arial" w:cs="Arial"/>
          <w:color w:val="FF0000"/>
        </w:rPr>
        <w:t xml:space="preserve">za KPL pre </w:t>
      </w:r>
      <w:r w:rsidR="00E2144D" w:rsidRPr="00E2144D">
        <w:rPr>
          <w:rFonts w:ascii="Arial" w:hAnsi="Arial" w:cs="Arial"/>
          <w:color w:val="FF0000"/>
        </w:rPr>
        <w:t>daný</w:t>
      </w:r>
      <w:r w:rsidR="009F1FD1" w:rsidRPr="00E2144D">
        <w:rPr>
          <w:rFonts w:ascii="Arial" w:hAnsi="Arial" w:cs="Arial"/>
          <w:color w:val="FF0000"/>
        </w:rPr>
        <w:t xml:space="preserve"> stavebný objekt</w:t>
      </w:r>
      <w:r w:rsidRPr="00E2144D">
        <w:rPr>
          <w:rFonts w:ascii="Arial" w:hAnsi="Arial" w:cs="Arial"/>
          <w:color w:val="FF0000"/>
        </w:rPr>
        <w:t>.</w:t>
      </w:r>
    </w:p>
    <w:p w14:paraId="500875CD" w14:textId="77777777" w:rsidR="00E2144D" w:rsidRDefault="00E2144D" w:rsidP="00BA3300">
      <w:pPr>
        <w:spacing w:line="280" w:lineRule="exact"/>
        <w:jc w:val="both"/>
        <w:rPr>
          <w:rFonts w:ascii="Arial" w:hAnsi="Arial" w:cs="Arial"/>
        </w:rPr>
      </w:pPr>
    </w:p>
    <w:p w14:paraId="0C7429A1" w14:textId="77777777" w:rsidR="00E2144D" w:rsidRPr="00932947" w:rsidRDefault="00E2144D" w:rsidP="00E2144D">
      <w:pPr>
        <w:pStyle w:val="Odsekzoznamu"/>
        <w:spacing w:after="120"/>
        <w:rPr>
          <w:rFonts w:ascii="Arial" w:hAnsi="Arial" w:cs="Arial"/>
          <w:b/>
          <w:color w:val="FF0000"/>
        </w:rPr>
      </w:pPr>
      <w:r w:rsidRPr="00932947">
        <w:rPr>
          <w:rFonts w:ascii="Arial" w:hAnsi="Arial" w:cs="Arial"/>
          <w:b/>
          <w:color w:val="FF0000"/>
        </w:rPr>
        <w:t xml:space="preserve">00020809     Požiadavky objednávateľa ostatné požiadavky, kontrolné meranie </w:t>
      </w:r>
      <w:proofErr w:type="spellStart"/>
      <w:r w:rsidRPr="00932947">
        <w:rPr>
          <w:rFonts w:ascii="Arial" w:hAnsi="Arial" w:cs="Arial"/>
          <w:b/>
          <w:color w:val="FF0000"/>
        </w:rPr>
        <w:t>blúdnych</w:t>
      </w:r>
      <w:proofErr w:type="spellEnd"/>
      <w:r w:rsidRPr="00932947">
        <w:rPr>
          <w:rFonts w:ascii="Arial" w:hAnsi="Arial" w:cs="Arial"/>
          <w:b/>
          <w:color w:val="FF0000"/>
        </w:rPr>
        <w:t xml:space="preserve"> prúdov</w:t>
      </w:r>
    </w:p>
    <w:p w14:paraId="5F6DCF84" w14:textId="77777777" w:rsidR="00E2144D" w:rsidRPr="00932947" w:rsidRDefault="00E2144D" w:rsidP="00E2144D">
      <w:pPr>
        <w:spacing w:before="120" w:after="120" w:line="280" w:lineRule="exact"/>
        <w:jc w:val="both"/>
        <w:rPr>
          <w:rFonts w:ascii="Arial" w:hAnsi="Arial" w:cs="Arial"/>
          <w:color w:val="FF0000"/>
        </w:rPr>
      </w:pPr>
      <w:r w:rsidRPr="00932947">
        <w:rPr>
          <w:rFonts w:ascii="Arial" w:hAnsi="Arial" w:cs="Arial"/>
          <w:color w:val="FF0000"/>
        </w:rPr>
        <w:t xml:space="preserve">Náklady spojené s kontrolným meraní </w:t>
      </w:r>
      <w:proofErr w:type="spellStart"/>
      <w:r w:rsidRPr="00932947">
        <w:rPr>
          <w:rFonts w:ascii="Arial" w:hAnsi="Arial" w:cs="Arial"/>
          <w:color w:val="FF0000"/>
        </w:rPr>
        <w:t>blúdnych</w:t>
      </w:r>
      <w:proofErr w:type="spellEnd"/>
      <w:r w:rsidRPr="00932947">
        <w:rPr>
          <w:rFonts w:ascii="Arial" w:hAnsi="Arial" w:cs="Arial"/>
          <w:color w:val="FF0000"/>
        </w:rPr>
        <w:t xml:space="preserve"> prúdov pri mostných objektoch SO 227 a SO 228. K fakturácii predloží zhotoviteľ stavebnotechnickému dozoru všetky oprávnené náklady. Náklady sa uvádzajú za KPL pre každý stavebný objekt.</w:t>
      </w:r>
    </w:p>
    <w:p w14:paraId="46C13633" w14:textId="3D83D0A3" w:rsidR="00FA3FE0" w:rsidRPr="0076736D" w:rsidRDefault="009B21E7" w:rsidP="0096068D">
      <w:pPr>
        <w:ind w:left="360" w:firstLine="360"/>
        <w:rPr>
          <w:rFonts w:ascii="Arial" w:hAnsi="Arial" w:cs="Arial"/>
          <w:b/>
          <w:color w:val="FF0000"/>
        </w:rPr>
      </w:pPr>
      <w:bookmarkStart w:id="24" w:name="_GoBack"/>
      <w:bookmarkEnd w:id="24"/>
      <w:r w:rsidRPr="0076736D">
        <w:rPr>
          <w:rFonts w:ascii="Arial" w:hAnsi="Arial" w:cs="Arial"/>
          <w:b/>
          <w:color w:val="FF0000"/>
        </w:rPr>
        <w:lastRenderedPageBreak/>
        <w:t xml:space="preserve">00020810     </w:t>
      </w:r>
      <w:r w:rsidR="00FA3FE0" w:rsidRPr="0076736D">
        <w:rPr>
          <w:rFonts w:ascii="Arial" w:hAnsi="Arial" w:cs="Arial"/>
          <w:b/>
          <w:color w:val="FF0000"/>
        </w:rPr>
        <w:t>Monitoring cestného mosta SO233</w:t>
      </w:r>
    </w:p>
    <w:p w14:paraId="7D491937" w14:textId="77777777" w:rsidR="00FA3FE0" w:rsidRPr="0076736D" w:rsidRDefault="00FA3FE0" w:rsidP="0096068D">
      <w:pPr>
        <w:spacing w:line="280" w:lineRule="exact"/>
        <w:jc w:val="both"/>
        <w:rPr>
          <w:rFonts w:ascii="Arial" w:hAnsi="Arial" w:cs="Arial"/>
          <w:color w:val="FF0000"/>
        </w:rPr>
      </w:pPr>
      <w:bookmarkStart w:id="25" w:name="_Hlk180504844"/>
      <w:r w:rsidRPr="0076736D">
        <w:rPr>
          <w:rFonts w:ascii="Arial" w:hAnsi="Arial" w:cs="Arial"/>
          <w:color w:val="FF0000"/>
        </w:rPr>
        <w:t xml:space="preserve">Náklady spojené s monitorovaním cestných mostov v zmysle TP 076, ktoré sú popísané </w:t>
      </w:r>
      <w:bookmarkStart w:id="26" w:name="_Hlk180506817"/>
      <w:r w:rsidRPr="0076736D">
        <w:rPr>
          <w:rFonts w:ascii="Arial" w:hAnsi="Arial" w:cs="Arial"/>
          <w:color w:val="FF0000"/>
        </w:rPr>
        <w:t>v technickej správe stavebného objektu</w:t>
      </w:r>
      <w:bookmarkEnd w:id="26"/>
      <w:r w:rsidRPr="0076736D">
        <w:rPr>
          <w:rFonts w:ascii="Arial" w:hAnsi="Arial" w:cs="Arial"/>
          <w:color w:val="FF0000"/>
        </w:rPr>
        <w:t xml:space="preserve"> SO233. Súčasťou ceny sú aj zabudované snímače na monitorovanie mosta SO233. K fakturácii predloží zhotoviteľ stavebnotechnickému dozoru všetky oprávnené náklady. Náklady sa uvádzajú za KPL. </w:t>
      </w:r>
    </w:p>
    <w:bookmarkEnd w:id="25"/>
    <w:p w14:paraId="78595940" w14:textId="77777777" w:rsidR="00FA3FE0" w:rsidRPr="0076736D" w:rsidRDefault="00FA3FE0" w:rsidP="0096068D">
      <w:pPr>
        <w:spacing w:line="280" w:lineRule="exact"/>
        <w:jc w:val="both"/>
        <w:rPr>
          <w:rFonts w:ascii="Arial" w:hAnsi="Arial" w:cs="Arial"/>
          <w:color w:val="FF0000"/>
        </w:rPr>
      </w:pPr>
    </w:p>
    <w:p w14:paraId="16C1D946" w14:textId="16E89C6D"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00020811     Monitoring cestného mosta SO237</w:t>
      </w:r>
    </w:p>
    <w:p w14:paraId="25B910FF" w14:textId="77777777" w:rsidR="00FA3FE0" w:rsidRPr="0076736D" w:rsidRDefault="00FA3FE0" w:rsidP="0096068D">
      <w:pPr>
        <w:spacing w:line="280" w:lineRule="exact"/>
        <w:jc w:val="both"/>
        <w:rPr>
          <w:rFonts w:ascii="Arial" w:hAnsi="Arial" w:cs="Arial"/>
          <w:color w:val="FF0000"/>
        </w:rPr>
      </w:pPr>
      <w:r w:rsidRPr="0076736D">
        <w:rPr>
          <w:rFonts w:ascii="Arial" w:hAnsi="Arial" w:cs="Arial"/>
          <w:color w:val="FF0000"/>
        </w:rPr>
        <w:t xml:space="preserve">Náklady spojené s monitorovaním cestných mostov v zmysle TP 076, ktoré sú popísané v technickej správe stavebného objektu SO237. Súčasťou ceny sú aj zabudované snímače na monitorovanie mosta SO237. K fakturácii predloží zhotoviteľ stavebnotechnickému dozoru všetky oprávnené náklady. Náklady sa uvádzajú za KPL. </w:t>
      </w:r>
    </w:p>
    <w:p w14:paraId="47CDD3D0" w14:textId="77777777" w:rsidR="00FA3FE0" w:rsidRPr="0076736D" w:rsidRDefault="00FA3FE0" w:rsidP="0096068D">
      <w:pPr>
        <w:spacing w:line="280" w:lineRule="exact"/>
        <w:jc w:val="both"/>
        <w:rPr>
          <w:rFonts w:ascii="Arial" w:hAnsi="Arial" w:cs="Arial"/>
          <w:color w:val="FF0000"/>
        </w:rPr>
      </w:pPr>
    </w:p>
    <w:p w14:paraId="3E43AFD9" w14:textId="44C6882A"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00020812     Monitoring cestného mosta SO247</w:t>
      </w:r>
    </w:p>
    <w:p w14:paraId="45BDF724" w14:textId="02FA932B" w:rsidR="00FA3FE0" w:rsidRDefault="00FA3FE0" w:rsidP="0096068D">
      <w:pPr>
        <w:spacing w:line="280" w:lineRule="exact"/>
        <w:jc w:val="both"/>
        <w:rPr>
          <w:rFonts w:ascii="Arial" w:hAnsi="Arial" w:cs="Arial"/>
        </w:rPr>
      </w:pPr>
      <w:r w:rsidRPr="0076736D">
        <w:rPr>
          <w:rFonts w:ascii="Arial" w:hAnsi="Arial" w:cs="Arial"/>
          <w:color w:val="FF0000"/>
        </w:rPr>
        <w:t>Náklady spojené s monitorovaním cestných mostov v zmysle TP 076, ktoré sú popísané v technickej správe stavebného objektu SO247. Súčasťou ceny sú aj zabudované snímače na monitorovanie mosta SO247. K fakturácii predloží zhotoviteľ stavebnotechnickému dozoru všetky oprávnené náklady. Náklady sa uvádzajú za KPL.</w:t>
      </w:r>
    </w:p>
    <w:p w14:paraId="40FB880A" w14:textId="77777777" w:rsidR="00694B06" w:rsidRDefault="00694B06" w:rsidP="0096068D">
      <w:pPr>
        <w:spacing w:line="280" w:lineRule="exact"/>
        <w:jc w:val="both"/>
        <w:rPr>
          <w:rFonts w:ascii="Arial" w:hAnsi="Arial" w:cs="Arial"/>
        </w:rPr>
      </w:pPr>
    </w:p>
    <w:p w14:paraId="3BE5B9FC" w14:textId="67B4C52F" w:rsidR="0016201E" w:rsidRPr="00BA3300" w:rsidRDefault="0016201E" w:rsidP="0096068D">
      <w:pPr>
        <w:ind w:left="709" w:firstLine="11"/>
        <w:jc w:val="both"/>
        <w:rPr>
          <w:rFonts w:ascii="Arial" w:hAnsi="Arial" w:cs="Arial"/>
          <w:b/>
        </w:rPr>
      </w:pPr>
      <w:r w:rsidRPr="00BA3300">
        <w:rPr>
          <w:rFonts w:ascii="Arial" w:hAnsi="Arial" w:cs="Arial"/>
          <w:b/>
        </w:rPr>
        <w:t>00140446     Ostatné náklady stavby, zriadenie a odstránenie mostného provizória</w:t>
      </w:r>
    </w:p>
    <w:p w14:paraId="094245BD" w14:textId="1CFD929D" w:rsidR="0086226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so zriadením a odstránením mostného provizória v SO 828.</w:t>
      </w:r>
      <w:r w:rsidRPr="00BA3300">
        <w:rPr>
          <w:rFonts w:ascii="Arial" w:hAnsi="Arial" w:cs="Arial"/>
        </w:rPr>
        <w:t xml:space="preserve"> K fakturácii predloží zhotoviteľ stavebnotechnickému dozoru všetky oprávnené náklady. Náklady sa uvádzajú </w:t>
      </w:r>
      <w:r w:rsidR="004F3845" w:rsidRPr="00BA3300">
        <w:rPr>
          <w:rFonts w:ascii="Arial" w:hAnsi="Arial" w:cs="Arial"/>
        </w:rPr>
        <w:t>za</w:t>
      </w:r>
      <w:r w:rsidRPr="00BA3300">
        <w:rPr>
          <w:rFonts w:ascii="Arial" w:hAnsi="Arial" w:cs="Arial"/>
        </w:rPr>
        <w:t xml:space="preserve"> </w:t>
      </w:r>
      <w:r w:rsidR="00E9466C" w:rsidRPr="00BA3300">
        <w:rPr>
          <w:rFonts w:ascii="Arial" w:hAnsi="Arial" w:cs="Arial"/>
        </w:rPr>
        <w:t>KPL</w:t>
      </w:r>
      <w:r w:rsidRPr="00BA3300">
        <w:rPr>
          <w:rFonts w:ascii="Arial" w:hAnsi="Arial" w:cs="Arial"/>
        </w:rPr>
        <w:t>.</w:t>
      </w:r>
    </w:p>
    <w:p w14:paraId="6A78EB3F" w14:textId="77777777" w:rsidR="0016201E" w:rsidRPr="00BA3300" w:rsidRDefault="0016201E" w:rsidP="00BA3300">
      <w:pPr>
        <w:spacing w:line="280" w:lineRule="exact"/>
        <w:jc w:val="both"/>
        <w:rPr>
          <w:rFonts w:ascii="Arial" w:hAnsi="Arial" w:cs="Arial"/>
        </w:rPr>
      </w:pPr>
    </w:p>
    <w:p w14:paraId="4D5547E9" w14:textId="46EE5226" w:rsidR="009367F1" w:rsidRPr="00BA3300" w:rsidRDefault="00D90631" w:rsidP="00BA3300">
      <w:pPr>
        <w:pStyle w:val="Nadpis2"/>
        <w:tabs>
          <w:tab w:val="clear" w:pos="825"/>
        </w:tabs>
        <w:spacing w:before="0"/>
        <w:jc w:val="both"/>
        <w:rPr>
          <w:szCs w:val="24"/>
        </w:rPr>
      </w:pPr>
      <w:bookmarkStart w:id="27" w:name="_Toc175218344"/>
      <w:r w:rsidRPr="00BA3300">
        <w:rPr>
          <w:szCs w:val="24"/>
        </w:rPr>
        <w:t>2.</w:t>
      </w:r>
      <w:r w:rsidR="00390DB6" w:rsidRPr="00BA3300">
        <w:rPr>
          <w:szCs w:val="24"/>
        </w:rPr>
        <w:t>10</w:t>
      </w:r>
      <w:r w:rsidRPr="00BA3300">
        <w:rPr>
          <w:szCs w:val="24"/>
        </w:rPr>
        <w:tab/>
        <w:t>Zhodnosť cien</w:t>
      </w:r>
      <w:bookmarkEnd w:id="27"/>
    </w:p>
    <w:p w14:paraId="5BB48E22" w14:textId="77777777" w:rsidR="00D90631" w:rsidRPr="00BA3300" w:rsidRDefault="00D90631" w:rsidP="00BA3300">
      <w:pPr>
        <w:pStyle w:val="Nadpis2"/>
        <w:tabs>
          <w:tab w:val="clear" w:pos="825"/>
        </w:tabs>
        <w:spacing w:before="0"/>
        <w:jc w:val="both"/>
        <w:rPr>
          <w:szCs w:val="24"/>
        </w:rPr>
      </w:pPr>
      <w:r w:rsidRPr="00BA3300">
        <w:rPr>
          <w:szCs w:val="24"/>
        </w:rPr>
        <w:tab/>
      </w:r>
    </w:p>
    <w:p w14:paraId="38BD9C0C" w14:textId="23DEDEB5" w:rsidR="00F41856" w:rsidRPr="00BA3300" w:rsidRDefault="00D90631" w:rsidP="00BA3300">
      <w:pPr>
        <w:pStyle w:val="Textkomentra"/>
        <w:jc w:val="both"/>
        <w:rPr>
          <w:rFonts w:ascii="Arial" w:hAnsi="Arial" w:cs="Arial"/>
          <w:sz w:val="24"/>
          <w:szCs w:val="24"/>
        </w:rPr>
      </w:pPr>
      <w:r w:rsidRPr="00BA3300">
        <w:rPr>
          <w:rFonts w:ascii="Arial" w:hAnsi="Arial" w:cs="Arial"/>
          <w:sz w:val="24"/>
          <w:szCs w:val="24"/>
        </w:rPr>
        <w:t>Cena rovnakých agregovaných položiek je rovnaká pre celú stavbu</w:t>
      </w:r>
      <w:r w:rsidR="00B27E4E" w:rsidRPr="00BA3300">
        <w:rPr>
          <w:rFonts w:ascii="Arial" w:hAnsi="Arial" w:cs="Arial"/>
          <w:sz w:val="24"/>
          <w:szCs w:val="24"/>
        </w:rPr>
        <w:t>.</w:t>
      </w:r>
      <w:r w:rsidR="009A4832" w:rsidRPr="00BA3300">
        <w:rPr>
          <w:rFonts w:ascii="Arial" w:hAnsi="Arial" w:cs="Arial"/>
          <w:sz w:val="24"/>
          <w:szCs w:val="24"/>
        </w:rPr>
        <w:t xml:space="preserve"> </w:t>
      </w:r>
      <w:r w:rsidR="00010812" w:rsidRPr="00BA3300">
        <w:rPr>
          <w:rFonts w:ascii="Arial" w:hAnsi="Arial" w:cs="Arial"/>
          <w:sz w:val="24"/>
          <w:szCs w:val="24"/>
        </w:rPr>
        <w:t>Všetky jednotkové ceny uvedené v ponuke uchádzača budú záväzné počas celej lehoty výstavby.</w:t>
      </w:r>
    </w:p>
    <w:p w14:paraId="381279FB" w14:textId="77777777" w:rsidR="00390DB6" w:rsidRPr="00BA3300" w:rsidRDefault="00390DB6" w:rsidP="00BA3300">
      <w:pPr>
        <w:pStyle w:val="Textkomentra"/>
        <w:jc w:val="both"/>
        <w:rPr>
          <w:rFonts w:ascii="Arial" w:hAnsi="Arial" w:cs="Arial"/>
          <w:sz w:val="24"/>
          <w:szCs w:val="24"/>
        </w:rPr>
      </w:pPr>
    </w:p>
    <w:p w14:paraId="1CC85303" w14:textId="08BCDAA3" w:rsidR="006F4D27" w:rsidRDefault="0086226E" w:rsidP="00BA3300">
      <w:pPr>
        <w:pStyle w:val="Nadpis1"/>
        <w:tabs>
          <w:tab w:val="clear" w:pos="825"/>
        </w:tabs>
        <w:spacing w:before="0" w:after="0"/>
        <w:ind w:left="720" w:hanging="720"/>
        <w:jc w:val="both"/>
        <w:rPr>
          <w:szCs w:val="24"/>
        </w:rPr>
      </w:pPr>
      <w:r>
        <w:rPr>
          <w:iCs/>
        </w:rPr>
        <w:t xml:space="preserve">3.0 </w:t>
      </w:r>
      <w:bookmarkStart w:id="28" w:name="_Toc417370661"/>
      <w:bookmarkStart w:id="29" w:name="_Toc175218345"/>
      <w:r w:rsidR="002C6F45">
        <w:rPr>
          <w:iCs/>
        </w:rPr>
        <w:tab/>
      </w:r>
      <w:r w:rsidR="006F4D27" w:rsidRPr="00BA3300">
        <w:rPr>
          <w:szCs w:val="24"/>
        </w:rPr>
        <w:t>Úprava cien v dôsledku zmien nákladov</w:t>
      </w:r>
      <w:bookmarkEnd w:id="28"/>
      <w:bookmarkEnd w:id="29"/>
    </w:p>
    <w:p w14:paraId="0AD38211" w14:textId="77777777" w:rsidR="0086226E" w:rsidRPr="00BA3300" w:rsidRDefault="0086226E" w:rsidP="00BA3300"/>
    <w:p w14:paraId="4C2564DE" w14:textId="36A40FCF" w:rsidR="006F4D27" w:rsidRPr="00BA3300"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3.1</w:t>
      </w:r>
      <w:r w:rsidRPr="00BA3300">
        <w:rPr>
          <w:rFonts w:ascii="Arial" w:hAnsi="Arial" w:cs="Arial"/>
        </w:rPr>
        <w:tab/>
        <w:t>Vypočítaným indexom v súlade s </w:t>
      </w:r>
      <w:proofErr w:type="spellStart"/>
      <w:r w:rsidRPr="00BA3300">
        <w:rPr>
          <w:rFonts w:ascii="Arial" w:hAnsi="Arial" w:cs="Arial"/>
        </w:rPr>
        <w:t>podčlánkom</w:t>
      </w:r>
      <w:proofErr w:type="spellEnd"/>
      <w:r w:rsidRPr="00BA3300">
        <w:rPr>
          <w:rFonts w:ascii="Arial" w:hAnsi="Arial" w:cs="Arial"/>
        </w:rPr>
        <w:t xml:space="preserve"> 13.8 Obchodných podmienok (</w:t>
      </w:r>
      <w:r w:rsidR="00390DB6" w:rsidRPr="00BA3300">
        <w:rPr>
          <w:rFonts w:ascii="Arial" w:hAnsi="Arial" w:cs="Arial"/>
        </w:rPr>
        <w:t>Z</w:t>
      </w:r>
      <w:r w:rsidRPr="00BA3300">
        <w:rPr>
          <w:rFonts w:ascii="Arial" w:hAnsi="Arial" w:cs="Arial"/>
        </w:rPr>
        <w:t xml:space="preserve">väzok 2) sa bude upravovať mesačná  odhadovaná zmluvná hodnota vykonaných stavebných prác schválená Stavebnotechnickým dozorom v členení na časti stavby v zmysle </w:t>
      </w:r>
      <w:r w:rsidR="00390DB6" w:rsidRPr="00BA3300">
        <w:rPr>
          <w:rFonts w:ascii="Arial" w:hAnsi="Arial" w:cs="Arial"/>
        </w:rPr>
        <w:t xml:space="preserve">Zväzku </w:t>
      </w:r>
      <w:r w:rsidRPr="00BA3300">
        <w:rPr>
          <w:rFonts w:ascii="Arial" w:hAnsi="Arial" w:cs="Arial"/>
        </w:rPr>
        <w:t xml:space="preserve">čl.14. </w:t>
      </w:r>
      <w:r w:rsidRPr="00BA3300">
        <w:rPr>
          <w:rFonts w:ascii="Arial" w:hAnsi="Arial" w:cs="Arial"/>
          <w:b/>
        </w:rPr>
        <w:t xml:space="preserve">Všeobecné položky </w:t>
      </w:r>
      <w:r w:rsidR="00390DB6" w:rsidRPr="00BA3300">
        <w:rPr>
          <w:rFonts w:ascii="Arial" w:hAnsi="Arial" w:cs="Arial"/>
          <w:b/>
        </w:rPr>
        <w:t xml:space="preserve">(označené pod kódom položky 45.00.00) </w:t>
      </w:r>
      <w:r w:rsidRPr="00BA3300">
        <w:rPr>
          <w:rFonts w:ascii="Arial" w:hAnsi="Arial" w:cs="Arial"/>
          <w:b/>
        </w:rPr>
        <w:t>sa vo fakturácii neupravujú.</w:t>
      </w:r>
      <w:r w:rsidRPr="00BA3300">
        <w:rPr>
          <w:rFonts w:ascii="Arial" w:hAnsi="Arial" w:cs="Arial"/>
        </w:rPr>
        <w:t xml:space="preserve"> Na základe odsúhlasených indexov od objednávateľa, spôsob fakturácie v zmysle </w:t>
      </w:r>
      <w:proofErr w:type="spellStart"/>
      <w:r w:rsidRPr="00BA3300">
        <w:rPr>
          <w:rFonts w:ascii="Arial" w:hAnsi="Arial" w:cs="Arial"/>
        </w:rPr>
        <w:t>podčlánku</w:t>
      </w:r>
      <w:proofErr w:type="spellEnd"/>
      <w:r w:rsidRPr="00BA3300">
        <w:rPr>
          <w:rFonts w:ascii="Arial" w:hAnsi="Arial" w:cs="Arial"/>
        </w:rPr>
        <w:t xml:space="preserve"> 13.8 bude prebiehať v súlade s </w:t>
      </w:r>
      <w:proofErr w:type="spellStart"/>
      <w:r w:rsidRPr="00BA3300">
        <w:rPr>
          <w:rFonts w:ascii="Arial" w:hAnsi="Arial" w:cs="Arial"/>
        </w:rPr>
        <w:t>podčlánkom</w:t>
      </w:r>
      <w:proofErr w:type="spellEnd"/>
      <w:r w:rsidRPr="00BA3300">
        <w:rPr>
          <w:rFonts w:ascii="Arial" w:hAnsi="Arial" w:cs="Arial"/>
        </w:rPr>
        <w:t xml:space="preserve"> 14.7  Osobitných zmluvných podmienok, Zväzok 2.</w:t>
      </w:r>
    </w:p>
    <w:p w14:paraId="519B7D20" w14:textId="3A5F460E" w:rsidR="006F4D27"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3.2</w:t>
      </w:r>
      <w:r w:rsidRPr="00BA3300">
        <w:rPr>
          <w:rFonts w:ascii="Arial" w:hAnsi="Arial" w:cs="Arial"/>
        </w:rPr>
        <w:tab/>
        <w:t>Po zverejnení Štatistickým úradom SR vydaných potrebných podkladov pre výpočet indexu v súlade s </w:t>
      </w:r>
      <w:proofErr w:type="spellStart"/>
      <w:r w:rsidRPr="00BA3300">
        <w:rPr>
          <w:rFonts w:ascii="Arial" w:hAnsi="Arial" w:cs="Arial"/>
        </w:rPr>
        <w:t>podčlánkom</w:t>
      </w:r>
      <w:proofErr w:type="spellEnd"/>
      <w:r w:rsidRPr="00BA3300">
        <w:rPr>
          <w:rFonts w:ascii="Arial" w:hAnsi="Arial" w:cs="Arial"/>
        </w:rPr>
        <w:t xml:space="preserve"> 13.8</w:t>
      </w:r>
      <w:r w:rsidR="00D71738" w:rsidRPr="00BA3300">
        <w:rPr>
          <w:rFonts w:ascii="Arial" w:hAnsi="Arial" w:cs="Arial"/>
        </w:rPr>
        <w:t xml:space="preserve"> (Zväzok 4)</w:t>
      </w:r>
      <w:r w:rsidRPr="00BA3300">
        <w:rPr>
          <w:rFonts w:ascii="Arial" w:hAnsi="Arial" w:cs="Arial"/>
        </w:rPr>
        <w:t xml:space="preserve"> a jeho „Tabuľky údajov o úpravách“ je Zhotoviteľ povinný do 14 dní predložiť Objednávateľovi výpočet indexu na jeho prerokovanie. Vypočítaný index sa zaokrúhli na 3 desatinné miesta.</w:t>
      </w:r>
    </w:p>
    <w:p w14:paraId="740F6352" w14:textId="77777777" w:rsidR="0086226E" w:rsidRPr="00BA3300" w:rsidRDefault="0086226E" w:rsidP="00BA3300">
      <w:pPr>
        <w:pStyle w:val="Pta"/>
        <w:tabs>
          <w:tab w:val="clear" w:pos="4536"/>
          <w:tab w:val="clear" w:pos="9072"/>
          <w:tab w:val="left" w:pos="567"/>
        </w:tabs>
        <w:ind w:left="567" w:hanging="567"/>
        <w:jc w:val="both"/>
        <w:rPr>
          <w:rFonts w:ascii="Arial" w:hAnsi="Arial" w:cs="Arial"/>
        </w:rPr>
      </w:pPr>
    </w:p>
    <w:p w14:paraId="233D790D" w14:textId="206C00DE" w:rsidR="00D90631" w:rsidRPr="00BA3300" w:rsidRDefault="00D76091" w:rsidP="00BA3300">
      <w:pPr>
        <w:pStyle w:val="Nadpis1"/>
        <w:tabs>
          <w:tab w:val="clear" w:pos="825"/>
        </w:tabs>
        <w:spacing w:before="0" w:after="0"/>
        <w:jc w:val="both"/>
        <w:rPr>
          <w:szCs w:val="24"/>
        </w:rPr>
      </w:pPr>
      <w:bookmarkStart w:id="30" w:name="_Toc175218346"/>
      <w:r w:rsidRPr="00BA3300">
        <w:rPr>
          <w:szCs w:val="24"/>
        </w:rPr>
        <w:t>4</w:t>
      </w:r>
      <w:r w:rsidR="00D90631" w:rsidRPr="00BA3300">
        <w:rPr>
          <w:szCs w:val="24"/>
        </w:rPr>
        <w:t>.0</w:t>
      </w:r>
      <w:r w:rsidR="00D90631" w:rsidRPr="00BA3300">
        <w:rPr>
          <w:szCs w:val="24"/>
        </w:rPr>
        <w:tab/>
        <w:t>Spôsoby merania výmer a oceňovanie prác</w:t>
      </w:r>
      <w:bookmarkEnd w:id="30"/>
    </w:p>
    <w:p w14:paraId="5DEC9373" w14:textId="5725D640" w:rsidR="00FB0485" w:rsidRPr="00BA3300" w:rsidRDefault="00FB0485" w:rsidP="00BA3300">
      <w:pPr>
        <w:autoSpaceDE w:val="0"/>
        <w:autoSpaceDN w:val="0"/>
        <w:adjustRightInd w:val="0"/>
        <w:jc w:val="both"/>
        <w:rPr>
          <w:rFonts w:ascii="Arial" w:hAnsi="Arial" w:cs="Arial"/>
          <w:color w:val="000000"/>
        </w:rPr>
      </w:pPr>
      <w:bookmarkStart w:id="31" w:name="_Toc107491742"/>
      <w:bookmarkStart w:id="32" w:name="_Toc350405682"/>
    </w:p>
    <w:p w14:paraId="3C20DA86" w14:textId="31043D73" w:rsidR="00FB0485" w:rsidRPr="00BA3300" w:rsidRDefault="00D76091" w:rsidP="00BA3300">
      <w:pPr>
        <w:autoSpaceDE w:val="0"/>
        <w:autoSpaceDN w:val="0"/>
        <w:adjustRightInd w:val="0"/>
        <w:jc w:val="both"/>
        <w:rPr>
          <w:rFonts w:ascii="Arial" w:hAnsi="Arial" w:cs="Arial"/>
          <w:b/>
          <w:bCs/>
          <w:szCs w:val="28"/>
        </w:rPr>
      </w:pPr>
      <w:r w:rsidRPr="00BA3300">
        <w:rPr>
          <w:rFonts w:ascii="Arial" w:hAnsi="Arial" w:cs="Arial"/>
          <w:b/>
          <w:bCs/>
          <w:szCs w:val="28"/>
        </w:rPr>
        <w:t>4</w:t>
      </w:r>
      <w:r w:rsidR="00FB0485" w:rsidRPr="00BA3300">
        <w:rPr>
          <w:rFonts w:ascii="Arial" w:hAnsi="Arial" w:cs="Arial"/>
          <w:b/>
          <w:bCs/>
          <w:szCs w:val="28"/>
        </w:rPr>
        <w:t>.1</w:t>
      </w:r>
      <w:r w:rsidR="00D71738" w:rsidRPr="00BA3300">
        <w:rPr>
          <w:rFonts w:ascii="Arial" w:hAnsi="Arial" w:cs="Arial"/>
          <w:b/>
          <w:bCs/>
          <w:szCs w:val="28"/>
        </w:rPr>
        <w:tab/>
      </w:r>
      <w:r w:rsidR="00FB0485" w:rsidRPr="00BA3300">
        <w:rPr>
          <w:rFonts w:ascii="Arial" w:hAnsi="Arial" w:cs="Arial"/>
          <w:b/>
          <w:bCs/>
          <w:szCs w:val="28"/>
        </w:rPr>
        <w:t>Rozdelenie objektov podľa IFRS pre potreby verejného obstarávateľa</w:t>
      </w:r>
      <w:bookmarkEnd w:id="31"/>
    </w:p>
    <w:p w14:paraId="536C0B3D" w14:textId="77777777" w:rsidR="00FB0485" w:rsidRPr="00BA3300" w:rsidRDefault="00FB0485" w:rsidP="00BA3300">
      <w:pPr>
        <w:jc w:val="both"/>
        <w:rPr>
          <w:rFonts w:ascii="Arial" w:hAnsi="Arial" w:cs="Arial"/>
        </w:rPr>
      </w:pPr>
    </w:p>
    <w:p w14:paraId="72F804B7" w14:textId="19DB6C9A" w:rsidR="00FB0485" w:rsidRDefault="00FB0485" w:rsidP="00BA3300">
      <w:pPr>
        <w:jc w:val="both"/>
        <w:rPr>
          <w:rFonts w:ascii="Arial" w:hAnsi="Arial" w:cs="Arial"/>
          <w:bCs/>
          <w:szCs w:val="22"/>
        </w:rPr>
      </w:pPr>
      <w:r w:rsidRPr="00BA3300">
        <w:rPr>
          <w:rFonts w:ascii="Arial" w:hAnsi="Arial" w:cs="Arial"/>
          <w:bCs/>
          <w:szCs w:val="22"/>
        </w:rPr>
        <w:t>Pre potreby verejného obstarávateľa je Výkaz výmer jednotlivých častí stavby rozdelený na komponenty podľa Požiadaviek Objednávateľa.</w:t>
      </w:r>
    </w:p>
    <w:p w14:paraId="11E21AA7" w14:textId="6E583845" w:rsidR="0086226E" w:rsidRDefault="0086226E" w:rsidP="00BA3300">
      <w:pPr>
        <w:jc w:val="both"/>
        <w:rPr>
          <w:rFonts w:ascii="Arial" w:hAnsi="Arial" w:cs="Arial"/>
          <w:bCs/>
          <w:szCs w:val="22"/>
        </w:rPr>
      </w:pPr>
    </w:p>
    <w:p w14:paraId="4973AAB3" w14:textId="6A550FE7" w:rsidR="005762F1" w:rsidRDefault="005762F1" w:rsidP="00BA3300">
      <w:pPr>
        <w:jc w:val="both"/>
        <w:rPr>
          <w:rFonts w:ascii="Arial" w:hAnsi="Arial" w:cs="Arial"/>
          <w:bCs/>
          <w:szCs w:val="22"/>
        </w:rPr>
      </w:pPr>
    </w:p>
    <w:p w14:paraId="5C500B47" w14:textId="77777777" w:rsidR="005762F1" w:rsidRPr="00BA3300" w:rsidRDefault="005762F1" w:rsidP="00BA3300">
      <w:pPr>
        <w:jc w:val="both"/>
        <w:rPr>
          <w:rFonts w:ascii="Arial" w:hAnsi="Arial" w:cs="Arial"/>
          <w:bCs/>
          <w:szCs w:val="22"/>
        </w:rPr>
      </w:pPr>
    </w:p>
    <w:p w14:paraId="2FD9CD5A" w14:textId="392A3573" w:rsidR="00FB0485" w:rsidRPr="00BA3300" w:rsidRDefault="00D76091" w:rsidP="00BA3300">
      <w:pPr>
        <w:pStyle w:val="Nadpis2"/>
        <w:spacing w:before="0"/>
      </w:pPr>
      <w:bookmarkStart w:id="33" w:name="_Toc107491743"/>
      <w:bookmarkStart w:id="34" w:name="_Toc175218347"/>
      <w:r w:rsidRPr="00BA3300">
        <w:t>4</w:t>
      </w:r>
      <w:r w:rsidR="00FB0485" w:rsidRPr="00BA3300">
        <w:t>.2</w:t>
      </w:r>
      <w:r w:rsidR="00D71738" w:rsidRPr="00BA3300">
        <w:tab/>
        <w:t>Spôsob oceňovania Zmien v zmysle článkov 13 a 20.1</w:t>
      </w:r>
      <w:bookmarkEnd w:id="33"/>
      <w:bookmarkEnd w:id="34"/>
    </w:p>
    <w:p w14:paraId="02A5E478" w14:textId="02E95BEA" w:rsidR="006F4D27" w:rsidRPr="00BA3300" w:rsidRDefault="006F4D27" w:rsidP="00BA3300">
      <w:pPr>
        <w:rPr>
          <w:rFonts w:ascii="Arial" w:hAnsi="Arial" w:cs="Arial"/>
        </w:rPr>
      </w:pPr>
    </w:p>
    <w:p w14:paraId="043C4CFA" w14:textId="45B59D51" w:rsidR="006F4D27" w:rsidRDefault="006F4D27" w:rsidP="00BA3300">
      <w:pPr>
        <w:jc w:val="both"/>
        <w:rPr>
          <w:rFonts w:ascii="Arial" w:hAnsi="Arial" w:cs="Arial"/>
          <w:b/>
        </w:rPr>
      </w:pPr>
      <w:r w:rsidRPr="00BA3300">
        <w:rPr>
          <w:rFonts w:ascii="Arial" w:hAnsi="Arial" w:cs="Arial"/>
          <w:b/>
        </w:rPr>
        <w:t xml:space="preserve">Oceňovanie naviac, menej a nových prác bude v súlade so zákonom č. 18/1996 Z. z. o cenách v znení neskorších predpisov, vyhlášky MF SR č. 87/1996 Z. z., ktorou sa vykonáva zákon o cenách. </w:t>
      </w:r>
    </w:p>
    <w:p w14:paraId="6360F7A7" w14:textId="77777777" w:rsidR="0086226E" w:rsidRPr="00BA3300" w:rsidRDefault="0086226E" w:rsidP="00BA3300">
      <w:pPr>
        <w:jc w:val="both"/>
        <w:rPr>
          <w:rFonts w:ascii="Arial" w:hAnsi="Arial" w:cs="Arial"/>
          <w:b/>
          <w:bCs/>
        </w:rPr>
      </w:pPr>
    </w:p>
    <w:p w14:paraId="6BCEE833" w14:textId="77777777" w:rsidR="0086226E" w:rsidRDefault="00112D3A" w:rsidP="00BA3300">
      <w:pPr>
        <w:jc w:val="both"/>
        <w:rPr>
          <w:rFonts w:ascii="Arial" w:hAnsi="Arial" w:cs="Arial"/>
          <w:b/>
        </w:rPr>
      </w:pPr>
      <w:r w:rsidRPr="00BA3300">
        <w:rPr>
          <w:rFonts w:ascii="Arial" w:hAnsi="Arial" w:cs="Arial"/>
          <w:b/>
        </w:rPr>
        <w:t>Jednotkové ceny z časti 4.2.1-9 Rozpočet budú použité pre oceňovanie skutočne vykonaných prác a pokiaľ sú použiteľné aj pre oceňovanie Zmien v zmysle článkov 13 a 20.1.</w:t>
      </w:r>
    </w:p>
    <w:p w14:paraId="4D77C5C5" w14:textId="7F360271" w:rsidR="006F4D27" w:rsidRPr="00BA3300" w:rsidRDefault="006F4D27" w:rsidP="00BA3300">
      <w:pPr>
        <w:jc w:val="both"/>
        <w:rPr>
          <w:rFonts w:ascii="Arial" w:hAnsi="Arial" w:cs="Arial"/>
          <w:b/>
        </w:rPr>
      </w:pPr>
    </w:p>
    <w:p w14:paraId="1EFDC0CC" w14:textId="4201CB6A" w:rsidR="006F4D27" w:rsidRDefault="001C3D24" w:rsidP="00BA3300">
      <w:pPr>
        <w:spacing w:line="276" w:lineRule="auto"/>
        <w:jc w:val="both"/>
        <w:rPr>
          <w:rFonts w:ascii="Arial" w:hAnsi="Arial" w:cs="Arial"/>
          <w:bCs/>
          <w:szCs w:val="20"/>
        </w:rPr>
      </w:pPr>
      <w:r w:rsidRPr="00BA3300">
        <w:rPr>
          <w:rFonts w:ascii="Arial" w:hAnsi="Arial" w:cs="Arial"/>
          <w:bCs/>
          <w:szCs w:val="20"/>
        </w:rPr>
        <w:t>Pre ocenenie naviac, menej a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BA3300">
        <w:rPr>
          <w:rFonts w:ascii="Arial" w:hAnsi="Arial" w:cs="Arial"/>
          <w:bCs/>
          <w:szCs w:val="20"/>
        </w:rPr>
        <w:t xml:space="preserve"> </w:t>
      </w:r>
    </w:p>
    <w:p w14:paraId="1178C021" w14:textId="77777777" w:rsidR="0086226E" w:rsidRDefault="0086226E" w:rsidP="00BA3300">
      <w:pPr>
        <w:jc w:val="both"/>
        <w:rPr>
          <w:rFonts w:ascii="Arial" w:hAnsi="Arial" w:cs="Arial"/>
          <w:bCs/>
        </w:rPr>
      </w:pPr>
    </w:p>
    <w:p w14:paraId="17E23A30" w14:textId="51324B1F" w:rsidR="006F4D27" w:rsidRPr="00BA3300" w:rsidRDefault="006F4D27" w:rsidP="00BA3300">
      <w:pPr>
        <w:jc w:val="both"/>
        <w:rPr>
          <w:rFonts w:ascii="Arial" w:hAnsi="Arial" w:cs="Arial"/>
        </w:rPr>
      </w:pPr>
      <w:r w:rsidRPr="00BA3300">
        <w:rPr>
          <w:rFonts w:ascii="Arial" w:hAnsi="Arial" w:cs="Arial"/>
          <w:bCs/>
        </w:rPr>
        <w:t xml:space="preserve">4.2.1. </w:t>
      </w:r>
      <w:r w:rsidRPr="00BA3300">
        <w:rPr>
          <w:rFonts w:ascii="Arial" w:hAnsi="Arial" w:cs="Arial"/>
        </w:rPr>
        <w:t>Pri tvorbe jednotkovej ceny novej práce je možné využiť nasledovné možnosti v uvedenej postupnosti:</w:t>
      </w:r>
    </w:p>
    <w:p w14:paraId="5CDF02E6" w14:textId="77777777" w:rsidR="006F4D27" w:rsidRPr="00BA3300" w:rsidRDefault="006F4D27" w:rsidP="00BA3300">
      <w:pPr>
        <w:pStyle w:val="Odsekzoznamu"/>
        <w:ind w:left="360"/>
        <w:jc w:val="both"/>
        <w:rPr>
          <w:rFonts w:ascii="Arial" w:hAnsi="Arial" w:cs="Arial"/>
        </w:rPr>
      </w:pPr>
    </w:p>
    <w:p w14:paraId="13C75B1C" w14:textId="26C2760D" w:rsidR="006F4D27" w:rsidRPr="00BA3300" w:rsidRDefault="006F4D27" w:rsidP="00BA3300">
      <w:pPr>
        <w:pStyle w:val="Odsekzoznamu"/>
        <w:numPr>
          <w:ilvl w:val="0"/>
          <w:numId w:val="8"/>
        </w:numPr>
        <w:ind w:hanging="436"/>
        <w:jc w:val="both"/>
        <w:rPr>
          <w:rFonts w:ascii="Arial" w:hAnsi="Arial" w:cs="Arial"/>
        </w:rPr>
      </w:pPr>
      <w:r w:rsidRPr="00BA3300">
        <w:rPr>
          <w:rFonts w:ascii="Arial" w:hAnsi="Arial" w:cs="Arial"/>
        </w:rPr>
        <w:t>jednotková cena je vytvorená z pôvodnej položky (uvedenej v Zmluve o Dielo)</w:t>
      </w:r>
      <w:r w:rsidR="00F84F96" w:rsidRPr="00BA3300">
        <w:rPr>
          <w:rFonts w:ascii="Arial" w:hAnsi="Arial" w:cs="Arial"/>
        </w:rPr>
        <w:t xml:space="preserve"> </w:t>
      </w:r>
      <w:r w:rsidRPr="00BA3300">
        <w:rPr>
          <w:rFonts w:ascii="Arial" w:hAnsi="Arial" w:cs="Arial"/>
        </w:rPr>
        <w:t>zámenou len niektorej jej časti, napr. zámenou materiálu, strojov atď.</w:t>
      </w:r>
    </w:p>
    <w:p w14:paraId="0E7D84A6" w14:textId="2ACDF10A" w:rsidR="006F4D27" w:rsidRPr="00BA3300" w:rsidRDefault="006F4D27" w:rsidP="00BA3300">
      <w:pPr>
        <w:pStyle w:val="Zarkazkladnhotextu3"/>
        <w:numPr>
          <w:ilvl w:val="0"/>
          <w:numId w:val="8"/>
        </w:numPr>
        <w:tabs>
          <w:tab w:val="clear" w:pos="425"/>
          <w:tab w:val="clear" w:pos="825"/>
        </w:tabs>
        <w:spacing w:before="0"/>
        <w:ind w:hanging="436"/>
        <w:rPr>
          <w:rFonts w:cs="Arial"/>
          <w:sz w:val="24"/>
        </w:rPr>
      </w:pPr>
      <w:r w:rsidRPr="00BA3300">
        <w:rPr>
          <w:rFonts w:cs="Arial"/>
          <w:sz w:val="24"/>
        </w:rPr>
        <w:t>jednotková cena je vytvorená matematickou metódou interpolácie alebo</w:t>
      </w:r>
      <w:r w:rsidR="00F84F96" w:rsidRPr="00BA3300">
        <w:rPr>
          <w:rFonts w:cs="Arial"/>
          <w:sz w:val="24"/>
        </w:rPr>
        <w:t xml:space="preserve"> </w:t>
      </w:r>
      <w:proofErr w:type="spellStart"/>
      <w:r w:rsidRPr="00BA3300">
        <w:rPr>
          <w:rFonts w:cs="Arial"/>
          <w:sz w:val="24"/>
        </w:rPr>
        <w:t>extrapolácie</w:t>
      </w:r>
      <w:proofErr w:type="spellEnd"/>
      <w:r w:rsidRPr="00BA3300">
        <w:rPr>
          <w:rFonts w:cs="Arial"/>
          <w:sz w:val="24"/>
        </w:rPr>
        <w:t xml:space="preserve">, (použiť </w:t>
      </w:r>
      <w:r w:rsidRPr="00BA3300">
        <w:rPr>
          <w:rFonts w:cs="Arial"/>
          <w:bCs/>
          <w:sz w:val="24"/>
        </w:rPr>
        <w:t>hlavne</w:t>
      </w:r>
      <w:r w:rsidRPr="00BA3300">
        <w:rPr>
          <w:rFonts w:cs="Arial"/>
          <w:sz w:val="24"/>
        </w:rPr>
        <w:t xml:space="preserve"> pre položky oceňujúce vrstvy, kde hrúbka je určujúci prvok)</w:t>
      </w:r>
    </w:p>
    <w:p w14:paraId="00569E90" w14:textId="39A4D397" w:rsidR="006F4D27" w:rsidRDefault="006F4D27" w:rsidP="00BA3300">
      <w:pPr>
        <w:pStyle w:val="Odsekzoznamu"/>
        <w:numPr>
          <w:ilvl w:val="0"/>
          <w:numId w:val="8"/>
        </w:numPr>
        <w:jc w:val="both"/>
        <w:rPr>
          <w:rFonts w:ascii="Arial" w:hAnsi="Arial" w:cs="Arial"/>
        </w:rPr>
      </w:pPr>
      <w:r w:rsidRPr="00BA3300">
        <w:rPr>
          <w:rFonts w:ascii="Arial" w:hAnsi="Arial" w:cs="Arial"/>
        </w:rPr>
        <w:t xml:space="preserve">jednotková cena je vytvorená ako nová, bez možnosti použitia bodov a), b). </w:t>
      </w:r>
    </w:p>
    <w:p w14:paraId="283C575F" w14:textId="77777777" w:rsidR="00E55CC7" w:rsidRPr="00BA3300" w:rsidRDefault="00E55CC7" w:rsidP="00BA3300">
      <w:pPr>
        <w:jc w:val="both"/>
        <w:rPr>
          <w:rFonts w:ascii="Arial" w:hAnsi="Arial" w:cs="Arial"/>
        </w:rPr>
      </w:pPr>
    </w:p>
    <w:p w14:paraId="160DAE04" w14:textId="61BE8B66" w:rsidR="006F4D27" w:rsidRDefault="006F4D27" w:rsidP="00BA3300">
      <w:pPr>
        <w:spacing w:line="276" w:lineRule="auto"/>
        <w:jc w:val="both"/>
        <w:rPr>
          <w:rFonts w:ascii="Arial" w:hAnsi="Arial" w:cs="Arial"/>
          <w:bCs/>
        </w:rPr>
      </w:pPr>
      <w:r w:rsidRPr="00BA3300">
        <w:rPr>
          <w:rFonts w:ascii="Arial" w:hAnsi="Arial" w:cs="Arial"/>
          <w:bCs/>
        </w:rPr>
        <w:t>Pri postupe podľa písmena  c) pre tvorbu nových cien stavebných prác vykonávaných vlastnými kapacitami musí byť použitý kalkulačný vzorec stanovený verejným  obstarávateľom nasledovne:</w:t>
      </w:r>
    </w:p>
    <w:p w14:paraId="65F6AAF5" w14:textId="77777777" w:rsidR="00E55CC7" w:rsidRPr="00BA3300" w:rsidRDefault="00E55CC7" w:rsidP="00BA3300">
      <w:pPr>
        <w:spacing w:line="276" w:lineRule="auto"/>
        <w:jc w:val="both"/>
        <w:rPr>
          <w:rFonts w:ascii="Arial" w:hAnsi="Arial" w:cs="Arial"/>
          <w:bCs/>
        </w:rPr>
      </w:pPr>
    </w:p>
    <w:p w14:paraId="3621E71A" w14:textId="25D98FAC" w:rsidR="006F4D27" w:rsidRPr="00BA3300" w:rsidRDefault="006F4D27" w:rsidP="00BA3300">
      <w:pPr>
        <w:spacing w:line="276" w:lineRule="auto"/>
        <w:jc w:val="both"/>
        <w:rPr>
          <w:rFonts w:ascii="Arial" w:hAnsi="Arial" w:cs="Arial"/>
          <w:bCs/>
          <w:szCs w:val="20"/>
        </w:rPr>
      </w:pPr>
      <w:r w:rsidRPr="00BA3300">
        <w:rPr>
          <w:rFonts w:ascii="Arial" w:hAnsi="Arial" w:cs="Arial"/>
          <w:bCs/>
        </w:rPr>
        <w:t>Jednotková cena = priame náklady (PN-materiál, mzdy, stroje, doprava) + režijné náklady (R) vo výške 13,2% z PN + zisk vo výške 2,6% (z PN +R)</w:t>
      </w:r>
    </w:p>
    <w:p w14:paraId="0CC87402" w14:textId="6E93BF68" w:rsidR="00FB0485" w:rsidRPr="00BA3300" w:rsidRDefault="00FB0485" w:rsidP="00BA3300">
      <w:pPr>
        <w:ind w:left="1800" w:hanging="540"/>
        <w:jc w:val="both"/>
        <w:rPr>
          <w:rFonts w:ascii="Arial" w:hAnsi="Arial" w:cs="Arial"/>
        </w:rPr>
      </w:pPr>
    </w:p>
    <w:p w14:paraId="7141DF65" w14:textId="77777777" w:rsidR="006F4D27" w:rsidRPr="00BA3300" w:rsidRDefault="006F4D27" w:rsidP="00BA3300">
      <w:pPr>
        <w:jc w:val="both"/>
        <w:rPr>
          <w:rFonts w:ascii="Arial" w:hAnsi="Arial" w:cs="Arial"/>
        </w:rPr>
      </w:pPr>
      <w:r w:rsidRPr="00BA3300">
        <w:rPr>
          <w:rFonts w:ascii="Arial" w:hAnsi="Arial" w:cs="Arial"/>
        </w:rPr>
        <w:t>4.2.2. Tvorba novej jednotkovej ceny:</w:t>
      </w:r>
    </w:p>
    <w:p w14:paraId="07241138" w14:textId="77777777" w:rsidR="006F4D27" w:rsidRPr="00BA3300" w:rsidRDefault="006F4D27" w:rsidP="00BA3300">
      <w:pPr>
        <w:jc w:val="both"/>
        <w:rPr>
          <w:rFonts w:ascii="Arial" w:hAnsi="Arial" w:cs="Arial"/>
        </w:rPr>
      </w:pPr>
    </w:p>
    <w:p w14:paraId="0DB537A3"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7C2414B8" w14:textId="77777777" w:rsidR="006F4D27" w:rsidRPr="00BA3300" w:rsidRDefault="006F4D27" w:rsidP="00BA3300">
      <w:pPr>
        <w:jc w:val="both"/>
        <w:rPr>
          <w:rFonts w:ascii="Arial" w:hAnsi="Arial" w:cs="Arial"/>
        </w:rPr>
      </w:pPr>
    </w:p>
    <w:p w14:paraId="0F3BD301" w14:textId="15FAD6C4" w:rsidR="006F4D27" w:rsidRPr="00BA3300" w:rsidRDefault="006F4D27" w:rsidP="00BA3300">
      <w:pPr>
        <w:jc w:val="both"/>
        <w:rPr>
          <w:rFonts w:ascii="Arial" w:hAnsi="Arial" w:cs="Arial"/>
        </w:rPr>
      </w:pPr>
      <w:r w:rsidRPr="00BA3300">
        <w:rPr>
          <w:rFonts w:ascii="Arial" w:hAnsi="Arial" w:cs="Arial"/>
        </w:rPr>
        <w:t>Pre tvorbu novej jednotkovej ceny musí byť vydokladovaná cenová agenda, ktorá obsahuje:</w:t>
      </w:r>
    </w:p>
    <w:p w14:paraId="051A8018" w14:textId="77777777" w:rsidR="006F4D27" w:rsidRPr="00BA3300" w:rsidRDefault="006F4D27" w:rsidP="00BA3300">
      <w:pPr>
        <w:ind w:left="720"/>
        <w:jc w:val="both"/>
        <w:rPr>
          <w:rFonts w:ascii="Arial" w:hAnsi="Arial" w:cs="Arial"/>
        </w:rPr>
      </w:pPr>
    </w:p>
    <w:p w14:paraId="64B0CB12" w14:textId="7BE706CC"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 xml:space="preserve">ocenenie materiálov </w:t>
      </w:r>
      <w:r w:rsidRPr="00BA3300">
        <w:rPr>
          <w:rFonts w:cs="Arial"/>
          <w:bCs/>
          <w:sz w:val="24"/>
        </w:rPr>
        <w:t>preukázané cez cenové doklady (faktúry, cenové ponuky a podobne)</w:t>
      </w:r>
      <w:r w:rsidR="00E55CC7">
        <w:rPr>
          <w:rFonts w:cs="Arial"/>
          <w:bCs/>
          <w:sz w:val="24"/>
        </w:rPr>
        <w:t>,</w:t>
      </w:r>
      <w:r w:rsidR="00146AC4" w:rsidRPr="00BA3300">
        <w:rPr>
          <w:rFonts w:cs="Arial"/>
          <w:bCs/>
          <w:sz w:val="24"/>
        </w:rPr>
        <w:t xml:space="preserve"> </w:t>
      </w:r>
      <w:r w:rsidR="00E55CC7">
        <w:rPr>
          <w:rFonts w:cs="Arial"/>
          <w:bCs/>
          <w:sz w:val="24"/>
        </w:rPr>
        <w:t>k</w:t>
      </w:r>
      <w:r w:rsidR="00F4737D" w:rsidRPr="00BA3300">
        <w:rPr>
          <w:rFonts w:cs="Arial"/>
          <w:bCs/>
          <w:sz w:val="24"/>
        </w:rPr>
        <w:t xml:space="preserve">toré musia byť </w:t>
      </w:r>
      <w:r w:rsidR="00DE4152" w:rsidRPr="00BA3300">
        <w:rPr>
          <w:rFonts w:cs="Arial"/>
          <w:bCs/>
          <w:sz w:val="24"/>
        </w:rPr>
        <w:t>čitateľné</w:t>
      </w:r>
      <w:r w:rsidR="00F4737D" w:rsidRPr="00BA3300">
        <w:rPr>
          <w:rFonts w:cs="Arial"/>
          <w:bCs/>
          <w:sz w:val="24"/>
        </w:rPr>
        <w:t xml:space="preserve"> a bez prekrytých častí.       </w:t>
      </w:r>
    </w:p>
    <w:p w14:paraId="6D6B4DC6" w14:textId="70626F2A"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databázy oceňovacích nástrojov</w:t>
      </w:r>
      <w:r w:rsidRPr="00BA3300">
        <w:rPr>
          <w:rFonts w:cs="Arial"/>
          <w:sz w:val="24"/>
        </w:rPr>
        <w:t xml:space="preserve"> – strojov a mechanizmov, ľudskej práce; tarify a sadzby - databázy budú spracované </w:t>
      </w:r>
      <w:r w:rsidR="00DE4152">
        <w:rPr>
          <w:rFonts w:cs="Arial"/>
          <w:sz w:val="24"/>
        </w:rPr>
        <w:t>vo formáte *.</w:t>
      </w:r>
      <w:proofErr w:type="spellStart"/>
      <w:r w:rsidR="00DE4152">
        <w:rPr>
          <w:rFonts w:cs="Arial"/>
          <w:sz w:val="24"/>
        </w:rPr>
        <w:t>xls</w:t>
      </w:r>
      <w:proofErr w:type="spellEnd"/>
      <w:r w:rsidR="00DE4152">
        <w:rPr>
          <w:rFonts w:cs="Arial"/>
          <w:sz w:val="24"/>
        </w:rPr>
        <w:t>, alebo *.</w:t>
      </w:r>
      <w:proofErr w:type="spellStart"/>
      <w:r w:rsidR="00DE4152">
        <w:rPr>
          <w:rFonts w:cs="Arial"/>
          <w:sz w:val="24"/>
        </w:rPr>
        <w:t>xlsx</w:t>
      </w:r>
      <w:proofErr w:type="spellEnd"/>
      <w:r w:rsidR="00DE4152">
        <w:rPr>
          <w:rFonts w:cs="Arial"/>
          <w:sz w:val="24"/>
        </w:rPr>
        <w:t>,</w:t>
      </w:r>
      <w:r w:rsidRPr="00BA3300">
        <w:rPr>
          <w:rFonts w:cs="Arial"/>
          <w:sz w:val="24"/>
        </w:rPr>
        <w:t xml:space="preserve"> predložené</w:t>
      </w:r>
      <w:r w:rsidR="00BF60D7">
        <w:rPr>
          <w:rFonts w:cs="Arial"/>
          <w:sz w:val="24"/>
        </w:rPr>
        <w:t xml:space="preserve"> a </w:t>
      </w:r>
      <w:r w:rsidRPr="00BA3300">
        <w:rPr>
          <w:rFonts w:cs="Arial"/>
          <w:sz w:val="24"/>
        </w:rPr>
        <w:t xml:space="preserve">potvrdené oprávnenou osobou. </w:t>
      </w:r>
    </w:p>
    <w:p w14:paraId="489395C6" w14:textId="1156D7D9" w:rsidR="006F4D27" w:rsidRPr="00BA3300" w:rsidRDefault="006F4D27" w:rsidP="0086661A">
      <w:pPr>
        <w:numPr>
          <w:ilvl w:val="0"/>
          <w:numId w:val="5"/>
        </w:numPr>
        <w:ind w:left="567" w:hanging="425"/>
        <w:jc w:val="both"/>
        <w:rPr>
          <w:rFonts w:ascii="Arial" w:hAnsi="Arial" w:cs="Arial"/>
        </w:rPr>
      </w:pPr>
      <w:r w:rsidRPr="00BA3300">
        <w:rPr>
          <w:rFonts w:ascii="Arial" w:hAnsi="Arial" w:cs="Arial"/>
          <w:b/>
          <w:bCs/>
        </w:rPr>
        <w:lastRenderedPageBreak/>
        <w:t xml:space="preserve">cenový dopad na stavbu </w:t>
      </w:r>
      <w:r w:rsidRPr="00BA3300">
        <w:rPr>
          <w:rFonts w:ascii="Arial" w:hAnsi="Arial" w:cs="Arial"/>
        </w:rPr>
        <w:t xml:space="preserve">– </w:t>
      </w:r>
      <w:r w:rsidR="0086661A" w:rsidRPr="0086661A">
        <w:rPr>
          <w:rFonts w:ascii="Arial" w:hAnsi="Arial" w:cs="Arial"/>
        </w:rPr>
        <w:t>vypracovaný na základe požadovaných jednotkových cien (odsúhlasený Stavebnotechnickým dozorom a hlavným inžinierom stavby Objednávateľa) resp. schválený zodpovednými  pracovníkmi NDS a.s.</w:t>
      </w:r>
      <w:r w:rsidRPr="00BA3300">
        <w:rPr>
          <w:rFonts w:ascii="Arial" w:hAnsi="Arial" w:cs="Arial"/>
        </w:rPr>
        <w:t>.</w:t>
      </w:r>
    </w:p>
    <w:p w14:paraId="60E595AF"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kompletné definovanie agregovanej položky</w:t>
      </w:r>
      <w:r w:rsidRPr="00BA3300">
        <w:rPr>
          <w:sz w:val="24"/>
          <w:lang w:val="sk-SK"/>
        </w:rPr>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rozbor ekonomickej oprávnenosti nákladov</w:t>
      </w:r>
      <w:r w:rsidRPr="00BA3300">
        <w:rPr>
          <w:sz w:val="24"/>
          <w:lang w:val="sk-SK"/>
        </w:rPr>
        <w:t xml:space="preserve"> v tabuľkovom editore </w:t>
      </w:r>
      <w:proofErr w:type="spellStart"/>
      <w:r w:rsidRPr="00BA3300">
        <w:rPr>
          <w:sz w:val="24"/>
          <w:lang w:val="sk-SK"/>
        </w:rPr>
        <w:t>excel</w:t>
      </w:r>
      <w:proofErr w:type="spellEnd"/>
      <w:r w:rsidRPr="00BA3300">
        <w:rPr>
          <w:sz w:val="24"/>
          <w:lang w:val="sk-SK"/>
        </w:rPr>
        <w:t xml:space="preserve"> a v súlade s vyššie uvedeným textom tohto bodu.</w:t>
      </w:r>
    </w:p>
    <w:p w14:paraId="05889F7B" w14:textId="22A7E8C2" w:rsidR="006F4D27" w:rsidRPr="00BA3300" w:rsidRDefault="006F4D27" w:rsidP="009813BD">
      <w:pPr>
        <w:pStyle w:val="Zarkazkladnhotextu2"/>
        <w:numPr>
          <w:ilvl w:val="0"/>
          <w:numId w:val="5"/>
        </w:numPr>
        <w:tabs>
          <w:tab w:val="clear" w:pos="825"/>
          <w:tab w:val="clear" w:pos="851"/>
        </w:tabs>
        <w:ind w:left="567" w:hanging="425"/>
        <w:rPr>
          <w:sz w:val="24"/>
          <w:lang w:val="sk-SK"/>
        </w:rPr>
      </w:pPr>
      <w:r w:rsidRPr="00BA3300">
        <w:rPr>
          <w:b/>
          <w:sz w:val="24"/>
          <w:lang w:val="sk-SK"/>
        </w:rPr>
        <w:t>podrobný popis položky a rozbor spotreby</w:t>
      </w:r>
      <w:r w:rsidRPr="00BA3300">
        <w:rPr>
          <w:sz w:val="24"/>
          <w:lang w:val="sk-SK"/>
        </w:rPr>
        <w:t xml:space="preserve"> </w:t>
      </w:r>
      <w:r w:rsidR="009813BD" w:rsidRPr="009813BD">
        <w:rPr>
          <w:sz w:val="24"/>
          <w:lang w:val="sk-SK"/>
        </w:rPr>
        <w:t xml:space="preserve">(množstvo práce, materiálov, </w:t>
      </w:r>
      <w:proofErr w:type="spellStart"/>
      <w:r w:rsidR="009813BD" w:rsidRPr="009813BD">
        <w:rPr>
          <w:sz w:val="24"/>
          <w:lang w:val="sk-SK"/>
        </w:rPr>
        <w:t>druhovosti</w:t>
      </w:r>
      <w:proofErr w:type="spellEnd"/>
      <w:r w:rsidR="009813BD" w:rsidRPr="009813BD">
        <w:rPr>
          <w:sz w:val="24"/>
          <w:lang w:val="sk-SK"/>
        </w:rPr>
        <w:t xml:space="preserve"> a nasadenia strojov a dopravy, ktoré sú podkladom pre kalkuláciu oprávnených nákladov) odsúhlasený Stavebnotechnickým dozorom resp. zodpovednými pracovníkmi NDS a.s..</w:t>
      </w:r>
    </w:p>
    <w:p w14:paraId="655AF737" w14:textId="77777777" w:rsidR="006F4D27" w:rsidRPr="00BA3300" w:rsidRDefault="006F4D27" w:rsidP="00BA3300">
      <w:pPr>
        <w:jc w:val="both"/>
        <w:rPr>
          <w:rFonts w:ascii="Arial" w:hAnsi="Arial" w:cs="Arial"/>
        </w:rPr>
      </w:pPr>
    </w:p>
    <w:p w14:paraId="6DCAE865" w14:textId="77777777" w:rsidR="006F4D27" w:rsidRPr="00BA3300" w:rsidRDefault="006F4D27" w:rsidP="00BA3300">
      <w:pPr>
        <w:jc w:val="both"/>
        <w:rPr>
          <w:rFonts w:ascii="Arial" w:hAnsi="Arial" w:cs="Arial"/>
        </w:rPr>
      </w:pPr>
      <w:r w:rsidRPr="00BA3300">
        <w:rPr>
          <w:rFonts w:ascii="Arial" w:hAnsi="Arial" w:cs="Arial"/>
        </w:rPr>
        <w:t>4.2.3. Tvorba novej jednotkovej ceny všeobecnej položky:</w:t>
      </w:r>
    </w:p>
    <w:p w14:paraId="1C426EB8" w14:textId="76673BE9" w:rsidR="006F4D27" w:rsidRDefault="006F4D27" w:rsidP="00BA3300">
      <w:pPr>
        <w:jc w:val="both"/>
        <w:rPr>
          <w:rFonts w:ascii="Arial" w:hAnsi="Arial" w:cs="Arial"/>
        </w:rPr>
      </w:pPr>
    </w:p>
    <w:p w14:paraId="7172477D" w14:textId="77777777" w:rsidR="0014095E" w:rsidRPr="00BA3300" w:rsidRDefault="0014095E" w:rsidP="00BA3300">
      <w:pPr>
        <w:jc w:val="both"/>
        <w:rPr>
          <w:rFonts w:ascii="Arial" w:hAnsi="Arial" w:cs="Arial"/>
        </w:rPr>
      </w:pPr>
    </w:p>
    <w:p w14:paraId="3B9E3E6B" w14:textId="518B5F94" w:rsidR="006F4D27" w:rsidRDefault="006F4D27" w:rsidP="00BA3300">
      <w:pPr>
        <w:jc w:val="both"/>
        <w:rPr>
          <w:rFonts w:ascii="Arial" w:hAnsi="Arial" w:cs="Arial"/>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6ADE8FC6" w14:textId="77777777" w:rsidR="0014095E" w:rsidRPr="00BA3300" w:rsidRDefault="0014095E" w:rsidP="00BA3300">
      <w:pPr>
        <w:jc w:val="both"/>
        <w:rPr>
          <w:rFonts w:ascii="Arial" w:hAnsi="Arial" w:cs="Arial"/>
          <w:bCs/>
        </w:rPr>
      </w:pPr>
    </w:p>
    <w:p w14:paraId="40CD63D7" w14:textId="713D6057" w:rsidR="006F4D27" w:rsidRPr="00BA3300" w:rsidRDefault="006F4D27" w:rsidP="00BA3300">
      <w:pPr>
        <w:pStyle w:val="Zarkazkladnhotextu3"/>
        <w:tabs>
          <w:tab w:val="clear" w:pos="425"/>
          <w:tab w:val="clear" w:pos="825"/>
        </w:tabs>
        <w:spacing w:before="0"/>
        <w:ind w:left="0" w:firstLine="0"/>
        <w:rPr>
          <w:rFonts w:cs="Arial"/>
          <w:sz w:val="24"/>
        </w:rPr>
      </w:pPr>
      <w:r w:rsidRPr="00BA3300">
        <w:rPr>
          <w:rFonts w:cs="Arial"/>
          <w:sz w:val="24"/>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w:t>
      </w:r>
      <w:r w:rsidRPr="00BA3300">
        <w:rPr>
          <w:rFonts w:cs="Arial"/>
        </w:rPr>
        <w:t xml:space="preserve"> </w:t>
      </w:r>
      <w:r w:rsidRPr="00BA3300">
        <w:rPr>
          <w:rFonts w:cs="Arial"/>
          <w:sz w:val="24"/>
        </w:rPr>
        <w:t>nákladov zhotoviteľa potrebných na koordináciu s ostatnými zúčastnenými na stavbe, zabezpečenie všetkých opatrení nevyhnutných k plneniu harmonogramu a úspešnému odovzdaniu diela</w:t>
      </w:r>
      <w:r w:rsidR="001C3D24" w:rsidRPr="00BA3300">
        <w:rPr>
          <w:rFonts w:cs="Arial"/>
          <w:sz w:val="24"/>
        </w:rPr>
        <w:t>.</w:t>
      </w:r>
    </w:p>
    <w:p w14:paraId="227C0833" w14:textId="77777777" w:rsidR="006F4D27" w:rsidRPr="00BA3300" w:rsidRDefault="006F4D27" w:rsidP="00BA3300">
      <w:pPr>
        <w:jc w:val="both"/>
        <w:rPr>
          <w:rFonts w:ascii="Arial" w:hAnsi="Arial" w:cs="Arial"/>
        </w:rPr>
      </w:pPr>
    </w:p>
    <w:p w14:paraId="0B533EE2" w14:textId="3E804107" w:rsidR="006F4D27" w:rsidRPr="00BA3300" w:rsidRDefault="006F4D27" w:rsidP="00BA3300">
      <w:pPr>
        <w:jc w:val="both"/>
        <w:rPr>
          <w:rFonts w:ascii="Arial" w:hAnsi="Arial" w:cs="Arial"/>
        </w:rPr>
      </w:pPr>
      <w:r w:rsidRPr="00BA3300">
        <w:rPr>
          <w:rFonts w:ascii="Arial" w:hAnsi="Arial" w:cs="Arial"/>
        </w:rPr>
        <w:t>4.2.4. Tvorba novej jednotkovej ceny stavebnej práce vykonávanej formou poddodávky:</w:t>
      </w:r>
    </w:p>
    <w:p w14:paraId="13A019FA" w14:textId="77777777" w:rsidR="006F4D27" w:rsidRPr="00BA3300" w:rsidRDefault="006F4D27" w:rsidP="00BA3300">
      <w:pPr>
        <w:jc w:val="both"/>
        <w:rPr>
          <w:rFonts w:ascii="Arial" w:hAnsi="Arial" w:cs="Arial"/>
        </w:rPr>
      </w:pPr>
    </w:p>
    <w:p w14:paraId="0011564E"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3522DE29" w14:textId="0241D40B" w:rsidR="006F4D27" w:rsidRPr="00BA3300" w:rsidRDefault="006F4D27" w:rsidP="00BA3300">
      <w:pPr>
        <w:ind w:left="1800" w:hanging="540"/>
        <w:jc w:val="both"/>
        <w:rPr>
          <w:rFonts w:ascii="Arial" w:hAnsi="Arial" w:cs="Arial"/>
        </w:rPr>
      </w:pPr>
    </w:p>
    <w:p w14:paraId="67CE534F" w14:textId="12A46E0B" w:rsidR="006F4D27"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V hodinovej zúčtovacej sadzbe budú zahrnuté všetky priame a nepriame náklady vrátane zisku.   Počet hodín bude preukázaný cez zápisnice, stavebný denník, </w:t>
      </w:r>
      <w:proofErr w:type="spellStart"/>
      <w:r w:rsidRPr="00BA3300">
        <w:rPr>
          <w:rFonts w:cs="Arial"/>
          <w:sz w:val="24"/>
        </w:rPr>
        <w:t>atď</w:t>
      </w:r>
      <w:proofErr w:type="spellEnd"/>
      <w:r w:rsidRPr="00BA3300">
        <w:rPr>
          <w:rFonts w:cs="Arial"/>
          <w:sz w:val="24"/>
        </w:rPr>
        <w:t xml:space="preserve"> s podrobným popisom činnosti. Pri prácach, ktoré Zhotoviteľ zabezpečuje </w:t>
      </w:r>
      <w:proofErr w:type="spellStart"/>
      <w:r w:rsidRPr="00BA3300">
        <w:rPr>
          <w:rFonts w:cs="Arial"/>
          <w:sz w:val="24"/>
        </w:rPr>
        <w:t>podzhotoviteľom</w:t>
      </w:r>
      <w:proofErr w:type="spellEnd"/>
      <w:r w:rsidRPr="00BA3300">
        <w:rPr>
          <w:rFonts w:cs="Arial"/>
          <w:sz w:val="24"/>
        </w:rPr>
        <w:t xml:space="preserve">, si Objednávateľ vyhradzuje právo požiadať Zhotoviteľa o predloženie podrobnej kalkulácie podzhotoviteľa (podľa bodu 4.2.1 tejto preambule), ktorá bude spracovaná v zmysle zákona č. 18/1996 </w:t>
      </w:r>
      <w:proofErr w:type="spellStart"/>
      <w:r w:rsidRPr="00BA3300">
        <w:rPr>
          <w:rFonts w:cs="Arial"/>
          <w:sz w:val="24"/>
        </w:rPr>
        <w:t>Z.z</w:t>
      </w:r>
      <w:proofErr w:type="spellEnd"/>
      <w:r w:rsidRPr="00BA3300">
        <w:rPr>
          <w:rFonts w:cs="Arial"/>
          <w:sz w:val="24"/>
        </w:rPr>
        <w:t xml:space="preserve">. o cenách v znení neskorších predpisov v režime ekonomicky </w:t>
      </w:r>
      <w:r w:rsidRPr="00BA3300">
        <w:rPr>
          <w:rFonts w:cs="Arial"/>
          <w:sz w:val="24"/>
        </w:rPr>
        <w:lastRenderedPageBreak/>
        <w:t>oprávnených nákladov a Zhotoviteľ je povinný ich Objednávateľovi predložiť. Spôsob výberu podzhotoviteľa bude vydokladovaný minimálne 3 cenovými ponukami.</w:t>
      </w:r>
    </w:p>
    <w:p w14:paraId="491E69C5" w14:textId="77777777" w:rsidR="00DD4830" w:rsidRPr="00BA3300" w:rsidRDefault="00DD4830" w:rsidP="00BA3300">
      <w:pPr>
        <w:pStyle w:val="Zarkazkladnhotextu3"/>
        <w:tabs>
          <w:tab w:val="clear" w:pos="425"/>
          <w:tab w:val="left" w:pos="708"/>
        </w:tabs>
        <w:spacing w:before="0"/>
        <w:ind w:left="0" w:firstLine="0"/>
        <w:rPr>
          <w:rFonts w:cs="Arial"/>
          <w:sz w:val="24"/>
        </w:rPr>
      </w:pPr>
    </w:p>
    <w:p w14:paraId="715EFA4D" w14:textId="281B98E7" w:rsidR="006F4D27" w:rsidRPr="00DD4830"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4.2.5. V prípade predĺženia </w:t>
      </w:r>
      <w:r w:rsidR="00531CFB">
        <w:rPr>
          <w:rFonts w:cs="Arial"/>
          <w:sz w:val="24"/>
        </w:rPr>
        <w:t>L</w:t>
      </w:r>
      <w:r w:rsidR="00531CFB" w:rsidRPr="00BA3300">
        <w:rPr>
          <w:rFonts w:cs="Arial"/>
          <w:sz w:val="24"/>
        </w:rPr>
        <w:t xml:space="preserve">ehoty </w:t>
      </w:r>
      <w:r w:rsidRPr="00BA3300">
        <w:rPr>
          <w:rFonts w:cs="Arial"/>
          <w:sz w:val="24"/>
        </w:rPr>
        <w:t>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DD4830">
        <w:rPr>
          <w:rFonts w:cs="Arial"/>
          <w:sz w:val="24"/>
        </w:rPr>
        <w:t xml:space="preserve"> </w:t>
      </w:r>
      <w:r w:rsidR="00DD4830" w:rsidRPr="00DD4830">
        <w:rPr>
          <w:rFonts w:cs="Arial"/>
          <w:sz w:val="24"/>
        </w:rPr>
        <w:t>Výšku uvedených nákladov posúdi a odsúhlasí Stavebnotechnický dozor.</w:t>
      </w:r>
    </w:p>
    <w:p w14:paraId="63B55ECC" w14:textId="77777777" w:rsidR="006F4D27" w:rsidRPr="00BA3300" w:rsidRDefault="006F4D27" w:rsidP="00BA3300">
      <w:pPr>
        <w:pStyle w:val="Zarkazkladnhotextu3"/>
        <w:tabs>
          <w:tab w:val="clear" w:pos="425"/>
          <w:tab w:val="left" w:pos="708"/>
        </w:tabs>
        <w:spacing w:before="0"/>
        <w:ind w:left="360" w:firstLine="0"/>
        <w:rPr>
          <w:rFonts w:cs="Arial"/>
          <w:sz w:val="24"/>
        </w:rPr>
      </w:pPr>
    </w:p>
    <w:p w14:paraId="400297A5" w14:textId="45C59D1A" w:rsidR="006F4D27" w:rsidRDefault="006F4D27" w:rsidP="00BA3300">
      <w:pPr>
        <w:pStyle w:val="Pta"/>
        <w:tabs>
          <w:tab w:val="clear" w:pos="4536"/>
          <w:tab w:val="clear" w:pos="9072"/>
          <w:tab w:val="center" w:pos="4320"/>
          <w:tab w:val="right" w:pos="8640"/>
        </w:tabs>
        <w:jc w:val="both"/>
        <w:rPr>
          <w:rFonts w:ascii="Arial" w:hAnsi="Arial" w:cs="Arial"/>
        </w:rPr>
      </w:pPr>
      <w:r w:rsidRPr="00BA3300">
        <w:rPr>
          <w:rFonts w:ascii="Arial" w:hAnsi="Arial"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531CFB">
        <w:rPr>
          <w:rFonts w:ascii="Arial" w:hAnsi="Arial" w:cs="Arial"/>
        </w:rPr>
        <w:t>L</w:t>
      </w:r>
      <w:r w:rsidR="00531CFB" w:rsidRPr="00BA3300">
        <w:rPr>
          <w:rFonts w:ascii="Arial" w:hAnsi="Arial" w:cs="Arial"/>
        </w:rPr>
        <w:t xml:space="preserve">ehoty </w:t>
      </w:r>
      <w:r w:rsidRPr="00BA3300">
        <w:rPr>
          <w:rFonts w:ascii="Arial" w:hAnsi="Arial" w:cs="Arial"/>
        </w:rPr>
        <w:t>výstavby.</w:t>
      </w:r>
    </w:p>
    <w:p w14:paraId="76F82387" w14:textId="77777777" w:rsidR="00DD4830" w:rsidRPr="00BA3300" w:rsidRDefault="00DD4830" w:rsidP="00BA3300">
      <w:pPr>
        <w:pStyle w:val="Pta"/>
        <w:tabs>
          <w:tab w:val="clear" w:pos="4536"/>
          <w:tab w:val="clear" w:pos="9072"/>
          <w:tab w:val="center" w:pos="4320"/>
          <w:tab w:val="right" w:pos="8640"/>
        </w:tabs>
        <w:jc w:val="both"/>
        <w:rPr>
          <w:rFonts w:ascii="Arial" w:hAnsi="Arial" w:cs="Arial"/>
        </w:rPr>
      </w:pPr>
    </w:p>
    <w:p w14:paraId="3E805F1F" w14:textId="3A0EC76B" w:rsidR="006F4D27" w:rsidRDefault="00120405" w:rsidP="00120405">
      <w:pPr>
        <w:pStyle w:val="Pta"/>
        <w:tabs>
          <w:tab w:val="left" w:pos="708"/>
        </w:tabs>
        <w:jc w:val="both"/>
        <w:rPr>
          <w:rFonts w:ascii="Arial" w:hAnsi="Arial" w:cs="Arial"/>
        </w:rPr>
      </w:pPr>
      <w:r w:rsidRPr="00120405">
        <w:rPr>
          <w:rFonts w:ascii="Arial" w:hAnsi="Arial" w:cs="Arial"/>
        </w:rPr>
        <w:t xml:space="preserve">V prípade predĺženia </w:t>
      </w:r>
      <w:r w:rsidR="00531CFB">
        <w:rPr>
          <w:rFonts w:ascii="Arial" w:hAnsi="Arial" w:cs="Arial"/>
        </w:rPr>
        <w:t>L</w:t>
      </w:r>
      <w:r w:rsidR="00531CFB" w:rsidRPr="00120405">
        <w:rPr>
          <w:rFonts w:ascii="Arial" w:hAnsi="Arial" w:cs="Arial"/>
        </w:rPr>
        <w:t xml:space="preserve">ehoty </w:t>
      </w:r>
      <w:r w:rsidRPr="00120405">
        <w:rPr>
          <w:rFonts w:ascii="Arial" w:hAnsi="Arial" w:cs="Arial"/>
        </w:rPr>
        <w:t xml:space="preserve">výstavby v súlade s pôvodným zadaním zo strany Objednávateľa budú Zhotoviteľovi priznané iba oprávnené náklady priamo súvisiace s prácami, ktoré spôsobili toto predĺženie s odkazom na obdobie, keď sa prejavil účinok rizikovej udalosti. Tieto náklady budú vyčíslené a preukázané cez členov projektového tímu požadovaného Objednávateľom vo Zväzku 3 časť 1 čl. 2.3.1 s výhradným naviazaním len na rozsah prác, ktoré spôsobili predĺženie </w:t>
      </w:r>
      <w:r w:rsidR="00531CFB">
        <w:rPr>
          <w:rFonts w:ascii="Arial" w:hAnsi="Arial" w:cs="Arial"/>
        </w:rPr>
        <w:t>L</w:t>
      </w:r>
      <w:r w:rsidRPr="00120405">
        <w:rPr>
          <w:rFonts w:ascii="Arial" w:hAnsi="Arial" w:cs="Arial"/>
        </w:rPr>
        <w:t xml:space="preserve">ehoty výstavby. </w:t>
      </w:r>
      <w:r w:rsidR="006F4D27" w:rsidRPr="00BA3300">
        <w:rPr>
          <w:rFonts w:ascii="Arial" w:hAnsi="Arial" w:cs="Arial"/>
        </w:rPr>
        <w:t>Náklady na projektový tím budú podľa Zv</w:t>
      </w:r>
      <w:r w:rsidR="00DD4830">
        <w:rPr>
          <w:rFonts w:ascii="Arial" w:hAnsi="Arial" w:cs="Arial"/>
        </w:rPr>
        <w:t xml:space="preserve">äzku </w:t>
      </w:r>
      <w:r w:rsidR="006F4D27" w:rsidRPr="00BA3300">
        <w:rPr>
          <w:rFonts w:ascii="Arial" w:hAnsi="Arial" w:cs="Arial"/>
        </w:rPr>
        <w:t>3</w:t>
      </w:r>
      <w:r w:rsidR="00DD4830">
        <w:rPr>
          <w:rFonts w:ascii="Arial" w:hAnsi="Arial" w:cs="Arial"/>
        </w:rPr>
        <w:t xml:space="preserve"> </w:t>
      </w:r>
      <w:r w:rsidR="007834B8">
        <w:rPr>
          <w:rFonts w:ascii="Arial" w:hAnsi="Arial" w:cs="Arial"/>
        </w:rPr>
        <w:t>č</w:t>
      </w:r>
      <w:r w:rsidR="006F4D27" w:rsidRPr="00BA3300">
        <w:rPr>
          <w:rFonts w:ascii="Arial" w:hAnsi="Arial" w:cs="Arial"/>
        </w:rPr>
        <w:t>asť</w:t>
      </w:r>
      <w:r>
        <w:rPr>
          <w:rFonts w:ascii="Arial" w:hAnsi="Arial" w:cs="Arial"/>
        </w:rPr>
        <w:t xml:space="preserve"> </w:t>
      </w:r>
      <w:r w:rsidR="006F4D27" w:rsidRPr="00BA3300">
        <w:rPr>
          <w:rFonts w:ascii="Arial" w:hAnsi="Arial" w:cs="Arial"/>
        </w:rPr>
        <w:t>1</w:t>
      </w:r>
      <w:r w:rsidR="00DD4830">
        <w:rPr>
          <w:rFonts w:ascii="Arial" w:hAnsi="Arial" w:cs="Arial"/>
        </w:rPr>
        <w:t xml:space="preserve"> čl.</w:t>
      </w:r>
      <w:r w:rsidR="006F4D27" w:rsidRPr="00BA3300">
        <w:rPr>
          <w:rFonts w:ascii="Arial" w:hAnsi="Arial" w:cs="Arial"/>
        </w:rPr>
        <w:t xml:space="preserve"> 2.3.1 vyčíslené a preukázané nasledovne:</w:t>
      </w:r>
    </w:p>
    <w:p w14:paraId="25E0BFE8" w14:textId="77777777" w:rsidR="00DD4830" w:rsidRPr="00BA3300" w:rsidRDefault="00DD4830" w:rsidP="00BA3300">
      <w:pPr>
        <w:pStyle w:val="Pta"/>
        <w:tabs>
          <w:tab w:val="left" w:pos="708"/>
        </w:tabs>
        <w:jc w:val="both"/>
        <w:rPr>
          <w:rFonts w:ascii="Arial" w:hAnsi="Arial" w:cs="Arial"/>
        </w:rPr>
      </w:pPr>
    </w:p>
    <w:p w14:paraId="5DCDFB5B" w14:textId="25AA14AD" w:rsidR="006F4D27" w:rsidRPr="00BA3300" w:rsidRDefault="006F4D27" w:rsidP="00BA3300">
      <w:pPr>
        <w:pStyle w:val="Pta"/>
        <w:tabs>
          <w:tab w:val="left" w:pos="284"/>
        </w:tabs>
        <w:ind w:left="709" w:hanging="349"/>
        <w:jc w:val="both"/>
        <w:rPr>
          <w:rFonts w:ascii="Arial" w:hAnsi="Arial" w:cs="Arial"/>
        </w:rPr>
      </w:pPr>
      <w:r w:rsidRPr="00BA3300">
        <w:rPr>
          <w:rFonts w:ascii="Arial" w:hAnsi="Arial" w:cs="Arial"/>
        </w:rPr>
        <w:t>a)</w:t>
      </w:r>
      <w:r w:rsidRPr="00BA3300">
        <w:rPr>
          <w:rFonts w:ascii="Arial" w:hAnsi="Arial" w:cs="Arial"/>
        </w:rPr>
        <w:tab/>
        <w:t>Stavebn</w:t>
      </w:r>
      <w:r w:rsidR="00526B8C">
        <w:rPr>
          <w:rFonts w:ascii="Arial" w:hAnsi="Arial" w:cs="Arial"/>
        </w:rPr>
        <w:t>otechnickým</w:t>
      </w:r>
      <w:r w:rsidRPr="00BA3300">
        <w:rPr>
          <w:rFonts w:ascii="Arial" w:hAnsi="Arial" w:cs="Arial"/>
        </w:rPr>
        <w:t xml:space="preserve"> dozorom posúdenú mennú prítomnosť členov projektového tímu potrebných pre zabezpečenie predĺženia týchto prác,</w:t>
      </w:r>
    </w:p>
    <w:p w14:paraId="4230BCC2" w14:textId="0E57B85C" w:rsidR="006F4D27" w:rsidRPr="00BA3300" w:rsidRDefault="006F4D27" w:rsidP="00BA3300">
      <w:pPr>
        <w:pStyle w:val="Pta"/>
        <w:tabs>
          <w:tab w:val="left" w:pos="284"/>
          <w:tab w:val="left" w:pos="708"/>
        </w:tabs>
        <w:ind w:left="709" w:hanging="349"/>
        <w:jc w:val="both"/>
        <w:rPr>
          <w:rFonts w:ascii="Arial" w:hAnsi="Arial" w:cs="Arial"/>
        </w:rPr>
      </w:pPr>
      <w:r w:rsidRPr="00BA3300">
        <w:rPr>
          <w:rFonts w:ascii="Arial" w:hAnsi="Arial" w:cs="Arial"/>
        </w:rPr>
        <w:t xml:space="preserve">b) </w:t>
      </w:r>
      <w:r w:rsidR="00DD4830">
        <w:rPr>
          <w:rFonts w:ascii="Arial" w:hAnsi="Arial" w:cs="Arial"/>
        </w:rPr>
        <w:t xml:space="preserve"> </w:t>
      </w:r>
      <w:r w:rsidRPr="00BA3300">
        <w:rPr>
          <w:rFonts w:ascii="Arial" w:hAnsi="Arial" w:cs="Arial"/>
        </w:rPr>
        <w:t xml:space="preserve">Priame mzdové náklady  s prislúchajúcimi odvodmi, </w:t>
      </w:r>
    </w:p>
    <w:p w14:paraId="62C62B20" w14:textId="4D4A2501" w:rsidR="006F4D27" w:rsidRDefault="006F4D27" w:rsidP="00BA3300">
      <w:pPr>
        <w:pStyle w:val="Zarkazkladnhotextu3"/>
        <w:tabs>
          <w:tab w:val="clear" w:pos="825"/>
          <w:tab w:val="left" w:pos="142"/>
          <w:tab w:val="left" w:pos="284"/>
        </w:tabs>
        <w:spacing w:before="0"/>
        <w:ind w:left="709" w:hanging="349"/>
        <w:rPr>
          <w:rFonts w:cs="Arial"/>
          <w:sz w:val="24"/>
        </w:rPr>
      </w:pPr>
      <w:r w:rsidRPr="00BA3300">
        <w:rPr>
          <w:rFonts w:cs="Arial"/>
          <w:sz w:val="24"/>
        </w:rPr>
        <w:t>c)</w:t>
      </w:r>
      <w:r w:rsidR="00DD4830">
        <w:rPr>
          <w:rFonts w:cs="Arial"/>
          <w:sz w:val="24"/>
        </w:rPr>
        <w:t xml:space="preserve"> </w:t>
      </w:r>
      <w:r w:rsidRPr="00BA3300">
        <w:rPr>
          <w:rFonts w:cs="Arial"/>
          <w:sz w:val="24"/>
        </w:rPr>
        <w:t>Ostatné priame náklady priamo súvisiace s vyššie schválenými pracovníkmi projektového tímu napr. služobné auto na plnenie povinností, náklady spojené s mobilným telefónom prideleným na meno a pod.</w:t>
      </w:r>
    </w:p>
    <w:p w14:paraId="136FF8D2" w14:textId="77777777" w:rsidR="00120405" w:rsidRPr="00BA3300" w:rsidRDefault="00120405" w:rsidP="00BA3300">
      <w:pPr>
        <w:pStyle w:val="Zarkazkladnhotextu3"/>
        <w:tabs>
          <w:tab w:val="clear" w:pos="825"/>
          <w:tab w:val="left" w:pos="142"/>
          <w:tab w:val="left" w:pos="284"/>
        </w:tabs>
        <w:spacing w:before="0"/>
        <w:ind w:left="709" w:hanging="349"/>
        <w:rPr>
          <w:rFonts w:cs="Arial"/>
          <w:sz w:val="24"/>
        </w:rPr>
      </w:pPr>
    </w:p>
    <w:p w14:paraId="184AFA94" w14:textId="5569919E" w:rsidR="009312B5" w:rsidRDefault="0091189F" w:rsidP="00BA3300">
      <w:pPr>
        <w:pStyle w:val="Nadpis2"/>
        <w:spacing w:before="0"/>
      </w:pPr>
      <w:bookmarkStart w:id="35" w:name="_Toc107491744"/>
      <w:bookmarkStart w:id="36" w:name="_Toc175218348"/>
      <w:r w:rsidRPr="00BA3300">
        <w:t>4</w:t>
      </w:r>
      <w:r w:rsidR="009312B5" w:rsidRPr="00BA3300">
        <w:t>.3</w:t>
      </w:r>
      <w:r w:rsidR="00A84CF7" w:rsidRPr="00BA3300">
        <w:tab/>
        <w:t>M</w:t>
      </w:r>
      <w:r w:rsidR="009312B5" w:rsidRPr="00BA3300">
        <w:t>eranie výmer</w:t>
      </w:r>
      <w:bookmarkEnd w:id="35"/>
      <w:bookmarkEnd w:id="36"/>
    </w:p>
    <w:p w14:paraId="4E0434FC" w14:textId="77777777" w:rsidR="00120405" w:rsidRPr="00BA3300" w:rsidRDefault="00120405" w:rsidP="00BA3300"/>
    <w:p w14:paraId="0F7BC108" w14:textId="7ECF51A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.3.1</w:t>
      </w:r>
      <w:r w:rsidR="009312B5" w:rsidRPr="00BA3300">
        <w:rPr>
          <w:rFonts w:cs="Arial"/>
          <w:sz w:val="24"/>
          <w:szCs w:val="24"/>
        </w:rPr>
        <w:tab/>
        <w:t xml:space="preserve">Výmery sa vypočítajú ako netto hodnoty z projektovej dokumentácie stavby bez pripočítania rezervy z titulu zväčšenia objemu, straty na objeme, stlačenia (zhutnenia), odpadu alebo technologických postupov Zhotoviteľa. </w:t>
      </w:r>
    </w:p>
    <w:p w14:paraId="727CD161"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19A90B67" w14:textId="178D601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.3.2</w:t>
      </w:r>
      <w:r w:rsidR="009312B5" w:rsidRPr="00BA3300">
        <w:rPr>
          <w:rFonts w:cs="Arial"/>
          <w:sz w:val="24"/>
          <w:szCs w:val="24"/>
        </w:rPr>
        <w:tab/>
        <w:t>Meranie výmer stavebných prác pre účely platby bude v súlade s postupom uvedeným v Preambule, Technicko-kvalitatívnych podmienkach a Výkaze výmer. Netto výmera alebo cena prác ukončených na mieste sa vždy zmeria, s výnimkou prípadov predpísaných iným spôsobom. Pri výkopových prácach sú zohľadnené všetky potrebné rozšírenia (debnenie, paženia a pod.). V prípade, ak Zhotoviteľ z vlastných technologických  alebo iných dôvodov potrebuje urobiť širšie alebo iné výkopy, musí všetky náklady s tým súvisiace premietnuť do predložených jednotkových cien.</w:t>
      </w:r>
    </w:p>
    <w:p w14:paraId="25AC88CF"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05272A70" w14:textId="307A7C4B" w:rsidR="009312B5" w:rsidRDefault="0091189F" w:rsidP="00BA3300">
      <w:pPr>
        <w:pStyle w:val="Nadpis2"/>
        <w:tabs>
          <w:tab w:val="clear" w:pos="825"/>
        </w:tabs>
        <w:spacing w:before="0"/>
        <w:jc w:val="both"/>
        <w:rPr>
          <w:szCs w:val="24"/>
        </w:rPr>
      </w:pPr>
      <w:bookmarkStart w:id="37" w:name="_Toc107491745"/>
      <w:bookmarkStart w:id="38" w:name="_Toc175218349"/>
      <w:r w:rsidRPr="00BA3300">
        <w:rPr>
          <w:szCs w:val="24"/>
        </w:rPr>
        <w:t>4</w:t>
      </w:r>
      <w:r w:rsidR="009312B5" w:rsidRPr="00BA3300">
        <w:rPr>
          <w:szCs w:val="24"/>
        </w:rPr>
        <w:t>.4</w:t>
      </w:r>
      <w:r w:rsidR="00A84CF7" w:rsidRPr="00BA3300">
        <w:rPr>
          <w:szCs w:val="24"/>
        </w:rPr>
        <w:tab/>
      </w:r>
      <w:r w:rsidR="009312B5" w:rsidRPr="00BA3300">
        <w:rPr>
          <w:szCs w:val="24"/>
        </w:rPr>
        <w:t>Správny pomer sadzieb a súm vo vzťahu k</w:t>
      </w:r>
      <w:r w:rsidR="00120405">
        <w:rPr>
          <w:szCs w:val="24"/>
        </w:rPr>
        <w:t> </w:t>
      </w:r>
      <w:r w:rsidR="009312B5" w:rsidRPr="00BA3300">
        <w:rPr>
          <w:szCs w:val="24"/>
        </w:rPr>
        <w:t>stavbe</w:t>
      </w:r>
      <w:bookmarkEnd w:id="37"/>
      <w:bookmarkEnd w:id="38"/>
    </w:p>
    <w:p w14:paraId="733D3ACC" w14:textId="77777777" w:rsidR="00120405" w:rsidRPr="00BA3300" w:rsidRDefault="00120405" w:rsidP="00BA3300"/>
    <w:p w14:paraId="4A93D11F" w14:textId="21045FDB"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3FDE2AF4" w14:textId="77777777" w:rsidR="005762F1" w:rsidRDefault="005762F1" w:rsidP="00BA3300">
      <w:pPr>
        <w:pStyle w:val="para1"/>
        <w:tabs>
          <w:tab w:val="clear" w:pos="425"/>
          <w:tab w:val="clear" w:pos="851"/>
        </w:tabs>
        <w:spacing w:before="0"/>
        <w:ind w:left="0" w:firstLine="0"/>
        <w:rPr>
          <w:rFonts w:cs="Arial"/>
          <w:sz w:val="24"/>
          <w:szCs w:val="24"/>
        </w:rPr>
      </w:pPr>
    </w:p>
    <w:p w14:paraId="5264CAF8"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23CA6236" w14:textId="5C6B43C0" w:rsidR="009312B5" w:rsidRDefault="0091189F" w:rsidP="00BA3300">
      <w:pPr>
        <w:pStyle w:val="Nadpis2"/>
        <w:tabs>
          <w:tab w:val="clear" w:pos="825"/>
        </w:tabs>
        <w:spacing w:before="0"/>
        <w:jc w:val="both"/>
        <w:rPr>
          <w:szCs w:val="24"/>
        </w:rPr>
      </w:pPr>
      <w:bookmarkStart w:id="39" w:name="_Toc107491746"/>
      <w:bookmarkStart w:id="40" w:name="_Toc175218350"/>
      <w:r w:rsidRPr="00BA3300">
        <w:rPr>
          <w:szCs w:val="24"/>
        </w:rPr>
        <w:t>4</w:t>
      </w:r>
      <w:r w:rsidR="009312B5" w:rsidRPr="00BA3300">
        <w:rPr>
          <w:szCs w:val="24"/>
        </w:rPr>
        <w:t>.5</w:t>
      </w:r>
      <w:r w:rsidR="00A84CF7" w:rsidRPr="00BA3300">
        <w:rPr>
          <w:szCs w:val="24"/>
        </w:rPr>
        <w:tab/>
      </w:r>
      <w:r w:rsidR="009312B5" w:rsidRPr="00BA3300">
        <w:rPr>
          <w:szCs w:val="24"/>
        </w:rPr>
        <w:t>Platba za inú metódu vykonania</w:t>
      </w:r>
      <w:bookmarkEnd w:id="39"/>
      <w:bookmarkEnd w:id="40"/>
    </w:p>
    <w:p w14:paraId="1A12FE89" w14:textId="77777777" w:rsidR="00120405" w:rsidRPr="00BA3300" w:rsidRDefault="00120405" w:rsidP="00BA3300"/>
    <w:p w14:paraId="26268431" w14:textId="0C28C59D"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1331D39B"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4BAA4D58" w14:textId="276C9CD3" w:rsidR="009312B5" w:rsidRDefault="000E52BA" w:rsidP="00BA3300">
      <w:pPr>
        <w:pStyle w:val="Nadpis1"/>
        <w:tabs>
          <w:tab w:val="clear" w:pos="825"/>
        </w:tabs>
        <w:spacing w:before="0" w:after="0"/>
        <w:rPr>
          <w:szCs w:val="24"/>
        </w:rPr>
      </w:pPr>
      <w:bookmarkStart w:id="41" w:name="_Toc107491747"/>
      <w:bookmarkStart w:id="42" w:name="_Toc175218351"/>
      <w:r w:rsidRPr="00BA3300">
        <w:rPr>
          <w:szCs w:val="24"/>
        </w:rPr>
        <w:t>5</w:t>
      </w:r>
      <w:r w:rsidR="009312B5" w:rsidRPr="00BA3300">
        <w:rPr>
          <w:szCs w:val="24"/>
        </w:rPr>
        <w:t>.0</w:t>
      </w:r>
      <w:r w:rsidR="00A84CF7" w:rsidRPr="00BA3300">
        <w:rPr>
          <w:szCs w:val="24"/>
        </w:rPr>
        <w:tab/>
      </w:r>
      <w:r w:rsidR="009312B5" w:rsidRPr="00BA3300">
        <w:rPr>
          <w:szCs w:val="24"/>
        </w:rPr>
        <w:t>Použité skratky</w:t>
      </w:r>
      <w:bookmarkEnd w:id="41"/>
      <w:bookmarkEnd w:id="42"/>
    </w:p>
    <w:p w14:paraId="0CC916A2" w14:textId="77777777" w:rsidR="00120405" w:rsidRPr="00BA3300" w:rsidRDefault="00120405" w:rsidP="00BA3300"/>
    <w:p w14:paraId="5F65F937" w14:textId="4027269B" w:rsidR="009312B5" w:rsidRDefault="009312B5" w:rsidP="00BA3300">
      <w:pPr>
        <w:pStyle w:val="para1"/>
        <w:tabs>
          <w:tab w:val="clear" w:pos="425"/>
          <w:tab w:val="clear" w:pos="851"/>
        </w:tabs>
        <w:spacing w:before="0"/>
        <w:ind w:left="225" w:firstLine="0"/>
        <w:rPr>
          <w:rFonts w:cs="Arial"/>
          <w:sz w:val="24"/>
          <w:szCs w:val="24"/>
        </w:rPr>
      </w:pPr>
      <w:r w:rsidRPr="00BA3300">
        <w:rPr>
          <w:rFonts w:cs="Arial"/>
          <w:sz w:val="24"/>
          <w:szCs w:val="24"/>
        </w:rPr>
        <w:tab/>
      </w:r>
      <w:r w:rsidRPr="00BA3300">
        <w:rPr>
          <w:rFonts w:cs="Arial"/>
          <w:sz w:val="24"/>
          <w:szCs w:val="24"/>
        </w:rPr>
        <w:tab/>
        <w:t>Vo Výkaze výmer sú použité nasledujúce skratky:</w:t>
      </w:r>
    </w:p>
    <w:p w14:paraId="3900EC7D" w14:textId="77777777" w:rsidR="00120405" w:rsidRPr="00BA3300" w:rsidRDefault="00120405" w:rsidP="00BA3300">
      <w:pPr>
        <w:pStyle w:val="para1"/>
        <w:tabs>
          <w:tab w:val="clear" w:pos="425"/>
          <w:tab w:val="clear" w:pos="851"/>
        </w:tabs>
        <w:spacing w:before="0"/>
        <w:ind w:left="225" w:firstLine="0"/>
        <w:rPr>
          <w:rFonts w:cs="Arial"/>
          <w:sz w:val="24"/>
          <w:szCs w:val="24"/>
        </w:rPr>
      </w:pPr>
    </w:p>
    <w:p w14:paraId="6616A16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 alebo hod.</w:t>
      </w:r>
      <w:r w:rsidRPr="00BA3300">
        <w:rPr>
          <w:rFonts w:ascii="Arial" w:hAnsi="Arial" w:cs="Arial"/>
        </w:rPr>
        <w:tab/>
      </w:r>
      <w:r w:rsidRPr="00BA3300">
        <w:rPr>
          <w:rFonts w:ascii="Arial" w:hAnsi="Arial" w:cs="Arial"/>
        </w:rPr>
        <w:tab/>
        <w:t>:  hodina</w:t>
      </w:r>
    </w:p>
    <w:p w14:paraId="0D3BA26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mes</w:t>
      </w:r>
      <w:proofErr w:type="spellEnd"/>
      <w:r w:rsidRPr="00BA3300">
        <w:rPr>
          <w:rFonts w:ascii="Arial" w:hAnsi="Arial" w:cs="Arial"/>
        </w:rPr>
        <w:tab/>
      </w:r>
      <w:r w:rsidRPr="00BA3300">
        <w:rPr>
          <w:rFonts w:ascii="Arial" w:hAnsi="Arial" w:cs="Arial"/>
        </w:rPr>
        <w:tab/>
      </w:r>
      <w:r w:rsidRPr="00BA3300">
        <w:rPr>
          <w:rFonts w:ascii="Arial" w:hAnsi="Arial" w:cs="Arial"/>
        </w:rPr>
        <w:tab/>
        <w:t>:  mesiac</w:t>
      </w:r>
    </w:p>
    <w:p w14:paraId="43D1E7B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deň</w:t>
      </w:r>
      <w:r w:rsidRPr="00BA3300">
        <w:rPr>
          <w:rFonts w:ascii="Arial" w:hAnsi="Arial" w:cs="Arial"/>
        </w:rPr>
        <w:tab/>
      </w:r>
      <w:r w:rsidRPr="00BA3300">
        <w:rPr>
          <w:rFonts w:ascii="Arial" w:hAnsi="Arial" w:cs="Arial"/>
        </w:rPr>
        <w:tab/>
      </w:r>
      <w:r w:rsidRPr="00BA3300">
        <w:rPr>
          <w:rFonts w:ascii="Arial" w:hAnsi="Arial" w:cs="Arial"/>
        </w:rPr>
        <w:tab/>
        <w:t>:  deň</w:t>
      </w:r>
    </w:p>
    <w:p w14:paraId="66B2337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ha</w:t>
      </w:r>
      <w:r w:rsidRPr="00BA3300">
        <w:rPr>
          <w:rFonts w:ascii="Arial" w:hAnsi="Arial" w:cs="Arial"/>
        </w:rPr>
        <w:tab/>
      </w:r>
      <w:r w:rsidRPr="00BA3300">
        <w:rPr>
          <w:rFonts w:ascii="Arial" w:hAnsi="Arial" w:cs="Arial"/>
        </w:rPr>
        <w:tab/>
      </w:r>
      <w:r w:rsidRPr="00BA3300">
        <w:rPr>
          <w:rFonts w:ascii="Arial" w:hAnsi="Arial" w:cs="Arial"/>
        </w:rPr>
        <w:tab/>
        <w:t>:  hektár</w:t>
      </w:r>
    </w:p>
    <w:p w14:paraId="5D6D1E9E"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ks</w:t>
      </w:r>
      <w:r w:rsidRPr="00BA3300">
        <w:rPr>
          <w:rFonts w:ascii="Arial" w:hAnsi="Arial" w:cs="Arial"/>
        </w:rPr>
        <w:tab/>
      </w:r>
      <w:r w:rsidRPr="00BA3300">
        <w:rPr>
          <w:rFonts w:ascii="Arial" w:hAnsi="Arial" w:cs="Arial"/>
        </w:rPr>
        <w:tab/>
      </w:r>
      <w:r w:rsidRPr="00BA3300">
        <w:rPr>
          <w:rFonts w:ascii="Arial" w:hAnsi="Arial" w:cs="Arial"/>
        </w:rPr>
        <w:tab/>
        <w:t>:  kus</w:t>
      </w:r>
    </w:p>
    <w:p w14:paraId="3E3C6AB1"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pár</w:t>
      </w:r>
      <w:r w:rsidRPr="00BA3300">
        <w:rPr>
          <w:rFonts w:ascii="Arial" w:hAnsi="Arial" w:cs="Arial"/>
        </w:rPr>
        <w:tab/>
      </w:r>
      <w:r w:rsidRPr="00BA3300">
        <w:rPr>
          <w:rFonts w:ascii="Arial" w:hAnsi="Arial" w:cs="Arial"/>
        </w:rPr>
        <w:tab/>
      </w:r>
      <w:r w:rsidRPr="00BA3300">
        <w:rPr>
          <w:rFonts w:ascii="Arial" w:hAnsi="Arial" w:cs="Arial"/>
        </w:rPr>
        <w:tab/>
        <w:t>:  pár</w:t>
      </w:r>
    </w:p>
    <w:p w14:paraId="2ED5D33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sub</w:t>
      </w:r>
      <w:proofErr w:type="spellEnd"/>
      <w:r w:rsidRPr="00BA3300">
        <w:rPr>
          <w:rFonts w:ascii="Arial" w:hAnsi="Arial" w:cs="Arial"/>
        </w:rPr>
        <w:tab/>
      </w:r>
      <w:r w:rsidRPr="00BA3300">
        <w:rPr>
          <w:rFonts w:ascii="Arial" w:hAnsi="Arial" w:cs="Arial"/>
        </w:rPr>
        <w:tab/>
      </w:r>
      <w:r w:rsidRPr="00BA3300">
        <w:rPr>
          <w:rFonts w:ascii="Arial" w:hAnsi="Arial" w:cs="Arial"/>
        </w:rPr>
        <w:tab/>
        <w:t>:  súbor</w:t>
      </w:r>
    </w:p>
    <w:p w14:paraId="5C154A7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kpl</w:t>
      </w:r>
      <w:proofErr w:type="spellEnd"/>
      <w:r w:rsidRPr="00BA3300">
        <w:rPr>
          <w:rFonts w:ascii="Arial" w:hAnsi="Arial" w:cs="Arial"/>
        </w:rPr>
        <w:tab/>
      </w:r>
      <w:r w:rsidRPr="00BA3300">
        <w:rPr>
          <w:rFonts w:ascii="Arial" w:hAnsi="Arial" w:cs="Arial"/>
        </w:rPr>
        <w:tab/>
      </w:r>
      <w:r w:rsidRPr="00BA3300">
        <w:rPr>
          <w:rFonts w:ascii="Arial" w:hAnsi="Arial" w:cs="Arial"/>
        </w:rPr>
        <w:tab/>
        <w:t>:  komplet</w:t>
      </w:r>
    </w:p>
    <w:p w14:paraId="37D75EE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m3 alebo m</w:t>
      </w:r>
      <w:r w:rsidRPr="00BA3300">
        <w:rPr>
          <w:rFonts w:ascii="Arial" w:hAnsi="Arial" w:cs="Arial"/>
          <w:position w:val="6"/>
          <w:vertAlign w:val="superscript"/>
        </w:rPr>
        <w:t>3</w:t>
      </w:r>
      <w:r w:rsidRPr="00BA3300">
        <w:rPr>
          <w:rFonts w:ascii="Arial" w:hAnsi="Arial" w:cs="Arial"/>
        </w:rPr>
        <w:tab/>
      </w:r>
      <w:r w:rsidRPr="00BA3300">
        <w:rPr>
          <w:rFonts w:ascii="Arial" w:hAnsi="Arial" w:cs="Arial"/>
        </w:rPr>
        <w:tab/>
        <w:t>:  meter kubický</w:t>
      </w:r>
    </w:p>
    <w:p w14:paraId="5C606DF4"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m2 alebo m</w:t>
      </w:r>
      <w:r w:rsidRPr="00BA3300">
        <w:rPr>
          <w:rFonts w:ascii="Arial" w:hAnsi="Arial" w:cs="Arial"/>
          <w:position w:val="6"/>
          <w:vertAlign w:val="superscript"/>
        </w:rPr>
        <w:t>2</w:t>
      </w:r>
      <w:r w:rsidRPr="00BA3300">
        <w:rPr>
          <w:rFonts w:ascii="Arial" w:hAnsi="Arial" w:cs="Arial"/>
        </w:rPr>
        <w:tab/>
      </w:r>
      <w:r w:rsidRPr="00BA3300">
        <w:rPr>
          <w:rFonts w:ascii="Arial" w:hAnsi="Arial" w:cs="Arial"/>
        </w:rPr>
        <w:tab/>
        <w:t>:  meter štvorcový</w:t>
      </w:r>
    </w:p>
    <w:p w14:paraId="7A66FFA8"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 xml:space="preserve">m alebo </w:t>
      </w:r>
      <w:proofErr w:type="spellStart"/>
      <w:r w:rsidRPr="00BA3300">
        <w:rPr>
          <w:rFonts w:cs="Arial"/>
          <w:sz w:val="24"/>
        </w:rPr>
        <w:t>b.m</w:t>
      </w:r>
      <w:proofErr w:type="spellEnd"/>
      <w:r w:rsidRPr="00BA3300">
        <w:rPr>
          <w:rFonts w:cs="Arial"/>
          <w:sz w:val="24"/>
        </w:rPr>
        <w:t>.</w:t>
      </w:r>
      <w:r w:rsidRPr="00BA3300">
        <w:rPr>
          <w:rFonts w:cs="Arial"/>
          <w:sz w:val="24"/>
        </w:rPr>
        <w:tab/>
      </w:r>
      <w:r w:rsidRPr="00BA3300">
        <w:rPr>
          <w:rFonts w:cs="Arial"/>
          <w:sz w:val="24"/>
        </w:rPr>
        <w:tab/>
        <w:t>:  bežný meter</w:t>
      </w:r>
    </w:p>
    <w:p w14:paraId="5C6ABDF3"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 xml:space="preserve">č. alebo </w:t>
      </w:r>
      <w:proofErr w:type="spellStart"/>
      <w:r w:rsidRPr="00BA3300">
        <w:rPr>
          <w:rFonts w:ascii="Arial" w:hAnsi="Arial" w:cs="Arial"/>
        </w:rPr>
        <w:t>čís</w:t>
      </w:r>
      <w:proofErr w:type="spellEnd"/>
      <w:r w:rsidRPr="00BA3300">
        <w:rPr>
          <w:rFonts w:ascii="Arial" w:hAnsi="Arial" w:cs="Arial"/>
        </w:rPr>
        <w:t>.</w:t>
      </w:r>
      <w:r w:rsidRPr="00BA3300">
        <w:rPr>
          <w:rFonts w:ascii="Arial" w:hAnsi="Arial" w:cs="Arial"/>
        </w:rPr>
        <w:tab/>
      </w:r>
      <w:r w:rsidRPr="00BA3300">
        <w:rPr>
          <w:rFonts w:ascii="Arial" w:hAnsi="Arial" w:cs="Arial"/>
        </w:rPr>
        <w:tab/>
        <w:t>:  číslo</w:t>
      </w:r>
    </w:p>
    <w:p w14:paraId="0605FF1A"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km</w:t>
      </w:r>
      <w:r w:rsidRPr="00BA3300">
        <w:rPr>
          <w:rFonts w:cs="Arial"/>
          <w:sz w:val="24"/>
        </w:rPr>
        <w:tab/>
      </w:r>
      <w:r w:rsidRPr="00BA3300">
        <w:rPr>
          <w:rFonts w:cs="Arial"/>
          <w:sz w:val="24"/>
        </w:rPr>
        <w:tab/>
      </w:r>
      <w:r w:rsidRPr="00BA3300">
        <w:rPr>
          <w:rFonts w:cs="Arial"/>
          <w:sz w:val="24"/>
        </w:rPr>
        <w:tab/>
        <w:t>:  kilometer</w:t>
      </w:r>
    </w:p>
    <w:p w14:paraId="2F184A89"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l</w:t>
      </w:r>
      <w:r w:rsidRPr="00BA3300">
        <w:rPr>
          <w:rFonts w:cs="Arial"/>
          <w:sz w:val="24"/>
        </w:rPr>
        <w:tab/>
      </w:r>
      <w:r w:rsidRPr="00BA3300">
        <w:rPr>
          <w:rFonts w:cs="Arial"/>
          <w:sz w:val="24"/>
        </w:rPr>
        <w:tab/>
      </w:r>
      <w:r w:rsidRPr="00BA3300">
        <w:rPr>
          <w:rFonts w:cs="Arial"/>
          <w:sz w:val="24"/>
        </w:rPr>
        <w:tab/>
        <w:t>:  liter</w:t>
      </w:r>
    </w:p>
    <w:p w14:paraId="51F0253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kg</w:t>
      </w:r>
      <w:r w:rsidRPr="00BA3300">
        <w:rPr>
          <w:rFonts w:ascii="Arial" w:hAnsi="Arial" w:cs="Arial"/>
        </w:rPr>
        <w:tab/>
      </w:r>
      <w:r w:rsidRPr="00BA3300">
        <w:rPr>
          <w:rFonts w:ascii="Arial" w:hAnsi="Arial" w:cs="Arial"/>
        </w:rPr>
        <w:tab/>
      </w:r>
      <w:r w:rsidRPr="00BA3300">
        <w:rPr>
          <w:rFonts w:ascii="Arial" w:hAnsi="Arial" w:cs="Arial"/>
        </w:rPr>
        <w:tab/>
        <w:t>:  kilogram</w:t>
      </w:r>
    </w:p>
    <w:p w14:paraId="04CF7DD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q</w:t>
      </w:r>
      <w:r w:rsidRPr="00BA3300">
        <w:rPr>
          <w:rFonts w:ascii="Arial" w:hAnsi="Arial" w:cs="Arial"/>
        </w:rPr>
        <w:tab/>
      </w:r>
      <w:r w:rsidRPr="00BA3300">
        <w:rPr>
          <w:rFonts w:ascii="Arial" w:hAnsi="Arial" w:cs="Arial"/>
        </w:rPr>
        <w:tab/>
      </w:r>
      <w:r w:rsidRPr="00BA3300">
        <w:rPr>
          <w:rFonts w:ascii="Arial" w:hAnsi="Arial" w:cs="Arial"/>
        </w:rPr>
        <w:tab/>
        <w:t xml:space="preserve">:  metrický cent  = </w:t>
      </w:r>
      <w:smartTag w:uri="urn:schemas-microsoft-com:office:smarttags" w:element="metricconverter">
        <w:smartTagPr>
          <w:attr w:name="ProductID" w:val="100 kg"/>
        </w:smartTagPr>
        <w:r w:rsidRPr="00BA3300">
          <w:rPr>
            <w:rFonts w:ascii="Arial" w:hAnsi="Arial" w:cs="Arial"/>
          </w:rPr>
          <w:t>100 kg</w:t>
        </w:r>
      </w:smartTag>
    </w:p>
    <w:p w14:paraId="271BDEC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t</w:t>
      </w:r>
      <w:r w:rsidRPr="00BA3300">
        <w:rPr>
          <w:rFonts w:ascii="Arial" w:hAnsi="Arial" w:cs="Arial"/>
        </w:rPr>
        <w:tab/>
      </w:r>
      <w:r w:rsidRPr="00BA3300">
        <w:rPr>
          <w:rFonts w:ascii="Arial" w:hAnsi="Arial" w:cs="Arial"/>
        </w:rPr>
        <w:tab/>
      </w:r>
      <w:r w:rsidRPr="00BA3300">
        <w:rPr>
          <w:rFonts w:ascii="Arial" w:hAnsi="Arial" w:cs="Arial"/>
        </w:rPr>
        <w:tab/>
        <w:t xml:space="preserve">:  metrická tona  =  </w:t>
      </w:r>
      <w:smartTag w:uri="urn:schemas-microsoft-com:office:smarttags" w:element="metricconverter">
        <w:smartTagPr>
          <w:attr w:name="ProductID" w:val="1.000 kg"/>
        </w:smartTagPr>
        <w:r w:rsidRPr="00BA3300">
          <w:rPr>
            <w:rFonts w:ascii="Arial" w:hAnsi="Arial" w:cs="Arial"/>
          </w:rPr>
          <w:t>1.000 kg</w:t>
        </w:r>
      </w:smartTag>
    </w:p>
    <w:p w14:paraId="733D3B52"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Ø</w:t>
      </w:r>
      <w:r w:rsidRPr="00BA3300">
        <w:rPr>
          <w:rFonts w:cs="Arial"/>
          <w:sz w:val="24"/>
        </w:rPr>
        <w:tab/>
      </w:r>
      <w:r w:rsidRPr="00BA3300">
        <w:rPr>
          <w:rFonts w:cs="Arial"/>
          <w:sz w:val="24"/>
        </w:rPr>
        <w:tab/>
      </w:r>
      <w:r w:rsidRPr="00BA3300">
        <w:rPr>
          <w:rFonts w:cs="Arial"/>
          <w:sz w:val="24"/>
        </w:rPr>
        <w:tab/>
        <w:t>:  priemer</w:t>
      </w:r>
    </w:p>
    <w:p w14:paraId="0F19B540" w14:textId="77777777" w:rsidR="009312B5" w:rsidRPr="00BA3300" w:rsidRDefault="009312B5" w:rsidP="00BA3300">
      <w:pPr>
        <w:pStyle w:val="BodyText21"/>
        <w:tabs>
          <w:tab w:val="clear" w:pos="426"/>
        </w:tabs>
        <w:spacing w:before="0"/>
        <w:ind w:left="225"/>
        <w:rPr>
          <w:rFonts w:cs="Arial"/>
          <w:sz w:val="24"/>
        </w:rPr>
      </w:pPr>
    </w:p>
    <w:p w14:paraId="11D2B0D2" w14:textId="731C27CB" w:rsidR="002F1B5B" w:rsidRDefault="002F1B5B" w:rsidP="00BA3300">
      <w:pPr>
        <w:pStyle w:val="BodyText21"/>
        <w:tabs>
          <w:tab w:val="clear" w:pos="426"/>
        </w:tabs>
        <w:spacing w:before="0"/>
        <w:ind w:left="225"/>
        <w:rPr>
          <w:rFonts w:cs="Arial"/>
          <w:sz w:val="24"/>
        </w:rPr>
      </w:pPr>
    </w:p>
    <w:p w14:paraId="1A2F9AC6" w14:textId="50E9072D" w:rsidR="00120405" w:rsidRDefault="00120405" w:rsidP="00BA3300">
      <w:pPr>
        <w:pStyle w:val="BodyText21"/>
        <w:tabs>
          <w:tab w:val="clear" w:pos="426"/>
        </w:tabs>
        <w:spacing w:before="0"/>
        <w:ind w:left="225"/>
        <w:rPr>
          <w:rFonts w:cs="Arial"/>
          <w:sz w:val="24"/>
        </w:rPr>
      </w:pPr>
    </w:p>
    <w:p w14:paraId="16C5334D" w14:textId="765BBF43" w:rsidR="00120405" w:rsidRDefault="00120405" w:rsidP="00BA3300">
      <w:pPr>
        <w:pStyle w:val="BodyText21"/>
        <w:tabs>
          <w:tab w:val="clear" w:pos="426"/>
        </w:tabs>
        <w:spacing w:before="0"/>
        <w:ind w:left="225"/>
        <w:rPr>
          <w:rFonts w:cs="Arial"/>
          <w:sz w:val="24"/>
        </w:rPr>
      </w:pPr>
    </w:p>
    <w:p w14:paraId="38C5690C" w14:textId="2C4FBDCB" w:rsidR="00120405" w:rsidRDefault="00120405" w:rsidP="00BA3300">
      <w:pPr>
        <w:pStyle w:val="BodyText21"/>
        <w:tabs>
          <w:tab w:val="clear" w:pos="426"/>
        </w:tabs>
        <w:spacing w:before="0"/>
        <w:ind w:left="225"/>
        <w:rPr>
          <w:rFonts w:cs="Arial"/>
          <w:sz w:val="24"/>
        </w:rPr>
      </w:pPr>
    </w:p>
    <w:p w14:paraId="0A30D6C3" w14:textId="677317B7" w:rsidR="00120405" w:rsidRDefault="00120405" w:rsidP="00BA3300">
      <w:pPr>
        <w:pStyle w:val="BodyText21"/>
        <w:tabs>
          <w:tab w:val="clear" w:pos="426"/>
        </w:tabs>
        <w:spacing w:before="0"/>
        <w:ind w:left="225"/>
        <w:rPr>
          <w:rFonts w:cs="Arial"/>
          <w:sz w:val="24"/>
        </w:rPr>
      </w:pPr>
    </w:p>
    <w:p w14:paraId="4561C296" w14:textId="124B7B03" w:rsidR="00120405" w:rsidRDefault="00120405" w:rsidP="00BA3300">
      <w:pPr>
        <w:pStyle w:val="BodyText21"/>
        <w:tabs>
          <w:tab w:val="clear" w:pos="426"/>
        </w:tabs>
        <w:spacing w:before="0"/>
        <w:ind w:left="225"/>
        <w:rPr>
          <w:rFonts w:cs="Arial"/>
          <w:sz w:val="24"/>
        </w:rPr>
      </w:pPr>
    </w:p>
    <w:p w14:paraId="74BADB08" w14:textId="42C569B5" w:rsidR="00120405" w:rsidRDefault="00120405" w:rsidP="00BA3300">
      <w:pPr>
        <w:pStyle w:val="BodyText21"/>
        <w:tabs>
          <w:tab w:val="clear" w:pos="426"/>
        </w:tabs>
        <w:spacing w:before="0"/>
        <w:ind w:left="225"/>
        <w:rPr>
          <w:rFonts w:cs="Arial"/>
          <w:sz w:val="24"/>
        </w:rPr>
      </w:pPr>
    </w:p>
    <w:p w14:paraId="2A752856" w14:textId="0FAD6DB1" w:rsidR="00120405" w:rsidRDefault="00120405" w:rsidP="00BA3300">
      <w:pPr>
        <w:pStyle w:val="BodyText21"/>
        <w:tabs>
          <w:tab w:val="clear" w:pos="426"/>
        </w:tabs>
        <w:spacing w:before="0"/>
        <w:ind w:left="225"/>
        <w:rPr>
          <w:rFonts w:cs="Arial"/>
          <w:sz w:val="24"/>
        </w:rPr>
      </w:pPr>
    </w:p>
    <w:p w14:paraId="0B55C5E4" w14:textId="3D799114" w:rsidR="00120405" w:rsidRDefault="00120405" w:rsidP="00BA3300">
      <w:pPr>
        <w:pStyle w:val="BodyText21"/>
        <w:tabs>
          <w:tab w:val="clear" w:pos="426"/>
        </w:tabs>
        <w:spacing w:before="0"/>
        <w:ind w:left="225"/>
        <w:rPr>
          <w:rFonts w:cs="Arial"/>
          <w:sz w:val="24"/>
        </w:rPr>
      </w:pPr>
    </w:p>
    <w:p w14:paraId="7BBF856D" w14:textId="2EB8CF98" w:rsidR="00120405" w:rsidRDefault="00120405" w:rsidP="00BA3300">
      <w:pPr>
        <w:pStyle w:val="BodyText21"/>
        <w:tabs>
          <w:tab w:val="clear" w:pos="426"/>
        </w:tabs>
        <w:spacing w:before="0"/>
        <w:ind w:left="225"/>
        <w:rPr>
          <w:rFonts w:cs="Arial"/>
          <w:sz w:val="24"/>
        </w:rPr>
      </w:pPr>
    </w:p>
    <w:p w14:paraId="0300C3A7" w14:textId="3EBBDCA2" w:rsidR="00120405" w:rsidRDefault="00120405" w:rsidP="00BA3300">
      <w:pPr>
        <w:pStyle w:val="BodyText21"/>
        <w:tabs>
          <w:tab w:val="clear" w:pos="426"/>
        </w:tabs>
        <w:spacing w:before="0"/>
        <w:ind w:left="225"/>
        <w:rPr>
          <w:rFonts w:cs="Arial"/>
          <w:sz w:val="24"/>
        </w:rPr>
      </w:pPr>
    </w:p>
    <w:p w14:paraId="480BF889" w14:textId="47C889E5" w:rsidR="00120405" w:rsidRDefault="00120405" w:rsidP="00BA3300">
      <w:pPr>
        <w:pStyle w:val="BodyText21"/>
        <w:tabs>
          <w:tab w:val="clear" w:pos="426"/>
        </w:tabs>
        <w:spacing w:before="0"/>
        <w:ind w:left="225"/>
        <w:rPr>
          <w:rFonts w:cs="Arial"/>
          <w:sz w:val="24"/>
        </w:rPr>
      </w:pPr>
    </w:p>
    <w:p w14:paraId="735F02AF" w14:textId="56B68950" w:rsidR="00120405" w:rsidRDefault="00120405" w:rsidP="00BA3300">
      <w:pPr>
        <w:pStyle w:val="BodyText21"/>
        <w:tabs>
          <w:tab w:val="clear" w:pos="426"/>
        </w:tabs>
        <w:spacing w:before="0"/>
        <w:ind w:left="225"/>
        <w:rPr>
          <w:rFonts w:cs="Arial"/>
          <w:sz w:val="24"/>
        </w:rPr>
      </w:pPr>
    </w:p>
    <w:p w14:paraId="33BEAEC9" w14:textId="02F44566" w:rsidR="00120405" w:rsidRDefault="00120405" w:rsidP="00BA3300">
      <w:pPr>
        <w:pStyle w:val="BodyText21"/>
        <w:tabs>
          <w:tab w:val="clear" w:pos="426"/>
        </w:tabs>
        <w:spacing w:before="0"/>
        <w:ind w:left="225"/>
        <w:rPr>
          <w:rFonts w:cs="Arial"/>
          <w:sz w:val="24"/>
        </w:rPr>
      </w:pPr>
    </w:p>
    <w:p w14:paraId="70171A44" w14:textId="66B582C6" w:rsidR="00120405" w:rsidRDefault="00120405" w:rsidP="00BA3300">
      <w:pPr>
        <w:pStyle w:val="BodyText21"/>
        <w:tabs>
          <w:tab w:val="clear" w:pos="426"/>
        </w:tabs>
        <w:spacing w:before="0"/>
        <w:ind w:left="225"/>
        <w:rPr>
          <w:rFonts w:cs="Arial"/>
          <w:sz w:val="24"/>
        </w:rPr>
      </w:pPr>
    </w:p>
    <w:p w14:paraId="5C66CA42" w14:textId="25648984" w:rsidR="00120405" w:rsidRDefault="00120405" w:rsidP="00BA3300">
      <w:pPr>
        <w:pStyle w:val="BodyText21"/>
        <w:tabs>
          <w:tab w:val="clear" w:pos="426"/>
        </w:tabs>
        <w:spacing w:before="0"/>
        <w:ind w:left="225"/>
        <w:rPr>
          <w:rFonts w:cs="Arial"/>
          <w:sz w:val="24"/>
        </w:rPr>
      </w:pPr>
    </w:p>
    <w:p w14:paraId="1CFC4A66" w14:textId="3AA59EDA" w:rsidR="00120405" w:rsidRDefault="00120405" w:rsidP="00BA3300">
      <w:pPr>
        <w:pStyle w:val="BodyText21"/>
        <w:tabs>
          <w:tab w:val="clear" w:pos="426"/>
        </w:tabs>
        <w:spacing w:before="0"/>
        <w:ind w:left="225"/>
        <w:rPr>
          <w:rFonts w:cs="Arial"/>
          <w:sz w:val="24"/>
        </w:rPr>
      </w:pPr>
    </w:p>
    <w:p w14:paraId="7ECBECFB" w14:textId="3FD48EB3" w:rsidR="00120405" w:rsidRDefault="00120405" w:rsidP="00BA3300">
      <w:pPr>
        <w:pStyle w:val="BodyText21"/>
        <w:tabs>
          <w:tab w:val="clear" w:pos="426"/>
        </w:tabs>
        <w:spacing w:before="0"/>
        <w:ind w:left="225"/>
        <w:rPr>
          <w:rFonts w:cs="Arial"/>
          <w:sz w:val="24"/>
        </w:rPr>
      </w:pPr>
    </w:p>
    <w:p w14:paraId="58733980" w14:textId="7B05A0E6" w:rsidR="00120405" w:rsidRDefault="00120405" w:rsidP="00BA3300">
      <w:pPr>
        <w:pStyle w:val="BodyText21"/>
        <w:tabs>
          <w:tab w:val="clear" w:pos="426"/>
        </w:tabs>
        <w:spacing w:before="0"/>
        <w:ind w:left="225"/>
        <w:rPr>
          <w:rFonts w:cs="Arial"/>
          <w:sz w:val="24"/>
        </w:rPr>
      </w:pPr>
    </w:p>
    <w:p w14:paraId="21FA9EA7" w14:textId="30319A96" w:rsidR="00120405" w:rsidRDefault="00120405" w:rsidP="00BA3300">
      <w:pPr>
        <w:pStyle w:val="BodyText21"/>
        <w:tabs>
          <w:tab w:val="clear" w:pos="426"/>
        </w:tabs>
        <w:spacing w:before="0"/>
        <w:ind w:left="225"/>
        <w:rPr>
          <w:rFonts w:cs="Arial"/>
          <w:sz w:val="24"/>
        </w:rPr>
      </w:pPr>
    </w:p>
    <w:p w14:paraId="41EDEF2D" w14:textId="08E80093" w:rsidR="00B60A8B" w:rsidRPr="00BA3300" w:rsidRDefault="00B60A8B" w:rsidP="00BA3300">
      <w:pPr>
        <w:pStyle w:val="Zarkazkladnhotextu3"/>
        <w:tabs>
          <w:tab w:val="left" w:pos="0"/>
        </w:tabs>
        <w:spacing w:before="0"/>
        <w:ind w:left="0"/>
        <w:rPr>
          <w:rFonts w:cs="Arial"/>
          <w:b/>
          <w:sz w:val="24"/>
        </w:rPr>
      </w:pPr>
    </w:p>
    <w:p w14:paraId="480C4DCC" w14:textId="217D283C" w:rsidR="009312B5" w:rsidRPr="00BA3300" w:rsidRDefault="009312B5" w:rsidP="00BA3300">
      <w:pPr>
        <w:rPr>
          <w:rFonts w:ascii="Arial" w:hAnsi="Arial" w:cs="Arial"/>
          <w:b/>
        </w:rPr>
      </w:pPr>
      <w:r w:rsidRPr="00BA3300">
        <w:rPr>
          <w:rFonts w:ascii="Arial" w:hAnsi="Arial" w:cs="Arial"/>
          <w:b/>
        </w:rPr>
        <w:t>Príloha:</w:t>
      </w:r>
    </w:p>
    <w:p w14:paraId="597D555F" w14:textId="77777777" w:rsidR="00EC4530" w:rsidRPr="00BA3300" w:rsidRDefault="00EC4530" w:rsidP="00BA3300">
      <w:pPr>
        <w:rPr>
          <w:rFonts w:ascii="Arial" w:hAnsi="Arial" w:cs="Arial"/>
          <w:b/>
        </w:rPr>
      </w:pPr>
    </w:p>
    <w:p w14:paraId="1B116CF8" w14:textId="77777777" w:rsidR="009312B5" w:rsidRPr="00BA3300" w:rsidRDefault="009312B5" w:rsidP="00BA3300">
      <w:pPr>
        <w:pStyle w:val="BodyText21"/>
        <w:tabs>
          <w:tab w:val="clear" w:pos="426"/>
          <w:tab w:val="left" w:pos="0"/>
          <w:tab w:val="left" w:pos="1440"/>
          <w:tab w:val="left" w:pos="3600"/>
        </w:tabs>
        <w:spacing w:before="0"/>
        <w:rPr>
          <w:rFonts w:cs="Arial"/>
          <w:b/>
          <w:sz w:val="24"/>
        </w:rPr>
      </w:pPr>
      <w:r w:rsidRPr="00BA3300">
        <w:rPr>
          <w:rFonts w:cs="Arial"/>
          <w:b/>
          <w:sz w:val="24"/>
        </w:rPr>
        <w:t>POZNÁMKY SPRACOVATEĽA DOKUMENTÁCIE NA PONUKU</w:t>
      </w:r>
    </w:p>
    <w:p w14:paraId="068E221D" w14:textId="77777777" w:rsidR="009312B5" w:rsidRPr="00BA3300" w:rsidRDefault="009312B5" w:rsidP="00BA3300">
      <w:pPr>
        <w:pStyle w:val="Zarkazkladnhotextu3"/>
        <w:tabs>
          <w:tab w:val="left" w:pos="0"/>
        </w:tabs>
        <w:spacing w:before="0"/>
        <w:ind w:left="0"/>
        <w:rPr>
          <w:rFonts w:cs="Arial"/>
          <w:sz w:val="10"/>
          <w:szCs w:val="10"/>
        </w:rPr>
      </w:pPr>
    </w:p>
    <w:p w14:paraId="15BF78F8" w14:textId="77777777" w:rsidR="009312B5" w:rsidRPr="00BA3300" w:rsidRDefault="009312B5" w:rsidP="00BA3300">
      <w:pPr>
        <w:pStyle w:val="para1"/>
        <w:numPr>
          <w:ilvl w:val="0"/>
          <w:numId w:val="6"/>
        </w:numPr>
        <w:tabs>
          <w:tab w:val="clear" w:pos="425"/>
          <w:tab w:val="clear" w:pos="851"/>
          <w:tab w:val="left" w:pos="0"/>
        </w:tabs>
        <w:spacing w:before="0" w:line="240" w:lineRule="auto"/>
        <w:ind w:left="284" w:hanging="284"/>
        <w:rPr>
          <w:rFonts w:cs="Arial"/>
          <w:sz w:val="24"/>
          <w:szCs w:val="24"/>
        </w:rPr>
      </w:pPr>
      <w:r w:rsidRPr="00BA3300">
        <w:rPr>
          <w:rFonts w:cs="Arial"/>
          <w:sz w:val="24"/>
          <w:szCs w:val="24"/>
        </w:rPr>
        <w:t>Konvencia k zemným prácam</w:t>
      </w:r>
    </w:p>
    <w:p w14:paraId="6D90920A" w14:textId="77777777" w:rsidR="009312B5" w:rsidRPr="00BA3300" w:rsidRDefault="009312B5" w:rsidP="00BA3300">
      <w:pPr>
        <w:widowControl w:val="0"/>
        <w:numPr>
          <w:ilvl w:val="0"/>
          <w:numId w:val="7"/>
        </w:numPr>
        <w:tabs>
          <w:tab w:val="left" w:pos="0"/>
          <w:tab w:val="left" w:pos="7461"/>
        </w:tabs>
        <w:ind w:hanging="301"/>
        <w:jc w:val="both"/>
        <w:rPr>
          <w:rFonts w:ascii="Arial" w:hAnsi="Arial" w:cs="Arial"/>
        </w:rPr>
      </w:pPr>
      <w:r w:rsidRPr="00BA3300">
        <w:rPr>
          <w:rFonts w:ascii="Arial" w:hAnsi="Arial" w:cs="Arial"/>
        </w:rPr>
        <w:t>všetky poplatky za skládky, poplatky za získanie zemín, zabudovanie recyklovaných materiálov a ďalšie, súvisiace s prípravnými a zemnými prácami, zahrnie uchádzač do nákladov stavby v príslušných objektoch stavby</w:t>
      </w:r>
    </w:p>
    <w:p w14:paraId="5E3F8291" w14:textId="216F5CFA" w:rsidR="009312B5" w:rsidRPr="00BA3300" w:rsidRDefault="009312B5" w:rsidP="00BA3300">
      <w:pPr>
        <w:widowControl w:val="0"/>
        <w:numPr>
          <w:ilvl w:val="0"/>
          <w:numId w:val="7"/>
        </w:numPr>
        <w:tabs>
          <w:tab w:val="left" w:pos="7461"/>
        </w:tabs>
        <w:ind w:hanging="301"/>
        <w:jc w:val="both"/>
        <w:rPr>
          <w:rFonts w:ascii="Arial" w:hAnsi="Arial" w:cs="Arial"/>
        </w:rPr>
      </w:pPr>
      <w:r w:rsidRPr="00BA3300">
        <w:rPr>
          <w:rFonts w:ascii="Arial" w:hAnsi="Arial" w:cs="Arial"/>
        </w:rPr>
        <w:t xml:space="preserve">v položke </w:t>
      </w:r>
      <w:r w:rsidRPr="00BA3300">
        <w:rPr>
          <w:rFonts w:ascii="Arial" w:hAnsi="Arial" w:cs="Arial"/>
          <w:i/>
        </w:rPr>
        <w:t>0</w:t>
      </w:r>
      <w:r w:rsidR="00DA216F" w:rsidRPr="00BA3300">
        <w:rPr>
          <w:rFonts w:ascii="Arial" w:hAnsi="Arial" w:cs="Arial"/>
          <w:i/>
        </w:rPr>
        <w:t>1</w:t>
      </w:r>
      <w:r w:rsidRPr="00BA3300">
        <w:rPr>
          <w:rFonts w:ascii="Arial" w:hAnsi="Arial" w:cs="Arial"/>
          <w:i/>
        </w:rPr>
        <w:t>0</w:t>
      </w:r>
      <w:r w:rsidR="00DA216F" w:rsidRPr="00BA3300">
        <w:rPr>
          <w:rFonts w:ascii="Arial" w:hAnsi="Arial" w:cs="Arial"/>
          <w:i/>
        </w:rPr>
        <w:t>2</w:t>
      </w:r>
      <w:r w:rsidRPr="00BA3300">
        <w:rPr>
          <w:rFonts w:ascii="Arial" w:hAnsi="Arial" w:cs="Arial"/>
          <w:i/>
        </w:rPr>
        <w:t>0</w:t>
      </w:r>
      <w:r w:rsidR="00DA216F" w:rsidRPr="00BA3300">
        <w:rPr>
          <w:rFonts w:ascii="Arial" w:hAnsi="Arial" w:cs="Arial"/>
          <w:i/>
        </w:rPr>
        <w:t>300</w:t>
      </w:r>
      <w:r w:rsidRPr="00BA3300">
        <w:rPr>
          <w:rFonts w:ascii="Arial" w:hAnsi="Arial" w:cs="Arial"/>
          <w:i/>
        </w:rPr>
        <w:t xml:space="preserve"> </w:t>
      </w:r>
      <w:proofErr w:type="spellStart"/>
      <w:r w:rsidR="00DA216F" w:rsidRPr="00BA3300">
        <w:rPr>
          <w:rFonts w:ascii="Arial" w:hAnsi="Arial" w:cs="Arial"/>
          <w:i/>
        </w:rPr>
        <w:t>Odkopávky</w:t>
      </w:r>
      <w:proofErr w:type="spellEnd"/>
      <w:r w:rsidR="00DA216F" w:rsidRPr="00BA3300">
        <w:rPr>
          <w:rFonts w:ascii="Arial" w:hAnsi="Arial" w:cs="Arial"/>
          <w:i/>
        </w:rPr>
        <w:t xml:space="preserve"> a prekopávky v zemníkoch</w:t>
      </w:r>
      <w:r w:rsidRPr="00BA3300">
        <w:rPr>
          <w:rFonts w:ascii="Arial" w:hAnsi="Arial" w:cs="Arial"/>
        </w:rPr>
        <w:t xml:space="preserve"> je zahrnut</w:t>
      </w:r>
      <w:r w:rsidR="00DA216F" w:rsidRPr="00BA3300">
        <w:rPr>
          <w:rFonts w:ascii="Arial" w:hAnsi="Arial" w:cs="Arial"/>
        </w:rPr>
        <w:t>á</w:t>
      </w:r>
      <w:r w:rsidRPr="00BA3300">
        <w:rPr>
          <w:rFonts w:ascii="Arial" w:hAnsi="Arial" w:cs="Arial"/>
        </w:rPr>
        <w:t xml:space="preserve"> </w:t>
      </w:r>
      <w:r w:rsidR="00DA216F" w:rsidRPr="00BA3300">
        <w:rPr>
          <w:rFonts w:ascii="Arial" w:hAnsi="Arial" w:cs="Arial"/>
        </w:rPr>
        <w:t>ťažba</w:t>
      </w:r>
      <w:r w:rsidRPr="00BA3300">
        <w:rPr>
          <w:rFonts w:ascii="Arial" w:hAnsi="Arial" w:cs="Arial"/>
        </w:rPr>
        <w:t xml:space="preserve"> chýbajúcej zeminy vrátane naloženia na dopravný prostriedok  </w:t>
      </w:r>
    </w:p>
    <w:p w14:paraId="4580D51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násyp zo štrkopiesku alebo </w:t>
      </w:r>
      <w:proofErr w:type="spellStart"/>
      <w:r w:rsidRPr="00BA3300">
        <w:rPr>
          <w:rFonts w:ascii="Arial" w:hAnsi="Arial" w:cs="Arial"/>
        </w:rPr>
        <w:t>štrkodrviny</w:t>
      </w:r>
      <w:proofErr w:type="spellEnd"/>
      <w:r w:rsidRPr="00BA3300">
        <w:rPr>
          <w:rFonts w:ascii="Arial" w:hAnsi="Arial" w:cs="Arial"/>
        </w:rPr>
        <w:t xml:space="preserve"> (z </w:t>
      </w:r>
      <w:proofErr w:type="spellStart"/>
      <w:r w:rsidRPr="00BA3300">
        <w:rPr>
          <w:rFonts w:ascii="Arial" w:hAnsi="Arial" w:cs="Arial"/>
        </w:rPr>
        <w:t>jednicových</w:t>
      </w:r>
      <w:proofErr w:type="spellEnd"/>
      <w:r w:rsidRPr="00BA3300">
        <w:rPr>
          <w:rFonts w:ascii="Arial" w:hAnsi="Arial" w:cs="Arial"/>
        </w:rPr>
        <w:t xml:space="preserve"> materiálov, ktoré sa nedovezú  -  položkou vodorovné premiestnenie)</w:t>
      </w:r>
      <w:r w:rsidRPr="00BA3300">
        <w:rPr>
          <w:rFonts w:ascii="Arial" w:hAnsi="Arial" w:cs="Arial"/>
          <w:sz w:val="22"/>
          <w:szCs w:val="22"/>
        </w:rPr>
        <w:t xml:space="preserve"> </w:t>
      </w:r>
      <w:r w:rsidRPr="00BA3300">
        <w:rPr>
          <w:rFonts w:ascii="Arial" w:hAnsi="Arial" w:cs="Arial"/>
        </w:rPr>
        <w:t xml:space="preserve">je uvažovaný položkou </w:t>
      </w:r>
      <w:r w:rsidRPr="00BA3300">
        <w:rPr>
          <w:rFonts w:ascii="Arial" w:hAnsi="Arial" w:cs="Arial"/>
          <w:i/>
        </w:rPr>
        <w:t>01040302 Konštrukcie z hornín – prechodové vrstvy so zhutnením</w:t>
      </w:r>
      <w:r w:rsidRPr="00BA3300">
        <w:rPr>
          <w:rFonts w:ascii="Arial" w:hAnsi="Arial" w:cs="Arial"/>
        </w:rPr>
        <w:t xml:space="preserve"> a podpoložkou Konštrukcie z hornín – prechodové vrstvy so zhutnením zo </w:t>
      </w:r>
      <w:proofErr w:type="spellStart"/>
      <w:r w:rsidRPr="00BA3300">
        <w:rPr>
          <w:rFonts w:ascii="Arial" w:hAnsi="Arial" w:cs="Arial"/>
        </w:rPr>
        <w:t>sypanín</w:t>
      </w:r>
      <w:proofErr w:type="spellEnd"/>
      <w:r w:rsidRPr="00BA3300">
        <w:rPr>
          <w:rFonts w:ascii="Arial" w:hAnsi="Arial" w:cs="Arial"/>
        </w:rPr>
        <w:t xml:space="preserve"> kamenistých a </w:t>
      </w:r>
      <w:proofErr w:type="spellStart"/>
      <w:r w:rsidRPr="00BA3300">
        <w:rPr>
          <w:rFonts w:ascii="Arial" w:hAnsi="Arial" w:cs="Arial"/>
        </w:rPr>
        <w:t>balvanitých</w:t>
      </w:r>
      <w:proofErr w:type="spellEnd"/>
    </w:p>
    <w:p w14:paraId="7A7C643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hor. 3 - z piesku (</w:t>
      </w:r>
      <w:proofErr w:type="spellStart"/>
      <w:r w:rsidRPr="00BA3300">
        <w:rPr>
          <w:rFonts w:ascii="Arial" w:hAnsi="Arial" w:cs="Arial"/>
        </w:rPr>
        <w:t>frakciový</w:t>
      </w:r>
      <w:proofErr w:type="spellEnd"/>
      <w:r w:rsidRPr="00BA3300">
        <w:rPr>
          <w:rFonts w:ascii="Arial" w:hAnsi="Arial" w:cs="Arial"/>
        </w:rPr>
        <w:t xml:space="preserve"> materiál v zmysle PD)</w:t>
      </w:r>
    </w:p>
    <w:p w14:paraId="111E8CE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xml:space="preserve">. hor. 4 – zo štrkopiesku alebo </w:t>
      </w:r>
      <w:proofErr w:type="spellStart"/>
      <w:r w:rsidRPr="00BA3300">
        <w:rPr>
          <w:rFonts w:ascii="Arial" w:hAnsi="Arial" w:cs="Arial"/>
        </w:rPr>
        <w:t>štrkodrviny</w:t>
      </w:r>
      <w:proofErr w:type="spellEnd"/>
      <w:r w:rsidRPr="00BA3300">
        <w:rPr>
          <w:rFonts w:ascii="Arial" w:hAnsi="Arial" w:cs="Arial"/>
        </w:rPr>
        <w:t xml:space="preserve"> (</w:t>
      </w:r>
      <w:proofErr w:type="spellStart"/>
      <w:r w:rsidRPr="00BA3300">
        <w:rPr>
          <w:rFonts w:ascii="Arial" w:hAnsi="Arial" w:cs="Arial"/>
        </w:rPr>
        <w:t>frakciový</w:t>
      </w:r>
      <w:proofErr w:type="spellEnd"/>
      <w:r w:rsidRPr="00BA3300">
        <w:rPr>
          <w:rFonts w:ascii="Arial" w:hAnsi="Arial" w:cs="Arial"/>
        </w:rPr>
        <w:t xml:space="preserve"> materiál v zmysle PD)</w:t>
      </w:r>
    </w:p>
    <w:p w14:paraId="6B60ECC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z vykopanej zeminy je uvažovaný podpoložkou pre triedu horniny 1-4, alebo triedu horniny 5-7   </w:t>
      </w:r>
    </w:p>
    <w:p w14:paraId="00697EDF" w14:textId="34B0551B"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v</w:t>
      </w:r>
      <w:r w:rsidR="002B48D9" w:rsidRPr="00BA3300">
        <w:rPr>
          <w:rFonts w:ascii="Arial" w:hAnsi="Arial" w:cs="Arial"/>
        </w:rPr>
        <w:t xml:space="preserve"> </w:t>
      </w:r>
      <w:r w:rsidRPr="00BA3300">
        <w:rPr>
          <w:rFonts w:ascii="Arial" w:hAnsi="Arial" w:cs="Arial"/>
        </w:rPr>
        <w:t>prípad</w:t>
      </w:r>
      <w:r w:rsidR="002B48D9" w:rsidRPr="00BA3300">
        <w:rPr>
          <w:rFonts w:ascii="Arial" w:hAnsi="Arial" w:cs="Arial"/>
        </w:rPr>
        <w:t>e</w:t>
      </w:r>
      <w:r w:rsidRPr="00BA3300">
        <w:rPr>
          <w:rFonts w:ascii="Arial" w:hAnsi="Arial" w:cs="Arial"/>
        </w:rPr>
        <w:t>, ak sa zemina z výkopu nevyužije spätne v objekte, v ktorom sa vykopala, ale uloží sa na medziskládku stavby pre využitie v iných objektoch stavby. V prípade, že sa zemina z výkopu využíva spätne v objekte v ktorom sa vyťažila, položka „skládky“ nie je použitá.</w:t>
      </w:r>
      <w:r w:rsidR="002B48D9" w:rsidRPr="00BA3300">
        <w:rPr>
          <w:rFonts w:ascii="Arial" w:hAnsi="Arial" w:cs="Arial"/>
        </w:rPr>
        <w:t xml:space="preserve"> </w:t>
      </w:r>
    </w:p>
    <w:p w14:paraId="67168708" w14:textId="1D1596D7" w:rsidR="002B48D9" w:rsidRPr="00BA3300" w:rsidRDefault="002B48D9"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w:t>
      </w:r>
      <w:r w:rsidR="00110F06" w:rsidRPr="00BA3300">
        <w:rPr>
          <w:rFonts w:ascii="Arial" w:hAnsi="Arial" w:cs="Arial"/>
        </w:rPr>
        <w:t xml:space="preserve">aj </w:t>
      </w:r>
      <w:r w:rsidRPr="00BA3300">
        <w:rPr>
          <w:rFonts w:ascii="Arial" w:hAnsi="Arial" w:cs="Arial"/>
        </w:rPr>
        <w:t>v prípade, ak sa zemina z výkopu nevyužije spätne</w:t>
      </w:r>
      <w:r w:rsidR="00110F06" w:rsidRPr="00BA3300">
        <w:rPr>
          <w:rFonts w:ascii="Arial" w:hAnsi="Arial" w:cs="Arial"/>
        </w:rPr>
        <w:t xml:space="preserve"> (je nevhodná)</w:t>
      </w:r>
      <w:r w:rsidRPr="00BA3300">
        <w:rPr>
          <w:rFonts w:ascii="Arial" w:hAnsi="Arial" w:cs="Arial"/>
        </w:rPr>
        <w:t xml:space="preserve"> </w:t>
      </w:r>
      <w:r w:rsidR="00110F06" w:rsidRPr="00BA3300">
        <w:rPr>
          <w:rFonts w:ascii="Arial" w:hAnsi="Arial" w:cs="Arial"/>
        </w:rPr>
        <w:t>a je odvezená na spoplatnenú skládku</w:t>
      </w:r>
    </w:p>
    <w:p w14:paraId="6A34D101"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b) K mostom</w:t>
      </w:r>
    </w:p>
    <w:p w14:paraId="074302B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 prefabrikovanej nosnej konštrukcii je merná jednotka (m3) uvažovaná ako kubatúra obostavaného priestoru prefabrikovanej časti nosnej konštrukcie</w:t>
      </w:r>
    </w:p>
    <w:p w14:paraId="1364CC7F"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ošetrenie pracovných a tesnenie dilatačných škár betónových konštrukcií zahrnúť v zmysle PD do ceny betónovej konštrukcie</w:t>
      </w:r>
    </w:p>
    <w:p w14:paraId="1D05D2D2"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cenu oceľových a plastových chráničiek zahrnúť do ceny betónovej konštrukcie, v ktorej sú osadené</w:t>
      </w:r>
    </w:p>
    <w:p w14:paraId="58AD80C5" w14:textId="27147E45"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cenu za vyhotovenie letopočtu otlačkom zahrnúť do ceny betónu opory</w:t>
      </w:r>
    </w:p>
    <w:p w14:paraId="3307746A" w14:textId="49F6F214"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 xml:space="preserve">cenu utesnenia pracovných škár zahrnúť </w:t>
      </w:r>
      <w:r w:rsidR="00EB2027" w:rsidRPr="00BA3300">
        <w:rPr>
          <w:rFonts w:ascii="Arial" w:hAnsi="Arial" w:cs="Arial"/>
        </w:rPr>
        <w:t>do ceny príslušnej betónovej konštrukcie</w:t>
      </w:r>
    </w:p>
    <w:p w14:paraId="03757BFD"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do ceny mostného zvodidla a zábradlia zahrnúť osadenie kotevnej platne do </w:t>
      </w:r>
      <w:proofErr w:type="spellStart"/>
      <w:r w:rsidRPr="00BA3300">
        <w:rPr>
          <w:rFonts w:ascii="Arial" w:hAnsi="Arial" w:cs="Arial"/>
        </w:rPr>
        <w:t>plastmalty</w:t>
      </w:r>
      <w:proofErr w:type="spellEnd"/>
      <w:r w:rsidRPr="00BA3300">
        <w:rPr>
          <w:rFonts w:ascii="Arial" w:hAnsi="Arial" w:cs="Arial"/>
        </w:rPr>
        <w:t xml:space="preserve"> a jej zatesnenie</w:t>
      </w:r>
    </w:p>
    <w:p w14:paraId="4D224724"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predpínacia výstuž – položka je vykázaná na hmotnosť ocele, prípadný obal výstuže započítať do ceny</w:t>
      </w:r>
    </w:p>
    <w:p w14:paraId="37100CB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kotevný prvok rímsy započítať do ceny rímsy </w:t>
      </w:r>
    </w:p>
    <w:p w14:paraId="7DC3A94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56412357"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podporná konštrukcia mostov oceľová ťažká, merná jednotka ( m3), je uvažovaná ako kubatúra obostavaného priestoru pod nosnou konštrukciou</w:t>
      </w:r>
    </w:p>
    <w:p w14:paraId="388ED4F3"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a skúšky integrity pilót - započítať do ceny pilóty</w:t>
      </w:r>
    </w:p>
    <w:p w14:paraId="3BB6530F" w14:textId="6FB4CF42" w:rsidR="00EB2027" w:rsidRPr="00BA3300" w:rsidRDefault="00EB2027"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mikropilót - započítať do ceny mikropilóty</w:t>
      </w:r>
    </w:p>
    <w:p w14:paraId="5A8C36E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zaťažovacia skúška lanových kotiev – započítať do ceny kotiev</w:t>
      </w:r>
    </w:p>
    <w:p w14:paraId="04E09941" w14:textId="03D4A875"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lastRenderedPageBreak/>
        <w:t xml:space="preserve">položka </w:t>
      </w:r>
      <w:r w:rsidRPr="00BA3300">
        <w:rPr>
          <w:rFonts w:ascii="Arial" w:hAnsi="Arial" w:cs="Arial"/>
          <w:i/>
        </w:rPr>
        <w:t xml:space="preserve">02050133 Steny </w:t>
      </w:r>
      <w:proofErr w:type="spellStart"/>
      <w:r w:rsidRPr="00BA3300">
        <w:rPr>
          <w:rFonts w:ascii="Arial" w:hAnsi="Arial" w:cs="Arial"/>
          <w:i/>
        </w:rPr>
        <w:t>štetovnicové</w:t>
      </w:r>
      <w:proofErr w:type="spellEnd"/>
      <w:r w:rsidRPr="00BA3300">
        <w:rPr>
          <w:rFonts w:ascii="Arial" w:hAnsi="Arial" w:cs="Arial"/>
          <w:i/>
        </w:rPr>
        <w:t xml:space="preserve"> </w:t>
      </w:r>
      <w:proofErr w:type="spellStart"/>
      <w:r w:rsidRPr="00BA3300">
        <w:rPr>
          <w:rFonts w:ascii="Arial" w:hAnsi="Arial" w:cs="Arial"/>
          <w:i/>
        </w:rPr>
        <w:t>baranené</w:t>
      </w:r>
      <w:proofErr w:type="spellEnd"/>
      <w:r w:rsidRPr="00BA3300">
        <w:rPr>
          <w:rFonts w:ascii="Arial" w:hAnsi="Arial" w:cs="Arial"/>
          <w:i/>
        </w:rPr>
        <w:t xml:space="preserve"> do vrtu, z kovových dielcov</w:t>
      </w:r>
      <w:r w:rsidRPr="00BA3300">
        <w:rPr>
          <w:rFonts w:ascii="Arial" w:hAnsi="Arial" w:cs="Arial"/>
        </w:rPr>
        <w:t xml:space="preserve"> je použitá pre štetovnice v skalnom podloží, kde sa urobí najprv vrt pre </w:t>
      </w:r>
      <w:proofErr w:type="spellStart"/>
      <w:r w:rsidRPr="00BA3300">
        <w:rPr>
          <w:rFonts w:ascii="Arial" w:hAnsi="Arial" w:cs="Arial"/>
        </w:rPr>
        <w:t>štetovnicovú</w:t>
      </w:r>
      <w:proofErr w:type="spellEnd"/>
      <w:r w:rsidRPr="00BA3300">
        <w:rPr>
          <w:rFonts w:ascii="Arial" w:hAnsi="Arial" w:cs="Arial"/>
        </w:rPr>
        <w:t xml:space="preserve"> stenu</w:t>
      </w:r>
      <w:r w:rsidR="003E60F9" w:rsidRPr="00BA3300">
        <w:rPr>
          <w:rFonts w:ascii="Arial" w:hAnsi="Arial" w:cs="Arial"/>
        </w:rPr>
        <w:t>, vrt je vykázaný samostatne medzi vrtmi</w:t>
      </w:r>
    </w:p>
    <w:p w14:paraId="5BAF7846" w14:textId="6FE973FE"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bookmarkStart w:id="43" w:name="_Hlk177465693"/>
      <w:r w:rsidRPr="00BA3300">
        <w:rPr>
          <w:rFonts w:ascii="Arial" w:hAnsi="Arial" w:cs="Arial"/>
          <w:i/>
        </w:rPr>
        <w:t>02012402 Zlepšovanie základovej pôdy, výplň vrtov betónom</w:t>
      </w:r>
      <w:r w:rsidRPr="00BA3300">
        <w:rPr>
          <w:rFonts w:ascii="Arial" w:hAnsi="Arial" w:cs="Arial"/>
        </w:rPr>
        <w:t xml:space="preserve"> </w:t>
      </w:r>
      <w:bookmarkEnd w:id="43"/>
      <w:r w:rsidRPr="00BA3300">
        <w:rPr>
          <w:rFonts w:ascii="Arial" w:hAnsi="Arial" w:cs="Arial"/>
        </w:rPr>
        <w:t xml:space="preserve">je použitá v mieste trvalej štetovnicovej steny a položka </w:t>
      </w:r>
      <w:r w:rsidR="003E60F9" w:rsidRPr="00BA3300">
        <w:rPr>
          <w:rFonts w:ascii="Arial" w:hAnsi="Arial" w:cs="Arial"/>
          <w:i/>
        </w:rPr>
        <w:t>02012401 Zlepšovanie základovej pôdy, výplň vrtov štrkom</w:t>
      </w:r>
      <w:r w:rsidRPr="00BA3300">
        <w:rPr>
          <w:rFonts w:ascii="Arial" w:hAnsi="Arial" w:cs="Arial"/>
        </w:rPr>
        <w:t xml:space="preserve"> </w:t>
      </w:r>
      <w:r w:rsidR="003E60F9" w:rsidRPr="00BA3300">
        <w:rPr>
          <w:rFonts w:ascii="Arial" w:hAnsi="Arial" w:cs="Arial"/>
        </w:rPr>
        <w:t>je použitá v mieste dočasnej štetovnicovej steny</w:t>
      </w:r>
    </w:p>
    <w:p w14:paraId="5022565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mostný záver – v zmysle PD</w:t>
      </w:r>
    </w:p>
    <w:p w14:paraId="3D61B67F" w14:textId="77777777" w:rsidR="002F1B5B" w:rsidRPr="00BA3300" w:rsidRDefault="002F1B5B" w:rsidP="00BA3300">
      <w:pPr>
        <w:pStyle w:val="para1"/>
        <w:tabs>
          <w:tab w:val="clear" w:pos="425"/>
          <w:tab w:val="clear" w:pos="851"/>
          <w:tab w:val="left" w:pos="0"/>
        </w:tabs>
        <w:spacing w:before="0" w:line="240" w:lineRule="auto"/>
        <w:ind w:left="0" w:firstLine="0"/>
        <w:rPr>
          <w:rFonts w:cs="Arial"/>
          <w:sz w:val="10"/>
          <w:szCs w:val="10"/>
        </w:rPr>
      </w:pPr>
    </w:p>
    <w:p w14:paraId="156C058D" w14:textId="2713CB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c) Cesty</w:t>
      </w:r>
    </w:p>
    <w:p w14:paraId="6C1DC25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portály trvalého dopravného značenia – ukotvenie započítať do jednotkovej ceny v zmysle PD</w:t>
      </w:r>
    </w:p>
    <w:p w14:paraId="4CB4A44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jestvujúce trvalé dopravné značenie – dočasné prekrytie a odokrytie započítať do príslušnej časti stavby v zmysle PD</w:t>
      </w:r>
    </w:p>
    <w:p w14:paraId="1CD8E3D7" w14:textId="5E756813"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priepusty sú vrátane zarezania a paženia</w:t>
      </w:r>
    </w:p>
    <w:p w14:paraId="33DBA8DF" w14:textId="0F336719"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monolitický rigol je vrátane zarezania, zálievky, tmelu</w:t>
      </w:r>
    </w:p>
    <w:p w14:paraId="490FCFA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priekopová žľabovka v lôžku je vrátane lôžka betónového</w:t>
      </w:r>
    </w:p>
    <w:p w14:paraId="7E9DFD8D"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dlažba je vrátane úložného lôžka </w:t>
      </w:r>
    </w:p>
    <w:p w14:paraId="4F944BB5" w14:textId="1ACCF2B8" w:rsidR="00714911" w:rsidRPr="00BA3300" w:rsidRDefault="00714911"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obrubníky chodníkové a záhonové sú vrátane betónového lôžka</w:t>
      </w:r>
    </w:p>
    <w:p w14:paraId="0E14F9C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uzatvorený systémový žľab oceniť kompletne so všetkými elementárnymi prvkami vrátane lôžka a spojovacieho náteru na boku žľabu</w:t>
      </w:r>
    </w:p>
    <w:p w14:paraId="55BFA60E" w14:textId="357BCE78"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pre protihlukové steny dodávku, montáž a ukotvenie stĺpikov, vyrovnávacie </w:t>
      </w:r>
      <w:r w:rsidR="0031059E" w:rsidRPr="00BA3300">
        <w:rPr>
          <w:rFonts w:ascii="Arial" w:hAnsi="Arial" w:cs="Arial"/>
        </w:rPr>
        <w:t>podklady</w:t>
      </w:r>
      <w:r w:rsidRPr="00BA3300">
        <w:rPr>
          <w:rFonts w:ascii="Arial" w:hAnsi="Arial" w:cs="Arial"/>
        </w:rPr>
        <w:t xml:space="preserve">, doplnky (napr. striešky a pod.) ako aj </w:t>
      </w:r>
      <w:proofErr w:type="spellStart"/>
      <w:r w:rsidRPr="00BA3300">
        <w:rPr>
          <w:rFonts w:ascii="Arial" w:hAnsi="Arial" w:cs="Arial"/>
        </w:rPr>
        <w:t>kompletačné</w:t>
      </w:r>
      <w:proofErr w:type="spellEnd"/>
      <w:r w:rsidRPr="00BA3300">
        <w:rPr>
          <w:rFonts w:ascii="Arial" w:hAnsi="Arial" w:cs="Arial"/>
        </w:rPr>
        <w:t xml:space="preserve"> prvky započítať do jednotkovej ceny podľa PD</w:t>
      </w:r>
    </w:p>
    <w:p w14:paraId="3452419A"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v položke zábradlie cestné je zahrnuté kompletné osadenie zábradlia vrátane zabetónovania pätiek, povrchovej úpravy</w:t>
      </w:r>
    </w:p>
    <w:p w14:paraId="52AB749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množstvo merných jednotiek vodorovného značenia krytu sa určuje v m2 striekanej alebo natieranej plochy bez medzier. V cenách musia byť započítané aj náklady na predznačenie.</w:t>
      </w:r>
    </w:p>
    <w:p w14:paraId="16A538FA" w14:textId="77777777" w:rsidR="009312B5" w:rsidRPr="00BA3300" w:rsidRDefault="009312B5" w:rsidP="00BA3300">
      <w:pPr>
        <w:suppressAutoHyphens/>
        <w:ind w:left="568"/>
        <w:jc w:val="both"/>
        <w:rPr>
          <w:rFonts w:ascii="Arial" w:hAnsi="Arial" w:cs="Arial"/>
          <w:sz w:val="10"/>
          <w:szCs w:val="10"/>
        </w:rPr>
      </w:pPr>
    </w:p>
    <w:p w14:paraId="5B877A0D"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f) Ostatné</w:t>
      </w:r>
    </w:p>
    <w:p w14:paraId="77623D8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do jednotkovej ceny položky v CPV 45.11.25 </w:t>
      </w:r>
      <w:proofErr w:type="spellStart"/>
      <w:r w:rsidRPr="00BA3300">
        <w:rPr>
          <w:rFonts w:ascii="Arial" w:hAnsi="Arial" w:cs="Arial"/>
        </w:rPr>
        <w:t>pol.č</w:t>
      </w:r>
      <w:proofErr w:type="spellEnd"/>
      <w:r w:rsidRPr="00BA3300">
        <w:rPr>
          <w:rFonts w:ascii="Arial" w:hAnsi="Arial" w:cs="Arial"/>
        </w:rPr>
        <w:t xml:space="preserve">. </w:t>
      </w:r>
      <w:r w:rsidRPr="00BA3300">
        <w:rPr>
          <w:rFonts w:ascii="Arial" w:hAnsi="Arial" w:cs="Arial"/>
          <w:i/>
        </w:rPr>
        <w:t>01060600 Premiestnenie  prehodením</w:t>
      </w:r>
      <w:r w:rsidRPr="00BA3300">
        <w:rPr>
          <w:rFonts w:ascii="Arial" w:hAnsi="Arial" w:cs="Arial"/>
        </w:rPr>
        <w:t xml:space="preserve"> započítať ošetrenie ornice na skládke v zmysle PD</w:t>
      </w:r>
    </w:p>
    <w:p w14:paraId="0EDE7693"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v príprave staveniska, v rámci likvidácie porastov (dreviny rastúce v lese a mimo lesa) do jednotkových cien zahrnúť </w:t>
      </w:r>
      <w:proofErr w:type="spellStart"/>
      <w:r w:rsidRPr="00BA3300">
        <w:rPr>
          <w:rFonts w:ascii="Arial" w:hAnsi="Arial" w:cs="Arial"/>
        </w:rPr>
        <w:t>štiepkovanie</w:t>
      </w:r>
      <w:proofErr w:type="spellEnd"/>
      <w:r w:rsidRPr="00BA3300">
        <w:rPr>
          <w:rFonts w:ascii="Arial" w:hAnsi="Arial" w:cs="Arial"/>
        </w:rPr>
        <w:t xml:space="preserve"> kríkov, konárov a koreňov</w:t>
      </w:r>
    </w:p>
    <w:p w14:paraId="0777B0D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izolačné práce, klampiarske práce a pod. činnosti, započítať kompletné doplnky pre všetky systémy (napr. prvky mechanického kotvenia, kliny, uchytenie, atď.)</w:t>
      </w:r>
    </w:p>
    <w:p w14:paraId="4B7D0F8C" w14:textId="77777777" w:rsidR="009312B5" w:rsidRPr="00BA3300" w:rsidRDefault="009312B5" w:rsidP="00BA3300">
      <w:pPr>
        <w:widowControl w:val="0"/>
        <w:numPr>
          <w:ilvl w:val="0"/>
          <w:numId w:val="7"/>
        </w:numPr>
        <w:ind w:left="584" w:hanging="357"/>
        <w:jc w:val="both"/>
        <w:rPr>
          <w:rFonts w:ascii="Arial" w:hAnsi="Arial" w:cs="Arial"/>
        </w:rPr>
      </w:pPr>
      <w:r w:rsidRPr="00BA3300">
        <w:rPr>
          <w:rFonts w:ascii="Arial" w:hAnsi="Arial" w:cs="Arial"/>
        </w:rPr>
        <w:t>výmera zriadenia izolačného náteru je uvažovaná ako zriadenie kompletného povlaku (</w:t>
      </w:r>
      <w:proofErr w:type="spellStart"/>
      <w:r w:rsidRPr="00BA3300">
        <w:rPr>
          <w:rFonts w:ascii="Arial" w:hAnsi="Arial" w:cs="Arial"/>
        </w:rPr>
        <w:t>t.j</w:t>
      </w:r>
      <w:proofErr w:type="spellEnd"/>
      <w:r w:rsidRPr="00BA3300">
        <w:rPr>
          <w:rFonts w:ascii="Arial" w:hAnsi="Arial" w:cs="Arial"/>
        </w:rPr>
        <w:t>. 3-násobný náter je vykázaný 1-násobnou plochou)</w:t>
      </w:r>
    </w:p>
    <w:p w14:paraId="17CA40E2" w14:textId="28E73FCE"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 xml:space="preserve">pri rekultivačných prácach sú práce ako ošetrovanie a ochrana drevín i stromov vykázané </w:t>
      </w:r>
      <w:r w:rsidR="00714911" w:rsidRPr="00BA3300">
        <w:rPr>
          <w:rFonts w:ascii="Arial" w:hAnsi="Arial" w:cs="Arial"/>
        </w:rPr>
        <w:t xml:space="preserve">ako </w:t>
      </w:r>
      <w:r w:rsidRPr="00BA3300">
        <w:rPr>
          <w:rFonts w:ascii="Arial" w:hAnsi="Arial" w:cs="Arial"/>
        </w:rPr>
        <w:t>aplikáci</w:t>
      </w:r>
      <w:r w:rsidR="00714911" w:rsidRPr="00BA3300">
        <w:rPr>
          <w:rFonts w:ascii="Arial" w:hAnsi="Arial" w:cs="Arial"/>
        </w:rPr>
        <w:t>a</w:t>
      </w:r>
      <w:r w:rsidRPr="00BA3300">
        <w:rPr>
          <w:rFonts w:ascii="Arial" w:hAnsi="Arial" w:cs="Arial"/>
        </w:rPr>
        <w:t xml:space="preserve"> viacnásobných prác </w:t>
      </w:r>
    </w:p>
    <w:p w14:paraId="4527DB78"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zásyp jám po pňoch vyrúbaných stromov</w:t>
      </w:r>
    </w:p>
    <w:p w14:paraId="251B5B5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potrebné lešenia</w:t>
      </w:r>
    </w:p>
    <w:p w14:paraId="258CF7A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ceny debnení započítať podpery</w:t>
      </w:r>
    </w:p>
    <w:p w14:paraId="2C054E42" w14:textId="77777777" w:rsidR="009312B5" w:rsidRPr="00BA3300" w:rsidRDefault="009312B5" w:rsidP="00BA3300">
      <w:pPr>
        <w:widowControl w:val="0"/>
        <w:numPr>
          <w:ilvl w:val="0"/>
          <w:numId w:val="7"/>
        </w:numPr>
        <w:tabs>
          <w:tab w:val="left" w:pos="0"/>
          <w:tab w:val="left" w:pos="7461"/>
        </w:tabs>
        <w:jc w:val="both"/>
        <w:rPr>
          <w:rFonts w:ascii="Arial" w:hAnsi="Arial" w:cs="Arial"/>
        </w:rPr>
      </w:pPr>
      <w:r w:rsidRPr="00BA3300">
        <w:rPr>
          <w:rFonts w:ascii="Arial" w:hAnsi="Arial" w:cs="Arial"/>
        </w:rPr>
        <w:t>do ceny zemných klincov je potrebné zahrnúť aj hlavu klincov (</w:t>
      </w:r>
      <w:proofErr w:type="spellStart"/>
      <w:r w:rsidRPr="00BA3300">
        <w:rPr>
          <w:rFonts w:ascii="Arial" w:hAnsi="Arial" w:cs="Arial"/>
        </w:rPr>
        <w:t>roznášacia</w:t>
      </w:r>
      <w:proofErr w:type="spellEnd"/>
      <w:r w:rsidRPr="00BA3300">
        <w:rPr>
          <w:rFonts w:ascii="Arial" w:hAnsi="Arial" w:cs="Arial"/>
        </w:rPr>
        <w:t xml:space="preserve"> doska s maticou)</w:t>
      </w:r>
    </w:p>
    <w:p w14:paraId="7C742AAB"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0F95D417" w14:textId="77777777"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súčasťou oceľových prvkov, ak nie je uvedené inak, je aj ich povrchová úprava špecifikovaná v projektovej dokumentácii</w:t>
      </w:r>
    </w:p>
    <w:p w14:paraId="01F6347A" w14:textId="77777777" w:rsidR="009312B5" w:rsidRPr="00BA3300" w:rsidRDefault="009312B5" w:rsidP="00BA3300">
      <w:pPr>
        <w:suppressAutoHyphens/>
        <w:ind w:left="284"/>
        <w:rPr>
          <w:rFonts w:ascii="Arial" w:hAnsi="Arial" w:cs="Arial"/>
          <w:b/>
          <w:sz w:val="28"/>
          <w:szCs w:val="28"/>
        </w:rPr>
      </w:pPr>
    </w:p>
    <w:p w14:paraId="7B8E088E" w14:textId="77777777" w:rsidR="009312B5" w:rsidRPr="00BA3300" w:rsidRDefault="009312B5" w:rsidP="00BA3300">
      <w:pPr>
        <w:pStyle w:val="para1"/>
        <w:tabs>
          <w:tab w:val="clear" w:pos="425"/>
          <w:tab w:val="clear" w:pos="851"/>
          <w:tab w:val="left" w:pos="0"/>
        </w:tabs>
        <w:spacing w:before="0" w:line="240" w:lineRule="auto"/>
        <w:ind w:left="0" w:firstLine="0"/>
        <w:rPr>
          <w:rFonts w:cs="Arial"/>
          <w:b/>
          <w:sz w:val="28"/>
          <w:szCs w:val="28"/>
        </w:rPr>
      </w:pPr>
      <w:r w:rsidRPr="00BA3300">
        <w:rPr>
          <w:rFonts w:cs="Arial"/>
          <w:b/>
          <w:sz w:val="28"/>
          <w:szCs w:val="28"/>
        </w:rPr>
        <w:t>Upozornenie:</w:t>
      </w:r>
    </w:p>
    <w:p w14:paraId="12EB174A" w14:textId="3E5F272E" w:rsidR="009312B5" w:rsidRPr="00BA3300" w:rsidRDefault="000E52BA"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lastRenderedPageBreak/>
        <w:t xml:space="preserve">Objednávateľ  </w:t>
      </w:r>
      <w:r w:rsidR="009312B5" w:rsidRPr="00BA3300">
        <w:rPr>
          <w:rFonts w:cs="Arial"/>
          <w:sz w:val="24"/>
          <w:szCs w:val="24"/>
        </w:rPr>
        <w:t>neakceptuje položky sekundárnej ochrany betónu</w:t>
      </w:r>
    </w:p>
    <w:p w14:paraId="171E883E" w14:textId="43520C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V súčasnosti platí v SR európska norma </w:t>
      </w:r>
      <w:hyperlink r:id="rId11" w:history="1">
        <w:r w:rsidRPr="00BA3300">
          <w:rPr>
            <w:rFonts w:cs="Arial"/>
            <w:sz w:val="24"/>
            <w:szCs w:val="24"/>
          </w:rPr>
          <w:t>STN EN 206+A</w:t>
        </w:r>
        <w:r w:rsidR="00600102" w:rsidRPr="00BA3300">
          <w:rPr>
            <w:rFonts w:cs="Arial"/>
            <w:sz w:val="24"/>
            <w:szCs w:val="24"/>
          </w:rPr>
          <w:t>2</w:t>
        </w:r>
        <w:r w:rsidRPr="00BA3300">
          <w:rPr>
            <w:rFonts w:cs="Arial"/>
            <w:sz w:val="24"/>
            <w:szCs w:val="24"/>
          </w:rPr>
          <w:t xml:space="preserve"> (73 2403)</w:t>
        </w:r>
      </w:hyperlink>
      <w:r w:rsidRPr="00BA3300">
        <w:rPr>
          <w:rFonts w:cs="Arial"/>
          <w:sz w:val="24"/>
          <w:szCs w:val="24"/>
        </w:rPr>
        <w:t xml:space="preserve"> Betón. Špecifikácia, vlastnosti, výroba a zhoda. Norma predpisuje </w:t>
      </w:r>
      <w:proofErr w:type="spellStart"/>
      <w:r w:rsidRPr="00BA3300">
        <w:rPr>
          <w:rFonts w:cs="Arial"/>
          <w:sz w:val="24"/>
          <w:szCs w:val="24"/>
        </w:rPr>
        <w:t>o.i</w:t>
      </w:r>
      <w:proofErr w:type="spellEnd"/>
      <w:r w:rsidRPr="00BA3300">
        <w:rPr>
          <w:rFonts w:cs="Arial"/>
          <w:sz w:val="24"/>
          <w:szCs w:val="24"/>
        </w:rPr>
        <w:t>. požiadavky na vlastnosti zabudovaného betónu i ich overovanie. Principiálne vyžaduje zabezpečenie primárnej ochrany betónu - vlastnou dobrou kvalitou betónu tak, aby tento odolával nepriaznivým vplyvom prostredia a sekundárna ochrana betónu nátermi nie je v norme popisovaná (povolená). V zmysle tejto normy sa špecifikujú vplyvy prostredia a v tomto prípade XD3 a XF4.  Betón v konštrukcii musí vyhovovať týmto normovým požiadavkám a ak týmto požiadavkám vyhovie, nie sú oprávnené pochybnosti o jeho odolnosti. V rámci spracovávania tejto európskej normy neboli vznesené zo Slovenska a tiež z Česka námietky v tomto smere napr., že betón je potrebné natierať a takto bola táto európska norma v oboch krajinách prijatá. V prípade, že betón v konštrukcii nedosahuje potrebné vlastnosti (XD3, XF4), nesmie sa príslušná konštrukcia prevziať. Následné opatrenie je vybúrať a opäť zhotoviť v príslušnej kvalite. Výnimočne je možné v tomto prípade povoliť sekundárnu ochranu, keď sa preukáže, že betón konštrukcie po sekundárnej ochrane celoplošne spĺňa kritéria odolnosti proti vplyvom prostredia (XD3, XF4) a čo je potrebné následne odskúšať. Táto sekundárna ochrana sa musí urobiť výlučne v réžii zhotoviteľa a nesmie byť zaplatená NDS, a.s.</w:t>
      </w:r>
      <w:r w:rsidR="00294AF7" w:rsidRPr="00BA3300">
        <w:rPr>
          <w:rFonts w:cs="Arial"/>
          <w:sz w:val="24"/>
          <w:szCs w:val="24"/>
        </w:rPr>
        <w:t>.</w:t>
      </w:r>
    </w:p>
    <w:p w14:paraId="095D7EF4" w14:textId="77777777" w:rsidR="009312B5" w:rsidRPr="00BA3300"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32"/>
    <w:p w14:paraId="7398F517" w14:textId="77777777" w:rsidR="00B76479" w:rsidRPr="00BA3300" w:rsidRDefault="00B76479" w:rsidP="009312B5">
      <w:pPr>
        <w:pStyle w:val="Textkomentra"/>
        <w:jc w:val="both"/>
        <w:rPr>
          <w:rFonts w:ascii="Arial" w:hAnsi="Arial" w:cs="Arial"/>
        </w:rPr>
      </w:pPr>
    </w:p>
    <w:sectPr w:rsidR="00B76479" w:rsidRPr="00BA3300" w:rsidSect="00BA3300">
      <w:headerReference w:type="even" r:id="rId12"/>
      <w:headerReference w:type="default" r:id="rId13"/>
      <w:footerReference w:type="even" r:id="rId14"/>
      <w:footerReference w:type="default" r:id="rId15"/>
      <w:headerReference w:type="first" r:id="rId16"/>
      <w:footerReference w:type="first" r:id="rId17"/>
      <w:pgSz w:w="11909" w:h="16834" w:code="9"/>
      <w:pgMar w:top="1417" w:right="1136" w:bottom="1417" w:left="1417" w:header="426" w:footer="53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AF378" w14:textId="77777777" w:rsidR="003E7ED7" w:rsidRDefault="003E7ED7">
      <w:r>
        <w:separator/>
      </w:r>
    </w:p>
  </w:endnote>
  <w:endnote w:type="continuationSeparator" w:id="0">
    <w:p w14:paraId="18800495" w14:textId="77777777" w:rsidR="003E7ED7" w:rsidRDefault="003E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A767" w14:textId="77777777" w:rsidR="00526E4F" w:rsidRDefault="00526E4F">
    <w:pPr>
      <w:pStyle w:val="Pta"/>
      <w:jc w:val="right"/>
      <w:rPr>
        <w:rStyle w:val="slostrany"/>
        <w:rFonts w:ascii="Arial" w:hAnsi="Arial"/>
        <w:sz w:val="20"/>
      </w:rPr>
    </w:pPr>
  </w:p>
  <w:p w14:paraId="6719C700" w14:textId="77777777" w:rsidR="00526E4F" w:rsidRDefault="00526E4F"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526E4F" w:rsidRPr="00FA618C" w:rsidRDefault="00526E4F"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526E4F" w:rsidRDefault="00526E4F">
    <w:pPr>
      <w:pStyle w:val="Pta"/>
      <w:pBdr>
        <w:top w:val="single" w:sz="6" w:space="1" w:color="auto"/>
      </w:pBdr>
      <w:tabs>
        <w:tab w:val="clear" w:pos="4536"/>
        <w:tab w:val="clear" w:pos="9072"/>
        <w:tab w:val="center" w:pos="4650"/>
        <w:tab w:val="right" w:pos="9356"/>
      </w:tabs>
      <w:rPr>
        <w:sz w:val="20"/>
      </w:rPr>
    </w:pPr>
    <w:r>
      <w:rPr>
        <w:rStyle w:val="slostrany"/>
        <w:rFonts w:ascii="Arial" w:hAnsi="Arial"/>
        <w:sz w:val="22"/>
      </w:rPr>
      <w:tab/>
    </w:r>
  </w:p>
  <w:p w14:paraId="0D69D5FA" w14:textId="77777777" w:rsidR="00526E4F" w:rsidRDefault="00526E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9FCD7" w14:textId="75D4E7AC" w:rsidR="00526E4F" w:rsidRDefault="00526E4F" w:rsidP="00CB20ED">
    <w:pPr>
      <w:pStyle w:val="Pta"/>
      <w:pBdr>
        <w:top w:val="single" w:sz="4" w:space="1" w:color="auto"/>
      </w:pBdr>
      <w:tabs>
        <w:tab w:val="right" w:pos="9356"/>
      </w:tabs>
      <w:ind w:right="-58"/>
      <w:rPr>
        <w:rStyle w:val="slostrany"/>
        <w:b/>
        <w:sz w:val="18"/>
      </w:rPr>
    </w:pPr>
    <w:r w:rsidRPr="000B636D">
      <w:rPr>
        <w:rStyle w:val="slostrany"/>
        <w:sz w:val="18"/>
      </w:rPr>
      <w:t>Z</w:t>
    </w:r>
    <w:r>
      <w:rPr>
        <w:rStyle w:val="slostrany"/>
        <w:sz w:val="18"/>
      </w:rPr>
      <w:t>väzok 4</w:t>
    </w:r>
    <w:r>
      <w:rPr>
        <w:rStyle w:val="slostrany"/>
        <w:sz w:val="18"/>
      </w:rPr>
      <w:tab/>
    </w:r>
    <w:r>
      <w:rPr>
        <w:rStyle w:val="slostrany"/>
        <w:sz w:val="18"/>
      </w:rPr>
      <w:tab/>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sidR="00E64155">
      <w:rPr>
        <w:rStyle w:val="slostrany"/>
        <w:noProof/>
        <w:sz w:val="18"/>
      </w:rPr>
      <w:t>16</w:t>
    </w:r>
    <w:r>
      <w:rPr>
        <w:rStyle w:val="slostrany"/>
        <w:b/>
        <w:sz w:val="18"/>
      </w:rPr>
      <w:fldChar w:fldCharType="end"/>
    </w:r>
  </w:p>
  <w:p w14:paraId="788E039A" w14:textId="28D386AA" w:rsidR="00526E4F" w:rsidRPr="00BA3300" w:rsidRDefault="00526E4F" w:rsidP="00CB20ED">
    <w:pPr>
      <w:spacing w:after="200" w:line="276" w:lineRule="auto"/>
      <w:ind w:right="260"/>
      <w:contextualSpacing/>
      <w:rPr>
        <w:rFonts w:ascii="Arial" w:eastAsia="Calibri" w:hAnsi="Arial"/>
        <w:sz w:val="16"/>
        <w:szCs w:val="16"/>
        <w:lang w:eastAsia="en-US"/>
      </w:rPr>
    </w:pPr>
    <w:r>
      <w:rPr>
        <w:rStyle w:val="slostrany"/>
        <w:sz w:val="18"/>
      </w:rPr>
      <w:t>Časť 4.1 Preambula</w:t>
    </w:r>
    <w:r w:rsidRPr="00FA618C">
      <w:rPr>
        <w:rStyle w:val="slostrany"/>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3F38" w14:textId="77777777" w:rsidR="00593234" w:rsidRDefault="005932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FF129" w14:textId="77777777" w:rsidR="003E7ED7" w:rsidRDefault="003E7ED7">
      <w:r>
        <w:separator/>
      </w:r>
    </w:p>
  </w:footnote>
  <w:footnote w:type="continuationSeparator" w:id="0">
    <w:p w14:paraId="5FA26A58" w14:textId="77777777" w:rsidR="003E7ED7" w:rsidRDefault="003E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CF3" w14:textId="77777777" w:rsidR="00526E4F" w:rsidRDefault="00526E4F"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526E4F" w:rsidRDefault="00526E4F" w:rsidP="00F97D04">
    <w:pPr>
      <w:pStyle w:val="Hlavika"/>
      <w:tabs>
        <w:tab w:val="clear" w:pos="9072"/>
        <w:tab w:val="right" w:pos="9639"/>
      </w:tabs>
      <w:rPr>
        <w:rFonts w:ascii="Arial" w:hAnsi="Arial" w:cs="Arial"/>
        <w:sz w:val="22"/>
        <w:szCs w:val="16"/>
      </w:rPr>
    </w:pPr>
    <w:r>
      <w:rPr>
        <w:rFonts w:ascii="Arial" w:hAnsi="Arial" w:cs="Arial"/>
        <w:sz w:val="18"/>
      </w:rPr>
      <w:t>Zadávanie nadlimitnej zákazky – Práce „červený FIDIC“</w:t>
    </w:r>
    <w:r>
      <w:rPr>
        <w:rFonts w:ascii="Arial" w:hAnsi="Arial" w:cs="Arial"/>
        <w:sz w:val="18"/>
      </w:rPr>
      <w:tab/>
    </w:r>
    <w:r>
      <w:rPr>
        <w:rFonts w:ascii="Arial" w:hAnsi="Arial"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1AAC" w14:textId="661709D2" w:rsidR="00526E4F" w:rsidRPr="00BA3300" w:rsidRDefault="00526E4F" w:rsidP="00794AA3">
    <w:pPr>
      <w:keepNext/>
      <w:autoSpaceDE w:val="0"/>
      <w:autoSpaceDN w:val="0"/>
      <w:adjustRightInd w:val="0"/>
      <w:contextualSpacing/>
      <w:jc w:val="both"/>
      <w:outlineLvl w:val="6"/>
      <w:rPr>
        <w:rFonts w:ascii="Arial" w:hAnsi="Arial" w:cs="Arial"/>
        <w:sz w:val="16"/>
        <w:szCs w:val="16"/>
        <w:lang w:eastAsia="cs-CZ"/>
      </w:rPr>
    </w:pPr>
    <w:bookmarkStart w:id="44" w:name="_Hlk174628287"/>
    <w:bookmarkStart w:id="45" w:name="_Hlk174628737"/>
    <w:bookmarkStart w:id="46" w:name="_Hlk174628738"/>
    <w:bookmarkStart w:id="47" w:name="_Hlk174628739"/>
    <w:bookmarkStart w:id="48" w:name="_Hlk174628740"/>
    <w:bookmarkStart w:id="49" w:name="_Hlk174628751"/>
    <w:bookmarkStart w:id="50" w:name="_Hlk174628752"/>
    <w:bookmarkStart w:id="51" w:name="_Hlk174628753"/>
    <w:bookmarkStart w:id="52" w:name="_Hlk174628754"/>
    <w:bookmarkStart w:id="53" w:name="_Hlk174628755"/>
    <w:bookmarkStart w:id="54" w:name="_Hlk174628756"/>
    <w:r w:rsidRPr="00BA3300">
      <w:rPr>
        <w:rFonts w:ascii="Arial" w:hAnsi="Arial" w:cs="Arial"/>
        <w:sz w:val="16"/>
        <w:szCs w:val="16"/>
        <w:lang w:eastAsia="cs-CZ"/>
      </w:rPr>
      <w:t>Súťažné podklady: Diaľnica D3 Žilina</w:t>
    </w:r>
    <w:r>
      <w:rPr>
        <w:rFonts w:ascii="Arial" w:hAnsi="Arial" w:cs="Arial"/>
        <w:sz w:val="16"/>
        <w:szCs w:val="16"/>
        <w:lang w:eastAsia="cs-CZ"/>
      </w:rPr>
      <w:t>,</w:t>
    </w:r>
    <w:r w:rsidRPr="00BA3300">
      <w:rPr>
        <w:rFonts w:ascii="Arial" w:hAnsi="Arial" w:cs="Arial"/>
        <w:sz w:val="16"/>
        <w:szCs w:val="16"/>
        <w:lang w:eastAsia="cs-CZ"/>
      </w:rPr>
      <w:t xml:space="preserve"> Brodno – Kysucké Nové Mesto</w:t>
    </w:r>
    <w:r w:rsidRPr="00BA3300">
      <w:rPr>
        <w:rFonts w:ascii="Arial" w:hAnsi="Arial" w:cs="Arial"/>
        <w:sz w:val="16"/>
        <w:szCs w:val="16"/>
        <w:lang w:eastAsia="cs-CZ"/>
      </w:rPr>
      <w:tab/>
    </w:r>
    <w:r w:rsidRPr="00BA3300">
      <w:rPr>
        <w:rFonts w:ascii="Arial" w:hAnsi="Arial" w:cs="Arial"/>
        <w:sz w:val="16"/>
        <w:szCs w:val="16"/>
        <w:lang w:eastAsia="cs-CZ"/>
      </w:rPr>
      <w:tab/>
      <w:t xml:space="preserve"> </w:t>
    </w:r>
    <w:r w:rsidRPr="00BA3300">
      <w:rPr>
        <w:rFonts w:ascii="Arial" w:hAnsi="Arial" w:cs="Arial"/>
        <w:sz w:val="16"/>
        <w:szCs w:val="16"/>
        <w:lang w:eastAsia="cs-CZ"/>
      </w:rPr>
      <w:tab/>
      <w:t xml:space="preserve">       Národná diaľničná spoločnosť, a.s.</w:t>
    </w:r>
  </w:p>
  <w:p w14:paraId="12D82D87" w14:textId="0F41096D" w:rsidR="00526E4F" w:rsidRPr="00794AA3" w:rsidRDefault="00526E4F" w:rsidP="00794AA3">
    <w:pPr>
      <w:contextualSpacing/>
      <w:rPr>
        <w:rFonts w:ascii="Arial" w:eastAsia="Calibri" w:hAnsi="Arial" w:cs="Arial"/>
        <w:color w:val="C0504D"/>
        <w:sz w:val="16"/>
        <w:szCs w:val="16"/>
        <w:lang w:eastAsia="en-US"/>
      </w:rPr>
    </w:pPr>
    <w:r w:rsidRPr="00BA3300">
      <w:rPr>
        <w:rFonts w:ascii="Arial" w:eastAsia="Calibri" w:hAnsi="Arial" w:cs="Arial"/>
        <w:sz w:val="16"/>
        <w:szCs w:val="16"/>
        <w:lang w:eastAsia="en-US"/>
      </w:rPr>
      <w:t>Zadávanie nadlimitnej zákazky – Práce „FIDIC - červená kniha“</w:t>
    </w:r>
    <w:r w:rsidRPr="00BA3300">
      <w:rPr>
        <w:rFonts w:ascii="Arial" w:eastAsia="Calibri" w:hAnsi="Arial" w:cs="Arial"/>
        <w:sz w:val="16"/>
        <w:szCs w:val="16"/>
        <w:lang w:eastAsia="en-US"/>
      </w:rPr>
      <w:tab/>
      <w:t xml:space="preserve">    </w:t>
    </w:r>
    <w:r w:rsidRPr="00BA3300">
      <w:rPr>
        <w:rFonts w:ascii="Arial" w:eastAsia="Calibri" w:hAnsi="Arial" w:cs="Arial"/>
        <w:sz w:val="16"/>
        <w:szCs w:val="16"/>
        <w:lang w:eastAsia="en-US"/>
      </w:rPr>
      <w:tab/>
    </w:r>
    <w:r w:rsidRPr="00BA3300">
      <w:rPr>
        <w:rFonts w:ascii="Arial" w:eastAsia="Calibri" w:hAnsi="Arial" w:cs="Arial"/>
        <w:sz w:val="16"/>
        <w:szCs w:val="16"/>
        <w:lang w:eastAsia="en-US"/>
      </w:rPr>
      <w:tab/>
      <w:t xml:space="preserve"> Dúbravská cesta 14, 841 04 Bratislava</w:t>
    </w:r>
    <w:bookmarkEnd w:id="44"/>
    <w:bookmarkEnd w:id="45"/>
    <w:bookmarkEnd w:id="46"/>
    <w:bookmarkEnd w:id="47"/>
    <w:bookmarkEnd w:id="48"/>
    <w:bookmarkEnd w:id="49"/>
    <w:bookmarkEnd w:id="50"/>
    <w:bookmarkEnd w:id="51"/>
    <w:bookmarkEnd w:id="52"/>
    <w:bookmarkEnd w:id="53"/>
    <w:bookmarkEnd w:id="54"/>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5BA9" w14:textId="77777777" w:rsidR="00593234" w:rsidRDefault="0059323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A6608"/>
    <w:multiLevelType w:val="hybridMultilevel"/>
    <w:tmpl w:val="1340D1E4"/>
    <w:lvl w:ilvl="0" w:tplc="DF4C28DA">
      <w:start w:val="1"/>
      <w:numFmt w:val="decimal"/>
      <w:lvlText w:val="%1."/>
      <w:lvlJc w:val="left"/>
      <w:pPr>
        <w:ind w:left="720" w:hanging="360"/>
      </w:pPr>
      <w:rPr>
        <w:rFonts w:hint="default"/>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5BE4568"/>
    <w:multiLevelType w:val="multilevel"/>
    <w:tmpl w:val="4B625086"/>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color w:val="auto"/>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D166B0"/>
    <w:multiLevelType w:val="hybridMultilevel"/>
    <w:tmpl w:val="67DAA180"/>
    <w:lvl w:ilvl="0" w:tplc="07E4125E">
      <w:start w:val="17"/>
      <w:numFmt w:val="decimal"/>
      <w:lvlText w:val="%1."/>
      <w:lvlJc w:val="left"/>
      <w:pPr>
        <w:ind w:left="720" w:hanging="360"/>
      </w:pPr>
      <w:rPr>
        <w:rFonts w:hint="default"/>
        <w:b/>
        <w:bCs/>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4B61F5"/>
    <w:multiLevelType w:val="hybridMultilevel"/>
    <w:tmpl w:val="E00E23A6"/>
    <w:lvl w:ilvl="0" w:tplc="4C18C50E">
      <w:numFmt w:val="bullet"/>
      <w:lvlText w:val="-"/>
      <w:lvlJc w:val="left"/>
      <w:pPr>
        <w:tabs>
          <w:tab w:val="num" w:pos="585"/>
        </w:tabs>
        <w:ind w:left="585" w:hanging="360"/>
      </w:pPr>
      <w:rPr>
        <w:rFonts w:ascii="Times New Roman" w:eastAsia="Times New Roman" w:hAnsi="Times New Roman" w:cs="Times New Roman" w:hint="default"/>
      </w:rPr>
    </w:lvl>
    <w:lvl w:ilvl="1" w:tplc="A1609180">
      <w:start w:val="2"/>
      <w:numFmt w:val="bullet"/>
      <w:lvlText w:val="-"/>
      <w:lvlJc w:val="left"/>
      <w:pPr>
        <w:tabs>
          <w:tab w:val="num" w:pos="1440"/>
        </w:tabs>
        <w:ind w:left="1440" w:hanging="360"/>
      </w:pPr>
      <w:rPr>
        <w:rFonts w:ascii="Arial" w:eastAsia="Times New Roman" w:hAnsi="Arial" w:cs="Arial" w:hint="default"/>
      </w:rPr>
    </w:lvl>
    <w:lvl w:ilvl="2" w:tplc="041B000F">
      <w:start w:val="1"/>
      <w:numFmt w:val="decimal"/>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9" w15:restartNumberingAfterBreak="0">
    <w:nsid w:val="7A584440"/>
    <w:multiLevelType w:val="hybridMultilevel"/>
    <w:tmpl w:val="192AA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AE04857"/>
    <w:multiLevelType w:val="multilevel"/>
    <w:tmpl w:val="F8B272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
  </w:num>
  <w:num w:numId="4">
    <w:abstractNumId w:val="7"/>
  </w:num>
  <w:num w:numId="5">
    <w:abstractNumId w:val="8"/>
  </w:num>
  <w:num w:numId="6">
    <w:abstractNumId w:val="2"/>
  </w:num>
  <w:num w:numId="7">
    <w:abstractNumId w:val="5"/>
  </w:num>
  <w:num w:numId="8">
    <w:abstractNumId w:val="6"/>
  </w:num>
  <w:num w:numId="9">
    <w:abstractNumId w:val="0"/>
  </w:num>
  <w:num w:numId="10">
    <w:abstractNumId w:val="9"/>
  </w:num>
  <w:num w:numId="11">
    <w:abstractNumId w:val="4"/>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2049">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A8"/>
    <w:rsid w:val="00000987"/>
    <w:rsid w:val="00001D28"/>
    <w:rsid w:val="0000279F"/>
    <w:rsid w:val="000054EA"/>
    <w:rsid w:val="0000591C"/>
    <w:rsid w:val="0000713D"/>
    <w:rsid w:val="00010812"/>
    <w:rsid w:val="000111FA"/>
    <w:rsid w:val="00012271"/>
    <w:rsid w:val="00013C8F"/>
    <w:rsid w:val="00014952"/>
    <w:rsid w:val="00014993"/>
    <w:rsid w:val="00017893"/>
    <w:rsid w:val="0001795C"/>
    <w:rsid w:val="00020304"/>
    <w:rsid w:val="00022243"/>
    <w:rsid w:val="00022EE7"/>
    <w:rsid w:val="000267B4"/>
    <w:rsid w:val="0003164A"/>
    <w:rsid w:val="000349CD"/>
    <w:rsid w:val="00037FA5"/>
    <w:rsid w:val="00043D61"/>
    <w:rsid w:val="00045629"/>
    <w:rsid w:val="0004676E"/>
    <w:rsid w:val="00052C1A"/>
    <w:rsid w:val="000547E9"/>
    <w:rsid w:val="00054EF1"/>
    <w:rsid w:val="00057C3A"/>
    <w:rsid w:val="0006135B"/>
    <w:rsid w:val="00061A61"/>
    <w:rsid w:val="00061BE4"/>
    <w:rsid w:val="00063519"/>
    <w:rsid w:val="000646A1"/>
    <w:rsid w:val="0006650C"/>
    <w:rsid w:val="000670EE"/>
    <w:rsid w:val="00071E9E"/>
    <w:rsid w:val="0007380B"/>
    <w:rsid w:val="0007428F"/>
    <w:rsid w:val="00076A80"/>
    <w:rsid w:val="000772D1"/>
    <w:rsid w:val="000819F3"/>
    <w:rsid w:val="00084207"/>
    <w:rsid w:val="00085B7E"/>
    <w:rsid w:val="000878A3"/>
    <w:rsid w:val="00087E2C"/>
    <w:rsid w:val="00090CE0"/>
    <w:rsid w:val="00092B48"/>
    <w:rsid w:val="000932B9"/>
    <w:rsid w:val="00093540"/>
    <w:rsid w:val="000941B8"/>
    <w:rsid w:val="00094F79"/>
    <w:rsid w:val="00096CCF"/>
    <w:rsid w:val="00097121"/>
    <w:rsid w:val="000A3EE2"/>
    <w:rsid w:val="000A4227"/>
    <w:rsid w:val="000A71BC"/>
    <w:rsid w:val="000B052E"/>
    <w:rsid w:val="000B07C3"/>
    <w:rsid w:val="000B171D"/>
    <w:rsid w:val="000B51F3"/>
    <w:rsid w:val="000C1B22"/>
    <w:rsid w:val="000C3E0D"/>
    <w:rsid w:val="000C4130"/>
    <w:rsid w:val="000C56B9"/>
    <w:rsid w:val="000C5E5D"/>
    <w:rsid w:val="000C6264"/>
    <w:rsid w:val="000C64BF"/>
    <w:rsid w:val="000C7F19"/>
    <w:rsid w:val="000D0CF0"/>
    <w:rsid w:val="000D1149"/>
    <w:rsid w:val="000D1242"/>
    <w:rsid w:val="000D2257"/>
    <w:rsid w:val="000D232A"/>
    <w:rsid w:val="000D2776"/>
    <w:rsid w:val="000D3DA5"/>
    <w:rsid w:val="000D5283"/>
    <w:rsid w:val="000D7027"/>
    <w:rsid w:val="000E2E11"/>
    <w:rsid w:val="000E367A"/>
    <w:rsid w:val="000E52BA"/>
    <w:rsid w:val="000E7BB8"/>
    <w:rsid w:val="000E7D76"/>
    <w:rsid w:val="000F1BB9"/>
    <w:rsid w:val="000F2455"/>
    <w:rsid w:val="000F3478"/>
    <w:rsid w:val="000F3812"/>
    <w:rsid w:val="000F46D8"/>
    <w:rsid w:val="000F66D0"/>
    <w:rsid w:val="000F6F2C"/>
    <w:rsid w:val="00107EA3"/>
    <w:rsid w:val="0011021B"/>
    <w:rsid w:val="00110F06"/>
    <w:rsid w:val="001114AF"/>
    <w:rsid w:val="00112626"/>
    <w:rsid w:val="00112D3A"/>
    <w:rsid w:val="00114FB2"/>
    <w:rsid w:val="001155FB"/>
    <w:rsid w:val="00120405"/>
    <w:rsid w:val="001223C7"/>
    <w:rsid w:val="0012325D"/>
    <w:rsid w:val="00123480"/>
    <w:rsid w:val="00123BC9"/>
    <w:rsid w:val="00131C63"/>
    <w:rsid w:val="001324BB"/>
    <w:rsid w:val="00134BD0"/>
    <w:rsid w:val="001379BD"/>
    <w:rsid w:val="0014095E"/>
    <w:rsid w:val="00141C30"/>
    <w:rsid w:val="00141DE8"/>
    <w:rsid w:val="00144549"/>
    <w:rsid w:val="00144A52"/>
    <w:rsid w:val="00145C9B"/>
    <w:rsid w:val="00146AC4"/>
    <w:rsid w:val="0014765C"/>
    <w:rsid w:val="001533B4"/>
    <w:rsid w:val="0015727D"/>
    <w:rsid w:val="001572E8"/>
    <w:rsid w:val="0016170B"/>
    <w:rsid w:val="0016201E"/>
    <w:rsid w:val="001625C3"/>
    <w:rsid w:val="00164100"/>
    <w:rsid w:val="001648D6"/>
    <w:rsid w:val="001652DC"/>
    <w:rsid w:val="00172056"/>
    <w:rsid w:val="00174101"/>
    <w:rsid w:val="00175F28"/>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9CA"/>
    <w:rsid w:val="001B3AAE"/>
    <w:rsid w:val="001B5709"/>
    <w:rsid w:val="001C3341"/>
    <w:rsid w:val="001C3D24"/>
    <w:rsid w:val="001C5617"/>
    <w:rsid w:val="001C71D4"/>
    <w:rsid w:val="001D524E"/>
    <w:rsid w:val="001D589E"/>
    <w:rsid w:val="001D5909"/>
    <w:rsid w:val="001D7D02"/>
    <w:rsid w:val="001D7E2B"/>
    <w:rsid w:val="001E08B4"/>
    <w:rsid w:val="001E31D1"/>
    <w:rsid w:val="001E47F3"/>
    <w:rsid w:val="001E5811"/>
    <w:rsid w:val="001E5BB5"/>
    <w:rsid w:val="001E72FD"/>
    <w:rsid w:val="001E763C"/>
    <w:rsid w:val="001E7771"/>
    <w:rsid w:val="001F27D8"/>
    <w:rsid w:val="001F36F4"/>
    <w:rsid w:val="001F477B"/>
    <w:rsid w:val="001F55DB"/>
    <w:rsid w:val="002007B9"/>
    <w:rsid w:val="002014E0"/>
    <w:rsid w:val="00202D91"/>
    <w:rsid w:val="002037CA"/>
    <w:rsid w:val="00204849"/>
    <w:rsid w:val="002053E5"/>
    <w:rsid w:val="00206165"/>
    <w:rsid w:val="00206C2B"/>
    <w:rsid w:val="002072E4"/>
    <w:rsid w:val="00207C2F"/>
    <w:rsid w:val="00212B9B"/>
    <w:rsid w:val="00215562"/>
    <w:rsid w:val="00220B05"/>
    <w:rsid w:val="002212C8"/>
    <w:rsid w:val="00221E3C"/>
    <w:rsid w:val="002223BB"/>
    <w:rsid w:val="00222F1F"/>
    <w:rsid w:val="0022333A"/>
    <w:rsid w:val="002237BA"/>
    <w:rsid w:val="00223D72"/>
    <w:rsid w:val="002254E4"/>
    <w:rsid w:val="002319BC"/>
    <w:rsid w:val="00232CA7"/>
    <w:rsid w:val="00233547"/>
    <w:rsid w:val="00235E75"/>
    <w:rsid w:val="002400CF"/>
    <w:rsid w:val="00242EC5"/>
    <w:rsid w:val="00244F39"/>
    <w:rsid w:val="002519FC"/>
    <w:rsid w:val="00253A68"/>
    <w:rsid w:val="0025415C"/>
    <w:rsid w:val="0025564D"/>
    <w:rsid w:val="00256A20"/>
    <w:rsid w:val="002621CF"/>
    <w:rsid w:val="00266363"/>
    <w:rsid w:val="00267A65"/>
    <w:rsid w:val="00267DC2"/>
    <w:rsid w:val="002717A4"/>
    <w:rsid w:val="002722C1"/>
    <w:rsid w:val="00273F8A"/>
    <w:rsid w:val="002757F3"/>
    <w:rsid w:val="00277366"/>
    <w:rsid w:val="0027761C"/>
    <w:rsid w:val="00282BB9"/>
    <w:rsid w:val="00290968"/>
    <w:rsid w:val="00292D04"/>
    <w:rsid w:val="002930F6"/>
    <w:rsid w:val="00294AF7"/>
    <w:rsid w:val="00295BD5"/>
    <w:rsid w:val="002A2FC8"/>
    <w:rsid w:val="002A694E"/>
    <w:rsid w:val="002B1376"/>
    <w:rsid w:val="002B48D9"/>
    <w:rsid w:val="002B4D07"/>
    <w:rsid w:val="002B58DB"/>
    <w:rsid w:val="002B6FE1"/>
    <w:rsid w:val="002B7CD0"/>
    <w:rsid w:val="002C1278"/>
    <w:rsid w:val="002C1E57"/>
    <w:rsid w:val="002C2B40"/>
    <w:rsid w:val="002C4AA8"/>
    <w:rsid w:val="002C6D7E"/>
    <w:rsid w:val="002C6F45"/>
    <w:rsid w:val="002D07B8"/>
    <w:rsid w:val="002D3BFF"/>
    <w:rsid w:val="002D721B"/>
    <w:rsid w:val="002E3DAC"/>
    <w:rsid w:val="002E4D19"/>
    <w:rsid w:val="002F0E60"/>
    <w:rsid w:val="002F1274"/>
    <w:rsid w:val="002F1B5B"/>
    <w:rsid w:val="002F3AC9"/>
    <w:rsid w:val="002F3C82"/>
    <w:rsid w:val="002F6C1F"/>
    <w:rsid w:val="00301B9B"/>
    <w:rsid w:val="0030241F"/>
    <w:rsid w:val="00304A45"/>
    <w:rsid w:val="003058B8"/>
    <w:rsid w:val="003065D3"/>
    <w:rsid w:val="0031059E"/>
    <w:rsid w:val="003105E5"/>
    <w:rsid w:val="00310E17"/>
    <w:rsid w:val="00311D21"/>
    <w:rsid w:val="0031325F"/>
    <w:rsid w:val="00315A96"/>
    <w:rsid w:val="00316009"/>
    <w:rsid w:val="0031731E"/>
    <w:rsid w:val="00317B8B"/>
    <w:rsid w:val="00321792"/>
    <w:rsid w:val="00323C82"/>
    <w:rsid w:val="00324680"/>
    <w:rsid w:val="0032482D"/>
    <w:rsid w:val="00324D96"/>
    <w:rsid w:val="0032640E"/>
    <w:rsid w:val="00326665"/>
    <w:rsid w:val="003271DD"/>
    <w:rsid w:val="00334ACE"/>
    <w:rsid w:val="003372A5"/>
    <w:rsid w:val="00341FA8"/>
    <w:rsid w:val="003423A9"/>
    <w:rsid w:val="00344BE5"/>
    <w:rsid w:val="00350218"/>
    <w:rsid w:val="003513B1"/>
    <w:rsid w:val="003517B8"/>
    <w:rsid w:val="00351B30"/>
    <w:rsid w:val="0035715A"/>
    <w:rsid w:val="003579D0"/>
    <w:rsid w:val="00360A11"/>
    <w:rsid w:val="00361B8C"/>
    <w:rsid w:val="003642B6"/>
    <w:rsid w:val="003731E8"/>
    <w:rsid w:val="0037369C"/>
    <w:rsid w:val="00373733"/>
    <w:rsid w:val="0037546D"/>
    <w:rsid w:val="003760CE"/>
    <w:rsid w:val="0038153B"/>
    <w:rsid w:val="0038220B"/>
    <w:rsid w:val="00382D49"/>
    <w:rsid w:val="00382EF8"/>
    <w:rsid w:val="00390012"/>
    <w:rsid w:val="00390179"/>
    <w:rsid w:val="00390BB4"/>
    <w:rsid w:val="00390DB6"/>
    <w:rsid w:val="00392EDC"/>
    <w:rsid w:val="003932D9"/>
    <w:rsid w:val="003A0619"/>
    <w:rsid w:val="003A0D6E"/>
    <w:rsid w:val="003A265B"/>
    <w:rsid w:val="003A6161"/>
    <w:rsid w:val="003A7F83"/>
    <w:rsid w:val="003B1EB6"/>
    <w:rsid w:val="003B4D60"/>
    <w:rsid w:val="003B5BF0"/>
    <w:rsid w:val="003B6BB9"/>
    <w:rsid w:val="003B6CA0"/>
    <w:rsid w:val="003B72A9"/>
    <w:rsid w:val="003B7361"/>
    <w:rsid w:val="003B7FBD"/>
    <w:rsid w:val="003C0D4C"/>
    <w:rsid w:val="003C2CDE"/>
    <w:rsid w:val="003C5675"/>
    <w:rsid w:val="003D21E7"/>
    <w:rsid w:val="003D373B"/>
    <w:rsid w:val="003D3B04"/>
    <w:rsid w:val="003D4EB6"/>
    <w:rsid w:val="003E27BB"/>
    <w:rsid w:val="003E4922"/>
    <w:rsid w:val="003E5DB6"/>
    <w:rsid w:val="003E60F9"/>
    <w:rsid w:val="003E65D0"/>
    <w:rsid w:val="003E7ED7"/>
    <w:rsid w:val="003F0E48"/>
    <w:rsid w:val="003F0E78"/>
    <w:rsid w:val="003F574F"/>
    <w:rsid w:val="004007FA"/>
    <w:rsid w:val="004014A4"/>
    <w:rsid w:val="004024BA"/>
    <w:rsid w:val="004027ED"/>
    <w:rsid w:val="00402CC0"/>
    <w:rsid w:val="004057B6"/>
    <w:rsid w:val="00406992"/>
    <w:rsid w:val="00411352"/>
    <w:rsid w:val="00413E66"/>
    <w:rsid w:val="004163B5"/>
    <w:rsid w:val="0041757E"/>
    <w:rsid w:val="00422431"/>
    <w:rsid w:val="00422969"/>
    <w:rsid w:val="0043156C"/>
    <w:rsid w:val="00431B25"/>
    <w:rsid w:val="00442A76"/>
    <w:rsid w:val="00442C86"/>
    <w:rsid w:val="0044674F"/>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526A"/>
    <w:rsid w:val="00487016"/>
    <w:rsid w:val="0048751D"/>
    <w:rsid w:val="00490226"/>
    <w:rsid w:val="00492828"/>
    <w:rsid w:val="004928F1"/>
    <w:rsid w:val="00495496"/>
    <w:rsid w:val="00495C11"/>
    <w:rsid w:val="004A0465"/>
    <w:rsid w:val="004A6947"/>
    <w:rsid w:val="004A7EBC"/>
    <w:rsid w:val="004B069A"/>
    <w:rsid w:val="004B2561"/>
    <w:rsid w:val="004B58A7"/>
    <w:rsid w:val="004C04A0"/>
    <w:rsid w:val="004C0734"/>
    <w:rsid w:val="004C2177"/>
    <w:rsid w:val="004C3744"/>
    <w:rsid w:val="004C53DA"/>
    <w:rsid w:val="004C6CAC"/>
    <w:rsid w:val="004D0782"/>
    <w:rsid w:val="004D10AD"/>
    <w:rsid w:val="004D1757"/>
    <w:rsid w:val="004D18EC"/>
    <w:rsid w:val="004D64D7"/>
    <w:rsid w:val="004D6687"/>
    <w:rsid w:val="004D77FE"/>
    <w:rsid w:val="004E4DB0"/>
    <w:rsid w:val="004E5758"/>
    <w:rsid w:val="004F208F"/>
    <w:rsid w:val="004F2D72"/>
    <w:rsid w:val="004F3845"/>
    <w:rsid w:val="004F57CC"/>
    <w:rsid w:val="004F5EE4"/>
    <w:rsid w:val="004F62B5"/>
    <w:rsid w:val="005005C8"/>
    <w:rsid w:val="0050094F"/>
    <w:rsid w:val="00500A5E"/>
    <w:rsid w:val="00503579"/>
    <w:rsid w:val="00503E80"/>
    <w:rsid w:val="00504586"/>
    <w:rsid w:val="0050488E"/>
    <w:rsid w:val="005053A6"/>
    <w:rsid w:val="0050604B"/>
    <w:rsid w:val="00506313"/>
    <w:rsid w:val="005065FF"/>
    <w:rsid w:val="0050763D"/>
    <w:rsid w:val="00510356"/>
    <w:rsid w:val="00510BAA"/>
    <w:rsid w:val="005159E9"/>
    <w:rsid w:val="005224AA"/>
    <w:rsid w:val="00522DFA"/>
    <w:rsid w:val="0052384C"/>
    <w:rsid w:val="0052395C"/>
    <w:rsid w:val="00524241"/>
    <w:rsid w:val="00526B8C"/>
    <w:rsid w:val="00526E4F"/>
    <w:rsid w:val="00531CFB"/>
    <w:rsid w:val="00532C51"/>
    <w:rsid w:val="0053415D"/>
    <w:rsid w:val="00534943"/>
    <w:rsid w:val="00534BC8"/>
    <w:rsid w:val="00535EFA"/>
    <w:rsid w:val="00535F17"/>
    <w:rsid w:val="00536144"/>
    <w:rsid w:val="00540125"/>
    <w:rsid w:val="00542C58"/>
    <w:rsid w:val="00543C76"/>
    <w:rsid w:val="00544FE6"/>
    <w:rsid w:val="005472B1"/>
    <w:rsid w:val="00554531"/>
    <w:rsid w:val="00557585"/>
    <w:rsid w:val="00560C5C"/>
    <w:rsid w:val="005623C2"/>
    <w:rsid w:val="005666F0"/>
    <w:rsid w:val="00570FD6"/>
    <w:rsid w:val="0057127F"/>
    <w:rsid w:val="00572CC1"/>
    <w:rsid w:val="00573A7C"/>
    <w:rsid w:val="005756EB"/>
    <w:rsid w:val="005762F1"/>
    <w:rsid w:val="00577875"/>
    <w:rsid w:val="0058068D"/>
    <w:rsid w:val="00580895"/>
    <w:rsid w:val="00580F51"/>
    <w:rsid w:val="005832ED"/>
    <w:rsid w:val="00584ED0"/>
    <w:rsid w:val="00586515"/>
    <w:rsid w:val="00586525"/>
    <w:rsid w:val="00586A21"/>
    <w:rsid w:val="00593234"/>
    <w:rsid w:val="00593355"/>
    <w:rsid w:val="005974AB"/>
    <w:rsid w:val="005A0F8F"/>
    <w:rsid w:val="005A427B"/>
    <w:rsid w:val="005B24C1"/>
    <w:rsid w:val="005B2DA2"/>
    <w:rsid w:val="005B446D"/>
    <w:rsid w:val="005C175B"/>
    <w:rsid w:val="005C42C3"/>
    <w:rsid w:val="005C7310"/>
    <w:rsid w:val="005D1D96"/>
    <w:rsid w:val="005D1FDD"/>
    <w:rsid w:val="005D6E8F"/>
    <w:rsid w:val="005E10A2"/>
    <w:rsid w:val="005E3B6F"/>
    <w:rsid w:val="005F064C"/>
    <w:rsid w:val="005F2A31"/>
    <w:rsid w:val="005F4D48"/>
    <w:rsid w:val="005F5A76"/>
    <w:rsid w:val="005F6F89"/>
    <w:rsid w:val="00600102"/>
    <w:rsid w:val="0060034C"/>
    <w:rsid w:val="0060376A"/>
    <w:rsid w:val="006057E3"/>
    <w:rsid w:val="00605B7A"/>
    <w:rsid w:val="00606CEB"/>
    <w:rsid w:val="00606E35"/>
    <w:rsid w:val="00610E9D"/>
    <w:rsid w:val="006142E3"/>
    <w:rsid w:val="00615B56"/>
    <w:rsid w:val="00617A11"/>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3B52"/>
    <w:rsid w:val="00654211"/>
    <w:rsid w:val="00654B50"/>
    <w:rsid w:val="006612AE"/>
    <w:rsid w:val="006619E4"/>
    <w:rsid w:val="00662430"/>
    <w:rsid w:val="006638E1"/>
    <w:rsid w:val="006639BA"/>
    <w:rsid w:val="00663A29"/>
    <w:rsid w:val="0066531D"/>
    <w:rsid w:val="0066698A"/>
    <w:rsid w:val="00667E17"/>
    <w:rsid w:val="00673274"/>
    <w:rsid w:val="00673982"/>
    <w:rsid w:val="00673F62"/>
    <w:rsid w:val="0067708C"/>
    <w:rsid w:val="006843B2"/>
    <w:rsid w:val="00685A79"/>
    <w:rsid w:val="0069215F"/>
    <w:rsid w:val="0069484F"/>
    <w:rsid w:val="00694B06"/>
    <w:rsid w:val="006976FD"/>
    <w:rsid w:val="006A1BEC"/>
    <w:rsid w:val="006A2A07"/>
    <w:rsid w:val="006A40F8"/>
    <w:rsid w:val="006A5DF4"/>
    <w:rsid w:val="006A7BE6"/>
    <w:rsid w:val="006B163A"/>
    <w:rsid w:val="006B3D3D"/>
    <w:rsid w:val="006B475D"/>
    <w:rsid w:val="006B4CE9"/>
    <w:rsid w:val="006B543E"/>
    <w:rsid w:val="006B61DE"/>
    <w:rsid w:val="006B68E7"/>
    <w:rsid w:val="006B7700"/>
    <w:rsid w:val="006C21A7"/>
    <w:rsid w:val="006C34EC"/>
    <w:rsid w:val="006C61AF"/>
    <w:rsid w:val="006C61E8"/>
    <w:rsid w:val="006D42C2"/>
    <w:rsid w:val="006D7B25"/>
    <w:rsid w:val="006D7B7D"/>
    <w:rsid w:val="006D7D7A"/>
    <w:rsid w:val="006E133D"/>
    <w:rsid w:val="006E227A"/>
    <w:rsid w:val="006E5BC1"/>
    <w:rsid w:val="006E5EE2"/>
    <w:rsid w:val="006E6353"/>
    <w:rsid w:val="006F0006"/>
    <w:rsid w:val="006F2F90"/>
    <w:rsid w:val="006F44BE"/>
    <w:rsid w:val="006F4D27"/>
    <w:rsid w:val="006F7BE7"/>
    <w:rsid w:val="006F7E37"/>
    <w:rsid w:val="00701C03"/>
    <w:rsid w:val="00705541"/>
    <w:rsid w:val="007058C0"/>
    <w:rsid w:val="00710E8F"/>
    <w:rsid w:val="00712C97"/>
    <w:rsid w:val="00713562"/>
    <w:rsid w:val="00713568"/>
    <w:rsid w:val="007148C0"/>
    <w:rsid w:val="00714911"/>
    <w:rsid w:val="007169DE"/>
    <w:rsid w:val="00720E8A"/>
    <w:rsid w:val="00721C78"/>
    <w:rsid w:val="00723544"/>
    <w:rsid w:val="00724B69"/>
    <w:rsid w:val="0072634F"/>
    <w:rsid w:val="0073003B"/>
    <w:rsid w:val="0073069E"/>
    <w:rsid w:val="00732B49"/>
    <w:rsid w:val="007337B1"/>
    <w:rsid w:val="0073398A"/>
    <w:rsid w:val="00733B41"/>
    <w:rsid w:val="007367B3"/>
    <w:rsid w:val="00744264"/>
    <w:rsid w:val="0074536E"/>
    <w:rsid w:val="00752C50"/>
    <w:rsid w:val="00754D5B"/>
    <w:rsid w:val="007601A0"/>
    <w:rsid w:val="007620D8"/>
    <w:rsid w:val="0076309C"/>
    <w:rsid w:val="0076736D"/>
    <w:rsid w:val="00770170"/>
    <w:rsid w:val="00770F6C"/>
    <w:rsid w:val="007722B9"/>
    <w:rsid w:val="0077230C"/>
    <w:rsid w:val="00772479"/>
    <w:rsid w:val="00772F64"/>
    <w:rsid w:val="00776DF8"/>
    <w:rsid w:val="00777BD5"/>
    <w:rsid w:val="0078028E"/>
    <w:rsid w:val="00781787"/>
    <w:rsid w:val="00781B50"/>
    <w:rsid w:val="00781C60"/>
    <w:rsid w:val="007834B8"/>
    <w:rsid w:val="00785734"/>
    <w:rsid w:val="00786827"/>
    <w:rsid w:val="00790E22"/>
    <w:rsid w:val="00790EB5"/>
    <w:rsid w:val="007914D2"/>
    <w:rsid w:val="00794AA3"/>
    <w:rsid w:val="00795D94"/>
    <w:rsid w:val="00796C3F"/>
    <w:rsid w:val="007A0BE5"/>
    <w:rsid w:val="007A2184"/>
    <w:rsid w:val="007A4069"/>
    <w:rsid w:val="007A4729"/>
    <w:rsid w:val="007B00E8"/>
    <w:rsid w:val="007B0AD0"/>
    <w:rsid w:val="007B1504"/>
    <w:rsid w:val="007B4C6E"/>
    <w:rsid w:val="007B5726"/>
    <w:rsid w:val="007B705D"/>
    <w:rsid w:val="007B741B"/>
    <w:rsid w:val="007B7499"/>
    <w:rsid w:val="007C12CE"/>
    <w:rsid w:val="007C3CD3"/>
    <w:rsid w:val="007D0907"/>
    <w:rsid w:val="007D4853"/>
    <w:rsid w:val="007D4FF5"/>
    <w:rsid w:val="007D7C21"/>
    <w:rsid w:val="007E2664"/>
    <w:rsid w:val="007E7F51"/>
    <w:rsid w:val="007F0913"/>
    <w:rsid w:val="007F2570"/>
    <w:rsid w:val="007F3B3F"/>
    <w:rsid w:val="007F5B40"/>
    <w:rsid w:val="007F78D0"/>
    <w:rsid w:val="008004F0"/>
    <w:rsid w:val="00802EA3"/>
    <w:rsid w:val="00803EB9"/>
    <w:rsid w:val="0080524A"/>
    <w:rsid w:val="00814CD1"/>
    <w:rsid w:val="00820E8F"/>
    <w:rsid w:val="00824C14"/>
    <w:rsid w:val="00824C1A"/>
    <w:rsid w:val="008308CC"/>
    <w:rsid w:val="008332A8"/>
    <w:rsid w:val="008340A1"/>
    <w:rsid w:val="00836558"/>
    <w:rsid w:val="008377FF"/>
    <w:rsid w:val="00840A58"/>
    <w:rsid w:val="00840D22"/>
    <w:rsid w:val="008410BA"/>
    <w:rsid w:val="00841912"/>
    <w:rsid w:val="00842ECE"/>
    <w:rsid w:val="00845AEA"/>
    <w:rsid w:val="008461AC"/>
    <w:rsid w:val="0084729A"/>
    <w:rsid w:val="00847B7D"/>
    <w:rsid w:val="00850F83"/>
    <w:rsid w:val="0085194D"/>
    <w:rsid w:val="00853075"/>
    <w:rsid w:val="008558AA"/>
    <w:rsid w:val="00860D36"/>
    <w:rsid w:val="0086226E"/>
    <w:rsid w:val="00862425"/>
    <w:rsid w:val="00862847"/>
    <w:rsid w:val="00862F38"/>
    <w:rsid w:val="0086661A"/>
    <w:rsid w:val="008667CF"/>
    <w:rsid w:val="00871591"/>
    <w:rsid w:val="0087292B"/>
    <w:rsid w:val="00881888"/>
    <w:rsid w:val="00883C90"/>
    <w:rsid w:val="00884323"/>
    <w:rsid w:val="0088451E"/>
    <w:rsid w:val="00884644"/>
    <w:rsid w:val="00884CD6"/>
    <w:rsid w:val="008855A9"/>
    <w:rsid w:val="00885F82"/>
    <w:rsid w:val="00886032"/>
    <w:rsid w:val="00891C4D"/>
    <w:rsid w:val="00894B45"/>
    <w:rsid w:val="00894E65"/>
    <w:rsid w:val="00894F46"/>
    <w:rsid w:val="008974A4"/>
    <w:rsid w:val="008A75B0"/>
    <w:rsid w:val="008B1B76"/>
    <w:rsid w:val="008B4CB1"/>
    <w:rsid w:val="008B655B"/>
    <w:rsid w:val="008B7301"/>
    <w:rsid w:val="008C1E26"/>
    <w:rsid w:val="008C1FBD"/>
    <w:rsid w:val="008C2A7A"/>
    <w:rsid w:val="008C3485"/>
    <w:rsid w:val="008C37F0"/>
    <w:rsid w:val="008C7799"/>
    <w:rsid w:val="008C7AB7"/>
    <w:rsid w:val="008D0E95"/>
    <w:rsid w:val="008D3A5B"/>
    <w:rsid w:val="008D459A"/>
    <w:rsid w:val="008D4C4B"/>
    <w:rsid w:val="008D584D"/>
    <w:rsid w:val="008D5A2C"/>
    <w:rsid w:val="008D5AE1"/>
    <w:rsid w:val="008D7E01"/>
    <w:rsid w:val="008E2636"/>
    <w:rsid w:val="008E26D2"/>
    <w:rsid w:val="008E27CD"/>
    <w:rsid w:val="008E2B2E"/>
    <w:rsid w:val="008E4ABD"/>
    <w:rsid w:val="008E5A5D"/>
    <w:rsid w:val="008F06A3"/>
    <w:rsid w:val="008F31EA"/>
    <w:rsid w:val="008F3740"/>
    <w:rsid w:val="008F6314"/>
    <w:rsid w:val="008F7581"/>
    <w:rsid w:val="00901147"/>
    <w:rsid w:val="00905704"/>
    <w:rsid w:val="00906A18"/>
    <w:rsid w:val="0091189F"/>
    <w:rsid w:val="00911E2C"/>
    <w:rsid w:val="00914E57"/>
    <w:rsid w:val="00915C50"/>
    <w:rsid w:val="00916CA0"/>
    <w:rsid w:val="009179D6"/>
    <w:rsid w:val="009218D5"/>
    <w:rsid w:val="009264B0"/>
    <w:rsid w:val="00930FB0"/>
    <w:rsid w:val="009312B5"/>
    <w:rsid w:val="00931307"/>
    <w:rsid w:val="009316EB"/>
    <w:rsid w:val="0093547E"/>
    <w:rsid w:val="00936237"/>
    <w:rsid w:val="009367F1"/>
    <w:rsid w:val="00937FA0"/>
    <w:rsid w:val="0094038D"/>
    <w:rsid w:val="0094200F"/>
    <w:rsid w:val="00942539"/>
    <w:rsid w:val="009433D1"/>
    <w:rsid w:val="009447D7"/>
    <w:rsid w:val="0094589D"/>
    <w:rsid w:val="00946C4E"/>
    <w:rsid w:val="009472A1"/>
    <w:rsid w:val="00953543"/>
    <w:rsid w:val="00953A04"/>
    <w:rsid w:val="00953B0A"/>
    <w:rsid w:val="00953F85"/>
    <w:rsid w:val="00954E7A"/>
    <w:rsid w:val="00955D63"/>
    <w:rsid w:val="009603FE"/>
    <w:rsid w:val="0096068D"/>
    <w:rsid w:val="00960799"/>
    <w:rsid w:val="00960809"/>
    <w:rsid w:val="009608A6"/>
    <w:rsid w:val="009614D1"/>
    <w:rsid w:val="0096199B"/>
    <w:rsid w:val="00963FC0"/>
    <w:rsid w:val="009651B9"/>
    <w:rsid w:val="0096535A"/>
    <w:rsid w:val="009669B8"/>
    <w:rsid w:val="00967101"/>
    <w:rsid w:val="0097074F"/>
    <w:rsid w:val="00972124"/>
    <w:rsid w:val="009762C3"/>
    <w:rsid w:val="009766E4"/>
    <w:rsid w:val="00976C67"/>
    <w:rsid w:val="00976F89"/>
    <w:rsid w:val="009813BD"/>
    <w:rsid w:val="00982B67"/>
    <w:rsid w:val="0098381A"/>
    <w:rsid w:val="00983D76"/>
    <w:rsid w:val="00987A0D"/>
    <w:rsid w:val="0099069E"/>
    <w:rsid w:val="00992DC8"/>
    <w:rsid w:val="009940A5"/>
    <w:rsid w:val="009970C3"/>
    <w:rsid w:val="009973A4"/>
    <w:rsid w:val="009A227B"/>
    <w:rsid w:val="009A4832"/>
    <w:rsid w:val="009A4F93"/>
    <w:rsid w:val="009A5709"/>
    <w:rsid w:val="009A5C3E"/>
    <w:rsid w:val="009B1C10"/>
    <w:rsid w:val="009B21E7"/>
    <w:rsid w:val="009B3D98"/>
    <w:rsid w:val="009B7ED6"/>
    <w:rsid w:val="009C06A8"/>
    <w:rsid w:val="009C3923"/>
    <w:rsid w:val="009C3C0E"/>
    <w:rsid w:val="009C3E72"/>
    <w:rsid w:val="009C3ED2"/>
    <w:rsid w:val="009C417A"/>
    <w:rsid w:val="009C435C"/>
    <w:rsid w:val="009C6788"/>
    <w:rsid w:val="009C6E72"/>
    <w:rsid w:val="009D0F6E"/>
    <w:rsid w:val="009D7EB4"/>
    <w:rsid w:val="009D7F7E"/>
    <w:rsid w:val="009E14D6"/>
    <w:rsid w:val="009E2A10"/>
    <w:rsid w:val="009E4672"/>
    <w:rsid w:val="009F12D7"/>
    <w:rsid w:val="009F1FD1"/>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2B8B"/>
    <w:rsid w:val="00A12D4F"/>
    <w:rsid w:val="00A14F58"/>
    <w:rsid w:val="00A20516"/>
    <w:rsid w:val="00A216D3"/>
    <w:rsid w:val="00A253EA"/>
    <w:rsid w:val="00A26C6D"/>
    <w:rsid w:val="00A31859"/>
    <w:rsid w:val="00A32F1B"/>
    <w:rsid w:val="00A33AE6"/>
    <w:rsid w:val="00A34EB7"/>
    <w:rsid w:val="00A35141"/>
    <w:rsid w:val="00A3682C"/>
    <w:rsid w:val="00A44ADA"/>
    <w:rsid w:val="00A457E6"/>
    <w:rsid w:val="00A45FE8"/>
    <w:rsid w:val="00A473A1"/>
    <w:rsid w:val="00A50F8F"/>
    <w:rsid w:val="00A5557C"/>
    <w:rsid w:val="00A55875"/>
    <w:rsid w:val="00A55A31"/>
    <w:rsid w:val="00A5684A"/>
    <w:rsid w:val="00A63513"/>
    <w:rsid w:val="00A63D3E"/>
    <w:rsid w:val="00A64AAF"/>
    <w:rsid w:val="00A65CFF"/>
    <w:rsid w:val="00A66849"/>
    <w:rsid w:val="00A669AB"/>
    <w:rsid w:val="00A67454"/>
    <w:rsid w:val="00A716D0"/>
    <w:rsid w:val="00A76FA5"/>
    <w:rsid w:val="00A770B2"/>
    <w:rsid w:val="00A7771F"/>
    <w:rsid w:val="00A84CF7"/>
    <w:rsid w:val="00A84F1C"/>
    <w:rsid w:val="00A8630C"/>
    <w:rsid w:val="00A92FAF"/>
    <w:rsid w:val="00A93E8F"/>
    <w:rsid w:val="00A95040"/>
    <w:rsid w:val="00A95583"/>
    <w:rsid w:val="00A96381"/>
    <w:rsid w:val="00A9699D"/>
    <w:rsid w:val="00A97DAA"/>
    <w:rsid w:val="00AA019B"/>
    <w:rsid w:val="00AA0707"/>
    <w:rsid w:val="00AA2ADE"/>
    <w:rsid w:val="00AA31B2"/>
    <w:rsid w:val="00AA6D32"/>
    <w:rsid w:val="00AA789A"/>
    <w:rsid w:val="00AB00FF"/>
    <w:rsid w:val="00AB1535"/>
    <w:rsid w:val="00AB251F"/>
    <w:rsid w:val="00AB637F"/>
    <w:rsid w:val="00AB7B76"/>
    <w:rsid w:val="00AC0963"/>
    <w:rsid w:val="00AC0CAC"/>
    <w:rsid w:val="00AC1F47"/>
    <w:rsid w:val="00AC2D5E"/>
    <w:rsid w:val="00AC6286"/>
    <w:rsid w:val="00AC67E9"/>
    <w:rsid w:val="00AD02E2"/>
    <w:rsid w:val="00AD19B3"/>
    <w:rsid w:val="00AD3BA6"/>
    <w:rsid w:val="00AD465A"/>
    <w:rsid w:val="00AD4707"/>
    <w:rsid w:val="00AD4F10"/>
    <w:rsid w:val="00AD7564"/>
    <w:rsid w:val="00AE2A0A"/>
    <w:rsid w:val="00AE36F0"/>
    <w:rsid w:val="00AE52C7"/>
    <w:rsid w:val="00AE5DD0"/>
    <w:rsid w:val="00AF0038"/>
    <w:rsid w:val="00AF0926"/>
    <w:rsid w:val="00AF09EB"/>
    <w:rsid w:val="00AF0A52"/>
    <w:rsid w:val="00AF0FBD"/>
    <w:rsid w:val="00AF1287"/>
    <w:rsid w:val="00AF2160"/>
    <w:rsid w:val="00AF3A42"/>
    <w:rsid w:val="00AF4014"/>
    <w:rsid w:val="00B02D4E"/>
    <w:rsid w:val="00B0643F"/>
    <w:rsid w:val="00B07E20"/>
    <w:rsid w:val="00B10314"/>
    <w:rsid w:val="00B11CA0"/>
    <w:rsid w:val="00B129ED"/>
    <w:rsid w:val="00B13040"/>
    <w:rsid w:val="00B151A7"/>
    <w:rsid w:val="00B16284"/>
    <w:rsid w:val="00B16B98"/>
    <w:rsid w:val="00B206CC"/>
    <w:rsid w:val="00B2087A"/>
    <w:rsid w:val="00B21AAB"/>
    <w:rsid w:val="00B23C46"/>
    <w:rsid w:val="00B250B9"/>
    <w:rsid w:val="00B27CFC"/>
    <w:rsid w:val="00B27E4E"/>
    <w:rsid w:val="00B309DB"/>
    <w:rsid w:val="00B318C1"/>
    <w:rsid w:val="00B326E9"/>
    <w:rsid w:val="00B335FE"/>
    <w:rsid w:val="00B3375F"/>
    <w:rsid w:val="00B33DD6"/>
    <w:rsid w:val="00B33F39"/>
    <w:rsid w:val="00B34EDD"/>
    <w:rsid w:val="00B40B85"/>
    <w:rsid w:val="00B41CC9"/>
    <w:rsid w:val="00B474D6"/>
    <w:rsid w:val="00B5256A"/>
    <w:rsid w:val="00B5266D"/>
    <w:rsid w:val="00B52945"/>
    <w:rsid w:val="00B52B67"/>
    <w:rsid w:val="00B5344E"/>
    <w:rsid w:val="00B55DC1"/>
    <w:rsid w:val="00B560AC"/>
    <w:rsid w:val="00B60A8B"/>
    <w:rsid w:val="00B60B56"/>
    <w:rsid w:val="00B61352"/>
    <w:rsid w:val="00B62225"/>
    <w:rsid w:val="00B63E52"/>
    <w:rsid w:val="00B67334"/>
    <w:rsid w:val="00B67C2F"/>
    <w:rsid w:val="00B719DE"/>
    <w:rsid w:val="00B7261F"/>
    <w:rsid w:val="00B72951"/>
    <w:rsid w:val="00B75B9A"/>
    <w:rsid w:val="00B76479"/>
    <w:rsid w:val="00B77A5D"/>
    <w:rsid w:val="00B8269C"/>
    <w:rsid w:val="00B839DE"/>
    <w:rsid w:val="00B83DA7"/>
    <w:rsid w:val="00B84BE5"/>
    <w:rsid w:val="00B84E42"/>
    <w:rsid w:val="00B86FA5"/>
    <w:rsid w:val="00B8728F"/>
    <w:rsid w:val="00B87E3C"/>
    <w:rsid w:val="00B903E9"/>
    <w:rsid w:val="00B913D9"/>
    <w:rsid w:val="00B94944"/>
    <w:rsid w:val="00B950AE"/>
    <w:rsid w:val="00B9555C"/>
    <w:rsid w:val="00B95AA3"/>
    <w:rsid w:val="00B96430"/>
    <w:rsid w:val="00B97E21"/>
    <w:rsid w:val="00BA0607"/>
    <w:rsid w:val="00BA073B"/>
    <w:rsid w:val="00BA224E"/>
    <w:rsid w:val="00BA3300"/>
    <w:rsid w:val="00BA34B6"/>
    <w:rsid w:val="00BA3E64"/>
    <w:rsid w:val="00BA5CD5"/>
    <w:rsid w:val="00BA69E8"/>
    <w:rsid w:val="00BA6AE5"/>
    <w:rsid w:val="00BA78BE"/>
    <w:rsid w:val="00BB0CD9"/>
    <w:rsid w:val="00BB1C19"/>
    <w:rsid w:val="00BB20D4"/>
    <w:rsid w:val="00BB3221"/>
    <w:rsid w:val="00BB34E3"/>
    <w:rsid w:val="00BB3EBA"/>
    <w:rsid w:val="00BB59FF"/>
    <w:rsid w:val="00BB5AF2"/>
    <w:rsid w:val="00BC025E"/>
    <w:rsid w:val="00BC0A33"/>
    <w:rsid w:val="00BC1F7C"/>
    <w:rsid w:val="00BC5536"/>
    <w:rsid w:val="00BD095C"/>
    <w:rsid w:val="00BD1F61"/>
    <w:rsid w:val="00BD2269"/>
    <w:rsid w:val="00BD3879"/>
    <w:rsid w:val="00BE0DE1"/>
    <w:rsid w:val="00BE1BC4"/>
    <w:rsid w:val="00BE4FC0"/>
    <w:rsid w:val="00BE5725"/>
    <w:rsid w:val="00BF0FBC"/>
    <w:rsid w:val="00BF1269"/>
    <w:rsid w:val="00BF2723"/>
    <w:rsid w:val="00BF3108"/>
    <w:rsid w:val="00BF3221"/>
    <w:rsid w:val="00BF60D7"/>
    <w:rsid w:val="00BF6BF6"/>
    <w:rsid w:val="00BF779E"/>
    <w:rsid w:val="00C005B7"/>
    <w:rsid w:val="00C03BB7"/>
    <w:rsid w:val="00C04C51"/>
    <w:rsid w:val="00C12BF7"/>
    <w:rsid w:val="00C12DD0"/>
    <w:rsid w:val="00C14853"/>
    <w:rsid w:val="00C15178"/>
    <w:rsid w:val="00C1629D"/>
    <w:rsid w:val="00C168FB"/>
    <w:rsid w:val="00C17295"/>
    <w:rsid w:val="00C17915"/>
    <w:rsid w:val="00C242C7"/>
    <w:rsid w:val="00C36F32"/>
    <w:rsid w:val="00C37B36"/>
    <w:rsid w:val="00C40235"/>
    <w:rsid w:val="00C416F2"/>
    <w:rsid w:val="00C442D7"/>
    <w:rsid w:val="00C44B48"/>
    <w:rsid w:val="00C45AE6"/>
    <w:rsid w:val="00C47109"/>
    <w:rsid w:val="00C505E7"/>
    <w:rsid w:val="00C51B00"/>
    <w:rsid w:val="00C55B4D"/>
    <w:rsid w:val="00C571DE"/>
    <w:rsid w:val="00C573C0"/>
    <w:rsid w:val="00C60246"/>
    <w:rsid w:val="00C623A7"/>
    <w:rsid w:val="00C67CA7"/>
    <w:rsid w:val="00C735C9"/>
    <w:rsid w:val="00C74E8B"/>
    <w:rsid w:val="00C7660B"/>
    <w:rsid w:val="00C777AB"/>
    <w:rsid w:val="00C81887"/>
    <w:rsid w:val="00C9626A"/>
    <w:rsid w:val="00CA3A11"/>
    <w:rsid w:val="00CA44C6"/>
    <w:rsid w:val="00CA612C"/>
    <w:rsid w:val="00CA6359"/>
    <w:rsid w:val="00CA6D2D"/>
    <w:rsid w:val="00CA7AA9"/>
    <w:rsid w:val="00CB20ED"/>
    <w:rsid w:val="00CB2BF6"/>
    <w:rsid w:val="00CB34DE"/>
    <w:rsid w:val="00CB4BD6"/>
    <w:rsid w:val="00CB4D8A"/>
    <w:rsid w:val="00CB52D4"/>
    <w:rsid w:val="00CB5FAD"/>
    <w:rsid w:val="00CC225D"/>
    <w:rsid w:val="00CC339D"/>
    <w:rsid w:val="00CC3D31"/>
    <w:rsid w:val="00CC55E3"/>
    <w:rsid w:val="00CC6B1A"/>
    <w:rsid w:val="00CD037B"/>
    <w:rsid w:val="00CD3196"/>
    <w:rsid w:val="00CD4AF2"/>
    <w:rsid w:val="00CE055E"/>
    <w:rsid w:val="00CE0CBB"/>
    <w:rsid w:val="00CE2B72"/>
    <w:rsid w:val="00CE4DBF"/>
    <w:rsid w:val="00CE508E"/>
    <w:rsid w:val="00CE563A"/>
    <w:rsid w:val="00CE6DCF"/>
    <w:rsid w:val="00CE73CF"/>
    <w:rsid w:val="00CE744E"/>
    <w:rsid w:val="00CE7602"/>
    <w:rsid w:val="00CF3AC9"/>
    <w:rsid w:val="00CF3FF5"/>
    <w:rsid w:val="00CF4216"/>
    <w:rsid w:val="00CF4B7B"/>
    <w:rsid w:val="00D00E71"/>
    <w:rsid w:val="00D01179"/>
    <w:rsid w:val="00D0343E"/>
    <w:rsid w:val="00D06838"/>
    <w:rsid w:val="00D10F75"/>
    <w:rsid w:val="00D13445"/>
    <w:rsid w:val="00D220BC"/>
    <w:rsid w:val="00D22B20"/>
    <w:rsid w:val="00D23380"/>
    <w:rsid w:val="00D304AA"/>
    <w:rsid w:val="00D30754"/>
    <w:rsid w:val="00D325BD"/>
    <w:rsid w:val="00D328D1"/>
    <w:rsid w:val="00D34F3F"/>
    <w:rsid w:val="00D3604A"/>
    <w:rsid w:val="00D36DDD"/>
    <w:rsid w:val="00D37B32"/>
    <w:rsid w:val="00D41DA9"/>
    <w:rsid w:val="00D4205B"/>
    <w:rsid w:val="00D42724"/>
    <w:rsid w:val="00D45895"/>
    <w:rsid w:val="00D4685B"/>
    <w:rsid w:val="00D5396C"/>
    <w:rsid w:val="00D57BF9"/>
    <w:rsid w:val="00D60282"/>
    <w:rsid w:val="00D61D50"/>
    <w:rsid w:val="00D62B38"/>
    <w:rsid w:val="00D6324C"/>
    <w:rsid w:val="00D667CC"/>
    <w:rsid w:val="00D71738"/>
    <w:rsid w:val="00D71A9D"/>
    <w:rsid w:val="00D723BB"/>
    <w:rsid w:val="00D74EF8"/>
    <w:rsid w:val="00D76091"/>
    <w:rsid w:val="00D81279"/>
    <w:rsid w:val="00D8408C"/>
    <w:rsid w:val="00D84D8E"/>
    <w:rsid w:val="00D90631"/>
    <w:rsid w:val="00D92603"/>
    <w:rsid w:val="00D92AE9"/>
    <w:rsid w:val="00D951EF"/>
    <w:rsid w:val="00D96909"/>
    <w:rsid w:val="00D97132"/>
    <w:rsid w:val="00D97D10"/>
    <w:rsid w:val="00DA0D17"/>
    <w:rsid w:val="00DA216F"/>
    <w:rsid w:val="00DA4315"/>
    <w:rsid w:val="00DA632F"/>
    <w:rsid w:val="00DA7C54"/>
    <w:rsid w:val="00DB018A"/>
    <w:rsid w:val="00DB2B8E"/>
    <w:rsid w:val="00DB3545"/>
    <w:rsid w:val="00DB3968"/>
    <w:rsid w:val="00DB3B19"/>
    <w:rsid w:val="00DB7DF1"/>
    <w:rsid w:val="00DC14C7"/>
    <w:rsid w:val="00DC2A62"/>
    <w:rsid w:val="00DC45A6"/>
    <w:rsid w:val="00DC4AB1"/>
    <w:rsid w:val="00DD11E7"/>
    <w:rsid w:val="00DD3B4D"/>
    <w:rsid w:val="00DD3FF8"/>
    <w:rsid w:val="00DD4830"/>
    <w:rsid w:val="00DD4DB2"/>
    <w:rsid w:val="00DE0E9B"/>
    <w:rsid w:val="00DE1C29"/>
    <w:rsid w:val="00DE4152"/>
    <w:rsid w:val="00DE49F3"/>
    <w:rsid w:val="00DF2C1F"/>
    <w:rsid w:val="00DF4B68"/>
    <w:rsid w:val="00DF6F68"/>
    <w:rsid w:val="00E07525"/>
    <w:rsid w:val="00E1487C"/>
    <w:rsid w:val="00E158FA"/>
    <w:rsid w:val="00E2144D"/>
    <w:rsid w:val="00E279EF"/>
    <w:rsid w:val="00E32199"/>
    <w:rsid w:val="00E321F6"/>
    <w:rsid w:val="00E3261C"/>
    <w:rsid w:val="00E32D4B"/>
    <w:rsid w:val="00E4579E"/>
    <w:rsid w:val="00E45814"/>
    <w:rsid w:val="00E478A8"/>
    <w:rsid w:val="00E478E9"/>
    <w:rsid w:val="00E52099"/>
    <w:rsid w:val="00E520D6"/>
    <w:rsid w:val="00E538E1"/>
    <w:rsid w:val="00E54016"/>
    <w:rsid w:val="00E55A2D"/>
    <w:rsid w:val="00E55CC7"/>
    <w:rsid w:val="00E56B6F"/>
    <w:rsid w:val="00E621CD"/>
    <w:rsid w:val="00E62204"/>
    <w:rsid w:val="00E6310C"/>
    <w:rsid w:val="00E639AF"/>
    <w:rsid w:val="00E64155"/>
    <w:rsid w:val="00E66543"/>
    <w:rsid w:val="00E72572"/>
    <w:rsid w:val="00E73D1F"/>
    <w:rsid w:val="00E76257"/>
    <w:rsid w:val="00E80594"/>
    <w:rsid w:val="00E81424"/>
    <w:rsid w:val="00E81F30"/>
    <w:rsid w:val="00E82577"/>
    <w:rsid w:val="00E8292E"/>
    <w:rsid w:val="00E833C7"/>
    <w:rsid w:val="00E84A1F"/>
    <w:rsid w:val="00E86B00"/>
    <w:rsid w:val="00E93484"/>
    <w:rsid w:val="00E9466C"/>
    <w:rsid w:val="00E975B5"/>
    <w:rsid w:val="00E97A9C"/>
    <w:rsid w:val="00EA0207"/>
    <w:rsid w:val="00EA0A04"/>
    <w:rsid w:val="00EA0E4A"/>
    <w:rsid w:val="00EA536A"/>
    <w:rsid w:val="00EA5B23"/>
    <w:rsid w:val="00EA6F95"/>
    <w:rsid w:val="00EA7032"/>
    <w:rsid w:val="00EB0A6D"/>
    <w:rsid w:val="00EB2027"/>
    <w:rsid w:val="00EB2EBD"/>
    <w:rsid w:val="00EB32CC"/>
    <w:rsid w:val="00EB4129"/>
    <w:rsid w:val="00EB47A8"/>
    <w:rsid w:val="00EB6622"/>
    <w:rsid w:val="00EB6E9F"/>
    <w:rsid w:val="00EB7DD3"/>
    <w:rsid w:val="00EC07EF"/>
    <w:rsid w:val="00EC3E03"/>
    <w:rsid w:val="00EC3E0E"/>
    <w:rsid w:val="00EC41F1"/>
    <w:rsid w:val="00EC4530"/>
    <w:rsid w:val="00EC4CA4"/>
    <w:rsid w:val="00EC7B5E"/>
    <w:rsid w:val="00ED128E"/>
    <w:rsid w:val="00ED19AD"/>
    <w:rsid w:val="00ED2265"/>
    <w:rsid w:val="00ED2749"/>
    <w:rsid w:val="00ED3710"/>
    <w:rsid w:val="00ED3B95"/>
    <w:rsid w:val="00ED44E3"/>
    <w:rsid w:val="00ED6543"/>
    <w:rsid w:val="00ED77D0"/>
    <w:rsid w:val="00EE16D8"/>
    <w:rsid w:val="00EE1A8B"/>
    <w:rsid w:val="00EE746D"/>
    <w:rsid w:val="00EE7559"/>
    <w:rsid w:val="00EE7E6E"/>
    <w:rsid w:val="00EF0008"/>
    <w:rsid w:val="00EF0C28"/>
    <w:rsid w:val="00EF4BB2"/>
    <w:rsid w:val="00EF58FB"/>
    <w:rsid w:val="00EF5A68"/>
    <w:rsid w:val="00EF7880"/>
    <w:rsid w:val="00F01008"/>
    <w:rsid w:val="00F059B8"/>
    <w:rsid w:val="00F05B1F"/>
    <w:rsid w:val="00F06F38"/>
    <w:rsid w:val="00F12E9A"/>
    <w:rsid w:val="00F27AAB"/>
    <w:rsid w:val="00F30FAE"/>
    <w:rsid w:val="00F3122A"/>
    <w:rsid w:val="00F31EAA"/>
    <w:rsid w:val="00F3235F"/>
    <w:rsid w:val="00F32F14"/>
    <w:rsid w:val="00F33989"/>
    <w:rsid w:val="00F33CCF"/>
    <w:rsid w:val="00F34E48"/>
    <w:rsid w:val="00F353DF"/>
    <w:rsid w:val="00F35F6A"/>
    <w:rsid w:val="00F36233"/>
    <w:rsid w:val="00F41856"/>
    <w:rsid w:val="00F41E89"/>
    <w:rsid w:val="00F43EFD"/>
    <w:rsid w:val="00F445E8"/>
    <w:rsid w:val="00F44BDC"/>
    <w:rsid w:val="00F45076"/>
    <w:rsid w:val="00F4737D"/>
    <w:rsid w:val="00F476A6"/>
    <w:rsid w:val="00F6065E"/>
    <w:rsid w:val="00F64783"/>
    <w:rsid w:val="00F66DE7"/>
    <w:rsid w:val="00F671DE"/>
    <w:rsid w:val="00F67BD5"/>
    <w:rsid w:val="00F73A33"/>
    <w:rsid w:val="00F74BF6"/>
    <w:rsid w:val="00F76773"/>
    <w:rsid w:val="00F76B37"/>
    <w:rsid w:val="00F7732E"/>
    <w:rsid w:val="00F84F96"/>
    <w:rsid w:val="00F87A15"/>
    <w:rsid w:val="00F9144D"/>
    <w:rsid w:val="00F915AE"/>
    <w:rsid w:val="00F91E70"/>
    <w:rsid w:val="00F9355D"/>
    <w:rsid w:val="00F93864"/>
    <w:rsid w:val="00F93D95"/>
    <w:rsid w:val="00F94BBC"/>
    <w:rsid w:val="00F967AF"/>
    <w:rsid w:val="00F97D04"/>
    <w:rsid w:val="00FA3FE0"/>
    <w:rsid w:val="00FA632E"/>
    <w:rsid w:val="00FA64CA"/>
    <w:rsid w:val="00FB0485"/>
    <w:rsid w:val="00FB09BB"/>
    <w:rsid w:val="00FB3FAA"/>
    <w:rsid w:val="00FB591F"/>
    <w:rsid w:val="00FB61EB"/>
    <w:rsid w:val="00FB67DF"/>
    <w:rsid w:val="00FC0F17"/>
    <w:rsid w:val="00FC17CA"/>
    <w:rsid w:val="00FC244C"/>
    <w:rsid w:val="00FC25CE"/>
    <w:rsid w:val="00FC3B65"/>
    <w:rsid w:val="00FD01B9"/>
    <w:rsid w:val="00FD1AAD"/>
    <w:rsid w:val="00FD36EC"/>
    <w:rsid w:val="00FD4CBA"/>
    <w:rsid w:val="00FD588A"/>
    <w:rsid w:val="00FD588D"/>
    <w:rsid w:val="00FD5BBB"/>
    <w:rsid w:val="00FD6C21"/>
    <w:rsid w:val="00FD6DF7"/>
    <w:rsid w:val="00FD70B1"/>
    <w:rsid w:val="00FD7839"/>
    <w:rsid w:val="00FE000A"/>
    <w:rsid w:val="00FE050A"/>
    <w:rsid w:val="00FE060B"/>
    <w:rsid w:val="00FE1E0B"/>
    <w:rsid w:val="00FE21D5"/>
    <w:rsid w:val="00FE2824"/>
    <w:rsid w:val="00FE2CC9"/>
    <w:rsid w:val="00FE3447"/>
    <w:rsid w:val="00FE449C"/>
    <w:rsid w:val="00FE44F9"/>
    <w:rsid w:val="00FE5571"/>
    <w:rsid w:val="00FF244C"/>
    <w:rsid w:val="00FF3AFF"/>
    <w:rsid w:val="00FF4E58"/>
    <w:rsid w:val="00FF508F"/>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eaeaea,white"/>
    </o:shapedefaults>
    <o:shapelayout v:ext="edit">
      <o:idmap v:ext="edit" data="1"/>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375F"/>
    <w:rPr>
      <w:sz w:val="24"/>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ascii="Arial" w:hAnsi="Arial"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ascii="Arial" w:hAnsi="Arial"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jc w:val="both"/>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jc w:val="both"/>
    </w:pPr>
    <w:rPr>
      <w:rFonts w:ascii="Arial" w:hAnsi="Arial"/>
      <w:sz w:val="22"/>
      <w:szCs w:val="20"/>
    </w:rPr>
  </w:style>
  <w:style w:type="paragraph" w:customStyle="1" w:styleId="para">
    <w:name w:val="para"/>
    <w:basedOn w:val="Normlny"/>
    <w:rsid w:val="00B3375F"/>
    <w:pPr>
      <w:tabs>
        <w:tab w:val="left" w:pos="900"/>
      </w:tabs>
      <w:spacing w:before="240" w:line="280" w:lineRule="exact"/>
      <w:jc w:val="both"/>
    </w:pPr>
    <w:rPr>
      <w:rFonts w:ascii="Times" w:hAnsi="Times"/>
      <w:lang w:val="en-US"/>
    </w:rPr>
  </w:style>
  <w:style w:type="paragraph" w:customStyle="1" w:styleId="sub-heading">
    <w:name w:val="sub-heading"/>
    <w:basedOn w:val="Normlny"/>
    <w:rsid w:val="00B3375F"/>
    <w:pPr>
      <w:tabs>
        <w:tab w:val="left" w:pos="720"/>
      </w:tabs>
      <w:spacing w:before="240" w:line="320" w:lineRule="exact"/>
      <w:jc w:val="both"/>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jc w:val="both"/>
    </w:pPr>
    <w:rPr>
      <w:rFonts w:ascii="Times" w:hAnsi="Times"/>
      <w:lang w:val="en-US"/>
    </w:rPr>
  </w:style>
  <w:style w:type="paragraph" w:styleId="Zkladntext">
    <w:name w:val="Body Text"/>
    <w:basedOn w:val="Normlny"/>
    <w:link w:val="ZkladntextChar"/>
    <w:rsid w:val="00B3375F"/>
    <w:pPr>
      <w:tabs>
        <w:tab w:val="left" w:pos="426"/>
      </w:tabs>
      <w:spacing w:before="120"/>
      <w:jc w:val="both"/>
    </w:pPr>
    <w:rPr>
      <w:rFonts w:ascii="Arial" w:hAnsi="Arial"/>
      <w:sz w:val="22"/>
    </w:rPr>
  </w:style>
  <w:style w:type="paragraph" w:customStyle="1" w:styleId="BodyText21">
    <w:name w:val="Body Text 21"/>
    <w:basedOn w:val="Normlny"/>
    <w:rsid w:val="00B3375F"/>
    <w:pPr>
      <w:tabs>
        <w:tab w:val="left" w:pos="426"/>
      </w:tabs>
      <w:spacing w:before="120"/>
      <w:jc w:val="both"/>
    </w:pPr>
    <w:rPr>
      <w:rFonts w:ascii="Arial" w:hAnsi="Arial"/>
      <w:sz w:val="22"/>
    </w:rPr>
  </w:style>
  <w:style w:type="paragraph" w:styleId="Zarkazkladnhotextu">
    <w:name w:val="Body Text Indent"/>
    <w:basedOn w:val="Normlny"/>
    <w:rsid w:val="00B3375F"/>
    <w:pPr>
      <w:tabs>
        <w:tab w:val="left" w:pos="425"/>
        <w:tab w:val="left" w:pos="851"/>
      </w:tabs>
      <w:ind w:left="450"/>
      <w:jc w:val="both"/>
    </w:pPr>
    <w:rPr>
      <w:rFonts w:ascii="Arial" w:hAnsi="Arial" w:cs="Arial"/>
      <w:sz w:val="22"/>
      <w:lang w:val="en-US"/>
    </w:rPr>
  </w:style>
  <w:style w:type="paragraph" w:styleId="Zarkazkladnhotextu2">
    <w:name w:val="Body Text Indent 2"/>
    <w:basedOn w:val="Normlny"/>
    <w:link w:val="Zarkazkladnhotextu2Char"/>
    <w:rsid w:val="00B3375F"/>
    <w:pPr>
      <w:tabs>
        <w:tab w:val="left" w:pos="825"/>
        <w:tab w:val="left" w:pos="851"/>
      </w:tabs>
      <w:ind w:left="825"/>
      <w:jc w:val="both"/>
    </w:pPr>
    <w:rPr>
      <w:rFonts w:ascii="Arial" w:hAnsi="Arial" w:cs="Arial"/>
      <w:sz w:val="22"/>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ascii="Arial" w:eastAsiaTheme="minorEastAsia" w:hAnsi="Arial"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jc w:val="both"/>
    </w:pPr>
    <w:rPr>
      <w:rFonts w:ascii="Arial" w:hAnsi="Arial"/>
      <w:sz w:val="22"/>
    </w:r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jc w:val="both"/>
      <w:outlineLvl w:val="6"/>
    </w:pPr>
    <w:rPr>
      <w:rFonts w:ascii="Arial" w:hAnsi="Arial"/>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794AA3"/>
    <w:pPr>
      <w:spacing w:after="120"/>
    </w:pPr>
    <w:rPr>
      <w:sz w:val="16"/>
      <w:szCs w:val="16"/>
    </w:rPr>
  </w:style>
  <w:style w:type="character" w:customStyle="1" w:styleId="Zkladntext3Char">
    <w:name w:val="Základný text 3 Char"/>
    <w:basedOn w:val="Predvolenpsmoodseku"/>
    <w:link w:val="Zkladntext3"/>
    <w:uiPriority w:val="99"/>
    <w:semiHidden/>
    <w:rsid w:val="00794AA3"/>
    <w:rPr>
      <w:sz w:val="16"/>
      <w:szCs w:val="16"/>
    </w:rPr>
  </w:style>
  <w:style w:type="character" w:customStyle="1" w:styleId="Nevyrieenzmienka1">
    <w:name w:val="Nevyriešená zmienka1"/>
    <w:basedOn w:val="Predvolenpsmoodseku"/>
    <w:uiPriority w:val="99"/>
    <w:semiHidden/>
    <w:unhideWhenUsed/>
    <w:rsid w:val="00A84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382680299">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517282669">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066685434">
      <w:bodyDiv w:val="1"/>
      <w:marLeft w:val="0"/>
      <w:marRight w:val="0"/>
      <w:marTop w:val="0"/>
      <w:marBottom w:val="0"/>
      <w:divBdr>
        <w:top w:val="none" w:sz="0" w:space="0" w:color="auto"/>
        <w:left w:val="none" w:sz="0" w:space="0" w:color="auto"/>
        <w:bottom w:val="none" w:sz="0" w:space="0" w:color="auto"/>
        <w:right w:val="none" w:sz="0" w:space="0" w:color="auto"/>
      </w:divBdr>
    </w:div>
    <w:div w:id="2082210137">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tn.sk/eshop/public/standard_detail.aspx?id=1244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radil@suptel.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nekon.sk/triedni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6114D-FFE4-46EE-A4BD-EF5534970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23</Pages>
  <Words>8292</Words>
  <Characters>47269</Characters>
  <Application>Microsoft Office Word</Application>
  <DocSecurity>0</DocSecurity>
  <Lines>393</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55451</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cp:lastModifiedBy>Minárová Antónia</cp:lastModifiedBy>
  <cp:revision>45</cp:revision>
  <cp:lastPrinted>2025-02-14T18:30:00Z</cp:lastPrinted>
  <dcterms:created xsi:type="dcterms:W3CDTF">2024-10-25T06:25:00Z</dcterms:created>
  <dcterms:modified xsi:type="dcterms:W3CDTF">2025-02-17T12:17:00Z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