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C10208" w14:textId="77777777" w:rsidR="00D142AD" w:rsidRPr="004D1666" w:rsidRDefault="00D142AD" w:rsidP="00D142AD">
      <w:pPr>
        <w:spacing w:after="120" w:line="240" w:lineRule="auto"/>
        <w:jc w:val="both"/>
        <w:textAlignment w:val="baseline"/>
        <w:rPr>
          <w:rFonts w:ascii="Arial Narrow" w:eastAsia="Times New Roman" w:hAnsi="Arial Narrow" w:cs="Calibri"/>
          <w:b/>
          <w:sz w:val="20"/>
          <w:szCs w:val="20"/>
          <w:lang w:eastAsia="sk-SK"/>
        </w:rPr>
      </w:pPr>
      <w:r w:rsidRPr="004D1666">
        <w:rPr>
          <w:rFonts w:ascii="Arial Narrow" w:eastAsia="Times New Roman" w:hAnsi="Arial Narrow" w:cs="Calibri"/>
          <w:b/>
          <w:sz w:val="20"/>
          <w:szCs w:val="20"/>
          <w:lang w:eastAsia="sk-SK"/>
        </w:rPr>
        <w:t>Príloha č. 4 Zmluvy</w:t>
      </w:r>
    </w:p>
    <w:p w14:paraId="2B77DD27" w14:textId="77777777" w:rsidR="00D142AD" w:rsidRPr="00D142AD" w:rsidRDefault="00D142AD" w:rsidP="00D142AD">
      <w:pPr>
        <w:spacing w:after="120" w:line="240" w:lineRule="auto"/>
        <w:jc w:val="both"/>
        <w:textAlignment w:val="baseline"/>
        <w:rPr>
          <w:rFonts w:ascii="Arial Narrow" w:eastAsia="Times New Roman" w:hAnsi="Arial Narrow" w:cs="Times New Roman"/>
          <w:b/>
          <w:sz w:val="20"/>
          <w:szCs w:val="20"/>
          <w:lang w:eastAsia="sk-SK"/>
        </w:rPr>
      </w:pPr>
      <w:r w:rsidRPr="004D1666">
        <w:rPr>
          <w:rFonts w:ascii="Arial Narrow" w:eastAsia="Times New Roman" w:hAnsi="Arial Narrow" w:cs="Calibri"/>
          <w:b/>
          <w:sz w:val="20"/>
          <w:szCs w:val="20"/>
          <w:lang w:eastAsia="sk-SK"/>
        </w:rPr>
        <w:t xml:space="preserve">Krycí list: Stanovenie FORWARD ceny na základe vykonaných </w:t>
      </w:r>
      <w:proofErr w:type="spellStart"/>
      <w:r w:rsidRPr="004D1666">
        <w:rPr>
          <w:rFonts w:ascii="Arial Narrow" w:eastAsia="Times New Roman" w:hAnsi="Arial Narrow" w:cs="Calibri"/>
          <w:b/>
          <w:sz w:val="20"/>
          <w:szCs w:val="20"/>
          <w:lang w:eastAsia="sk-SK"/>
        </w:rPr>
        <w:t>tranžových</w:t>
      </w:r>
      <w:proofErr w:type="spellEnd"/>
      <w:r w:rsidRPr="004D1666">
        <w:rPr>
          <w:rFonts w:ascii="Arial Narrow" w:eastAsia="Times New Roman" w:hAnsi="Arial Narrow" w:cs="Calibri"/>
          <w:b/>
          <w:sz w:val="20"/>
          <w:szCs w:val="20"/>
          <w:lang w:eastAsia="sk-SK"/>
        </w:rPr>
        <w:t xml:space="preserve"> nákupov </w:t>
      </w:r>
    </w:p>
    <w:p w14:paraId="306BD88B" w14:textId="77777777" w:rsidR="00D142AD" w:rsidRPr="00D142AD" w:rsidRDefault="00D142AD" w:rsidP="00D142AD">
      <w:p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color w:val="00AFE9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Calibri"/>
          <w:color w:val="00AFE9"/>
          <w:sz w:val="20"/>
          <w:szCs w:val="20"/>
          <w:lang w:eastAsia="sk-SK"/>
        </w:rPr>
        <w:t> </w:t>
      </w:r>
    </w:p>
    <w:p w14:paraId="345F08E4" w14:textId="79AD4D5C" w:rsidR="00D142AD" w:rsidRPr="00D142AD" w:rsidRDefault="00584812" w:rsidP="00D142AD">
      <w:p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sz w:val="20"/>
          <w:szCs w:val="20"/>
          <w:lang w:eastAsia="sk-SK"/>
        </w:rPr>
      </w:pPr>
      <w:r>
        <w:rPr>
          <w:rFonts w:ascii="Arial Narrow" w:eastAsia="Times New Roman" w:hAnsi="Arial Narrow" w:cs="Calibri"/>
          <w:sz w:val="20"/>
          <w:szCs w:val="20"/>
          <w:lang w:eastAsia="sk-SK"/>
        </w:rPr>
        <w:t>pre kalendárny rok 2026</w:t>
      </w:r>
      <w:r w:rsidR="00D142AD" w:rsidRPr="004C6AEB">
        <w:rPr>
          <w:rFonts w:ascii="Arial Narrow" w:eastAsia="Times New Roman" w:hAnsi="Arial Narrow" w:cs="Calibri"/>
          <w:b/>
          <w:bCs/>
          <w:sz w:val="20"/>
          <w:szCs w:val="20"/>
          <w:lang w:eastAsia="sk-SK"/>
        </w:rPr>
        <w:t> </w:t>
      </w:r>
    </w:p>
    <w:p w14:paraId="3CE4D5BD" w14:textId="77777777" w:rsidR="00D142AD" w:rsidRPr="00D142AD" w:rsidRDefault="00D142AD" w:rsidP="00D142AD">
      <w:p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Calibri"/>
          <w:b/>
          <w:bCs/>
          <w:sz w:val="20"/>
          <w:szCs w:val="20"/>
          <w:lang w:eastAsia="sk-SK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40"/>
        <w:gridCol w:w="2205"/>
        <w:gridCol w:w="2295"/>
        <w:gridCol w:w="2205"/>
      </w:tblGrid>
      <w:tr w:rsidR="00D142AD" w:rsidRPr="00D142AD" w14:paraId="034494E6" w14:textId="77777777" w:rsidTr="00D142AD">
        <w:trPr>
          <w:trHeight w:val="270"/>
        </w:trPr>
        <w:tc>
          <w:tcPr>
            <w:tcW w:w="234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31E8955E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Dodávateľ </w:t>
            </w:r>
          </w:p>
        </w:tc>
        <w:tc>
          <w:tcPr>
            <w:tcW w:w="6705" w:type="dxa"/>
            <w:gridSpan w:val="3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42B70B98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(obchodné meno) </w:t>
            </w:r>
          </w:p>
        </w:tc>
      </w:tr>
      <w:tr w:rsidR="00D142AD" w:rsidRPr="00D142AD" w14:paraId="38827CC2" w14:textId="77777777" w:rsidTr="00D142AD">
        <w:trPr>
          <w:trHeight w:val="270"/>
        </w:trPr>
        <w:tc>
          <w:tcPr>
            <w:tcW w:w="234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7910E463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Sídlo: </w:t>
            </w:r>
          </w:p>
        </w:tc>
        <w:tc>
          <w:tcPr>
            <w:tcW w:w="6705" w:type="dxa"/>
            <w:gridSpan w:val="3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1816A9F3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(sídlo podľa obchodného registra) </w:t>
            </w:r>
          </w:p>
        </w:tc>
      </w:tr>
      <w:tr w:rsidR="00D142AD" w:rsidRPr="00D142AD" w14:paraId="301A8127" w14:textId="77777777" w:rsidTr="00D142AD">
        <w:trPr>
          <w:trHeight w:val="270"/>
        </w:trPr>
        <w:tc>
          <w:tcPr>
            <w:tcW w:w="234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00F90223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Zápis v OR SR: </w:t>
            </w:r>
          </w:p>
        </w:tc>
        <w:tc>
          <w:tcPr>
            <w:tcW w:w="6705" w:type="dxa"/>
            <w:gridSpan w:val="3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6BD39C27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Okresný súd ________, oddiel: _____, vložka č.: _________ </w:t>
            </w:r>
          </w:p>
        </w:tc>
      </w:tr>
      <w:tr w:rsidR="00D142AD" w:rsidRPr="00D142AD" w14:paraId="4A4496CD" w14:textId="77777777" w:rsidTr="00D142AD">
        <w:trPr>
          <w:trHeight w:val="270"/>
        </w:trPr>
        <w:tc>
          <w:tcPr>
            <w:tcW w:w="234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03D9734A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IČO: </w:t>
            </w:r>
          </w:p>
        </w:tc>
        <w:tc>
          <w:tcPr>
            <w:tcW w:w="220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48288140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9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54F343E6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IČ DPH: </w:t>
            </w:r>
          </w:p>
        </w:tc>
        <w:tc>
          <w:tcPr>
            <w:tcW w:w="220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1380AB9E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142AD" w:rsidRPr="00D142AD" w14:paraId="412AD0C0" w14:textId="77777777" w:rsidTr="00D142AD">
        <w:trPr>
          <w:trHeight w:val="270"/>
        </w:trPr>
        <w:tc>
          <w:tcPr>
            <w:tcW w:w="234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445A1E79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DIČ: </w:t>
            </w:r>
          </w:p>
        </w:tc>
        <w:tc>
          <w:tcPr>
            <w:tcW w:w="220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504FE64B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9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24429906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0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29F5437D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142AD" w:rsidRPr="00D142AD" w14:paraId="407DC197" w14:textId="77777777" w:rsidTr="00D142AD">
        <w:trPr>
          <w:trHeight w:val="360"/>
        </w:trPr>
        <w:tc>
          <w:tcPr>
            <w:tcW w:w="234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22973463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Bankové spojenie: </w:t>
            </w:r>
          </w:p>
        </w:tc>
        <w:tc>
          <w:tcPr>
            <w:tcW w:w="220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1DC17D41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9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22EEDE70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SWIFT (BIC): </w:t>
            </w:r>
          </w:p>
        </w:tc>
        <w:tc>
          <w:tcPr>
            <w:tcW w:w="220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40D82E87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142AD" w:rsidRPr="00D142AD" w14:paraId="1671E8E0" w14:textId="77777777" w:rsidTr="00D142AD">
        <w:trPr>
          <w:trHeight w:val="270"/>
        </w:trPr>
        <w:tc>
          <w:tcPr>
            <w:tcW w:w="234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3378A1D0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IBAN: </w:t>
            </w:r>
          </w:p>
        </w:tc>
        <w:tc>
          <w:tcPr>
            <w:tcW w:w="6705" w:type="dxa"/>
            <w:gridSpan w:val="3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35E467E1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14:paraId="2AFF8D74" w14:textId="77777777" w:rsidR="00D142AD" w:rsidRPr="00D142AD" w:rsidRDefault="00D142AD" w:rsidP="00D142AD">
      <w:p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Calibri"/>
          <w:sz w:val="20"/>
          <w:szCs w:val="20"/>
          <w:lang w:eastAsia="sk-SK"/>
        </w:rPr>
        <w:t> </w:t>
      </w:r>
    </w:p>
    <w:p w14:paraId="28E257D6" w14:textId="77777777" w:rsidR="00D142AD" w:rsidRPr="00D142AD" w:rsidRDefault="00D142AD" w:rsidP="00D142AD">
      <w:p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Calibri"/>
          <w:sz w:val="20"/>
          <w:szCs w:val="20"/>
          <w:lang w:eastAsia="sk-SK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79"/>
        <w:gridCol w:w="2294"/>
        <w:gridCol w:w="2204"/>
        <w:gridCol w:w="2279"/>
      </w:tblGrid>
      <w:tr w:rsidR="00D142AD" w:rsidRPr="00D142AD" w14:paraId="39E8BDA1" w14:textId="77777777" w:rsidTr="00D142AD">
        <w:trPr>
          <w:trHeight w:val="270"/>
        </w:trPr>
        <w:tc>
          <w:tcPr>
            <w:tcW w:w="228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0E50652B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Odberateľ </w:t>
            </w:r>
          </w:p>
        </w:tc>
        <w:tc>
          <w:tcPr>
            <w:tcW w:w="6780" w:type="dxa"/>
            <w:gridSpan w:val="3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3D45CD7B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(názor organizácie) </w:t>
            </w:r>
          </w:p>
        </w:tc>
      </w:tr>
      <w:tr w:rsidR="00D142AD" w:rsidRPr="00D142AD" w14:paraId="6CDB68AC" w14:textId="77777777" w:rsidTr="00D142AD">
        <w:trPr>
          <w:trHeight w:val="270"/>
        </w:trPr>
        <w:tc>
          <w:tcPr>
            <w:tcW w:w="228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30BF8A14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Sídlo: </w:t>
            </w:r>
          </w:p>
        </w:tc>
        <w:tc>
          <w:tcPr>
            <w:tcW w:w="6780" w:type="dxa"/>
            <w:gridSpan w:val="3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3F20EAC5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(sídlo organizácie) </w:t>
            </w:r>
          </w:p>
        </w:tc>
      </w:tr>
      <w:tr w:rsidR="00D142AD" w:rsidRPr="00D142AD" w14:paraId="4334A62C" w14:textId="77777777" w:rsidTr="00D142AD">
        <w:trPr>
          <w:trHeight w:val="270"/>
        </w:trPr>
        <w:tc>
          <w:tcPr>
            <w:tcW w:w="228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384B77E9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Zápis v: </w:t>
            </w:r>
          </w:p>
        </w:tc>
        <w:tc>
          <w:tcPr>
            <w:tcW w:w="6780" w:type="dxa"/>
            <w:gridSpan w:val="3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</w:tcPr>
          <w:p w14:paraId="4243EF00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</w:tr>
      <w:tr w:rsidR="00D142AD" w:rsidRPr="00D142AD" w14:paraId="29A29960" w14:textId="77777777" w:rsidTr="00D142AD">
        <w:trPr>
          <w:trHeight w:val="270"/>
        </w:trPr>
        <w:tc>
          <w:tcPr>
            <w:tcW w:w="228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55D7B149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IČO: </w:t>
            </w:r>
          </w:p>
        </w:tc>
        <w:tc>
          <w:tcPr>
            <w:tcW w:w="229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4EB92C6A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XXXXXXXX </w:t>
            </w:r>
          </w:p>
        </w:tc>
        <w:tc>
          <w:tcPr>
            <w:tcW w:w="220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</w:tcPr>
          <w:p w14:paraId="30E9B1C1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280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</w:tcPr>
          <w:p w14:paraId="10550B63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</w:tr>
      <w:tr w:rsidR="00D142AD" w:rsidRPr="00D142AD" w14:paraId="1D1C527A" w14:textId="77777777" w:rsidTr="00D142AD">
        <w:trPr>
          <w:trHeight w:val="270"/>
        </w:trPr>
        <w:tc>
          <w:tcPr>
            <w:tcW w:w="228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5DE2CB7E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DIČ: </w:t>
            </w:r>
          </w:p>
        </w:tc>
        <w:tc>
          <w:tcPr>
            <w:tcW w:w="229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60A595E2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YYYYYYYYY </w:t>
            </w:r>
          </w:p>
        </w:tc>
        <w:tc>
          <w:tcPr>
            <w:tcW w:w="220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4B73FBA2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80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3B894B58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142AD" w:rsidRPr="00D142AD" w14:paraId="1D3D2E94" w14:textId="77777777" w:rsidTr="00D142AD">
        <w:trPr>
          <w:trHeight w:val="390"/>
        </w:trPr>
        <w:tc>
          <w:tcPr>
            <w:tcW w:w="228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6294CE30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Bankové spojenie: </w:t>
            </w:r>
          </w:p>
        </w:tc>
        <w:tc>
          <w:tcPr>
            <w:tcW w:w="229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</w:tcPr>
          <w:p w14:paraId="01B6E64D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20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60ADC9CC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SWIFT (BIC): </w:t>
            </w:r>
          </w:p>
        </w:tc>
        <w:tc>
          <w:tcPr>
            <w:tcW w:w="2280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06238F4D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</w:tr>
      <w:tr w:rsidR="00D142AD" w:rsidRPr="00D142AD" w14:paraId="368E30C7" w14:textId="77777777" w:rsidTr="00D142AD">
        <w:trPr>
          <w:trHeight w:val="270"/>
        </w:trPr>
        <w:tc>
          <w:tcPr>
            <w:tcW w:w="228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4F30A0AF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IBAN: </w:t>
            </w:r>
          </w:p>
        </w:tc>
        <w:tc>
          <w:tcPr>
            <w:tcW w:w="6780" w:type="dxa"/>
            <w:gridSpan w:val="3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179126E7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(doplniť IBAN) </w:t>
            </w:r>
          </w:p>
        </w:tc>
      </w:tr>
    </w:tbl>
    <w:p w14:paraId="07F2195D" w14:textId="77777777" w:rsidR="00D142AD" w:rsidRPr="00D142AD" w:rsidRDefault="00D142AD" w:rsidP="00D142AD">
      <w:p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Calibri"/>
          <w:sz w:val="20"/>
          <w:szCs w:val="20"/>
          <w:lang w:eastAsia="sk-SK"/>
        </w:rPr>
        <w:t> </w:t>
      </w:r>
    </w:p>
    <w:p w14:paraId="6DC3BACE" w14:textId="0DE8F6B7" w:rsidR="00D142AD" w:rsidRPr="00D142AD" w:rsidRDefault="00D142AD" w:rsidP="00D142AD">
      <w:pPr>
        <w:spacing w:before="80" w:after="0" w:line="240" w:lineRule="auto"/>
        <w:jc w:val="both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Calibri"/>
          <w:color w:val="333333"/>
          <w:sz w:val="20"/>
          <w:szCs w:val="20"/>
          <w:lang w:eastAsia="sk-SK"/>
        </w:rPr>
        <w:t>Ročné zmluvné množstvo odberovej skupiny v MWh určené na FOR</w:t>
      </w:r>
      <w:r w:rsidR="008A0E5C">
        <w:rPr>
          <w:rFonts w:ascii="Arial Narrow" w:eastAsia="Times New Roman" w:hAnsi="Arial Narrow" w:cs="Calibri"/>
          <w:color w:val="333333"/>
          <w:sz w:val="20"/>
          <w:szCs w:val="20"/>
          <w:lang w:eastAsia="sk-SK"/>
        </w:rPr>
        <w:t>WARD nákup na obdobie 01.01.2026 – 31.12.2026</w:t>
      </w:r>
      <w:r w:rsidRPr="004C6AEB">
        <w:rPr>
          <w:rFonts w:ascii="Arial Narrow" w:eastAsia="Times New Roman" w:hAnsi="Arial Narrow" w:cs="Calibri"/>
          <w:color w:val="333333"/>
          <w:sz w:val="20"/>
          <w:szCs w:val="20"/>
          <w:lang w:eastAsia="sk-SK"/>
        </w:rPr>
        <w:t>: </w:t>
      </w:r>
    </w:p>
    <w:p w14:paraId="08E26F9E" w14:textId="77777777" w:rsidR="00D142AD" w:rsidRPr="00D142AD" w:rsidRDefault="00D142AD" w:rsidP="00D142AD">
      <w:p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Calibri"/>
          <w:sz w:val="20"/>
          <w:szCs w:val="20"/>
          <w:lang w:eastAsia="sk-SK"/>
        </w:rPr>
        <w:t>________________ </w:t>
      </w:r>
      <w:r w:rsidRPr="004C6AEB">
        <w:rPr>
          <w:rFonts w:ascii="Arial Narrow" w:eastAsia="Times New Roman" w:hAnsi="Arial Narrow" w:cs="Calibri"/>
          <w:b/>
          <w:bCs/>
          <w:sz w:val="20"/>
          <w:szCs w:val="20"/>
          <w:lang w:eastAsia="sk-SK"/>
        </w:rPr>
        <w:t> </w:t>
      </w:r>
    </w:p>
    <w:p w14:paraId="71E0C0C2" w14:textId="77777777" w:rsidR="00D142AD" w:rsidRPr="00D142AD" w:rsidRDefault="00D142AD" w:rsidP="00D142AD">
      <w:p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Calibri"/>
          <w:b/>
          <w:bCs/>
          <w:sz w:val="20"/>
          <w:szCs w:val="20"/>
          <w:lang w:eastAsia="sk-SK"/>
        </w:rPr>
        <w:t> </w:t>
      </w:r>
    </w:p>
    <w:p w14:paraId="564FD3CD" w14:textId="77777777" w:rsidR="00D142AD" w:rsidRPr="00D142AD" w:rsidRDefault="007234D2" w:rsidP="00D142AD">
      <w:p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Times New Roman"/>
          <w:b/>
          <w:bCs/>
          <w:sz w:val="20"/>
          <w:szCs w:val="20"/>
          <w:lang w:eastAsia="sk-SK"/>
        </w:rPr>
        <w:t xml:space="preserve">Potvrdenie o vykonaných </w:t>
      </w:r>
      <w:proofErr w:type="spellStart"/>
      <w:r w:rsidRPr="004C6AEB">
        <w:rPr>
          <w:rFonts w:ascii="Arial Narrow" w:eastAsia="Times New Roman" w:hAnsi="Arial Narrow" w:cs="Times New Roman"/>
          <w:b/>
          <w:bCs/>
          <w:sz w:val="20"/>
          <w:szCs w:val="20"/>
          <w:lang w:eastAsia="sk-SK"/>
        </w:rPr>
        <w:t>tranžového</w:t>
      </w:r>
      <w:proofErr w:type="spellEnd"/>
      <w:r w:rsidRPr="004C6AEB">
        <w:rPr>
          <w:rFonts w:ascii="Arial Narrow" w:eastAsia="Times New Roman" w:hAnsi="Arial Narrow" w:cs="Times New Roman"/>
          <w:b/>
          <w:bCs/>
          <w:sz w:val="20"/>
          <w:szCs w:val="20"/>
          <w:lang w:eastAsia="sk-SK"/>
        </w:rPr>
        <w:t xml:space="preserve"> nákupu</w:t>
      </w:r>
      <w:r w:rsidR="00D142AD" w:rsidRPr="004C6AEB">
        <w:rPr>
          <w:rFonts w:ascii="Arial Narrow" w:eastAsia="Times New Roman" w:hAnsi="Arial Narrow" w:cs="Times New Roman"/>
          <w:b/>
          <w:bCs/>
          <w:sz w:val="20"/>
          <w:szCs w:val="20"/>
          <w:lang w:eastAsia="sk-SK"/>
        </w:rPr>
        <w:t xml:space="preserve"> na pokyn Odberateľa: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1"/>
        <w:gridCol w:w="2527"/>
      </w:tblGrid>
      <w:tr w:rsidR="00D142AD" w:rsidRPr="004C6AEB" w14:paraId="3DC3CFD2" w14:textId="77777777" w:rsidTr="00D142AD">
        <w:trPr>
          <w:trHeight w:val="116"/>
        </w:trPr>
        <w:tc>
          <w:tcPr>
            <w:tcW w:w="4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7D4D18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Dátum referenčného dňa:</w:t>
            </w:r>
          </w:p>
        </w:tc>
        <w:tc>
          <w:tcPr>
            <w:tcW w:w="2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5036198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142AD" w:rsidRPr="004C6AEB" w14:paraId="5835C35E" w14:textId="77777777" w:rsidTr="00D142AD">
        <w:trPr>
          <w:trHeight w:val="116"/>
        </w:trPr>
        <w:tc>
          <w:tcPr>
            <w:tcW w:w="4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088FB2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Nakúpený objem:</w:t>
            </w:r>
          </w:p>
        </w:tc>
        <w:tc>
          <w:tcPr>
            <w:tcW w:w="2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F7D626E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142AD" w:rsidRPr="004C6AEB" w14:paraId="50C44A5D" w14:textId="77777777" w:rsidTr="00D142AD">
        <w:trPr>
          <w:trHeight w:val="116"/>
        </w:trPr>
        <w:tc>
          <w:tcPr>
            <w:tcW w:w="4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94C9D6" w14:textId="0EA72057" w:rsidR="00D142AD" w:rsidRPr="004C6AEB" w:rsidRDefault="00802B77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</w:t>
            </w:r>
            <w:r w:rsidR="00D142AD"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ena  burzového produktu</w:t>
            </w:r>
            <w:r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 </w:t>
            </w:r>
            <w:r w:rsidRPr="007C7062">
              <w:rPr>
                <w:rFonts w:ascii="Arial Narrow" w:hAnsi="Arial Narrow"/>
                <w:b/>
                <w:bCs/>
                <w:sz w:val="20"/>
                <w:szCs w:val="20"/>
                <w:u w:val="single"/>
                <w:lang w:bidi="sk-SK"/>
              </w:rPr>
              <w:t xml:space="preserve">EEX </w:t>
            </w:r>
            <w:r w:rsidR="002F0CBC">
              <w:rPr>
                <w:rFonts w:ascii="Arial Narrow" w:hAnsi="Arial Narrow"/>
                <w:b/>
                <w:bCs/>
                <w:sz w:val="20"/>
                <w:szCs w:val="20"/>
                <w:u w:val="single"/>
                <w:lang w:bidi="sk-SK"/>
              </w:rPr>
              <w:t xml:space="preserve">– PXE </w:t>
            </w:r>
            <w:proofErr w:type="spellStart"/>
            <w:r w:rsidRPr="007C7062">
              <w:rPr>
                <w:rFonts w:ascii="Arial Narrow" w:hAnsi="Arial Narrow"/>
                <w:b/>
                <w:bCs/>
                <w:sz w:val="20"/>
                <w:szCs w:val="20"/>
                <w:u w:val="single"/>
                <w:lang w:bidi="sk-SK"/>
              </w:rPr>
              <w:t>Slovakian</w:t>
            </w:r>
            <w:proofErr w:type="spellEnd"/>
            <w:r w:rsidRPr="007C7062">
              <w:rPr>
                <w:rFonts w:ascii="Arial Narrow" w:hAnsi="Arial Narrow"/>
                <w:b/>
                <w:bCs/>
                <w:sz w:val="20"/>
                <w:szCs w:val="20"/>
                <w:u w:val="single"/>
                <w:lang w:bidi="sk-SK"/>
              </w:rPr>
              <w:t xml:space="preserve"> Power </w:t>
            </w:r>
            <w:proofErr w:type="spellStart"/>
            <w:r w:rsidRPr="007C7062">
              <w:rPr>
                <w:rFonts w:ascii="Arial Narrow" w:hAnsi="Arial Narrow"/>
                <w:b/>
                <w:bCs/>
                <w:sz w:val="20"/>
                <w:szCs w:val="20"/>
                <w:u w:val="single"/>
                <w:lang w:bidi="sk-SK"/>
              </w:rPr>
              <w:t>Futures</w:t>
            </w:r>
            <w:proofErr w:type="spellEnd"/>
            <w:r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 pre okamih nákupu</w:t>
            </w:r>
            <w:r w:rsidR="00D142AD"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:</w:t>
            </w:r>
          </w:p>
        </w:tc>
        <w:tc>
          <w:tcPr>
            <w:tcW w:w="2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0FE4AA" w14:textId="77777777" w:rsidR="00D142AD" w:rsidRPr="004C6AEB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</w:tr>
      <w:tr w:rsidR="00802B77" w:rsidRPr="004C6AEB" w14:paraId="03B209C1" w14:textId="77777777" w:rsidTr="00D142AD">
        <w:trPr>
          <w:trHeight w:val="116"/>
        </w:trPr>
        <w:tc>
          <w:tcPr>
            <w:tcW w:w="4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F0F3EB" w14:textId="6022C42D" w:rsidR="00802B77" w:rsidRPr="004C6AEB" w:rsidRDefault="00802B77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Zúčtovacia jednotková cena danej </w:t>
            </w:r>
            <w:proofErr w:type="spellStart"/>
            <w:r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tranže</w:t>
            </w:r>
            <w:proofErr w:type="spellEnd"/>
            <w:r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:</w:t>
            </w:r>
          </w:p>
        </w:tc>
        <w:tc>
          <w:tcPr>
            <w:tcW w:w="2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CA65D9" w14:textId="77777777" w:rsidR="00802B77" w:rsidRPr="004C6AEB" w:rsidRDefault="00802B77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</w:tr>
    </w:tbl>
    <w:p w14:paraId="1565AE40" w14:textId="77777777" w:rsidR="00D142AD" w:rsidRPr="004C6AEB" w:rsidRDefault="00D142AD" w:rsidP="00D142AD">
      <w:pPr>
        <w:spacing w:after="0" w:line="240" w:lineRule="auto"/>
        <w:jc w:val="both"/>
        <w:textAlignment w:val="baseline"/>
        <w:rPr>
          <w:rFonts w:ascii="Arial Narrow" w:eastAsia="Times New Roman" w:hAnsi="Arial Narrow" w:cs="Calibri"/>
          <w:sz w:val="20"/>
          <w:szCs w:val="20"/>
          <w:lang w:eastAsia="sk-SK"/>
        </w:rPr>
      </w:pPr>
    </w:p>
    <w:p w14:paraId="78DA8644" w14:textId="77777777" w:rsidR="00D142AD" w:rsidRPr="00D142AD" w:rsidRDefault="00D142AD" w:rsidP="00D142AD">
      <w:pPr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Times New Roman"/>
          <w:sz w:val="20"/>
          <w:szCs w:val="20"/>
          <w:lang w:eastAsia="sk-SK"/>
        </w:rPr>
        <w:t> </w:t>
      </w:r>
    </w:p>
    <w:p w14:paraId="725DE7AB" w14:textId="77777777" w:rsidR="00D142AD" w:rsidRPr="00D142AD" w:rsidRDefault="00D142AD" w:rsidP="00D142AD">
      <w:pPr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Calibri"/>
          <w:sz w:val="20"/>
          <w:szCs w:val="20"/>
          <w:lang w:eastAsia="sk-SK"/>
        </w:rPr>
        <w:t>Toto vyhlásenie je vyhotovené na základe interných záznamov Spoločnosti a dokumentácie o nákupe silovej elektriny, ktorá na požiadanie bude Odberateľovi sprístupnená.   </w:t>
      </w:r>
    </w:p>
    <w:p w14:paraId="178D8CD3" w14:textId="77777777" w:rsidR="00D142AD" w:rsidRPr="00D142AD" w:rsidRDefault="00D142AD" w:rsidP="00D142AD">
      <w:pPr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Calibri"/>
          <w:sz w:val="20"/>
          <w:szCs w:val="20"/>
          <w:lang w:eastAsia="sk-SK"/>
        </w:rPr>
        <w:t>Záverom vyhlasujeme, že informácie uvedené v tomto prehlásení sú pravdivé a úplné. </w:t>
      </w:r>
    </w:p>
    <w:p w14:paraId="2C603E50" w14:textId="77777777" w:rsidR="00D142AD" w:rsidRPr="00D142AD" w:rsidRDefault="00D142AD" w:rsidP="00D142AD">
      <w:pPr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Times New Roman"/>
          <w:sz w:val="20"/>
          <w:szCs w:val="20"/>
          <w:lang w:eastAsia="sk-SK"/>
        </w:rPr>
        <w:t> </w:t>
      </w:r>
    </w:p>
    <w:p w14:paraId="03435DBB" w14:textId="77777777" w:rsidR="00D142AD" w:rsidRPr="00D142AD" w:rsidRDefault="00D142AD" w:rsidP="00D142AD">
      <w:pPr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Times New Roman"/>
          <w:sz w:val="20"/>
          <w:szCs w:val="20"/>
          <w:lang w:eastAsia="sk-SK"/>
        </w:rPr>
        <w:t> </w:t>
      </w:r>
    </w:p>
    <w:p w14:paraId="4A6F7A2B" w14:textId="77777777" w:rsidR="00D142AD" w:rsidRPr="00D142AD" w:rsidRDefault="00D142AD" w:rsidP="00D142AD">
      <w:pPr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Times New Roman"/>
          <w:sz w:val="20"/>
          <w:szCs w:val="20"/>
          <w:lang w:eastAsia="sk-SK"/>
        </w:rPr>
        <w:t> </w:t>
      </w:r>
    </w:p>
    <w:p w14:paraId="31AE960C" w14:textId="77777777" w:rsidR="00D142AD" w:rsidRPr="00D142AD" w:rsidRDefault="00D142AD" w:rsidP="00D142AD">
      <w:pPr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Times New Roman"/>
          <w:sz w:val="20"/>
          <w:szCs w:val="20"/>
          <w:lang w:eastAsia="sk-SK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0"/>
        <w:gridCol w:w="4560"/>
      </w:tblGrid>
      <w:tr w:rsidR="00D142AD" w:rsidRPr="00D142AD" w14:paraId="0730C9CC" w14:textId="77777777" w:rsidTr="00D142AD">
        <w:trPr>
          <w:trHeight w:val="300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BF0D59" w14:textId="77777777" w:rsidR="00D142AD" w:rsidRPr="00D142AD" w:rsidRDefault="00D142AD" w:rsidP="00D142AD">
            <w:pPr>
              <w:spacing w:after="0" w:line="240" w:lineRule="auto"/>
              <w:ind w:left="420" w:hanging="420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 .............. dňa: ................ </w:t>
            </w:r>
          </w:p>
          <w:p w14:paraId="696FD1A4" w14:textId="77777777" w:rsidR="00D142AD" w:rsidRPr="00D142AD" w:rsidRDefault="00D142AD" w:rsidP="00D142AD">
            <w:pPr>
              <w:spacing w:after="0" w:line="240" w:lineRule="auto"/>
              <w:ind w:left="420" w:hanging="420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Dodávateľ: </w:t>
            </w:r>
          </w:p>
        </w:tc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A7745" w14:textId="77777777" w:rsidR="00D142AD" w:rsidRPr="00D142AD" w:rsidRDefault="00D142AD" w:rsidP="00D142AD">
            <w:pPr>
              <w:spacing w:after="0" w:line="240" w:lineRule="auto"/>
              <w:ind w:left="420" w:hanging="420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 ......................., dňa: .................... </w:t>
            </w:r>
          </w:p>
          <w:p w14:paraId="4F4E3AC0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Odberateľ: </w:t>
            </w:r>
          </w:p>
        </w:tc>
      </w:tr>
      <w:tr w:rsidR="00D142AD" w:rsidRPr="00D142AD" w14:paraId="07163F57" w14:textId="77777777" w:rsidTr="00D142AD">
        <w:trPr>
          <w:trHeight w:val="300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A4CC1" w14:textId="77777777" w:rsidR="00D142AD" w:rsidRPr="00D142AD" w:rsidRDefault="00D142AD" w:rsidP="00D142AD">
            <w:pPr>
              <w:spacing w:after="0" w:line="240" w:lineRule="auto"/>
              <w:ind w:left="420" w:hanging="420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  <w:p w14:paraId="071F8A6B" w14:textId="77777777" w:rsidR="00D142AD" w:rsidRPr="00D142AD" w:rsidRDefault="00D142AD" w:rsidP="00D142AD">
            <w:pPr>
              <w:spacing w:after="0" w:line="240" w:lineRule="auto"/>
              <w:ind w:left="420" w:hanging="420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  <w:p w14:paraId="600DD98D" w14:textId="77777777" w:rsidR="00D142AD" w:rsidRPr="00D142AD" w:rsidRDefault="00D142AD" w:rsidP="00D142AD">
            <w:pPr>
              <w:spacing w:after="0" w:line="240" w:lineRule="auto"/>
              <w:ind w:left="420" w:hanging="420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Times New Roman"/>
                <w:noProof/>
                <w:sz w:val="20"/>
                <w:szCs w:val="20"/>
                <w:lang w:eastAsia="sk-SK"/>
              </w:rPr>
              <mc:AlternateContent>
                <mc:Choice Requires="wps">
                  <w:drawing>
                    <wp:inline distT="0" distB="0" distL="0" distR="0" wp14:anchorId="73B0B74A" wp14:editId="5D74802D">
                      <wp:extent cx="303530" cy="303530"/>
                      <wp:effectExtent l="0" t="0" r="0" b="0"/>
                      <wp:docPr id="2" name="Obdĺžnik 2" descr="Tvar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3530" cy="3035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D53FA0D" id="Obdĺžnik 2" o:spid="_x0000_s1026" alt="Tvar" style="width:23.9pt;height:23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Podpis: </w:t>
            </w:r>
          </w:p>
          <w:p w14:paraId="0E5FD649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Meno: </w:t>
            </w:r>
          </w:p>
          <w:p w14:paraId="0DAC5CC1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Funkcia: </w:t>
            </w:r>
          </w:p>
        </w:tc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6F0E5D" w14:textId="77777777" w:rsidR="00D142AD" w:rsidRPr="00D142AD" w:rsidRDefault="00D142AD" w:rsidP="00D142AD">
            <w:pPr>
              <w:spacing w:after="0" w:line="240" w:lineRule="auto"/>
              <w:ind w:left="420" w:hanging="420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  <w:p w14:paraId="4786CCBE" w14:textId="77777777" w:rsidR="00D142AD" w:rsidRPr="00D142AD" w:rsidRDefault="00D142AD" w:rsidP="00D142AD">
            <w:pPr>
              <w:spacing w:after="0" w:line="240" w:lineRule="auto"/>
              <w:ind w:left="420" w:hanging="420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  <w:p w14:paraId="19696F64" w14:textId="77777777" w:rsidR="00D142AD" w:rsidRPr="00D142AD" w:rsidRDefault="00D142AD" w:rsidP="00D142AD">
            <w:pPr>
              <w:spacing w:after="0" w:line="240" w:lineRule="auto"/>
              <w:ind w:left="420" w:hanging="420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Times New Roman"/>
                <w:noProof/>
                <w:sz w:val="20"/>
                <w:szCs w:val="20"/>
                <w:lang w:eastAsia="sk-SK"/>
              </w:rPr>
              <mc:AlternateContent>
                <mc:Choice Requires="wps">
                  <w:drawing>
                    <wp:inline distT="0" distB="0" distL="0" distR="0" wp14:anchorId="59662692" wp14:editId="3EE2A247">
                      <wp:extent cx="303530" cy="303530"/>
                      <wp:effectExtent l="0" t="0" r="0" b="0"/>
                      <wp:docPr id="1" name="Obdĺžnik 1" descr="Tvar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3530" cy="3035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F586ADD" id="Obdĺžnik 1" o:spid="_x0000_s1026" alt="Tvar" style="width:23.9pt;height:23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Podpis: </w:t>
            </w:r>
          </w:p>
          <w:p w14:paraId="7CE3050C" w14:textId="77777777" w:rsidR="00D142AD" w:rsidRPr="00D142AD" w:rsidRDefault="00D142AD" w:rsidP="00D142AD">
            <w:pPr>
              <w:spacing w:after="0" w:line="240" w:lineRule="auto"/>
              <w:ind w:left="420" w:hanging="420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Meno: </w:t>
            </w:r>
          </w:p>
          <w:p w14:paraId="2C45A6A1" w14:textId="77777777" w:rsidR="00D142AD" w:rsidRPr="00D142AD" w:rsidRDefault="00D142AD" w:rsidP="00D142AD">
            <w:pPr>
              <w:spacing w:after="0" w:line="240" w:lineRule="auto"/>
              <w:ind w:left="420" w:hanging="420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Funkcia: </w:t>
            </w:r>
          </w:p>
        </w:tc>
      </w:tr>
      <w:tr w:rsidR="00D142AD" w:rsidRPr="00D142AD" w14:paraId="6394ACFB" w14:textId="77777777" w:rsidTr="00D142AD">
        <w:trPr>
          <w:trHeight w:val="300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89FB4" w14:textId="77777777" w:rsidR="00D142AD" w:rsidRPr="00D142AD" w:rsidRDefault="00D142AD" w:rsidP="00D142AD">
            <w:pPr>
              <w:spacing w:after="0" w:line="240" w:lineRule="auto"/>
              <w:ind w:left="420" w:hanging="420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3B7F3" w14:textId="77777777" w:rsidR="00D142AD" w:rsidRPr="00D142AD" w:rsidRDefault="00D142AD" w:rsidP="00D142AD">
            <w:pPr>
              <w:spacing w:after="0" w:line="240" w:lineRule="auto"/>
              <w:ind w:left="420" w:hanging="420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59BD12DE" w14:textId="77777777" w:rsidR="00781D08" w:rsidRPr="004C6AEB" w:rsidRDefault="00D142AD" w:rsidP="00D142AD">
      <w:pPr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Times New Roman"/>
          <w:sz w:val="20"/>
          <w:szCs w:val="20"/>
          <w:lang w:eastAsia="sk-SK"/>
        </w:rPr>
        <w:t>  </w:t>
      </w:r>
    </w:p>
    <w:p w14:paraId="4589A7E3" w14:textId="77777777" w:rsidR="00781D08" w:rsidRPr="004C6AEB" w:rsidRDefault="00781D08">
      <w:pPr>
        <w:rPr>
          <w:rFonts w:ascii="Arial Narrow" w:eastAsia="Times New Roman" w:hAnsi="Arial Narrow" w:cs="Times New Roman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Times New Roman"/>
          <w:sz w:val="20"/>
          <w:szCs w:val="20"/>
          <w:lang w:eastAsia="sk-SK"/>
        </w:rPr>
        <w:br w:type="page"/>
      </w:r>
    </w:p>
    <w:p w14:paraId="4CFA961E" w14:textId="77777777" w:rsidR="00781D08" w:rsidRPr="00D142AD" w:rsidRDefault="00781D08" w:rsidP="00781D08">
      <w:pPr>
        <w:spacing w:after="120" w:line="240" w:lineRule="auto"/>
        <w:jc w:val="both"/>
        <w:textAlignment w:val="baseline"/>
        <w:rPr>
          <w:rFonts w:ascii="Arial Narrow" w:eastAsia="Times New Roman" w:hAnsi="Arial Narrow" w:cs="Times New Roman"/>
          <w:b/>
          <w:sz w:val="20"/>
          <w:szCs w:val="20"/>
          <w:lang w:eastAsia="sk-SK"/>
        </w:rPr>
      </w:pPr>
      <w:r w:rsidRPr="004D1666">
        <w:rPr>
          <w:rFonts w:ascii="Arial Narrow" w:eastAsia="Times New Roman" w:hAnsi="Arial Narrow" w:cs="Calibri"/>
          <w:b/>
          <w:sz w:val="20"/>
          <w:szCs w:val="20"/>
          <w:lang w:eastAsia="sk-SK"/>
        </w:rPr>
        <w:lastRenderedPageBreak/>
        <w:t xml:space="preserve">Súhrnný krycí list: Stanovenie FORWARD ceny na základe vykonaných </w:t>
      </w:r>
      <w:proofErr w:type="spellStart"/>
      <w:r w:rsidRPr="004D1666">
        <w:rPr>
          <w:rFonts w:ascii="Arial Narrow" w:eastAsia="Times New Roman" w:hAnsi="Arial Narrow" w:cs="Calibri"/>
          <w:b/>
          <w:sz w:val="20"/>
          <w:szCs w:val="20"/>
          <w:lang w:eastAsia="sk-SK"/>
        </w:rPr>
        <w:t>tranžových</w:t>
      </w:r>
      <w:proofErr w:type="spellEnd"/>
      <w:r w:rsidRPr="004D1666">
        <w:rPr>
          <w:rFonts w:ascii="Arial Narrow" w:eastAsia="Times New Roman" w:hAnsi="Arial Narrow" w:cs="Calibri"/>
          <w:b/>
          <w:sz w:val="20"/>
          <w:szCs w:val="20"/>
          <w:lang w:eastAsia="sk-SK"/>
        </w:rPr>
        <w:t xml:space="preserve"> nákupov </w:t>
      </w:r>
    </w:p>
    <w:p w14:paraId="445DD0E5" w14:textId="77777777" w:rsidR="00781D08" w:rsidRPr="00D142AD" w:rsidRDefault="00781D08" w:rsidP="00781D08">
      <w:p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color w:val="00AFE9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Calibri"/>
          <w:color w:val="00AFE9"/>
          <w:sz w:val="20"/>
          <w:szCs w:val="20"/>
          <w:lang w:eastAsia="sk-SK"/>
        </w:rPr>
        <w:t> </w:t>
      </w:r>
    </w:p>
    <w:p w14:paraId="5E23AC6B" w14:textId="29AE17E9" w:rsidR="00781D08" w:rsidRPr="00D142AD" w:rsidRDefault="008A0E5C" w:rsidP="00781D08">
      <w:p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sz w:val="20"/>
          <w:szCs w:val="20"/>
          <w:lang w:eastAsia="sk-SK"/>
        </w:rPr>
      </w:pPr>
      <w:r>
        <w:rPr>
          <w:rFonts w:ascii="Arial Narrow" w:eastAsia="Times New Roman" w:hAnsi="Arial Narrow" w:cs="Calibri"/>
          <w:sz w:val="20"/>
          <w:szCs w:val="20"/>
          <w:lang w:eastAsia="sk-SK"/>
        </w:rPr>
        <w:t>pre kalendárny rok 2026</w:t>
      </w:r>
      <w:r w:rsidR="00781D08" w:rsidRPr="004C6AEB">
        <w:rPr>
          <w:rFonts w:ascii="Arial Narrow" w:eastAsia="Times New Roman" w:hAnsi="Arial Narrow" w:cs="Calibri"/>
          <w:b/>
          <w:bCs/>
          <w:sz w:val="20"/>
          <w:szCs w:val="20"/>
          <w:lang w:eastAsia="sk-SK"/>
        </w:rPr>
        <w:t> </w:t>
      </w:r>
    </w:p>
    <w:p w14:paraId="199A6CCD" w14:textId="77777777" w:rsidR="00781D08" w:rsidRPr="00D142AD" w:rsidRDefault="00781D08" w:rsidP="00781D08">
      <w:p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Calibri"/>
          <w:b/>
          <w:bCs/>
          <w:sz w:val="20"/>
          <w:szCs w:val="20"/>
          <w:lang w:eastAsia="sk-SK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40"/>
        <w:gridCol w:w="2205"/>
        <w:gridCol w:w="2295"/>
        <w:gridCol w:w="2205"/>
      </w:tblGrid>
      <w:tr w:rsidR="00781D08" w:rsidRPr="00D142AD" w14:paraId="743C2B46" w14:textId="77777777" w:rsidTr="00312576">
        <w:trPr>
          <w:trHeight w:val="270"/>
        </w:trPr>
        <w:tc>
          <w:tcPr>
            <w:tcW w:w="234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544CA57A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Dodávateľ </w:t>
            </w:r>
          </w:p>
        </w:tc>
        <w:tc>
          <w:tcPr>
            <w:tcW w:w="6705" w:type="dxa"/>
            <w:gridSpan w:val="3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1B750B38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(obchodné meno) </w:t>
            </w:r>
          </w:p>
        </w:tc>
      </w:tr>
      <w:tr w:rsidR="00781D08" w:rsidRPr="00D142AD" w14:paraId="38A824EE" w14:textId="77777777" w:rsidTr="00312576">
        <w:trPr>
          <w:trHeight w:val="270"/>
        </w:trPr>
        <w:tc>
          <w:tcPr>
            <w:tcW w:w="234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435504A8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Sídlo: </w:t>
            </w:r>
          </w:p>
        </w:tc>
        <w:tc>
          <w:tcPr>
            <w:tcW w:w="6705" w:type="dxa"/>
            <w:gridSpan w:val="3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2FA06DFC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(sídlo podľa obchodného registra) </w:t>
            </w:r>
          </w:p>
        </w:tc>
      </w:tr>
      <w:tr w:rsidR="00781D08" w:rsidRPr="00D142AD" w14:paraId="5317A44A" w14:textId="77777777" w:rsidTr="00312576">
        <w:trPr>
          <w:trHeight w:val="270"/>
        </w:trPr>
        <w:tc>
          <w:tcPr>
            <w:tcW w:w="234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259D83C6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Zápis v OR SR: </w:t>
            </w:r>
          </w:p>
        </w:tc>
        <w:tc>
          <w:tcPr>
            <w:tcW w:w="6705" w:type="dxa"/>
            <w:gridSpan w:val="3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26D4F715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Okresný súd ________, oddiel: _____, vložka č.: _________ </w:t>
            </w:r>
          </w:p>
        </w:tc>
      </w:tr>
      <w:tr w:rsidR="00781D08" w:rsidRPr="00D142AD" w14:paraId="369659DE" w14:textId="77777777" w:rsidTr="00312576">
        <w:trPr>
          <w:trHeight w:val="270"/>
        </w:trPr>
        <w:tc>
          <w:tcPr>
            <w:tcW w:w="234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4D06858C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IČO: </w:t>
            </w:r>
          </w:p>
        </w:tc>
        <w:tc>
          <w:tcPr>
            <w:tcW w:w="220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0E3E1D76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9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7FFCE3EC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IČ DPH: </w:t>
            </w:r>
          </w:p>
        </w:tc>
        <w:tc>
          <w:tcPr>
            <w:tcW w:w="220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23C0CD72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81D08" w:rsidRPr="00D142AD" w14:paraId="6BA60724" w14:textId="77777777" w:rsidTr="00312576">
        <w:trPr>
          <w:trHeight w:val="270"/>
        </w:trPr>
        <w:tc>
          <w:tcPr>
            <w:tcW w:w="234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4102701E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DIČ: </w:t>
            </w:r>
          </w:p>
        </w:tc>
        <w:tc>
          <w:tcPr>
            <w:tcW w:w="220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1593F9E8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9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68E6E5F0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0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7D100BEA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81D08" w:rsidRPr="00D142AD" w14:paraId="0CF2BE01" w14:textId="77777777" w:rsidTr="00312576">
        <w:trPr>
          <w:trHeight w:val="360"/>
        </w:trPr>
        <w:tc>
          <w:tcPr>
            <w:tcW w:w="234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5B6CE916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Bankové spojenie: </w:t>
            </w:r>
          </w:p>
        </w:tc>
        <w:tc>
          <w:tcPr>
            <w:tcW w:w="220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7C36D851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9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5F1587C5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SWIFT (BIC): </w:t>
            </w:r>
          </w:p>
        </w:tc>
        <w:tc>
          <w:tcPr>
            <w:tcW w:w="220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58068395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781D08" w:rsidRPr="00D142AD" w14:paraId="067BB197" w14:textId="77777777" w:rsidTr="00312576">
        <w:trPr>
          <w:trHeight w:val="270"/>
        </w:trPr>
        <w:tc>
          <w:tcPr>
            <w:tcW w:w="234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576FDBCB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IBAN: </w:t>
            </w:r>
          </w:p>
        </w:tc>
        <w:tc>
          <w:tcPr>
            <w:tcW w:w="6705" w:type="dxa"/>
            <w:gridSpan w:val="3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794FD3C2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14:paraId="5258A7ED" w14:textId="77777777" w:rsidR="00781D08" w:rsidRPr="00D142AD" w:rsidRDefault="00781D08" w:rsidP="00781D08">
      <w:p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Calibri"/>
          <w:sz w:val="20"/>
          <w:szCs w:val="20"/>
          <w:lang w:eastAsia="sk-SK"/>
        </w:rPr>
        <w:t> </w:t>
      </w:r>
    </w:p>
    <w:p w14:paraId="2E2F002C" w14:textId="77777777" w:rsidR="00781D08" w:rsidRPr="00D142AD" w:rsidRDefault="00781D08" w:rsidP="00781D08">
      <w:p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Calibri"/>
          <w:sz w:val="20"/>
          <w:szCs w:val="20"/>
          <w:lang w:eastAsia="sk-SK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79"/>
        <w:gridCol w:w="2294"/>
        <w:gridCol w:w="2204"/>
        <w:gridCol w:w="2279"/>
      </w:tblGrid>
      <w:tr w:rsidR="00781D08" w:rsidRPr="00D142AD" w14:paraId="18034091" w14:textId="77777777" w:rsidTr="00312576">
        <w:trPr>
          <w:trHeight w:val="270"/>
        </w:trPr>
        <w:tc>
          <w:tcPr>
            <w:tcW w:w="228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5C265FFD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Odberateľ </w:t>
            </w:r>
          </w:p>
        </w:tc>
        <w:tc>
          <w:tcPr>
            <w:tcW w:w="6780" w:type="dxa"/>
            <w:gridSpan w:val="3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473D5C1B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(názor organizácie) </w:t>
            </w:r>
          </w:p>
        </w:tc>
      </w:tr>
      <w:tr w:rsidR="00781D08" w:rsidRPr="00D142AD" w14:paraId="09E2159D" w14:textId="77777777" w:rsidTr="00312576">
        <w:trPr>
          <w:trHeight w:val="270"/>
        </w:trPr>
        <w:tc>
          <w:tcPr>
            <w:tcW w:w="228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4FD0BC76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Sídlo: </w:t>
            </w:r>
          </w:p>
        </w:tc>
        <w:tc>
          <w:tcPr>
            <w:tcW w:w="6780" w:type="dxa"/>
            <w:gridSpan w:val="3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15DAE724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(sídlo organizácie) </w:t>
            </w:r>
          </w:p>
        </w:tc>
      </w:tr>
      <w:tr w:rsidR="00781D08" w:rsidRPr="00D142AD" w14:paraId="4B3FBE3D" w14:textId="77777777" w:rsidTr="00312576">
        <w:trPr>
          <w:trHeight w:val="270"/>
        </w:trPr>
        <w:tc>
          <w:tcPr>
            <w:tcW w:w="228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4163F117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Zápis v: </w:t>
            </w:r>
          </w:p>
        </w:tc>
        <w:tc>
          <w:tcPr>
            <w:tcW w:w="6780" w:type="dxa"/>
            <w:gridSpan w:val="3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</w:tcPr>
          <w:p w14:paraId="3224DD04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</w:tr>
      <w:tr w:rsidR="00781D08" w:rsidRPr="00D142AD" w14:paraId="36012602" w14:textId="77777777" w:rsidTr="00312576">
        <w:trPr>
          <w:trHeight w:val="270"/>
        </w:trPr>
        <w:tc>
          <w:tcPr>
            <w:tcW w:w="228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6772178E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IČO: </w:t>
            </w:r>
          </w:p>
        </w:tc>
        <w:tc>
          <w:tcPr>
            <w:tcW w:w="229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1EFE83EC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XXXXXXXX </w:t>
            </w:r>
          </w:p>
        </w:tc>
        <w:tc>
          <w:tcPr>
            <w:tcW w:w="220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</w:tcPr>
          <w:p w14:paraId="2517A657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280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</w:tcPr>
          <w:p w14:paraId="17551486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</w:tr>
      <w:tr w:rsidR="00781D08" w:rsidRPr="00D142AD" w14:paraId="1E44A0A2" w14:textId="77777777" w:rsidTr="00312576">
        <w:trPr>
          <w:trHeight w:val="270"/>
        </w:trPr>
        <w:tc>
          <w:tcPr>
            <w:tcW w:w="228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651BDF95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DIČ: </w:t>
            </w:r>
          </w:p>
        </w:tc>
        <w:tc>
          <w:tcPr>
            <w:tcW w:w="229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795D548E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YYYYYYYYY </w:t>
            </w:r>
          </w:p>
        </w:tc>
        <w:tc>
          <w:tcPr>
            <w:tcW w:w="220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0C81CE57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80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6AD591BB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81D08" w:rsidRPr="00D142AD" w14:paraId="20A2F285" w14:textId="77777777" w:rsidTr="00312576">
        <w:trPr>
          <w:trHeight w:val="390"/>
        </w:trPr>
        <w:tc>
          <w:tcPr>
            <w:tcW w:w="228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49D31754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Bankové spojenie: </w:t>
            </w:r>
          </w:p>
        </w:tc>
        <w:tc>
          <w:tcPr>
            <w:tcW w:w="229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</w:tcPr>
          <w:p w14:paraId="4232DF5C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20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34AFB134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SWIFT (BIC): </w:t>
            </w:r>
          </w:p>
        </w:tc>
        <w:tc>
          <w:tcPr>
            <w:tcW w:w="2280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532DD721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</w:tr>
      <w:tr w:rsidR="00781D08" w:rsidRPr="00D142AD" w14:paraId="70EE3D5F" w14:textId="77777777" w:rsidTr="00312576">
        <w:trPr>
          <w:trHeight w:val="270"/>
        </w:trPr>
        <w:tc>
          <w:tcPr>
            <w:tcW w:w="228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263E9084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IBAN: </w:t>
            </w:r>
          </w:p>
        </w:tc>
        <w:tc>
          <w:tcPr>
            <w:tcW w:w="6780" w:type="dxa"/>
            <w:gridSpan w:val="3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493AD445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(doplniť IBAN) </w:t>
            </w:r>
          </w:p>
        </w:tc>
      </w:tr>
    </w:tbl>
    <w:p w14:paraId="7EB54B56" w14:textId="77777777" w:rsidR="00781D08" w:rsidRPr="00D142AD" w:rsidRDefault="00781D08" w:rsidP="00781D08">
      <w:p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Calibri"/>
          <w:sz w:val="20"/>
          <w:szCs w:val="20"/>
          <w:lang w:eastAsia="sk-SK"/>
        </w:rPr>
        <w:t> </w:t>
      </w:r>
    </w:p>
    <w:p w14:paraId="0C181CC1" w14:textId="24597D79" w:rsidR="00781D08" w:rsidRPr="008A0E5C" w:rsidRDefault="00781D08" w:rsidP="00781D08">
      <w:pPr>
        <w:spacing w:before="80" w:after="0" w:line="240" w:lineRule="auto"/>
        <w:jc w:val="both"/>
        <w:textAlignment w:val="baseline"/>
        <w:rPr>
          <w:rFonts w:ascii="Arial Narrow" w:eastAsia="Times New Roman" w:hAnsi="Arial Narrow" w:cs="Calibri"/>
          <w:color w:val="333333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Calibri"/>
          <w:color w:val="333333"/>
          <w:sz w:val="20"/>
          <w:szCs w:val="20"/>
          <w:lang w:eastAsia="sk-SK"/>
        </w:rPr>
        <w:t>Ročné zmluvné množstvo odberovej skupiny v MWh určené na FOR</w:t>
      </w:r>
      <w:r w:rsidR="008A0E5C">
        <w:rPr>
          <w:rFonts w:ascii="Arial Narrow" w:eastAsia="Times New Roman" w:hAnsi="Arial Narrow" w:cs="Calibri"/>
          <w:color w:val="333333"/>
          <w:sz w:val="20"/>
          <w:szCs w:val="20"/>
          <w:lang w:eastAsia="sk-SK"/>
        </w:rPr>
        <w:t>WARD nákup na obdobie 01.01.2026 – 31.12.2026</w:t>
      </w:r>
      <w:r w:rsidRPr="004C6AEB">
        <w:rPr>
          <w:rFonts w:ascii="Arial Narrow" w:eastAsia="Times New Roman" w:hAnsi="Arial Narrow" w:cs="Calibri"/>
          <w:color w:val="333333"/>
          <w:sz w:val="20"/>
          <w:szCs w:val="20"/>
          <w:lang w:eastAsia="sk-SK"/>
        </w:rPr>
        <w:t>: </w:t>
      </w:r>
    </w:p>
    <w:p w14:paraId="1413CAFE" w14:textId="77777777" w:rsidR="00781D08" w:rsidRPr="00D142AD" w:rsidRDefault="00781D08" w:rsidP="00781D08">
      <w:p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Calibri"/>
          <w:sz w:val="20"/>
          <w:szCs w:val="20"/>
          <w:lang w:eastAsia="sk-SK"/>
        </w:rPr>
        <w:t>________________ </w:t>
      </w:r>
      <w:r w:rsidRPr="004C6AEB">
        <w:rPr>
          <w:rFonts w:ascii="Arial Narrow" w:eastAsia="Times New Roman" w:hAnsi="Arial Narrow" w:cs="Calibri"/>
          <w:b/>
          <w:bCs/>
          <w:sz w:val="20"/>
          <w:szCs w:val="20"/>
          <w:lang w:eastAsia="sk-SK"/>
        </w:rPr>
        <w:t> </w:t>
      </w:r>
    </w:p>
    <w:p w14:paraId="565F3290" w14:textId="77777777" w:rsidR="00781D08" w:rsidRPr="00D142AD" w:rsidRDefault="00781D08" w:rsidP="00781D08">
      <w:p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Calibri"/>
          <w:b/>
          <w:bCs/>
          <w:sz w:val="20"/>
          <w:szCs w:val="20"/>
          <w:lang w:eastAsia="sk-SK"/>
        </w:rPr>
        <w:t> </w:t>
      </w:r>
    </w:p>
    <w:p w14:paraId="1D23924F" w14:textId="0E00D7BC" w:rsidR="00781D08" w:rsidRPr="00D142AD" w:rsidRDefault="00781D08" w:rsidP="00781D08">
      <w:p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Times New Roman"/>
          <w:b/>
          <w:bCs/>
          <w:sz w:val="20"/>
          <w:szCs w:val="20"/>
          <w:lang w:eastAsia="sk-SK"/>
        </w:rPr>
        <w:t xml:space="preserve">Potvrdenie o všetkých vykonaných </w:t>
      </w:r>
      <w:proofErr w:type="spellStart"/>
      <w:r w:rsidRPr="004C6AEB">
        <w:rPr>
          <w:rFonts w:ascii="Arial Narrow" w:eastAsia="Times New Roman" w:hAnsi="Arial Narrow" w:cs="Times New Roman"/>
          <w:b/>
          <w:bCs/>
          <w:sz w:val="20"/>
          <w:szCs w:val="20"/>
          <w:lang w:eastAsia="sk-SK"/>
        </w:rPr>
        <w:t>tranžových</w:t>
      </w:r>
      <w:proofErr w:type="spellEnd"/>
      <w:r w:rsidRPr="004C6AEB">
        <w:rPr>
          <w:rFonts w:ascii="Arial Narrow" w:eastAsia="Times New Roman" w:hAnsi="Arial Narrow" w:cs="Times New Roman"/>
          <w:b/>
          <w:bCs/>
          <w:sz w:val="20"/>
          <w:szCs w:val="20"/>
          <w:lang w:eastAsia="sk-SK"/>
        </w:rPr>
        <w:t xml:space="preserve"> náku</w:t>
      </w:r>
      <w:r w:rsidR="002F0CBC">
        <w:rPr>
          <w:rFonts w:ascii="Arial Narrow" w:eastAsia="Times New Roman" w:hAnsi="Arial Narrow" w:cs="Times New Roman"/>
          <w:b/>
          <w:bCs/>
          <w:sz w:val="20"/>
          <w:szCs w:val="20"/>
          <w:lang w:eastAsia="sk-SK"/>
        </w:rPr>
        <w:t>p</w:t>
      </w:r>
      <w:r w:rsidRPr="004C6AEB">
        <w:rPr>
          <w:rFonts w:ascii="Arial Narrow" w:eastAsia="Times New Roman" w:hAnsi="Arial Narrow" w:cs="Times New Roman"/>
          <w:b/>
          <w:bCs/>
          <w:sz w:val="20"/>
          <w:szCs w:val="20"/>
          <w:lang w:eastAsia="sk-SK"/>
        </w:rPr>
        <w:t>och na pokyn Odberateľa: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1"/>
        <w:gridCol w:w="2527"/>
      </w:tblGrid>
      <w:tr w:rsidR="00781D08" w:rsidRPr="004C6AEB" w14:paraId="71A23C9E" w14:textId="77777777" w:rsidTr="00312576">
        <w:trPr>
          <w:trHeight w:val="116"/>
        </w:trPr>
        <w:tc>
          <w:tcPr>
            <w:tcW w:w="4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B0ABED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Dátum referenčného dňa:</w:t>
            </w:r>
          </w:p>
        </w:tc>
        <w:tc>
          <w:tcPr>
            <w:tcW w:w="2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C08B06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781D08" w:rsidRPr="004C6AEB" w14:paraId="132F1807" w14:textId="77777777" w:rsidTr="00312576">
        <w:trPr>
          <w:trHeight w:val="116"/>
        </w:trPr>
        <w:tc>
          <w:tcPr>
            <w:tcW w:w="4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7FC78A0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Nakúpený objem:</w:t>
            </w:r>
          </w:p>
        </w:tc>
        <w:tc>
          <w:tcPr>
            <w:tcW w:w="2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BAC7C73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781D08" w:rsidRPr="004C6AEB" w14:paraId="7F6E39BA" w14:textId="77777777" w:rsidTr="00312576">
        <w:trPr>
          <w:trHeight w:val="116"/>
        </w:trPr>
        <w:tc>
          <w:tcPr>
            <w:tcW w:w="4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B98CA1" w14:textId="4D95FC67" w:rsidR="00781D08" w:rsidRPr="004C6AEB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Zúčtovacia cena </w:t>
            </w:r>
            <w:r w:rsidR="00802B77"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produktu</w:t>
            </w:r>
            <w:r w:rsidR="00802B7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 </w:t>
            </w:r>
            <w:r w:rsidR="00802B77" w:rsidRPr="007C7062">
              <w:rPr>
                <w:rFonts w:ascii="Arial Narrow" w:hAnsi="Arial Narrow"/>
                <w:b/>
                <w:bCs/>
                <w:sz w:val="20"/>
                <w:szCs w:val="20"/>
                <w:u w:val="single"/>
                <w:lang w:bidi="sk-SK"/>
              </w:rPr>
              <w:t xml:space="preserve">EEX </w:t>
            </w:r>
            <w:r w:rsidR="002F0CBC">
              <w:rPr>
                <w:rFonts w:ascii="Arial Narrow" w:hAnsi="Arial Narrow"/>
                <w:b/>
                <w:bCs/>
                <w:sz w:val="20"/>
                <w:szCs w:val="20"/>
                <w:u w:val="single"/>
                <w:lang w:bidi="sk-SK"/>
              </w:rPr>
              <w:t xml:space="preserve">– PXE </w:t>
            </w:r>
            <w:proofErr w:type="spellStart"/>
            <w:r w:rsidR="00802B77" w:rsidRPr="007C7062">
              <w:rPr>
                <w:rFonts w:ascii="Arial Narrow" w:hAnsi="Arial Narrow"/>
                <w:b/>
                <w:bCs/>
                <w:sz w:val="20"/>
                <w:szCs w:val="20"/>
                <w:u w:val="single"/>
                <w:lang w:bidi="sk-SK"/>
              </w:rPr>
              <w:t>Slovakian</w:t>
            </w:r>
            <w:proofErr w:type="spellEnd"/>
            <w:r w:rsidR="00802B77" w:rsidRPr="007C7062">
              <w:rPr>
                <w:rFonts w:ascii="Arial Narrow" w:hAnsi="Arial Narrow"/>
                <w:b/>
                <w:bCs/>
                <w:sz w:val="20"/>
                <w:szCs w:val="20"/>
                <w:u w:val="single"/>
                <w:lang w:bidi="sk-SK"/>
              </w:rPr>
              <w:t xml:space="preserve"> Power </w:t>
            </w:r>
            <w:proofErr w:type="spellStart"/>
            <w:r w:rsidR="00802B77" w:rsidRPr="007C7062">
              <w:rPr>
                <w:rFonts w:ascii="Arial Narrow" w:hAnsi="Arial Narrow"/>
                <w:b/>
                <w:bCs/>
                <w:sz w:val="20"/>
                <w:szCs w:val="20"/>
                <w:u w:val="single"/>
                <w:lang w:bidi="sk-SK"/>
              </w:rPr>
              <w:t>Futures</w:t>
            </w:r>
            <w:proofErr w:type="spellEnd"/>
            <w:r w:rsidR="00802B7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 pre okamih nákupov so zohľadnením +1 EUR/MWh </w:t>
            </w:r>
            <w:r w:rsidR="00802B77" w:rsidRPr="001B5193">
              <w:rPr>
                <w:rFonts w:ascii="Arial Narrow" w:hAnsi="Arial Narrow"/>
                <w:sz w:val="20"/>
                <w:szCs w:val="20"/>
              </w:rPr>
              <w:t xml:space="preserve">na pokrytie nákladov na </w:t>
            </w:r>
            <w:r w:rsidR="00802B77">
              <w:rPr>
                <w:rFonts w:ascii="Arial Narrow" w:hAnsi="Arial Narrow"/>
                <w:sz w:val="20"/>
                <w:szCs w:val="20"/>
              </w:rPr>
              <w:t>obchodnícky</w:t>
            </w:r>
            <w:r w:rsidR="00802B7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="00802B7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spread</w:t>
            </w:r>
            <w:proofErr w:type="spellEnd"/>
            <w:r w:rsidR="00802B7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 </w:t>
            </w: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:</w:t>
            </w:r>
          </w:p>
        </w:tc>
        <w:tc>
          <w:tcPr>
            <w:tcW w:w="2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54A5ED" w14:textId="77777777" w:rsidR="00781D08" w:rsidRPr="004C6AEB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</w:tr>
    </w:tbl>
    <w:p w14:paraId="42A9A375" w14:textId="77777777" w:rsidR="00781D08" w:rsidRPr="004C6AEB" w:rsidRDefault="00781D08" w:rsidP="00781D08">
      <w:pPr>
        <w:spacing w:before="80" w:after="0" w:line="240" w:lineRule="auto"/>
        <w:jc w:val="both"/>
        <w:textAlignment w:val="baseline"/>
        <w:rPr>
          <w:rFonts w:ascii="Arial Narrow" w:eastAsia="Times New Roman" w:hAnsi="Arial Narrow" w:cs="Times New Roman"/>
          <w:i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Times New Roman"/>
          <w:i/>
          <w:sz w:val="20"/>
          <w:szCs w:val="20"/>
          <w:lang w:eastAsia="sk-SK"/>
        </w:rPr>
        <w:t xml:space="preserve">*tabuľka sa vyplní toľkokrát, koľko </w:t>
      </w:r>
      <w:proofErr w:type="spellStart"/>
      <w:r w:rsidRPr="004C6AEB">
        <w:rPr>
          <w:rFonts w:ascii="Arial Narrow" w:eastAsia="Times New Roman" w:hAnsi="Arial Narrow" w:cs="Times New Roman"/>
          <w:i/>
          <w:sz w:val="20"/>
          <w:szCs w:val="20"/>
          <w:lang w:eastAsia="sk-SK"/>
        </w:rPr>
        <w:t>tranží</w:t>
      </w:r>
      <w:proofErr w:type="spellEnd"/>
      <w:r w:rsidRPr="004C6AEB">
        <w:rPr>
          <w:rFonts w:ascii="Arial Narrow" w:eastAsia="Times New Roman" w:hAnsi="Arial Narrow" w:cs="Times New Roman"/>
          <w:i/>
          <w:sz w:val="20"/>
          <w:szCs w:val="20"/>
          <w:lang w:eastAsia="sk-SK"/>
        </w:rPr>
        <w:t xml:space="preserve"> bolo vykonaných.</w:t>
      </w:r>
    </w:p>
    <w:p w14:paraId="00F0A855" w14:textId="77777777" w:rsidR="00781D08" w:rsidRPr="004C6AEB" w:rsidRDefault="00781D08" w:rsidP="00781D08">
      <w:pPr>
        <w:spacing w:after="0" w:line="240" w:lineRule="auto"/>
        <w:jc w:val="both"/>
        <w:textAlignment w:val="baseline"/>
        <w:rPr>
          <w:rFonts w:ascii="Arial Narrow" w:eastAsia="Times New Roman" w:hAnsi="Arial Narrow" w:cs="Calibri"/>
          <w:sz w:val="20"/>
          <w:szCs w:val="20"/>
          <w:lang w:eastAsia="sk-SK"/>
        </w:rPr>
      </w:pPr>
    </w:p>
    <w:p w14:paraId="2B767CC7" w14:textId="77777777" w:rsidR="00781D08" w:rsidRPr="004C6AEB" w:rsidRDefault="00781D08" w:rsidP="00781D08">
      <w:pPr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Výpočet jednotkovej ceny zúčtovacej ceny podľa vzorca: </w:t>
      </w:r>
    </w:p>
    <w:p w14:paraId="7B9DA519" w14:textId="77777777" w:rsidR="00781D08" w:rsidRPr="004C6AEB" w:rsidRDefault="00781D08" w:rsidP="00781D08">
      <w:pPr>
        <w:spacing w:after="0" w:line="240" w:lineRule="auto"/>
        <w:jc w:val="center"/>
        <w:textAlignment w:val="baseline"/>
        <w:rPr>
          <w:rFonts w:ascii="Arial Narrow" w:eastAsia="Times New Roman" w:hAnsi="Arial Narrow" w:cs="Times New Roman"/>
          <w:sz w:val="20"/>
          <w:szCs w:val="20"/>
        </w:rPr>
      </w:pPr>
      <m:oMathPara>
        <m:oMath>
          <m:r>
            <w:rPr>
              <w:rStyle w:val="mord"/>
              <w:rFonts w:ascii="Cambria Math" w:hAnsi="Cambria Math"/>
              <w:sz w:val="20"/>
              <w:szCs w:val="20"/>
            </w:rPr>
            <m:t>CWE</m:t>
          </m:r>
          <m:r>
            <m:rPr>
              <m:sty m:val="p"/>
            </m:rPr>
            <w:rPr>
              <w:rStyle w:val="vlist-s"/>
              <w:rFonts w:ascii="Cambria Math" w:hAnsi="Cambria Math"/>
              <w:sz w:val="20"/>
              <w:szCs w:val="20"/>
            </w:rPr>
            <m:t>​</m:t>
          </m:r>
          <m:r>
            <m:rPr>
              <m:sty m:val="p"/>
            </m:rPr>
            <w:rPr>
              <w:rStyle w:val="mrel"/>
              <w:rFonts w:ascii="Cambria Math" w:hAnsi="Cambria Math"/>
              <w:sz w:val="20"/>
              <w:szCs w:val="20"/>
            </w:rPr>
            <m:t>=</m:t>
          </m:r>
          <m:f>
            <m:fPr>
              <m:ctrlPr>
                <w:rPr>
                  <w:rStyle w:val="mop"/>
                  <w:rFonts w:ascii="Cambria Math" w:eastAsia="Tahoma" w:hAnsi="Cambria Math" w:cs="Tahoma"/>
                  <w:i/>
                  <w:iCs/>
                  <w:color w:val="000000"/>
                  <w:sz w:val="20"/>
                  <w:szCs w:val="20"/>
                  <w:lang w:eastAsia="sk-SK" w:bidi="sk-SK"/>
                </w:rPr>
              </m:ctrlPr>
            </m:fPr>
            <m:num>
              <m:sSubSup>
                <m:sSubSupPr>
                  <m:ctrlPr>
                    <w:rPr>
                      <w:rFonts w:ascii="Cambria Math" w:eastAsia="Tahoma" w:hAnsi="Cambria Math" w:cs="Tahoma"/>
                      <w:color w:val="000000"/>
                      <w:sz w:val="20"/>
                      <w:szCs w:val="20"/>
                      <w:lang w:eastAsia="sk-SK" w:bidi="sk-SK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 xml:space="preserve">i=1 </m:t>
                  </m:r>
                </m:sub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N</m:t>
                  </m:r>
                </m:sup>
              </m:sSubSup>
              <m:r>
                <w:rPr>
                  <w:rFonts w:ascii="Cambria Math" w:hAnsi="Cambria Math"/>
                  <w:sz w:val="20"/>
                  <w:szCs w:val="20"/>
                </w:rPr>
                <m:t>(</m:t>
              </m:r>
              <m:sSub>
                <m:sSubPr>
                  <m:ctrlPr>
                    <w:rPr>
                      <w:rFonts w:ascii="Cambria Math" w:eastAsia="Tahoma" w:hAnsi="Cambria Math" w:cs="Tahoma"/>
                      <w:i/>
                      <w:color w:val="000000"/>
                      <w:sz w:val="20"/>
                      <w:szCs w:val="20"/>
                      <w:lang w:eastAsia="sk-SK" w:bidi="sk-SK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 xml:space="preserve"> x </m:t>
              </m:r>
              <m:sSub>
                <m:sSubPr>
                  <m:ctrlPr>
                    <w:rPr>
                      <w:rFonts w:ascii="Cambria Math" w:eastAsia="Tahoma" w:hAnsi="Cambria Math" w:cs="Tahoma"/>
                      <w:i/>
                      <w:color w:val="000000"/>
                      <w:sz w:val="20"/>
                      <w:szCs w:val="20"/>
                      <w:lang w:eastAsia="sk-SK" w:bidi="sk-SK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)</m:t>
              </m:r>
            </m:num>
            <m:den>
              <m:sSub>
                <m:sSubPr>
                  <m:ctrlPr>
                    <w:rPr>
                      <w:rStyle w:val="mop"/>
                      <w:rFonts w:ascii="Cambria Math" w:eastAsia="Tahoma" w:hAnsi="Cambria Math" w:cs="Tahoma"/>
                      <w:i/>
                      <w:iCs/>
                      <w:color w:val="000000"/>
                      <w:sz w:val="20"/>
                      <w:szCs w:val="20"/>
                      <w:lang w:eastAsia="sk-SK" w:bidi="sk-SK"/>
                    </w:rPr>
                  </m:ctrlPr>
                </m:sSubPr>
                <m:e>
                  <m:r>
                    <w:rPr>
                      <w:rStyle w:val="mop"/>
                      <w:rFonts w:ascii="Cambria Math" w:hAnsi="Cambria Math"/>
                      <w:sz w:val="20"/>
                      <w:szCs w:val="20"/>
                    </w:rPr>
                    <m:t>V</m:t>
                  </m:r>
                </m:e>
                <m:sub>
                  <m:r>
                    <w:rPr>
                      <w:rStyle w:val="mop"/>
                      <w:rFonts w:ascii="Cambria Math" w:hAnsi="Cambria Math"/>
                      <w:sz w:val="20"/>
                      <w:szCs w:val="20"/>
                    </w:rPr>
                    <m:t>TOTAL</m:t>
                  </m:r>
                </m:sub>
              </m:sSub>
            </m:den>
          </m:f>
          <m:r>
            <m:rPr>
              <m:sty m:val="p"/>
            </m:rPr>
            <w:rPr>
              <w:rStyle w:val="vlist-s"/>
              <w:rFonts w:ascii="Cambria Math" w:hAnsi="Cambria Math"/>
              <w:sz w:val="20"/>
              <w:szCs w:val="20"/>
            </w:rPr>
            <m:t>​</m:t>
          </m:r>
        </m:oMath>
      </m:oMathPara>
    </w:p>
    <w:p w14:paraId="69D3AE5F" w14:textId="77777777" w:rsidR="00781D08" w:rsidRPr="004036F1" w:rsidRDefault="00781D08" w:rsidP="00781D08">
      <w:pPr>
        <w:spacing w:before="100" w:beforeAutospacing="1" w:after="100" w:afterAutospacing="1"/>
        <w:rPr>
          <w:rFonts w:ascii="Arial Narrow" w:eastAsia="Times New Roman" w:hAnsi="Arial Narrow" w:cs="Times New Roman"/>
          <w:sz w:val="20"/>
          <w:szCs w:val="20"/>
        </w:rPr>
      </w:pPr>
      <w:r w:rsidRPr="004C6AEB">
        <w:rPr>
          <w:rFonts w:ascii="Arial Narrow" w:eastAsia="Times New Roman" w:hAnsi="Arial Narrow" w:cs="Times New Roman"/>
          <w:sz w:val="20"/>
          <w:szCs w:val="20"/>
        </w:rPr>
        <w:t>k</w:t>
      </w:r>
      <w:r w:rsidRPr="004036F1">
        <w:rPr>
          <w:rFonts w:ascii="Arial Narrow" w:eastAsia="Times New Roman" w:hAnsi="Arial Narrow" w:cs="Times New Roman"/>
          <w:sz w:val="20"/>
          <w:szCs w:val="20"/>
        </w:rPr>
        <w:t>de:</w:t>
      </w:r>
    </w:p>
    <w:p w14:paraId="78D56586" w14:textId="77777777" w:rsidR="00781D08" w:rsidRPr="004036F1" w:rsidRDefault="00781D08" w:rsidP="00781D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0"/>
          <w:szCs w:val="20"/>
        </w:rPr>
      </w:pPr>
      <w:proofErr w:type="spellStart"/>
      <w:r w:rsidRPr="004C6AEB">
        <w:rPr>
          <w:rFonts w:ascii="Arial Narrow" w:eastAsia="Times New Roman" w:hAnsi="Arial Narrow" w:cs="Times New Roman"/>
          <w:sz w:val="20"/>
          <w:szCs w:val="20"/>
        </w:rPr>
        <w:t>CWE_</w:t>
      </w:r>
      <w:r w:rsidRPr="004036F1">
        <w:rPr>
          <w:rFonts w:ascii="Arial Narrow" w:eastAsia="Times New Roman" w:hAnsi="Arial Narrow" w:cs="Times New Roman"/>
          <w:sz w:val="20"/>
          <w:szCs w:val="20"/>
        </w:rPr>
        <w:t>je</w:t>
      </w:r>
      <w:proofErr w:type="spellEnd"/>
      <w:r w:rsidRPr="004036F1">
        <w:rPr>
          <w:rFonts w:ascii="Arial Narrow" w:eastAsia="Times New Roman" w:hAnsi="Arial Narrow" w:cs="Times New Roman"/>
          <w:sz w:val="20"/>
          <w:szCs w:val="20"/>
        </w:rPr>
        <w:t xml:space="preserve"> priemerná jednotková cena silovej energie za všetky zrealizované </w:t>
      </w:r>
      <w:proofErr w:type="spellStart"/>
      <w:r w:rsidRPr="004036F1">
        <w:rPr>
          <w:rFonts w:ascii="Arial Narrow" w:eastAsia="Times New Roman" w:hAnsi="Arial Narrow" w:cs="Times New Roman"/>
          <w:sz w:val="20"/>
          <w:szCs w:val="20"/>
        </w:rPr>
        <w:t>tranžové</w:t>
      </w:r>
      <w:proofErr w:type="spellEnd"/>
      <w:r w:rsidRPr="004036F1">
        <w:rPr>
          <w:rFonts w:ascii="Arial Narrow" w:eastAsia="Times New Roman" w:hAnsi="Arial Narrow" w:cs="Times New Roman"/>
          <w:sz w:val="20"/>
          <w:szCs w:val="20"/>
        </w:rPr>
        <w:t xml:space="preserve"> nákupy.</w:t>
      </w:r>
    </w:p>
    <w:p w14:paraId="2DA4BEEA" w14:textId="77777777" w:rsidR="00781D08" w:rsidRPr="004036F1" w:rsidRDefault="00781D08" w:rsidP="00781D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4C6AEB">
        <w:rPr>
          <w:rFonts w:ascii="Arial Narrow" w:eastAsia="Times New Roman" w:hAnsi="Arial Narrow" w:cs="Times New Roman"/>
          <w:sz w:val="20"/>
          <w:szCs w:val="20"/>
        </w:rPr>
        <w:t>V</w:t>
      </w:r>
      <w:r w:rsidRPr="004C6AEB">
        <w:rPr>
          <w:rFonts w:ascii="Arial Narrow" w:eastAsia="Times New Roman" w:hAnsi="Arial Narrow" w:cs="Times New Roman"/>
          <w:sz w:val="20"/>
          <w:szCs w:val="20"/>
          <w:vertAlign w:val="subscript"/>
        </w:rPr>
        <w:t>N</w:t>
      </w:r>
      <w:r w:rsidRPr="004C6AEB">
        <w:rPr>
          <w:rFonts w:ascii="Arial Narrow" w:eastAsia="Times New Roman" w:hAnsi="Arial Narrow" w:cs="Times New Roman"/>
          <w:sz w:val="20"/>
          <w:szCs w:val="20"/>
        </w:rPr>
        <w:t xml:space="preserve"> je objem N</w:t>
      </w:r>
      <w:r w:rsidRPr="004036F1">
        <w:rPr>
          <w:rFonts w:ascii="Arial Narrow" w:eastAsia="Times New Roman" w:hAnsi="Arial Narrow" w:cs="Times New Roman"/>
          <w:sz w:val="20"/>
          <w:szCs w:val="20"/>
        </w:rPr>
        <w:t>-</w:t>
      </w:r>
      <w:proofErr w:type="spellStart"/>
      <w:r w:rsidRPr="004036F1">
        <w:rPr>
          <w:rFonts w:ascii="Arial Narrow" w:eastAsia="Times New Roman" w:hAnsi="Arial Narrow" w:cs="Times New Roman"/>
          <w:sz w:val="20"/>
          <w:szCs w:val="20"/>
        </w:rPr>
        <w:t>teho</w:t>
      </w:r>
      <w:proofErr w:type="spellEnd"/>
      <w:r w:rsidRPr="004036F1">
        <w:rPr>
          <w:rFonts w:ascii="Arial Narrow" w:eastAsia="Times New Roman" w:hAnsi="Arial Narrow" w:cs="Times New Roman"/>
          <w:sz w:val="20"/>
          <w:szCs w:val="20"/>
        </w:rPr>
        <w:t xml:space="preserve"> </w:t>
      </w:r>
      <w:proofErr w:type="spellStart"/>
      <w:r w:rsidRPr="004036F1">
        <w:rPr>
          <w:rFonts w:ascii="Arial Narrow" w:eastAsia="Times New Roman" w:hAnsi="Arial Narrow" w:cs="Times New Roman"/>
          <w:sz w:val="20"/>
          <w:szCs w:val="20"/>
        </w:rPr>
        <w:t>tranžového</w:t>
      </w:r>
      <w:proofErr w:type="spellEnd"/>
      <w:r w:rsidRPr="004036F1">
        <w:rPr>
          <w:rFonts w:ascii="Arial Narrow" w:eastAsia="Times New Roman" w:hAnsi="Arial Narrow" w:cs="Times New Roman"/>
          <w:sz w:val="20"/>
          <w:szCs w:val="20"/>
        </w:rPr>
        <w:t xml:space="preserve"> nákupu.</w:t>
      </w:r>
    </w:p>
    <w:p w14:paraId="243CECF4" w14:textId="7AC87B04" w:rsidR="00781D08" w:rsidRPr="004036F1" w:rsidRDefault="00781D08" w:rsidP="00781D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4C6AEB">
        <w:rPr>
          <w:rFonts w:ascii="Arial Narrow" w:eastAsia="Times New Roman" w:hAnsi="Arial Narrow" w:cs="Times New Roman"/>
          <w:sz w:val="20"/>
          <w:szCs w:val="20"/>
        </w:rPr>
        <w:t>P</w:t>
      </w:r>
      <w:r w:rsidRPr="004C6AEB">
        <w:rPr>
          <w:rFonts w:ascii="Arial Narrow" w:eastAsia="Times New Roman" w:hAnsi="Arial Narrow" w:cs="Times New Roman"/>
          <w:sz w:val="20"/>
          <w:szCs w:val="20"/>
          <w:vertAlign w:val="subscript"/>
        </w:rPr>
        <w:t>N</w:t>
      </w:r>
      <w:r w:rsidRPr="004C6AEB">
        <w:rPr>
          <w:rFonts w:ascii="Arial" w:eastAsia="Times New Roman" w:hAnsi="Arial" w:cs="Arial"/>
          <w:sz w:val="20"/>
          <w:szCs w:val="20"/>
        </w:rPr>
        <w:t>​</w:t>
      </w:r>
      <w:r w:rsidRPr="004036F1">
        <w:rPr>
          <w:rFonts w:ascii="Arial Narrow" w:eastAsia="Times New Roman" w:hAnsi="Arial Narrow" w:cs="Times New Roman"/>
          <w:sz w:val="20"/>
          <w:szCs w:val="20"/>
        </w:rPr>
        <w:t xml:space="preserve"> je jednotková cena ročného produktu </w:t>
      </w:r>
      <w:r w:rsidR="00802B77" w:rsidRPr="00753AC6">
        <w:rPr>
          <w:rFonts w:ascii="Arial Narrow" w:hAnsi="Arial Narrow"/>
          <w:sz w:val="20"/>
          <w:szCs w:val="20"/>
        </w:rPr>
        <w:t>EEX-</w:t>
      </w:r>
      <w:r w:rsidR="002F0CBC">
        <w:rPr>
          <w:rFonts w:ascii="Arial Narrow" w:hAnsi="Arial Narrow"/>
          <w:sz w:val="20"/>
          <w:szCs w:val="20"/>
        </w:rPr>
        <w:t>PXE</w:t>
      </w:r>
      <w:r w:rsidR="00802B77" w:rsidRPr="00753AC6">
        <w:rPr>
          <w:rFonts w:ascii="Arial Narrow" w:hAnsi="Arial Narrow"/>
          <w:sz w:val="20"/>
          <w:szCs w:val="20"/>
        </w:rPr>
        <w:t xml:space="preserve"> </w:t>
      </w:r>
      <w:proofErr w:type="spellStart"/>
      <w:r w:rsidR="00802B77" w:rsidRPr="00753AC6">
        <w:rPr>
          <w:rFonts w:ascii="Arial Narrow" w:hAnsi="Arial Narrow"/>
          <w:sz w:val="20"/>
          <w:szCs w:val="20"/>
        </w:rPr>
        <w:t>Slovakian</w:t>
      </w:r>
      <w:proofErr w:type="spellEnd"/>
      <w:r w:rsidR="00802B77" w:rsidRPr="00753AC6">
        <w:rPr>
          <w:rFonts w:ascii="Arial Narrow" w:hAnsi="Arial Narrow"/>
          <w:sz w:val="20"/>
          <w:szCs w:val="20"/>
        </w:rPr>
        <w:t xml:space="preserve"> Power </w:t>
      </w:r>
      <w:proofErr w:type="spellStart"/>
      <w:r w:rsidR="00802B77" w:rsidRPr="00753AC6">
        <w:rPr>
          <w:rFonts w:ascii="Arial Narrow" w:hAnsi="Arial Narrow"/>
          <w:sz w:val="20"/>
          <w:szCs w:val="20"/>
        </w:rPr>
        <w:t>Futures</w:t>
      </w:r>
      <w:proofErr w:type="spellEnd"/>
      <w:r w:rsidR="00802B77" w:rsidRPr="004036F1">
        <w:rPr>
          <w:rFonts w:ascii="Arial Narrow" w:eastAsia="Times New Roman" w:hAnsi="Arial Narrow" w:cs="Times New Roman"/>
          <w:sz w:val="20"/>
          <w:szCs w:val="20"/>
        </w:rPr>
        <w:t xml:space="preserve"> na burze</w:t>
      </w:r>
      <w:r w:rsidR="00802B77">
        <w:rPr>
          <w:rFonts w:ascii="Arial Narrow" w:eastAsia="Times New Roman" w:hAnsi="Arial Narrow" w:cs="Times New Roman"/>
          <w:sz w:val="20"/>
          <w:szCs w:val="20"/>
        </w:rPr>
        <w:t xml:space="preserve"> EEX</w:t>
      </w:r>
      <w:r w:rsidR="00802B77" w:rsidRPr="004036F1">
        <w:rPr>
          <w:rFonts w:ascii="Arial Narrow" w:eastAsia="Times New Roman" w:hAnsi="Arial Narrow" w:cs="Times New Roman"/>
          <w:sz w:val="20"/>
          <w:szCs w:val="20"/>
        </w:rPr>
        <w:t xml:space="preserve"> </w:t>
      </w:r>
      <w:r w:rsidRPr="004036F1">
        <w:rPr>
          <w:rFonts w:ascii="Arial Narrow" w:eastAsia="Times New Roman" w:hAnsi="Arial Narrow" w:cs="Times New Roman"/>
          <w:sz w:val="20"/>
          <w:szCs w:val="20"/>
        </w:rPr>
        <w:t xml:space="preserve">na burze </w:t>
      </w:r>
      <w:r w:rsidR="00802B77">
        <w:rPr>
          <w:rFonts w:ascii="Arial Narrow" w:eastAsia="Times New Roman" w:hAnsi="Arial Narrow" w:cs="Times New Roman"/>
          <w:sz w:val="20"/>
          <w:szCs w:val="20"/>
        </w:rPr>
        <w:t xml:space="preserve">EEX  + </w:t>
      </w:r>
      <w:r w:rsidRPr="004036F1">
        <w:rPr>
          <w:rFonts w:ascii="Arial Narrow" w:eastAsia="Times New Roman" w:hAnsi="Arial Narrow" w:cs="Times New Roman"/>
          <w:sz w:val="20"/>
          <w:szCs w:val="20"/>
        </w:rPr>
        <w:t xml:space="preserve"> </w:t>
      </w:r>
      <w:r w:rsidR="00802B77">
        <w:rPr>
          <w:rFonts w:ascii="Arial Narrow" w:eastAsia="Times New Roman" w:hAnsi="Arial Narrow" w:cs="Calibri"/>
          <w:sz w:val="20"/>
          <w:szCs w:val="20"/>
          <w:lang w:eastAsia="sk-SK"/>
        </w:rPr>
        <w:t xml:space="preserve">1 EUR/MWh </w:t>
      </w:r>
      <w:r w:rsidR="00802B77" w:rsidRPr="001B5193">
        <w:rPr>
          <w:rFonts w:ascii="Arial Narrow" w:hAnsi="Arial Narrow"/>
          <w:sz w:val="20"/>
          <w:szCs w:val="20"/>
        </w:rPr>
        <w:t xml:space="preserve">na pokrytie nákladov na </w:t>
      </w:r>
      <w:r w:rsidR="00802B77">
        <w:rPr>
          <w:rFonts w:ascii="Arial Narrow" w:hAnsi="Arial Narrow"/>
          <w:sz w:val="20"/>
          <w:szCs w:val="20"/>
        </w:rPr>
        <w:t>obchodnícky</w:t>
      </w:r>
      <w:r w:rsidR="00802B77">
        <w:rPr>
          <w:rFonts w:ascii="Arial Narrow" w:eastAsia="Times New Roman" w:hAnsi="Arial Narrow" w:cs="Calibri"/>
          <w:sz w:val="20"/>
          <w:szCs w:val="20"/>
          <w:lang w:eastAsia="sk-SK"/>
        </w:rPr>
        <w:t xml:space="preserve"> </w:t>
      </w:r>
      <w:proofErr w:type="spellStart"/>
      <w:r w:rsidR="00802B77">
        <w:rPr>
          <w:rFonts w:ascii="Arial Narrow" w:eastAsia="Times New Roman" w:hAnsi="Arial Narrow" w:cs="Calibri"/>
          <w:sz w:val="20"/>
          <w:szCs w:val="20"/>
          <w:lang w:eastAsia="sk-SK"/>
        </w:rPr>
        <w:t>spread</w:t>
      </w:r>
      <w:proofErr w:type="spellEnd"/>
      <w:r w:rsidR="00802B77" w:rsidRPr="004036F1">
        <w:rPr>
          <w:rFonts w:ascii="Arial Narrow" w:eastAsia="Times New Roman" w:hAnsi="Arial Narrow" w:cs="Times New Roman"/>
          <w:sz w:val="20"/>
          <w:szCs w:val="20"/>
        </w:rPr>
        <w:t xml:space="preserve"> </w:t>
      </w:r>
      <w:r w:rsidRPr="004036F1">
        <w:rPr>
          <w:rFonts w:ascii="Arial Narrow" w:eastAsia="Times New Roman" w:hAnsi="Arial Narrow" w:cs="Times New Roman"/>
          <w:sz w:val="20"/>
          <w:szCs w:val="20"/>
        </w:rPr>
        <w:t xml:space="preserve">pre </w:t>
      </w:r>
      <w:r w:rsidRPr="004C6AEB">
        <w:rPr>
          <w:rFonts w:ascii="Arial Narrow" w:eastAsia="Times New Roman" w:hAnsi="Arial Narrow" w:cs="Times New Roman"/>
          <w:sz w:val="20"/>
          <w:szCs w:val="20"/>
        </w:rPr>
        <w:t>N</w:t>
      </w:r>
      <w:r w:rsidRPr="004036F1">
        <w:rPr>
          <w:rFonts w:ascii="Arial Narrow" w:eastAsia="Times New Roman" w:hAnsi="Arial Narrow" w:cs="Times New Roman"/>
          <w:sz w:val="20"/>
          <w:szCs w:val="20"/>
        </w:rPr>
        <w:t xml:space="preserve">-ty </w:t>
      </w:r>
      <w:proofErr w:type="spellStart"/>
      <w:r w:rsidRPr="004036F1">
        <w:rPr>
          <w:rFonts w:ascii="Arial Narrow" w:eastAsia="Times New Roman" w:hAnsi="Arial Narrow" w:cs="Times New Roman"/>
          <w:sz w:val="20"/>
          <w:szCs w:val="20"/>
        </w:rPr>
        <w:t>tranžový</w:t>
      </w:r>
      <w:proofErr w:type="spellEnd"/>
      <w:r w:rsidRPr="004036F1">
        <w:rPr>
          <w:rFonts w:ascii="Arial Narrow" w:eastAsia="Times New Roman" w:hAnsi="Arial Narrow" w:cs="Times New Roman"/>
          <w:sz w:val="20"/>
          <w:szCs w:val="20"/>
        </w:rPr>
        <w:t xml:space="preserve"> nákup.</w:t>
      </w:r>
    </w:p>
    <w:p w14:paraId="505B0D3A" w14:textId="77777777" w:rsidR="00781D08" w:rsidRPr="004C6AEB" w:rsidRDefault="00781D08" w:rsidP="00781D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4C6AEB">
        <w:rPr>
          <w:rFonts w:ascii="Arial Narrow" w:eastAsia="Times New Roman" w:hAnsi="Arial Narrow" w:cs="Times New Roman"/>
          <w:sz w:val="20"/>
          <w:szCs w:val="20"/>
        </w:rPr>
        <w:t>N</w:t>
      </w:r>
      <w:r w:rsidRPr="004036F1">
        <w:rPr>
          <w:rFonts w:ascii="Arial Narrow" w:eastAsia="Times New Roman" w:hAnsi="Arial Narrow" w:cs="Times New Roman"/>
          <w:sz w:val="20"/>
          <w:szCs w:val="20"/>
        </w:rPr>
        <w:t xml:space="preserve"> je počet zrealizovaných </w:t>
      </w:r>
      <w:proofErr w:type="spellStart"/>
      <w:r w:rsidRPr="004036F1">
        <w:rPr>
          <w:rFonts w:ascii="Arial Narrow" w:eastAsia="Times New Roman" w:hAnsi="Arial Narrow" w:cs="Times New Roman"/>
          <w:sz w:val="20"/>
          <w:szCs w:val="20"/>
        </w:rPr>
        <w:t>tranžových</w:t>
      </w:r>
      <w:proofErr w:type="spellEnd"/>
      <w:r w:rsidRPr="004036F1">
        <w:rPr>
          <w:rFonts w:ascii="Arial Narrow" w:eastAsia="Times New Roman" w:hAnsi="Arial Narrow" w:cs="Times New Roman"/>
          <w:sz w:val="20"/>
          <w:szCs w:val="20"/>
        </w:rPr>
        <w:t xml:space="preserve"> nákupov</w:t>
      </w:r>
    </w:p>
    <w:p w14:paraId="501759F0" w14:textId="77777777" w:rsidR="00781D08" w:rsidRPr="004036F1" w:rsidRDefault="00781D08" w:rsidP="00781D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4C6AEB">
        <w:rPr>
          <w:rFonts w:ascii="Arial Narrow" w:eastAsia="Times New Roman" w:hAnsi="Arial Narrow" w:cs="Times New Roman"/>
          <w:sz w:val="20"/>
          <w:szCs w:val="20"/>
        </w:rPr>
        <w:t>V</w:t>
      </w:r>
      <w:r w:rsidRPr="004C6AEB">
        <w:rPr>
          <w:rFonts w:ascii="Arial Narrow" w:eastAsia="Times New Roman" w:hAnsi="Arial Narrow" w:cs="Times New Roman"/>
          <w:sz w:val="20"/>
          <w:szCs w:val="20"/>
          <w:vertAlign w:val="subscript"/>
        </w:rPr>
        <w:t>TOTAL</w:t>
      </w:r>
      <w:r w:rsidRPr="004C6AEB">
        <w:rPr>
          <w:rFonts w:ascii="Arial Narrow" w:eastAsia="Times New Roman" w:hAnsi="Arial Narrow" w:cs="Times New Roman"/>
          <w:sz w:val="20"/>
          <w:szCs w:val="20"/>
        </w:rPr>
        <w:t xml:space="preserve"> je celkový objem všetkých </w:t>
      </w:r>
      <w:proofErr w:type="spellStart"/>
      <w:r w:rsidRPr="004C6AEB">
        <w:rPr>
          <w:rFonts w:ascii="Arial Narrow" w:eastAsia="Times New Roman" w:hAnsi="Arial Narrow" w:cs="Times New Roman"/>
          <w:sz w:val="20"/>
          <w:szCs w:val="20"/>
        </w:rPr>
        <w:t>tranžových</w:t>
      </w:r>
      <w:proofErr w:type="spellEnd"/>
      <w:r w:rsidRPr="004C6AEB">
        <w:rPr>
          <w:rFonts w:ascii="Arial Narrow" w:eastAsia="Times New Roman" w:hAnsi="Arial Narrow" w:cs="Times New Roman"/>
          <w:sz w:val="20"/>
          <w:szCs w:val="20"/>
        </w:rPr>
        <w:t xml:space="preserve"> nákupov</w:t>
      </w:r>
      <w:r w:rsidRPr="004036F1">
        <w:rPr>
          <w:rFonts w:ascii="Arial Narrow" w:eastAsia="Times New Roman" w:hAnsi="Arial Narrow" w:cs="Times New Roman"/>
          <w:sz w:val="20"/>
          <w:szCs w:val="20"/>
        </w:rPr>
        <w:t>.</w:t>
      </w:r>
    </w:p>
    <w:p w14:paraId="2AE22D4C" w14:textId="77777777" w:rsidR="00781D08" w:rsidRPr="004C6AEB" w:rsidRDefault="00781D08" w:rsidP="00781D08">
      <w:pPr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</w:p>
    <w:p w14:paraId="41F07FAC" w14:textId="77777777" w:rsidR="00781D08" w:rsidRPr="00B962E9" w:rsidRDefault="00B962E9" w:rsidP="00B962E9">
      <w:pPr>
        <w:spacing w:after="0" w:line="240" w:lineRule="auto"/>
        <w:jc w:val="center"/>
        <w:textAlignment w:val="baseline"/>
        <w:rPr>
          <w:rFonts w:ascii="Arial Narrow" w:eastAsia="Times New Roman" w:hAnsi="Arial Narrow" w:cs="Times New Roman"/>
          <w:i/>
          <w:sz w:val="20"/>
          <w:szCs w:val="20"/>
          <w:lang w:eastAsia="sk-SK"/>
        </w:rPr>
      </w:pPr>
      <w:r w:rsidRPr="00B962E9">
        <w:rPr>
          <w:rFonts w:ascii="Arial Narrow" w:eastAsia="Times New Roman" w:hAnsi="Arial Narrow" w:cs="Times New Roman"/>
          <w:i/>
          <w:sz w:val="20"/>
          <w:szCs w:val="20"/>
          <w:lang w:eastAsia="sk-SK"/>
        </w:rPr>
        <w:t xml:space="preserve">---- Tu bude rozpísaný výpočet podľa reálne vykonaných </w:t>
      </w:r>
      <w:proofErr w:type="spellStart"/>
      <w:r w:rsidRPr="00B962E9">
        <w:rPr>
          <w:rFonts w:ascii="Arial Narrow" w:eastAsia="Times New Roman" w:hAnsi="Arial Narrow" w:cs="Times New Roman"/>
          <w:i/>
          <w:sz w:val="20"/>
          <w:szCs w:val="20"/>
          <w:lang w:eastAsia="sk-SK"/>
        </w:rPr>
        <w:t>tranží</w:t>
      </w:r>
      <w:proofErr w:type="spellEnd"/>
      <w:r w:rsidRPr="00B962E9">
        <w:rPr>
          <w:rFonts w:ascii="Arial Narrow" w:eastAsia="Times New Roman" w:hAnsi="Arial Narrow" w:cs="Times New Roman"/>
          <w:i/>
          <w:sz w:val="20"/>
          <w:szCs w:val="20"/>
          <w:lang w:eastAsia="sk-SK"/>
        </w:rPr>
        <w:t xml:space="preserve"> ----</w:t>
      </w:r>
    </w:p>
    <w:p w14:paraId="425EB2C4" w14:textId="77777777" w:rsidR="00781D08" w:rsidRDefault="00781D08" w:rsidP="00781D08">
      <w:pPr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</w:p>
    <w:p w14:paraId="21D6546F" w14:textId="77777777" w:rsidR="002F0CBC" w:rsidRDefault="002F0CBC" w:rsidP="00781D08">
      <w:pPr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</w:p>
    <w:p w14:paraId="4C60B53E" w14:textId="77777777" w:rsidR="002F0CBC" w:rsidRPr="00D142AD" w:rsidRDefault="002F0CBC" w:rsidP="00781D08">
      <w:pPr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</w:p>
    <w:p w14:paraId="45FCD568" w14:textId="77777777" w:rsidR="006A556C" w:rsidRPr="004E6BB8" w:rsidRDefault="006A556C" w:rsidP="006A556C">
      <w:pPr>
        <w:pStyle w:val="Normlnywebov"/>
        <w:rPr>
          <w:rFonts w:ascii="Arial Narrow" w:hAnsi="Arial Narrow"/>
          <w:sz w:val="20"/>
          <w:szCs w:val="20"/>
        </w:rPr>
      </w:pPr>
      <w:r w:rsidRPr="004E6BB8">
        <w:rPr>
          <w:rFonts w:ascii="Arial Narrow" w:hAnsi="Arial Narrow"/>
          <w:sz w:val="20"/>
          <w:szCs w:val="20"/>
        </w:rPr>
        <w:lastRenderedPageBreak/>
        <w:t xml:space="preserve">Priemerná jednotková cena silovej energie </w:t>
      </w:r>
      <w:r w:rsidRPr="004E6BB8">
        <w:rPr>
          <w:rStyle w:val="katex-mathml"/>
          <w:rFonts w:ascii="Arial Narrow" w:eastAsiaTheme="majorEastAsia" w:hAnsi="Arial Narrow"/>
          <w:sz w:val="20"/>
          <w:szCs w:val="20"/>
        </w:rPr>
        <w:t>CWE</w:t>
      </w:r>
      <w:r w:rsidRPr="004E6BB8">
        <w:rPr>
          <w:rFonts w:ascii="Arial Narrow" w:hAnsi="Arial Narrow"/>
          <w:sz w:val="20"/>
          <w:szCs w:val="20"/>
        </w:rPr>
        <w:t xml:space="preserve">: </w:t>
      </w:r>
    </w:p>
    <w:p w14:paraId="0F93C635" w14:textId="77777777" w:rsidR="006A556C" w:rsidRPr="004E6BB8" w:rsidRDefault="006A556C" w:rsidP="006A556C">
      <w:pPr>
        <w:pStyle w:val="Normlnywebov"/>
        <w:rPr>
          <w:rFonts w:ascii="Arial Narrow" w:hAnsi="Arial Narrow"/>
          <w:b/>
          <w:sz w:val="20"/>
          <w:szCs w:val="20"/>
        </w:rPr>
      </w:pPr>
      <w:r w:rsidRPr="004E6BB8">
        <w:rPr>
          <w:rFonts w:ascii="Arial Narrow" w:hAnsi="Arial Narrow"/>
          <w:sz w:val="20"/>
          <w:szCs w:val="20"/>
        </w:rPr>
        <w:t xml:space="preserve">CWE </w:t>
      </w:r>
      <w:r w:rsidRPr="004E6BB8">
        <w:rPr>
          <w:rStyle w:val="katex-mathml"/>
          <w:rFonts w:ascii="Arial Narrow" w:hAnsi="Arial Narrow"/>
          <w:sz w:val="20"/>
          <w:szCs w:val="20"/>
        </w:rPr>
        <w:t>=</w:t>
      </w:r>
      <w:r w:rsidRPr="004E6BB8">
        <w:rPr>
          <w:rStyle w:val="katex-mathml"/>
          <w:rFonts w:ascii="Arial Narrow" w:eastAsiaTheme="majorEastAsia" w:hAnsi="Arial Narrow"/>
          <w:sz w:val="20"/>
          <w:szCs w:val="20"/>
        </w:rPr>
        <w:t xml:space="preserve"> </w:t>
      </w:r>
      <m:oMath>
        <m:f>
          <m:fPr>
            <m:ctrlPr>
              <w:rPr>
                <w:rStyle w:val="katex-mathml"/>
                <w:rFonts w:ascii="Cambria Math" w:eastAsiaTheme="majorEastAsia" w:hAnsi="Cambria Math"/>
                <w:i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Style w:val="katex-mathml"/>
                <w:rFonts w:ascii="Cambria Math" w:eastAsiaTheme="majorEastAsia" w:hAnsi="Cambria Math"/>
                <w:sz w:val="20"/>
                <w:szCs w:val="20"/>
              </w:rPr>
              <m:t>XXXXXXX EUR</m:t>
            </m:r>
          </m:num>
          <m:den>
            <m:r>
              <w:rPr>
                <w:rStyle w:val="katex-mathml"/>
                <w:rFonts w:ascii="Cambria Math" w:eastAsiaTheme="majorEastAsia" w:hAnsi="Cambria Math"/>
                <w:sz w:val="20"/>
                <w:szCs w:val="20"/>
              </w:rPr>
              <m:t>YYYYY MWh</m:t>
            </m:r>
          </m:den>
        </m:f>
      </m:oMath>
      <w:r w:rsidRPr="004E6BB8">
        <w:rPr>
          <w:rStyle w:val="katex-mathml"/>
          <w:rFonts w:ascii="Arial Narrow" w:eastAsiaTheme="majorEastAsia" w:hAnsi="Arial Narrow"/>
          <w:sz w:val="20"/>
          <w:szCs w:val="20"/>
        </w:rPr>
        <w:t xml:space="preserve"> = </w:t>
      </w:r>
      <w:r>
        <w:rPr>
          <w:rStyle w:val="katex-mathml"/>
          <w:rFonts w:ascii="Arial Narrow" w:eastAsiaTheme="majorEastAsia" w:hAnsi="Arial Narrow"/>
          <w:b/>
          <w:sz w:val="20"/>
          <w:szCs w:val="20"/>
        </w:rPr>
        <w:t>XX</w:t>
      </w:r>
      <w:r w:rsidRPr="004E6BB8">
        <w:rPr>
          <w:rStyle w:val="katex-mathml"/>
          <w:rFonts w:ascii="Arial Narrow" w:eastAsiaTheme="majorEastAsia" w:hAnsi="Arial Narrow"/>
          <w:b/>
          <w:sz w:val="20"/>
          <w:szCs w:val="20"/>
        </w:rPr>
        <w:t xml:space="preserve"> EUR/MWh</w:t>
      </w:r>
    </w:p>
    <w:p w14:paraId="3327A769" w14:textId="77777777" w:rsidR="006A556C" w:rsidRPr="004E6BB8" w:rsidRDefault="006A556C" w:rsidP="006A556C">
      <w:pPr>
        <w:pStyle w:val="Normlnywebov"/>
        <w:rPr>
          <w:rFonts w:ascii="Arial Narrow" w:hAnsi="Arial Narrow"/>
          <w:sz w:val="20"/>
          <w:szCs w:val="20"/>
        </w:rPr>
      </w:pPr>
      <w:r w:rsidRPr="004E6BB8">
        <w:rPr>
          <w:rFonts w:ascii="Arial Narrow" w:hAnsi="Arial Narrow"/>
          <w:sz w:val="20"/>
          <w:szCs w:val="20"/>
        </w:rPr>
        <w:t xml:space="preserve">Priemerná jednotková cena silovej energie za všetky zrealizované </w:t>
      </w:r>
      <w:proofErr w:type="spellStart"/>
      <w:r w:rsidRPr="004E6BB8">
        <w:rPr>
          <w:rFonts w:ascii="Arial Narrow" w:hAnsi="Arial Narrow"/>
          <w:sz w:val="20"/>
          <w:szCs w:val="20"/>
        </w:rPr>
        <w:t>tranžové</w:t>
      </w:r>
      <w:proofErr w:type="spellEnd"/>
      <w:r w:rsidRPr="004E6BB8">
        <w:rPr>
          <w:rFonts w:ascii="Arial Narrow" w:hAnsi="Arial Narrow"/>
          <w:sz w:val="20"/>
          <w:szCs w:val="20"/>
        </w:rPr>
        <w:t xml:space="preserve"> nákupy je </w:t>
      </w:r>
      <w:r w:rsidRPr="006A556C">
        <w:rPr>
          <w:rFonts w:ascii="Arial Narrow" w:hAnsi="Arial Narrow"/>
          <w:b/>
          <w:sz w:val="20"/>
          <w:szCs w:val="20"/>
        </w:rPr>
        <w:t xml:space="preserve">XX,XX EUR/MWh. </w:t>
      </w:r>
    </w:p>
    <w:p w14:paraId="134E3DEA" w14:textId="77777777" w:rsidR="006A556C" w:rsidRDefault="006A556C" w:rsidP="00781D08">
      <w:pPr>
        <w:spacing w:after="0" w:line="240" w:lineRule="auto"/>
        <w:textAlignment w:val="baseline"/>
        <w:rPr>
          <w:rFonts w:ascii="Arial Narrow" w:eastAsia="Times New Roman" w:hAnsi="Arial Narrow" w:cs="Calibri"/>
          <w:sz w:val="20"/>
          <w:szCs w:val="20"/>
          <w:lang w:eastAsia="sk-SK"/>
        </w:rPr>
      </w:pPr>
    </w:p>
    <w:p w14:paraId="3BA9FA86" w14:textId="77777777" w:rsidR="00781D08" w:rsidRPr="00D142AD" w:rsidRDefault="00781D08" w:rsidP="00781D08">
      <w:pPr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Calibri"/>
          <w:sz w:val="20"/>
          <w:szCs w:val="20"/>
          <w:lang w:eastAsia="sk-SK"/>
        </w:rPr>
        <w:t>Toto vyhlásenie je vyhotovené na základe interných záznamov Spoločnosti a dokumentácie o nákupe silovej elektriny, ktorá na požiadanie bude Odberateľovi sprístupnená.   </w:t>
      </w:r>
    </w:p>
    <w:p w14:paraId="02FCA938" w14:textId="77777777" w:rsidR="00781D08" w:rsidRPr="00D142AD" w:rsidRDefault="00781D08" w:rsidP="00781D08">
      <w:pPr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Calibri"/>
          <w:sz w:val="20"/>
          <w:szCs w:val="20"/>
          <w:lang w:eastAsia="sk-SK"/>
        </w:rPr>
        <w:t>Záverom vyhlasujeme, že informácie uvedené v tomto prehlásení sú pravdivé a úplné. </w:t>
      </w:r>
    </w:p>
    <w:p w14:paraId="31F48836" w14:textId="77777777" w:rsidR="00781D08" w:rsidRPr="00D142AD" w:rsidRDefault="00781D08" w:rsidP="00781D08">
      <w:pPr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Times New Roman"/>
          <w:sz w:val="20"/>
          <w:szCs w:val="20"/>
          <w:lang w:eastAsia="sk-SK"/>
        </w:rPr>
        <w:t> </w:t>
      </w:r>
    </w:p>
    <w:p w14:paraId="0D1A424F" w14:textId="77777777" w:rsidR="00781D08" w:rsidRPr="00D142AD" w:rsidRDefault="00781D08" w:rsidP="00781D08">
      <w:pPr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Times New Roman"/>
          <w:sz w:val="20"/>
          <w:szCs w:val="20"/>
          <w:lang w:eastAsia="sk-SK"/>
        </w:rPr>
        <w:t> </w:t>
      </w:r>
    </w:p>
    <w:p w14:paraId="436E8E24" w14:textId="77777777" w:rsidR="00781D08" w:rsidRPr="00D142AD" w:rsidRDefault="00781D08" w:rsidP="00781D08">
      <w:pPr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Times New Roman"/>
          <w:sz w:val="20"/>
          <w:szCs w:val="20"/>
          <w:lang w:eastAsia="sk-SK"/>
        </w:rPr>
        <w:t> </w:t>
      </w:r>
    </w:p>
    <w:p w14:paraId="034FD2D3" w14:textId="77777777" w:rsidR="00781D08" w:rsidRPr="00D142AD" w:rsidRDefault="00781D08" w:rsidP="00781D08">
      <w:pPr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Times New Roman"/>
          <w:sz w:val="20"/>
          <w:szCs w:val="20"/>
          <w:lang w:eastAsia="sk-SK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0"/>
        <w:gridCol w:w="4560"/>
      </w:tblGrid>
      <w:tr w:rsidR="00781D08" w:rsidRPr="00D142AD" w14:paraId="449C519E" w14:textId="77777777" w:rsidTr="00312576">
        <w:trPr>
          <w:trHeight w:val="300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790AA" w14:textId="77777777" w:rsidR="00781D08" w:rsidRPr="00D142AD" w:rsidRDefault="00781D08" w:rsidP="00312576">
            <w:pPr>
              <w:spacing w:after="0" w:line="240" w:lineRule="auto"/>
              <w:ind w:left="420" w:hanging="420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 .............. dňa: ................ </w:t>
            </w:r>
          </w:p>
          <w:p w14:paraId="4255A373" w14:textId="77777777" w:rsidR="00781D08" w:rsidRPr="00D142AD" w:rsidRDefault="00781D08" w:rsidP="00312576">
            <w:pPr>
              <w:spacing w:after="0" w:line="240" w:lineRule="auto"/>
              <w:ind w:left="420" w:hanging="420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Dodávateľ: </w:t>
            </w:r>
          </w:p>
        </w:tc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6C4D83" w14:textId="77777777" w:rsidR="00781D08" w:rsidRPr="00D142AD" w:rsidRDefault="00781D08" w:rsidP="00312576">
            <w:pPr>
              <w:spacing w:after="0" w:line="240" w:lineRule="auto"/>
              <w:ind w:left="420" w:hanging="420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 ......................., dňa: .................... </w:t>
            </w:r>
          </w:p>
          <w:p w14:paraId="57E69984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Odberateľ: </w:t>
            </w:r>
          </w:p>
        </w:tc>
      </w:tr>
      <w:tr w:rsidR="00781D08" w:rsidRPr="00D142AD" w14:paraId="221A762D" w14:textId="77777777" w:rsidTr="00312576">
        <w:trPr>
          <w:trHeight w:val="300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3ED1F" w14:textId="77777777" w:rsidR="00781D08" w:rsidRPr="00D142AD" w:rsidRDefault="00781D08" w:rsidP="00312576">
            <w:pPr>
              <w:spacing w:after="0" w:line="240" w:lineRule="auto"/>
              <w:ind w:left="420" w:hanging="420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  <w:p w14:paraId="17DC861F" w14:textId="77777777" w:rsidR="00781D08" w:rsidRPr="00D142AD" w:rsidRDefault="00781D08" w:rsidP="00312576">
            <w:pPr>
              <w:spacing w:after="0" w:line="240" w:lineRule="auto"/>
              <w:ind w:left="420" w:hanging="420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  <w:p w14:paraId="02120E29" w14:textId="77777777" w:rsidR="00781D08" w:rsidRPr="00D142AD" w:rsidRDefault="00781D08" w:rsidP="00312576">
            <w:pPr>
              <w:spacing w:after="0" w:line="240" w:lineRule="auto"/>
              <w:ind w:left="420" w:hanging="420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Times New Roman"/>
                <w:noProof/>
                <w:sz w:val="20"/>
                <w:szCs w:val="20"/>
                <w:lang w:eastAsia="sk-SK"/>
              </w:rPr>
              <mc:AlternateContent>
                <mc:Choice Requires="wps">
                  <w:drawing>
                    <wp:inline distT="0" distB="0" distL="0" distR="0" wp14:anchorId="17786592" wp14:editId="00DD5B79">
                      <wp:extent cx="303530" cy="303530"/>
                      <wp:effectExtent l="0" t="0" r="0" b="0"/>
                      <wp:docPr id="3" name="Obdĺžnik 3" descr="Tvar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3530" cy="3035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4F89ABC" id="Obdĺžnik 3" o:spid="_x0000_s1026" alt="Tvar" style="width:23.9pt;height:23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Podpis: </w:t>
            </w:r>
          </w:p>
          <w:p w14:paraId="09B5E588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Meno: </w:t>
            </w:r>
          </w:p>
          <w:p w14:paraId="22335373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Funkcia: </w:t>
            </w:r>
          </w:p>
        </w:tc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5205C" w14:textId="77777777" w:rsidR="00781D08" w:rsidRPr="00D142AD" w:rsidRDefault="00781D08" w:rsidP="00312576">
            <w:pPr>
              <w:spacing w:after="0" w:line="240" w:lineRule="auto"/>
              <w:ind w:left="420" w:hanging="420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  <w:p w14:paraId="13873FDB" w14:textId="77777777" w:rsidR="00781D08" w:rsidRPr="00D142AD" w:rsidRDefault="00781D08" w:rsidP="00312576">
            <w:pPr>
              <w:spacing w:after="0" w:line="240" w:lineRule="auto"/>
              <w:ind w:left="420" w:hanging="420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  <w:p w14:paraId="46A968E5" w14:textId="77777777" w:rsidR="00781D08" w:rsidRPr="00D142AD" w:rsidRDefault="00781D08" w:rsidP="00312576">
            <w:pPr>
              <w:spacing w:after="0" w:line="240" w:lineRule="auto"/>
              <w:ind w:left="420" w:hanging="420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Times New Roman"/>
                <w:noProof/>
                <w:sz w:val="20"/>
                <w:szCs w:val="20"/>
                <w:lang w:eastAsia="sk-SK"/>
              </w:rPr>
              <mc:AlternateContent>
                <mc:Choice Requires="wps">
                  <w:drawing>
                    <wp:inline distT="0" distB="0" distL="0" distR="0" wp14:anchorId="470AE4BB" wp14:editId="07F5C77C">
                      <wp:extent cx="303530" cy="303530"/>
                      <wp:effectExtent l="0" t="0" r="0" b="0"/>
                      <wp:docPr id="4" name="Obdĺžnik 4" descr="Tvar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3530" cy="3035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5437633" id="Obdĺžnik 4" o:spid="_x0000_s1026" alt="Tvar" style="width:23.9pt;height:23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Podpis: </w:t>
            </w:r>
          </w:p>
          <w:p w14:paraId="6C2A0174" w14:textId="77777777" w:rsidR="00781D08" w:rsidRPr="00D142AD" w:rsidRDefault="00781D08" w:rsidP="00312576">
            <w:pPr>
              <w:spacing w:after="0" w:line="240" w:lineRule="auto"/>
              <w:ind w:left="420" w:hanging="420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Meno: </w:t>
            </w:r>
          </w:p>
          <w:p w14:paraId="2286A2A6" w14:textId="77777777" w:rsidR="00781D08" w:rsidRPr="00D142AD" w:rsidRDefault="00781D08" w:rsidP="00312576">
            <w:pPr>
              <w:spacing w:after="0" w:line="240" w:lineRule="auto"/>
              <w:ind w:left="420" w:hanging="420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Funkcia: </w:t>
            </w:r>
          </w:p>
        </w:tc>
      </w:tr>
    </w:tbl>
    <w:p w14:paraId="6C3454D7" w14:textId="77777777" w:rsidR="00D142AD" w:rsidRPr="00D142AD" w:rsidRDefault="00D142AD" w:rsidP="00D142AD">
      <w:pPr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</w:p>
    <w:p w14:paraId="2EA7BAA9" w14:textId="77777777" w:rsidR="008B68AA" w:rsidRPr="004C6AEB" w:rsidRDefault="008B68AA">
      <w:pPr>
        <w:rPr>
          <w:rFonts w:ascii="Arial Narrow" w:hAnsi="Arial Narrow"/>
          <w:sz w:val="20"/>
          <w:szCs w:val="20"/>
        </w:rPr>
      </w:pPr>
    </w:p>
    <w:sectPr w:rsidR="008B68AA" w:rsidRPr="004C6A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211ED"/>
    <w:multiLevelType w:val="multilevel"/>
    <w:tmpl w:val="ED4E9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74118C"/>
    <w:multiLevelType w:val="hybridMultilevel"/>
    <w:tmpl w:val="6228F9BE"/>
    <w:lvl w:ilvl="0" w:tplc="6B0049C4">
      <w:start w:val="1"/>
      <w:numFmt w:val="bullet"/>
      <w:lvlText w:val=""/>
      <w:lvlJc w:val="left"/>
      <w:pPr>
        <w:ind w:left="413" w:hanging="360"/>
      </w:pPr>
      <w:rPr>
        <w:rFonts w:ascii="Symbol" w:eastAsia="Times New Roman" w:hAnsi="Symbol" w:cs="Calibri" w:hint="default"/>
        <w:color w:val="333333"/>
      </w:rPr>
    </w:lvl>
    <w:lvl w:ilvl="1" w:tplc="041B0003" w:tentative="1">
      <w:start w:val="1"/>
      <w:numFmt w:val="bullet"/>
      <w:lvlText w:val="o"/>
      <w:lvlJc w:val="left"/>
      <w:pPr>
        <w:ind w:left="113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5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7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9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1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3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5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73" w:hanging="360"/>
      </w:pPr>
      <w:rPr>
        <w:rFonts w:ascii="Wingdings" w:hAnsi="Wingdings" w:hint="default"/>
      </w:rPr>
    </w:lvl>
  </w:abstractNum>
  <w:num w:numId="1" w16cid:durableId="1314018665">
    <w:abstractNumId w:val="1"/>
  </w:num>
  <w:num w:numId="2" w16cid:durableId="1987129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2AD"/>
    <w:rsid w:val="00046136"/>
    <w:rsid w:val="000D3838"/>
    <w:rsid w:val="002646B0"/>
    <w:rsid w:val="002A6609"/>
    <w:rsid w:val="002F0CBC"/>
    <w:rsid w:val="00305860"/>
    <w:rsid w:val="004C6AEB"/>
    <w:rsid w:val="004D1666"/>
    <w:rsid w:val="00506ABB"/>
    <w:rsid w:val="00584812"/>
    <w:rsid w:val="006A556C"/>
    <w:rsid w:val="007234D2"/>
    <w:rsid w:val="0077526B"/>
    <w:rsid w:val="00781D08"/>
    <w:rsid w:val="00802B77"/>
    <w:rsid w:val="008A0E5C"/>
    <w:rsid w:val="008B68AA"/>
    <w:rsid w:val="009F5EB5"/>
    <w:rsid w:val="00B962E9"/>
    <w:rsid w:val="00BE37BB"/>
    <w:rsid w:val="00D14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2A90C"/>
  <w15:chartTrackingRefBased/>
  <w15:docId w15:val="{FB109510-7C8A-4E92-9EFF-ED36AC737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81D0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aragraph">
    <w:name w:val="paragraph"/>
    <w:basedOn w:val="Normlny"/>
    <w:rsid w:val="00D14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ormaltextrun">
    <w:name w:val="normaltextrun"/>
    <w:basedOn w:val="Predvolenpsmoodseku"/>
    <w:rsid w:val="00D142AD"/>
  </w:style>
  <w:style w:type="character" w:customStyle="1" w:styleId="eop">
    <w:name w:val="eop"/>
    <w:basedOn w:val="Predvolenpsmoodseku"/>
    <w:rsid w:val="00D142AD"/>
  </w:style>
  <w:style w:type="character" w:customStyle="1" w:styleId="pagebreaktextspan">
    <w:name w:val="pagebreaktextspan"/>
    <w:basedOn w:val="Predvolenpsmoodseku"/>
    <w:rsid w:val="00D142AD"/>
  </w:style>
  <w:style w:type="paragraph" w:styleId="Odsekzoznamu">
    <w:name w:val="List Paragraph"/>
    <w:basedOn w:val="Normlny"/>
    <w:uiPriority w:val="34"/>
    <w:qFormat/>
    <w:rsid w:val="00D142AD"/>
    <w:pPr>
      <w:ind w:left="720"/>
      <w:contextualSpacing/>
    </w:pPr>
  </w:style>
  <w:style w:type="character" w:customStyle="1" w:styleId="mord">
    <w:name w:val="mord"/>
    <w:basedOn w:val="Predvolenpsmoodseku"/>
    <w:rsid w:val="00781D08"/>
  </w:style>
  <w:style w:type="character" w:customStyle="1" w:styleId="vlist-s">
    <w:name w:val="vlist-s"/>
    <w:basedOn w:val="Predvolenpsmoodseku"/>
    <w:rsid w:val="00781D08"/>
  </w:style>
  <w:style w:type="character" w:customStyle="1" w:styleId="mrel">
    <w:name w:val="mrel"/>
    <w:basedOn w:val="Predvolenpsmoodseku"/>
    <w:rsid w:val="00781D08"/>
  </w:style>
  <w:style w:type="character" w:customStyle="1" w:styleId="mop">
    <w:name w:val="mop"/>
    <w:basedOn w:val="Predvolenpsmoodseku"/>
    <w:rsid w:val="00781D08"/>
  </w:style>
  <w:style w:type="paragraph" w:styleId="Normlnywebov">
    <w:name w:val="Normal (Web)"/>
    <w:basedOn w:val="Normlny"/>
    <w:uiPriority w:val="99"/>
    <w:semiHidden/>
    <w:unhideWhenUsed/>
    <w:rsid w:val="006A55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katex-mathml">
    <w:name w:val="katex-mathml"/>
    <w:basedOn w:val="Predvolenpsmoodseku"/>
    <w:rsid w:val="006A556C"/>
  </w:style>
  <w:style w:type="character" w:styleId="Odkaznakomentr">
    <w:name w:val="annotation reference"/>
    <w:basedOn w:val="Predvolenpsmoodseku"/>
    <w:uiPriority w:val="99"/>
    <w:semiHidden/>
    <w:unhideWhenUsed/>
    <w:rsid w:val="0030586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0586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0586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0586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0586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058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5860"/>
    <w:rPr>
      <w:rFonts w:ascii="Segoe UI" w:hAnsi="Segoe UI" w:cs="Segoe UI"/>
      <w:sz w:val="18"/>
      <w:szCs w:val="18"/>
    </w:rPr>
  </w:style>
  <w:style w:type="paragraph" w:styleId="Revzia">
    <w:name w:val="Revision"/>
    <w:hidden/>
    <w:uiPriority w:val="99"/>
    <w:semiHidden/>
    <w:rsid w:val="00802B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72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4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23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08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7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16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40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71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18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99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50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204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753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455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87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5490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21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7358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829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44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376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24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07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248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460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3326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1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066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40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405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4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00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9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696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887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32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284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66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71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81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141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58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615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55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889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17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383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945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6006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73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9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9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40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50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05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77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2808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71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999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22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32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16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135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88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394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96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7803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42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655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54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708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11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854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12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83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72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527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20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876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08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4799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395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0487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179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343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15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578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65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590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46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002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9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1879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96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06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4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43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1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30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75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11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13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120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06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7246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4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187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37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454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81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859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8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941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261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107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95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7527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84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6803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382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644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773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63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9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971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3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933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6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507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638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081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686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0218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8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9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53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96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67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0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310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44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43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63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376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66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296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09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40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16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447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655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083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25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821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39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56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559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12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987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557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405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Turcanova</dc:creator>
  <cp:keywords/>
  <dc:description/>
  <cp:lastModifiedBy>Marcela Turčanová</cp:lastModifiedBy>
  <cp:revision>3</cp:revision>
  <dcterms:created xsi:type="dcterms:W3CDTF">2025-05-16T12:45:00Z</dcterms:created>
  <dcterms:modified xsi:type="dcterms:W3CDTF">2025-05-16T14:44:00Z</dcterms:modified>
</cp:coreProperties>
</file>