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53ADB" w14:textId="77777777" w:rsidR="007C190D" w:rsidRDefault="007C190D">
      <w:pPr>
        <w:rPr>
          <w:rFonts w:ascii="Arial" w:hAnsi="Arial" w:cs="Arial"/>
          <w:b/>
          <w:sz w:val="24"/>
          <w:szCs w:val="24"/>
        </w:rPr>
      </w:pPr>
    </w:p>
    <w:p w14:paraId="28F4166E" w14:textId="39A4ED7B" w:rsidR="00EA64FB" w:rsidRPr="007C190D" w:rsidRDefault="007C190D">
      <w:pPr>
        <w:rPr>
          <w:rFonts w:ascii="Arial" w:hAnsi="Arial" w:cs="Arial"/>
          <w:b/>
          <w:sz w:val="28"/>
          <w:szCs w:val="28"/>
        </w:rPr>
      </w:pPr>
      <w:r w:rsidRPr="007C190D">
        <w:rPr>
          <w:rFonts w:ascii="Arial" w:hAnsi="Arial" w:cs="Arial"/>
          <w:b/>
          <w:sz w:val="28"/>
          <w:szCs w:val="28"/>
        </w:rPr>
        <w:t xml:space="preserve">Príloha č. 4 Výpočet </w:t>
      </w:r>
      <w:r>
        <w:rPr>
          <w:rFonts w:ascii="Arial" w:hAnsi="Arial" w:cs="Arial"/>
          <w:b/>
          <w:sz w:val="28"/>
          <w:szCs w:val="28"/>
        </w:rPr>
        <w:t xml:space="preserve"> z</w:t>
      </w:r>
      <w:r w:rsidRPr="007C190D">
        <w:rPr>
          <w:rFonts w:ascii="Arial" w:hAnsi="Arial" w:cs="Arial"/>
          <w:b/>
          <w:sz w:val="28"/>
          <w:szCs w:val="28"/>
        </w:rPr>
        <w:t>mluvnej ceny, minimálna technická špecifikácia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8D76E6" w14:paraId="136A36B0" w14:textId="77777777" w:rsidTr="008D76E6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6886655D" w14:textId="77777777" w:rsidR="008D76E6" w:rsidRDefault="008D76E6" w:rsidP="00791E8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8 ods. 1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4622" w14:textId="391C43DC" w:rsidR="008D76E6" w:rsidRPr="00CD7BBD" w:rsidRDefault="008D76E6" w:rsidP="00791E8F">
            <w:pPr>
              <w:spacing w:line="240" w:lineRule="auto"/>
              <w:ind w:left="3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Doprava a mechanizácia, a.s. Prešov</w:t>
            </w:r>
          </w:p>
        </w:tc>
      </w:tr>
      <w:tr w:rsidR="008D76E6" w14:paraId="157810B2" w14:textId="77777777" w:rsidTr="008D76E6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6CC0B47C" w14:textId="77777777" w:rsidR="008D76E6" w:rsidRDefault="008D76E6" w:rsidP="00791E8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86D5" w14:textId="0C642B16" w:rsidR="008D76E6" w:rsidRDefault="008D76E6" w:rsidP="00791E8F">
            <w:pPr>
              <w:ind w:left="36"/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3A0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86124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Pr="003A03F5">
              <w:rPr>
                <w:rFonts w:ascii="Arial" w:hAnsi="Arial" w:cs="Arial"/>
                <w:b/>
                <w:bCs/>
                <w:sz w:val="20"/>
                <w:szCs w:val="20"/>
              </w:rPr>
              <w:t>Rozvoj podnikania spoločnosti DAM, a.s. Prešov zavádzaním inovácií a prehlbovaním spolupráce so Strednou odbornou školou dopravnou v Prešove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</w:p>
        </w:tc>
      </w:tr>
    </w:tbl>
    <w:p w14:paraId="545B6ABD" w14:textId="77777777" w:rsidR="00E22147" w:rsidRDefault="00E22147" w:rsidP="008D76E6">
      <w:pPr>
        <w:rPr>
          <w:rFonts w:ascii="Arial" w:hAnsi="Arial" w:cs="Arial"/>
          <w:szCs w:val="24"/>
        </w:rPr>
      </w:pPr>
    </w:p>
    <w:p w14:paraId="335305C6" w14:textId="131156EC" w:rsidR="008D76E6" w:rsidRPr="008D76E6" w:rsidRDefault="008D76E6" w:rsidP="008D76E6">
      <w:pPr>
        <w:pStyle w:val="Zarkazkladnhotextu21"/>
        <w:tabs>
          <w:tab w:val="left" w:pos="360"/>
          <w:tab w:val="left" w:pos="576"/>
        </w:tabs>
        <w:ind w:left="0"/>
        <w:jc w:val="center"/>
        <w:rPr>
          <w:rFonts w:ascii="Arial" w:hAnsi="Arial" w:cs="Arial"/>
          <w:b/>
        </w:rPr>
      </w:pPr>
      <w:r w:rsidRPr="008D76E6">
        <w:rPr>
          <w:rFonts w:ascii="Arial" w:hAnsi="Arial" w:cs="Arial"/>
          <w:b/>
        </w:rPr>
        <w:t>Časť č.1: LC1:Zdviháky a lis</w:t>
      </w:r>
    </w:p>
    <w:p w14:paraId="1E9E6172" w14:textId="79384564" w:rsidR="00A960CA" w:rsidRDefault="00FF6ED2" w:rsidP="008D76E6">
      <w:pPr>
        <w:rPr>
          <w:rFonts w:ascii="Arial" w:hAnsi="Arial" w:cs="Arial"/>
          <w:szCs w:val="24"/>
        </w:rPr>
      </w:pPr>
      <w:r w:rsidRPr="00FF6ED2">
        <w:rPr>
          <w:rFonts w:ascii="Arial" w:hAnsi="Arial" w:cs="Arial"/>
          <w:szCs w:val="24"/>
        </w:rPr>
        <w:t xml:space="preserve"> </w:t>
      </w:r>
    </w:p>
    <w:tbl>
      <w:tblPr>
        <w:tblStyle w:val="Mriekatabuky"/>
        <w:tblW w:w="13462" w:type="dxa"/>
        <w:tblLook w:val="04A0" w:firstRow="1" w:lastRow="0" w:firstColumn="1" w:lastColumn="0" w:noHBand="0" w:noVBand="1"/>
      </w:tblPr>
      <w:tblGrid>
        <w:gridCol w:w="2203"/>
        <w:gridCol w:w="2441"/>
        <w:gridCol w:w="4678"/>
        <w:gridCol w:w="2439"/>
        <w:gridCol w:w="1701"/>
      </w:tblGrid>
      <w:tr w:rsidR="008D76E6" w:rsidRPr="00D42633" w14:paraId="790D741B" w14:textId="77777777" w:rsidTr="00791E8F">
        <w:tc>
          <w:tcPr>
            <w:tcW w:w="13462" w:type="dxa"/>
            <w:gridSpan w:val="5"/>
          </w:tcPr>
          <w:p w14:paraId="06BC18BB" w14:textId="77777777" w:rsidR="008D76E6" w:rsidRPr="00D42633" w:rsidRDefault="008D76E6" w:rsidP="00791E8F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D42633">
              <w:rPr>
                <w:rFonts w:ascii="Arial" w:hAnsi="Arial" w:cs="Arial"/>
                <w:b/>
                <w:sz w:val="28"/>
                <w:szCs w:val="24"/>
              </w:rPr>
              <w:t>Stĺpový zdvihák</w:t>
            </w:r>
          </w:p>
        </w:tc>
      </w:tr>
      <w:tr w:rsidR="008D76E6" w:rsidRPr="00D42633" w14:paraId="052D6DB5" w14:textId="77777777" w:rsidTr="00791E8F">
        <w:tc>
          <w:tcPr>
            <w:tcW w:w="11761" w:type="dxa"/>
            <w:gridSpan w:val="4"/>
            <w:shd w:val="clear" w:color="auto" w:fill="FFFFFF" w:themeFill="background1"/>
            <w:vAlign w:val="center"/>
          </w:tcPr>
          <w:p w14:paraId="142C162A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2F1274">
              <w:rPr>
                <w:rFonts w:ascii="Arial" w:hAnsi="Arial" w:cs="Arial"/>
                <w:szCs w:val="24"/>
                <w:highlight w:val="lightGray"/>
              </w:rPr>
              <w:t>Doplniť typové označenie a názov výrobcu</w:t>
            </w:r>
          </w:p>
        </w:tc>
        <w:tc>
          <w:tcPr>
            <w:tcW w:w="1701" w:type="dxa"/>
            <w:shd w:val="clear" w:color="auto" w:fill="FFFFFF" w:themeFill="background1"/>
          </w:tcPr>
          <w:p w14:paraId="7A5B0160" w14:textId="77777777" w:rsidR="008D76E6" w:rsidRDefault="008D76E6" w:rsidP="00791E8F">
            <w:pPr>
              <w:ind w:right="-534"/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szCs w:val="24"/>
              </w:rPr>
              <w:t>Ponúkaná cena</w:t>
            </w:r>
          </w:p>
          <w:p w14:paraId="1050C1F4" w14:textId="77777777" w:rsidR="008D76E6" w:rsidRPr="002F1274" w:rsidRDefault="008D76E6" w:rsidP="00791E8F">
            <w:pPr>
              <w:ind w:right="-534"/>
              <w:rPr>
                <w:rFonts w:ascii="Arial" w:hAnsi="Arial" w:cs="Arial"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</w:rPr>
              <w:t xml:space="preserve"> bez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45027F">
              <w:rPr>
                <w:rFonts w:ascii="Arial" w:hAnsi="Arial" w:cs="Arial"/>
                <w:szCs w:val="24"/>
              </w:rPr>
              <w:t>DPH v €</w:t>
            </w:r>
          </w:p>
        </w:tc>
      </w:tr>
      <w:tr w:rsidR="008D76E6" w:rsidRPr="00D42633" w14:paraId="2C1588DF" w14:textId="77777777" w:rsidTr="00791E8F">
        <w:trPr>
          <w:trHeight w:val="416"/>
        </w:trPr>
        <w:tc>
          <w:tcPr>
            <w:tcW w:w="2203" w:type="dxa"/>
            <w:vMerge w:val="restart"/>
          </w:tcPr>
          <w:p w14:paraId="3AD677D8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/>
                <w:bCs/>
                <w:szCs w:val="24"/>
              </w:rPr>
              <w:t xml:space="preserve">Hlavné technické údaje </w:t>
            </w:r>
          </w:p>
          <w:p w14:paraId="50C0710F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  <w:p w14:paraId="01BE334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Mobilný stĺpový zdvihák pre úžitkové a nákladné vozidlá</w:t>
            </w:r>
          </w:p>
        </w:tc>
        <w:tc>
          <w:tcPr>
            <w:tcW w:w="2441" w:type="dxa"/>
            <w:vMerge w:val="restart"/>
          </w:tcPr>
          <w:p w14:paraId="78C1002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Počet stĺpov</w:t>
            </w:r>
          </w:p>
        </w:tc>
        <w:tc>
          <w:tcPr>
            <w:tcW w:w="4678" w:type="dxa"/>
          </w:tcPr>
          <w:p w14:paraId="1F30CE1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Min. 6 ks</w:t>
            </w:r>
          </w:p>
        </w:tc>
        <w:tc>
          <w:tcPr>
            <w:tcW w:w="2439" w:type="dxa"/>
          </w:tcPr>
          <w:p w14:paraId="2E5E150E" w14:textId="77777777" w:rsidR="008D76E6" w:rsidRPr="0045027F" w:rsidRDefault="008D76E6" w:rsidP="00791E8F">
            <w:pPr>
              <w:rPr>
                <w:rFonts w:ascii="Arial" w:hAnsi="Arial" w:cs="Arial"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 xml:space="preserve"> </w:t>
            </w:r>
            <w:r w:rsidRPr="0045027F">
              <w:rPr>
                <w:rFonts w:ascii="Arial" w:hAnsi="Arial" w:cs="Arial"/>
                <w:szCs w:val="24"/>
                <w:highlight w:val="lightGray"/>
              </w:rPr>
              <w:t xml:space="preserve"> ks</w:t>
            </w:r>
          </w:p>
        </w:tc>
        <w:tc>
          <w:tcPr>
            <w:tcW w:w="1701" w:type="dxa"/>
            <w:vMerge w:val="restart"/>
            <w:vAlign w:val="center"/>
          </w:tcPr>
          <w:p w14:paraId="6A5A7A5F" w14:textId="77777777" w:rsidR="008D76E6" w:rsidRDefault="008D76E6" w:rsidP="00791E8F">
            <w:pPr>
              <w:jc w:val="center"/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Doplniť cenu v €</w:t>
            </w:r>
          </w:p>
        </w:tc>
      </w:tr>
      <w:tr w:rsidR="008D76E6" w:rsidRPr="00D42633" w14:paraId="76A31C11" w14:textId="77777777" w:rsidTr="00791E8F">
        <w:trPr>
          <w:trHeight w:val="414"/>
        </w:trPr>
        <w:tc>
          <w:tcPr>
            <w:tcW w:w="2203" w:type="dxa"/>
            <w:vMerge/>
          </w:tcPr>
          <w:p w14:paraId="51309E3D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  <w:vMerge/>
          </w:tcPr>
          <w:p w14:paraId="5133721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78" w:type="dxa"/>
          </w:tcPr>
          <w:p w14:paraId="3DAC8D5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Možnosť rozšírenia na 8 ks stĺpov</w:t>
            </w:r>
          </w:p>
        </w:tc>
        <w:tc>
          <w:tcPr>
            <w:tcW w:w="2439" w:type="dxa"/>
          </w:tcPr>
          <w:p w14:paraId="1FB7D452" w14:textId="77777777" w:rsidR="008D76E6" w:rsidRPr="0045027F" w:rsidRDefault="008D76E6" w:rsidP="00791E8F">
            <w:pPr>
              <w:rPr>
                <w:rFonts w:ascii="Arial" w:hAnsi="Arial" w:cs="Arial"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6A5915B8" w14:textId="77777777" w:rsidR="008D76E6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1C5B8BDD" w14:textId="77777777" w:rsidTr="00791E8F">
        <w:trPr>
          <w:trHeight w:val="414"/>
        </w:trPr>
        <w:tc>
          <w:tcPr>
            <w:tcW w:w="2203" w:type="dxa"/>
            <w:vMerge/>
          </w:tcPr>
          <w:p w14:paraId="6A78AB6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3254E94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Nosnosť jedného stĺpu</w:t>
            </w:r>
          </w:p>
        </w:tc>
        <w:tc>
          <w:tcPr>
            <w:tcW w:w="4678" w:type="dxa"/>
          </w:tcPr>
          <w:p w14:paraId="7E865EF2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 xml:space="preserve">Min. 5,5 tony   </w:t>
            </w:r>
          </w:p>
        </w:tc>
        <w:tc>
          <w:tcPr>
            <w:tcW w:w="2439" w:type="dxa"/>
          </w:tcPr>
          <w:p w14:paraId="03F56A6C" w14:textId="77777777" w:rsidR="008D76E6" w:rsidRPr="0045027F" w:rsidRDefault="008D76E6" w:rsidP="00791E8F">
            <w:pPr>
              <w:rPr>
                <w:rFonts w:ascii="Arial" w:hAnsi="Arial" w:cs="Arial"/>
                <w:bCs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 xml:space="preserve"> t</w:t>
            </w:r>
          </w:p>
        </w:tc>
        <w:tc>
          <w:tcPr>
            <w:tcW w:w="1701" w:type="dxa"/>
            <w:vMerge/>
          </w:tcPr>
          <w:p w14:paraId="79005220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2FDD1568" w14:textId="77777777" w:rsidTr="00791E8F">
        <w:trPr>
          <w:trHeight w:val="376"/>
        </w:trPr>
        <w:tc>
          <w:tcPr>
            <w:tcW w:w="2203" w:type="dxa"/>
            <w:vMerge/>
          </w:tcPr>
          <w:p w14:paraId="7F1168E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59F1B0D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Výška stĺpu</w:t>
            </w:r>
          </w:p>
        </w:tc>
        <w:tc>
          <w:tcPr>
            <w:tcW w:w="4678" w:type="dxa"/>
          </w:tcPr>
          <w:p w14:paraId="281B1DC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Max. 3000 mm</w:t>
            </w:r>
          </w:p>
        </w:tc>
        <w:tc>
          <w:tcPr>
            <w:tcW w:w="2439" w:type="dxa"/>
          </w:tcPr>
          <w:p w14:paraId="335208B3" w14:textId="77777777" w:rsidR="008D76E6" w:rsidRPr="0045027F" w:rsidRDefault="008D76E6" w:rsidP="00791E8F">
            <w:pPr>
              <w:rPr>
                <w:rFonts w:ascii="Arial" w:hAnsi="Arial" w:cs="Arial"/>
                <w:bCs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1701" w:type="dxa"/>
            <w:vMerge/>
          </w:tcPr>
          <w:p w14:paraId="6D2497B6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393490B2" w14:textId="77777777" w:rsidTr="00791E8F">
        <w:trPr>
          <w:trHeight w:val="376"/>
        </w:trPr>
        <w:tc>
          <w:tcPr>
            <w:tcW w:w="2203" w:type="dxa"/>
            <w:vMerge/>
          </w:tcPr>
          <w:p w14:paraId="4F8B0D0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247F7BA5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Výška zdvihu</w:t>
            </w:r>
            <w:r w:rsidRPr="00D42633">
              <w:rPr>
                <w:rFonts w:ascii="Arial" w:hAnsi="Arial" w:cs="Arial"/>
                <w:bCs/>
                <w:szCs w:val="24"/>
              </w:rPr>
              <w:t xml:space="preserve">  </w:t>
            </w:r>
          </w:p>
        </w:tc>
        <w:tc>
          <w:tcPr>
            <w:tcW w:w="4678" w:type="dxa"/>
          </w:tcPr>
          <w:p w14:paraId="49B721F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Min. 1750 mm</w:t>
            </w:r>
          </w:p>
        </w:tc>
        <w:tc>
          <w:tcPr>
            <w:tcW w:w="2439" w:type="dxa"/>
          </w:tcPr>
          <w:p w14:paraId="119EBCFA" w14:textId="77777777" w:rsidR="008D76E6" w:rsidRPr="0045027F" w:rsidRDefault="008D76E6" w:rsidP="00791E8F">
            <w:pPr>
              <w:rPr>
                <w:rFonts w:ascii="Arial" w:hAnsi="Arial" w:cs="Arial"/>
                <w:bCs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1701" w:type="dxa"/>
            <w:vMerge/>
          </w:tcPr>
          <w:p w14:paraId="11C477CC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1D638E62" w14:textId="77777777" w:rsidTr="00791E8F">
        <w:trPr>
          <w:trHeight w:val="223"/>
        </w:trPr>
        <w:tc>
          <w:tcPr>
            <w:tcW w:w="2203" w:type="dxa"/>
            <w:vMerge/>
          </w:tcPr>
          <w:p w14:paraId="309FD05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7E092F23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Doba zdvihu</w:t>
            </w:r>
          </w:p>
        </w:tc>
        <w:tc>
          <w:tcPr>
            <w:tcW w:w="4678" w:type="dxa"/>
          </w:tcPr>
          <w:p w14:paraId="41624A20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 xml:space="preserve">Max. 120s </w:t>
            </w:r>
          </w:p>
          <w:p w14:paraId="72C2839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39" w:type="dxa"/>
          </w:tcPr>
          <w:p w14:paraId="2B3E38A1" w14:textId="77777777" w:rsidR="008D76E6" w:rsidRPr="0045027F" w:rsidRDefault="008D76E6" w:rsidP="00791E8F">
            <w:pPr>
              <w:rPr>
                <w:rFonts w:ascii="Arial" w:hAnsi="Arial" w:cs="Arial"/>
                <w:bCs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s</w:t>
            </w:r>
          </w:p>
        </w:tc>
        <w:tc>
          <w:tcPr>
            <w:tcW w:w="1701" w:type="dxa"/>
            <w:vMerge/>
          </w:tcPr>
          <w:p w14:paraId="0D0F41FF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5940990F" w14:textId="77777777" w:rsidTr="00791E8F">
        <w:trPr>
          <w:trHeight w:val="423"/>
        </w:trPr>
        <w:tc>
          <w:tcPr>
            <w:tcW w:w="2203" w:type="dxa"/>
            <w:vMerge/>
          </w:tcPr>
          <w:p w14:paraId="0F5A08A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0C0B2B0B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Inštalácia</w:t>
            </w:r>
          </w:p>
        </w:tc>
        <w:tc>
          <w:tcPr>
            <w:tcW w:w="4678" w:type="dxa"/>
          </w:tcPr>
          <w:p w14:paraId="237EEAD6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Vnútorná i vonkajšia</w:t>
            </w:r>
          </w:p>
        </w:tc>
        <w:tc>
          <w:tcPr>
            <w:tcW w:w="2439" w:type="dxa"/>
          </w:tcPr>
          <w:p w14:paraId="5703E32A" w14:textId="77777777" w:rsidR="008D76E6" w:rsidRPr="0045027F" w:rsidRDefault="008D76E6" w:rsidP="00791E8F">
            <w:pPr>
              <w:rPr>
                <w:rFonts w:ascii="Arial" w:hAnsi="Arial" w:cs="Arial"/>
                <w:bCs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4B2EB0C7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6155213B" w14:textId="77777777" w:rsidTr="00791E8F">
        <w:trPr>
          <w:trHeight w:val="423"/>
        </w:trPr>
        <w:tc>
          <w:tcPr>
            <w:tcW w:w="2203" w:type="dxa"/>
            <w:vMerge/>
          </w:tcPr>
          <w:p w14:paraId="1E3CBB5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1AEB480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 xml:space="preserve">Minimálny priemer pneumatiky  </w:t>
            </w:r>
          </w:p>
        </w:tc>
        <w:tc>
          <w:tcPr>
            <w:tcW w:w="4678" w:type="dxa"/>
          </w:tcPr>
          <w:p w14:paraId="4F37FFF3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500 mm</w:t>
            </w:r>
          </w:p>
        </w:tc>
        <w:tc>
          <w:tcPr>
            <w:tcW w:w="2439" w:type="dxa"/>
          </w:tcPr>
          <w:p w14:paraId="3262F654" w14:textId="77777777" w:rsidR="008D76E6" w:rsidRPr="0045027F" w:rsidRDefault="008D76E6" w:rsidP="00791E8F">
            <w:pPr>
              <w:rPr>
                <w:rFonts w:ascii="Arial" w:hAnsi="Arial" w:cs="Arial"/>
                <w:bCs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1701" w:type="dxa"/>
            <w:vMerge/>
          </w:tcPr>
          <w:p w14:paraId="1990C152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5E57A740" w14:textId="77777777" w:rsidTr="00791E8F">
        <w:trPr>
          <w:trHeight w:val="302"/>
        </w:trPr>
        <w:tc>
          <w:tcPr>
            <w:tcW w:w="2203" w:type="dxa"/>
            <w:vMerge w:val="restart"/>
          </w:tcPr>
          <w:p w14:paraId="19E8C85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lastRenderedPageBreak/>
              <w:t>Ďalšie požiadavky k dodaniu a sfunkčneniu zariadenia</w:t>
            </w:r>
          </w:p>
        </w:tc>
        <w:tc>
          <w:tcPr>
            <w:tcW w:w="7119" w:type="dxa"/>
            <w:gridSpan w:val="2"/>
          </w:tcPr>
          <w:p w14:paraId="125AD81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Záruka: </w:t>
            </w:r>
            <w:r w:rsidRPr="00D42633">
              <w:rPr>
                <w:rFonts w:ascii="Arial" w:hAnsi="Arial" w:cs="Arial"/>
                <w:szCs w:val="24"/>
              </w:rPr>
              <w:t>12 mesiacov</w:t>
            </w:r>
          </w:p>
          <w:p w14:paraId="422101C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39" w:type="dxa"/>
          </w:tcPr>
          <w:p w14:paraId="074E5989" w14:textId="77777777" w:rsidR="008D76E6" w:rsidRPr="0045027F" w:rsidRDefault="008D76E6" w:rsidP="00791E8F">
            <w:pPr>
              <w:rPr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63CD8441" w14:textId="77777777" w:rsidR="008D76E6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27DC35B0" w14:textId="77777777" w:rsidTr="00791E8F">
        <w:tc>
          <w:tcPr>
            <w:tcW w:w="2203" w:type="dxa"/>
            <w:vMerge/>
          </w:tcPr>
          <w:p w14:paraId="63B822D5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119" w:type="dxa"/>
            <w:gridSpan w:val="2"/>
          </w:tcPr>
          <w:p w14:paraId="2A1D246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Montáž, sprevádzkovanie, zaškolenie obsluhy, montážny materiál</w:t>
            </w:r>
          </w:p>
        </w:tc>
        <w:tc>
          <w:tcPr>
            <w:tcW w:w="2439" w:type="dxa"/>
          </w:tcPr>
          <w:p w14:paraId="3B09D018" w14:textId="77777777" w:rsidR="008D76E6" w:rsidRPr="0045027F" w:rsidRDefault="008D76E6" w:rsidP="00791E8F">
            <w:pPr>
              <w:rPr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0280F24D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24B8C4F2" w14:textId="77777777" w:rsidTr="00791E8F">
        <w:tc>
          <w:tcPr>
            <w:tcW w:w="2203" w:type="dxa"/>
            <w:vMerge/>
          </w:tcPr>
          <w:p w14:paraId="46045FE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119" w:type="dxa"/>
            <w:gridSpan w:val="2"/>
          </w:tcPr>
          <w:p w14:paraId="30DF1B6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Revízia</w:t>
            </w:r>
          </w:p>
        </w:tc>
        <w:tc>
          <w:tcPr>
            <w:tcW w:w="2439" w:type="dxa"/>
          </w:tcPr>
          <w:p w14:paraId="7A2AD7AA" w14:textId="77777777" w:rsidR="008D76E6" w:rsidRPr="0045027F" w:rsidRDefault="008D76E6" w:rsidP="00791E8F">
            <w:pPr>
              <w:rPr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58A09D20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202D451B" w14:textId="77777777" w:rsidTr="00791E8F">
        <w:tc>
          <w:tcPr>
            <w:tcW w:w="2203" w:type="dxa"/>
            <w:vMerge/>
          </w:tcPr>
          <w:p w14:paraId="5F68361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119" w:type="dxa"/>
            <w:gridSpan w:val="2"/>
          </w:tcPr>
          <w:p w14:paraId="3BF07A8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Doprava na miesto realizácie: Strojnícka 9, 080 06 Prešov</w:t>
            </w:r>
          </w:p>
        </w:tc>
        <w:tc>
          <w:tcPr>
            <w:tcW w:w="2439" w:type="dxa"/>
          </w:tcPr>
          <w:p w14:paraId="139898C2" w14:textId="77777777" w:rsidR="008D76E6" w:rsidRPr="0045027F" w:rsidRDefault="008D76E6" w:rsidP="00791E8F">
            <w:pPr>
              <w:rPr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6029018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51D21C7D" w14:textId="77777777" w:rsidTr="00791E8F">
        <w:tc>
          <w:tcPr>
            <w:tcW w:w="2203" w:type="dxa"/>
            <w:vMerge/>
          </w:tcPr>
          <w:p w14:paraId="03C0F035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119" w:type="dxa"/>
            <w:gridSpan w:val="2"/>
          </w:tcPr>
          <w:p w14:paraId="1BCBDB1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Servisný zásah</w:t>
            </w:r>
            <w:r>
              <w:rPr>
                <w:rFonts w:ascii="Arial" w:hAnsi="Arial" w:cs="Arial"/>
                <w:szCs w:val="24"/>
              </w:rPr>
              <w:t xml:space="preserve">: </w:t>
            </w:r>
            <w:r w:rsidRPr="00D42633">
              <w:rPr>
                <w:rFonts w:ascii="Arial" w:hAnsi="Arial" w:cs="Arial"/>
                <w:szCs w:val="24"/>
              </w:rPr>
              <w:t>48 hod. od nahlásenia poruchy</w:t>
            </w:r>
          </w:p>
        </w:tc>
        <w:tc>
          <w:tcPr>
            <w:tcW w:w="2439" w:type="dxa"/>
          </w:tcPr>
          <w:p w14:paraId="76A1309C" w14:textId="77777777" w:rsidR="008D76E6" w:rsidRPr="0045027F" w:rsidRDefault="008D76E6" w:rsidP="00791E8F">
            <w:pPr>
              <w:rPr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20D2CB68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275DCBF5" w14:textId="77777777" w:rsidR="007B6C99" w:rsidRPr="007B6C99" w:rsidRDefault="007B6C99" w:rsidP="007B6C99">
      <w:pPr>
        <w:spacing w:after="0" w:line="240" w:lineRule="auto"/>
        <w:rPr>
          <w:rFonts w:ascii="Arial" w:hAnsi="Arial" w:cs="Arial"/>
          <w:szCs w:val="24"/>
          <w:highlight w:val="lightGray"/>
        </w:rPr>
      </w:pPr>
      <w:r w:rsidRPr="007B6C99">
        <w:rPr>
          <w:rFonts w:ascii="Arial" w:hAnsi="Arial" w:cs="Arial"/>
          <w:szCs w:val="24"/>
          <w:highlight w:val="lightGray"/>
        </w:rPr>
        <w:t>Cena bez DPH 1ks.....................................</w:t>
      </w:r>
    </w:p>
    <w:p w14:paraId="54664A99" w14:textId="77777777" w:rsidR="007B6C99" w:rsidRPr="007B6C99" w:rsidRDefault="007B6C99" w:rsidP="007B6C99">
      <w:pPr>
        <w:spacing w:after="0" w:line="240" w:lineRule="auto"/>
        <w:rPr>
          <w:rFonts w:ascii="Arial" w:hAnsi="Arial" w:cs="Arial"/>
          <w:szCs w:val="24"/>
          <w:highlight w:val="lightGray"/>
        </w:rPr>
      </w:pPr>
      <w:r w:rsidRPr="007B6C99">
        <w:rPr>
          <w:rFonts w:ascii="Arial" w:hAnsi="Arial" w:cs="Arial"/>
          <w:szCs w:val="24"/>
          <w:highlight w:val="lightGray"/>
        </w:rPr>
        <w:t>Cena spolu bez DPH za 5ks.......................</w:t>
      </w:r>
    </w:p>
    <w:p w14:paraId="563C3370" w14:textId="77777777" w:rsidR="008D76E6" w:rsidRDefault="008D76E6" w:rsidP="008D76E6"/>
    <w:p w14:paraId="521AA5CF" w14:textId="77777777" w:rsidR="00E22147" w:rsidRDefault="00E22147" w:rsidP="008D76E6"/>
    <w:tbl>
      <w:tblPr>
        <w:tblStyle w:val="Mriekatabuky"/>
        <w:tblW w:w="13461" w:type="dxa"/>
        <w:tblLayout w:type="fixed"/>
        <w:tblLook w:val="04A0" w:firstRow="1" w:lastRow="0" w:firstColumn="1" w:lastColumn="0" w:noHBand="0" w:noVBand="1"/>
      </w:tblPr>
      <w:tblGrid>
        <w:gridCol w:w="2203"/>
        <w:gridCol w:w="2441"/>
        <w:gridCol w:w="3544"/>
        <w:gridCol w:w="3573"/>
        <w:gridCol w:w="1700"/>
      </w:tblGrid>
      <w:tr w:rsidR="008D76E6" w:rsidRPr="00D42633" w14:paraId="465245EB" w14:textId="77777777" w:rsidTr="00791E8F">
        <w:tc>
          <w:tcPr>
            <w:tcW w:w="13461" w:type="dxa"/>
            <w:gridSpan w:val="5"/>
          </w:tcPr>
          <w:p w14:paraId="7FC86832" w14:textId="77777777" w:rsidR="008D76E6" w:rsidRPr="00D42633" w:rsidRDefault="008D76E6" w:rsidP="00791E8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42633">
              <w:rPr>
                <w:rFonts w:ascii="Arial" w:hAnsi="Arial" w:cs="Arial"/>
                <w:b/>
                <w:sz w:val="28"/>
              </w:rPr>
              <w:t xml:space="preserve">Hydraulické kanálové </w:t>
            </w:r>
            <w:r w:rsidRPr="004B51B9">
              <w:rPr>
                <w:rFonts w:ascii="Arial" w:hAnsi="Arial" w:cs="Arial"/>
                <w:b/>
                <w:color w:val="000000" w:themeColor="text1"/>
                <w:sz w:val="28"/>
              </w:rPr>
              <w:t>zdviháky 5 ks</w:t>
            </w:r>
          </w:p>
        </w:tc>
      </w:tr>
      <w:tr w:rsidR="008D76E6" w:rsidRPr="00D42633" w14:paraId="4A16D76E" w14:textId="77777777" w:rsidTr="00791E8F">
        <w:tc>
          <w:tcPr>
            <w:tcW w:w="11761" w:type="dxa"/>
            <w:gridSpan w:val="4"/>
            <w:shd w:val="clear" w:color="auto" w:fill="FFFFFF" w:themeFill="background1"/>
            <w:vAlign w:val="center"/>
          </w:tcPr>
          <w:p w14:paraId="5D5116AB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2F1274">
              <w:rPr>
                <w:rFonts w:ascii="Arial" w:hAnsi="Arial" w:cs="Arial"/>
                <w:szCs w:val="24"/>
                <w:highlight w:val="lightGray"/>
              </w:rPr>
              <w:t>Doplniť typové označenie a názov výrobcu</w:t>
            </w:r>
          </w:p>
        </w:tc>
        <w:tc>
          <w:tcPr>
            <w:tcW w:w="1700" w:type="dxa"/>
            <w:shd w:val="clear" w:color="auto" w:fill="FFFFFF" w:themeFill="background1"/>
          </w:tcPr>
          <w:p w14:paraId="0ADF9735" w14:textId="77777777" w:rsidR="008D76E6" w:rsidRDefault="008D76E6" w:rsidP="00791E8F">
            <w:pPr>
              <w:jc w:val="center"/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szCs w:val="24"/>
              </w:rPr>
              <w:t xml:space="preserve">Ponúkaná cena </w:t>
            </w:r>
          </w:p>
          <w:p w14:paraId="3EB8941C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</w:rPr>
              <w:t>bez DPH v €</w:t>
            </w:r>
          </w:p>
        </w:tc>
      </w:tr>
      <w:tr w:rsidR="008D76E6" w:rsidRPr="00D42633" w14:paraId="6227A126" w14:textId="77777777" w:rsidTr="00791E8F">
        <w:trPr>
          <w:trHeight w:val="391"/>
        </w:trPr>
        <w:tc>
          <w:tcPr>
            <w:tcW w:w="2203" w:type="dxa"/>
            <w:vMerge w:val="restart"/>
          </w:tcPr>
          <w:p w14:paraId="695367F5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/>
                <w:bCs/>
                <w:szCs w:val="24"/>
              </w:rPr>
              <w:t xml:space="preserve">Hlavné technické údaje </w:t>
            </w:r>
          </w:p>
          <w:p w14:paraId="3FC80968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  <w:p w14:paraId="781DA7BB" w14:textId="77777777" w:rsidR="008D76E6" w:rsidRPr="00E048AC" w:rsidRDefault="008D76E6" w:rsidP="00791E8F">
            <w:pPr>
              <w:rPr>
                <w:rFonts w:ascii="Arial" w:hAnsi="Arial" w:cs="Arial"/>
                <w:color w:val="000000" w:themeColor="text1"/>
              </w:rPr>
            </w:pPr>
            <w:r w:rsidRPr="00D42633">
              <w:rPr>
                <w:rFonts w:ascii="Arial" w:hAnsi="Arial" w:cs="Arial"/>
              </w:rPr>
              <w:t xml:space="preserve">Hydraulický </w:t>
            </w:r>
            <w:r w:rsidRPr="00E048AC">
              <w:rPr>
                <w:rFonts w:ascii="Arial" w:hAnsi="Arial" w:cs="Arial"/>
                <w:color w:val="000000" w:themeColor="text1"/>
              </w:rPr>
              <w:t>kanálový  zdvihák</w:t>
            </w:r>
          </w:p>
          <w:p w14:paraId="24B89FA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E048AC">
              <w:rPr>
                <w:rFonts w:ascii="Arial" w:hAnsi="Arial" w:cs="Arial"/>
                <w:color w:val="000000" w:themeColor="text1"/>
              </w:rPr>
              <w:t>mechanický</w:t>
            </w:r>
          </w:p>
        </w:tc>
        <w:tc>
          <w:tcPr>
            <w:tcW w:w="2441" w:type="dxa"/>
          </w:tcPr>
          <w:p w14:paraId="59D29B85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Šírka pracovnej jamy</w:t>
            </w:r>
          </w:p>
        </w:tc>
        <w:tc>
          <w:tcPr>
            <w:tcW w:w="3544" w:type="dxa"/>
          </w:tcPr>
          <w:p w14:paraId="7FA517D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850mm – 900mm</w:t>
            </w:r>
          </w:p>
        </w:tc>
        <w:tc>
          <w:tcPr>
            <w:tcW w:w="3573" w:type="dxa"/>
          </w:tcPr>
          <w:p w14:paraId="7B900A0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1700" w:type="dxa"/>
            <w:vMerge w:val="restart"/>
            <w:vAlign w:val="center"/>
          </w:tcPr>
          <w:p w14:paraId="5FDDFC5F" w14:textId="77777777" w:rsidR="008D76E6" w:rsidRPr="00D42633" w:rsidRDefault="008D76E6" w:rsidP="00791E8F">
            <w:pPr>
              <w:jc w:val="center"/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Doplniť cenu v €</w:t>
            </w:r>
          </w:p>
        </w:tc>
      </w:tr>
      <w:tr w:rsidR="008D76E6" w:rsidRPr="00D42633" w14:paraId="55110090" w14:textId="77777777" w:rsidTr="00791E8F">
        <w:trPr>
          <w:trHeight w:val="414"/>
        </w:trPr>
        <w:tc>
          <w:tcPr>
            <w:tcW w:w="2203" w:type="dxa"/>
            <w:vMerge/>
          </w:tcPr>
          <w:p w14:paraId="255E2A70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288ED94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Hĺbka pracovnej jamy</w:t>
            </w:r>
          </w:p>
        </w:tc>
        <w:tc>
          <w:tcPr>
            <w:tcW w:w="3544" w:type="dxa"/>
          </w:tcPr>
          <w:p w14:paraId="0B32B41E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 xml:space="preserve">1100mm   </w:t>
            </w:r>
          </w:p>
        </w:tc>
        <w:tc>
          <w:tcPr>
            <w:tcW w:w="3573" w:type="dxa"/>
          </w:tcPr>
          <w:p w14:paraId="33349A46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1700" w:type="dxa"/>
            <w:vMerge/>
          </w:tcPr>
          <w:p w14:paraId="040F2BD3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5B3D0449" w14:textId="77777777" w:rsidTr="00791E8F">
        <w:trPr>
          <w:trHeight w:val="376"/>
        </w:trPr>
        <w:tc>
          <w:tcPr>
            <w:tcW w:w="2203" w:type="dxa"/>
            <w:vMerge/>
          </w:tcPr>
          <w:p w14:paraId="084F760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6B6F724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Nosnosť zdviháku</w:t>
            </w:r>
          </w:p>
        </w:tc>
        <w:tc>
          <w:tcPr>
            <w:tcW w:w="3544" w:type="dxa"/>
          </w:tcPr>
          <w:p w14:paraId="2D7F430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 xml:space="preserve">Min. 12 ton   </w:t>
            </w:r>
          </w:p>
        </w:tc>
        <w:tc>
          <w:tcPr>
            <w:tcW w:w="3573" w:type="dxa"/>
          </w:tcPr>
          <w:p w14:paraId="063ABFA8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</w:t>
            </w:r>
            <w:r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t</w:t>
            </w:r>
          </w:p>
        </w:tc>
        <w:tc>
          <w:tcPr>
            <w:tcW w:w="1700" w:type="dxa"/>
            <w:vMerge/>
          </w:tcPr>
          <w:p w14:paraId="16D74349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593ECE4D" w14:textId="77777777" w:rsidTr="00791E8F">
        <w:trPr>
          <w:trHeight w:val="376"/>
        </w:trPr>
        <w:tc>
          <w:tcPr>
            <w:tcW w:w="2203" w:type="dxa"/>
            <w:vMerge/>
          </w:tcPr>
          <w:p w14:paraId="4EDA4A4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27602C88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 xml:space="preserve">Výška zdvihu </w:t>
            </w:r>
            <w:proofErr w:type="spellStart"/>
            <w:r w:rsidRPr="00D42633">
              <w:rPr>
                <w:rFonts w:ascii="Arial" w:hAnsi="Arial" w:cs="Arial"/>
                <w:szCs w:val="24"/>
              </w:rPr>
              <w:t>piestnice</w:t>
            </w:r>
            <w:proofErr w:type="spellEnd"/>
          </w:p>
        </w:tc>
        <w:tc>
          <w:tcPr>
            <w:tcW w:w="3544" w:type="dxa"/>
          </w:tcPr>
          <w:p w14:paraId="2F9933B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Min. 700 mm</w:t>
            </w:r>
          </w:p>
        </w:tc>
        <w:tc>
          <w:tcPr>
            <w:tcW w:w="3573" w:type="dxa"/>
          </w:tcPr>
          <w:p w14:paraId="236223A4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1700" w:type="dxa"/>
            <w:vMerge/>
          </w:tcPr>
          <w:p w14:paraId="06FDFF7B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654E45E2" w14:textId="77777777" w:rsidTr="00791E8F">
        <w:trPr>
          <w:trHeight w:val="376"/>
        </w:trPr>
        <w:tc>
          <w:tcPr>
            <w:tcW w:w="2203" w:type="dxa"/>
            <w:vMerge/>
          </w:tcPr>
          <w:p w14:paraId="597D37C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33D215BA" w14:textId="77777777" w:rsidR="008D76E6" w:rsidRPr="00D42633" w:rsidRDefault="008D76E6" w:rsidP="00791E8F">
            <w:r>
              <w:rPr>
                <w:rFonts w:ascii="Arial" w:hAnsi="Arial" w:cs="Arial"/>
              </w:rPr>
              <w:t>Možnosti ovládania</w:t>
            </w:r>
            <w:r w:rsidRPr="00D42633">
              <w:rPr>
                <w:rFonts w:ascii="Arial" w:hAnsi="Arial" w:cs="Arial"/>
              </w:rPr>
              <w:t xml:space="preserve"> zdvihu </w:t>
            </w:r>
            <w:proofErr w:type="spellStart"/>
            <w:r w:rsidRPr="00D42633">
              <w:rPr>
                <w:rFonts w:ascii="Arial" w:hAnsi="Arial" w:cs="Arial"/>
              </w:rPr>
              <w:t>piestnice</w:t>
            </w:r>
            <w:proofErr w:type="spellEnd"/>
            <w:r w:rsidRPr="00D4263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</w:tcPr>
          <w:p w14:paraId="1D985624" w14:textId="77777777" w:rsidR="008D76E6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rýchlo zdvíhanie </w:t>
            </w:r>
          </w:p>
          <w:p w14:paraId="782D672F" w14:textId="77777777" w:rsidR="008D76E6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rýchlo spúšťanie</w:t>
            </w:r>
            <w:r>
              <w:rPr>
                <w:rFonts w:ascii="Arial" w:hAnsi="Arial" w:cs="Arial"/>
              </w:rPr>
              <w:t xml:space="preserve"> </w:t>
            </w:r>
          </w:p>
          <w:p w14:paraId="00DC7A8D" w14:textId="77777777" w:rsidR="008D76E6" w:rsidRDefault="008D76E6" w:rsidP="00791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pomalé zdvíhanie</w:t>
            </w:r>
          </w:p>
          <w:p w14:paraId="25562C18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pomalé spúšťanie</w:t>
            </w:r>
          </w:p>
        </w:tc>
        <w:tc>
          <w:tcPr>
            <w:tcW w:w="3573" w:type="dxa"/>
          </w:tcPr>
          <w:p w14:paraId="75E66963" w14:textId="77777777" w:rsidR="008D76E6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rýchlo zdvíhanie</w:t>
            </w:r>
            <w:r>
              <w:rPr>
                <w:rFonts w:ascii="Arial" w:hAnsi="Arial" w:cs="Arial"/>
              </w:rPr>
              <w:t xml:space="preserve">- </w:t>
            </w:r>
            <w:r w:rsidRPr="00D42633">
              <w:rPr>
                <w:rFonts w:ascii="Arial" w:hAnsi="Arial" w:cs="Arial"/>
              </w:rPr>
              <w:t xml:space="preserve"> </w:t>
            </w: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  <w:p w14:paraId="2365EA0C" w14:textId="77777777" w:rsidR="008D76E6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rýchlo spúšťanie</w:t>
            </w:r>
            <w:r>
              <w:rPr>
                <w:rFonts w:ascii="Arial" w:hAnsi="Arial" w:cs="Arial"/>
              </w:rPr>
              <w:t xml:space="preserve">-  </w:t>
            </w: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  <w:p w14:paraId="17D09FCF" w14:textId="77777777" w:rsidR="008D76E6" w:rsidRDefault="008D76E6" w:rsidP="00791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pomalé zdvíhanie</w:t>
            </w:r>
            <w:r w:rsidRPr="0045027F">
              <w:rPr>
                <w:rFonts w:ascii="Arial" w:hAnsi="Arial" w:cs="Arial"/>
                <w:szCs w:val="24"/>
                <w:highlight w:val="lightGray"/>
              </w:rPr>
              <w:t xml:space="preserve"> Áno/Nie</w:t>
            </w:r>
          </w:p>
          <w:p w14:paraId="398F8CAF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pomalé spúšťanie- </w:t>
            </w: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0" w:type="dxa"/>
            <w:vMerge/>
          </w:tcPr>
          <w:p w14:paraId="5314F029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5DB1C011" w14:textId="77777777" w:rsidTr="00791E8F">
        <w:trPr>
          <w:trHeight w:val="663"/>
        </w:trPr>
        <w:tc>
          <w:tcPr>
            <w:tcW w:w="2203" w:type="dxa"/>
            <w:vMerge/>
          </w:tcPr>
          <w:p w14:paraId="06DBEC03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3DF9DAB3" w14:textId="77777777" w:rsidR="008D76E6" w:rsidRPr="00D42633" w:rsidRDefault="008D76E6" w:rsidP="00791E8F">
            <w:r>
              <w:rPr>
                <w:rFonts w:ascii="Arial" w:hAnsi="Arial" w:cs="Arial"/>
              </w:rPr>
              <w:t xml:space="preserve">Ovládanie zdvihu </w:t>
            </w:r>
            <w:proofErr w:type="spellStart"/>
            <w:r>
              <w:rPr>
                <w:rFonts w:ascii="Arial" w:hAnsi="Arial" w:cs="Arial"/>
              </w:rPr>
              <w:t>piestnice</w:t>
            </w:r>
            <w:proofErr w:type="spellEnd"/>
            <w:r w:rsidRPr="00D4263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</w:tcPr>
          <w:p w14:paraId="3547D3EE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mechanické</w:t>
            </w:r>
          </w:p>
          <w:p w14:paraId="1F9A0F3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573" w:type="dxa"/>
          </w:tcPr>
          <w:p w14:paraId="74460B24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0" w:type="dxa"/>
            <w:vMerge/>
          </w:tcPr>
          <w:p w14:paraId="3E264855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1A31AAFF" w14:textId="77777777" w:rsidTr="00791E8F">
        <w:tc>
          <w:tcPr>
            <w:tcW w:w="2203" w:type="dxa"/>
            <w:vMerge w:val="restart"/>
          </w:tcPr>
          <w:p w14:paraId="0722283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Ďalšie požiadavky k dodaniu a sfunkčneniu zariadenia</w:t>
            </w:r>
          </w:p>
        </w:tc>
        <w:tc>
          <w:tcPr>
            <w:tcW w:w="5985" w:type="dxa"/>
            <w:gridSpan w:val="2"/>
          </w:tcPr>
          <w:p w14:paraId="446C9560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Záruka: </w:t>
            </w:r>
            <w:r w:rsidRPr="00D42633">
              <w:rPr>
                <w:rFonts w:ascii="Arial" w:hAnsi="Arial" w:cs="Arial"/>
                <w:szCs w:val="24"/>
              </w:rPr>
              <w:t>12 mesiacov</w:t>
            </w:r>
          </w:p>
          <w:p w14:paraId="14AB58D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573" w:type="dxa"/>
          </w:tcPr>
          <w:p w14:paraId="0C7C2F90" w14:textId="77777777" w:rsidR="008D76E6" w:rsidRDefault="008D76E6" w:rsidP="00791E8F">
            <w:r w:rsidRPr="004436B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0" w:type="dxa"/>
            <w:vMerge/>
          </w:tcPr>
          <w:p w14:paraId="133959AB" w14:textId="77777777" w:rsidR="008D76E6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01322D8D" w14:textId="77777777" w:rsidTr="00791E8F">
        <w:tc>
          <w:tcPr>
            <w:tcW w:w="2203" w:type="dxa"/>
            <w:vMerge/>
          </w:tcPr>
          <w:p w14:paraId="7E79C31D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985" w:type="dxa"/>
            <w:gridSpan w:val="2"/>
          </w:tcPr>
          <w:p w14:paraId="203F1E8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Montáž, sprevádzkovanie, zaškolenie obsluhy, montážny materiál</w:t>
            </w:r>
          </w:p>
        </w:tc>
        <w:tc>
          <w:tcPr>
            <w:tcW w:w="3573" w:type="dxa"/>
          </w:tcPr>
          <w:p w14:paraId="30821527" w14:textId="77777777" w:rsidR="008D76E6" w:rsidRDefault="008D76E6" w:rsidP="00791E8F">
            <w:r w:rsidRPr="004436B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0" w:type="dxa"/>
            <w:vMerge/>
          </w:tcPr>
          <w:p w14:paraId="09724E4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5172C2FB" w14:textId="77777777" w:rsidTr="00791E8F">
        <w:tc>
          <w:tcPr>
            <w:tcW w:w="2203" w:type="dxa"/>
            <w:vMerge/>
          </w:tcPr>
          <w:p w14:paraId="7D0A245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985" w:type="dxa"/>
            <w:gridSpan w:val="2"/>
          </w:tcPr>
          <w:p w14:paraId="0920ADDF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Revízia</w:t>
            </w:r>
          </w:p>
        </w:tc>
        <w:tc>
          <w:tcPr>
            <w:tcW w:w="3573" w:type="dxa"/>
          </w:tcPr>
          <w:p w14:paraId="45BAEC8C" w14:textId="77777777" w:rsidR="008D76E6" w:rsidRDefault="008D76E6" w:rsidP="00791E8F">
            <w:r w:rsidRPr="004436B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0" w:type="dxa"/>
            <w:vMerge/>
          </w:tcPr>
          <w:p w14:paraId="2F119AF7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39356EE3" w14:textId="77777777" w:rsidTr="00791E8F">
        <w:tc>
          <w:tcPr>
            <w:tcW w:w="2203" w:type="dxa"/>
            <w:vMerge/>
          </w:tcPr>
          <w:p w14:paraId="3AAEFB70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985" w:type="dxa"/>
            <w:gridSpan w:val="2"/>
          </w:tcPr>
          <w:p w14:paraId="65F0D2E0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Doprava na miesto realizácie: Strojnícka 9, 080 06 Prešov</w:t>
            </w:r>
          </w:p>
        </w:tc>
        <w:tc>
          <w:tcPr>
            <w:tcW w:w="3573" w:type="dxa"/>
          </w:tcPr>
          <w:p w14:paraId="62D6B763" w14:textId="77777777" w:rsidR="008D76E6" w:rsidRDefault="008D76E6" w:rsidP="00791E8F">
            <w:r w:rsidRPr="004436B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0" w:type="dxa"/>
            <w:vMerge/>
          </w:tcPr>
          <w:p w14:paraId="62462CE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22BF9AB1" w14:textId="77777777" w:rsidTr="00791E8F">
        <w:tc>
          <w:tcPr>
            <w:tcW w:w="2203" w:type="dxa"/>
            <w:vMerge/>
          </w:tcPr>
          <w:p w14:paraId="51EBD38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985" w:type="dxa"/>
            <w:gridSpan w:val="2"/>
          </w:tcPr>
          <w:p w14:paraId="5F1FC74D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Servisný zásah</w:t>
            </w:r>
            <w:r>
              <w:rPr>
                <w:rFonts w:ascii="Arial" w:hAnsi="Arial" w:cs="Arial"/>
                <w:szCs w:val="24"/>
              </w:rPr>
              <w:t xml:space="preserve">: </w:t>
            </w:r>
            <w:r w:rsidRPr="00D42633">
              <w:rPr>
                <w:rFonts w:ascii="Arial" w:hAnsi="Arial" w:cs="Arial"/>
                <w:szCs w:val="24"/>
              </w:rPr>
              <w:t>48 hod. od nahlásenia poruchy</w:t>
            </w:r>
          </w:p>
        </w:tc>
        <w:tc>
          <w:tcPr>
            <w:tcW w:w="3573" w:type="dxa"/>
          </w:tcPr>
          <w:p w14:paraId="612DB135" w14:textId="77777777" w:rsidR="008D76E6" w:rsidRDefault="008D76E6" w:rsidP="00791E8F">
            <w:r w:rsidRPr="004436B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0" w:type="dxa"/>
            <w:vMerge/>
          </w:tcPr>
          <w:p w14:paraId="30F42F1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50F31A5E" w14:textId="0EDFA2D4" w:rsidR="007B6C99" w:rsidRPr="007B6C99" w:rsidRDefault="007B6C99" w:rsidP="007B6C99">
      <w:pPr>
        <w:spacing w:after="0" w:line="240" w:lineRule="auto"/>
        <w:rPr>
          <w:rFonts w:ascii="Arial" w:hAnsi="Arial" w:cs="Arial"/>
          <w:szCs w:val="24"/>
          <w:highlight w:val="lightGray"/>
        </w:rPr>
      </w:pPr>
      <w:r w:rsidRPr="007B6C99">
        <w:rPr>
          <w:rFonts w:ascii="Arial" w:hAnsi="Arial" w:cs="Arial"/>
          <w:szCs w:val="24"/>
          <w:highlight w:val="lightGray"/>
        </w:rPr>
        <w:t>Cena bez DPH 1ks....................................</w:t>
      </w:r>
      <w:r w:rsidR="00E22147">
        <w:rPr>
          <w:rFonts w:ascii="Arial" w:hAnsi="Arial" w:cs="Arial"/>
          <w:szCs w:val="24"/>
          <w:highlight w:val="lightGray"/>
        </w:rPr>
        <w:t xml:space="preserve">.€ </w:t>
      </w:r>
    </w:p>
    <w:p w14:paraId="19476D3B" w14:textId="35F408A0" w:rsidR="007B6C99" w:rsidRDefault="007B6C99" w:rsidP="007B6C99">
      <w:pPr>
        <w:spacing w:after="0" w:line="240" w:lineRule="auto"/>
        <w:rPr>
          <w:rFonts w:ascii="Arial" w:hAnsi="Arial" w:cs="Arial"/>
          <w:szCs w:val="24"/>
          <w:highlight w:val="lightGray"/>
        </w:rPr>
      </w:pPr>
      <w:r w:rsidRPr="007B6C99">
        <w:rPr>
          <w:rFonts w:ascii="Arial" w:hAnsi="Arial" w:cs="Arial"/>
          <w:szCs w:val="24"/>
          <w:highlight w:val="lightGray"/>
        </w:rPr>
        <w:t>Cena spolu bez DPH z</w:t>
      </w:r>
      <w:r w:rsidR="00E22147">
        <w:rPr>
          <w:rFonts w:ascii="Arial" w:hAnsi="Arial" w:cs="Arial"/>
          <w:szCs w:val="24"/>
          <w:highlight w:val="lightGray"/>
        </w:rPr>
        <w:t>a 5ks..................</w:t>
      </w:r>
      <w:r w:rsidRPr="007B6C99">
        <w:rPr>
          <w:rFonts w:ascii="Arial" w:hAnsi="Arial" w:cs="Arial"/>
          <w:szCs w:val="24"/>
          <w:highlight w:val="lightGray"/>
        </w:rPr>
        <w:t>....</w:t>
      </w:r>
      <w:r w:rsidR="00E22147">
        <w:rPr>
          <w:rFonts w:ascii="Arial" w:hAnsi="Arial" w:cs="Arial"/>
          <w:szCs w:val="24"/>
          <w:highlight w:val="lightGray"/>
        </w:rPr>
        <w:t>€</w:t>
      </w:r>
    </w:p>
    <w:p w14:paraId="6A260DFA" w14:textId="77777777" w:rsidR="007B6C99" w:rsidRDefault="007B6C99" w:rsidP="008D76E6"/>
    <w:tbl>
      <w:tblPr>
        <w:tblStyle w:val="Mriekatabuky"/>
        <w:tblW w:w="13462" w:type="dxa"/>
        <w:tblLayout w:type="fixed"/>
        <w:tblLook w:val="04A0" w:firstRow="1" w:lastRow="0" w:firstColumn="1" w:lastColumn="0" w:noHBand="0" w:noVBand="1"/>
      </w:tblPr>
      <w:tblGrid>
        <w:gridCol w:w="2203"/>
        <w:gridCol w:w="2441"/>
        <w:gridCol w:w="4111"/>
        <w:gridCol w:w="2977"/>
        <w:gridCol w:w="1730"/>
      </w:tblGrid>
      <w:tr w:rsidR="008D76E6" w:rsidRPr="00D42633" w14:paraId="27DFF281" w14:textId="77777777" w:rsidTr="00791E8F">
        <w:tc>
          <w:tcPr>
            <w:tcW w:w="13462" w:type="dxa"/>
            <w:gridSpan w:val="5"/>
          </w:tcPr>
          <w:p w14:paraId="302C204D" w14:textId="77777777" w:rsidR="008D76E6" w:rsidRPr="00E048AC" w:rsidRDefault="008D76E6" w:rsidP="00791E8F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</w:rPr>
            </w:pPr>
            <w:r>
              <w:br w:type="page"/>
            </w:r>
            <w:r w:rsidRPr="00E048AC">
              <w:rPr>
                <w:rFonts w:ascii="Arial" w:hAnsi="Arial" w:cs="Arial"/>
                <w:b/>
                <w:color w:val="000000" w:themeColor="text1"/>
                <w:sz w:val="28"/>
              </w:rPr>
              <w:t>Hydraulické kanálové zdviháky 5 ks</w:t>
            </w:r>
          </w:p>
        </w:tc>
      </w:tr>
      <w:tr w:rsidR="008D76E6" w:rsidRPr="00D42633" w14:paraId="369DC559" w14:textId="77777777" w:rsidTr="00791E8F">
        <w:tc>
          <w:tcPr>
            <w:tcW w:w="11732" w:type="dxa"/>
            <w:gridSpan w:val="4"/>
            <w:shd w:val="clear" w:color="auto" w:fill="FFFFFF" w:themeFill="background1"/>
            <w:vAlign w:val="center"/>
          </w:tcPr>
          <w:p w14:paraId="5567121C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2F1274">
              <w:rPr>
                <w:rFonts w:ascii="Arial" w:hAnsi="Arial" w:cs="Arial"/>
                <w:szCs w:val="24"/>
                <w:highlight w:val="lightGray"/>
              </w:rPr>
              <w:t>Doplniť typové označenie a názov výrobcu</w:t>
            </w:r>
          </w:p>
        </w:tc>
        <w:tc>
          <w:tcPr>
            <w:tcW w:w="1730" w:type="dxa"/>
            <w:shd w:val="clear" w:color="auto" w:fill="FFFFFF" w:themeFill="background1"/>
          </w:tcPr>
          <w:p w14:paraId="6E2E8E71" w14:textId="77777777" w:rsidR="008D76E6" w:rsidRDefault="008D76E6" w:rsidP="00791E8F">
            <w:pPr>
              <w:jc w:val="center"/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szCs w:val="24"/>
              </w:rPr>
              <w:t xml:space="preserve">Ponúkaná cena </w:t>
            </w:r>
          </w:p>
          <w:p w14:paraId="0B1B6FD4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</w:rPr>
              <w:t>bez DPH v €</w:t>
            </w:r>
          </w:p>
        </w:tc>
      </w:tr>
      <w:tr w:rsidR="008D76E6" w:rsidRPr="00D42633" w14:paraId="66C66C1B" w14:textId="77777777" w:rsidTr="00791E8F">
        <w:trPr>
          <w:trHeight w:val="391"/>
        </w:trPr>
        <w:tc>
          <w:tcPr>
            <w:tcW w:w="2203" w:type="dxa"/>
            <w:vMerge w:val="restart"/>
          </w:tcPr>
          <w:p w14:paraId="5DA8BD0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/>
                <w:bCs/>
                <w:szCs w:val="24"/>
              </w:rPr>
              <w:t xml:space="preserve">Hlavné technické údaje </w:t>
            </w:r>
          </w:p>
          <w:p w14:paraId="2D696DC5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  <w:p w14:paraId="40A4F46F" w14:textId="77777777" w:rsidR="008D76E6" w:rsidRPr="00E048AC" w:rsidRDefault="008D76E6" w:rsidP="00791E8F">
            <w:pPr>
              <w:rPr>
                <w:rFonts w:ascii="Arial" w:hAnsi="Arial" w:cs="Arial"/>
                <w:color w:val="000000" w:themeColor="text1"/>
              </w:rPr>
            </w:pPr>
            <w:r w:rsidRPr="00D42633">
              <w:rPr>
                <w:rFonts w:ascii="Arial" w:hAnsi="Arial" w:cs="Arial"/>
              </w:rPr>
              <w:t xml:space="preserve">Hydraulický </w:t>
            </w:r>
            <w:r w:rsidRPr="00E048AC">
              <w:rPr>
                <w:rFonts w:ascii="Arial" w:hAnsi="Arial" w:cs="Arial"/>
                <w:color w:val="000000" w:themeColor="text1"/>
              </w:rPr>
              <w:t>kanálový  zdvihák</w:t>
            </w:r>
          </w:p>
          <w:p w14:paraId="1342264F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E048AC">
              <w:rPr>
                <w:rFonts w:ascii="Arial" w:hAnsi="Arial" w:cs="Arial"/>
                <w:color w:val="000000" w:themeColor="text1"/>
              </w:rPr>
              <w:t>elektrický</w:t>
            </w:r>
          </w:p>
        </w:tc>
        <w:tc>
          <w:tcPr>
            <w:tcW w:w="2441" w:type="dxa"/>
          </w:tcPr>
          <w:p w14:paraId="6BC47253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Šírka pracovnej jamy</w:t>
            </w:r>
          </w:p>
        </w:tc>
        <w:tc>
          <w:tcPr>
            <w:tcW w:w="4111" w:type="dxa"/>
          </w:tcPr>
          <w:p w14:paraId="6A62BAE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850mm – 900mm</w:t>
            </w:r>
          </w:p>
        </w:tc>
        <w:tc>
          <w:tcPr>
            <w:tcW w:w="2977" w:type="dxa"/>
          </w:tcPr>
          <w:p w14:paraId="68A85D1F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1730" w:type="dxa"/>
            <w:vMerge w:val="restart"/>
            <w:vAlign w:val="center"/>
          </w:tcPr>
          <w:p w14:paraId="1E09531E" w14:textId="77777777" w:rsidR="008D76E6" w:rsidRPr="00D42633" w:rsidRDefault="008D76E6" w:rsidP="00791E8F">
            <w:pPr>
              <w:jc w:val="center"/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Doplniť cenu v €</w:t>
            </w:r>
          </w:p>
        </w:tc>
      </w:tr>
      <w:tr w:rsidR="008D76E6" w:rsidRPr="00D42633" w14:paraId="7EF3693B" w14:textId="77777777" w:rsidTr="00791E8F">
        <w:trPr>
          <w:trHeight w:val="414"/>
        </w:trPr>
        <w:tc>
          <w:tcPr>
            <w:tcW w:w="2203" w:type="dxa"/>
            <w:vMerge/>
          </w:tcPr>
          <w:p w14:paraId="652E2937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36F001E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Hĺbka pracovnej jamy</w:t>
            </w:r>
          </w:p>
        </w:tc>
        <w:tc>
          <w:tcPr>
            <w:tcW w:w="4111" w:type="dxa"/>
          </w:tcPr>
          <w:p w14:paraId="30864D2B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 xml:space="preserve">1100mm   </w:t>
            </w:r>
          </w:p>
        </w:tc>
        <w:tc>
          <w:tcPr>
            <w:tcW w:w="2977" w:type="dxa"/>
          </w:tcPr>
          <w:p w14:paraId="2B4B3853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1730" w:type="dxa"/>
            <w:vMerge/>
          </w:tcPr>
          <w:p w14:paraId="7FBC897C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256811AA" w14:textId="77777777" w:rsidTr="00791E8F">
        <w:trPr>
          <w:trHeight w:val="376"/>
        </w:trPr>
        <w:tc>
          <w:tcPr>
            <w:tcW w:w="2203" w:type="dxa"/>
            <w:vMerge/>
          </w:tcPr>
          <w:p w14:paraId="5B19012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694D4333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Nosnosť zdviháku</w:t>
            </w:r>
          </w:p>
        </w:tc>
        <w:tc>
          <w:tcPr>
            <w:tcW w:w="4111" w:type="dxa"/>
          </w:tcPr>
          <w:p w14:paraId="5417F12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 xml:space="preserve">Min. 12 ton   </w:t>
            </w:r>
          </w:p>
        </w:tc>
        <w:tc>
          <w:tcPr>
            <w:tcW w:w="2977" w:type="dxa"/>
          </w:tcPr>
          <w:p w14:paraId="358BB8D7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</w:t>
            </w:r>
            <w:r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t</w:t>
            </w:r>
          </w:p>
        </w:tc>
        <w:tc>
          <w:tcPr>
            <w:tcW w:w="1730" w:type="dxa"/>
            <w:vMerge/>
          </w:tcPr>
          <w:p w14:paraId="4C3EEF1D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7B84A7F3" w14:textId="77777777" w:rsidTr="00791E8F">
        <w:trPr>
          <w:trHeight w:val="376"/>
        </w:trPr>
        <w:tc>
          <w:tcPr>
            <w:tcW w:w="2203" w:type="dxa"/>
            <w:vMerge/>
          </w:tcPr>
          <w:p w14:paraId="247A7057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08347B5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 xml:space="preserve">Výška zdvihu </w:t>
            </w:r>
            <w:proofErr w:type="spellStart"/>
            <w:r w:rsidRPr="00D42633">
              <w:rPr>
                <w:rFonts w:ascii="Arial" w:hAnsi="Arial" w:cs="Arial"/>
                <w:szCs w:val="24"/>
              </w:rPr>
              <w:t>piestnice</w:t>
            </w:r>
            <w:proofErr w:type="spellEnd"/>
          </w:p>
        </w:tc>
        <w:tc>
          <w:tcPr>
            <w:tcW w:w="4111" w:type="dxa"/>
          </w:tcPr>
          <w:p w14:paraId="606BB7B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Min. 700 mm</w:t>
            </w:r>
          </w:p>
        </w:tc>
        <w:tc>
          <w:tcPr>
            <w:tcW w:w="2977" w:type="dxa"/>
          </w:tcPr>
          <w:p w14:paraId="1F744A97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1730" w:type="dxa"/>
            <w:vMerge/>
          </w:tcPr>
          <w:p w14:paraId="4B5E4B89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2B4DE964" w14:textId="77777777" w:rsidTr="00791E8F">
        <w:trPr>
          <w:trHeight w:val="376"/>
        </w:trPr>
        <w:tc>
          <w:tcPr>
            <w:tcW w:w="2203" w:type="dxa"/>
            <w:vMerge/>
          </w:tcPr>
          <w:p w14:paraId="2B2C05A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52E25CA4" w14:textId="77777777" w:rsidR="008D76E6" w:rsidRPr="00D42633" w:rsidRDefault="008D76E6" w:rsidP="00791E8F">
            <w:r>
              <w:rPr>
                <w:rFonts w:ascii="Arial" w:hAnsi="Arial" w:cs="Arial"/>
              </w:rPr>
              <w:t>Možnosti</w:t>
            </w:r>
            <w:r w:rsidRPr="00D4263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ovládania </w:t>
            </w:r>
            <w:r w:rsidRPr="00D42633">
              <w:rPr>
                <w:rFonts w:ascii="Arial" w:hAnsi="Arial" w:cs="Arial"/>
              </w:rPr>
              <w:t xml:space="preserve">zdvihu </w:t>
            </w:r>
            <w:proofErr w:type="spellStart"/>
            <w:r w:rsidRPr="00D42633">
              <w:rPr>
                <w:rFonts w:ascii="Arial" w:hAnsi="Arial" w:cs="Arial"/>
              </w:rPr>
              <w:t>piestnice</w:t>
            </w:r>
            <w:proofErr w:type="spellEnd"/>
            <w:r w:rsidRPr="00D4263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11" w:type="dxa"/>
          </w:tcPr>
          <w:p w14:paraId="5108F284" w14:textId="77777777" w:rsidR="008D76E6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rýchlo zdvíhanie </w:t>
            </w:r>
          </w:p>
          <w:p w14:paraId="5F4CA438" w14:textId="77777777" w:rsidR="008D76E6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rýchlo spúšťanie</w:t>
            </w:r>
            <w:r>
              <w:rPr>
                <w:rFonts w:ascii="Arial" w:hAnsi="Arial" w:cs="Arial"/>
              </w:rPr>
              <w:t xml:space="preserve"> </w:t>
            </w:r>
          </w:p>
          <w:p w14:paraId="1A44D243" w14:textId="77777777" w:rsidR="008D76E6" w:rsidRDefault="008D76E6" w:rsidP="00791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pomalé zdvíhanie</w:t>
            </w:r>
          </w:p>
          <w:p w14:paraId="5D43069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pomalé spúšťanie</w:t>
            </w:r>
          </w:p>
        </w:tc>
        <w:tc>
          <w:tcPr>
            <w:tcW w:w="2977" w:type="dxa"/>
          </w:tcPr>
          <w:p w14:paraId="6F61B0AA" w14:textId="77777777" w:rsidR="008D76E6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rýchlo zdvíhanie</w:t>
            </w:r>
            <w:r>
              <w:rPr>
                <w:rFonts w:ascii="Arial" w:hAnsi="Arial" w:cs="Arial"/>
              </w:rPr>
              <w:t xml:space="preserve">- </w:t>
            </w:r>
            <w:r w:rsidRPr="00D42633">
              <w:rPr>
                <w:rFonts w:ascii="Arial" w:hAnsi="Arial" w:cs="Arial"/>
              </w:rPr>
              <w:t xml:space="preserve"> </w:t>
            </w: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  <w:p w14:paraId="11C35EB9" w14:textId="77777777" w:rsidR="008D76E6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rýchlo spúšťanie</w:t>
            </w:r>
            <w:r>
              <w:rPr>
                <w:rFonts w:ascii="Arial" w:hAnsi="Arial" w:cs="Arial"/>
              </w:rPr>
              <w:t xml:space="preserve">-  </w:t>
            </w: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  <w:p w14:paraId="0F15A784" w14:textId="77777777" w:rsidR="008D76E6" w:rsidRDefault="008D76E6" w:rsidP="00791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pomalé zdvíhanie</w:t>
            </w:r>
            <w:r w:rsidRPr="0045027F">
              <w:rPr>
                <w:rFonts w:ascii="Arial" w:hAnsi="Arial" w:cs="Arial"/>
                <w:szCs w:val="24"/>
                <w:highlight w:val="lightGray"/>
              </w:rPr>
              <w:t xml:space="preserve"> Áno/Nie</w:t>
            </w:r>
          </w:p>
          <w:p w14:paraId="4CC8314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pomalé spúšťanie- </w:t>
            </w: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30" w:type="dxa"/>
            <w:vMerge/>
          </w:tcPr>
          <w:p w14:paraId="3717E8E2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3AF5F36A" w14:textId="77777777" w:rsidTr="00791E8F">
        <w:trPr>
          <w:trHeight w:val="663"/>
        </w:trPr>
        <w:tc>
          <w:tcPr>
            <w:tcW w:w="2203" w:type="dxa"/>
            <w:vMerge/>
          </w:tcPr>
          <w:p w14:paraId="66FF592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6D0BED01" w14:textId="77777777" w:rsidR="008D76E6" w:rsidRPr="00D42633" w:rsidRDefault="008D76E6" w:rsidP="00791E8F">
            <w:r>
              <w:rPr>
                <w:rFonts w:ascii="Arial" w:hAnsi="Arial" w:cs="Arial"/>
              </w:rPr>
              <w:t xml:space="preserve">Ovládanie zdvihu </w:t>
            </w:r>
            <w:proofErr w:type="spellStart"/>
            <w:r>
              <w:rPr>
                <w:rFonts w:ascii="Arial" w:hAnsi="Arial" w:cs="Arial"/>
              </w:rPr>
              <w:t>piestnice</w:t>
            </w:r>
            <w:proofErr w:type="spellEnd"/>
          </w:p>
        </w:tc>
        <w:tc>
          <w:tcPr>
            <w:tcW w:w="4111" w:type="dxa"/>
          </w:tcPr>
          <w:p w14:paraId="7D903645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</w:t>
            </w:r>
            <w:r w:rsidRPr="00D42633">
              <w:rPr>
                <w:rFonts w:ascii="Arial" w:hAnsi="Arial" w:cs="Arial"/>
                <w:bCs/>
                <w:szCs w:val="24"/>
              </w:rPr>
              <w:t>lektrické</w:t>
            </w:r>
          </w:p>
          <w:p w14:paraId="207EFF7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14:paraId="431B183A" w14:textId="77777777" w:rsidR="008D76E6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30" w:type="dxa"/>
            <w:vMerge/>
          </w:tcPr>
          <w:p w14:paraId="017D320E" w14:textId="77777777" w:rsidR="008D76E6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63B64D46" w14:textId="77777777" w:rsidTr="00791E8F">
        <w:tc>
          <w:tcPr>
            <w:tcW w:w="2203" w:type="dxa"/>
            <w:vMerge w:val="restart"/>
          </w:tcPr>
          <w:p w14:paraId="0888096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Ďalšie požiadavky k dodaniu a sfunkčneniu zariadenia</w:t>
            </w:r>
          </w:p>
        </w:tc>
        <w:tc>
          <w:tcPr>
            <w:tcW w:w="6552" w:type="dxa"/>
            <w:gridSpan w:val="2"/>
          </w:tcPr>
          <w:p w14:paraId="65DE1FF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Záruka: </w:t>
            </w:r>
            <w:r w:rsidRPr="00D42633">
              <w:rPr>
                <w:rFonts w:ascii="Arial" w:hAnsi="Arial" w:cs="Arial"/>
                <w:szCs w:val="24"/>
              </w:rPr>
              <w:t>12 mesiacov</w:t>
            </w:r>
          </w:p>
          <w:p w14:paraId="157E301D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14:paraId="25087E09" w14:textId="77777777" w:rsidR="008D76E6" w:rsidRDefault="008D76E6" w:rsidP="00791E8F">
            <w:r w:rsidRPr="00FB47F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30" w:type="dxa"/>
            <w:vMerge/>
          </w:tcPr>
          <w:p w14:paraId="51D7ED45" w14:textId="77777777" w:rsidR="008D76E6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690E8393" w14:textId="77777777" w:rsidTr="00791E8F">
        <w:tc>
          <w:tcPr>
            <w:tcW w:w="2203" w:type="dxa"/>
            <w:vMerge/>
          </w:tcPr>
          <w:p w14:paraId="63BF752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552" w:type="dxa"/>
            <w:gridSpan w:val="2"/>
          </w:tcPr>
          <w:p w14:paraId="42FD791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Montáž, sprevádzkovanie, zaškolenie obsluhy, montážny materiál</w:t>
            </w:r>
          </w:p>
        </w:tc>
        <w:tc>
          <w:tcPr>
            <w:tcW w:w="2977" w:type="dxa"/>
          </w:tcPr>
          <w:p w14:paraId="111C0642" w14:textId="77777777" w:rsidR="008D76E6" w:rsidRDefault="008D76E6" w:rsidP="00791E8F">
            <w:r w:rsidRPr="00FB47F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30" w:type="dxa"/>
            <w:vMerge/>
          </w:tcPr>
          <w:p w14:paraId="7B28D8B5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6EF64FA3" w14:textId="77777777" w:rsidTr="00791E8F">
        <w:tc>
          <w:tcPr>
            <w:tcW w:w="2203" w:type="dxa"/>
            <w:vMerge/>
          </w:tcPr>
          <w:p w14:paraId="6CDA86ED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552" w:type="dxa"/>
            <w:gridSpan w:val="2"/>
          </w:tcPr>
          <w:p w14:paraId="16771AD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Revízia</w:t>
            </w:r>
          </w:p>
        </w:tc>
        <w:tc>
          <w:tcPr>
            <w:tcW w:w="2977" w:type="dxa"/>
          </w:tcPr>
          <w:p w14:paraId="724DCE1F" w14:textId="77777777" w:rsidR="008D76E6" w:rsidRDefault="008D76E6" w:rsidP="00791E8F">
            <w:r w:rsidRPr="00FB47F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30" w:type="dxa"/>
            <w:vMerge/>
          </w:tcPr>
          <w:p w14:paraId="2DE96C8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15EBB1E5" w14:textId="77777777" w:rsidTr="00791E8F">
        <w:tc>
          <w:tcPr>
            <w:tcW w:w="2203" w:type="dxa"/>
            <w:vMerge/>
          </w:tcPr>
          <w:p w14:paraId="7A5A0810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552" w:type="dxa"/>
            <w:gridSpan w:val="2"/>
          </w:tcPr>
          <w:p w14:paraId="6AF4449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Doprava na miesto realizácie: Strojnícka 9, 080 06 Prešov</w:t>
            </w:r>
          </w:p>
        </w:tc>
        <w:tc>
          <w:tcPr>
            <w:tcW w:w="2977" w:type="dxa"/>
          </w:tcPr>
          <w:p w14:paraId="37F7917F" w14:textId="77777777" w:rsidR="008D76E6" w:rsidRDefault="008D76E6" w:rsidP="00791E8F">
            <w:r w:rsidRPr="00FB47F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30" w:type="dxa"/>
            <w:vMerge/>
          </w:tcPr>
          <w:p w14:paraId="2F9583BD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3752877E" w14:textId="77777777" w:rsidTr="00791E8F">
        <w:tc>
          <w:tcPr>
            <w:tcW w:w="2203" w:type="dxa"/>
            <w:vMerge/>
          </w:tcPr>
          <w:p w14:paraId="0E14559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552" w:type="dxa"/>
            <w:gridSpan w:val="2"/>
          </w:tcPr>
          <w:p w14:paraId="3D23581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Servisný zásah</w:t>
            </w:r>
            <w:r>
              <w:rPr>
                <w:rFonts w:ascii="Arial" w:hAnsi="Arial" w:cs="Arial"/>
                <w:szCs w:val="24"/>
              </w:rPr>
              <w:t>:</w:t>
            </w:r>
            <w:r w:rsidRPr="00D42633">
              <w:rPr>
                <w:rFonts w:ascii="Arial" w:hAnsi="Arial" w:cs="Arial"/>
                <w:szCs w:val="24"/>
              </w:rPr>
              <w:t xml:space="preserve"> 48 hod. od nahlásenia poruchy</w:t>
            </w:r>
          </w:p>
        </w:tc>
        <w:tc>
          <w:tcPr>
            <w:tcW w:w="2977" w:type="dxa"/>
          </w:tcPr>
          <w:p w14:paraId="0FF66D7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30" w:type="dxa"/>
            <w:vMerge/>
          </w:tcPr>
          <w:p w14:paraId="7BD1B67B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1F0F773E" w14:textId="77777777" w:rsidR="00E22147" w:rsidRPr="007B6C99" w:rsidRDefault="00E22147" w:rsidP="00E22147">
      <w:pPr>
        <w:spacing w:after="0" w:line="240" w:lineRule="auto"/>
        <w:rPr>
          <w:rFonts w:ascii="Arial" w:hAnsi="Arial" w:cs="Arial"/>
          <w:szCs w:val="24"/>
          <w:highlight w:val="lightGray"/>
        </w:rPr>
      </w:pPr>
      <w:r w:rsidRPr="007B6C99">
        <w:rPr>
          <w:rFonts w:ascii="Arial" w:hAnsi="Arial" w:cs="Arial"/>
          <w:szCs w:val="24"/>
          <w:highlight w:val="lightGray"/>
        </w:rPr>
        <w:t>Cena bez DPH 1ks....................................</w:t>
      </w:r>
      <w:r>
        <w:rPr>
          <w:rFonts w:ascii="Arial" w:hAnsi="Arial" w:cs="Arial"/>
          <w:szCs w:val="24"/>
          <w:highlight w:val="lightGray"/>
        </w:rPr>
        <w:t xml:space="preserve">.€ </w:t>
      </w:r>
    </w:p>
    <w:p w14:paraId="2F5E5134" w14:textId="77777777" w:rsidR="00E22147" w:rsidRDefault="00E22147" w:rsidP="00E22147">
      <w:pPr>
        <w:spacing w:after="0" w:line="240" w:lineRule="auto"/>
        <w:rPr>
          <w:rFonts w:ascii="Arial" w:hAnsi="Arial" w:cs="Arial"/>
          <w:szCs w:val="24"/>
          <w:highlight w:val="lightGray"/>
        </w:rPr>
      </w:pPr>
      <w:r w:rsidRPr="007B6C99">
        <w:rPr>
          <w:rFonts w:ascii="Arial" w:hAnsi="Arial" w:cs="Arial"/>
          <w:szCs w:val="24"/>
          <w:highlight w:val="lightGray"/>
        </w:rPr>
        <w:t>Cena spolu bez DPH z</w:t>
      </w:r>
      <w:r>
        <w:rPr>
          <w:rFonts w:ascii="Arial" w:hAnsi="Arial" w:cs="Arial"/>
          <w:szCs w:val="24"/>
          <w:highlight w:val="lightGray"/>
        </w:rPr>
        <w:t>a 5ks..................</w:t>
      </w:r>
      <w:r w:rsidRPr="007B6C99">
        <w:rPr>
          <w:rFonts w:ascii="Arial" w:hAnsi="Arial" w:cs="Arial"/>
          <w:szCs w:val="24"/>
          <w:highlight w:val="lightGray"/>
        </w:rPr>
        <w:t>....</w:t>
      </w:r>
      <w:r>
        <w:rPr>
          <w:rFonts w:ascii="Arial" w:hAnsi="Arial" w:cs="Arial"/>
          <w:szCs w:val="24"/>
          <w:highlight w:val="lightGray"/>
        </w:rPr>
        <w:t>€</w:t>
      </w:r>
    </w:p>
    <w:p w14:paraId="5ED8A853" w14:textId="77777777" w:rsidR="007B6C99" w:rsidRDefault="007B6C99" w:rsidP="007B6C99">
      <w:pPr>
        <w:spacing w:after="0" w:line="240" w:lineRule="auto"/>
        <w:rPr>
          <w:rFonts w:ascii="Arial" w:hAnsi="Arial" w:cs="Arial"/>
          <w:szCs w:val="24"/>
          <w:highlight w:val="lightGray"/>
        </w:rPr>
      </w:pPr>
    </w:p>
    <w:p w14:paraId="38BE737C" w14:textId="77777777" w:rsidR="007B6C99" w:rsidRDefault="007B6C99" w:rsidP="007B6C99">
      <w:pPr>
        <w:spacing w:after="0" w:line="240" w:lineRule="auto"/>
        <w:rPr>
          <w:rFonts w:ascii="Arial" w:hAnsi="Arial" w:cs="Arial"/>
          <w:szCs w:val="24"/>
          <w:highlight w:val="lightGray"/>
        </w:rPr>
      </w:pPr>
    </w:p>
    <w:tbl>
      <w:tblPr>
        <w:tblStyle w:val="Mriekatabuky"/>
        <w:tblW w:w="13433" w:type="dxa"/>
        <w:tblLayout w:type="fixed"/>
        <w:tblLook w:val="04A0" w:firstRow="1" w:lastRow="0" w:firstColumn="1" w:lastColumn="0" w:noHBand="0" w:noVBand="1"/>
      </w:tblPr>
      <w:tblGrid>
        <w:gridCol w:w="2203"/>
        <w:gridCol w:w="2441"/>
        <w:gridCol w:w="4820"/>
        <w:gridCol w:w="2268"/>
        <w:gridCol w:w="1701"/>
      </w:tblGrid>
      <w:tr w:rsidR="007B6C99" w:rsidRPr="00D42633" w14:paraId="48695412" w14:textId="161CC3D2" w:rsidTr="00247B52">
        <w:tc>
          <w:tcPr>
            <w:tcW w:w="11732" w:type="dxa"/>
            <w:gridSpan w:val="4"/>
          </w:tcPr>
          <w:p w14:paraId="072C52F9" w14:textId="3ACCC89E" w:rsidR="007B6C99" w:rsidRPr="00D42633" w:rsidRDefault="007B6C99" w:rsidP="004D170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42633">
              <w:rPr>
                <w:rFonts w:ascii="Arial" w:hAnsi="Arial" w:cs="Arial"/>
                <w:b/>
                <w:sz w:val="28"/>
              </w:rPr>
              <w:lastRenderedPageBreak/>
              <w:t>Hydraulický stojanový lis</w:t>
            </w:r>
          </w:p>
        </w:tc>
        <w:tc>
          <w:tcPr>
            <w:tcW w:w="1701" w:type="dxa"/>
            <w:vMerge w:val="restart"/>
          </w:tcPr>
          <w:p w14:paraId="0C71A38C" w14:textId="77777777" w:rsidR="007B6C99" w:rsidRDefault="007B6C99" w:rsidP="004D1700">
            <w:pPr>
              <w:jc w:val="center"/>
              <w:rPr>
                <w:rFonts w:ascii="Arial" w:hAnsi="Arial" w:cs="Arial"/>
                <w:szCs w:val="24"/>
              </w:rPr>
            </w:pPr>
            <w:r w:rsidRPr="0045027F">
              <w:rPr>
                <w:rFonts w:ascii="Arial" w:hAnsi="Arial" w:cs="Arial"/>
                <w:szCs w:val="24"/>
              </w:rPr>
              <w:t xml:space="preserve">Ponúkaná cena </w:t>
            </w:r>
          </w:p>
          <w:p w14:paraId="68910250" w14:textId="3B9771E3" w:rsidR="007B6C99" w:rsidRPr="00D42633" w:rsidRDefault="007B6C99" w:rsidP="007B6C99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5027F">
              <w:rPr>
                <w:rFonts w:ascii="Arial" w:hAnsi="Arial" w:cs="Arial"/>
                <w:szCs w:val="24"/>
              </w:rPr>
              <w:t>bez DPH v €</w:t>
            </w:r>
          </w:p>
        </w:tc>
      </w:tr>
      <w:tr w:rsidR="007B6C99" w:rsidRPr="00D42633" w14:paraId="085CE99F" w14:textId="1E12ABA7" w:rsidTr="007B6C99">
        <w:trPr>
          <w:trHeight w:val="70"/>
        </w:trPr>
        <w:tc>
          <w:tcPr>
            <w:tcW w:w="11732" w:type="dxa"/>
            <w:gridSpan w:val="4"/>
            <w:shd w:val="clear" w:color="auto" w:fill="FFFFFF" w:themeFill="background1"/>
          </w:tcPr>
          <w:p w14:paraId="72ADE9C7" w14:textId="1812500A" w:rsidR="007B6C99" w:rsidRPr="002F1274" w:rsidRDefault="007B6C99" w:rsidP="004D1700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2F1274">
              <w:rPr>
                <w:rFonts w:ascii="Arial" w:hAnsi="Arial" w:cs="Arial"/>
                <w:szCs w:val="24"/>
                <w:highlight w:val="lightGray"/>
              </w:rPr>
              <w:t>Doplniť typové označenie a názov výrobcu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4D4FF16C" w14:textId="77777777" w:rsidR="007B6C99" w:rsidRPr="002F1274" w:rsidRDefault="007B6C99" w:rsidP="004D1700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</w:p>
        </w:tc>
      </w:tr>
      <w:tr w:rsidR="007B6C99" w:rsidRPr="00D42633" w14:paraId="23C335AC" w14:textId="0EED8837" w:rsidTr="007B6C99">
        <w:trPr>
          <w:trHeight w:val="391"/>
        </w:trPr>
        <w:tc>
          <w:tcPr>
            <w:tcW w:w="2203" w:type="dxa"/>
            <w:vMerge w:val="restart"/>
          </w:tcPr>
          <w:p w14:paraId="6F7B28F0" w14:textId="77777777" w:rsidR="007B6C99" w:rsidRPr="00D42633" w:rsidRDefault="007B6C99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/>
                <w:bCs/>
                <w:szCs w:val="24"/>
              </w:rPr>
              <w:t xml:space="preserve">Hlavné technické údaje </w:t>
            </w:r>
          </w:p>
          <w:p w14:paraId="62DE7785" w14:textId="77777777" w:rsidR="007B6C99" w:rsidRPr="00D42633" w:rsidRDefault="007B6C99" w:rsidP="004D1700">
            <w:pPr>
              <w:rPr>
                <w:rFonts w:ascii="Arial" w:hAnsi="Arial" w:cs="Arial"/>
                <w:szCs w:val="24"/>
              </w:rPr>
            </w:pPr>
          </w:p>
          <w:p w14:paraId="0B9C1E95" w14:textId="77777777" w:rsidR="007B6C99" w:rsidRPr="00D42633" w:rsidRDefault="007B6C99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</w:rPr>
              <w:t>Hydraulický stojanový lis</w:t>
            </w:r>
          </w:p>
        </w:tc>
        <w:tc>
          <w:tcPr>
            <w:tcW w:w="2441" w:type="dxa"/>
          </w:tcPr>
          <w:p w14:paraId="7F4DF7DE" w14:textId="77777777" w:rsidR="007B6C99" w:rsidRPr="00D42633" w:rsidRDefault="007B6C99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</w:rPr>
              <w:t xml:space="preserve">Tlak lisu </w:t>
            </w:r>
          </w:p>
        </w:tc>
        <w:tc>
          <w:tcPr>
            <w:tcW w:w="4820" w:type="dxa"/>
          </w:tcPr>
          <w:p w14:paraId="6D2AF343" w14:textId="77777777" w:rsidR="007B6C99" w:rsidRPr="00D42633" w:rsidRDefault="007B6C99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Min. 100 ton</w:t>
            </w:r>
          </w:p>
        </w:tc>
        <w:tc>
          <w:tcPr>
            <w:tcW w:w="2268" w:type="dxa"/>
          </w:tcPr>
          <w:p w14:paraId="173AE50D" w14:textId="4AB6DFE9" w:rsidR="007B6C99" w:rsidRPr="00D42633" w:rsidRDefault="00B43E86" w:rsidP="004D1700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</w:t>
            </w:r>
            <w:r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t</w:t>
            </w:r>
          </w:p>
        </w:tc>
        <w:tc>
          <w:tcPr>
            <w:tcW w:w="1701" w:type="dxa"/>
            <w:vMerge w:val="restart"/>
          </w:tcPr>
          <w:p w14:paraId="6F03D1FE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009BF04B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795E19D3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2A11B6C8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049DD0BB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34F816F9" w14:textId="77777777" w:rsidR="00B43E86" w:rsidRDefault="00B43E86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355D40A5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5585C1F2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076E501D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2E040AEE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6C240E3F" w14:textId="77777777" w:rsidR="007B6C99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  <w:p w14:paraId="498F6080" w14:textId="3E437329" w:rsidR="007B6C99" w:rsidRPr="00D42633" w:rsidRDefault="007B6C99" w:rsidP="00E22147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Doplniť cenu v €</w:t>
            </w:r>
          </w:p>
        </w:tc>
      </w:tr>
      <w:tr w:rsidR="007B6C99" w:rsidRPr="00D42633" w14:paraId="490C2930" w14:textId="1C75E306" w:rsidTr="007B6C99">
        <w:trPr>
          <w:trHeight w:val="414"/>
        </w:trPr>
        <w:tc>
          <w:tcPr>
            <w:tcW w:w="2203" w:type="dxa"/>
            <w:vMerge/>
          </w:tcPr>
          <w:p w14:paraId="12EEC35B" w14:textId="77777777" w:rsidR="007B6C99" w:rsidRPr="00D42633" w:rsidRDefault="007B6C99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6CC9328D" w14:textId="77777777" w:rsidR="007B6C99" w:rsidRPr="00D42633" w:rsidRDefault="007B6C99" w:rsidP="004D1700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Výška lisu</w:t>
            </w:r>
          </w:p>
        </w:tc>
        <w:tc>
          <w:tcPr>
            <w:tcW w:w="4820" w:type="dxa"/>
          </w:tcPr>
          <w:p w14:paraId="7DA549C6" w14:textId="77777777" w:rsidR="007B6C99" w:rsidRPr="00D42633" w:rsidRDefault="007B6C99" w:rsidP="004D1700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Max. 2000mm</w:t>
            </w:r>
          </w:p>
        </w:tc>
        <w:tc>
          <w:tcPr>
            <w:tcW w:w="2268" w:type="dxa"/>
          </w:tcPr>
          <w:p w14:paraId="2FACED73" w14:textId="38C38CF6" w:rsidR="007B6C99" w:rsidRPr="00D42633" w:rsidRDefault="00B43E86" w:rsidP="004D1700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</w:t>
            </w:r>
            <w:r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mm</w:t>
            </w:r>
          </w:p>
        </w:tc>
        <w:tc>
          <w:tcPr>
            <w:tcW w:w="1701" w:type="dxa"/>
            <w:vMerge/>
          </w:tcPr>
          <w:p w14:paraId="71930C75" w14:textId="77777777" w:rsidR="007B6C99" w:rsidRPr="00D42633" w:rsidRDefault="007B6C99" w:rsidP="004D1700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B43E86" w:rsidRPr="00D42633" w14:paraId="5D8EBDAE" w14:textId="54D64387" w:rsidTr="007B6C99">
        <w:trPr>
          <w:trHeight w:val="376"/>
        </w:trPr>
        <w:tc>
          <w:tcPr>
            <w:tcW w:w="2203" w:type="dxa"/>
            <w:vMerge/>
          </w:tcPr>
          <w:p w14:paraId="2668271A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04B0D981" w14:textId="6EB0E156" w:rsidR="00B43E86" w:rsidRPr="00D42633" w:rsidRDefault="00B43E86" w:rsidP="00B43E86">
            <w:pPr>
              <w:tabs>
                <w:tab w:val="right" w:pos="2225"/>
              </w:tabs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</w:rPr>
              <w:t xml:space="preserve">Ovládanie lisu </w:t>
            </w:r>
          </w:p>
        </w:tc>
        <w:tc>
          <w:tcPr>
            <w:tcW w:w="4820" w:type="dxa"/>
          </w:tcPr>
          <w:p w14:paraId="12C1992E" w14:textId="77777777" w:rsidR="00B43E86" w:rsidRPr="00D42633" w:rsidRDefault="00B43E86" w:rsidP="004D1700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Elektrické</w:t>
            </w:r>
          </w:p>
          <w:p w14:paraId="0F94E12A" w14:textId="3DC6FFF5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</w:tcPr>
          <w:p w14:paraId="61093781" w14:textId="2C3389CC" w:rsidR="00B43E86" w:rsidRPr="00D42633" w:rsidRDefault="00B43E86" w:rsidP="004D1700">
            <w:pPr>
              <w:rPr>
                <w:rFonts w:ascii="Arial" w:hAnsi="Arial" w:cs="Arial"/>
                <w:bCs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3AE96331" w14:textId="77777777" w:rsidR="00B43E86" w:rsidRPr="00D42633" w:rsidRDefault="00B43E86" w:rsidP="004D1700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B43E86" w:rsidRPr="00D42633" w14:paraId="3215040A" w14:textId="77777777" w:rsidTr="007B6C99">
        <w:trPr>
          <w:trHeight w:val="376"/>
        </w:trPr>
        <w:tc>
          <w:tcPr>
            <w:tcW w:w="2203" w:type="dxa"/>
            <w:vMerge/>
          </w:tcPr>
          <w:p w14:paraId="50F10E35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4ABAF540" w14:textId="281E33A2" w:rsidR="00B43E86" w:rsidRPr="00D42633" w:rsidRDefault="00B43E86" w:rsidP="004D1700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Ovládanie lisu</w:t>
            </w:r>
          </w:p>
        </w:tc>
        <w:tc>
          <w:tcPr>
            <w:tcW w:w="4820" w:type="dxa"/>
          </w:tcPr>
          <w:p w14:paraId="015F7012" w14:textId="29AF90FD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 xml:space="preserve">Nožné / prípadne nožné aj ručné  </w:t>
            </w:r>
          </w:p>
        </w:tc>
        <w:tc>
          <w:tcPr>
            <w:tcW w:w="2268" w:type="dxa"/>
          </w:tcPr>
          <w:p w14:paraId="455B1185" w14:textId="77777777" w:rsidR="00B43E86" w:rsidRPr="003F2D3B" w:rsidRDefault="00B43E86" w:rsidP="004D1700">
            <w:pPr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1701" w:type="dxa"/>
            <w:vMerge/>
          </w:tcPr>
          <w:p w14:paraId="51BBF0E3" w14:textId="77777777" w:rsidR="00B43E86" w:rsidRPr="00D42633" w:rsidRDefault="00B43E86" w:rsidP="004D1700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B43E86" w:rsidRPr="00D42633" w14:paraId="113A16C7" w14:textId="268F1DC7" w:rsidTr="0064739E">
        <w:trPr>
          <w:trHeight w:val="376"/>
        </w:trPr>
        <w:tc>
          <w:tcPr>
            <w:tcW w:w="2203" w:type="dxa"/>
            <w:vMerge/>
          </w:tcPr>
          <w:p w14:paraId="480FA99B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61" w:type="dxa"/>
            <w:gridSpan w:val="2"/>
          </w:tcPr>
          <w:p w14:paraId="0E55EB8C" w14:textId="540AE239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Nastaviteľná výška rampy kľukov</w:t>
            </w:r>
          </w:p>
        </w:tc>
        <w:tc>
          <w:tcPr>
            <w:tcW w:w="2268" w:type="dxa"/>
          </w:tcPr>
          <w:p w14:paraId="46F9083B" w14:textId="503A2C2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5B762000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</w:tr>
      <w:tr w:rsidR="00B43E86" w:rsidRPr="00D42633" w14:paraId="3503AC46" w14:textId="5DB68F7E" w:rsidTr="007B6C99">
        <w:trPr>
          <w:trHeight w:val="376"/>
        </w:trPr>
        <w:tc>
          <w:tcPr>
            <w:tcW w:w="2203" w:type="dxa"/>
            <w:vMerge/>
          </w:tcPr>
          <w:p w14:paraId="7C889D9E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2013A1A0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 xml:space="preserve">Zdvih </w:t>
            </w:r>
            <w:proofErr w:type="spellStart"/>
            <w:r w:rsidRPr="00D42633">
              <w:rPr>
                <w:rFonts w:ascii="Arial" w:hAnsi="Arial" w:cs="Arial"/>
                <w:szCs w:val="24"/>
              </w:rPr>
              <w:t>piestnice</w:t>
            </w:r>
            <w:proofErr w:type="spellEnd"/>
          </w:p>
        </w:tc>
        <w:tc>
          <w:tcPr>
            <w:tcW w:w="4820" w:type="dxa"/>
          </w:tcPr>
          <w:p w14:paraId="2C2C27E8" w14:textId="4C448EFA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Rýchle aj pomalé</w:t>
            </w:r>
          </w:p>
        </w:tc>
        <w:tc>
          <w:tcPr>
            <w:tcW w:w="2268" w:type="dxa"/>
          </w:tcPr>
          <w:p w14:paraId="361E2A92" w14:textId="62BCB439" w:rsidR="00B43E86" w:rsidRPr="00D42633" w:rsidRDefault="00B43E86" w:rsidP="004D1700">
            <w:pPr>
              <w:rPr>
                <w:rFonts w:ascii="Arial" w:hAnsi="Arial" w:cs="Arial"/>
                <w:bCs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3FABB967" w14:textId="77777777" w:rsidR="00B43E86" w:rsidRPr="00D42633" w:rsidRDefault="00B43E86" w:rsidP="004D1700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B43E86" w:rsidRPr="00D42633" w14:paraId="11D314F2" w14:textId="39F47C16" w:rsidTr="00734CF3">
        <w:trPr>
          <w:trHeight w:val="663"/>
        </w:trPr>
        <w:tc>
          <w:tcPr>
            <w:tcW w:w="2203" w:type="dxa"/>
            <w:vMerge/>
          </w:tcPr>
          <w:p w14:paraId="68F4CDB9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61" w:type="dxa"/>
            <w:gridSpan w:val="2"/>
          </w:tcPr>
          <w:p w14:paraId="1728C325" w14:textId="59131CDC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</w:rPr>
              <w:t>Stranový posuv</w:t>
            </w:r>
          </w:p>
        </w:tc>
        <w:tc>
          <w:tcPr>
            <w:tcW w:w="2268" w:type="dxa"/>
          </w:tcPr>
          <w:p w14:paraId="336A3FD5" w14:textId="7C5AE9A9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73491F65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</w:tr>
      <w:tr w:rsidR="00B43E86" w:rsidRPr="00D42633" w14:paraId="002FD0C3" w14:textId="574669DD" w:rsidTr="007A0373">
        <w:trPr>
          <w:trHeight w:val="663"/>
        </w:trPr>
        <w:tc>
          <w:tcPr>
            <w:tcW w:w="2203" w:type="dxa"/>
            <w:vMerge/>
          </w:tcPr>
          <w:p w14:paraId="69D74BB9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61" w:type="dxa"/>
            <w:gridSpan w:val="2"/>
          </w:tcPr>
          <w:p w14:paraId="023D2E8F" w14:textId="7ADD0C50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</w:rPr>
              <w:t>Tlakomer na kontrolu tlaku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6B0D317C" w14:textId="46C2FB5E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43582D02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</w:tr>
      <w:tr w:rsidR="00B43E86" w:rsidRPr="00D42633" w14:paraId="4B86A48F" w14:textId="28C38AE2" w:rsidTr="007B6C99">
        <w:tc>
          <w:tcPr>
            <w:tcW w:w="2203" w:type="dxa"/>
            <w:vMerge w:val="restart"/>
          </w:tcPr>
          <w:p w14:paraId="45686DC8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Ďalšie požiadavky k dodaniu a sfunkčneniu zariadenia</w:t>
            </w:r>
          </w:p>
        </w:tc>
        <w:tc>
          <w:tcPr>
            <w:tcW w:w="7261" w:type="dxa"/>
            <w:gridSpan w:val="2"/>
          </w:tcPr>
          <w:p w14:paraId="5248712F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Záruka: </w:t>
            </w:r>
            <w:r w:rsidRPr="00D42633">
              <w:rPr>
                <w:rFonts w:ascii="Arial" w:hAnsi="Arial" w:cs="Arial"/>
                <w:szCs w:val="24"/>
              </w:rPr>
              <w:t>12 mesiacov</w:t>
            </w:r>
          </w:p>
          <w:p w14:paraId="402AF85B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</w:tcPr>
          <w:p w14:paraId="7DBA9410" w14:textId="1775DEBA" w:rsidR="00B43E86" w:rsidRDefault="00B43E86" w:rsidP="004D1700">
            <w:pPr>
              <w:rPr>
                <w:rFonts w:ascii="Arial" w:hAnsi="Arial" w:cs="Arial"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70B3BBD1" w14:textId="77777777" w:rsidR="00B43E86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</w:tr>
      <w:tr w:rsidR="00B43E86" w:rsidRPr="00D42633" w14:paraId="27014E79" w14:textId="3A393836" w:rsidTr="007B6C99">
        <w:tc>
          <w:tcPr>
            <w:tcW w:w="2203" w:type="dxa"/>
            <w:vMerge/>
          </w:tcPr>
          <w:p w14:paraId="0763D234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61" w:type="dxa"/>
            <w:gridSpan w:val="2"/>
          </w:tcPr>
          <w:p w14:paraId="1B83B69C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Montáž, sprevádzkovanie, zaškolenie obsluhy, montážny materiál</w:t>
            </w:r>
          </w:p>
        </w:tc>
        <w:tc>
          <w:tcPr>
            <w:tcW w:w="2268" w:type="dxa"/>
          </w:tcPr>
          <w:p w14:paraId="1D9115EC" w14:textId="1FEE3228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402E500D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</w:tr>
      <w:tr w:rsidR="00B43E86" w:rsidRPr="00D42633" w14:paraId="04615311" w14:textId="4BC1D3CB" w:rsidTr="007B6C99">
        <w:tc>
          <w:tcPr>
            <w:tcW w:w="2203" w:type="dxa"/>
            <w:vMerge/>
          </w:tcPr>
          <w:p w14:paraId="782C3C97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61" w:type="dxa"/>
            <w:gridSpan w:val="2"/>
          </w:tcPr>
          <w:p w14:paraId="541D5561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Revízia</w:t>
            </w:r>
          </w:p>
        </w:tc>
        <w:tc>
          <w:tcPr>
            <w:tcW w:w="2268" w:type="dxa"/>
          </w:tcPr>
          <w:p w14:paraId="2149DBF1" w14:textId="1006DEEF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65E7011D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</w:tr>
      <w:tr w:rsidR="00B43E86" w:rsidRPr="00D42633" w14:paraId="095DD88C" w14:textId="6A22A4BA" w:rsidTr="007B6C99">
        <w:tc>
          <w:tcPr>
            <w:tcW w:w="2203" w:type="dxa"/>
            <w:vMerge/>
          </w:tcPr>
          <w:p w14:paraId="24BC6B13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61" w:type="dxa"/>
            <w:gridSpan w:val="2"/>
          </w:tcPr>
          <w:p w14:paraId="6B647EB5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Doprava na miesto realizácie: Strojnícka 9, 080 06 Prešov</w:t>
            </w:r>
          </w:p>
        </w:tc>
        <w:tc>
          <w:tcPr>
            <w:tcW w:w="2268" w:type="dxa"/>
          </w:tcPr>
          <w:p w14:paraId="498CFD70" w14:textId="72A3255A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4E1662B0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</w:tr>
      <w:tr w:rsidR="00B43E86" w:rsidRPr="00D42633" w14:paraId="173D0D18" w14:textId="4BD4E216" w:rsidTr="007B6C99">
        <w:tc>
          <w:tcPr>
            <w:tcW w:w="2203" w:type="dxa"/>
            <w:vMerge/>
          </w:tcPr>
          <w:p w14:paraId="704930D3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61" w:type="dxa"/>
            <w:gridSpan w:val="2"/>
          </w:tcPr>
          <w:p w14:paraId="42E2F0CF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Servisný zásah</w:t>
            </w:r>
            <w:r>
              <w:rPr>
                <w:rFonts w:ascii="Arial" w:hAnsi="Arial" w:cs="Arial"/>
                <w:szCs w:val="24"/>
              </w:rPr>
              <w:t xml:space="preserve">: </w:t>
            </w:r>
            <w:r w:rsidRPr="00D42633">
              <w:rPr>
                <w:rFonts w:ascii="Arial" w:hAnsi="Arial" w:cs="Arial"/>
                <w:szCs w:val="24"/>
              </w:rPr>
              <w:t>48 hod. od nahlásenia poruchy</w:t>
            </w:r>
          </w:p>
        </w:tc>
        <w:tc>
          <w:tcPr>
            <w:tcW w:w="2268" w:type="dxa"/>
          </w:tcPr>
          <w:p w14:paraId="766674F3" w14:textId="77DCE62D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  <w:r w:rsidRPr="003F2D3B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701" w:type="dxa"/>
            <w:vMerge/>
          </w:tcPr>
          <w:p w14:paraId="40F25244" w14:textId="77777777" w:rsidR="00B43E86" w:rsidRPr="00D42633" w:rsidRDefault="00B43E86" w:rsidP="004D1700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7D613522" w14:textId="77777777" w:rsidR="007B6C99" w:rsidRDefault="007B6C99" w:rsidP="007B6C99">
      <w:pPr>
        <w:spacing w:after="0" w:line="240" w:lineRule="auto"/>
        <w:rPr>
          <w:rFonts w:ascii="Arial" w:hAnsi="Arial" w:cs="Arial"/>
          <w:szCs w:val="24"/>
          <w:highlight w:val="lightGray"/>
        </w:rPr>
      </w:pP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0"/>
      </w:tblGrid>
      <w:tr w:rsidR="008D76E6" w:rsidRPr="00F508D6" w14:paraId="5620ECB3" w14:textId="77777777" w:rsidTr="00791E8F">
        <w:trPr>
          <w:trHeight w:val="31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C09BAB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bookmarkStart w:id="1" w:name="_Hlk48127756"/>
            <w:r w:rsidRPr="00F508D6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sk-SK"/>
              </w:rPr>
              <w:t xml:space="preserve">Identifikačné údaje: </w:t>
            </w:r>
            <w:r w:rsidRPr="00F508D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D76E6" w:rsidRPr="00F508D6" w14:paraId="60AD41DE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825795A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Obchodné meno:</w:t>
            </w:r>
          </w:p>
        </w:tc>
      </w:tr>
      <w:tr w:rsidR="008D76E6" w:rsidRPr="00F508D6" w14:paraId="2564A48C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1C4C91F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Adresa:</w:t>
            </w:r>
          </w:p>
        </w:tc>
      </w:tr>
      <w:tr w:rsidR="008D76E6" w:rsidRPr="00F508D6" w14:paraId="7DC691F1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09531F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IČO:</w:t>
            </w:r>
          </w:p>
        </w:tc>
      </w:tr>
      <w:tr w:rsidR="008D76E6" w:rsidRPr="00F508D6" w14:paraId="4ED6E4C6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5D9C7E8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 xml:space="preserve">Platca DPH: </w:t>
            </w:r>
          </w:p>
        </w:tc>
      </w:tr>
      <w:tr w:rsidR="008D76E6" w:rsidRPr="00F508D6" w14:paraId="73DA7B8D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136370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8D76E6" w:rsidRPr="00F508D6" w14:paraId="10834E9C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FC2D573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sk-SK"/>
              </w:rPr>
              <w:t>Dátum, meno a podpis oprávnenej osoby:</w:t>
            </w:r>
          </w:p>
        </w:tc>
      </w:tr>
    </w:tbl>
    <w:p w14:paraId="4A8D6C2F" w14:textId="77777777" w:rsidR="00791E8F" w:rsidRDefault="00791E8F" w:rsidP="008D76E6"/>
    <w:p w14:paraId="085EC698" w14:textId="7DEC9B49" w:rsidR="008D76E6" w:rsidRPr="008D76E6" w:rsidRDefault="008D76E6" w:rsidP="008D76E6">
      <w:pPr>
        <w:jc w:val="center"/>
        <w:rPr>
          <w:b/>
          <w:sz w:val="24"/>
          <w:szCs w:val="24"/>
        </w:rPr>
      </w:pPr>
      <w:r w:rsidRPr="008D76E6">
        <w:rPr>
          <w:rFonts w:ascii="Arial" w:hAnsi="Arial" w:cs="Arial"/>
          <w:b/>
          <w:sz w:val="24"/>
          <w:szCs w:val="24"/>
        </w:rPr>
        <w:lastRenderedPageBreak/>
        <w:t>Časť č.2: LC2: Diagnostické zariadenia podvozkov</w:t>
      </w:r>
    </w:p>
    <w:tbl>
      <w:tblPr>
        <w:tblStyle w:val="Mriekatabuky"/>
        <w:tblW w:w="13603" w:type="dxa"/>
        <w:tblLayout w:type="fixed"/>
        <w:tblLook w:val="04A0" w:firstRow="1" w:lastRow="0" w:firstColumn="1" w:lastColumn="0" w:noHBand="0" w:noVBand="1"/>
      </w:tblPr>
      <w:tblGrid>
        <w:gridCol w:w="2107"/>
        <w:gridCol w:w="2971"/>
        <w:gridCol w:w="2770"/>
        <w:gridCol w:w="3742"/>
        <w:gridCol w:w="2013"/>
      </w:tblGrid>
      <w:tr w:rsidR="008D76E6" w:rsidRPr="00D42633" w14:paraId="2874B069" w14:textId="77777777" w:rsidTr="00791E8F">
        <w:tc>
          <w:tcPr>
            <w:tcW w:w="13603" w:type="dxa"/>
            <w:gridSpan w:val="5"/>
          </w:tcPr>
          <w:p w14:paraId="6AA07350" w14:textId="77777777" w:rsidR="008D76E6" w:rsidRPr="00D42633" w:rsidRDefault="008D76E6" w:rsidP="00791E8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42633">
              <w:rPr>
                <w:rFonts w:ascii="Arial" w:hAnsi="Arial" w:cs="Arial"/>
                <w:b/>
                <w:sz w:val="28"/>
              </w:rPr>
              <w:t>Valcová skúšobňa bŕzd</w:t>
            </w:r>
            <w:bookmarkEnd w:id="1"/>
          </w:p>
        </w:tc>
      </w:tr>
      <w:tr w:rsidR="008D76E6" w:rsidRPr="00D42633" w14:paraId="63D72B31" w14:textId="77777777" w:rsidTr="00791E8F">
        <w:tc>
          <w:tcPr>
            <w:tcW w:w="11590" w:type="dxa"/>
            <w:gridSpan w:val="4"/>
            <w:vAlign w:val="center"/>
          </w:tcPr>
          <w:p w14:paraId="1FA078A6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2F1274">
              <w:rPr>
                <w:rFonts w:ascii="Arial" w:hAnsi="Arial" w:cs="Arial"/>
                <w:szCs w:val="24"/>
                <w:highlight w:val="lightGray"/>
              </w:rPr>
              <w:t>Doplniť typové označenie a názov výrobcu</w:t>
            </w:r>
          </w:p>
        </w:tc>
        <w:tc>
          <w:tcPr>
            <w:tcW w:w="2013" w:type="dxa"/>
          </w:tcPr>
          <w:p w14:paraId="6A413D3D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</w:rPr>
              <w:t>Ponúkaná cena bez DPH v €</w:t>
            </w:r>
          </w:p>
        </w:tc>
      </w:tr>
      <w:tr w:rsidR="008D76E6" w:rsidRPr="00D42633" w14:paraId="72691A4C" w14:textId="77777777" w:rsidTr="00791E8F">
        <w:trPr>
          <w:trHeight w:val="414"/>
        </w:trPr>
        <w:tc>
          <w:tcPr>
            <w:tcW w:w="2107" w:type="dxa"/>
            <w:vMerge w:val="restart"/>
          </w:tcPr>
          <w:p w14:paraId="50A0F56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/>
                <w:bCs/>
                <w:szCs w:val="24"/>
              </w:rPr>
              <w:t xml:space="preserve">Hlavné technické údaje </w:t>
            </w:r>
          </w:p>
          <w:p w14:paraId="49F455C0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  <w:p w14:paraId="3D8A89F5" w14:textId="77777777" w:rsidR="008D76E6" w:rsidRPr="00D42633" w:rsidRDefault="008D76E6" w:rsidP="00791E8F">
            <w:pPr>
              <w:rPr>
                <w:rFonts w:ascii="Arial" w:hAnsi="Arial" w:cs="Arial"/>
                <w:sz w:val="24"/>
                <w:szCs w:val="24"/>
              </w:rPr>
            </w:pPr>
            <w:r w:rsidRPr="00D42633">
              <w:rPr>
                <w:rFonts w:ascii="Arial" w:hAnsi="Arial" w:cs="Arial"/>
              </w:rPr>
              <w:t>Valcová skúšobňa bŕzd na úžitkové a nákladné automobily</w:t>
            </w:r>
          </w:p>
          <w:p w14:paraId="06DB425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71" w:type="dxa"/>
          </w:tcPr>
          <w:p w14:paraId="248DB2C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</w:rPr>
              <w:t>Zaťaženie na nápravu</w:t>
            </w:r>
          </w:p>
        </w:tc>
        <w:tc>
          <w:tcPr>
            <w:tcW w:w="2770" w:type="dxa"/>
          </w:tcPr>
          <w:p w14:paraId="6B0FDFE5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Min. 13 ton</w:t>
            </w:r>
          </w:p>
        </w:tc>
        <w:tc>
          <w:tcPr>
            <w:tcW w:w="3742" w:type="dxa"/>
          </w:tcPr>
          <w:p w14:paraId="5B0D3419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t</w:t>
            </w:r>
          </w:p>
        </w:tc>
        <w:tc>
          <w:tcPr>
            <w:tcW w:w="2013" w:type="dxa"/>
            <w:vMerge w:val="restart"/>
            <w:vAlign w:val="center"/>
          </w:tcPr>
          <w:p w14:paraId="2494901B" w14:textId="77777777" w:rsidR="008D76E6" w:rsidRPr="00D42633" w:rsidRDefault="008D76E6" w:rsidP="00791E8F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Doplniť cenu v €</w:t>
            </w:r>
          </w:p>
        </w:tc>
      </w:tr>
      <w:tr w:rsidR="008D76E6" w:rsidRPr="00D42633" w14:paraId="04F90474" w14:textId="77777777" w:rsidTr="00791E8F">
        <w:trPr>
          <w:trHeight w:val="414"/>
        </w:trPr>
        <w:tc>
          <w:tcPr>
            <w:tcW w:w="2107" w:type="dxa"/>
            <w:vMerge/>
          </w:tcPr>
          <w:p w14:paraId="4522C22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bookmarkStart w:id="2" w:name="_Hlk48127783"/>
          </w:p>
        </w:tc>
        <w:tc>
          <w:tcPr>
            <w:tcW w:w="2971" w:type="dxa"/>
          </w:tcPr>
          <w:p w14:paraId="61804031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Merací rozsah </w:t>
            </w:r>
          </w:p>
        </w:tc>
        <w:tc>
          <w:tcPr>
            <w:tcW w:w="2770" w:type="dxa"/>
          </w:tcPr>
          <w:p w14:paraId="102B7DB5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Min. </w:t>
            </w:r>
            <w:r w:rsidRPr="00D42633">
              <w:rPr>
                <w:rFonts w:ascii="Arial" w:hAnsi="Arial" w:cs="Arial"/>
                <w:bCs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Cs/>
                <w:szCs w:val="24"/>
              </w:rPr>
              <w:t>kN</w:t>
            </w:r>
            <w:proofErr w:type="spellEnd"/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Pr="00D42633">
              <w:rPr>
                <w:rFonts w:ascii="Arial" w:hAnsi="Arial" w:cs="Arial"/>
                <w:bCs/>
                <w:szCs w:val="24"/>
              </w:rPr>
              <w:t>– 30kN</w:t>
            </w:r>
          </w:p>
        </w:tc>
        <w:tc>
          <w:tcPr>
            <w:tcW w:w="3742" w:type="dxa"/>
          </w:tcPr>
          <w:p w14:paraId="6F823D6D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proofErr w:type="spellStart"/>
            <w:r>
              <w:rPr>
                <w:rFonts w:ascii="Arial" w:hAnsi="Arial" w:cs="Arial"/>
                <w:bCs/>
                <w:szCs w:val="24"/>
                <w:lang w:val="en-US"/>
              </w:rPr>
              <w:t>kN</w:t>
            </w:r>
            <w:proofErr w:type="spellEnd"/>
          </w:p>
        </w:tc>
        <w:tc>
          <w:tcPr>
            <w:tcW w:w="2013" w:type="dxa"/>
            <w:vMerge/>
          </w:tcPr>
          <w:p w14:paraId="727B7309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bookmarkEnd w:id="2"/>
      <w:tr w:rsidR="008D76E6" w:rsidRPr="00D42633" w14:paraId="557C0D33" w14:textId="77777777" w:rsidTr="00791E8F">
        <w:trPr>
          <w:trHeight w:val="414"/>
        </w:trPr>
        <w:tc>
          <w:tcPr>
            <w:tcW w:w="2107" w:type="dxa"/>
            <w:vMerge/>
          </w:tcPr>
          <w:p w14:paraId="602C8412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26D38DA4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Meracia rýchlosť </w:t>
            </w:r>
          </w:p>
        </w:tc>
        <w:tc>
          <w:tcPr>
            <w:tcW w:w="2770" w:type="dxa"/>
          </w:tcPr>
          <w:p w14:paraId="1CEDA406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medzi 2,0 km/h až 4,0 km/h</w:t>
            </w:r>
          </w:p>
        </w:tc>
        <w:tc>
          <w:tcPr>
            <w:tcW w:w="3742" w:type="dxa"/>
          </w:tcPr>
          <w:p w14:paraId="63BA2CAE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 xml:space="preserve"> km/h</w:t>
            </w:r>
          </w:p>
        </w:tc>
        <w:tc>
          <w:tcPr>
            <w:tcW w:w="2013" w:type="dxa"/>
            <w:vMerge/>
          </w:tcPr>
          <w:p w14:paraId="7850F962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37578FB6" w14:textId="77777777" w:rsidTr="00791E8F">
        <w:trPr>
          <w:trHeight w:val="414"/>
        </w:trPr>
        <w:tc>
          <w:tcPr>
            <w:tcW w:w="2107" w:type="dxa"/>
            <w:vMerge/>
          </w:tcPr>
          <w:p w14:paraId="13134D40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66873D0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Elektromotor</w:t>
            </w:r>
          </w:p>
        </w:tc>
        <w:tc>
          <w:tcPr>
            <w:tcW w:w="2770" w:type="dxa"/>
          </w:tcPr>
          <w:p w14:paraId="6D3E33C0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2x7,5kW (400V/32A)</w:t>
            </w:r>
          </w:p>
        </w:tc>
        <w:tc>
          <w:tcPr>
            <w:tcW w:w="3742" w:type="dxa"/>
          </w:tcPr>
          <w:p w14:paraId="06543BA6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kW</w:t>
            </w:r>
          </w:p>
        </w:tc>
        <w:tc>
          <w:tcPr>
            <w:tcW w:w="2013" w:type="dxa"/>
            <w:vMerge/>
          </w:tcPr>
          <w:p w14:paraId="6880FC2F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5AFDAE94" w14:textId="77777777" w:rsidTr="00791E8F">
        <w:trPr>
          <w:trHeight w:val="414"/>
        </w:trPr>
        <w:tc>
          <w:tcPr>
            <w:tcW w:w="2107" w:type="dxa"/>
            <w:vMerge/>
          </w:tcPr>
          <w:p w14:paraId="3530FD87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337AF7AA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Ochrana pred vodou pre motory </w:t>
            </w:r>
          </w:p>
        </w:tc>
        <w:tc>
          <w:tcPr>
            <w:tcW w:w="2770" w:type="dxa"/>
          </w:tcPr>
          <w:p w14:paraId="0F7C0383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IP 54</w:t>
            </w:r>
          </w:p>
        </w:tc>
        <w:tc>
          <w:tcPr>
            <w:tcW w:w="3742" w:type="dxa"/>
          </w:tcPr>
          <w:p w14:paraId="239F6865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9A46E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3574C030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4F9D1705" w14:textId="77777777" w:rsidTr="00791E8F">
        <w:trPr>
          <w:trHeight w:val="414"/>
        </w:trPr>
        <w:tc>
          <w:tcPr>
            <w:tcW w:w="2107" w:type="dxa"/>
            <w:vMerge/>
          </w:tcPr>
          <w:p w14:paraId="511F45FF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37CD267F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Ovládanie </w:t>
            </w:r>
          </w:p>
        </w:tc>
        <w:tc>
          <w:tcPr>
            <w:tcW w:w="2770" w:type="dxa"/>
          </w:tcPr>
          <w:p w14:paraId="544AAE54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káblové aj diaľkové</w:t>
            </w:r>
          </w:p>
        </w:tc>
        <w:tc>
          <w:tcPr>
            <w:tcW w:w="3742" w:type="dxa"/>
          </w:tcPr>
          <w:p w14:paraId="500E9E56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5BDD3091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4F6D1F49" w14:textId="77777777" w:rsidTr="00791E8F">
        <w:trPr>
          <w:trHeight w:val="414"/>
        </w:trPr>
        <w:tc>
          <w:tcPr>
            <w:tcW w:w="2107" w:type="dxa"/>
            <w:vMerge/>
          </w:tcPr>
          <w:p w14:paraId="58890DA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1CDEB78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Režim </w:t>
            </w:r>
          </w:p>
        </w:tc>
        <w:tc>
          <w:tcPr>
            <w:tcW w:w="2770" w:type="dxa"/>
          </w:tcPr>
          <w:p w14:paraId="2732D44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Automatický aj manuálny</w:t>
            </w:r>
          </w:p>
        </w:tc>
        <w:tc>
          <w:tcPr>
            <w:tcW w:w="3742" w:type="dxa"/>
          </w:tcPr>
          <w:p w14:paraId="6405E69A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516CA119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2DC93BCC" w14:textId="77777777" w:rsidTr="00791E8F">
        <w:trPr>
          <w:trHeight w:val="414"/>
        </w:trPr>
        <w:tc>
          <w:tcPr>
            <w:tcW w:w="2107" w:type="dxa"/>
            <w:vMerge/>
          </w:tcPr>
          <w:p w14:paraId="2856203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  <w:gridSpan w:val="2"/>
          </w:tcPr>
          <w:p w14:paraId="0B1FB382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Zobrazovanie a ovládanie skúšobne z kabíny</w:t>
            </w:r>
          </w:p>
        </w:tc>
        <w:tc>
          <w:tcPr>
            <w:tcW w:w="3742" w:type="dxa"/>
          </w:tcPr>
          <w:p w14:paraId="5A36328E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6C3E517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5F0679B7" w14:textId="77777777" w:rsidTr="00791E8F">
        <w:trPr>
          <w:trHeight w:val="414"/>
        </w:trPr>
        <w:tc>
          <w:tcPr>
            <w:tcW w:w="2107" w:type="dxa"/>
            <w:vMerge/>
          </w:tcPr>
          <w:p w14:paraId="1C07BFAD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  <w:gridSpan w:val="2"/>
          </w:tcPr>
          <w:p w14:paraId="70511D05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Výstupný protokol o skúške</w:t>
            </w:r>
          </w:p>
        </w:tc>
        <w:tc>
          <w:tcPr>
            <w:tcW w:w="3742" w:type="dxa"/>
          </w:tcPr>
          <w:p w14:paraId="72D34C76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2F29509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0899CB58" w14:textId="77777777" w:rsidTr="00791E8F">
        <w:trPr>
          <w:trHeight w:val="414"/>
        </w:trPr>
        <w:tc>
          <w:tcPr>
            <w:tcW w:w="2107" w:type="dxa"/>
            <w:vMerge/>
          </w:tcPr>
          <w:p w14:paraId="167843CA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  <w:gridSpan w:val="2"/>
          </w:tcPr>
          <w:p w14:paraId="1ECD5BD9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Váha a simulátor záťaže</w:t>
            </w:r>
          </w:p>
        </w:tc>
        <w:tc>
          <w:tcPr>
            <w:tcW w:w="3742" w:type="dxa"/>
          </w:tcPr>
          <w:p w14:paraId="474967E7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6623DB1D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2A173D70" w14:textId="77777777" w:rsidTr="00791E8F">
        <w:trPr>
          <w:trHeight w:val="414"/>
        </w:trPr>
        <w:tc>
          <w:tcPr>
            <w:tcW w:w="2107" w:type="dxa"/>
            <w:vMerge/>
          </w:tcPr>
          <w:p w14:paraId="0F1AA05A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  <w:gridSpan w:val="2"/>
          </w:tcPr>
          <w:p w14:paraId="0B8644B6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proofErr w:type="spellStart"/>
            <w:r w:rsidRPr="00D42633">
              <w:rPr>
                <w:rFonts w:ascii="Arial" w:hAnsi="Arial" w:cs="Arial"/>
              </w:rPr>
              <w:t>Pedometer</w:t>
            </w:r>
            <w:proofErr w:type="spellEnd"/>
          </w:p>
        </w:tc>
        <w:tc>
          <w:tcPr>
            <w:tcW w:w="3742" w:type="dxa"/>
          </w:tcPr>
          <w:p w14:paraId="3906AD72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5038B226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24EEF908" w14:textId="77777777" w:rsidTr="00791E8F">
        <w:trPr>
          <w:trHeight w:val="414"/>
        </w:trPr>
        <w:tc>
          <w:tcPr>
            <w:tcW w:w="2107" w:type="dxa"/>
            <w:vMerge/>
          </w:tcPr>
          <w:p w14:paraId="589CBF2A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  <w:gridSpan w:val="2"/>
          </w:tcPr>
          <w:p w14:paraId="105E810F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Snímače tlaku v systéme</w:t>
            </w:r>
          </w:p>
        </w:tc>
        <w:tc>
          <w:tcPr>
            <w:tcW w:w="3742" w:type="dxa"/>
          </w:tcPr>
          <w:p w14:paraId="1489C4EA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0453FBC9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1F33A333" w14:textId="77777777" w:rsidTr="00791E8F">
        <w:trPr>
          <w:trHeight w:val="414"/>
        </w:trPr>
        <w:tc>
          <w:tcPr>
            <w:tcW w:w="2107" w:type="dxa"/>
            <w:vMerge/>
          </w:tcPr>
          <w:p w14:paraId="7ED4656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3543BEF2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Kryty v</w:t>
            </w:r>
            <w:r>
              <w:rPr>
                <w:rFonts w:ascii="Arial" w:hAnsi="Arial" w:cs="Arial"/>
              </w:rPr>
              <w:t>a</w:t>
            </w:r>
            <w:r w:rsidRPr="00D42633">
              <w:rPr>
                <w:rFonts w:ascii="Arial" w:hAnsi="Arial" w:cs="Arial"/>
              </w:rPr>
              <w:t>lcov</w:t>
            </w:r>
          </w:p>
        </w:tc>
        <w:tc>
          <w:tcPr>
            <w:tcW w:w="2770" w:type="dxa"/>
          </w:tcPr>
          <w:p w14:paraId="0301142C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pozinkovan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742" w:type="dxa"/>
          </w:tcPr>
          <w:p w14:paraId="5B6F8FAF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61E81327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1D3EAE73" w14:textId="77777777" w:rsidTr="00791E8F">
        <w:trPr>
          <w:trHeight w:val="414"/>
        </w:trPr>
        <w:tc>
          <w:tcPr>
            <w:tcW w:w="2107" w:type="dxa"/>
            <w:vMerge/>
          </w:tcPr>
          <w:p w14:paraId="1B08A1D0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35346A9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Povrch v</w:t>
            </w:r>
            <w:r>
              <w:rPr>
                <w:rFonts w:ascii="Arial" w:hAnsi="Arial" w:cs="Arial"/>
              </w:rPr>
              <w:t>a</w:t>
            </w:r>
            <w:r w:rsidRPr="00D42633">
              <w:rPr>
                <w:rFonts w:ascii="Arial" w:hAnsi="Arial" w:cs="Arial"/>
              </w:rPr>
              <w:t>lcov</w:t>
            </w:r>
          </w:p>
        </w:tc>
        <w:tc>
          <w:tcPr>
            <w:tcW w:w="2770" w:type="dxa"/>
          </w:tcPr>
          <w:p w14:paraId="36E96437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proofErr w:type="spellStart"/>
            <w:r w:rsidRPr="00D42633">
              <w:rPr>
                <w:rFonts w:ascii="Arial" w:hAnsi="Arial" w:cs="Arial"/>
              </w:rPr>
              <w:t>poplastovaný</w:t>
            </w:r>
            <w:proofErr w:type="spellEnd"/>
          </w:p>
        </w:tc>
        <w:tc>
          <w:tcPr>
            <w:tcW w:w="3742" w:type="dxa"/>
          </w:tcPr>
          <w:p w14:paraId="32B67184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1C2D9F22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21D429CA" w14:textId="77777777" w:rsidTr="00791E8F">
        <w:trPr>
          <w:trHeight w:val="414"/>
        </w:trPr>
        <w:tc>
          <w:tcPr>
            <w:tcW w:w="2107" w:type="dxa"/>
            <w:vMerge/>
          </w:tcPr>
          <w:p w14:paraId="08B7361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  <w:gridSpan w:val="2"/>
          </w:tcPr>
          <w:p w14:paraId="77A3C32F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Priemyselné PC s min. 22“ LCD displejom a tlačiarňou, </w:t>
            </w:r>
            <w:r w:rsidRPr="00D42633">
              <w:rPr>
                <w:rFonts w:ascii="Arial" w:hAnsi="Arial" w:cs="Arial"/>
                <w:color w:val="333333"/>
                <w:shd w:val="clear" w:color="auto" w:fill="F9F9F9"/>
              </w:rPr>
              <w:t>menu obsluhy prístroja dodať v SK/CZ jazyku</w:t>
            </w:r>
          </w:p>
        </w:tc>
        <w:tc>
          <w:tcPr>
            <w:tcW w:w="3742" w:type="dxa"/>
          </w:tcPr>
          <w:p w14:paraId="6083DB4E" w14:textId="77777777" w:rsidR="008D76E6" w:rsidRDefault="008D76E6" w:rsidP="00791E8F">
            <w:r w:rsidRPr="00C75224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3D813B7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51D77FE1" w14:textId="77777777" w:rsidTr="00791E8F">
        <w:trPr>
          <w:trHeight w:val="414"/>
        </w:trPr>
        <w:tc>
          <w:tcPr>
            <w:tcW w:w="2107" w:type="dxa"/>
            <w:vMerge/>
          </w:tcPr>
          <w:p w14:paraId="6353FC21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27FC5E59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Merateľná šírka náprav</w:t>
            </w:r>
          </w:p>
        </w:tc>
        <w:tc>
          <w:tcPr>
            <w:tcW w:w="2770" w:type="dxa"/>
          </w:tcPr>
          <w:p w14:paraId="17BC4670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1000 - 2800 mm</w:t>
            </w:r>
          </w:p>
        </w:tc>
        <w:tc>
          <w:tcPr>
            <w:tcW w:w="3742" w:type="dxa"/>
          </w:tcPr>
          <w:p w14:paraId="2CE702D1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2013" w:type="dxa"/>
            <w:vMerge/>
          </w:tcPr>
          <w:p w14:paraId="3563D462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50E89466" w14:textId="77777777" w:rsidTr="00791E8F">
        <w:trPr>
          <w:trHeight w:val="414"/>
        </w:trPr>
        <w:tc>
          <w:tcPr>
            <w:tcW w:w="2107" w:type="dxa"/>
            <w:vMerge/>
          </w:tcPr>
          <w:p w14:paraId="5351B121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0005296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Dĺžka v</w:t>
            </w:r>
            <w:r>
              <w:rPr>
                <w:rFonts w:ascii="Arial" w:hAnsi="Arial" w:cs="Arial"/>
                <w:szCs w:val="24"/>
              </w:rPr>
              <w:t>a</w:t>
            </w:r>
            <w:r w:rsidRPr="00D42633">
              <w:rPr>
                <w:rFonts w:ascii="Arial" w:hAnsi="Arial" w:cs="Arial"/>
                <w:szCs w:val="24"/>
              </w:rPr>
              <w:t>lca</w:t>
            </w:r>
          </w:p>
        </w:tc>
        <w:tc>
          <w:tcPr>
            <w:tcW w:w="2770" w:type="dxa"/>
          </w:tcPr>
          <w:p w14:paraId="6111921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1000mm</w:t>
            </w:r>
          </w:p>
        </w:tc>
        <w:tc>
          <w:tcPr>
            <w:tcW w:w="3742" w:type="dxa"/>
          </w:tcPr>
          <w:p w14:paraId="7A1EF929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>] mm</w:t>
            </w:r>
          </w:p>
        </w:tc>
        <w:tc>
          <w:tcPr>
            <w:tcW w:w="2013" w:type="dxa"/>
            <w:vMerge/>
          </w:tcPr>
          <w:p w14:paraId="1149A26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115269B6" w14:textId="77777777" w:rsidTr="00791E8F">
        <w:trPr>
          <w:trHeight w:val="372"/>
        </w:trPr>
        <w:tc>
          <w:tcPr>
            <w:tcW w:w="2107" w:type="dxa"/>
            <w:vMerge w:val="restart"/>
          </w:tcPr>
          <w:p w14:paraId="0591E95F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lastRenderedPageBreak/>
              <w:t>Ďalšie požiadavky k dodaniu a sfunkčneniu zariadenia</w:t>
            </w:r>
          </w:p>
          <w:p w14:paraId="49B28C98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  <w:p w14:paraId="61C88E1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741" w:type="dxa"/>
            <w:gridSpan w:val="2"/>
          </w:tcPr>
          <w:p w14:paraId="65FEFCC3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Záruka: </w:t>
            </w:r>
            <w:r w:rsidRPr="00D42633">
              <w:rPr>
                <w:rFonts w:ascii="Arial" w:hAnsi="Arial" w:cs="Arial"/>
                <w:szCs w:val="24"/>
              </w:rPr>
              <w:t>12 mesiacov</w:t>
            </w:r>
          </w:p>
        </w:tc>
        <w:tc>
          <w:tcPr>
            <w:tcW w:w="3742" w:type="dxa"/>
          </w:tcPr>
          <w:p w14:paraId="0233B5D6" w14:textId="77777777" w:rsidR="008D76E6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013" w:type="dxa"/>
            <w:vMerge/>
          </w:tcPr>
          <w:p w14:paraId="14D382ED" w14:textId="77777777" w:rsidR="008D76E6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37F1E347" w14:textId="77777777" w:rsidTr="00791E8F">
        <w:trPr>
          <w:trHeight w:val="372"/>
        </w:trPr>
        <w:tc>
          <w:tcPr>
            <w:tcW w:w="2107" w:type="dxa"/>
            <w:vMerge/>
          </w:tcPr>
          <w:p w14:paraId="21AE2AA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741" w:type="dxa"/>
            <w:gridSpan w:val="2"/>
          </w:tcPr>
          <w:p w14:paraId="31A74A1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Montáž, sprevádzkovanie, zaškolenie obsluhy, montážny materiál</w:t>
            </w:r>
          </w:p>
        </w:tc>
        <w:tc>
          <w:tcPr>
            <w:tcW w:w="3742" w:type="dxa"/>
          </w:tcPr>
          <w:p w14:paraId="79D1629C" w14:textId="77777777" w:rsidR="008D76E6" w:rsidRDefault="008D76E6" w:rsidP="00791E8F">
            <w:r w:rsidRPr="00237D7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70C1053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791837B5" w14:textId="77777777" w:rsidTr="00791E8F">
        <w:trPr>
          <w:trHeight w:val="372"/>
        </w:trPr>
        <w:tc>
          <w:tcPr>
            <w:tcW w:w="2107" w:type="dxa"/>
            <w:vMerge/>
          </w:tcPr>
          <w:p w14:paraId="55A8DB9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  <w:gridSpan w:val="2"/>
          </w:tcPr>
          <w:p w14:paraId="49FDA7B8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Revízia</w:t>
            </w:r>
          </w:p>
        </w:tc>
        <w:tc>
          <w:tcPr>
            <w:tcW w:w="3742" w:type="dxa"/>
          </w:tcPr>
          <w:p w14:paraId="23181297" w14:textId="77777777" w:rsidR="008D76E6" w:rsidRDefault="008D76E6" w:rsidP="00791E8F">
            <w:r w:rsidRPr="00237D7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6D8DEF0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227C5890" w14:textId="77777777" w:rsidTr="00791E8F">
        <w:trPr>
          <w:trHeight w:val="372"/>
        </w:trPr>
        <w:tc>
          <w:tcPr>
            <w:tcW w:w="2107" w:type="dxa"/>
            <w:vMerge/>
          </w:tcPr>
          <w:p w14:paraId="311E1C4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  <w:gridSpan w:val="2"/>
          </w:tcPr>
          <w:p w14:paraId="6B30B86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Doprava na miesto realizácie: Strojnícka 9, 080 06 Prešov</w:t>
            </w:r>
          </w:p>
        </w:tc>
        <w:tc>
          <w:tcPr>
            <w:tcW w:w="3742" w:type="dxa"/>
          </w:tcPr>
          <w:p w14:paraId="471FEA24" w14:textId="77777777" w:rsidR="008D76E6" w:rsidRDefault="008D76E6" w:rsidP="00791E8F">
            <w:r w:rsidRPr="00237D7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2E6637ED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14EB3CAA" w14:textId="77777777" w:rsidTr="00791E8F">
        <w:tc>
          <w:tcPr>
            <w:tcW w:w="2107" w:type="dxa"/>
            <w:vMerge/>
          </w:tcPr>
          <w:p w14:paraId="175E6182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5741" w:type="dxa"/>
            <w:gridSpan w:val="2"/>
          </w:tcPr>
          <w:p w14:paraId="1ACF7FD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Servisný zásah</w:t>
            </w:r>
            <w:r>
              <w:rPr>
                <w:rFonts w:ascii="Arial" w:hAnsi="Arial" w:cs="Arial"/>
                <w:szCs w:val="24"/>
              </w:rPr>
              <w:t xml:space="preserve">: </w:t>
            </w:r>
            <w:r w:rsidRPr="00D42633">
              <w:rPr>
                <w:rFonts w:ascii="Arial" w:hAnsi="Arial" w:cs="Arial"/>
                <w:szCs w:val="24"/>
              </w:rPr>
              <w:t>48 hod. od nahlásenia poruchy</w:t>
            </w:r>
          </w:p>
        </w:tc>
        <w:tc>
          <w:tcPr>
            <w:tcW w:w="3742" w:type="dxa"/>
          </w:tcPr>
          <w:p w14:paraId="2568E747" w14:textId="77777777" w:rsidR="008D76E6" w:rsidRDefault="008D76E6" w:rsidP="00791E8F">
            <w:r w:rsidRPr="00237D7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013" w:type="dxa"/>
            <w:vMerge/>
          </w:tcPr>
          <w:p w14:paraId="447D45C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1F82F6EA" w14:textId="77777777" w:rsidR="008D76E6" w:rsidRDefault="008D76E6" w:rsidP="008D76E6">
      <w:pPr>
        <w:rPr>
          <w:rFonts w:ascii="Arial" w:hAnsi="Arial" w:cs="Arial"/>
          <w:sz w:val="24"/>
          <w:szCs w:val="24"/>
        </w:rPr>
      </w:pPr>
    </w:p>
    <w:tbl>
      <w:tblPr>
        <w:tblStyle w:val="Mriekatabuky"/>
        <w:tblW w:w="13462" w:type="dxa"/>
        <w:tblLayout w:type="fixed"/>
        <w:tblLook w:val="04A0" w:firstRow="1" w:lastRow="0" w:firstColumn="1" w:lastColumn="0" w:noHBand="0" w:noVBand="1"/>
      </w:tblPr>
      <w:tblGrid>
        <w:gridCol w:w="2203"/>
        <w:gridCol w:w="2441"/>
        <w:gridCol w:w="3686"/>
        <w:gridCol w:w="3260"/>
        <w:gridCol w:w="1872"/>
      </w:tblGrid>
      <w:tr w:rsidR="008D76E6" w:rsidRPr="00D42633" w14:paraId="754C21C4" w14:textId="77777777" w:rsidTr="00791E8F">
        <w:trPr>
          <w:trHeight w:val="391"/>
        </w:trPr>
        <w:tc>
          <w:tcPr>
            <w:tcW w:w="13462" w:type="dxa"/>
            <w:gridSpan w:val="5"/>
          </w:tcPr>
          <w:p w14:paraId="2858E4BE" w14:textId="77777777" w:rsidR="008D76E6" w:rsidRPr="00D42633" w:rsidRDefault="008D76E6" w:rsidP="00791E8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42633">
              <w:rPr>
                <w:rFonts w:ascii="Arial" w:hAnsi="Arial" w:cs="Arial"/>
                <w:b/>
                <w:sz w:val="28"/>
              </w:rPr>
              <w:t xml:space="preserve">Hydraulický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t</w:t>
            </w:r>
            <w:r w:rsidRPr="00D42633">
              <w:rPr>
                <w:rFonts w:ascii="Arial" w:hAnsi="Arial" w:cs="Arial"/>
                <w:b/>
                <w:sz w:val="28"/>
              </w:rPr>
              <w:t>ester</w:t>
            </w:r>
            <w:proofErr w:type="spellEnd"/>
            <w:r w:rsidRPr="00D42633">
              <w:rPr>
                <w:rFonts w:ascii="Arial" w:hAnsi="Arial" w:cs="Arial"/>
                <w:b/>
                <w:sz w:val="28"/>
              </w:rPr>
              <w:t xml:space="preserve"> vôle náprav</w:t>
            </w:r>
          </w:p>
        </w:tc>
      </w:tr>
      <w:tr w:rsidR="008D76E6" w:rsidRPr="00D42633" w14:paraId="22E85821" w14:textId="77777777" w:rsidTr="00791E8F">
        <w:trPr>
          <w:trHeight w:val="391"/>
        </w:trPr>
        <w:tc>
          <w:tcPr>
            <w:tcW w:w="11590" w:type="dxa"/>
            <w:gridSpan w:val="4"/>
            <w:vAlign w:val="center"/>
          </w:tcPr>
          <w:p w14:paraId="04B846C1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2F1274">
              <w:rPr>
                <w:rFonts w:ascii="Arial" w:hAnsi="Arial" w:cs="Arial"/>
                <w:szCs w:val="24"/>
                <w:highlight w:val="lightGray"/>
              </w:rPr>
              <w:t>Doplniť typové označenie a názov výrobcu</w:t>
            </w:r>
          </w:p>
        </w:tc>
        <w:tc>
          <w:tcPr>
            <w:tcW w:w="1872" w:type="dxa"/>
          </w:tcPr>
          <w:p w14:paraId="2C7F18D4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</w:rPr>
              <w:t>Ponúkaná cena bez DPH v €</w:t>
            </w:r>
          </w:p>
        </w:tc>
      </w:tr>
      <w:tr w:rsidR="008D76E6" w:rsidRPr="00D42633" w14:paraId="40C06EB8" w14:textId="77777777" w:rsidTr="00791E8F">
        <w:trPr>
          <w:trHeight w:val="391"/>
        </w:trPr>
        <w:tc>
          <w:tcPr>
            <w:tcW w:w="2203" w:type="dxa"/>
            <w:vMerge w:val="restart"/>
          </w:tcPr>
          <w:p w14:paraId="4689BF08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/>
                <w:bCs/>
                <w:szCs w:val="24"/>
              </w:rPr>
              <w:t xml:space="preserve">Hlavné technické údaje </w:t>
            </w:r>
          </w:p>
          <w:p w14:paraId="2D7275F7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  <w:p w14:paraId="1B24595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</w:rPr>
              <w:t xml:space="preserve">Hydraulický </w:t>
            </w:r>
            <w:proofErr w:type="spellStart"/>
            <w:r>
              <w:rPr>
                <w:rFonts w:ascii="Arial" w:hAnsi="Arial" w:cs="Arial"/>
              </w:rPr>
              <w:t>t</w:t>
            </w:r>
            <w:r w:rsidRPr="00D42633">
              <w:rPr>
                <w:rFonts w:ascii="Arial" w:hAnsi="Arial" w:cs="Arial"/>
              </w:rPr>
              <w:t>ester</w:t>
            </w:r>
            <w:proofErr w:type="spellEnd"/>
            <w:r w:rsidRPr="00D42633">
              <w:rPr>
                <w:rFonts w:ascii="Arial" w:hAnsi="Arial" w:cs="Arial"/>
              </w:rPr>
              <w:t xml:space="preserve"> vôle naprav pre úžitkové a nákladné vozidlá</w:t>
            </w:r>
          </w:p>
        </w:tc>
        <w:tc>
          <w:tcPr>
            <w:tcW w:w="2441" w:type="dxa"/>
          </w:tcPr>
          <w:p w14:paraId="5C83A1C3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</w:rPr>
              <w:t>Zaťaženie na nápravu</w:t>
            </w:r>
          </w:p>
        </w:tc>
        <w:tc>
          <w:tcPr>
            <w:tcW w:w="3686" w:type="dxa"/>
          </w:tcPr>
          <w:p w14:paraId="40E1A32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Min. 13 ton</w:t>
            </w:r>
          </w:p>
        </w:tc>
        <w:tc>
          <w:tcPr>
            <w:tcW w:w="3260" w:type="dxa"/>
          </w:tcPr>
          <w:p w14:paraId="2B3D3642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t</w:t>
            </w:r>
          </w:p>
        </w:tc>
        <w:tc>
          <w:tcPr>
            <w:tcW w:w="1872" w:type="dxa"/>
            <w:vMerge w:val="restart"/>
            <w:vAlign w:val="center"/>
          </w:tcPr>
          <w:p w14:paraId="66575E10" w14:textId="77777777" w:rsidR="008D76E6" w:rsidRPr="00D42633" w:rsidRDefault="008D76E6" w:rsidP="00791E8F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szCs w:val="24"/>
                <w:highlight w:val="lightGray"/>
              </w:rPr>
              <w:t>Doplniť cenu v €</w:t>
            </w:r>
          </w:p>
        </w:tc>
      </w:tr>
      <w:tr w:rsidR="008D76E6" w:rsidRPr="00D42633" w14:paraId="500CE222" w14:textId="77777777" w:rsidTr="00791E8F">
        <w:trPr>
          <w:trHeight w:val="414"/>
        </w:trPr>
        <w:tc>
          <w:tcPr>
            <w:tcW w:w="2203" w:type="dxa"/>
            <w:vMerge/>
          </w:tcPr>
          <w:p w14:paraId="316459B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71D1B4C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Montáž </w:t>
            </w:r>
          </w:p>
        </w:tc>
        <w:tc>
          <w:tcPr>
            <w:tcW w:w="3686" w:type="dxa"/>
          </w:tcPr>
          <w:p w14:paraId="15109866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Iba jama</w:t>
            </w:r>
          </w:p>
        </w:tc>
        <w:tc>
          <w:tcPr>
            <w:tcW w:w="3260" w:type="dxa"/>
          </w:tcPr>
          <w:p w14:paraId="38B348C3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237D7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872" w:type="dxa"/>
            <w:vMerge/>
          </w:tcPr>
          <w:p w14:paraId="50FB3429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06796372" w14:textId="77777777" w:rsidTr="00791E8F">
        <w:trPr>
          <w:trHeight w:val="414"/>
        </w:trPr>
        <w:tc>
          <w:tcPr>
            <w:tcW w:w="2203" w:type="dxa"/>
            <w:vMerge/>
          </w:tcPr>
          <w:p w14:paraId="194C190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17680F5C" w14:textId="77777777" w:rsidR="008D76E6" w:rsidRPr="00D42633" w:rsidRDefault="008D76E6" w:rsidP="00791E8F">
            <w:r w:rsidRPr="00D42633">
              <w:rPr>
                <w:rFonts w:ascii="Arial" w:hAnsi="Arial" w:cs="Arial"/>
              </w:rPr>
              <w:t xml:space="preserve">Pohyb platní  </w:t>
            </w:r>
          </w:p>
        </w:tc>
        <w:tc>
          <w:tcPr>
            <w:tcW w:w="3686" w:type="dxa"/>
          </w:tcPr>
          <w:p w14:paraId="0E2207A7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Priečne a pozdĺžne 100mm</w:t>
            </w:r>
          </w:p>
          <w:p w14:paraId="4A8C533B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0461D5CE" w14:textId="77777777" w:rsidR="008D76E6" w:rsidRPr="00D42633" w:rsidRDefault="008D76E6" w:rsidP="00791E8F">
            <w:pPr>
              <w:ind w:right="1"/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mm</w:t>
            </w:r>
          </w:p>
        </w:tc>
        <w:tc>
          <w:tcPr>
            <w:tcW w:w="1872" w:type="dxa"/>
            <w:vMerge/>
          </w:tcPr>
          <w:p w14:paraId="3853EB5F" w14:textId="77777777" w:rsidR="008D76E6" w:rsidRPr="00D42633" w:rsidRDefault="008D76E6" w:rsidP="00791E8F">
            <w:pPr>
              <w:ind w:right="1"/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32B1A303" w14:textId="77777777" w:rsidTr="00791E8F">
        <w:trPr>
          <w:trHeight w:val="376"/>
        </w:trPr>
        <w:tc>
          <w:tcPr>
            <w:tcW w:w="2203" w:type="dxa"/>
            <w:vMerge/>
          </w:tcPr>
          <w:p w14:paraId="79E8CE4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733E46A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Rozmer platne</w:t>
            </w:r>
          </w:p>
        </w:tc>
        <w:tc>
          <w:tcPr>
            <w:tcW w:w="3686" w:type="dxa"/>
          </w:tcPr>
          <w:p w14:paraId="3729F5E6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750x900mm</w:t>
            </w:r>
          </w:p>
        </w:tc>
        <w:tc>
          <w:tcPr>
            <w:tcW w:w="3260" w:type="dxa"/>
          </w:tcPr>
          <w:p w14:paraId="5FCB420F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mm</w:t>
            </w:r>
          </w:p>
        </w:tc>
        <w:tc>
          <w:tcPr>
            <w:tcW w:w="1872" w:type="dxa"/>
            <w:vMerge/>
          </w:tcPr>
          <w:p w14:paraId="13B21A8F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5B701E04" w14:textId="77777777" w:rsidTr="00791E8F">
        <w:trPr>
          <w:trHeight w:val="376"/>
        </w:trPr>
        <w:tc>
          <w:tcPr>
            <w:tcW w:w="2203" w:type="dxa"/>
            <w:vMerge/>
          </w:tcPr>
          <w:p w14:paraId="63C7735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75A1CFB6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Povrch platní</w:t>
            </w:r>
          </w:p>
        </w:tc>
        <w:tc>
          <w:tcPr>
            <w:tcW w:w="3686" w:type="dxa"/>
          </w:tcPr>
          <w:p w14:paraId="5BAA6EE7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Pozinkovanie</w:t>
            </w:r>
          </w:p>
        </w:tc>
        <w:tc>
          <w:tcPr>
            <w:tcW w:w="3260" w:type="dxa"/>
          </w:tcPr>
          <w:p w14:paraId="346D8270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237D7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872" w:type="dxa"/>
            <w:vMerge/>
          </w:tcPr>
          <w:p w14:paraId="6831D974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295E8BD6" w14:textId="77777777" w:rsidTr="00791E8F">
        <w:trPr>
          <w:trHeight w:val="376"/>
        </w:trPr>
        <w:tc>
          <w:tcPr>
            <w:tcW w:w="2203" w:type="dxa"/>
            <w:vMerge/>
          </w:tcPr>
          <w:p w14:paraId="773C685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637C29E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</w:rPr>
              <w:t xml:space="preserve">Ovládanie </w:t>
            </w:r>
          </w:p>
        </w:tc>
        <w:tc>
          <w:tcPr>
            <w:tcW w:w="3686" w:type="dxa"/>
          </w:tcPr>
          <w:p w14:paraId="2D612BDC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</w:rPr>
              <w:t>káblové aj diaľkové</w:t>
            </w:r>
          </w:p>
        </w:tc>
        <w:tc>
          <w:tcPr>
            <w:tcW w:w="3260" w:type="dxa"/>
          </w:tcPr>
          <w:p w14:paraId="03DC6AB2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237D7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872" w:type="dxa"/>
            <w:vMerge/>
          </w:tcPr>
          <w:p w14:paraId="39F5E4FD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7638816F" w14:textId="77777777" w:rsidTr="00791E8F">
        <w:trPr>
          <w:trHeight w:val="376"/>
        </w:trPr>
        <w:tc>
          <w:tcPr>
            <w:tcW w:w="2203" w:type="dxa"/>
            <w:vMerge/>
          </w:tcPr>
          <w:p w14:paraId="2B2766FC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41" w:type="dxa"/>
          </w:tcPr>
          <w:p w14:paraId="21A6AE0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Elektromotor</w:t>
            </w:r>
          </w:p>
        </w:tc>
        <w:tc>
          <w:tcPr>
            <w:tcW w:w="3686" w:type="dxa"/>
          </w:tcPr>
          <w:p w14:paraId="126E621D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D42633">
              <w:rPr>
                <w:rFonts w:ascii="Arial" w:hAnsi="Arial" w:cs="Arial"/>
                <w:bCs/>
                <w:szCs w:val="24"/>
              </w:rPr>
              <w:t>2x2,2kW (400V/16A)</w:t>
            </w:r>
          </w:p>
        </w:tc>
        <w:tc>
          <w:tcPr>
            <w:tcW w:w="3260" w:type="dxa"/>
          </w:tcPr>
          <w:p w14:paraId="2FB6AEC7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kW</w:t>
            </w:r>
          </w:p>
        </w:tc>
        <w:tc>
          <w:tcPr>
            <w:tcW w:w="1872" w:type="dxa"/>
            <w:vMerge/>
          </w:tcPr>
          <w:p w14:paraId="0E5BE3A2" w14:textId="77777777" w:rsidR="008D76E6" w:rsidRPr="00D42633" w:rsidRDefault="008D76E6" w:rsidP="00791E8F">
            <w:pPr>
              <w:rPr>
                <w:rFonts w:ascii="Arial" w:hAnsi="Arial" w:cs="Arial"/>
                <w:bCs/>
                <w:szCs w:val="24"/>
              </w:rPr>
            </w:pPr>
          </w:p>
        </w:tc>
      </w:tr>
      <w:tr w:rsidR="008D76E6" w:rsidRPr="00D42633" w14:paraId="4C68E23A" w14:textId="77777777" w:rsidTr="00791E8F">
        <w:tc>
          <w:tcPr>
            <w:tcW w:w="2203" w:type="dxa"/>
            <w:vMerge w:val="restart"/>
          </w:tcPr>
          <w:p w14:paraId="70CA796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Ďalšie požiadavky k dodaniu a sfunkčneniu zariadenia</w:t>
            </w:r>
          </w:p>
        </w:tc>
        <w:tc>
          <w:tcPr>
            <w:tcW w:w="6127" w:type="dxa"/>
            <w:gridSpan w:val="2"/>
          </w:tcPr>
          <w:p w14:paraId="229F7A6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Záruka: </w:t>
            </w:r>
            <w:r w:rsidRPr="00D42633">
              <w:rPr>
                <w:rFonts w:ascii="Arial" w:hAnsi="Arial" w:cs="Arial"/>
                <w:szCs w:val="24"/>
              </w:rPr>
              <w:t>12 mesiacov</w:t>
            </w:r>
          </w:p>
          <w:p w14:paraId="5B274DC8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0DDFCA60" w14:textId="77777777" w:rsidR="008D76E6" w:rsidRDefault="008D76E6" w:rsidP="00791E8F">
            <w:r w:rsidRPr="006F2F57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872" w:type="dxa"/>
            <w:vMerge/>
          </w:tcPr>
          <w:p w14:paraId="5D637ABF" w14:textId="77777777" w:rsidR="008D76E6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3DACEDFA" w14:textId="77777777" w:rsidTr="00791E8F">
        <w:tc>
          <w:tcPr>
            <w:tcW w:w="2203" w:type="dxa"/>
            <w:vMerge/>
          </w:tcPr>
          <w:p w14:paraId="6EBBBA0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127" w:type="dxa"/>
            <w:gridSpan w:val="2"/>
          </w:tcPr>
          <w:p w14:paraId="32DCEBD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Montáž, sprevádzkovanie, zaškolenie obsluhy, montážny materiál</w:t>
            </w:r>
          </w:p>
        </w:tc>
        <w:tc>
          <w:tcPr>
            <w:tcW w:w="3260" w:type="dxa"/>
          </w:tcPr>
          <w:p w14:paraId="6050B1FB" w14:textId="77777777" w:rsidR="008D76E6" w:rsidRDefault="008D76E6" w:rsidP="00791E8F">
            <w:r w:rsidRPr="006F2F57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872" w:type="dxa"/>
            <w:vMerge/>
          </w:tcPr>
          <w:p w14:paraId="12C8D55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4F8A7083" w14:textId="77777777" w:rsidTr="00791E8F">
        <w:trPr>
          <w:trHeight w:val="420"/>
        </w:trPr>
        <w:tc>
          <w:tcPr>
            <w:tcW w:w="2203" w:type="dxa"/>
            <w:vMerge/>
          </w:tcPr>
          <w:p w14:paraId="2E327054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127" w:type="dxa"/>
            <w:gridSpan w:val="2"/>
          </w:tcPr>
          <w:p w14:paraId="600C1E8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Doprava na miesto realizácie: Strojnícka 9, 080 06 Prešov</w:t>
            </w:r>
          </w:p>
        </w:tc>
        <w:tc>
          <w:tcPr>
            <w:tcW w:w="3260" w:type="dxa"/>
          </w:tcPr>
          <w:p w14:paraId="4BFD17D5" w14:textId="77777777" w:rsidR="008D76E6" w:rsidRDefault="008D76E6" w:rsidP="00791E8F">
            <w:r w:rsidRPr="006F2F57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872" w:type="dxa"/>
            <w:vMerge/>
          </w:tcPr>
          <w:p w14:paraId="478835F2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0CE83A62" w14:textId="77777777" w:rsidTr="00791E8F">
        <w:trPr>
          <w:trHeight w:val="593"/>
        </w:trPr>
        <w:tc>
          <w:tcPr>
            <w:tcW w:w="2203" w:type="dxa"/>
            <w:vMerge/>
          </w:tcPr>
          <w:p w14:paraId="0D0B2523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127" w:type="dxa"/>
            <w:gridSpan w:val="2"/>
          </w:tcPr>
          <w:p w14:paraId="7F9C777E" w14:textId="77777777" w:rsidR="008D76E6" w:rsidRPr="00D42633" w:rsidRDefault="008D76E6" w:rsidP="00791E8F">
            <w:pPr>
              <w:tabs>
                <w:tab w:val="left" w:pos="1291"/>
              </w:tabs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Servisný zásah</w:t>
            </w:r>
            <w:r>
              <w:rPr>
                <w:rFonts w:ascii="Arial" w:hAnsi="Arial" w:cs="Arial"/>
                <w:szCs w:val="24"/>
              </w:rPr>
              <w:t xml:space="preserve">: </w:t>
            </w:r>
            <w:r w:rsidRPr="00D42633">
              <w:rPr>
                <w:rFonts w:ascii="Arial" w:hAnsi="Arial" w:cs="Arial"/>
                <w:szCs w:val="24"/>
              </w:rPr>
              <w:t>48 hod. od nahlásenia poruchy</w:t>
            </w:r>
          </w:p>
        </w:tc>
        <w:tc>
          <w:tcPr>
            <w:tcW w:w="3260" w:type="dxa"/>
          </w:tcPr>
          <w:p w14:paraId="30A11D6D" w14:textId="77777777" w:rsidR="008D76E6" w:rsidRDefault="008D76E6" w:rsidP="00791E8F">
            <w:r w:rsidRPr="006F2F57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1872" w:type="dxa"/>
            <w:vMerge/>
          </w:tcPr>
          <w:p w14:paraId="2FF2B3CB" w14:textId="77777777" w:rsidR="008D76E6" w:rsidRPr="00D42633" w:rsidRDefault="008D76E6" w:rsidP="00791E8F">
            <w:pPr>
              <w:tabs>
                <w:tab w:val="left" w:pos="1291"/>
              </w:tabs>
              <w:rPr>
                <w:rFonts w:ascii="Arial" w:hAnsi="Arial" w:cs="Arial"/>
                <w:szCs w:val="24"/>
              </w:rPr>
            </w:pPr>
          </w:p>
        </w:tc>
      </w:tr>
    </w:tbl>
    <w:p w14:paraId="2948FC30" w14:textId="77777777" w:rsidR="008D76E6" w:rsidRDefault="008D76E6" w:rsidP="008D76E6">
      <w:pPr>
        <w:rPr>
          <w:rFonts w:ascii="Arial" w:hAnsi="Arial" w:cs="Arial"/>
          <w:sz w:val="24"/>
          <w:szCs w:val="24"/>
        </w:rPr>
      </w:pPr>
    </w:p>
    <w:p w14:paraId="6FFF8CB6" w14:textId="77777777" w:rsidR="008D76E6" w:rsidRDefault="008D76E6" w:rsidP="008D76E6">
      <w:pPr>
        <w:rPr>
          <w:rFonts w:ascii="Arial" w:hAnsi="Arial" w:cs="Arial"/>
          <w:sz w:val="24"/>
          <w:szCs w:val="24"/>
        </w:rPr>
      </w:pPr>
    </w:p>
    <w:p w14:paraId="39C602B3" w14:textId="77777777" w:rsidR="008D76E6" w:rsidRDefault="008D76E6" w:rsidP="008D76E6">
      <w:pPr>
        <w:rPr>
          <w:rFonts w:ascii="Arial" w:hAnsi="Arial" w:cs="Arial"/>
          <w:sz w:val="24"/>
          <w:szCs w:val="24"/>
        </w:rPr>
      </w:pP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0"/>
      </w:tblGrid>
      <w:tr w:rsidR="008D76E6" w:rsidRPr="00F508D6" w14:paraId="0AE8B660" w14:textId="77777777" w:rsidTr="00791E8F">
        <w:trPr>
          <w:trHeight w:val="31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E472879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sk-SK"/>
              </w:rPr>
              <w:t xml:space="preserve">Identifikačné údaje: </w:t>
            </w:r>
            <w:r w:rsidRPr="00F508D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D76E6" w:rsidRPr="00F508D6" w14:paraId="248ED83F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CA9437D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Obchodné meno:</w:t>
            </w:r>
          </w:p>
        </w:tc>
      </w:tr>
      <w:tr w:rsidR="008D76E6" w:rsidRPr="00F508D6" w14:paraId="0EC6DA52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70AA774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Adresa:</w:t>
            </w:r>
          </w:p>
        </w:tc>
      </w:tr>
      <w:tr w:rsidR="008D76E6" w:rsidRPr="00F508D6" w14:paraId="38504F6D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B232B5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IČO:</w:t>
            </w:r>
          </w:p>
        </w:tc>
      </w:tr>
      <w:tr w:rsidR="008D76E6" w:rsidRPr="00F508D6" w14:paraId="3C57B142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C03E43B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 xml:space="preserve">Platca DPH: </w:t>
            </w:r>
          </w:p>
        </w:tc>
      </w:tr>
      <w:tr w:rsidR="008D76E6" w:rsidRPr="00F508D6" w14:paraId="7C9FACA7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B37F431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8D76E6" w:rsidRPr="00F508D6" w14:paraId="28F51C86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4AF6CFF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sk-SK"/>
              </w:rPr>
              <w:t>Dátum, meno a podpis oprávnenej osoby:</w:t>
            </w:r>
          </w:p>
        </w:tc>
      </w:tr>
    </w:tbl>
    <w:p w14:paraId="5E5408C2" w14:textId="77777777" w:rsidR="008D76E6" w:rsidRPr="00D42633" w:rsidRDefault="008D76E6" w:rsidP="008D76E6">
      <w:pPr>
        <w:rPr>
          <w:rFonts w:ascii="Arial" w:hAnsi="Arial" w:cs="Arial"/>
          <w:sz w:val="24"/>
          <w:szCs w:val="24"/>
        </w:rPr>
      </w:pPr>
    </w:p>
    <w:p w14:paraId="58E0F0A3" w14:textId="77777777" w:rsidR="008D76E6" w:rsidRPr="00D42633" w:rsidRDefault="008D76E6" w:rsidP="008D76E6">
      <w:pPr>
        <w:rPr>
          <w:rFonts w:ascii="Arial" w:hAnsi="Arial" w:cs="Arial"/>
          <w:sz w:val="24"/>
          <w:szCs w:val="24"/>
        </w:rPr>
      </w:pPr>
    </w:p>
    <w:p w14:paraId="487C8836" w14:textId="77777777" w:rsidR="008D76E6" w:rsidRPr="00D42633" w:rsidRDefault="008D76E6" w:rsidP="008D76E6">
      <w:pPr>
        <w:rPr>
          <w:rFonts w:ascii="Arial" w:hAnsi="Arial" w:cs="Arial"/>
          <w:sz w:val="24"/>
          <w:szCs w:val="24"/>
        </w:rPr>
      </w:pPr>
    </w:p>
    <w:p w14:paraId="6C826824" w14:textId="77777777" w:rsidR="008D76E6" w:rsidRDefault="008D76E6" w:rsidP="008D76E6">
      <w:pPr>
        <w:rPr>
          <w:rFonts w:ascii="Arial" w:hAnsi="Arial" w:cs="Arial"/>
          <w:sz w:val="24"/>
          <w:szCs w:val="24"/>
        </w:rPr>
      </w:pPr>
    </w:p>
    <w:p w14:paraId="61E215D3" w14:textId="77777777" w:rsidR="008D76E6" w:rsidRDefault="008D76E6" w:rsidP="008D76E6">
      <w:pPr>
        <w:rPr>
          <w:rFonts w:ascii="Arial" w:hAnsi="Arial" w:cs="Arial"/>
          <w:sz w:val="24"/>
          <w:szCs w:val="24"/>
        </w:rPr>
      </w:pPr>
    </w:p>
    <w:p w14:paraId="396C3D4F" w14:textId="77777777" w:rsidR="008D76E6" w:rsidRDefault="008D76E6" w:rsidP="008D76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8BDC943" w14:textId="77777777" w:rsidR="008D76E6" w:rsidRDefault="008D76E6" w:rsidP="008D76E6">
      <w:pPr>
        <w:pStyle w:val="Zarkazkladnhotextu21"/>
        <w:tabs>
          <w:tab w:val="left" w:pos="360"/>
          <w:tab w:val="left" w:pos="576"/>
        </w:tabs>
        <w:ind w:left="0"/>
        <w:jc w:val="center"/>
        <w:rPr>
          <w:rFonts w:ascii="Arial" w:hAnsi="Arial" w:cs="Arial"/>
          <w:b/>
        </w:rPr>
      </w:pPr>
      <w:r w:rsidRPr="008D76E6">
        <w:rPr>
          <w:rFonts w:ascii="Arial" w:hAnsi="Arial" w:cs="Arial"/>
          <w:b/>
        </w:rPr>
        <w:lastRenderedPageBreak/>
        <w:t xml:space="preserve">Časť č.3: LC 3: Diagnostické zariadenie </w:t>
      </w:r>
      <w:proofErr w:type="spellStart"/>
      <w:r w:rsidRPr="008D76E6">
        <w:rPr>
          <w:rFonts w:ascii="Arial" w:hAnsi="Arial" w:cs="Arial"/>
          <w:b/>
        </w:rPr>
        <w:t>Diesel</w:t>
      </w:r>
      <w:proofErr w:type="spellEnd"/>
      <w:r w:rsidRPr="008D76E6">
        <w:rPr>
          <w:rFonts w:ascii="Arial" w:hAnsi="Arial" w:cs="Arial"/>
          <w:b/>
        </w:rPr>
        <w:t xml:space="preserve"> komponentov</w:t>
      </w:r>
    </w:p>
    <w:p w14:paraId="29F7FD5D" w14:textId="77777777" w:rsidR="008D76E6" w:rsidRPr="008D76E6" w:rsidRDefault="008D76E6" w:rsidP="008D76E6">
      <w:pPr>
        <w:pStyle w:val="Zarkazkladnhotextu21"/>
        <w:tabs>
          <w:tab w:val="left" w:pos="360"/>
          <w:tab w:val="left" w:pos="576"/>
        </w:tabs>
        <w:ind w:left="0"/>
        <w:jc w:val="center"/>
        <w:rPr>
          <w:rFonts w:ascii="Arial" w:hAnsi="Arial" w:cs="Arial"/>
          <w:b/>
        </w:rPr>
      </w:pPr>
    </w:p>
    <w:tbl>
      <w:tblPr>
        <w:tblStyle w:val="Mriekatabuky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4394"/>
        <w:gridCol w:w="2835"/>
        <w:gridCol w:w="2551"/>
        <w:gridCol w:w="2127"/>
      </w:tblGrid>
      <w:tr w:rsidR="008D76E6" w:rsidRPr="00D42633" w14:paraId="50A5E92E" w14:textId="77777777" w:rsidTr="00791E8F">
        <w:tc>
          <w:tcPr>
            <w:tcW w:w="14142" w:type="dxa"/>
            <w:gridSpan w:val="5"/>
          </w:tcPr>
          <w:p w14:paraId="0FD099B8" w14:textId="77777777" w:rsidR="008D76E6" w:rsidRPr="00D42633" w:rsidRDefault="008D76E6" w:rsidP="00791E8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42633">
              <w:rPr>
                <w:rFonts w:ascii="Arial" w:hAnsi="Arial" w:cs="Arial"/>
                <w:b/>
                <w:sz w:val="28"/>
              </w:rPr>
              <w:t>Diagnostické zariadenie DIESEL komponentov</w:t>
            </w:r>
          </w:p>
        </w:tc>
      </w:tr>
      <w:tr w:rsidR="008D76E6" w:rsidRPr="00D42633" w14:paraId="7B7E89B6" w14:textId="77777777" w:rsidTr="00791E8F">
        <w:tc>
          <w:tcPr>
            <w:tcW w:w="12015" w:type="dxa"/>
            <w:gridSpan w:val="4"/>
            <w:shd w:val="clear" w:color="auto" w:fill="FFFFFF" w:themeFill="background1"/>
            <w:vAlign w:val="center"/>
          </w:tcPr>
          <w:p w14:paraId="07EF728A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bookmarkStart w:id="3" w:name="_Hlk48128844"/>
            <w:r w:rsidRPr="002F1274">
              <w:rPr>
                <w:rFonts w:ascii="Arial" w:hAnsi="Arial" w:cs="Arial"/>
                <w:szCs w:val="24"/>
                <w:highlight w:val="lightGray"/>
              </w:rPr>
              <w:t>Doplniť typové označenie a názov výrobcu</w:t>
            </w:r>
            <w:bookmarkEnd w:id="3"/>
          </w:p>
        </w:tc>
        <w:tc>
          <w:tcPr>
            <w:tcW w:w="2127" w:type="dxa"/>
            <w:shd w:val="clear" w:color="auto" w:fill="FFFFFF" w:themeFill="background1"/>
          </w:tcPr>
          <w:p w14:paraId="0809D008" w14:textId="77777777" w:rsidR="008D76E6" w:rsidRPr="002F1274" w:rsidRDefault="008D76E6" w:rsidP="00791E8F">
            <w:pPr>
              <w:jc w:val="center"/>
              <w:rPr>
                <w:rFonts w:ascii="Arial" w:hAnsi="Arial" w:cs="Arial"/>
                <w:szCs w:val="24"/>
                <w:highlight w:val="lightGray"/>
              </w:rPr>
            </w:pPr>
            <w:r w:rsidRPr="0045027F">
              <w:rPr>
                <w:rFonts w:ascii="Arial" w:hAnsi="Arial" w:cs="Arial"/>
                <w:szCs w:val="24"/>
              </w:rPr>
              <w:t>Ponúkaná cena bez DPH v €</w:t>
            </w:r>
          </w:p>
        </w:tc>
      </w:tr>
      <w:tr w:rsidR="008D76E6" w:rsidRPr="00D42633" w14:paraId="6662652E" w14:textId="77777777" w:rsidTr="00791E8F">
        <w:tc>
          <w:tcPr>
            <w:tcW w:w="2235" w:type="dxa"/>
            <w:vMerge w:val="restart"/>
          </w:tcPr>
          <w:p w14:paraId="4075FDE8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  <w:b/>
                <w:bCs/>
              </w:rPr>
              <w:t xml:space="preserve">Hlavné technické údaje </w:t>
            </w:r>
          </w:p>
          <w:p w14:paraId="099A919D" w14:textId="77777777" w:rsidR="008D76E6" w:rsidRPr="00D42633" w:rsidRDefault="008D76E6" w:rsidP="00791E8F">
            <w:pPr>
              <w:rPr>
                <w:rFonts w:ascii="Arial" w:hAnsi="Arial" w:cs="Arial"/>
                <w:b/>
              </w:rPr>
            </w:pPr>
          </w:p>
          <w:p w14:paraId="09D0EFD5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</w:rPr>
              <w:t>Diagnostické zariadenie</w:t>
            </w:r>
            <w:r w:rsidRPr="00D4263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42633">
              <w:rPr>
                <w:rFonts w:ascii="Arial" w:hAnsi="Arial" w:cs="Arial"/>
                <w:sz w:val="22"/>
                <w:szCs w:val="22"/>
              </w:rPr>
              <w:t xml:space="preserve">estovanie DIESEL komponentov </w:t>
            </w:r>
            <w:proofErr w:type="spellStart"/>
            <w:r w:rsidRPr="00D42633">
              <w:rPr>
                <w:rFonts w:ascii="Arial" w:hAnsi="Arial" w:cs="Arial"/>
                <w:sz w:val="22"/>
                <w:szCs w:val="22"/>
              </w:rPr>
              <w:t>Common</w:t>
            </w:r>
            <w:proofErr w:type="spellEnd"/>
            <w:r w:rsidRPr="00D426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633">
              <w:rPr>
                <w:rFonts w:ascii="Arial" w:hAnsi="Arial" w:cs="Arial"/>
                <w:sz w:val="22"/>
                <w:szCs w:val="22"/>
              </w:rPr>
              <w:t>rail</w:t>
            </w:r>
            <w:proofErr w:type="spellEnd"/>
            <w:r w:rsidRPr="00D42633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Pumpa-Dyza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D42633">
              <w:rPr>
                <w:rFonts w:ascii="Arial" w:hAnsi="Arial" w:cs="Arial"/>
                <w:sz w:val="22"/>
                <w:szCs w:val="22"/>
              </w:rPr>
              <w:t>vstrekovačov a vstrekovacích čerpadiel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F8D6FE8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gridSpan w:val="2"/>
          </w:tcPr>
          <w:p w14:paraId="600AF397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 xml:space="preserve">Testovanie DIESEL komponentov </w:t>
            </w:r>
            <w:proofErr w:type="spellStart"/>
            <w:r w:rsidRPr="00D42633">
              <w:rPr>
                <w:rFonts w:ascii="Arial" w:hAnsi="Arial" w:cs="Arial"/>
                <w:sz w:val="22"/>
                <w:szCs w:val="22"/>
              </w:rPr>
              <w:t>Common</w:t>
            </w:r>
            <w:proofErr w:type="spellEnd"/>
            <w:r w:rsidRPr="00D426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633">
              <w:rPr>
                <w:rFonts w:ascii="Arial" w:hAnsi="Arial" w:cs="Arial"/>
                <w:sz w:val="22"/>
                <w:szCs w:val="22"/>
              </w:rPr>
              <w:t>rail</w:t>
            </w:r>
            <w:proofErr w:type="spellEnd"/>
            <w:r w:rsidRPr="00D42633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Pumpa-dyza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(PD)(</w:t>
            </w:r>
            <w:r w:rsidRPr="00D42633">
              <w:rPr>
                <w:rFonts w:ascii="Arial" w:hAnsi="Arial" w:cs="Arial"/>
                <w:sz w:val="22"/>
                <w:szCs w:val="22"/>
              </w:rPr>
              <w:t>vstrekovačov a vstrekovacích čerpadiel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F2FDFAB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AA4679C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 w:val="restart"/>
            <w:vAlign w:val="center"/>
          </w:tcPr>
          <w:p w14:paraId="60277FE5" w14:textId="77777777" w:rsidR="008D76E6" w:rsidRPr="00D42633" w:rsidRDefault="008D76E6" w:rsidP="00791E8F">
            <w:pPr>
              <w:pStyle w:val="Odsekzoznamu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027F">
              <w:rPr>
                <w:rFonts w:ascii="Arial" w:hAnsi="Arial" w:cs="Arial"/>
                <w:highlight w:val="lightGray"/>
              </w:rPr>
              <w:t>Doplniť cenu v €</w:t>
            </w:r>
          </w:p>
        </w:tc>
      </w:tr>
      <w:tr w:rsidR="008D76E6" w:rsidRPr="00D42633" w14:paraId="050716C2" w14:textId="77777777" w:rsidTr="00791E8F">
        <w:trPr>
          <w:trHeight w:val="737"/>
        </w:trPr>
        <w:tc>
          <w:tcPr>
            <w:tcW w:w="2235" w:type="dxa"/>
            <w:vMerge/>
          </w:tcPr>
          <w:p w14:paraId="67D0929D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4795895F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 xml:space="preserve">Plne automatický režim, rýchle testovanie komponentov dieselového motora. </w:t>
            </w:r>
          </w:p>
          <w:p w14:paraId="4EC3D069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91F3040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4C8AD480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75014235" w14:textId="77777777" w:rsidTr="00791E8F">
        <w:trPr>
          <w:trHeight w:val="622"/>
        </w:trPr>
        <w:tc>
          <w:tcPr>
            <w:tcW w:w="2235" w:type="dxa"/>
            <w:vMerge/>
          </w:tcPr>
          <w:p w14:paraId="7C00C54C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449DF6FC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Databáza testovacích predpisov pre všetky typy vstrekovačov</w:t>
            </w:r>
          </w:p>
          <w:p w14:paraId="7B18FD7B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C15305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7B9A998A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73C2F090" w14:textId="77777777" w:rsidTr="00791E8F">
        <w:trPr>
          <w:trHeight w:val="378"/>
        </w:trPr>
        <w:tc>
          <w:tcPr>
            <w:tcW w:w="2235" w:type="dxa"/>
            <w:vMerge/>
          </w:tcPr>
          <w:p w14:paraId="4C55EDDA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1792B51D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Skúšobný tlak do 2800 barov</w:t>
            </w:r>
          </w:p>
          <w:p w14:paraId="723AE91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90DAD43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7CBCD84D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739841B5" w14:textId="77777777" w:rsidTr="00791E8F">
        <w:trPr>
          <w:trHeight w:val="274"/>
        </w:trPr>
        <w:tc>
          <w:tcPr>
            <w:tcW w:w="2235" w:type="dxa"/>
            <w:vMerge/>
          </w:tcPr>
          <w:p w14:paraId="1893C86A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787C46F9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Test vstrekovačov po elektrickej stránke</w:t>
            </w:r>
          </w:p>
          <w:p w14:paraId="52BBAEB3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29E69E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3380E9DB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597211C5" w14:textId="77777777" w:rsidTr="00791E8F">
        <w:trPr>
          <w:trHeight w:val="274"/>
        </w:trPr>
        <w:tc>
          <w:tcPr>
            <w:tcW w:w="2235" w:type="dxa"/>
            <w:vMerge/>
          </w:tcPr>
          <w:p w14:paraId="331DC413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17F7E864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Test tesnosti komponentov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Pr="00D42633">
              <w:rPr>
                <w:rFonts w:ascii="Arial" w:hAnsi="Arial" w:cs="Arial"/>
                <w:sz w:val="22"/>
                <w:szCs w:val="22"/>
              </w:rPr>
              <w:t>trys</w:t>
            </w:r>
            <w:r>
              <w:rPr>
                <w:rFonts w:ascii="Arial" w:hAnsi="Arial" w:cs="Arial"/>
                <w:sz w:val="22"/>
                <w:szCs w:val="22"/>
              </w:rPr>
              <w:t>iek</w:t>
            </w:r>
            <w:proofErr w:type="spellEnd"/>
          </w:p>
        </w:tc>
        <w:tc>
          <w:tcPr>
            <w:tcW w:w="2551" w:type="dxa"/>
          </w:tcPr>
          <w:p w14:paraId="1C9B15DA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04A217A7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7DACF177" w14:textId="77777777" w:rsidTr="00791E8F">
        <w:trPr>
          <w:trHeight w:val="439"/>
        </w:trPr>
        <w:tc>
          <w:tcPr>
            <w:tcW w:w="2235" w:type="dxa"/>
            <w:vMerge/>
          </w:tcPr>
          <w:p w14:paraId="0820A3F0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673DDAD8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 xml:space="preserve">Test otvárania tlaku a odozvy </w:t>
            </w:r>
            <w:proofErr w:type="spellStart"/>
            <w:r w:rsidRPr="00D42633">
              <w:rPr>
                <w:rFonts w:ascii="Arial" w:hAnsi="Arial" w:cs="Arial"/>
                <w:sz w:val="22"/>
                <w:szCs w:val="22"/>
              </w:rPr>
              <w:t>try</w:t>
            </w:r>
            <w:r>
              <w:rPr>
                <w:rFonts w:ascii="Arial" w:hAnsi="Arial" w:cs="Arial"/>
                <w:sz w:val="22"/>
                <w:szCs w:val="22"/>
              </w:rPr>
              <w:t>siek</w:t>
            </w:r>
            <w:proofErr w:type="spellEnd"/>
          </w:p>
        </w:tc>
        <w:tc>
          <w:tcPr>
            <w:tcW w:w="2551" w:type="dxa"/>
          </w:tcPr>
          <w:p w14:paraId="4B017433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11D3994E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654B159F" w14:textId="77777777" w:rsidTr="00791E8F">
        <w:trPr>
          <w:trHeight w:val="428"/>
        </w:trPr>
        <w:tc>
          <w:tcPr>
            <w:tcW w:w="2235" w:type="dxa"/>
            <w:vMerge/>
          </w:tcPr>
          <w:p w14:paraId="6EB861E8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3290EEE7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Objemové testy v rôznych režimoch + dynamický objemový test</w:t>
            </w:r>
          </w:p>
          <w:p w14:paraId="7D29E3DD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B178E38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61B7DAA0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1C907E1F" w14:textId="77777777" w:rsidTr="00791E8F">
        <w:trPr>
          <w:trHeight w:val="422"/>
        </w:trPr>
        <w:tc>
          <w:tcPr>
            <w:tcW w:w="2235" w:type="dxa"/>
            <w:vMerge/>
          </w:tcPr>
          <w:p w14:paraId="0C896B60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0EE909F6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Generovanie a Programovanie IMMA kódov všetkých značiek vstrekovačov</w:t>
            </w:r>
          </w:p>
        </w:tc>
        <w:tc>
          <w:tcPr>
            <w:tcW w:w="2551" w:type="dxa"/>
          </w:tcPr>
          <w:p w14:paraId="1D2FCBCE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4DAA6278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29EC4652" w14:textId="77777777" w:rsidTr="00791E8F">
        <w:trPr>
          <w:trHeight w:val="430"/>
        </w:trPr>
        <w:tc>
          <w:tcPr>
            <w:tcW w:w="2235" w:type="dxa"/>
            <w:vMerge/>
          </w:tcPr>
          <w:p w14:paraId="6E432DA5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223B1099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Elektronické meranie objemu s presnosťou na min. 0,05% meranej hodnoty</w:t>
            </w:r>
          </w:p>
        </w:tc>
        <w:tc>
          <w:tcPr>
            <w:tcW w:w="2551" w:type="dxa"/>
          </w:tcPr>
          <w:p w14:paraId="4EF88896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2F9CB584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7EEF2E7D" w14:textId="77777777" w:rsidTr="00791E8F">
        <w:trPr>
          <w:trHeight w:val="358"/>
        </w:trPr>
        <w:tc>
          <w:tcPr>
            <w:tcW w:w="2235" w:type="dxa"/>
            <w:vMerge/>
          </w:tcPr>
          <w:p w14:paraId="6852888F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414DCECF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Vstupné meranie elektrických hodnôt testovaných komponentov</w:t>
            </w:r>
          </w:p>
        </w:tc>
        <w:tc>
          <w:tcPr>
            <w:tcW w:w="2551" w:type="dxa"/>
          </w:tcPr>
          <w:p w14:paraId="6103B483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6630F335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08FAB2F9" w14:textId="77777777" w:rsidTr="00791E8F">
        <w:trPr>
          <w:trHeight w:val="395"/>
        </w:trPr>
        <w:tc>
          <w:tcPr>
            <w:tcW w:w="2235" w:type="dxa"/>
            <w:vMerge/>
          </w:tcPr>
          <w:p w14:paraId="38D76360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3A0C3E5B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Podpora vzdialeného prístupu</w:t>
            </w:r>
          </w:p>
        </w:tc>
        <w:tc>
          <w:tcPr>
            <w:tcW w:w="2551" w:type="dxa"/>
          </w:tcPr>
          <w:p w14:paraId="02C0F2CB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3F2EFF08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55627029" w14:textId="77777777" w:rsidTr="00791E8F">
        <w:trPr>
          <w:trHeight w:val="416"/>
        </w:trPr>
        <w:tc>
          <w:tcPr>
            <w:tcW w:w="2235" w:type="dxa"/>
            <w:vMerge/>
          </w:tcPr>
          <w:p w14:paraId="14B0B581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5A2FCE6F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Dotykový ovládací displej</w:t>
            </w:r>
          </w:p>
        </w:tc>
        <w:tc>
          <w:tcPr>
            <w:tcW w:w="2551" w:type="dxa"/>
          </w:tcPr>
          <w:p w14:paraId="770F577B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229BFDC0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414C1960" w14:textId="77777777" w:rsidTr="00791E8F">
        <w:trPr>
          <w:trHeight w:val="408"/>
        </w:trPr>
        <w:tc>
          <w:tcPr>
            <w:tcW w:w="2235" w:type="dxa"/>
            <w:vMerge/>
          </w:tcPr>
          <w:p w14:paraId="3C75C4B0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gridSpan w:val="2"/>
          </w:tcPr>
          <w:p w14:paraId="0D076E14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42633">
              <w:rPr>
                <w:rFonts w:ascii="Arial" w:hAnsi="Arial" w:cs="Arial"/>
                <w:sz w:val="22"/>
                <w:szCs w:val="22"/>
              </w:rPr>
              <w:t>Grafické zobrazenie meraných veličín</w:t>
            </w:r>
          </w:p>
        </w:tc>
        <w:tc>
          <w:tcPr>
            <w:tcW w:w="2551" w:type="dxa"/>
          </w:tcPr>
          <w:p w14:paraId="7116BC72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104850B0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76E6" w:rsidRPr="00D42633" w14:paraId="515F90AC" w14:textId="77777777" w:rsidTr="00791E8F">
        <w:trPr>
          <w:trHeight w:val="416"/>
        </w:trPr>
        <w:tc>
          <w:tcPr>
            <w:tcW w:w="2235" w:type="dxa"/>
            <w:vMerge/>
          </w:tcPr>
          <w:p w14:paraId="1F763C8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gridSpan w:val="2"/>
          </w:tcPr>
          <w:p w14:paraId="15FC2FC1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Profesionálny a jednoduchý výstupný protokol o skúške</w:t>
            </w:r>
          </w:p>
        </w:tc>
        <w:tc>
          <w:tcPr>
            <w:tcW w:w="2551" w:type="dxa"/>
          </w:tcPr>
          <w:p w14:paraId="06C0C181" w14:textId="77777777" w:rsidR="008D76E6" w:rsidRDefault="008D76E6" w:rsidP="00791E8F">
            <w:r w:rsidRPr="00CE555E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2BCC22C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328AD87E" w14:textId="77777777" w:rsidTr="00791E8F">
        <w:trPr>
          <w:trHeight w:val="416"/>
        </w:trPr>
        <w:tc>
          <w:tcPr>
            <w:tcW w:w="2235" w:type="dxa"/>
            <w:vMerge/>
          </w:tcPr>
          <w:p w14:paraId="5A3E08E6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gridSpan w:val="2"/>
          </w:tcPr>
          <w:p w14:paraId="18E84768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Tlačiareň a WIFI pripojenie</w:t>
            </w:r>
          </w:p>
        </w:tc>
        <w:tc>
          <w:tcPr>
            <w:tcW w:w="2551" w:type="dxa"/>
          </w:tcPr>
          <w:p w14:paraId="2208312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6F2F57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2F5387B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53ED01AE" w14:textId="77777777" w:rsidTr="00791E8F">
        <w:trPr>
          <w:trHeight w:val="416"/>
        </w:trPr>
        <w:tc>
          <w:tcPr>
            <w:tcW w:w="2235" w:type="dxa"/>
            <w:vMerge/>
          </w:tcPr>
          <w:p w14:paraId="13A01F29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0D82304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Motor</w:t>
            </w:r>
          </w:p>
        </w:tc>
        <w:tc>
          <w:tcPr>
            <w:tcW w:w="2835" w:type="dxa"/>
          </w:tcPr>
          <w:p w14:paraId="7EC40FFD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min. 3 fázový motor</w:t>
            </w:r>
          </w:p>
          <w:p w14:paraId="42A65E50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37CFC9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6F2F57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6CF37C1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614A656A" w14:textId="77777777" w:rsidTr="00791E8F">
        <w:trPr>
          <w:trHeight w:val="416"/>
        </w:trPr>
        <w:tc>
          <w:tcPr>
            <w:tcW w:w="2235" w:type="dxa"/>
            <w:vMerge/>
          </w:tcPr>
          <w:p w14:paraId="46666360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60FF3AAE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Otáčky</w:t>
            </w:r>
          </w:p>
        </w:tc>
        <w:tc>
          <w:tcPr>
            <w:tcW w:w="2835" w:type="dxa"/>
          </w:tcPr>
          <w:p w14:paraId="3A7B1920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 0-4000rpm </w:t>
            </w:r>
          </w:p>
        </w:tc>
        <w:tc>
          <w:tcPr>
            <w:tcW w:w="2551" w:type="dxa"/>
          </w:tcPr>
          <w:p w14:paraId="1F7FBA64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rpm</w:t>
            </w:r>
          </w:p>
        </w:tc>
        <w:tc>
          <w:tcPr>
            <w:tcW w:w="2127" w:type="dxa"/>
            <w:vMerge/>
          </w:tcPr>
          <w:p w14:paraId="021E5909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1CE438F5" w14:textId="77777777" w:rsidTr="00791E8F">
        <w:trPr>
          <w:trHeight w:val="352"/>
        </w:trPr>
        <w:tc>
          <w:tcPr>
            <w:tcW w:w="2235" w:type="dxa"/>
            <w:vMerge/>
          </w:tcPr>
          <w:p w14:paraId="7E2187B8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394" w:type="dxa"/>
          </w:tcPr>
          <w:p w14:paraId="6760AA7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Rozmery</w:t>
            </w:r>
          </w:p>
        </w:tc>
        <w:tc>
          <w:tcPr>
            <w:tcW w:w="2835" w:type="dxa"/>
          </w:tcPr>
          <w:p w14:paraId="02792EA4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Max. 800 x 800x 1700 mm</w:t>
            </w:r>
          </w:p>
        </w:tc>
        <w:tc>
          <w:tcPr>
            <w:tcW w:w="2551" w:type="dxa"/>
          </w:tcPr>
          <w:p w14:paraId="7DFF0A0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mm</w:t>
            </w:r>
          </w:p>
        </w:tc>
        <w:tc>
          <w:tcPr>
            <w:tcW w:w="2127" w:type="dxa"/>
            <w:vMerge/>
          </w:tcPr>
          <w:p w14:paraId="3C301D6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10BFC4E1" w14:textId="77777777" w:rsidTr="00791E8F">
        <w:trPr>
          <w:trHeight w:val="352"/>
        </w:trPr>
        <w:tc>
          <w:tcPr>
            <w:tcW w:w="2235" w:type="dxa"/>
            <w:vMerge/>
          </w:tcPr>
          <w:p w14:paraId="7A69C83F" w14:textId="77777777" w:rsidR="008D76E6" w:rsidRPr="00D42633" w:rsidRDefault="008D76E6" w:rsidP="00791E8F">
            <w:pPr>
              <w:pStyle w:val="Odsekzoznamu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394" w:type="dxa"/>
          </w:tcPr>
          <w:p w14:paraId="47341066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Váha zariadenia</w:t>
            </w:r>
          </w:p>
        </w:tc>
        <w:tc>
          <w:tcPr>
            <w:tcW w:w="2835" w:type="dxa"/>
          </w:tcPr>
          <w:p w14:paraId="3365E81B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>Max. 350 kg</w:t>
            </w:r>
          </w:p>
        </w:tc>
        <w:tc>
          <w:tcPr>
            <w:tcW w:w="2551" w:type="dxa"/>
          </w:tcPr>
          <w:p w14:paraId="67861F7C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45027F">
              <w:rPr>
                <w:rFonts w:ascii="Arial" w:hAnsi="Arial" w:cs="Arial"/>
                <w:bCs/>
                <w:szCs w:val="24"/>
                <w:highlight w:val="lightGray"/>
              </w:rPr>
              <w:t>[...............</w:t>
            </w:r>
            <w:r w:rsidRPr="0045027F">
              <w:rPr>
                <w:rFonts w:ascii="Arial" w:hAnsi="Arial" w:cs="Arial"/>
                <w:bCs/>
                <w:szCs w:val="24"/>
                <w:highlight w:val="lightGray"/>
                <w:lang w:val="en-US"/>
              </w:rPr>
              <w:t xml:space="preserve">] </w:t>
            </w:r>
            <w:r>
              <w:rPr>
                <w:rFonts w:ascii="Arial" w:hAnsi="Arial" w:cs="Arial"/>
                <w:bCs/>
                <w:szCs w:val="24"/>
                <w:lang w:val="en-US"/>
              </w:rPr>
              <w:t>kg</w:t>
            </w:r>
          </w:p>
        </w:tc>
        <w:tc>
          <w:tcPr>
            <w:tcW w:w="2127" w:type="dxa"/>
            <w:vMerge/>
          </w:tcPr>
          <w:p w14:paraId="1F72C36C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3E757B8F" w14:textId="77777777" w:rsidTr="00791E8F">
        <w:tc>
          <w:tcPr>
            <w:tcW w:w="2235" w:type="dxa"/>
            <w:vMerge w:val="restart"/>
          </w:tcPr>
          <w:p w14:paraId="27F09985" w14:textId="77777777" w:rsidR="008D76E6" w:rsidRPr="00D42633" w:rsidRDefault="008D76E6" w:rsidP="00791E8F">
            <w:pPr>
              <w:rPr>
                <w:rFonts w:ascii="Arial" w:hAnsi="Arial" w:cs="Arial"/>
              </w:rPr>
            </w:pPr>
            <w:r w:rsidRPr="00D42633">
              <w:rPr>
                <w:rFonts w:ascii="Arial" w:hAnsi="Arial" w:cs="Arial"/>
              </w:rPr>
              <w:t xml:space="preserve">Príslušenstvo </w:t>
            </w:r>
          </w:p>
        </w:tc>
        <w:tc>
          <w:tcPr>
            <w:tcW w:w="7229" w:type="dxa"/>
            <w:gridSpan w:val="2"/>
          </w:tcPr>
          <w:p w14:paraId="543E5C7B" w14:textId="77777777" w:rsidR="008D76E6" w:rsidRPr="00D42633" w:rsidRDefault="008D76E6" w:rsidP="00791E8F">
            <w:proofErr w:type="spellStart"/>
            <w:r w:rsidRPr="00D42633">
              <w:rPr>
                <w:rFonts w:ascii="Arial" w:hAnsi="Arial" w:cs="Arial"/>
              </w:rPr>
              <w:t>Sada</w:t>
            </w:r>
            <w:proofErr w:type="spellEnd"/>
            <w:r w:rsidRPr="00D42633">
              <w:rPr>
                <w:rFonts w:ascii="Arial" w:hAnsi="Arial" w:cs="Arial"/>
              </w:rPr>
              <w:t xml:space="preserve"> adaptérov a príslušenstva na rôzne typy </w:t>
            </w:r>
            <w:proofErr w:type="spellStart"/>
            <w:r w:rsidRPr="00D42633">
              <w:rPr>
                <w:rFonts w:ascii="Arial" w:hAnsi="Arial" w:cs="Arial"/>
              </w:rPr>
              <w:t>Common</w:t>
            </w:r>
            <w:proofErr w:type="spellEnd"/>
            <w:r w:rsidRPr="00D42633">
              <w:rPr>
                <w:rFonts w:ascii="Arial" w:hAnsi="Arial" w:cs="Arial"/>
              </w:rPr>
              <w:t xml:space="preserve"> </w:t>
            </w:r>
            <w:proofErr w:type="spellStart"/>
            <w:r w:rsidRPr="00D42633">
              <w:rPr>
                <w:rFonts w:ascii="Arial" w:hAnsi="Arial" w:cs="Arial"/>
              </w:rPr>
              <w:t>rail</w:t>
            </w:r>
            <w:proofErr w:type="spellEnd"/>
            <w:r w:rsidRPr="00D42633">
              <w:rPr>
                <w:rFonts w:ascii="Arial" w:hAnsi="Arial" w:cs="Arial"/>
              </w:rPr>
              <w:t xml:space="preserve"> a PD vstrekovačov</w:t>
            </w:r>
          </w:p>
        </w:tc>
        <w:tc>
          <w:tcPr>
            <w:tcW w:w="2551" w:type="dxa"/>
          </w:tcPr>
          <w:p w14:paraId="776EBA5D" w14:textId="77777777" w:rsidR="008D76E6" w:rsidRDefault="008D76E6" w:rsidP="00791E8F">
            <w:r w:rsidRPr="00B12EDC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6DF0804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6E21DDC4" w14:textId="77777777" w:rsidTr="00791E8F">
        <w:tc>
          <w:tcPr>
            <w:tcW w:w="2235" w:type="dxa"/>
            <w:vMerge/>
          </w:tcPr>
          <w:p w14:paraId="3C11E21C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gridSpan w:val="2"/>
          </w:tcPr>
          <w:p w14:paraId="151C18C0" w14:textId="77777777" w:rsidR="008D76E6" w:rsidRPr="00D42633" w:rsidRDefault="008D76E6" w:rsidP="00791E8F">
            <w:proofErr w:type="spellStart"/>
            <w:r w:rsidRPr="00D42633">
              <w:rPr>
                <w:rFonts w:ascii="Arial" w:hAnsi="Arial" w:cs="Arial"/>
              </w:rPr>
              <w:t>Sada</w:t>
            </w:r>
            <w:proofErr w:type="spellEnd"/>
            <w:r w:rsidRPr="00D42633">
              <w:rPr>
                <w:rFonts w:ascii="Arial" w:hAnsi="Arial" w:cs="Arial"/>
              </w:rPr>
              <w:t xml:space="preserve"> adaptérov a príslušenstva na rôzne typy čerpadiel</w:t>
            </w:r>
          </w:p>
        </w:tc>
        <w:tc>
          <w:tcPr>
            <w:tcW w:w="2551" w:type="dxa"/>
          </w:tcPr>
          <w:p w14:paraId="71EE49A6" w14:textId="77777777" w:rsidR="008D76E6" w:rsidRDefault="008D76E6" w:rsidP="00791E8F">
            <w:r w:rsidRPr="00B12EDC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5D8C6595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30A15219" w14:textId="77777777" w:rsidTr="00791E8F">
        <w:tc>
          <w:tcPr>
            <w:tcW w:w="2235" w:type="dxa"/>
            <w:vMerge/>
          </w:tcPr>
          <w:p w14:paraId="2445A3D6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gridSpan w:val="2"/>
          </w:tcPr>
          <w:p w14:paraId="1EAB1758" w14:textId="77777777" w:rsidR="008D76E6" w:rsidRPr="00D42633" w:rsidRDefault="008D76E6" w:rsidP="00791E8F">
            <w:pPr>
              <w:rPr>
                <w:lang w:val="en-US"/>
              </w:rPr>
            </w:pPr>
            <w:r w:rsidRPr="00D42633">
              <w:rPr>
                <w:rFonts w:ascii="Arial" w:hAnsi="Arial" w:cs="Arial"/>
              </w:rPr>
              <w:t>Adaptéry pre všetky typy vstrekovačov</w:t>
            </w:r>
          </w:p>
        </w:tc>
        <w:tc>
          <w:tcPr>
            <w:tcW w:w="2551" w:type="dxa"/>
          </w:tcPr>
          <w:p w14:paraId="24AB5334" w14:textId="77777777" w:rsidR="008D76E6" w:rsidRDefault="008D76E6" w:rsidP="00791E8F">
            <w:r w:rsidRPr="00B12EDC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5BA3A943" w14:textId="77777777" w:rsidR="008D76E6" w:rsidRPr="00D42633" w:rsidRDefault="008D76E6" w:rsidP="00791E8F">
            <w:pPr>
              <w:rPr>
                <w:rFonts w:ascii="Arial" w:hAnsi="Arial" w:cs="Arial"/>
              </w:rPr>
            </w:pPr>
          </w:p>
        </w:tc>
      </w:tr>
      <w:tr w:rsidR="008D76E6" w:rsidRPr="00D42633" w14:paraId="67379674" w14:textId="77777777" w:rsidTr="00791E8F">
        <w:tc>
          <w:tcPr>
            <w:tcW w:w="2235" w:type="dxa"/>
            <w:vMerge w:val="restart"/>
          </w:tcPr>
          <w:p w14:paraId="37D74BF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Ďalšie požiadavky k dodaniu a sfunkčneniu zariadenia</w:t>
            </w:r>
          </w:p>
        </w:tc>
        <w:tc>
          <w:tcPr>
            <w:tcW w:w="7229" w:type="dxa"/>
            <w:gridSpan w:val="2"/>
          </w:tcPr>
          <w:p w14:paraId="598B30FB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Montáž, sprevádzkovanie, zaškolenie obsluhy, montážny materiál</w:t>
            </w:r>
          </w:p>
        </w:tc>
        <w:tc>
          <w:tcPr>
            <w:tcW w:w="2551" w:type="dxa"/>
          </w:tcPr>
          <w:p w14:paraId="4BE2E1A1" w14:textId="77777777" w:rsidR="008D76E6" w:rsidRDefault="008D76E6" w:rsidP="00791E8F">
            <w:r w:rsidRPr="00B12EDC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59F6AC29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756F5882" w14:textId="77777777" w:rsidTr="00791E8F">
        <w:tc>
          <w:tcPr>
            <w:tcW w:w="2235" w:type="dxa"/>
            <w:vMerge/>
          </w:tcPr>
          <w:p w14:paraId="5A93E01E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gridSpan w:val="2"/>
          </w:tcPr>
          <w:p w14:paraId="7609C207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Doprava na miesto realizácie: Strojnícka 9, 080 06 Prešov</w:t>
            </w:r>
          </w:p>
        </w:tc>
        <w:tc>
          <w:tcPr>
            <w:tcW w:w="2551" w:type="dxa"/>
          </w:tcPr>
          <w:p w14:paraId="6F656C4B" w14:textId="77777777" w:rsidR="008D76E6" w:rsidRDefault="008D76E6" w:rsidP="00791E8F">
            <w:r w:rsidRPr="00B12EDC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20F86CB6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D42633" w14:paraId="02F88C12" w14:textId="77777777" w:rsidTr="00791E8F">
        <w:tc>
          <w:tcPr>
            <w:tcW w:w="2235" w:type="dxa"/>
            <w:vMerge/>
          </w:tcPr>
          <w:p w14:paraId="4BA35DA0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394" w:type="dxa"/>
          </w:tcPr>
          <w:p w14:paraId="554B9A44" w14:textId="77777777" w:rsidR="008D76E6" w:rsidRPr="00D42633" w:rsidRDefault="008D76E6" w:rsidP="00791E8F">
            <w:pPr>
              <w:tabs>
                <w:tab w:val="left" w:pos="1291"/>
              </w:tabs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Záruka</w:t>
            </w:r>
          </w:p>
        </w:tc>
        <w:tc>
          <w:tcPr>
            <w:tcW w:w="2835" w:type="dxa"/>
          </w:tcPr>
          <w:p w14:paraId="506A060F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12 mesiacov</w:t>
            </w:r>
          </w:p>
        </w:tc>
        <w:tc>
          <w:tcPr>
            <w:tcW w:w="2551" w:type="dxa"/>
          </w:tcPr>
          <w:p w14:paraId="0E7741BF" w14:textId="77777777" w:rsidR="008D76E6" w:rsidRDefault="008D76E6" w:rsidP="00791E8F">
            <w:r w:rsidRPr="00F6648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1021FD21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  <w:tr w:rsidR="008D76E6" w:rsidRPr="00943B34" w14:paraId="55520749" w14:textId="77777777" w:rsidTr="00791E8F">
        <w:tc>
          <w:tcPr>
            <w:tcW w:w="2235" w:type="dxa"/>
            <w:vMerge/>
          </w:tcPr>
          <w:p w14:paraId="1422410B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394" w:type="dxa"/>
          </w:tcPr>
          <w:p w14:paraId="012606D0" w14:textId="77777777" w:rsidR="008D76E6" w:rsidRPr="00D42633" w:rsidRDefault="008D76E6" w:rsidP="00791E8F">
            <w:pPr>
              <w:tabs>
                <w:tab w:val="left" w:pos="1291"/>
              </w:tabs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Servisný zásah</w:t>
            </w:r>
          </w:p>
        </w:tc>
        <w:tc>
          <w:tcPr>
            <w:tcW w:w="2835" w:type="dxa"/>
          </w:tcPr>
          <w:p w14:paraId="2AE00C71" w14:textId="77777777" w:rsidR="008D76E6" w:rsidRDefault="008D76E6" w:rsidP="00791E8F">
            <w:pPr>
              <w:rPr>
                <w:rFonts w:ascii="Arial" w:hAnsi="Arial" w:cs="Arial"/>
                <w:szCs w:val="24"/>
              </w:rPr>
            </w:pPr>
            <w:r w:rsidRPr="00D42633">
              <w:rPr>
                <w:rFonts w:ascii="Arial" w:hAnsi="Arial" w:cs="Arial"/>
                <w:szCs w:val="24"/>
              </w:rPr>
              <w:t>48 hod. od nahlásenia poruchy</w:t>
            </w:r>
          </w:p>
        </w:tc>
        <w:tc>
          <w:tcPr>
            <w:tcW w:w="2551" w:type="dxa"/>
          </w:tcPr>
          <w:p w14:paraId="704A0B56" w14:textId="77777777" w:rsidR="008D76E6" w:rsidRDefault="008D76E6" w:rsidP="00791E8F">
            <w:r w:rsidRPr="00F66480">
              <w:rPr>
                <w:rFonts w:ascii="Arial" w:hAnsi="Arial" w:cs="Arial"/>
                <w:szCs w:val="24"/>
                <w:highlight w:val="lightGray"/>
              </w:rPr>
              <w:t>Áno/Nie</w:t>
            </w:r>
          </w:p>
        </w:tc>
        <w:tc>
          <w:tcPr>
            <w:tcW w:w="2127" w:type="dxa"/>
            <w:vMerge/>
          </w:tcPr>
          <w:p w14:paraId="63A1E81A" w14:textId="77777777" w:rsidR="008D76E6" w:rsidRPr="00D42633" w:rsidRDefault="008D76E6" w:rsidP="00791E8F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46EE4D31" w14:textId="77777777" w:rsidR="008D76E6" w:rsidRDefault="008D76E6" w:rsidP="008D76E6">
      <w:pPr>
        <w:rPr>
          <w:rFonts w:ascii="Arial" w:hAnsi="Arial" w:cs="Arial"/>
          <w:sz w:val="24"/>
          <w:szCs w:val="24"/>
        </w:rPr>
      </w:pP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0"/>
      </w:tblGrid>
      <w:tr w:rsidR="008D76E6" w:rsidRPr="00F508D6" w14:paraId="03A36808" w14:textId="77777777" w:rsidTr="00791E8F">
        <w:trPr>
          <w:trHeight w:val="31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142A31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sk-SK"/>
              </w:rPr>
              <w:t xml:space="preserve">Identifikačné údaje: </w:t>
            </w:r>
            <w:r w:rsidRPr="00F508D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D76E6" w:rsidRPr="00F508D6" w14:paraId="14444F97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DAA04C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Obchodné meno:</w:t>
            </w:r>
          </w:p>
        </w:tc>
      </w:tr>
      <w:tr w:rsidR="008D76E6" w:rsidRPr="00F508D6" w14:paraId="7F6A4D64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BAE0E61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Adresa:</w:t>
            </w:r>
          </w:p>
        </w:tc>
      </w:tr>
      <w:tr w:rsidR="008D76E6" w:rsidRPr="00F508D6" w14:paraId="13623B66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C27F156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IČO:</w:t>
            </w:r>
          </w:p>
        </w:tc>
      </w:tr>
      <w:tr w:rsidR="008D76E6" w:rsidRPr="00F508D6" w14:paraId="5F7425CA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8D72A6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 xml:space="preserve">Platca DPH: </w:t>
            </w:r>
          </w:p>
        </w:tc>
      </w:tr>
      <w:tr w:rsidR="008D76E6" w:rsidRPr="00F508D6" w14:paraId="315C5885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5DAAE46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8D76E6" w:rsidRPr="00F508D6" w14:paraId="69A33605" w14:textId="77777777" w:rsidTr="00791E8F">
        <w:trPr>
          <w:trHeight w:val="320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BCBCC9" w14:textId="77777777" w:rsidR="008D76E6" w:rsidRPr="00F508D6" w:rsidRDefault="008D76E6" w:rsidP="00791E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sk-SK"/>
              </w:rPr>
            </w:pPr>
            <w:r w:rsidRPr="00F508D6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sk-SK"/>
              </w:rPr>
              <w:t>Dátum, meno a podpis oprávnenej osoby:</w:t>
            </w:r>
          </w:p>
        </w:tc>
      </w:tr>
    </w:tbl>
    <w:p w14:paraId="355C5734" w14:textId="77777777" w:rsidR="008D76E6" w:rsidRPr="0097162A" w:rsidRDefault="008D76E6" w:rsidP="008D76E6">
      <w:pPr>
        <w:rPr>
          <w:rFonts w:ascii="Arial" w:hAnsi="Arial" w:cs="Arial"/>
          <w:sz w:val="24"/>
          <w:szCs w:val="24"/>
        </w:rPr>
      </w:pPr>
    </w:p>
    <w:p w14:paraId="084575DB" w14:textId="77777777" w:rsidR="008D76E6" w:rsidRPr="00595A9D" w:rsidRDefault="008D76E6" w:rsidP="008D76E6">
      <w:pPr>
        <w:rPr>
          <w:rFonts w:ascii="Arial" w:hAnsi="Arial" w:cs="Arial"/>
          <w:sz w:val="24"/>
          <w:szCs w:val="24"/>
        </w:rPr>
      </w:pPr>
    </w:p>
    <w:sectPr w:rsidR="008D76E6" w:rsidRPr="00595A9D" w:rsidSect="008D76E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87DB86" w15:done="0"/>
  <w15:commentEx w15:paraId="2AFD7115" w15:done="0"/>
  <w15:commentEx w15:paraId="57E7FE75" w15:done="0"/>
  <w15:commentEx w15:paraId="7A19A17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62A4F" w14:textId="77777777" w:rsidR="005E76A1" w:rsidRDefault="005E76A1" w:rsidP="00161EC2">
      <w:pPr>
        <w:spacing w:after="0" w:line="240" w:lineRule="auto"/>
      </w:pPr>
      <w:r>
        <w:separator/>
      </w:r>
    </w:p>
  </w:endnote>
  <w:endnote w:type="continuationSeparator" w:id="0">
    <w:p w14:paraId="1CD2023C" w14:textId="77777777" w:rsidR="005E76A1" w:rsidRDefault="005E76A1" w:rsidP="00161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41338" w14:textId="77777777" w:rsidR="005E76A1" w:rsidRDefault="005E76A1" w:rsidP="00161EC2">
      <w:pPr>
        <w:spacing w:after="0" w:line="240" w:lineRule="auto"/>
      </w:pPr>
      <w:r>
        <w:separator/>
      </w:r>
    </w:p>
  </w:footnote>
  <w:footnote w:type="continuationSeparator" w:id="0">
    <w:p w14:paraId="13717B63" w14:textId="77777777" w:rsidR="005E76A1" w:rsidRDefault="005E76A1" w:rsidP="00161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0F0DF" w14:textId="1E07FADD" w:rsidR="00791E8F" w:rsidRDefault="00791E8F">
    <w:pPr>
      <w:pStyle w:val="Hlavika"/>
    </w:pPr>
    <w:r>
      <w:t>Obstarávateľ: Doprava a mechanizácia, a.s. Prešov</w:t>
    </w:r>
  </w:p>
  <w:p w14:paraId="3773AE80" w14:textId="0FDF5BAC" w:rsidR="00791E8F" w:rsidRDefault="00791E8F">
    <w:pPr>
      <w:pStyle w:val="Hlavika"/>
    </w:pPr>
    <w:r w:rsidRPr="00627AF3">
      <w:t>Predmet zákazky: „</w:t>
    </w:r>
    <w:r w:rsidRPr="008D76E6">
      <w:t>Rozvoj podnikania spoločnosti DAM, a.s. Prešov zavádzaním inovácií a prehlbovaním spolupráce so Strednou odbornou školou dopravnou v Prešove</w:t>
    </w:r>
    <w:r w:rsidRPr="00627AF3"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922E5"/>
    <w:multiLevelType w:val="hybridMultilevel"/>
    <w:tmpl w:val="120499CA"/>
    <w:lvl w:ilvl="0" w:tplc="8F5AF83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4FB"/>
    <w:rsid w:val="00000887"/>
    <w:rsid w:val="00042B4B"/>
    <w:rsid w:val="000441EA"/>
    <w:rsid w:val="000B1C6E"/>
    <w:rsid w:val="00101665"/>
    <w:rsid w:val="00161EC2"/>
    <w:rsid w:val="001B4B31"/>
    <w:rsid w:val="00233501"/>
    <w:rsid w:val="002343D4"/>
    <w:rsid w:val="00242A04"/>
    <w:rsid w:val="00246D03"/>
    <w:rsid w:val="00247480"/>
    <w:rsid w:val="00300450"/>
    <w:rsid w:val="00306266"/>
    <w:rsid w:val="0032537B"/>
    <w:rsid w:val="00356DB0"/>
    <w:rsid w:val="003D7E6B"/>
    <w:rsid w:val="004466B4"/>
    <w:rsid w:val="00595A9D"/>
    <w:rsid w:val="005C7C81"/>
    <w:rsid w:val="005E76A1"/>
    <w:rsid w:val="006009BD"/>
    <w:rsid w:val="00612ADD"/>
    <w:rsid w:val="00627AF3"/>
    <w:rsid w:val="00676313"/>
    <w:rsid w:val="007016E7"/>
    <w:rsid w:val="0071227E"/>
    <w:rsid w:val="00791E8F"/>
    <w:rsid w:val="007B6C99"/>
    <w:rsid w:val="007C190D"/>
    <w:rsid w:val="007C2778"/>
    <w:rsid w:val="007C51EF"/>
    <w:rsid w:val="00815FB3"/>
    <w:rsid w:val="00864379"/>
    <w:rsid w:val="008C123D"/>
    <w:rsid w:val="008D76E6"/>
    <w:rsid w:val="00916366"/>
    <w:rsid w:val="00943B34"/>
    <w:rsid w:val="0096557C"/>
    <w:rsid w:val="0097162A"/>
    <w:rsid w:val="00976B04"/>
    <w:rsid w:val="009F3CD2"/>
    <w:rsid w:val="00A0648A"/>
    <w:rsid w:val="00A60516"/>
    <w:rsid w:val="00A65D70"/>
    <w:rsid w:val="00A81195"/>
    <w:rsid w:val="00A960CA"/>
    <w:rsid w:val="00AE1A84"/>
    <w:rsid w:val="00B43E86"/>
    <w:rsid w:val="00B96ECA"/>
    <w:rsid w:val="00BD4BD1"/>
    <w:rsid w:val="00C15DD6"/>
    <w:rsid w:val="00C25E99"/>
    <w:rsid w:val="00CA01B7"/>
    <w:rsid w:val="00CC24C5"/>
    <w:rsid w:val="00D05024"/>
    <w:rsid w:val="00D940EC"/>
    <w:rsid w:val="00E11900"/>
    <w:rsid w:val="00E22147"/>
    <w:rsid w:val="00E95AE7"/>
    <w:rsid w:val="00EA64FB"/>
    <w:rsid w:val="00EE4767"/>
    <w:rsid w:val="00F04B55"/>
    <w:rsid w:val="00F262C1"/>
    <w:rsid w:val="00FF0F40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EF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11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19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441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2A0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2A0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2A0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2A0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2A0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2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2A0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6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1EC2"/>
  </w:style>
  <w:style w:type="paragraph" w:styleId="Pta">
    <w:name w:val="footer"/>
    <w:basedOn w:val="Normlny"/>
    <w:link w:val="PtaChar"/>
    <w:uiPriority w:val="99"/>
    <w:unhideWhenUsed/>
    <w:rsid w:val="0016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1EC2"/>
  </w:style>
  <w:style w:type="paragraph" w:customStyle="1" w:styleId="Zarkazkladnhotextu21">
    <w:name w:val="Zarážka základného textu 21"/>
    <w:basedOn w:val="Normlny"/>
    <w:uiPriority w:val="99"/>
    <w:rsid w:val="008D76E6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11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19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441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2A0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2A0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2A0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2A0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2A0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2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2A0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6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1EC2"/>
  </w:style>
  <w:style w:type="paragraph" w:styleId="Pta">
    <w:name w:val="footer"/>
    <w:basedOn w:val="Normlny"/>
    <w:link w:val="PtaChar"/>
    <w:uiPriority w:val="99"/>
    <w:unhideWhenUsed/>
    <w:rsid w:val="0016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1EC2"/>
  </w:style>
  <w:style w:type="paragraph" w:customStyle="1" w:styleId="Zarkazkladnhotextu21">
    <w:name w:val="Zarážka základného textu 21"/>
    <w:basedOn w:val="Normlny"/>
    <w:uiPriority w:val="99"/>
    <w:rsid w:val="008D76E6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1332</Words>
  <Characters>7596</Characters>
  <Application>Microsoft Office Word</Application>
  <DocSecurity>0</DocSecurity>
  <Lines>63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Dadka</dc:creator>
  <cp:keywords/>
  <dc:description/>
  <cp:lastModifiedBy>Drahoslava Gmitrová</cp:lastModifiedBy>
  <cp:revision>3</cp:revision>
  <cp:lastPrinted>2020-09-09T20:40:00Z</cp:lastPrinted>
  <dcterms:created xsi:type="dcterms:W3CDTF">2020-09-09T18:34:00Z</dcterms:created>
  <dcterms:modified xsi:type="dcterms:W3CDTF">2020-09-09T20:40:00Z</dcterms:modified>
</cp:coreProperties>
</file>