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5C1DB" w14:textId="77777777" w:rsidR="00BE6F0D" w:rsidRDefault="00BE6F0D" w:rsidP="009534E2">
      <w:pPr>
        <w:widowControl w:val="0"/>
        <w:jc w:val="center"/>
        <w:rPr>
          <w:caps/>
          <w:color w:val="C00000"/>
          <w:spacing w:val="30"/>
          <w:sz w:val="40"/>
          <w:szCs w:val="40"/>
        </w:rPr>
      </w:pPr>
    </w:p>
    <w:p w14:paraId="6929D03C" w14:textId="4D2D161A"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827761D"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1C201B41" w14:textId="77777777" w:rsidR="00785BCA" w:rsidRPr="00BE5BF7" w:rsidRDefault="00785BCA" w:rsidP="00785BCA">
      <w:pPr>
        <w:jc w:val="center"/>
        <w:rPr>
          <w:caps/>
          <w:spacing w:val="30"/>
        </w:rPr>
      </w:pPr>
    </w:p>
    <w:p w14:paraId="16C25080" w14:textId="62A78DA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4352E1FD" w:rsidR="00785BCA" w:rsidRPr="00BE5BF7" w:rsidRDefault="00785BCA" w:rsidP="00785BCA">
      <w:pPr>
        <w:jc w:val="center"/>
      </w:pPr>
      <w:r w:rsidRPr="009C6C80">
        <w:t>/</w:t>
      </w:r>
      <w:r w:rsidR="00E95DCE" w:rsidRPr="009C6C80">
        <w:t>služby</w:t>
      </w:r>
      <w:r w:rsidRPr="009C6C80">
        <w:t>/</w:t>
      </w:r>
    </w:p>
    <w:p w14:paraId="1A8F7674" w14:textId="77777777" w:rsidR="00785BCA" w:rsidRPr="00BE5BF7" w:rsidRDefault="00785BCA" w:rsidP="00785BCA">
      <w:pPr>
        <w:jc w:val="center"/>
      </w:pPr>
    </w:p>
    <w:p w14:paraId="0CC0109E" w14:textId="1868F971" w:rsidR="00785BCA" w:rsidRPr="00BE5BF7" w:rsidRDefault="00785BCA" w:rsidP="00785BCA">
      <w:pPr>
        <w:jc w:val="center"/>
      </w:pPr>
      <w:r w:rsidRPr="00BE5BF7">
        <w:t xml:space="preserve">evidenčné číslo </w:t>
      </w:r>
      <w:r w:rsidR="00A04C69" w:rsidRPr="00BE5BF7">
        <w:t>Verejn</w:t>
      </w:r>
      <w:r w:rsidRPr="00BE5BF7">
        <w:t>ej súťaže:</w:t>
      </w:r>
    </w:p>
    <w:p w14:paraId="47F3AB12" w14:textId="2F2C5B83" w:rsidR="00785BCA" w:rsidRPr="00BE5BF7" w:rsidRDefault="00F07ACC" w:rsidP="00785BCA">
      <w:pPr>
        <w:jc w:val="center"/>
      </w:pPr>
      <w:r>
        <w:t>VS č.</w:t>
      </w:r>
      <w:r w:rsidR="00741006">
        <w:t xml:space="preserve"> </w:t>
      </w:r>
      <w:r>
        <w:t>20/2020</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6E87AB2C" w14:textId="5DD45A36" w:rsidR="00DD3FC4" w:rsidRDefault="00EE1313" w:rsidP="00785BCA">
      <w:pPr>
        <w:jc w:val="center"/>
        <w:rPr>
          <w:sz w:val="24"/>
          <w:szCs w:val="24"/>
        </w:rPr>
      </w:pPr>
      <w:r w:rsidRPr="00EE1313">
        <w:rPr>
          <w:sz w:val="24"/>
          <w:szCs w:val="24"/>
        </w:rPr>
        <w:t>Energeticky efektívna rekonštrukcia budov ÚVV a ÚVTOS Prešov Oddelenie s miestom  výkonu služby Sabinov</w:t>
      </w:r>
    </w:p>
    <w:p w14:paraId="3695B6B7" w14:textId="77777777" w:rsidR="00EE1313" w:rsidRPr="00BE5BF7" w:rsidRDefault="00EE131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CE38FF5" w14:textId="77777777" w:rsidTr="00346DA6">
        <w:trPr>
          <w:trHeight w:val="900"/>
        </w:trPr>
        <w:tc>
          <w:tcPr>
            <w:tcW w:w="4532" w:type="dxa"/>
            <w:tcBorders>
              <w:bottom w:val="single" w:sz="4" w:space="0" w:color="auto"/>
            </w:tcBorders>
            <w:vAlign w:val="center"/>
          </w:tcPr>
          <w:p w14:paraId="463BF172" w14:textId="77777777" w:rsidR="00BF09B9" w:rsidRPr="00BE5BF7" w:rsidRDefault="00BF09B9" w:rsidP="00346DA6">
            <w:r w:rsidRPr="00BE5BF7">
              <w:t>Osoba zodpovedná za vypracovanie súťažných podkladov:</w:t>
            </w:r>
          </w:p>
          <w:p w14:paraId="1926158A" w14:textId="77777777" w:rsidR="00DD3FC4" w:rsidRPr="00BE5BF7" w:rsidRDefault="00DD3FC4" w:rsidP="00346DA6"/>
          <w:p w14:paraId="536270A1" w14:textId="04AA6D0C" w:rsidR="00DD3FC4" w:rsidRPr="00BE5BF7" w:rsidRDefault="00DD3FC4" w:rsidP="00346DA6"/>
        </w:tc>
        <w:tc>
          <w:tcPr>
            <w:tcW w:w="4382" w:type="dxa"/>
            <w:tcBorders>
              <w:bottom w:val="single" w:sz="4" w:space="0" w:color="auto"/>
            </w:tcBorders>
          </w:tcPr>
          <w:p w14:paraId="566F7C20" w14:textId="77777777" w:rsidR="00B27975" w:rsidRPr="007F32AF" w:rsidRDefault="00B27975" w:rsidP="00B27975"/>
          <w:p w14:paraId="57828DE8" w14:textId="5EEF4290" w:rsidR="006A05E3" w:rsidRPr="007F32AF" w:rsidRDefault="009665C7" w:rsidP="006A05E3">
            <w:pPr>
              <w:jc w:val="right"/>
            </w:pPr>
            <w:r>
              <w:t>JUDr. Tomáš Uríček</w:t>
            </w:r>
          </w:p>
          <w:p w14:paraId="593E7A38" w14:textId="75FF202E" w:rsidR="00BF09B9" w:rsidRPr="007F32AF" w:rsidRDefault="00BF09B9" w:rsidP="00B27975">
            <w:pPr>
              <w:jc w:val="right"/>
            </w:pPr>
          </w:p>
        </w:tc>
      </w:tr>
      <w:tr w:rsidR="00BD69BA" w:rsidRPr="009C6C80" w14:paraId="4B2D28C9" w14:textId="77777777" w:rsidTr="009C6C80">
        <w:trPr>
          <w:trHeight w:val="900"/>
        </w:trPr>
        <w:tc>
          <w:tcPr>
            <w:tcW w:w="4532" w:type="dxa"/>
            <w:tcBorders>
              <w:top w:val="single" w:sz="4" w:space="0" w:color="auto"/>
            </w:tcBorders>
            <w:vAlign w:val="center"/>
          </w:tcPr>
          <w:p w14:paraId="7094A9E7" w14:textId="77777777" w:rsidR="00DD3FC4" w:rsidRPr="00BE5BF7" w:rsidRDefault="00BD69BA" w:rsidP="00BD69BA">
            <w:pPr>
              <w:rPr>
                <w:szCs w:val="20"/>
              </w:rPr>
            </w:pPr>
            <w:r w:rsidRPr="00BE5BF7">
              <w:t>Súťažné podklady schválil</w:t>
            </w:r>
            <w:r w:rsidRPr="00BE5BF7">
              <w:rPr>
                <w:szCs w:val="20"/>
              </w:rPr>
              <w:t xml:space="preserve">:                       </w:t>
            </w:r>
          </w:p>
          <w:p w14:paraId="3E6D0B89" w14:textId="5181833D" w:rsidR="00BD69BA" w:rsidRPr="00BE5BF7" w:rsidRDefault="00BD69BA" w:rsidP="00BD69BA">
            <w:pPr>
              <w:rPr>
                <w:szCs w:val="20"/>
              </w:rPr>
            </w:pPr>
            <w:r w:rsidRPr="00BE5BF7">
              <w:rPr>
                <w:szCs w:val="20"/>
              </w:rPr>
              <w:t xml:space="preserve">        </w:t>
            </w:r>
          </w:p>
          <w:p w14:paraId="0F019CD0" w14:textId="77777777" w:rsidR="00DD3FC4" w:rsidRPr="00BE5BF7" w:rsidRDefault="00DD3FC4" w:rsidP="00DD3FC4"/>
          <w:p w14:paraId="3FAA2BCC" w14:textId="77777777" w:rsidR="00BD69BA" w:rsidRPr="00BE5BF7" w:rsidRDefault="00BD69BA" w:rsidP="00DD3FC4"/>
        </w:tc>
        <w:tc>
          <w:tcPr>
            <w:tcW w:w="4382" w:type="dxa"/>
            <w:tcBorders>
              <w:top w:val="single" w:sz="4" w:space="0" w:color="auto"/>
            </w:tcBorders>
            <w:shd w:val="clear" w:color="auto" w:fill="auto"/>
          </w:tcPr>
          <w:p w14:paraId="7D1F9DFA" w14:textId="77777777" w:rsidR="00F07ACC" w:rsidRDefault="00F07ACC" w:rsidP="00F07ACC">
            <w:pPr>
              <w:jc w:val="right"/>
            </w:pPr>
            <w:r>
              <w:t>gen. Ing. Milan Ivan</w:t>
            </w:r>
          </w:p>
          <w:p w14:paraId="396AA448" w14:textId="40FC67F9" w:rsidR="00BD69BA" w:rsidRPr="009C6C80" w:rsidRDefault="00F07ACC" w:rsidP="00F07ACC">
            <w:pPr>
              <w:jc w:val="right"/>
            </w:pPr>
            <w:r>
              <w:t>generálny riaditeľ</w:t>
            </w:r>
          </w:p>
        </w:tc>
      </w:tr>
    </w:tbl>
    <w:p w14:paraId="463D9A4B" w14:textId="1E827D90" w:rsidR="00785BCA" w:rsidRPr="00BE5BF7" w:rsidRDefault="00785BCA" w:rsidP="00785BCA">
      <w:pPr>
        <w:jc w:val="center"/>
      </w:pPr>
    </w:p>
    <w:p w14:paraId="4455062A" w14:textId="1ED735B5" w:rsidR="00785BCA" w:rsidRPr="00BE5BF7" w:rsidRDefault="00785BCA" w:rsidP="00785BCA">
      <w:pPr>
        <w:tabs>
          <w:tab w:val="left" w:pos="6425"/>
        </w:tabs>
      </w:pPr>
    </w:p>
    <w:p w14:paraId="0CDA47B6" w14:textId="1DAAF01C"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rsidRPr="00BE5BF7">
        <w:t xml:space="preserve">Bratislave, dňa </w:t>
      </w:r>
      <w:r w:rsidR="00F07ACC">
        <w:t>16.12.2020</w:t>
      </w:r>
    </w:p>
    <w:p w14:paraId="102E9FFC" w14:textId="77777777" w:rsidR="00741006" w:rsidRPr="00A97884" w:rsidRDefault="00741006" w:rsidP="00741006">
      <w:pPr>
        <w:jc w:val="center"/>
        <w:rPr>
          <w:b/>
        </w:rPr>
      </w:pPr>
      <w:bookmarkStart w:id="2" w:name="_Toc444084932"/>
      <w:r w:rsidRPr="00A97884">
        <w:rPr>
          <w:b/>
        </w:rPr>
        <w:lastRenderedPageBreak/>
        <w:t>ZÁKLADNÁ FINANČNÁ KONTROLA</w:t>
      </w:r>
    </w:p>
    <w:p w14:paraId="67BC4286" w14:textId="77777777" w:rsidR="00741006" w:rsidRDefault="00741006" w:rsidP="00741006">
      <w:pPr>
        <w:jc w:val="center"/>
      </w:pPr>
    </w:p>
    <w:tbl>
      <w:tblPr>
        <w:tblpPr w:leftFromText="141" w:rightFromText="141" w:vertAnchor="text" w:horzAnchor="margin" w:tblpXSpec="center" w:tblpY="189"/>
        <w:tblW w:w="0" w:type="auto"/>
        <w:tblLayout w:type="fixed"/>
        <w:tblCellMar>
          <w:left w:w="0" w:type="dxa"/>
          <w:right w:w="0" w:type="dxa"/>
        </w:tblCellMar>
        <w:tblLook w:val="01E0" w:firstRow="1" w:lastRow="1" w:firstColumn="1" w:lastColumn="1" w:noHBand="0" w:noVBand="0"/>
      </w:tblPr>
      <w:tblGrid>
        <w:gridCol w:w="5322"/>
      </w:tblGrid>
      <w:tr w:rsidR="00741006" w14:paraId="0C267C24"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3C510B2C"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37DA58AE"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3B752CCC"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proofErr w:type="spellStart"/>
            <w:r w:rsidRPr="00FD3D3D">
              <w:rPr>
                <w:rFonts w:eastAsia="Arial" w:cs="Arial"/>
                <w:color w:val="231F20"/>
                <w:sz w:val="14"/>
                <w:szCs w:val="14"/>
              </w:rPr>
              <w:t>ﬁnančnú</w:t>
            </w:r>
            <w:proofErr w:type="spellEnd"/>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19445F09" w14:textId="77777777" w:rsidR="00741006" w:rsidRPr="00FD3D3D" w:rsidRDefault="00741006" w:rsidP="00324F11">
            <w:pPr>
              <w:widowControl w:val="0"/>
              <w:spacing w:before="3"/>
              <w:rPr>
                <w:rFonts w:ascii="Times New Roman" w:hAnsi="Times New Roman"/>
                <w:sz w:val="17"/>
                <w:szCs w:val="17"/>
              </w:rPr>
            </w:pPr>
          </w:p>
          <w:p w14:paraId="6EFE9656"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722193EA"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4E88D35E"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2D28ED14"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0D345EE3"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46244A03"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61BDE1A"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41BC03ED"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79382243" w14:textId="77777777" w:rsidR="00741006" w:rsidRPr="00FD3D3D" w:rsidRDefault="00741006" w:rsidP="00741006">
            <w:pPr>
              <w:widowControl w:val="0"/>
              <w:numPr>
                <w:ilvl w:val="0"/>
                <w:numId w:val="30"/>
              </w:numPr>
              <w:tabs>
                <w:tab w:val="left" w:pos="177"/>
              </w:tabs>
              <w:spacing w:before="33"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ﬁnančnú</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c</w:t>
            </w:r>
          </w:p>
          <w:p w14:paraId="798767FC" w14:textId="77777777" w:rsidR="00741006" w:rsidRPr="00FD3D3D" w:rsidRDefault="00741006" w:rsidP="00741006">
            <w:pPr>
              <w:widowControl w:val="0"/>
              <w:numPr>
                <w:ilvl w:val="0"/>
                <w:numId w:val="30"/>
              </w:numPr>
              <w:tabs>
                <w:tab w:val="left" w:pos="177"/>
              </w:tabs>
              <w:spacing w:before="39"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albo</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5AAD344B" w14:textId="77777777" w:rsidR="00741006" w:rsidRPr="00FD3D3D" w:rsidRDefault="00741006" w:rsidP="00741006">
            <w:pPr>
              <w:widowControl w:val="0"/>
              <w:numPr>
                <w:ilvl w:val="0"/>
                <w:numId w:val="30"/>
              </w:numPr>
              <w:tabs>
                <w:tab w:val="left" w:pos="171"/>
              </w:tabs>
              <w:spacing w:before="39" w:after="0" w:line="240" w:lineRule="auto"/>
              <w:ind w:left="170" w:hanging="131"/>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proofErr w:type="spellStart"/>
            <w:r w:rsidRPr="00FD3D3D">
              <w:rPr>
                <w:rFonts w:eastAsia="Arial" w:cs="Arial"/>
                <w:color w:val="231F20"/>
                <w:w w:val="90"/>
                <w:sz w:val="14"/>
                <w:szCs w:val="14"/>
              </w:rPr>
              <w:t>ﬁnančná</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64EF7D67" w14:textId="77777777" w:rsidR="00741006" w:rsidRDefault="00741006" w:rsidP="00741006">
      <w:pPr>
        <w:jc w:val="center"/>
      </w:pPr>
    </w:p>
    <w:p w14:paraId="52AABE3F" w14:textId="77777777" w:rsidR="00741006" w:rsidRDefault="00741006" w:rsidP="00741006">
      <w:pPr>
        <w:jc w:val="center"/>
      </w:pPr>
    </w:p>
    <w:p w14:paraId="7B514AF4" w14:textId="77777777" w:rsidR="00741006" w:rsidRPr="00103F09" w:rsidRDefault="00741006" w:rsidP="00741006">
      <w:pPr>
        <w:widowControl w:val="0"/>
        <w:tabs>
          <w:tab w:val="left" w:pos="3686"/>
          <w:tab w:val="left" w:pos="3828"/>
        </w:tabs>
        <w:jc w:val="center"/>
        <w:rPr>
          <w:rFonts w:ascii="Times New Roman" w:hAnsi="Times New Roman"/>
          <w:szCs w:val="20"/>
          <w:lang w:val="en-US"/>
        </w:rPr>
      </w:pPr>
      <w:r>
        <w:rPr>
          <w:noProof/>
        </w:rPr>
        <mc:AlternateContent>
          <mc:Choice Requires="wps">
            <w:drawing>
              <wp:inline distT="0" distB="0" distL="0" distR="0" wp14:anchorId="33289F72" wp14:editId="3879946F">
                <wp:extent cx="3366383" cy="135172"/>
                <wp:effectExtent l="0" t="0" r="5715" b="17780"/>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6383" cy="135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677E1" w14:textId="77777777" w:rsidR="00870969" w:rsidRDefault="00870969" w:rsidP="00741006"/>
                        </w:txbxContent>
                      </wps:txbx>
                      <wps:bodyPr rot="0" vert="horz" wrap="square" lIns="0" tIns="0" rIns="0" bIns="0" anchor="t" anchorCtr="0" upright="1">
                        <a:noAutofit/>
                      </wps:bodyPr>
                    </wps:wsp>
                  </a:graphicData>
                </a:graphic>
              </wp:inline>
            </w:drawing>
          </mc:Choice>
          <mc:Fallback>
            <w:pict>
              <v:shapetype w14:anchorId="33289F72" id="_x0000_t202" coordsize="21600,21600" o:spt="202" path="m,l,21600r21600,l21600,xe">
                <v:stroke joinstyle="miter"/>
                <v:path gradientshapeok="t" o:connecttype="rect"/>
              </v:shapetype>
              <v:shape id="Textové pole 6" o:spid="_x0000_s1026" type="#_x0000_t202" style="width:265.05pt;height:1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" filled="f" stroked="f">
                <v:textbox inset="0,0,0,0">
                  <w:txbxContent>
                    <w:p w14:paraId="00A677E1" w14:textId="77777777" w:rsidR="00870969" w:rsidRDefault="00870969" w:rsidP="00741006"/>
                  </w:txbxContent>
                </v:textbox>
                <w10:anchorlock/>
              </v:shape>
            </w:pict>
          </mc:Fallback>
        </mc:AlternateContent>
      </w:r>
    </w:p>
    <w:p w14:paraId="78B56B32" w14:textId="77777777" w:rsidR="00741006" w:rsidRPr="00103F09" w:rsidRDefault="00741006" w:rsidP="00741006">
      <w:pPr>
        <w:widowControl w:val="0"/>
        <w:tabs>
          <w:tab w:val="left" w:pos="3686"/>
          <w:tab w:val="left" w:pos="3828"/>
          <w:tab w:val="left" w:pos="5580"/>
        </w:tabs>
        <w:spacing w:line="200" w:lineRule="atLeast"/>
        <w:ind w:left="93"/>
        <w:jc w:val="center"/>
        <w:rPr>
          <w:rFonts w:ascii="Times New Roman" w:hAnsi="Times New Roman"/>
          <w:szCs w:val="20"/>
          <w:lang w:val="en-US"/>
        </w:rPr>
      </w:pPr>
    </w:p>
    <w:tbl>
      <w:tblPr>
        <w:tblpPr w:leftFromText="141" w:rightFromText="141" w:vertAnchor="text" w:horzAnchor="margin" w:tblpXSpec="center" w:tblpY="-68"/>
        <w:tblW w:w="5322" w:type="dxa"/>
        <w:tblLayout w:type="fixed"/>
        <w:tblCellMar>
          <w:left w:w="0" w:type="dxa"/>
          <w:right w:w="0" w:type="dxa"/>
        </w:tblCellMar>
        <w:tblLook w:val="01E0" w:firstRow="1" w:lastRow="1" w:firstColumn="1" w:lastColumn="1" w:noHBand="0" w:noVBand="0"/>
      </w:tblPr>
      <w:tblGrid>
        <w:gridCol w:w="5322"/>
      </w:tblGrid>
      <w:tr w:rsidR="00741006" w14:paraId="0931DF92"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2DE6768"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71D549DC"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95A8EE6"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proofErr w:type="spellStart"/>
            <w:r w:rsidRPr="00FD3D3D">
              <w:rPr>
                <w:rFonts w:eastAsia="Arial" w:cs="Arial"/>
                <w:color w:val="231F20"/>
                <w:sz w:val="14"/>
                <w:szCs w:val="14"/>
              </w:rPr>
              <w:t>ﬁnančnú</w:t>
            </w:r>
            <w:proofErr w:type="spellEnd"/>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0228E380" w14:textId="77777777" w:rsidR="00741006" w:rsidRPr="00FD3D3D" w:rsidRDefault="00741006" w:rsidP="00324F11">
            <w:pPr>
              <w:widowControl w:val="0"/>
              <w:spacing w:before="3"/>
              <w:rPr>
                <w:rFonts w:ascii="Times New Roman" w:hAnsi="Times New Roman"/>
                <w:sz w:val="17"/>
                <w:szCs w:val="17"/>
              </w:rPr>
            </w:pPr>
          </w:p>
          <w:p w14:paraId="75AC6616"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1AB99457"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E7F7509"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33E04138"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C7C9EAD"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6082E91A"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3D32CA2D"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14AC0FC2"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9357299" w14:textId="77777777" w:rsidR="00741006" w:rsidRPr="00FD3D3D" w:rsidRDefault="00741006" w:rsidP="00741006">
            <w:pPr>
              <w:widowControl w:val="0"/>
              <w:numPr>
                <w:ilvl w:val="0"/>
                <w:numId w:val="29"/>
              </w:numPr>
              <w:tabs>
                <w:tab w:val="left" w:pos="177"/>
              </w:tabs>
              <w:spacing w:before="33"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ﬁnančnú</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vykonať</w:t>
            </w:r>
          </w:p>
          <w:p w14:paraId="327A1D7E" w14:textId="77777777" w:rsidR="00741006" w:rsidRPr="00FD3D3D" w:rsidRDefault="00741006" w:rsidP="00741006">
            <w:pPr>
              <w:widowControl w:val="0"/>
              <w:numPr>
                <w:ilvl w:val="0"/>
                <w:numId w:val="29"/>
              </w:numPr>
              <w:tabs>
                <w:tab w:val="left" w:pos="177"/>
              </w:tabs>
              <w:spacing w:before="39"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albo</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11CA304F" w14:textId="77777777" w:rsidR="00741006" w:rsidRPr="00FD3D3D" w:rsidRDefault="00741006" w:rsidP="00741006">
            <w:pPr>
              <w:widowControl w:val="0"/>
              <w:numPr>
                <w:ilvl w:val="0"/>
                <w:numId w:val="29"/>
              </w:numPr>
              <w:tabs>
                <w:tab w:val="left" w:pos="171"/>
              </w:tabs>
              <w:spacing w:before="39" w:after="0" w:line="240" w:lineRule="auto"/>
              <w:ind w:left="170" w:hanging="131"/>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proofErr w:type="spellStart"/>
            <w:r w:rsidRPr="00FD3D3D">
              <w:rPr>
                <w:rFonts w:eastAsia="Arial" w:cs="Arial"/>
                <w:color w:val="231F20"/>
                <w:w w:val="90"/>
                <w:sz w:val="14"/>
                <w:szCs w:val="14"/>
              </w:rPr>
              <w:t>ﬁnančná</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27E53CC7" w14:textId="77777777" w:rsidR="00741006" w:rsidRPr="00770A79" w:rsidRDefault="00741006" w:rsidP="00741006">
      <w:pPr>
        <w:widowControl w:val="0"/>
        <w:tabs>
          <w:tab w:val="left" w:pos="3686"/>
          <w:tab w:val="left" w:pos="3828"/>
          <w:tab w:val="left" w:pos="5580"/>
        </w:tabs>
        <w:spacing w:line="200" w:lineRule="atLeast"/>
        <w:ind w:left="93"/>
        <w:jc w:val="center"/>
        <w:rPr>
          <w:rFonts w:ascii="Times New Roman" w:hAnsi="Times New Roman"/>
          <w:szCs w:val="20"/>
        </w:rPr>
      </w:pPr>
    </w:p>
    <w:p w14:paraId="205953B8"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1DED80E1"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3B75F2B5"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36ECE1B8" w14:textId="77777777" w:rsidR="00741006" w:rsidRPr="00770A79" w:rsidRDefault="00741006" w:rsidP="00741006">
      <w:pPr>
        <w:widowControl w:val="0"/>
        <w:tabs>
          <w:tab w:val="left" w:pos="3686"/>
          <w:tab w:val="left" w:pos="3828"/>
          <w:tab w:val="left" w:pos="5580"/>
        </w:tabs>
        <w:spacing w:line="200" w:lineRule="atLeast"/>
        <w:ind w:left="93"/>
        <w:jc w:val="center"/>
        <w:rPr>
          <w:rFonts w:ascii="Times New Roman" w:hAnsi="Times New Roman"/>
          <w:szCs w:val="20"/>
        </w:rPr>
      </w:pPr>
    </w:p>
    <w:p w14:paraId="389C3320"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p w14:paraId="5B621FF3"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tbl>
      <w:tblPr>
        <w:tblpPr w:leftFromText="141" w:rightFromText="141" w:vertAnchor="text" w:horzAnchor="margin" w:tblpXSpec="center" w:tblpY="1683"/>
        <w:tblW w:w="0" w:type="auto"/>
        <w:tblLayout w:type="fixed"/>
        <w:tblCellMar>
          <w:left w:w="0" w:type="dxa"/>
          <w:right w:w="0" w:type="dxa"/>
        </w:tblCellMar>
        <w:tblLook w:val="01E0" w:firstRow="1" w:lastRow="1" w:firstColumn="1" w:lastColumn="1" w:noHBand="0" w:noVBand="0"/>
      </w:tblPr>
      <w:tblGrid>
        <w:gridCol w:w="5322"/>
      </w:tblGrid>
      <w:tr w:rsidR="00741006" w14:paraId="20973D92"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E709880"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7FD3B612"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521C00F"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proofErr w:type="spellStart"/>
            <w:r w:rsidRPr="00FD3D3D">
              <w:rPr>
                <w:rFonts w:eastAsia="Arial" w:cs="Arial"/>
                <w:color w:val="231F20"/>
                <w:sz w:val="14"/>
                <w:szCs w:val="14"/>
              </w:rPr>
              <w:t>ﬁnančnú</w:t>
            </w:r>
            <w:proofErr w:type="spellEnd"/>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5AD1FE3A" w14:textId="77777777" w:rsidR="00741006" w:rsidRPr="00FD3D3D" w:rsidRDefault="00741006" w:rsidP="00324F11">
            <w:pPr>
              <w:widowControl w:val="0"/>
              <w:spacing w:before="3"/>
              <w:rPr>
                <w:rFonts w:ascii="Times New Roman" w:hAnsi="Times New Roman"/>
                <w:sz w:val="17"/>
                <w:szCs w:val="17"/>
              </w:rPr>
            </w:pPr>
          </w:p>
          <w:p w14:paraId="4512DDCC"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36123B1A"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77FCBE02"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5B8EB661"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74722F55"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10E88DDE"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0CF793AA"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13F1F565"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44973E76" w14:textId="77777777" w:rsidR="00741006" w:rsidRPr="00FD3D3D" w:rsidRDefault="00741006" w:rsidP="00741006">
            <w:pPr>
              <w:widowControl w:val="0"/>
              <w:numPr>
                <w:ilvl w:val="0"/>
                <w:numId w:val="30"/>
              </w:numPr>
              <w:tabs>
                <w:tab w:val="left" w:pos="177"/>
              </w:tabs>
              <w:spacing w:before="33" w:after="0" w:line="240" w:lineRule="auto"/>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ﬁnančnú</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vykonať</w:t>
            </w:r>
          </w:p>
          <w:p w14:paraId="79441346" w14:textId="77777777" w:rsidR="00741006" w:rsidRPr="00FD3D3D" w:rsidRDefault="00741006" w:rsidP="00741006">
            <w:pPr>
              <w:widowControl w:val="0"/>
              <w:numPr>
                <w:ilvl w:val="0"/>
                <w:numId w:val="30"/>
              </w:numPr>
              <w:tabs>
                <w:tab w:val="left" w:pos="177"/>
              </w:tabs>
              <w:spacing w:before="39" w:after="0" w:line="240" w:lineRule="auto"/>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albo</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43A45F89" w14:textId="77777777" w:rsidR="00741006" w:rsidRPr="00FD3D3D" w:rsidRDefault="00741006" w:rsidP="00741006">
            <w:pPr>
              <w:widowControl w:val="0"/>
              <w:numPr>
                <w:ilvl w:val="0"/>
                <w:numId w:val="30"/>
              </w:numPr>
              <w:tabs>
                <w:tab w:val="left" w:pos="171"/>
              </w:tabs>
              <w:spacing w:before="39" w:after="0" w:line="240" w:lineRule="auto"/>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proofErr w:type="spellStart"/>
            <w:r w:rsidRPr="00FD3D3D">
              <w:rPr>
                <w:rFonts w:eastAsia="Arial" w:cs="Arial"/>
                <w:color w:val="231F20"/>
                <w:w w:val="90"/>
                <w:sz w:val="14"/>
                <w:szCs w:val="14"/>
              </w:rPr>
              <w:t>ﬁnančná</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445FE960"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2E88DEDE"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53DAC011" w14:textId="77777777" w:rsidR="00741006" w:rsidRPr="00770A79" w:rsidRDefault="00741006" w:rsidP="00741006">
      <w:pPr>
        <w:widowControl w:val="0"/>
        <w:tabs>
          <w:tab w:val="left" w:pos="3686"/>
          <w:tab w:val="left" w:pos="3828"/>
        </w:tabs>
        <w:jc w:val="center"/>
        <w:rPr>
          <w:rFonts w:ascii="Times New Roman" w:hAnsi="Times New Roman"/>
          <w:sz w:val="11"/>
          <w:szCs w:val="11"/>
        </w:rPr>
      </w:pPr>
    </w:p>
    <w:p w14:paraId="0A0728B7" w14:textId="77777777" w:rsidR="00741006" w:rsidRPr="00770A79" w:rsidRDefault="00741006" w:rsidP="00741006">
      <w:pPr>
        <w:widowControl w:val="0"/>
        <w:tabs>
          <w:tab w:val="left" w:pos="3686"/>
          <w:tab w:val="left" w:pos="3828"/>
          <w:tab w:val="left" w:pos="5580"/>
        </w:tabs>
        <w:spacing w:line="200" w:lineRule="atLeast"/>
        <w:ind w:left="93"/>
        <w:jc w:val="center"/>
        <w:rPr>
          <w:rFonts w:ascii="Times New Roman" w:hAnsi="Times New Roman"/>
          <w:szCs w:val="20"/>
        </w:rPr>
      </w:pPr>
    </w:p>
    <w:p w14:paraId="4FB1B478"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p w14:paraId="6F653E13" w14:textId="77777777" w:rsidR="00741006" w:rsidRPr="00770A79" w:rsidRDefault="00741006" w:rsidP="00741006">
      <w:pPr>
        <w:widowControl w:val="0"/>
        <w:tabs>
          <w:tab w:val="left" w:pos="3686"/>
          <w:tab w:val="left" w:pos="3828"/>
        </w:tabs>
        <w:spacing w:before="11"/>
        <w:jc w:val="center"/>
        <w:rPr>
          <w:rFonts w:ascii="Times New Roman" w:hAnsi="Times New Roman"/>
          <w:sz w:val="11"/>
          <w:szCs w:val="11"/>
        </w:rPr>
      </w:pPr>
    </w:p>
    <w:tbl>
      <w:tblPr>
        <w:tblpPr w:leftFromText="141" w:rightFromText="141" w:vertAnchor="text" w:horzAnchor="margin" w:tblpXSpec="center" w:tblpY="3714"/>
        <w:tblW w:w="0" w:type="auto"/>
        <w:tblLayout w:type="fixed"/>
        <w:tblCellMar>
          <w:left w:w="0" w:type="dxa"/>
          <w:right w:w="0" w:type="dxa"/>
        </w:tblCellMar>
        <w:tblLook w:val="01E0" w:firstRow="1" w:lastRow="1" w:firstColumn="1" w:lastColumn="1" w:noHBand="0" w:noVBand="0"/>
      </w:tblPr>
      <w:tblGrid>
        <w:gridCol w:w="5322"/>
      </w:tblGrid>
      <w:tr w:rsidR="00741006" w14:paraId="41943D3F" w14:textId="77777777" w:rsidTr="00324F11">
        <w:trPr>
          <w:trHeight w:hRule="exact" w:val="24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1A0B60FB" w14:textId="77777777" w:rsidR="00741006" w:rsidRPr="00FD3D3D" w:rsidRDefault="00741006" w:rsidP="00324F11">
            <w:pPr>
              <w:widowControl w:val="0"/>
              <w:spacing w:before="5"/>
              <w:ind w:left="566"/>
              <w:rPr>
                <w:rFonts w:eastAsia="Arial" w:cs="Arial"/>
                <w:sz w:val="15"/>
                <w:szCs w:val="15"/>
              </w:rPr>
            </w:pPr>
            <w:r w:rsidRPr="00FD3D3D">
              <w:rPr>
                <w:rFonts w:eastAsia="Calibri"/>
                <w:b/>
                <w:color w:val="231F20"/>
                <w:sz w:val="15"/>
              </w:rPr>
              <w:t>Generálne</w:t>
            </w:r>
            <w:r w:rsidRPr="00FD3D3D">
              <w:rPr>
                <w:rFonts w:eastAsia="Calibri"/>
                <w:b/>
                <w:color w:val="231F20"/>
                <w:spacing w:val="13"/>
                <w:sz w:val="15"/>
              </w:rPr>
              <w:t xml:space="preserve"> </w:t>
            </w:r>
            <w:r w:rsidRPr="00FD3D3D">
              <w:rPr>
                <w:rFonts w:eastAsia="Calibri"/>
                <w:b/>
                <w:color w:val="231F20"/>
                <w:sz w:val="15"/>
              </w:rPr>
              <w:t>riaditeľstvo</w:t>
            </w:r>
            <w:r w:rsidRPr="00FD3D3D">
              <w:rPr>
                <w:rFonts w:eastAsia="Calibri"/>
                <w:b/>
                <w:color w:val="231F20"/>
                <w:spacing w:val="14"/>
                <w:sz w:val="15"/>
              </w:rPr>
              <w:t xml:space="preserve"> </w:t>
            </w:r>
            <w:r w:rsidRPr="00FD3D3D">
              <w:rPr>
                <w:rFonts w:eastAsia="Calibri"/>
                <w:b/>
                <w:color w:val="231F20"/>
                <w:sz w:val="15"/>
              </w:rPr>
              <w:t>Zboru</w:t>
            </w:r>
            <w:r w:rsidRPr="00FD3D3D">
              <w:rPr>
                <w:rFonts w:eastAsia="Calibri"/>
                <w:b/>
                <w:color w:val="231F20"/>
                <w:spacing w:val="14"/>
                <w:sz w:val="15"/>
              </w:rPr>
              <w:t xml:space="preserve"> </w:t>
            </w:r>
            <w:r w:rsidRPr="00FD3D3D">
              <w:rPr>
                <w:rFonts w:eastAsia="Calibri"/>
                <w:b/>
                <w:color w:val="231F20"/>
                <w:sz w:val="15"/>
              </w:rPr>
              <w:t>väzenskej</w:t>
            </w:r>
            <w:r w:rsidRPr="00FD3D3D">
              <w:rPr>
                <w:rFonts w:eastAsia="Calibri"/>
                <w:b/>
                <w:color w:val="231F20"/>
                <w:spacing w:val="13"/>
                <w:sz w:val="15"/>
              </w:rPr>
              <w:t xml:space="preserve"> </w:t>
            </w:r>
            <w:r w:rsidRPr="00FD3D3D">
              <w:rPr>
                <w:rFonts w:eastAsia="Calibri"/>
                <w:b/>
                <w:color w:val="231F20"/>
                <w:sz w:val="15"/>
              </w:rPr>
              <w:t>a</w:t>
            </w:r>
            <w:r w:rsidRPr="00FD3D3D">
              <w:rPr>
                <w:rFonts w:eastAsia="Calibri"/>
                <w:b/>
                <w:color w:val="231F20"/>
                <w:spacing w:val="14"/>
                <w:sz w:val="15"/>
              </w:rPr>
              <w:t xml:space="preserve"> </w:t>
            </w:r>
            <w:r w:rsidRPr="00FD3D3D">
              <w:rPr>
                <w:rFonts w:eastAsia="Calibri"/>
                <w:b/>
                <w:color w:val="231F20"/>
                <w:sz w:val="15"/>
              </w:rPr>
              <w:t>justičnej</w:t>
            </w:r>
            <w:r w:rsidRPr="00FD3D3D">
              <w:rPr>
                <w:rFonts w:eastAsia="Calibri"/>
                <w:b/>
                <w:color w:val="231F20"/>
                <w:spacing w:val="14"/>
                <w:sz w:val="15"/>
              </w:rPr>
              <w:t xml:space="preserve"> </w:t>
            </w:r>
            <w:r w:rsidRPr="00FD3D3D">
              <w:rPr>
                <w:rFonts w:eastAsia="Calibri"/>
                <w:b/>
                <w:color w:val="231F20"/>
                <w:sz w:val="15"/>
              </w:rPr>
              <w:t>stráže</w:t>
            </w:r>
          </w:p>
        </w:tc>
      </w:tr>
      <w:tr w:rsidR="00741006" w14:paraId="65143D88" w14:textId="77777777" w:rsidTr="00324F11">
        <w:trPr>
          <w:trHeight w:hRule="exact" w:val="561"/>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EFE7F56" w14:textId="77777777" w:rsidR="00741006" w:rsidRPr="00FD3D3D" w:rsidRDefault="00741006" w:rsidP="00324F11">
            <w:pPr>
              <w:widowControl w:val="0"/>
              <w:spacing w:line="157" w:lineRule="exact"/>
              <w:ind w:left="39"/>
              <w:rPr>
                <w:rFonts w:eastAsia="Arial" w:cs="Arial"/>
                <w:sz w:val="14"/>
                <w:szCs w:val="14"/>
              </w:rPr>
            </w:pPr>
            <w:r w:rsidRPr="00FD3D3D">
              <w:rPr>
                <w:rFonts w:eastAsia="Arial" w:cs="Arial"/>
                <w:color w:val="231F20"/>
                <w:sz w:val="14"/>
                <w:szCs w:val="14"/>
              </w:rPr>
              <w:t>Základnú</w:t>
            </w:r>
            <w:r w:rsidRPr="00FD3D3D">
              <w:rPr>
                <w:rFonts w:eastAsia="Arial" w:cs="Arial"/>
                <w:color w:val="231F20"/>
                <w:spacing w:val="-16"/>
                <w:sz w:val="14"/>
                <w:szCs w:val="14"/>
              </w:rPr>
              <w:t xml:space="preserve"> </w:t>
            </w:r>
            <w:proofErr w:type="spellStart"/>
            <w:r w:rsidRPr="00FD3D3D">
              <w:rPr>
                <w:rFonts w:eastAsia="Arial" w:cs="Arial"/>
                <w:color w:val="231F20"/>
                <w:sz w:val="14"/>
                <w:szCs w:val="14"/>
              </w:rPr>
              <w:t>ﬁnančnú</w:t>
            </w:r>
            <w:proofErr w:type="spellEnd"/>
            <w:r w:rsidRPr="00FD3D3D">
              <w:rPr>
                <w:rFonts w:eastAsia="Arial" w:cs="Arial"/>
                <w:color w:val="231F20"/>
                <w:spacing w:val="-15"/>
                <w:sz w:val="14"/>
                <w:szCs w:val="14"/>
              </w:rPr>
              <w:t xml:space="preserve"> </w:t>
            </w:r>
            <w:r w:rsidRPr="00FD3D3D">
              <w:rPr>
                <w:rFonts w:eastAsia="Arial" w:cs="Arial"/>
                <w:color w:val="231F20"/>
                <w:sz w:val="14"/>
                <w:szCs w:val="14"/>
              </w:rPr>
              <w:t>kontrolu</w:t>
            </w:r>
            <w:r w:rsidRPr="00FD3D3D">
              <w:rPr>
                <w:rFonts w:eastAsia="Arial" w:cs="Arial"/>
                <w:color w:val="231F20"/>
                <w:spacing w:val="-15"/>
                <w:sz w:val="14"/>
                <w:szCs w:val="14"/>
              </w:rPr>
              <w:t xml:space="preserve"> </w:t>
            </w:r>
            <w:r w:rsidRPr="00FD3D3D">
              <w:rPr>
                <w:rFonts w:eastAsia="Arial" w:cs="Arial"/>
                <w:color w:val="231F20"/>
                <w:sz w:val="14"/>
                <w:szCs w:val="14"/>
              </w:rPr>
              <w:t>vykonal:</w:t>
            </w:r>
          </w:p>
          <w:p w14:paraId="34680433" w14:textId="77777777" w:rsidR="00741006" w:rsidRPr="00FD3D3D" w:rsidRDefault="00741006" w:rsidP="00324F11">
            <w:pPr>
              <w:widowControl w:val="0"/>
              <w:spacing w:before="3"/>
              <w:rPr>
                <w:rFonts w:ascii="Times New Roman" w:hAnsi="Times New Roman"/>
                <w:sz w:val="17"/>
                <w:szCs w:val="17"/>
              </w:rPr>
            </w:pPr>
          </w:p>
          <w:p w14:paraId="1575D90B" w14:textId="77777777" w:rsidR="00741006" w:rsidRPr="00FD3D3D" w:rsidRDefault="00741006" w:rsidP="00324F11">
            <w:pPr>
              <w:widowControl w:val="0"/>
              <w:ind w:left="34"/>
              <w:rPr>
                <w:rFonts w:eastAsia="Arial" w:cs="Arial"/>
                <w:sz w:val="14"/>
                <w:szCs w:val="14"/>
              </w:rPr>
            </w:pPr>
            <w:r w:rsidRPr="00FD3D3D">
              <w:rPr>
                <w:rFonts w:eastAsia="Calibri"/>
                <w:color w:val="231F20"/>
                <w:w w:val="85"/>
                <w:sz w:val="14"/>
              </w:rPr>
              <w:t>(meno,</w:t>
            </w:r>
            <w:r w:rsidRPr="00FD3D3D">
              <w:rPr>
                <w:rFonts w:eastAsia="Calibri"/>
                <w:color w:val="231F20"/>
                <w:spacing w:val="29"/>
                <w:w w:val="85"/>
                <w:sz w:val="14"/>
              </w:rPr>
              <w:t xml:space="preserve"> </w:t>
            </w:r>
            <w:r w:rsidRPr="00FD3D3D">
              <w:rPr>
                <w:rFonts w:eastAsia="Calibri"/>
                <w:color w:val="231F20"/>
                <w:w w:val="85"/>
                <w:sz w:val="14"/>
              </w:rPr>
              <w:t>priezvisko)</w:t>
            </w:r>
            <w:r w:rsidRPr="00FD3D3D">
              <w:rPr>
                <w:rFonts w:eastAsia="Calibri"/>
                <w:color w:val="231F20"/>
                <w:spacing w:val="30"/>
                <w:w w:val="85"/>
                <w:sz w:val="14"/>
              </w:rPr>
              <w:t xml:space="preserve"> </w:t>
            </w:r>
            <w:r w:rsidRPr="00FD3D3D">
              <w:rPr>
                <w:rFonts w:eastAsia="Calibri"/>
                <w:color w:val="231F20"/>
                <w:w w:val="85"/>
                <w:sz w:val="14"/>
              </w:rPr>
              <w:t>...........................................................................................................</w:t>
            </w:r>
            <w:r w:rsidRPr="00FD3D3D">
              <w:rPr>
                <w:rFonts w:eastAsia="Calibri"/>
                <w:color w:val="231F20"/>
                <w:spacing w:val="-1"/>
                <w:w w:val="85"/>
                <w:sz w:val="14"/>
              </w:rPr>
              <w:t>.</w:t>
            </w:r>
            <w:r w:rsidRPr="00FD3D3D">
              <w:rPr>
                <w:rFonts w:eastAsia="Calibri"/>
                <w:color w:val="231F20"/>
                <w:w w:val="85"/>
                <w:sz w:val="14"/>
              </w:rPr>
              <w:t>.................</w:t>
            </w:r>
          </w:p>
        </w:tc>
      </w:tr>
      <w:tr w:rsidR="00741006" w14:paraId="378C82E7" w14:textId="77777777" w:rsidTr="00324F11">
        <w:trPr>
          <w:trHeight w:hRule="exact" w:val="346"/>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54896FA2" w14:textId="77777777" w:rsidR="00741006" w:rsidRPr="00FD3D3D" w:rsidRDefault="00741006" w:rsidP="00324F11">
            <w:pPr>
              <w:widowControl w:val="0"/>
              <w:tabs>
                <w:tab w:val="left" w:pos="2675"/>
              </w:tabs>
              <w:spacing w:before="68"/>
              <w:ind w:left="34"/>
              <w:rPr>
                <w:rFonts w:eastAsia="Arial" w:cs="Arial"/>
                <w:sz w:val="14"/>
                <w:szCs w:val="14"/>
              </w:rPr>
            </w:pPr>
            <w:r w:rsidRPr="00FD3D3D">
              <w:rPr>
                <w:rFonts w:eastAsia="Calibri"/>
                <w:color w:val="231F20"/>
                <w:w w:val="85"/>
                <w:sz w:val="14"/>
              </w:rPr>
              <w:t>Dátum:</w:t>
            </w:r>
            <w:r w:rsidRPr="00FD3D3D">
              <w:rPr>
                <w:rFonts w:eastAsia="Calibri"/>
                <w:color w:val="231F20"/>
                <w:w w:val="85"/>
                <w:sz w:val="14"/>
              </w:rPr>
              <w:tab/>
            </w:r>
            <w:r w:rsidRPr="00FD3D3D">
              <w:rPr>
                <w:rFonts w:eastAsia="Calibri"/>
                <w:color w:val="231F20"/>
                <w:w w:val="95"/>
                <w:position w:val="1"/>
                <w:sz w:val="14"/>
              </w:rPr>
              <w:t>Podpis:</w:t>
            </w:r>
          </w:p>
        </w:tc>
      </w:tr>
      <w:tr w:rsidR="00741006" w14:paraId="5C6A07A6" w14:textId="77777777" w:rsidTr="00324F11">
        <w:trPr>
          <w:trHeight w:hRule="exact" w:val="35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2486A4B9" w14:textId="77777777" w:rsidR="00741006" w:rsidRPr="00FD3D3D" w:rsidRDefault="00741006" w:rsidP="00324F11">
            <w:pPr>
              <w:widowControl w:val="0"/>
              <w:spacing w:before="83"/>
              <w:ind w:left="39"/>
              <w:rPr>
                <w:rFonts w:eastAsia="Arial" w:cs="Arial"/>
                <w:sz w:val="14"/>
                <w:szCs w:val="14"/>
              </w:rPr>
            </w:pPr>
            <w:r w:rsidRPr="00FD3D3D">
              <w:rPr>
                <w:rFonts w:eastAsia="Calibri"/>
                <w:color w:val="231F20"/>
                <w:w w:val="85"/>
                <w:sz w:val="14"/>
              </w:rPr>
              <w:t>Zistené</w:t>
            </w:r>
            <w:r w:rsidRPr="00FD3D3D">
              <w:rPr>
                <w:rFonts w:eastAsia="Calibri"/>
                <w:color w:val="231F20"/>
                <w:spacing w:val="11"/>
                <w:w w:val="85"/>
                <w:sz w:val="14"/>
              </w:rPr>
              <w:t xml:space="preserve"> </w:t>
            </w:r>
            <w:r w:rsidRPr="00FD3D3D">
              <w:rPr>
                <w:rFonts w:eastAsia="Calibri"/>
                <w:color w:val="231F20"/>
                <w:w w:val="85"/>
                <w:sz w:val="14"/>
              </w:rPr>
              <w:t>skutočnosti:</w:t>
            </w:r>
          </w:p>
        </w:tc>
      </w:tr>
      <w:tr w:rsidR="00741006" w14:paraId="24B5C11C" w14:textId="77777777" w:rsidTr="00324F11">
        <w:trPr>
          <w:trHeight w:hRule="exact" w:val="329"/>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AB45F37" w14:textId="77777777" w:rsidR="00741006" w:rsidRPr="00FD3D3D" w:rsidRDefault="00741006" w:rsidP="00324F11">
            <w:pPr>
              <w:widowControl w:val="0"/>
              <w:spacing w:before="58"/>
              <w:ind w:left="39"/>
              <w:rPr>
                <w:rFonts w:eastAsia="Arial" w:cs="Arial"/>
                <w:sz w:val="14"/>
                <w:szCs w:val="14"/>
              </w:rPr>
            </w:pPr>
            <w:r w:rsidRPr="00FD3D3D">
              <w:rPr>
                <w:rFonts w:eastAsia="Arial" w:cs="Arial"/>
                <w:color w:val="231F20"/>
                <w:spacing w:val="-2"/>
                <w:w w:val="90"/>
                <w:sz w:val="14"/>
                <w:szCs w:val="14"/>
              </w:rPr>
              <w:t>Vyjadrenie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k</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p>
        </w:tc>
      </w:tr>
      <w:tr w:rsidR="00741006" w14:paraId="583017C6" w14:textId="77777777" w:rsidTr="00324F11">
        <w:trPr>
          <w:trHeight w:hRule="exact" w:val="688"/>
        </w:trPr>
        <w:tc>
          <w:tcPr>
            <w:tcW w:w="5322" w:type="dxa"/>
            <w:tcBorders>
              <w:top w:val="single" w:sz="11" w:space="0" w:color="231F20"/>
              <w:left w:val="single" w:sz="11" w:space="0" w:color="231F20"/>
              <w:bottom w:val="single" w:sz="11" w:space="0" w:color="231F20"/>
              <w:right w:val="single" w:sz="11" w:space="0" w:color="231F20"/>
            </w:tcBorders>
            <w:shd w:val="clear" w:color="auto" w:fill="auto"/>
          </w:tcPr>
          <w:p w14:paraId="6BBE19DF" w14:textId="77777777" w:rsidR="00741006" w:rsidRPr="00FD3D3D" w:rsidRDefault="00741006" w:rsidP="00741006">
            <w:pPr>
              <w:widowControl w:val="0"/>
              <w:numPr>
                <w:ilvl w:val="0"/>
                <w:numId w:val="30"/>
              </w:numPr>
              <w:tabs>
                <w:tab w:val="left" w:pos="177"/>
              </w:tabs>
              <w:spacing w:before="33"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ﬁnančnú</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operáciu</w:t>
            </w:r>
            <w:r w:rsidRPr="00FD3D3D">
              <w:rPr>
                <w:rFonts w:eastAsia="Arial" w:cs="Arial"/>
                <w:color w:val="231F20"/>
                <w:spacing w:val="-24"/>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c</w:t>
            </w:r>
          </w:p>
          <w:p w14:paraId="76F383E2" w14:textId="77777777" w:rsidR="00741006" w:rsidRPr="00FD3D3D" w:rsidRDefault="00741006" w:rsidP="00741006">
            <w:pPr>
              <w:widowControl w:val="0"/>
              <w:numPr>
                <w:ilvl w:val="0"/>
                <w:numId w:val="30"/>
              </w:numPr>
              <w:tabs>
                <w:tab w:val="left" w:pos="177"/>
              </w:tabs>
              <w:spacing w:before="39" w:after="0" w:line="240" w:lineRule="auto"/>
              <w:ind w:hanging="137"/>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3"/>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3"/>
                <w:w w:val="90"/>
                <w:sz w:val="14"/>
                <w:szCs w:val="14"/>
              </w:rPr>
              <w:t xml:space="preserve"> </w:t>
            </w:r>
            <w:r w:rsidRPr="00FD3D3D">
              <w:rPr>
                <w:rFonts w:eastAsia="Arial" w:cs="Arial"/>
                <w:color w:val="231F20"/>
                <w:w w:val="90"/>
                <w:sz w:val="14"/>
                <w:szCs w:val="14"/>
              </w:rPr>
              <w:t>je</w:t>
            </w:r>
            <w:r w:rsidRPr="00FD3D3D">
              <w:rPr>
                <w:rFonts w:eastAsia="Arial" w:cs="Arial"/>
                <w:color w:val="231F20"/>
                <w:spacing w:val="-11"/>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pokračovať</w:t>
            </w:r>
            <w:r w:rsidRPr="00FD3D3D">
              <w:rPr>
                <w:rFonts w:eastAsia="Arial" w:cs="Arial"/>
                <w:color w:val="231F20"/>
                <w:spacing w:val="-23"/>
                <w:w w:val="90"/>
                <w:sz w:val="14"/>
                <w:szCs w:val="14"/>
              </w:rPr>
              <w:t xml:space="preserve"> </w:t>
            </w:r>
            <w:r w:rsidRPr="00FD3D3D">
              <w:rPr>
                <w:rFonts w:eastAsia="Arial" w:cs="Arial"/>
                <w:color w:val="231F20"/>
                <w:w w:val="90"/>
                <w:sz w:val="14"/>
                <w:szCs w:val="14"/>
              </w:rPr>
              <w:t>vo</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ﬁnančnej</w:t>
            </w:r>
            <w:proofErr w:type="spellEnd"/>
            <w:r w:rsidRPr="00FD3D3D">
              <w:rPr>
                <w:rFonts w:eastAsia="Arial" w:cs="Arial"/>
                <w:color w:val="231F20"/>
                <w:spacing w:val="-23"/>
                <w:w w:val="90"/>
                <w:sz w:val="14"/>
                <w:szCs w:val="14"/>
              </w:rPr>
              <w:t xml:space="preserve"> </w:t>
            </w:r>
            <w:r w:rsidRPr="00FD3D3D">
              <w:rPr>
                <w:rFonts w:eastAsia="Arial" w:cs="Arial"/>
                <w:color w:val="231F20"/>
                <w:w w:val="90"/>
                <w:sz w:val="14"/>
                <w:szCs w:val="14"/>
              </w:rPr>
              <w:t>operácii</w:t>
            </w:r>
            <w:r w:rsidRPr="00FD3D3D">
              <w:rPr>
                <w:rFonts w:eastAsia="Arial" w:cs="Arial"/>
                <w:color w:val="231F20"/>
                <w:spacing w:val="-23"/>
                <w:w w:val="90"/>
                <w:sz w:val="14"/>
                <w:szCs w:val="14"/>
              </w:rPr>
              <w:t xml:space="preserve"> </w:t>
            </w:r>
            <w:proofErr w:type="spellStart"/>
            <w:r w:rsidRPr="00FD3D3D">
              <w:rPr>
                <w:rFonts w:eastAsia="Arial" w:cs="Arial"/>
                <w:color w:val="231F20"/>
                <w:w w:val="90"/>
                <w:sz w:val="14"/>
                <w:szCs w:val="14"/>
              </w:rPr>
              <w:t>albo</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3"/>
                <w:w w:val="90"/>
                <w:sz w:val="14"/>
                <w:szCs w:val="14"/>
              </w:rPr>
              <w:t xml:space="preserve"> </w:t>
            </w:r>
            <w:r w:rsidRPr="00FD3D3D">
              <w:rPr>
                <w:rFonts w:eastAsia="Arial" w:cs="Arial"/>
                <w:color w:val="231F20"/>
                <w:w w:val="90"/>
                <w:sz w:val="14"/>
                <w:szCs w:val="14"/>
              </w:rPr>
              <w:t>časti</w:t>
            </w:r>
          </w:p>
          <w:p w14:paraId="77176950" w14:textId="77777777" w:rsidR="00741006" w:rsidRPr="00FD3D3D" w:rsidRDefault="00741006" w:rsidP="00741006">
            <w:pPr>
              <w:widowControl w:val="0"/>
              <w:numPr>
                <w:ilvl w:val="0"/>
                <w:numId w:val="30"/>
              </w:numPr>
              <w:tabs>
                <w:tab w:val="left" w:pos="171"/>
              </w:tabs>
              <w:spacing w:before="39" w:after="0" w:line="240" w:lineRule="auto"/>
              <w:ind w:left="170" w:hanging="131"/>
              <w:jc w:val="left"/>
              <w:rPr>
                <w:rFonts w:eastAsia="Arial" w:cs="Arial"/>
                <w:sz w:val="14"/>
                <w:szCs w:val="14"/>
              </w:rPr>
            </w:pPr>
            <w:r w:rsidRPr="00FD3D3D">
              <w:rPr>
                <w:rFonts w:eastAsia="Arial" w:cs="Arial"/>
                <w:color w:val="231F20"/>
                <w:w w:val="90"/>
                <w:sz w:val="14"/>
                <w:szCs w:val="14"/>
              </w:rPr>
              <w:t>je</w:t>
            </w:r>
            <w:r w:rsidRPr="00FD3D3D">
              <w:rPr>
                <w:rFonts w:eastAsia="Arial" w:cs="Arial"/>
                <w:color w:val="231F20"/>
                <w:spacing w:val="-24"/>
                <w:w w:val="90"/>
                <w:sz w:val="14"/>
                <w:szCs w:val="14"/>
              </w:rPr>
              <w:t xml:space="preserve"> </w:t>
            </w:r>
            <w:r w:rsidRPr="00FD3D3D">
              <w:rPr>
                <w:rFonts w:eastAsia="Arial" w:cs="Arial"/>
                <w:color w:val="231F20"/>
                <w:w w:val="90"/>
                <w:sz w:val="14"/>
                <w:szCs w:val="14"/>
              </w:rPr>
              <w:t>-</w:t>
            </w:r>
            <w:r w:rsidRPr="00FD3D3D">
              <w:rPr>
                <w:rFonts w:eastAsia="Arial" w:cs="Arial"/>
                <w:color w:val="231F20"/>
                <w:spacing w:val="-24"/>
                <w:w w:val="90"/>
                <w:sz w:val="14"/>
                <w:szCs w:val="14"/>
              </w:rPr>
              <w:t xml:space="preserve"> </w:t>
            </w:r>
            <w:r w:rsidRPr="00FD3D3D">
              <w:rPr>
                <w:rFonts w:eastAsia="Arial" w:cs="Arial"/>
                <w:color w:val="231F20"/>
                <w:w w:val="90"/>
                <w:sz w:val="14"/>
                <w:szCs w:val="14"/>
              </w:rPr>
              <w:t>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je</w:t>
            </w:r>
            <w:r w:rsidRPr="00FD3D3D">
              <w:rPr>
                <w:rFonts w:eastAsia="Arial" w:cs="Arial"/>
                <w:color w:val="231F20"/>
                <w:spacing w:val="-12"/>
                <w:w w:val="90"/>
                <w:sz w:val="14"/>
                <w:szCs w:val="14"/>
              </w:rPr>
              <w:t xml:space="preserve"> </w:t>
            </w:r>
            <w:r w:rsidRPr="00FD3D3D">
              <w:rPr>
                <w:rFonts w:eastAsia="Arial" w:cs="Arial"/>
                <w:color w:val="231F20"/>
                <w:w w:val="90"/>
                <w:sz w:val="14"/>
                <w:szCs w:val="14"/>
              </w:rPr>
              <w:t>možné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vymáhať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poskytnuté</w:t>
            </w:r>
            <w:r w:rsidRPr="00FD3D3D">
              <w:rPr>
                <w:rFonts w:eastAsia="Arial" w:cs="Arial"/>
                <w:color w:val="231F20"/>
                <w:spacing w:val="-24"/>
                <w:w w:val="90"/>
                <w:sz w:val="14"/>
                <w:szCs w:val="14"/>
              </w:rPr>
              <w:t xml:space="preserve"> </w:t>
            </w:r>
            <w:r w:rsidRPr="00FD3D3D">
              <w:rPr>
                <w:rFonts w:eastAsia="Arial" w:cs="Arial"/>
                <w:color w:val="231F20"/>
                <w:w w:val="90"/>
                <w:sz w:val="14"/>
                <w:szCs w:val="14"/>
              </w:rPr>
              <w:t>plnenie</w:t>
            </w:r>
            <w:r w:rsidRPr="00FD3D3D">
              <w:rPr>
                <w:rFonts w:eastAsia="Arial" w:cs="Arial"/>
                <w:color w:val="231F20"/>
                <w:spacing w:val="-24"/>
                <w:w w:val="90"/>
                <w:sz w:val="14"/>
                <w:szCs w:val="14"/>
              </w:rPr>
              <w:t xml:space="preserve"> </w:t>
            </w:r>
            <w:r w:rsidRPr="00FD3D3D">
              <w:rPr>
                <w:rFonts w:eastAsia="Arial" w:cs="Arial"/>
                <w:color w:val="231F20"/>
                <w:w w:val="90"/>
                <w:sz w:val="14"/>
                <w:szCs w:val="14"/>
              </w:rPr>
              <w:t>ak</w:t>
            </w:r>
            <w:r w:rsidRPr="00FD3D3D">
              <w:rPr>
                <w:rFonts w:eastAsia="Arial" w:cs="Arial"/>
                <w:color w:val="231F20"/>
                <w:spacing w:val="-24"/>
                <w:w w:val="90"/>
                <w:sz w:val="14"/>
                <w:szCs w:val="14"/>
              </w:rPr>
              <w:t xml:space="preserve"> </w:t>
            </w:r>
            <w:r w:rsidRPr="00FD3D3D">
              <w:rPr>
                <w:rFonts w:eastAsia="Arial" w:cs="Arial"/>
                <w:color w:val="231F20"/>
                <w:w w:val="90"/>
                <w:sz w:val="14"/>
                <w:szCs w:val="14"/>
              </w:rPr>
              <w:t>sa</w:t>
            </w:r>
            <w:r w:rsidRPr="00FD3D3D">
              <w:rPr>
                <w:rFonts w:eastAsia="Arial" w:cs="Arial"/>
                <w:color w:val="231F20"/>
                <w:spacing w:val="-24"/>
                <w:w w:val="90"/>
                <w:sz w:val="14"/>
                <w:szCs w:val="14"/>
              </w:rPr>
              <w:t xml:space="preserve"> </w:t>
            </w:r>
            <w:proofErr w:type="spellStart"/>
            <w:r w:rsidRPr="00FD3D3D">
              <w:rPr>
                <w:rFonts w:eastAsia="Arial" w:cs="Arial"/>
                <w:color w:val="231F20"/>
                <w:w w:val="90"/>
                <w:sz w:val="14"/>
                <w:szCs w:val="14"/>
              </w:rPr>
              <w:t>ﬁnančná</w:t>
            </w:r>
            <w:proofErr w:type="spellEnd"/>
            <w:r w:rsidRPr="00FD3D3D">
              <w:rPr>
                <w:rFonts w:eastAsia="Arial" w:cs="Arial"/>
                <w:color w:val="231F20"/>
                <w:spacing w:val="-24"/>
                <w:w w:val="90"/>
                <w:sz w:val="14"/>
                <w:szCs w:val="14"/>
              </w:rPr>
              <w:t xml:space="preserve"> </w:t>
            </w:r>
            <w:r w:rsidRPr="00FD3D3D">
              <w:rPr>
                <w:rFonts w:eastAsia="Arial" w:cs="Arial"/>
                <w:color w:val="231F20"/>
                <w:w w:val="90"/>
                <w:sz w:val="14"/>
                <w:szCs w:val="14"/>
              </w:rPr>
              <w:t>operácia</w:t>
            </w:r>
            <w:r w:rsidRPr="00FD3D3D">
              <w:rPr>
                <w:rFonts w:eastAsia="Arial" w:cs="Arial"/>
                <w:color w:val="231F20"/>
                <w:spacing w:val="-23"/>
                <w:w w:val="90"/>
                <w:sz w:val="14"/>
                <w:szCs w:val="14"/>
              </w:rPr>
              <w:t xml:space="preserve"> </w:t>
            </w:r>
            <w:r w:rsidRPr="00FD3D3D">
              <w:rPr>
                <w:rFonts w:eastAsia="Arial" w:cs="Arial"/>
                <w:color w:val="231F20"/>
                <w:w w:val="90"/>
                <w:sz w:val="14"/>
                <w:szCs w:val="14"/>
              </w:rPr>
              <w:t>alebo</w:t>
            </w:r>
            <w:r w:rsidRPr="00FD3D3D">
              <w:rPr>
                <w:rFonts w:eastAsia="Arial" w:cs="Arial"/>
                <w:color w:val="231F20"/>
                <w:spacing w:val="-13"/>
                <w:w w:val="90"/>
                <w:sz w:val="14"/>
                <w:szCs w:val="14"/>
              </w:rPr>
              <w:t xml:space="preserve"> </w:t>
            </w:r>
            <w:r w:rsidRPr="00FD3D3D">
              <w:rPr>
                <w:rFonts w:eastAsia="Arial" w:cs="Arial"/>
                <w:color w:val="231F20"/>
                <w:w w:val="90"/>
                <w:sz w:val="14"/>
                <w:szCs w:val="14"/>
              </w:rPr>
              <w:t>jej</w:t>
            </w:r>
            <w:r w:rsidRPr="00FD3D3D">
              <w:rPr>
                <w:rFonts w:eastAsia="Arial" w:cs="Arial"/>
                <w:color w:val="231F20"/>
                <w:spacing w:val="-24"/>
                <w:w w:val="90"/>
                <w:sz w:val="14"/>
                <w:szCs w:val="14"/>
              </w:rPr>
              <w:t xml:space="preserve"> </w:t>
            </w:r>
            <w:r w:rsidRPr="00FD3D3D">
              <w:rPr>
                <w:rFonts w:eastAsia="Arial" w:cs="Arial"/>
                <w:color w:val="231F20"/>
                <w:w w:val="90"/>
                <w:sz w:val="14"/>
                <w:szCs w:val="14"/>
              </w:rPr>
              <w:t>časť</w:t>
            </w:r>
            <w:r w:rsidRPr="00FD3D3D">
              <w:rPr>
                <w:rFonts w:eastAsia="Arial" w:cs="Arial"/>
                <w:color w:val="231F20"/>
                <w:spacing w:val="-24"/>
                <w:w w:val="90"/>
                <w:sz w:val="14"/>
                <w:szCs w:val="14"/>
              </w:rPr>
              <w:t xml:space="preserve"> </w:t>
            </w:r>
            <w:r w:rsidRPr="00FD3D3D">
              <w:rPr>
                <w:rFonts w:eastAsia="Arial" w:cs="Arial"/>
                <w:color w:val="231F20"/>
                <w:w w:val="90"/>
                <w:sz w:val="14"/>
                <w:szCs w:val="14"/>
              </w:rPr>
              <w:t>už</w:t>
            </w:r>
            <w:r w:rsidRPr="00FD3D3D">
              <w:rPr>
                <w:rFonts w:eastAsia="Arial" w:cs="Arial"/>
                <w:color w:val="231F20"/>
                <w:spacing w:val="-23"/>
                <w:w w:val="90"/>
                <w:sz w:val="14"/>
                <w:szCs w:val="14"/>
              </w:rPr>
              <w:t xml:space="preserve"> </w:t>
            </w:r>
            <w:r w:rsidRPr="00FD3D3D">
              <w:rPr>
                <w:rFonts w:eastAsia="Arial" w:cs="Arial"/>
                <w:color w:val="231F20"/>
                <w:w w:val="90"/>
                <w:sz w:val="14"/>
                <w:szCs w:val="14"/>
              </w:rPr>
              <w:t>vybavuje</w:t>
            </w:r>
          </w:p>
        </w:tc>
      </w:tr>
    </w:tbl>
    <w:p w14:paraId="480CEE8E" w14:textId="77777777" w:rsidR="00741006" w:rsidRDefault="00741006" w:rsidP="00741006">
      <w:pPr>
        <w:jc w:val="center"/>
        <w:rPr>
          <w:b/>
        </w:rPr>
      </w:pPr>
      <w:r w:rsidRPr="005001B0">
        <w:br w:type="page"/>
      </w:r>
    </w:p>
    <w:p w14:paraId="1670C611" w14:textId="3EDC6EE9" w:rsidR="00D91E6D" w:rsidRPr="00BE5BF7" w:rsidRDefault="00D91E6D">
      <w:pPr>
        <w:pStyle w:val="TOC1"/>
        <w:rPr>
          <w:noProof w:val="0"/>
          <w:u w:val="single"/>
        </w:rPr>
      </w:pPr>
      <w:r w:rsidRPr="00BE5BF7">
        <w:rPr>
          <w:noProof w:val="0"/>
          <w:u w:val="single"/>
        </w:rPr>
        <w:lastRenderedPageBreak/>
        <w:t>Obsah súťažných podkladov</w:t>
      </w:r>
    </w:p>
    <w:p w14:paraId="68D5246C" w14:textId="77777777" w:rsidR="00D91E6D" w:rsidRPr="00BE5BF7" w:rsidRDefault="00D91E6D" w:rsidP="00D91E6D"/>
    <w:p w14:paraId="5A2AFAF4" w14:textId="13C18138" w:rsidR="00324F11" w:rsidRDefault="00485661">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59105127" w:history="1">
        <w:r w:rsidR="00324F11" w:rsidRPr="00FC4EA8">
          <w:rPr>
            <w:rStyle w:val="Hyperlink"/>
          </w:rPr>
          <w:t>ČASŤ A</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Pokyny pre uchádzačov</w:t>
        </w:r>
        <w:r w:rsidR="00324F11">
          <w:rPr>
            <w:webHidden/>
          </w:rPr>
          <w:tab/>
        </w:r>
        <w:r w:rsidR="00324F11">
          <w:rPr>
            <w:webHidden/>
          </w:rPr>
          <w:fldChar w:fldCharType="begin"/>
        </w:r>
        <w:r w:rsidR="00324F11">
          <w:rPr>
            <w:webHidden/>
          </w:rPr>
          <w:instrText xml:space="preserve"> PAGEREF _Toc59105127 \h </w:instrText>
        </w:r>
        <w:r w:rsidR="00324F11">
          <w:rPr>
            <w:webHidden/>
          </w:rPr>
        </w:r>
        <w:r w:rsidR="00324F11">
          <w:rPr>
            <w:webHidden/>
          </w:rPr>
          <w:fldChar w:fldCharType="separate"/>
        </w:r>
        <w:r w:rsidR="00324F11">
          <w:rPr>
            <w:webHidden/>
          </w:rPr>
          <w:t>5</w:t>
        </w:r>
        <w:r w:rsidR="00324F11">
          <w:rPr>
            <w:webHidden/>
          </w:rPr>
          <w:fldChar w:fldCharType="end"/>
        </w:r>
      </w:hyperlink>
    </w:p>
    <w:p w14:paraId="3DEA3E81" w14:textId="0DC2934A" w:rsidR="00324F11" w:rsidRDefault="00870969">
      <w:pPr>
        <w:pStyle w:val="TOC2"/>
        <w:rPr>
          <w:rFonts w:asciiTheme="minorHAnsi" w:eastAsiaTheme="minorEastAsia" w:hAnsiTheme="minorHAnsi" w:cstheme="minorBidi"/>
          <w:b w:val="0"/>
          <w:smallCaps w:val="0"/>
          <w:sz w:val="22"/>
          <w:szCs w:val="22"/>
          <w:lang w:eastAsia="sk-SK"/>
        </w:rPr>
      </w:pPr>
      <w:hyperlink w:anchor="_Toc59105128" w:history="1">
        <w:r w:rsidR="00324F11" w:rsidRPr="00FC4EA8">
          <w:rPr>
            <w:rStyle w:val="Hyperlink"/>
          </w:rPr>
          <w:t>ODDIEL 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Všeobecné informácie</w:t>
        </w:r>
        <w:r w:rsidR="00324F11">
          <w:rPr>
            <w:webHidden/>
          </w:rPr>
          <w:tab/>
        </w:r>
        <w:r w:rsidR="00324F11">
          <w:rPr>
            <w:webHidden/>
          </w:rPr>
          <w:fldChar w:fldCharType="begin"/>
        </w:r>
        <w:r w:rsidR="00324F11">
          <w:rPr>
            <w:webHidden/>
          </w:rPr>
          <w:instrText xml:space="preserve"> PAGEREF _Toc59105128 \h </w:instrText>
        </w:r>
        <w:r w:rsidR="00324F11">
          <w:rPr>
            <w:webHidden/>
          </w:rPr>
        </w:r>
        <w:r w:rsidR="00324F11">
          <w:rPr>
            <w:webHidden/>
          </w:rPr>
          <w:fldChar w:fldCharType="separate"/>
        </w:r>
        <w:r w:rsidR="00324F11">
          <w:rPr>
            <w:webHidden/>
          </w:rPr>
          <w:t>5</w:t>
        </w:r>
        <w:r w:rsidR="00324F11">
          <w:rPr>
            <w:webHidden/>
          </w:rPr>
          <w:fldChar w:fldCharType="end"/>
        </w:r>
      </w:hyperlink>
    </w:p>
    <w:p w14:paraId="5E6CA8DD" w14:textId="2F9E420E" w:rsidR="00324F11" w:rsidRDefault="00870969">
      <w:pPr>
        <w:pStyle w:val="TOC3"/>
        <w:rPr>
          <w:rFonts w:eastAsiaTheme="minorEastAsia"/>
          <w:i w:val="0"/>
          <w:iCs w:val="0"/>
          <w:noProof/>
          <w:sz w:val="22"/>
          <w:szCs w:val="22"/>
          <w:lang w:eastAsia="sk-SK"/>
        </w:rPr>
      </w:pPr>
      <w:hyperlink w:anchor="_Toc59105129"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Identifikácia verejného obstarávateľa podľa § 7 ZVO</w:t>
        </w:r>
        <w:r w:rsidR="00324F11">
          <w:rPr>
            <w:noProof/>
            <w:webHidden/>
          </w:rPr>
          <w:tab/>
        </w:r>
        <w:r w:rsidR="00324F11">
          <w:rPr>
            <w:noProof/>
            <w:webHidden/>
          </w:rPr>
          <w:fldChar w:fldCharType="begin"/>
        </w:r>
        <w:r w:rsidR="00324F11">
          <w:rPr>
            <w:noProof/>
            <w:webHidden/>
          </w:rPr>
          <w:instrText xml:space="preserve"> PAGEREF _Toc59105129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09970380" w14:textId="293577EA" w:rsidR="00324F11" w:rsidRDefault="00870969">
      <w:pPr>
        <w:pStyle w:val="TOC3"/>
        <w:rPr>
          <w:rFonts w:eastAsiaTheme="minorEastAsia"/>
          <w:i w:val="0"/>
          <w:iCs w:val="0"/>
          <w:noProof/>
          <w:sz w:val="22"/>
          <w:szCs w:val="22"/>
          <w:lang w:eastAsia="sk-SK"/>
        </w:rPr>
      </w:pPr>
      <w:hyperlink w:anchor="_Toc59105130"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Predmet zákazky</w:t>
        </w:r>
        <w:r w:rsidR="00324F11">
          <w:rPr>
            <w:noProof/>
            <w:webHidden/>
          </w:rPr>
          <w:tab/>
        </w:r>
        <w:r w:rsidR="00324F11">
          <w:rPr>
            <w:noProof/>
            <w:webHidden/>
          </w:rPr>
          <w:fldChar w:fldCharType="begin"/>
        </w:r>
        <w:r w:rsidR="00324F11">
          <w:rPr>
            <w:noProof/>
            <w:webHidden/>
          </w:rPr>
          <w:instrText xml:space="preserve"> PAGEREF _Toc59105130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016DF77B" w14:textId="0C7143B7" w:rsidR="00324F11" w:rsidRDefault="00870969">
      <w:pPr>
        <w:pStyle w:val="TOC3"/>
        <w:rPr>
          <w:rFonts w:eastAsiaTheme="minorEastAsia"/>
          <w:i w:val="0"/>
          <w:iCs w:val="0"/>
          <w:noProof/>
          <w:sz w:val="22"/>
          <w:szCs w:val="22"/>
          <w:lang w:eastAsia="sk-SK"/>
        </w:rPr>
      </w:pPr>
      <w:hyperlink w:anchor="_Toc59105131"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Komplexnosť dodávky a jej nedeliteľnosť</w:t>
        </w:r>
        <w:r w:rsidR="00324F11">
          <w:rPr>
            <w:noProof/>
            <w:webHidden/>
          </w:rPr>
          <w:tab/>
        </w:r>
        <w:r w:rsidR="00324F11">
          <w:rPr>
            <w:noProof/>
            <w:webHidden/>
          </w:rPr>
          <w:fldChar w:fldCharType="begin"/>
        </w:r>
        <w:r w:rsidR="00324F11">
          <w:rPr>
            <w:noProof/>
            <w:webHidden/>
          </w:rPr>
          <w:instrText xml:space="preserve"> PAGEREF _Toc59105131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72BBE313" w14:textId="0F590467" w:rsidR="00324F11" w:rsidRDefault="00870969">
      <w:pPr>
        <w:pStyle w:val="TOC3"/>
        <w:rPr>
          <w:rFonts w:eastAsiaTheme="minorEastAsia"/>
          <w:i w:val="0"/>
          <w:iCs w:val="0"/>
          <w:noProof/>
          <w:sz w:val="22"/>
          <w:szCs w:val="22"/>
          <w:lang w:eastAsia="sk-SK"/>
        </w:rPr>
      </w:pPr>
      <w:hyperlink w:anchor="_Toc59105132" w:history="1">
        <w:r w:rsidR="00324F11" w:rsidRPr="00FC4EA8">
          <w:rPr>
            <w:rStyle w:val="Hyperlink"/>
            <w:rFonts w:cs="Times New Roman"/>
            <w:noProof/>
          </w:rPr>
          <w:t>4</w:t>
        </w:r>
        <w:r w:rsidR="00324F11">
          <w:rPr>
            <w:rFonts w:eastAsiaTheme="minorEastAsia"/>
            <w:i w:val="0"/>
            <w:iCs w:val="0"/>
            <w:noProof/>
            <w:sz w:val="22"/>
            <w:szCs w:val="22"/>
            <w:lang w:eastAsia="sk-SK"/>
          </w:rPr>
          <w:tab/>
        </w:r>
        <w:r w:rsidR="00324F11" w:rsidRPr="00FC4EA8">
          <w:rPr>
            <w:rStyle w:val="Hyperlink"/>
            <w:noProof/>
          </w:rPr>
          <w:t>Zdroj finančných prostriedkov</w:t>
        </w:r>
        <w:r w:rsidR="00324F11">
          <w:rPr>
            <w:noProof/>
            <w:webHidden/>
          </w:rPr>
          <w:tab/>
        </w:r>
        <w:r w:rsidR="00324F11">
          <w:rPr>
            <w:noProof/>
            <w:webHidden/>
          </w:rPr>
          <w:fldChar w:fldCharType="begin"/>
        </w:r>
        <w:r w:rsidR="00324F11">
          <w:rPr>
            <w:noProof/>
            <w:webHidden/>
          </w:rPr>
          <w:instrText xml:space="preserve"> PAGEREF _Toc59105132 \h </w:instrText>
        </w:r>
        <w:r w:rsidR="00324F11">
          <w:rPr>
            <w:noProof/>
            <w:webHidden/>
          </w:rPr>
        </w:r>
        <w:r w:rsidR="00324F11">
          <w:rPr>
            <w:noProof/>
            <w:webHidden/>
          </w:rPr>
          <w:fldChar w:fldCharType="separate"/>
        </w:r>
        <w:r w:rsidR="00324F11">
          <w:rPr>
            <w:noProof/>
            <w:webHidden/>
          </w:rPr>
          <w:t>5</w:t>
        </w:r>
        <w:r w:rsidR="00324F11">
          <w:rPr>
            <w:noProof/>
            <w:webHidden/>
          </w:rPr>
          <w:fldChar w:fldCharType="end"/>
        </w:r>
      </w:hyperlink>
    </w:p>
    <w:p w14:paraId="2D03555A" w14:textId="6E5C0957" w:rsidR="00324F11" w:rsidRDefault="00870969">
      <w:pPr>
        <w:pStyle w:val="TOC3"/>
        <w:rPr>
          <w:rFonts w:eastAsiaTheme="minorEastAsia"/>
          <w:i w:val="0"/>
          <w:iCs w:val="0"/>
          <w:noProof/>
          <w:sz w:val="22"/>
          <w:szCs w:val="22"/>
          <w:lang w:eastAsia="sk-SK"/>
        </w:rPr>
      </w:pPr>
      <w:hyperlink w:anchor="_Toc59105133" w:history="1">
        <w:r w:rsidR="00324F11" w:rsidRPr="00FC4EA8">
          <w:rPr>
            <w:rStyle w:val="Hyperlink"/>
            <w:rFonts w:cs="Times New Roman"/>
            <w:noProof/>
          </w:rPr>
          <w:t>5</w:t>
        </w:r>
        <w:r w:rsidR="00324F11">
          <w:rPr>
            <w:rFonts w:eastAsiaTheme="minorEastAsia"/>
            <w:i w:val="0"/>
            <w:iCs w:val="0"/>
            <w:noProof/>
            <w:sz w:val="22"/>
            <w:szCs w:val="22"/>
            <w:lang w:eastAsia="sk-SK"/>
          </w:rPr>
          <w:tab/>
        </w:r>
        <w:r w:rsidR="00324F11" w:rsidRPr="00FC4EA8">
          <w:rPr>
            <w:rStyle w:val="Hyperlink"/>
            <w:noProof/>
          </w:rPr>
          <w:t>Zmluva</w:t>
        </w:r>
        <w:r w:rsidR="00324F11">
          <w:rPr>
            <w:noProof/>
            <w:webHidden/>
          </w:rPr>
          <w:tab/>
        </w:r>
        <w:r w:rsidR="00324F11">
          <w:rPr>
            <w:noProof/>
            <w:webHidden/>
          </w:rPr>
          <w:fldChar w:fldCharType="begin"/>
        </w:r>
        <w:r w:rsidR="00324F11">
          <w:rPr>
            <w:noProof/>
            <w:webHidden/>
          </w:rPr>
          <w:instrText xml:space="preserve"> PAGEREF _Toc59105133 \h </w:instrText>
        </w:r>
        <w:r w:rsidR="00324F11">
          <w:rPr>
            <w:noProof/>
            <w:webHidden/>
          </w:rPr>
        </w:r>
        <w:r w:rsidR="00324F11">
          <w:rPr>
            <w:noProof/>
            <w:webHidden/>
          </w:rPr>
          <w:fldChar w:fldCharType="separate"/>
        </w:r>
        <w:r w:rsidR="00324F11">
          <w:rPr>
            <w:noProof/>
            <w:webHidden/>
          </w:rPr>
          <w:t>6</w:t>
        </w:r>
        <w:r w:rsidR="00324F11">
          <w:rPr>
            <w:noProof/>
            <w:webHidden/>
          </w:rPr>
          <w:fldChar w:fldCharType="end"/>
        </w:r>
      </w:hyperlink>
    </w:p>
    <w:p w14:paraId="73EE300A" w14:textId="5208BC5C" w:rsidR="00324F11" w:rsidRDefault="00870969">
      <w:pPr>
        <w:pStyle w:val="TOC3"/>
        <w:rPr>
          <w:rFonts w:eastAsiaTheme="minorEastAsia"/>
          <w:i w:val="0"/>
          <w:iCs w:val="0"/>
          <w:noProof/>
          <w:sz w:val="22"/>
          <w:szCs w:val="22"/>
          <w:lang w:eastAsia="sk-SK"/>
        </w:rPr>
      </w:pPr>
      <w:hyperlink w:anchor="_Toc59105134" w:history="1">
        <w:r w:rsidR="00324F11" w:rsidRPr="00FC4EA8">
          <w:rPr>
            <w:rStyle w:val="Hyperlink"/>
            <w:rFonts w:cs="Times New Roman"/>
            <w:noProof/>
          </w:rPr>
          <w:t>6</w:t>
        </w:r>
        <w:r w:rsidR="00324F11">
          <w:rPr>
            <w:rFonts w:eastAsiaTheme="minorEastAsia"/>
            <w:i w:val="0"/>
            <w:iCs w:val="0"/>
            <w:noProof/>
            <w:sz w:val="22"/>
            <w:szCs w:val="22"/>
            <w:lang w:eastAsia="sk-SK"/>
          </w:rPr>
          <w:tab/>
        </w:r>
        <w:r w:rsidR="00324F11" w:rsidRPr="00FC4EA8">
          <w:rPr>
            <w:rStyle w:val="Hyperlink"/>
            <w:noProof/>
          </w:rPr>
          <w:t>Miesto a termín realizácie predmetu zákazky</w:t>
        </w:r>
        <w:r w:rsidR="00324F11">
          <w:rPr>
            <w:noProof/>
            <w:webHidden/>
          </w:rPr>
          <w:tab/>
        </w:r>
        <w:r w:rsidR="00324F11">
          <w:rPr>
            <w:noProof/>
            <w:webHidden/>
          </w:rPr>
          <w:fldChar w:fldCharType="begin"/>
        </w:r>
        <w:r w:rsidR="00324F11">
          <w:rPr>
            <w:noProof/>
            <w:webHidden/>
          </w:rPr>
          <w:instrText xml:space="preserve"> PAGEREF _Toc59105134 \h </w:instrText>
        </w:r>
        <w:r w:rsidR="00324F11">
          <w:rPr>
            <w:noProof/>
            <w:webHidden/>
          </w:rPr>
        </w:r>
        <w:r w:rsidR="00324F11">
          <w:rPr>
            <w:noProof/>
            <w:webHidden/>
          </w:rPr>
          <w:fldChar w:fldCharType="separate"/>
        </w:r>
        <w:r w:rsidR="00324F11">
          <w:rPr>
            <w:noProof/>
            <w:webHidden/>
          </w:rPr>
          <w:t>6</w:t>
        </w:r>
        <w:r w:rsidR="00324F11">
          <w:rPr>
            <w:noProof/>
            <w:webHidden/>
          </w:rPr>
          <w:fldChar w:fldCharType="end"/>
        </w:r>
      </w:hyperlink>
    </w:p>
    <w:p w14:paraId="13B5E161" w14:textId="5BC8AA2B" w:rsidR="00324F11" w:rsidRDefault="00870969">
      <w:pPr>
        <w:pStyle w:val="TOC3"/>
        <w:rPr>
          <w:rFonts w:eastAsiaTheme="minorEastAsia"/>
          <w:i w:val="0"/>
          <w:iCs w:val="0"/>
          <w:noProof/>
          <w:sz w:val="22"/>
          <w:szCs w:val="22"/>
          <w:lang w:eastAsia="sk-SK"/>
        </w:rPr>
      </w:pPr>
      <w:hyperlink w:anchor="_Toc59105135" w:history="1">
        <w:r w:rsidR="00324F11" w:rsidRPr="00FC4EA8">
          <w:rPr>
            <w:rStyle w:val="Hyperlink"/>
            <w:rFonts w:cs="Times New Roman"/>
            <w:noProof/>
          </w:rPr>
          <w:t>7</w:t>
        </w:r>
        <w:r w:rsidR="00324F11">
          <w:rPr>
            <w:rFonts w:eastAsiaTheme="minorEastAsia"/>
            <w:i w:val="0"/>
            <w:iCs w:val="0"/>
            <w:noProof/>
            <w:sz w:val="22"/>
            <w:szCs w:val="22"/>
            <w:lang w:eastAsia="sk-SK"/>
          </w:rPr>
          <w:tab/>
        </w:r>
        <w:r w:rsidR="00324F11" w:rsidRPr="00FC4EA8">
          <w:rPr>
            <w:rStyle w:val="Hyperlink"/>
            <w:noProof/>
          </w:rPr>
          <w:t>Oprávnení uchádzači</w:t>
        </w:r>
        <w:r w:rsidR="00324F11">
          <w:rPr>
            <w:noProof/>
            <w:webHidden/>
          </w:rPr>
          <w:tab/>
        </w:r>
        <w:r w:rsidR="00324F11">
          <w:rPr>
            <w:noProof/>
            <w:webHidden/>
          </w:rPr>
          <w:fldChar w:fldCharType="begin"/>
        </w:r>
        <w:r w:rsidR="00324F11">
          <w:rPr>
            <w:noProof/>
            <w:webHidden/>
          </w:rPr>
          <w:instrText xml:space="preserve"> PAGEREF _Toc59105135 \h </w:instrText>
        </w:r>
        <w:r w:rsidR="00324F11">
          <w:rPr>
            <w:noProof/>
            <w:webHidden/>
          </w:rPr>
        </w:r>
        <w:r w:rsidR="00324F11">
          <w:rPr>
            <w:noProof/>
            <w:webHidden/>
          </w:rPr>
          <w:fldChar w:fldCharType="separate"/>
        </w:r>
        <w:r w:rsidR="00324F11">
          <w:rPr>
            <w:noProof/>
            <w:webHidden/>
          </w:rPr>
          <w:t>6</w:t>
        </w:r>
        <w:r w:rsidR="00324F11">
          <w:rPr>
            <w:noProof/>
            <w:webHidden/>
          </w:rPr>
          <w:fldChar w:fldCharType="end"/>
        </w:r>
      </w:hyperlink>
    </w:p>
    <w:p w14:paraId="4393EF86" w14:textId="48A57505" w:rsidR="00324F11" w:rsidRDefault="00870969">
      <w:pPr>
        <w:pStyle w:val="TOC3"/>
        <w:rPr>
          <w:rFonts w:eastAsiaTheme="minorEastAsia"/>
          <w:i w:val="0"/>
          <w:iCs w:val="0"/>
          <w:noProof/>
          <w:sz w:val="22"/>
          <w:szCs w:val="22"/>
          <w:lang w:eastAsia="sk-SK"/>
        </w:rPr>
      </w:pPr>
      <w:hyperlink w:anchor="_Toc59105136" w:history="1">
        <w:r w:rsidR="00324F11" w:rsidRPr="00FC4EA8">
          <w:rPr>
            <w:rStyle w:val="Hyperlink"/>
            <w:rFonts w:cs="Times New Roman"/>
            <w:noProof/>
          </w:rPr>
          <w:t>8</w:t>
        </w:r>
        <w:r w:rsidR="00324F11">
          <w:rPr>
            <w:rFonts w:eastAsiaTheme="minorEastAsia"/>
            <w:i w:val="0"/>
            <w:iCs w:val="0"/>
            <w:noProof/>
            <w:sz w:val="22"/>
            <w:szCs w:val="22"/>
            <w:lang w:eastAsia="sk-SK"/>
          </w:rPr>
          <w:tab/>
        </w:r>
        <w:r w:rsidR="00324F11" w:rsidRPr="00FC4EA8">
          <w:rPr>
            <w:rStyle w:val="Hyperlink"/>
            <w:noProof/>
          </w:rPr>
          <w:t>Predloženie a obsah ponúk</w:t>
        </w:r>
        <w:r w:rsidR="00324F11">
          <w:rPr>
            <w:noProof/>
            <w:webHidden/>
          </w:rPr>
          <w:tab/>
        </w:r>
        <w:r w:rsidR="00324F11">
          <w:rPr>
            <w:noProof/>
            <w:webHidden/>
          </w:rPr>
          <w:fldChar w:fldCharType="begin"/>
        </w:r>
        <w:r w:rsidR="00324F11">
          <w:rPr>
            <w:noProof/>
            <w:webHidden/>
          </w:rPr>
          <w:instrText xml:space="preserve"> PAGEREF _Toc59105136 \h </w:instrText>
        </w:r>
        <w:r w:rsidR="00324F11">
          <w:rPr>
            <w:noProof/>
            <w:webHidden/>
          </w:rPr>
        </w:r>
        <w:r w:rsidR="00324F11">
          <w:rPr>
            <w:noProof/>
            <w:webHidden/>
          </w:rPr>
          <w:fldChar w:fldCharType="separate"/>
        </w:r>
        <w:r w:rsidR="00324F11">
          <w:rPr>
            <w:noProof/>
            <w:webHidden/>
          </w:rPr>
          <w:t>7</w:t>
        </w:r>
        <w:r w:rsidR="00324F11">
          <w:rPr>
            <w:noProof/>
            <w:webHidden/>
          </w:rPr>
          <w:fldChar w:fldCharType="end"/>
        </w:r>
      </w:hyperlink>
    </w:p>
    <w:p w14:paraId="1D58C4BE" w14:textId="2167C211" w:rsidR="00324F11" w:rsidRDefault="00870969">
      <w:pPr>
        <w:pStyle w:val="TOC3"/>
        <w:rPr>
          <w:rFonts w:eastAsiaTheme="minorEastAsia"/>
          <w:i w:val="0"/>
          <w:iCs w:val="0"/>
          <w:noProof/>
          <w:sz w:val="22"/>
          <w:szCs w:val="22"/>
          <w:lang w:eastAsia="sk-SK"/>
        </w:rPr>
      </w:pPr>
      <w:hyperlink w:anchor="_Toc59105137" w:history="1">
        <w:r w:rsidR="00324F11" w:rsidRPr="00FC4EA8">
          <w:rPr>
            <w:rStyle w:val="Hyperlink"/>
            <w:rFonts w:cs="Times New Roman"/>
            <w:noProof/>
          </w:rPr>
          <w:t>9</w:t>
        </w:r>
        <w:r w:rsidR="00324F11">
          <w:rPr>
            <w:rFonts w:eastAsiaTheme="minorEastAsia"/>
            <w:i w:val="0"/>
            <w:iCs w:val="0"/>
            <w:noProof/>
            <w:sz w:val="22"/>
            <w:szCs w:val="22"/>
            <w:lang w:eastAsia="sk-SK"/>
          </w:rPr>
          <w:tab/>
        </w:r>
        <w:r w:rsidR="00324F11" w:rsidRPr="00FC4EA8">
          <w:rPr>
            <w:rStyle w:val="Hyperlink"/>
            <w:noProof/>
          </w:rPr>
          <w:t>Variantné riešenie</w:t>
        </w:r>
        <w:r w:rsidR="00324F11">
          <w:rPr>
            <w:noProof/>
            <w:webHidden/>
          </w:rPr>
          <w:tab/>
        </w:r>
        <w:r w:rsidR="00324F11">
          <w:rPr>
            <w:noProof/>
            <w:webHidden/>
          </w:rPr>
          <w:fldChar w:fldCharType="begin"/>
        </w:r>
        <w:r w:rsidR="00324F11">
          <w:rPr>
            <w:noProof/>
            <w:webHidden/>
          </w:rPr>
          <w:instrText xml:space="preserve"> PAGEREF _Toc59105137 \h </w:instrText>
        </w:r>
        <w:r w:rsidR="00324F11">
          <w:rPr>
            <w:noProof/>
            <w:webHidden/>
          </w:rPr>
        </w:r>
        <w:r w:rsidR="00324F11">
          <w:rPr>
            <w:noProof/>
            <w:webHidden/>
          </w:rPr>
          <w:fldChar w:fldCharType="separate"/>
        </w:r>
        <w:r w:rsidR="00324F11">
          <w:rPr>
            <w:noProof/>
            <w:webHidden/>
          </w:rPr>
          <w:t>9</w:t>
        </w:r>
        <w:r w:rsidR="00324F11">
          <w:rPr>
            <w:noProof/>
            <w:webHidden/>
          </w:rPr>
          <w:fldChar w:fldCharType="end"/>
        </w:r>
      </w:hyperlink>
    </w:p>
    <w:p w14:paraId="7180776D" w14:textId="6803064D" w:rsidR="00324F11" w:rsidRDefault="00870969">
      <w:pPr>
        <w:pStyle w:val="TOC3"/>
        <w:tabs>
          <w:tab w:val="left" w:pos="709"/>
        </w:tabs>
        <w:rPr>
          <w:rFonts w:eastAsiaTheme="minorEastAsia"/>
          <w:i w:val="0"/>
          <w:iCs w:val="0"/>
          <w:noProof/>
          <w:sz w:val="22"/>
          <w:szCs w:val="22"/>
          <w:lang w:eastAsia="sk-SK"/>
        </w:rPr>
      </w:pPr>
      <w:hyperlink w:anchor="_Toc59105138" w:history="1">
        <w:r w:rsidR="00324F11" w:rsidRPr="00FC4EA8">
          <w:rPr>
            <w:rStyle w:val="Hyperlink"/>
            <w:rFonts w:cs="Times New Roman"/>
            <w:noProof/>
          </w:rPr>
          <w:t>10</w:t>
        </w:r>
        <w:r w:rsidR="00324F11">
          <w:rPr>
            <w:rFonts w:eastAsiaTheme="minorEastAsia"/>
            <w:i w:val="0"/>
            <w:iCs w:val="0"/>
            <w:noProof/>
            <w:sz w:val="22"/>
            <w:szCs w:val="22"/>
            <w:lang w:eastAsia="sk-SK"/>
          </w:rPr>
          <w:tab/>
        </w:r>
        <w:r w:rsidR="00324F11" w:rsidRPr="00FC4EA8">
          <w:rPr>
            <w:rStyle w:val="Hyperlink"/>
            <w:noProof/>
          </w:rPr>
          <w:t>Platnosť ponúk</w:t>
        </w:r>
        <w:r w:rsidR="00324F11">
          <w:rPr>
            <w:noProof/>
            <w:webHidden/>
          </w:rPr>
          <w:tab/>
        </w:r>
        <w:r w:rsidR="00324F11">
          <w:rPr>
            <w:noProof/>
            <w:webHidden/>
          </w:rPr>
          <w:fldChar w:fldCharType="begin"/>
        </w:r>
        <w:r w:rsidR="00324F11">
          <w:rPr>
            <w:noProof/>
            <w:webHidden/>
          </w:rPr>
          <w:instrText xml:space="preserve"> PAGEREF _Toc59105138 \h </w:instrText>
        </w:r>
        <w:r w:rsidR="00324F11">
          <w:rPr>
            <w:noProof/>
            <w:webHidden/>
          </w:rPr>
        </w:r>
        <w:r w:rsidR="00324F11">
          <w:rPr>
            <w:noProof/>
            <w:webHidden/>
          </w:rPr>
          <w:fldChar w:fldCharType="separate"/>
        </w:r>
        <w:r w:rsidR="00324F11">
          <w:rPr>
            <w:noProof/>
            <w:webHidden/>
          </w:rPr>
          <w:t>10</w:t>
        </w:r>
        <w:r w:rsidR="00324F11">
          <w:rPr>
            <w:noProof/>
            <w:webHidden/>
          </w:rPr>
          <w:fldChar w:fldCharType="end"/>
        </w:r>
      </w:hyperlink>
    </w:p>
    <w:p w14:paraId="68727899" w14:textId="16E24426" w:rsidR="00324F11" w:rsidRDefault="00870969">
      <w:pPr>
        <w:pStyle w:val="TOC3"/>
        <w:tabs>
          <w:tab w:val="left" w:pos="709"/>
        </w:tabs>
        <w:rPr>
          <w:rFonts w:eastAsiaTheme="minorEastAsia"/>
          <w:i w:val="0"/>
          <w:iCs w:val="0"/>
          <w:noProof/>
          <w:sz w:val="22"/>
          <w:szCs w:val="22"/>
          <w:lang w:eastAsia="sk-SK"/>
        </w:rPr>
      </w:pPr>
      <w:hyperlink w:anchor="_Toc59105139" w:history="1">
        <w:r w:rsidR="00324F11" w:rsidRPr="00FC4EA8">
          <w:rPr>
            <w:rStyle w:val="Hyperlink"/>
            <w:rFonts w:cs="Times New Roman"/>
            <w:noProof/>
          </w:rPr>
          <w:t>11</w:t>
        </w:r>
        <w:r w:rsidR="00324F11">
          <w:rPr>
            <w:rFonts w:eastAsiaTheme="minorEastAsia"/>
            <w:i w:val="0"/>
            <w:iCs w:val="0"/>
            <w:noProof/>
            <w:sz w:val="22"/>
            <w:szCs w:val="22"/>
            <w:lang w:eastAsia="sk-SK"/>
          </w:rPr>
          <w:tab/>
        </w:r>
        <w:r w:rsidR="00324F11" w:rsidRPr="00FC4EA8">
          <w:rPr>
            <w:rStyle w:val="Hyperlink"/>
            <w:noProof/>
          </w:rPr>
          <w:t>Náklady na ponuky</w:t>
        </w:r>
        <w:r w:rsidR="00324F11">
          <w:rPr>
            <w:noProof/>
            <w:webHidden/>
          </w:rPr>
          <w:tab/>
        </w:r>
        <w:r w:rsidR="00324F11">
          <w:rPr>
            <w:noProof/>
            <w:webHidden/>
          </w:rPr>
          <w:fldChar w:fldCharType="begin"/>
        </w:r>
        <w:r w:rsidR="00324F11">
          <w:rPr>
            <w:noProof/>
            <w:webHidden/>
          </w:rPr>
          <w:instrText xml:space="preserve"> PAGEREF _Toc59105139 \h </w:instrText>
        </w:r>
        <w:r w:rsidR="00324F11">
          <w:rPr>
            <w:noProof/>
            <w:webHidden/>
          </w:rPr>
        </w:r>
        <w:r w:rsidR="00324F11">
          <w:rPr>
            <w:noProof/>
            <w:webHidden/>
          </w:rPr>
          <w:fldChar w:fldCharType="separate"/>
        </w:r>
        <w:r w:rsidR="00324F11">
          <w:rPr>
            <w:noProof/>
            <w:webHidden/>
          </w:rPr>
          <w:t>10</w:t>
        </w:r>
        <w:r w:rsidR="00324F11">
          <w:rPr>
            <w:noProof/>
            <w:webHidden/>
          </w:rPr>
          <w:fldChar w:fldCharType="end"/>
        </w:r>
      </w:hyperlink>
    </w:p>
    <w:p w14:paraId="0A8963EC" w14:textId="0BE9053B" w:rsidR="00324F11" w:rsidRDefault="00870969">
      <w:pPr>
        <w:pStyle w:val="TOC2"/>
        <w:rPr>
          <w:rFonts w:asciiTheme="minorHAnsi" w:eastAsiaTheme="minorEastAsia" w:hAnsiTheme="minorHAnsi" w:cstheme="minorBidi"/>
          <w:b w:val="0"/>
          <w:smallCaps w:val="0"/>
          <w:sz w:val="22"/>
          <w:szCs w:val="22"/>
          <w:lang w:eastAsia="sk-SK"/>
        </w:rPr>
      </w:pPr>
      <w:hyperlink w:anchor="_Toc59105140" w:history="1">
        <w:r w:rsidR="00324F11" w:rsidRPr="00FC4EA8">
          <w:rPr>
            <w:rStyle w:val="Hyperlink"/>
          </w:rPr>
          <w:t>ODDIEL II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Dorozumievanie medzi Verejným obstarávateľom a</w:t>
        </w:r>
        <w:r w:rsidR="00324F11" w:rsidRPr="00FC4EA8">
          <w:rPr>
            <w:rStyle w:val="Hyperlink"/>
            <w:rFonts w:cs="Calibri"/>
          </w:rPr>
          <w:t> </w:t>
        </w:r>
        <w:r w:rsidR="00324F11" w:rsidRPr="00FC4EA8">
          <w:rPr>
            <w:rStyle w:val="Hyperlink"/>
          </w:rPr>
          <w:t>uch</w:t>
        </w:r>
        <w:r w:rsidR="00324F11" w:rsidRPr="00FC4EA8">
          <w:rPr>
            <w:rStyle w:val="Hyperlink"/>
            <w:rFonts w:cs="Proba Pro"/>
          </w:rPr>
          <w:t>á</w:t>
        </w:r>
        <w:r w:rsidR="00324F11" w:rsidRPr="00FC4EA8">
          <w:rPr>
            <w:rStyle w:val="Hyperlink"/>
          </w:rPr>
          <w:t>dza</w:t>
        </w:r>
        <w:r w:rsidR="00324F11" w:rsidRPr="00FC4EA8">
          <w:rPr>
            <w:rStyle w:val="Hyperlink"/>
            <w:rFonts w:cs="Proba Pro"/>
          </w:rPr>
          <w:t>č</w:t>
        </w:r>
        <w:r w:rsidR="00324F11" w:rsidRPr="00FC4EA8">
          <w:rPr>
            <w:rStyle w:val="Hyperlink"/>
          </w:rPr>
          <w:t>mi alebo z</w:t>
        </w:r>
        <w:r w:rsidR="00324F11" w:rsidRPr="00FC4EA8">
          <w:rPr>
            <w:rStyle w:val="Hyperlink"/>
            <w:rFonts w:cs="Proba Pro"/>
          </w:rPr>
          <w:t>á</w:t>
        </w:r>
        <w:r w:rsidR="00324F11" w:rsidRPr="00FC4EA8">
          <w:rPr>
            <w:rStyle w:val="Hyperlink"/>
          </w:rPr>
          <w:t>ujemcami</w:t>
        </w:r>
        <w:r w:rsidR="00324F11">
          <w:rPr>
            <w:webHidden/>
          </w:rPr>
          <w:tab/>
        </w:r>
        <w:r w:rsidR="00324F11">
          <w:rPr>
            <w:webHidden/>
          </w:rPr>
          <w:fldChar w:fldCharType="begin"/>
        </w:r>
        <w:r w:rsidR="00324F11">
          <w:rPr>
            <w:webHidden/>
          </w:rPr>
          <w:instrText xml:space="preserve"> PAGEREF _Toc59105140 \h </w:instrText>
        </w:r>
        <w:r w:rsidR="00324F11">
          <w:rPr>
            <w:webHidden/>
          </w:rPr>
        </w:r>
        <w:r w:rsidR="00324F11">
          <w:rPr>
            <w:webHidden/>
          </w:rPr>
          <w:fldChar w:fldCharType="separate"/>
        </w:r>
        <w:r w:rsidR="00324F11">
          <w:rPr>
            <w:webHidden/>
          </w:rPr>
          <w:t>10</w:t>
        </w:r>
        <w:r w:rsidR="00324F11">
          <w:rPr>
            <w:webHidden/>
          </w:rPr>
          <w:fldChar w:fldCharType="end"/>
        </w:r>
      </w:hyperlink>
    </w:p>
    <w:p w14:paraId="53CAFC25" w14:textId="47CD1C25" w:rsidR="00324F11" w:rsidRDefault="00870969">
      <w:pPr>
        <w:pStyle w:val="TOC3"/>
        <w:tabs>
          <w:tab w:val="left" w:pos="709"/>
        </w:tabs>
        <w:rPr>
          <w:rFonts w:eastAsiaTheme="minorEastAsia"/>
          <w:i w:val="0"/>
          <w:iCs w:val="0"/>
          <w:noProof/>
          <w:sz w:val="22"/>
          <w:szCs w:val="22"/>
          <w:lang w:eastAsia="sk-SK"/>
        </w:rPr>
      </w:pPr>
      <w:hyperlink w:anchor="_Toc59105141" w:history="1">
        <w:r w:rsidR="00324F11" w:rsidRPr="00FC4EA8">
          <w:rPr>
            <w:rStyle w:val="Hyperlink"/>
            <w:rFonts w:cs="Times New Roman"/>
            <w:noProof/>
          </w:rPr>
          <w:t>12</w:t>
        </w:r>
        <w:r w:rsidR="00324F11">
          <w:rPr>
            <w:rFonts w:eastAsiaTheme="minorEastAsia"/>
            <w:i w:val="0"/>
            <w:iCs w:val="0"/>
            <w:noProof/>
            <w:sz w:val="22"/>
            <w:szCs w:val="22"/>
            <w:lang w:eastAsia="sk-SK"/>
          </w:rPr>
          <w:tab/>
        </w:r>
        <w:r w:rsidR="00324F11" w:rsidRPr="00FC4EA8">
          <w:rPr>
            <w:rStyle w:val="Hyperlink"/>
            <w:noProof/>
          </w:rPr>
          <w:t>Dorozumievanie medzi Verejným obstarávateľom a uchádzačmi alebo záujemcami</w:t>
        </w:r>
        <w:r w:rsidR="00324F11">
          <w:rPr>
            <w:noProof/>
            <w:webHidden/>
          </w:rPr>
          <w:tab/>
        </w:r>
        <w:r w:rsidR="00324F11">
          <w:rPr>
            <w:noProof/>
            <w:webHidden/>
          </w:rPr>
          <w:fldChar w:fldCharType="begin"/>
        </w:r>
        <w:r w:rsidR="00324F11">
          <w:rPr>
            <w:noProof/>
            <w:webHidden/>
          </w:rPr>
          <w:instrText xml:space="preserve"> PAGEREF _Toc59105141 \h </w:instrText>
        </w:r>
        <w:r w:rsidR="00324F11">
          <w:rPr>
            <w:noProof/>
            <w:webHidden/>
          </w:rPr>
        </w:r>
        <w:r w:rsidR="00324F11">
          <w:rPr>
            <w:noProof/>
            <w:webHidden/>
          </w:rPr>
          <w:fldChar w:fldCharType="separate"/>
        </w:r>
        <w:r w:rsidR="00324F11">
          <w:rPr>
            <w:noProof/>
            <w:webHidden/>
          </w:rPr>
          <w:t>10</w:t>
        </w:r>
        <w:r w:rsidR="00324F11">
          <w:rPr>
            <w:noProof/>
            <w:webHidden/>
          </w:rPr>
          <w:fldChar w:fldCharType="end"/>
        </w:r>
      </w:hyperlink>
    </w:p>
    <w:p w14:paraId="2D38061D" w14:textId="3A56FA2B" w:rsidR="00324F11" w:rsidRDefault="00870969">
      <w:pPr>
        <w:pStyle w:val="TOC3"/>
        <w:tabs>
          <w:tab w:val="left" w:pos="709"/>
        </w:tabs>
        <w:rPr>
          <w:rFonts w:eastAsiaTheme="minorEastAsia"/>
          <w:i w:val="0"/>
          <w:iCs w:val="0"/>
          <w:noProof/>
          <w:sz w:val="22"/>
          <w:szCs w:val="22"/>
          <w:lang w:eastAsia="sk-SK"/>
        </w:rPr>
      </w:pPr>
      <w:hyperlink w:anchor="_Toc59105142" w:history="1">
        <w:r w:rsidR="00324F11" w:rsidRPr="00FC4EA8">
          <w:rPr>
            <w:rStyle w:val="Hyperlink"/>
            <w:rFonts w:cs="Times New Roman"/>
            <w:noProof/>
          </w:rPr>
          <w:t>13</w:t>
        </w:r>
        <w:r w:rsidR="00324F11">
          <w:rPr>
            <w:rFonts w:eastAsiaTheme="minorEastAsia"/>
            <w:i w:val="0"/>
            <w:iCs w:val="0"/>
            <w:noProof/>
            <w:sz w:val="22"/>
            <w:szCs w:val="22"/>
            <w:lang w:eastAsia="sk-SK"/>
          </w:rPr>
          <w:tab/>
        </w:r>
        <w:r w:rsidR="00324F11" w:rsidRPr="00FC4EA8">
          <w:rPr>
            <w:rStyle w:val="Hyperlink"/>
            <w:noProof/>
          </w:rPr>
          <w:t>Vysvetľovanie a doplnenie súťažných podkladov</w:t>
        </w:r>
        <w:r w:rsidR="00324F11">
          <w:rPr>
            <w:noProof/>
            <w:webHidden/>
          </w:rPr>
          <w:tab/>
        </w:r>
        <w:r w:rsidR="00324F11">
          <w:rPr>
            <w:noProof/>
            <w:webHidden/>
          </w:rPr>
          <w:fldChar w:fldCharType="begin"/>
        </w:r>
        <w:r w:rsidR="00324F11">
          <w:rPr>
            <w:noProof/>
            <w:webHidden/>
          </w:rPr>
          <w:instrText xml:space="preserve"> PAGEREF _Toc59105142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594F44E0" w14:textId="3152536C" w:rsidR="00324F11" w:rsidRDefault="00870969">
      <w:pPr>
        <w:pStyle w:val="TOC3"/>
        <w:tabs>
          <w:tab w:val="left" w:pos="709"/>
        </w:tabs>
        <w:rPr>
          <w:rFonts w:eastAsiaTheme="minorEastAsia"/>
          <w:i w:val="0"/>
          <w:iCs w:val="0"/>
          <w:noProof/>
          <w:sz w:val="22"/>
          <w:szCs w:val="22"/>
          <w:lang w:eastAsia="sk-SK"/>
        </w:rPr>
      </w:pPr>
      <w:hyperlink w:anchor="_Toc59105143" w:history="1">
        <w:r w:rsidR="00324F11" w:rsidRPr="00FC4EA8">
          <w:rPr>
            <w:rStyle w:val="Hyperlink"/>
            <w:rFonts w:cs="Times New Roman"/>
            <w:noProof/>
          </w:rPr>
          <w:t>14</w:t>
        </w:r>
        <w:r w:rsidR="00324F11">
          <w:rPr>
            <w:rFonts w:eastAsiaTheme="minorEastAsia"/>
            <w:i w:val="0"/>
            <w:iCs w:val="0"/>
            <w:noProof/>
            <w:sz w:val="22"/>
            <w:szCs w:val="22"/>
            <w:lang w:eastAsia="sk-SK"/>
          </w:rPr>
          <w:tab/>
        </w:r>
        <w:r w:rsidR="00324F11" w:rsidRPr="00FC4EA8">
          <w:rPr>
            <w:rStyle w:val="Hyperlink"/>
            <w:noProof/>
          </w:rPr>
          <w:t>Obhliadka miesta realizácie predmetu zákazky</w:t>
        </w:r>
        <w:r w:rsidR="00324F11">
          <w:rPr>
            <w:noProof/>
            <w:webHidden/>
          </w:rPr>
          <w:tab/>
        </w:r>
        <w:r w:rsidR="00324F11">
          <w:rPr>
            <w:noProof/>
            <w:webHidden/>
          </w:rPr>
          <w:fldChar w:fldCharType="begin"/>
        </w:r>
        <w:r w:rsidR="00324F11">
          <w:rPr>
            <w:noProof/>
            <w:webHidden/>
          </w:rPr>
          <w:instrText xml:space="preserve"> PAGEREF _Toc59105143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51122402" w14:textId="29D290EF" w:rsidR="00324F11" w:rsidRDefault="00870969">
      <w:pPr>
        <w:pStyle w:val="TOC2"/>
        <w:rPr>
          <w:rFonts w:asciiTheme="minorHAnsi" w:eastAsiaTheme="minorEastAsia" w:hAnsiTheme="minorHAnsi" w:cstheme="minorBidi"/>
          <w:b w:val="0"/>
          <w:smallCaps w:val="0"/>
          <w:sz w:val="22"/>
          <w:szCs w:val="22"/>
          <w:lang w:eastAsia="sk-SK"/>
        </w:rPr>
      </w:pPr>
      <w:hyperlink w:anchor="_Toc59105144" w:history="1">
        <w:r w:rsidR="00324F11" w:rsidRPr="00FC4EA8">
          <w:rPr>
            <w:rStyle w:val="Hyperlink"/>
          </w:rPr>
          <w:t>ODDIEL III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Príprava ponuky</w:t>
        </w:r>
        <w:r w:rsidR="00324F11">
          <w:rPr>
            <w:webHidden/>
          </w:rPr>
          <w:tab/>
        </w:r>
        <w:r w:rsidR="00324F11">
          <w:rPr>
            <w:webHidden/>
          </w:rPr>
          <w:fldChar w:fldCharType="begin"/>
        </w:r>
        <w:r w:rsidR="00324F11">
          <w:rPr>
            <w:webHidden/>
          </w:rPr>
          <w:instrText xml:space="preserve"> PAGEREF _Toc59105144 \h </w:instrText>
        </w:r>
        <w:r w:rsidR="00324F11">
          <w:rPr>
            <w:webHidden/>
          </w:rPr>
        </w:r>
        <w:r w:rsidR="00324F11">
          <w:rPr>
            <w:webHidden/>
          </w:rPr>
          <w:fldChar w:fldCharType="separate"/>
        </w:r>
        <w:r w:rsidR="00324F11">
          <w:rPr>
            <w:webHidden/>
          </w:rPr>
          <w:t>11</w:t>
        </w:r>
        <w:r w:rsidR="00324F11">
          <w:rPr>
            <w:webHidden/>
          </w:rPr>
          <w:fldChar w:fldCharType="end"/>
        </w:r>
      </w:hyperlink>
    </w:p>
    <w:p w14:paraId="3FFC4A60" w14:textId="1FD679AE" w:rsidR="00324F11" w:rsidRDefault="00870969">
      <w:pPr>
        <w:pStyle w:val="TOC3"/>
        <w:tabs>
          <w:tab w:val="left" w:pos="709"/>
        </w:tabs>
        <w:rPr>
          <w:rFonts w:eastAsiaTheme="minorEastAsia"/>
          <w:i w:val="0"/>
          <w:iCs w:val="0"/>
          <w:noProof/>
          <w:sz w:val="22"/>
          <w:szCs w:val="22"/>
          <w:lang w:eastAsia="sk-SK"/>
        </w:rPr>
      </w:pPr>
      <w:hyperlink w:anchor="_Toc59105145" w:history="1">
        <w:r w:rsidR="00324F11" w:rsidRPr="00FC4EA8">
          <w:rPr>
            <w:rStyle w:val="Hyperlink"/>
            <w:rFonts w:cs="Times New Roman"/>
            <w:noProof/>
          </w:rPr>
          <w:t>15</w:t>
        </w:r>
        <w:r w:rsidR="00324F11">
          <w:rPr>
            <w:rFonts w:eastAsiaTheme="minorEastAsia"/>
            <w:i w:val="0"/>
            <w:iCs w:val="0"/>
            <w:noProof/>
            <w:sz w:val="22"/>
            <w:szCs w:val="22"/>
            <w:lang w:eastAsia="sk-SK"/>
          </w:rPr>
          <w:tab/>
        </w:r>
        <w:r w:rsidR="00324F11" w:rsidRPr="00FC4EA8">
          <w:rPr>
            <w:rStyle w:val="Hyperlink"/>
            <w:noProof/>
          </w:rPr>
          <w:t>Jazyk ponúk</w:t>
        </w:r>
        <w:r w:rsidR="00324F11">
          <w:rPr>
            <w:noProof/>
            <w:webHidden/>
          </w:rPr>
          <w:tab/>
        </w:r>
        <w:r w:rsidR="00324F11">
          <w:rPr>
            <w:noProof/>
            <w:webHidden/>
          </w:rPr>
          <w:fldChar w:fldCharType="begin"/>
        </w:r>
        <w:r w:rsidR="00324F11">
          <w:rPr>
            <w:noProof/>
            <w:webHidden/>
          </w:rPr>
          <w:instrText xml:space="preserve"> PAGEREF _Toc59105145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4CBE230F" w14:textId="1EC4B584" w:rsidR="00324F11" w:rsidRDefault="00870969">
      <w:pPr>
        <w:pStyle w:val="TOC3"/>
        <w:tabs>
          <w:tab w:val="left" w:pos="709"/>
        </w:tabs>
        <w:rPr>
          <w:rFonts w:eastAsiaTheme="minorEastAsia"/>
          <w:i w:val="0"/>
          <w:iCs w:val="0"/>
          <w:noProof/>
          <w:sz w:val="22"/>
          <w:szCs w:val="22"/>
          <w:lang w:eastAsia="sk-SK"/>
        </w:rPr>
      </w:pPr>
      <w:hyperlink w:anchor="_Toc59105146" w:history="1">
        <w:r w:rsidR="00324F11" w:rsidRPr="00FC4EA8">
          <w:rPr>
            <w:rStyle w:val="Hyperlink"/>
            <w:rFonts w:cs="Times New Roman"/>
            <w:noProof/>
          </w:rPr>
          <w:t>16</w:t>
        </w:r>
        <w:r w:rsidR="00324F11">
          <w:rPr>
            <w:rFonts w:eastAsiaTheme="minorEastAsia"/>
            <w:i w:val="0"/>
            <w:iCs w:val="0"/>
            <w:noProof/>
            <w:sz w:val="22"/>
            <w:szCs w:val="22"/>
            <w:lang w:eastAsia="sk-SK"/>
          </w:rPr>
          <w:tab/>
        </w:r>
        <w:r w:rsidR="00324F11" w:rsidRPr="00FC4EA8">
          <w:rPr>
            <w:rStyle w:val="Hyperlink"/>
            <w:noProof/>
          </w:rPr>
          <w:t>Zábezpeka</w:t>
        </w:r>
        <w:r w:rsidR="00324F11">
          <w:rPr>
            <w:noProof/>
            <w:webHidden/>
          </w:rPr>
          <w:tab/>
        </w:r>
        <w:r w:rsidR="00324F11">
          <w:rPr>
            <w:noProof/>
            <w:webHidden/>
          </w:rPr>
          <w:fldChar w:fldCharType="begin"/>
        </w:r>
        <w:r w:rsidR="00324F11">
          <w:rPr>
            <w:noProof/>
            <w:webHidden/>
          </w:rPr>
          <w:instrText xml:space="preserve"> PAGEREF _Toc59105146 \h </w:instrText>
        </w:r>
        <w:r w:rsidR="00324F11">
          <w:rPr>
            <w:noProof/>
            <w:webHidden/>
          </w:rPr>
        </w:r>
        <w:r w:rsidR="00324F11">
          <w:rPr>
            <w:noProof/>
            <w:webHidden/>
          </w:rPr>
          <w:fldChar w:fldCharType="separate"/>
        </w:r>
        <w:r w:rsidR="00324F11">
          <w:rPr>
            <w:noProof/>
            <w:webHidden/>
          </w:rPr>
          <w:t>11</w:t>
        </w:r>
        <w:r w:rsidR="00324F11">
          <w:rPr>
            <w:noProof/>
            <w:webHidden/>
          </w:rPr>
          <w:fldChar w:fldCharType="end"/>
        </w:r>
      </w:hyperlink>
    </w:p>
    <w:p w14:paraId="3553DCA7" w14:textId="73F1A617" w:rsidR="00324F11" w:rsidRDefault="00870969">
      <w:pPr>
        <w:pStyle w:val="TOC3"/>
        <w:tabs>
          <w:tab w:val="left" w:pos="709"/>
        </w:tabs>
        <w:rPr>
          <w:rFonts w:eastAsiaTheme="minorEastAsia"/>
          <w:i w:val="0"/>
          <w:iCs w:val="0"/>
          <w:noProof/>
          <w:sz w:val="22"/>
          <w:szCs w:val="22"/>
          <w:lang w:eastAsia="sk-SK"/>
        </w:rPr>
      </w:pPr>
      <w:hyperlink w:anchor="_Toc59105147" w:history="1">
        <w:r w:rsidR="00324F11" w:rsidRPr="00FC4EA8">
          <w:rPr>
            <w:rStyle w:val="Hyperlink"/>
            <w:rFonts w:cs="Times New Roman"/>
            <w:noProof/>
          </w:rPr>
          <w:t>17</w:t>
        </w:r>
        <w:r w:rsidR="00324F11">
          <w:rPr>
            <w:rFonts w:eastAsiaTheme="minorEastAsia"/>
            <w:i w:val="0"/>
            <w:iCs w:val="0"/>
            <w:noProof/>
            <w:sz w:val="22"/>
            <w:szCs w:val="22"/>
            <w:lang w:eastAsia="sk-SK"/>
          </w:rPr>
          <w:tab/>
        </w:r>
        <w:r w:rsidR="00324F11" w:rsidRPr="00FC4EA8">
          <w:rPr>
            <w:rStyle w:val="Hyperlink"/>
            <w:noProof/>
          </w:rPr>
          <w:t>Mena a ceny uvádzané v ponukách</w:t>
        </w:r>
        <w:r w:rsidR="00324F11">
          <w:rPr>
            <w:noProof/>
            <w:webHidden/>
          </w:rPr>
          <w:tab/>
        </w:r>
        <w:r w:rsidR="00324F11">
          <w:rPr>
            <w:noProof/>
            <w:webHidden/>
          </w:rPr>
          <w:fldChar w:fldCharType="begin"/>
        </w:r>
        <w:r w:rsidR="00324F11">
          <w:rPr>
            <w:noProof/>
            <w:webHidden/>
          </w:rPr>
          <w:instrText xml:space="preserve"> PAGEREF _Toc59105147 \h </w:instrText>
        </w:r>
        <w:r w:rsidR="00324F11">
          <w:rPr>
            <w:noProof/>
            <w:webHidden/>
          </w:rPr>
        </w:r>
        <w:r w:rsidR="00324F11">
          <w:rPr>
            <w:noProof/>
            <w:webHidden/>
          </w:rPr>
          <w:fldChar w:fldCharType="separate"/>
        </w:r>
        <w:r w:rsidR="00324F11">
          <w:rPr>
            <w:noProof/>
            <w:webHidden/>
          </w:rPr>
          <w:t>13</w:t>
        </w:r>
        <w:r w:rsidR="00324F11">
          <w:rPr>
            <w:noProof/>
            <w:webHidden/>
          </w:rPr>
          <w:fldChar w:fldCharType="end"/>
        </w:r>
      </w:hyperlink>
    </w:p>
    <w:p w14:paraId="6D44C337" w14:textId="7E813704" w:rsidR="00324F11" w:rsidRDefault="00870969">
      <w:pPr>
        <w:pStyle w:val="TOC3"/>
        <w:tabs>
          <w:tab w:val="left" w:pos="709"/>
        </w:tabs>
        <w:rPr>
          <w:rFonts w:eastAsiaTheme="minorEastAsia"/>
          <w:i w:val="0"/>
          <w:iCs w:val="0"/>
          <w:noProof/>
          <w:sz w:val="22"/>
          <w:szCs w:val="22"/>
          <w:lang w:eastAsia="sk-SK"/>
        </w:rPr>
      </w:pPr>
      <w:hyperlink w:anchor="_Toc59105148" w:history="1">
        <w:r w:rsidR="00324F11" w:rsidRPr="00FC4EA8">
          <w:rPr>
            <w:rStyle w:val="Hyperlink"/>
            <w:rFonts w:cs="Times New Roman"/>
            <w:noProof/>
          </w:rPr>
          <w:t>18</w:t>
        </w:r>
        <w:r w:rsidR="00324F11">
          <w:rPr>
            <w:rFonts w:eastAsiaTheme="minorEastAsia"/>
            <w:i w:val="0"/>
            <w:iCs w:val="0"/>
            <w:noProof/>
            <w:sz w:val="22"/>
            <w:szCs w:val="22"/>
            <w:lang w:eastAsia="sk-SK"/>
          </w:rPr>
          <w:tab/>
        </w:r>
        <w:r w:rsidR="00324F11" w:rsidRPr="00FC4EA8">
          <w:rPr>
            <w:rStyle w:val="Hyperlink"/>
            <w:noProof/>
          </w:rPr>
          <w:t>Vyhotovenie ponúk</w:t>
        </w:r>
        <w:r w:rsidR="00324F11">
          <w:rPr>
            <w:noProof/>
            <w:webHidden/>
          </w:rPr>
          <w:tab/>
        </w:r>
        <w:r w:rsidR="00324F11">
          <w:rPr>
            <w:noProof/>
            <w:webHidden/>
          </w:rPr>
          <w:fldChar w:fldCharType="begin"/>
        </w:r>
        <w:r w:rsidR="00324F11">
          <w:rPr>
            <w:noProof/>
            <w:webHidden/>
          </w:rPr>
          <w:instrText xml:space="preserve"> PAGEREF _Toc59105148 \h </w:instrText>
        </w:r>
        <w:r w:rsidR="00324F11">
          <w:rPr>
            <w:noProof/>
            <w:webHidden/>
          </w:rPr>
        </w:r>
        <w:r w:rsidR="00324F11">
          <w:rPr>
            <w:noProof/>
            <w:webHidden/>
          </w:rPr>
          <w:fldChar w:fldCharType="separate"/>
        </w:r>
        <w:r w:rsidR="00324F11">
          <w:rPr>
            <w:noProof/>
            <w:webHidden/>
          </w:rPr>
          <w:t>13</w:t>
        </w:r>
        <w:r w:rsidR="00324F11">
          <w:rPr>
            <w:noProof/>
            <w:webHidden/>
          </w:rPr>
          <w:fldChar w:fldCharType="end"/>
        </w:r>
      </w:hyperlink>
    </w:p>
    <w:p w14:paraId="0201F8F0" w14:textId="2D587EE1" w:rsidR="00324F11" w:rsidRDefault="00870969">
      <w:pPr>
        <w:pStyle w:val="TOC3"/>
        <w:tabs>
          <w:tab w:val="left" w:pos="709"/>
        </w:tabs>
        <w:rPr>
          <w:rFonts w:eastAsiaTheme="minorEastAsia"/>
          <w:i w:val="0"/>
          <w:iCs w:val="0"/>
          <w:noProof/>
          <w:sz w:val="22"/>
          <w:szCs w:val="22"/>
          <w:lang w:eastAsia="sk-SK"/>
        </w:rPr>
      </w:pPr>
      <w:hyperlink w:anchor="_Toc59105149" w:history="1">
        <w:r w:rsidR="00324F11" w:rsidRPr="00FC4EA8">
          <w:rPr>
            <w:rStyle w:val="Hyperlink"/>
            <w:rFonts w:cs="Times New Roman"/>
            <w:noProof/>
          </w:rPr>
          <w:t>19</w:t>
        </w:r>
        <w:r w:rsidR="00324F11">
          <w:rPr>
            <w:rFonts w:eastAsiaTheme="minorEastAsia"/>
            <w:i w:val="0"/>
            <w:iCs w:val="0"/>
            <w:noProof/>
            <w:sz w:val="22"/>
            <w:szCs w:val="22"/>
            <w:lang w:eastAsia="sk-SK"/>
          </w:rPr>
          <w:tab/>
        </w:r>
        <w:r w:rsidR="00324F11" w:rsidRPr="00FC4EA8">
          <w:rPr>
            <w:rStyle w:val="Hyperlink"/>
            <w:noProof/>
          </w:rPr>
          <w:t>Konflikt záujmov</w:t>
        </w:r>
        <w:r w:rsidR="00324F11">
          <w:rPr>
            <w:noProof/>
            <w:webHidden/>
          </w:rPr>
          <w:tab/>
        </w:r>
        <w:r w:rsidR="00324F11">
          <w:rPr>
            <w:noProof/>
            <w:webHidden/>
          </w:rPr>
          <w:fldChar w:fldCharType="begin"/>
        </w:r>
        <w:r w:rsidR="00324F11">
          <w:rPr>
            <w:noProof/>
            <w:webHidden/>
          </w:rPr>
          <w:instrText xml:space="preserve"> PAGEREF _Toc59105149 \h </w:instrText>
        </w:r>
        <w:r w:rsidR="00324F11">
          <w:rPr>
            <w:noProof/>
            <w:webHidden/>
          </w:rPr>
        </w:r>
        <w:r w:rsidR="00324F11">
          <w:rPr>
            <w:noProof/>
            <w:webHidden/>
          </w:rPr>
          <w:fldChar w:fldCharType="separate"/>
        </w:r>
        <w:r w:rsidR="00324F11">
          <w:rPr>
            <w:noProof/>
            <w:webHidden/>
          </w:rPr>
          <w:t>13</w:t>
        </w:r>
        <w:r w:rsidR="00324F11">
          <w:rPr>
            <w:noProof/>
            <w:webHidden/>
          </w:rPr>
          <w:fldChar w:fldCharType="end"/>
        </w:r>
      </w:hyperlink>
    </w:p>
    <w:p w14:paraId="20B7CEA7" w14:textId="30E3D7EA" w:rsidR="00324F11" w:rsidRDefault="00870969">
      <w:pPr>
        <w:pStyle w:val="TOC2"/>
        <w:rPr>
          <w:rFonts w:asciiTheme="minorHAnsi" w:eastAsiaTheme="minorEastAsia" w:hAnsiTheme="minorHAnsi" w:cstheme="minorBidi"/>
          <w:b w:val="0"/>
          <w:smallCaps w:val="0"/>
          <w:sz w:val="22"/>
          <w:szCs w:val="22"/>
          <w:lang w:eastAsia="sk-SK"/>
        </w:rPr>
      </w:pPr>
      <w:hyperlink w:anchor="_Toc59105150" w:history="1">
        <w:r w:rsidR="00324F11" w:rsidRPr="00FC4EA8">
          <w:rPr>
            <w:rStyle w:val="Hyperlink"/>
          </w:rPr>
          <w:t>ODDIEL IV</w:t>
        </w:r>
        <w:r w:rsidR="00324F11">
          <w:rPr>
            <w:rFonts w:asciiTheme="minorHAnsi" w:eastAsiaTheme="minorEastAsia" w:hAnsiTheme="minorHAnsi" w:cstheme="minorBidi"/>
            <w:b w:val="0"/>
            <w:smallCaps w:val="0"/>
            <w:sz w:val="22"/>
            <w:szCs w:val="22"/>
            <w:lang w:eastAsia="sk-SK"/>
          </w:rPr>
          <w:tab/>
        </w:r>
        <w:r w:rsidR="00324F11" w:rsidRPr="00FC4EA8">
          <w:rPr>
            <w:rStyle w:val="Hyperlink"/>
          </w:rPr>
          <w:t>Predkladanie ponúk</w:t>
        </w:r>
        <w:r w:rsidR="00324F11">
          <w:rPr>
            <w:webHidden/>
          </w:rPr>
          <w:tab/>
        </w:r>
        <w:r w:rsidR="00324F11">
          <w:rPr>
            <w:webHidden/>
          </w:rPr>
          <w:fldChar w:fldCharType="begin"/>
        </w:r>
        <w:r w:rsidR="00324F11">
          <w:rPr>
            <w:webHidden/>
          </w:rPr>
          <w:instrText xml:space="preserve"> PAGEREF _Toc59105150 \h </w:instrText>
        </w:r>
        <w:r w:rsidR="00324F11">
          <w:rPr>
            <w:webHidden/>
          </w:rPr>
        </w:r>
        <w:r w:rsidR="00324F11">
          <w:rPr>
            <w:webHidden/>
          </w:rPr>
          <w:fldChar w:fldCharType="separate"/>
        </w:r>
        <w:r w:rsidR="00324F11">
          <w:rPr>
            <w:webHidden/>
          </w:rPr>
          <w:t>14</w:t>
        </w:r>
        <w:r w:rsidR="00324F11">
          <w:rPr>
            <w:webHidden/>
          </w:rPr>
          <w:fldChar w:fldCharType="end"/>
        </w:r>
      </w:hyperlink>
    </w:p>
    <w:p w14:paraId="467FB0BD" w14:textId="2C7AC195" w:rsidR="00324F11" w:rsidRDefault="00870969">
      <w:pPr>
        <w:pStyle w:val="TOC3"/>
        <w:tabs>
          <w:tab w:val="left" w:pos="709"/>
        </w:tabs>
        <w:rPr>
          <w:rFonts w:eastAsiaTheme="minorEastAsia"/>
          <w:i w:val="0"/>
          <w:iCs w:val="0"/>
          <w:noProof/>
          <w:sz w:val="22"/>
          <w:szCs w:val="22"/>
          <w:lang w:eastAsia="sk-SK"/>
        </w:rPr>
      </w:pPr>
      <w:hyperlink w:anchor="_Toc59105151" w:history="1">
        <w:r w:rsidR="00324F11" w:rsidRPr="00FC4EA8">
          <w:rPr>
            <w:rStyle w:val="Hyperlink"/>
            <w:rFonts w:cs="Times New Roman"/>
            <w:noProof/>
          </w:rPr>
          <w:t>20</w:t>
        </w:r>
        <w:r w:rsidR="00324F11">
          <w:rPr>
            <w:rFonts w:eastAsiaTheme="minorEastAsia"/>
            <w:i w:val="0"/>
            <w:iCs w:val="0"/>
            <w:noProof/>
            <w:sz w:val="22"/>
            <w:szCs w:val="22"/>
            <w:lang w:eastAsia="sk-SK"/>
          </w:rPr>
          <w:tab/>
        </w:r>
        <w:r w:rsidR="00324F11" w:rsidRPr="00FC4EA8">
          <w:rPr>
            <w:rStyle w:val="Hyperlink"/>
            <w:noProof/>
          </w:rPr>
          <w:t>Spôsob predloženia ponuky</w:t>
        </w:r>
        <w:r w:rsidR="00324F11">
          <w:rPr>
            <w:noProof/>
            <w:webHidden/>
          </w:rPr>
          <w:tab/>
        </w:r>
        <w:r w:rsidR="00324F11">
          <w:rPr>
            <w:noProof/>
            <w:webHidden/>
          </w:rPr>
          <w:fldChar w:fldCharType="begin"/>
        </w:r>
        <w:r w:rsidR="00324F11">
          <w:rPr>
            <w:noProof/>
            <w:webHidden/>
          </w:rPr>
          <w:instrText xml:space="preserve"> PAGEREF _Toc59105151 \h </w:instrText>
        </w:r>
        <w:r w:rsidR="00324F11">
          <w:rPr>
            <w:noProof/>
            <w:webHidden/>
          </w:rPr>
        </w:r>
        <w:r w:rsidR="00324F11">
          <w:rPr>
            <w:noProof/>
            <w:webHidden/>
          </w:rPr>
          <w:fldChar w:fldCharType="separate"/>
        </w:r>
        <w:r w:rsidR="00324F11">
          <w:rPr>
            <w:noProof/>
            <w:webHidden/>
          </w:rPr>
          <w:t>14</w:t>
        </w:r>
        <w:r w:rsidR="00324F11">
          <w:rPr>
            <w:noProof/>
            <w:webHidden/>
          </w:rPr>
          <w:fldChar w:fldCharType="end"/>
        </w:r>
      </w:hyperlink>
    </w:p>
    <w:p w14:paraId="2BAC2BDC" w14:textId="50168BA2" w:rsidR="00324F11" w:rsidRDefault="00870969">
      <w:pPr>
        <w:pStyle w:val="TOC3"/>
        <w:tabs>
          <w:tab w:val="left" w:pos="709"/>
        </w:tabs>
        <w:rPr>
          <w:rFonts w:eastAsiaTheme="minorEastAsia"/>
          <w:i w:val="0"/>
          <w:iCs w:val="0"/>
          <w:noProof/>
          <w:sz w:val="22"/>
          <w:szCs w:val="22"/>
          <w:lang w:eastAsia="sk-SK"/>
        </w:rPr>
      </w:pPr>
      <w:hyperlink w:anchor="_Toc59105152" w:history="1">
        <w:r w:rsidR="00324F11" w:rsidRPr="00FC4EA8">
          <w:rPr>
            <w:rStyle w:val="Hyperlink"/>
            <w:rFonts w:cs="Times New Roman"/>
            <w:noProof/>
          </w:rPr>
          <w:t>21</w:t>
        </w:r>
        <w:r w:rsidR="00324F11">
          <w:rPr>
            <w:rFonts w:eastAsiaTheme="minorEastAsia"/>
            <w:i w:val="0"/>
            <w:iCs w:val="0"/>
            <w:noProof/>
            <w:sz w:val="22"/>
            <w:szCs w:val="22"/>
            <w:lang w:eastAsia="sk-SK"/>
          </w:rPr>
          <w:tab/>
        </w:r>
        <w:r w:rsidR="00324F11" w:rsidRPr="00FC4EA8">
          <w:rPr>
            <w:rStyle w:val="Hyperlink"/>
            <w:noProof/>
          </w:rPr>
          <w:t>Miesto a lehota na predkladanie ponúk</w:t>
        </w:r>
        <w:r w:rsidR="00324F11">
          <w:rPr>
            <w:noProof/>
            <w:webHidden/>
          </w:rPr>
          <w:tab/>
        </w:r>
        <w:r w:rsidR="00324F11">
          <w:rPr>
            <w:noProof/>
            <w:webHidden/>
          </w:rPr>
          <w:fldChar w:fldCharType="begin"/>
        </w:r>
        <w:r w:rsidR="00324F11">
          <w:rPr>
            <w:noProof/>
            <w:webHidden/>
          </w:rPr>
          <w:instrText xml:space="preserve"> PAGEREF _Toc59105152 \h </w:instrText>
        </w:r>
        <w:r w:rsidR="00324F11">
          <w:rPr>
            <w:noProof/>
            <w:webHidden/>
          </w:rPr>
        </w:r>
        <w:r w:rsidR="00324F11">
          <w:rPr>
            <w:noProof/>
            <w:webHidden/>
          </w:rPr>
          <w:fldChar w:fldCharType="separate"/>
        </w:r>
        <w:r w:rsidR="00324F11">
          <w:rPr>
            <w:noProof/>
            <w:webHidden/>
          </w:rPr>
          <w:t>15</w:t>
        </w:r>
        <w:r w:rsidR="00324F11">
          <w:rPr>
            <w:noProof/>
            <w:webHidden/>
          </w:rPr>
          <w:fldChar w:fldCharType="end"/>
        </w:r>
      </w:hyperlink>
    </w:p>
    <w:p w14:paraId="071B71AA" w14:textId="7AC388F5" w:rsidR="00324F11" w:rsidRDefault="00870969">
      <w:pPr>
        <w:pStyle w:val="TOC3"/>
        <w:tabs>
          <w:tab w:val="left" w:pos="709"/>
        </w:tabs>
        <w:rPr>
          <w:rFonts w:eastAsiaTheme="minorEastAsia"/>
          <w:i w:val="0"/>
          <w:iCs w:val="0"/>
          <w:noProof/>
          <w:sz w:val="22"/>
          <w:szCs w:val="22"/>
          <w:lang w:eastAsia="sk-SK"/>
        </w:rPr>
      </w:pPr>
      <w:hyperlink w:anchor="_Toc59105153" w:history="1">
        <w:r w:rsidR="00324F11" w:rsidRPr="00FC4EA8">
          <w:rPr>
            <w:rStyle w:val="Hyperlink"/>
            <w:rFonts w:cs="Times New Roman"/>
            <w:noProof/>
          </w:rPr>
          <w:t>22</w:t>
        </w:r>
        <w:r w:rsidR="00324F11">
          <w:rPr>
            <w:rFonts w:eastAsiaTheme="minorEastAsia"/>
            <w:i w:val="0"/>
            <w:iCs w:val="0"/>
            <w:noProof/>
            <w:sz w:val="22"/>
            <w:szCs w:val="22"/>
            <w:lang w:eastAsia="sk-SK"/>
          </w:rPr>
          <w:tab/>
        </w:r>
        <w:r w:rsidR="00324F11" w:rsidRPr="00FC4EA8">
          <w:rPr>
            <w:rStyle w:val="Hyperlink"/>
            <w:noProof/>
          </w:rPr>
          <w:t>STIAHNUTIE/VYMAZANIE PÔVODNEJ PONUKY A PREDLOŽENIE NOVEJ PONUKY</w:t>
        </w:r>
        <w:r w:rsidR="00324F11">
          <w:rPr>
            <w:noProof/>
            <w:webHidden/>
          </w:rPr>
          <w:tab/>
        </w:r>
        <w:r w:rsidR="00324F11">
          <w:rPr>
            <w:noProof/>
            <w:webHidden/>
          </w:rPr>
          <w:fldChar w:fldCharType="begin"/>
        </w:r>
        <w:r w:rsidR="00324F11">
          <w:rPr>
            <w:noProof/>
            <w:webHidden/>
          </w:rPr>
          <w:instrText xml:space="preserve"> PAGEREF _Toc59105153 \h </w:instrText>
        </w:r>
        <w:r w:rsidR="00324F11">
          <w:rPr>
            <w:noProof/>
            <w:webHidden/>
          </w:rPr>
        </w:r>
        <w:r w:rsidR="00324F11">
          <w:rPr>
            <w:noProof/>
            <w:webHidden/>
          </w:rPr>
          <w:fldChar w:fldCharType="separate"/>
        </w:r>
        <w:r w:rsidR="00324F11">
          <w:rPr>
            <w:noProof/>
            <w:webHidden/>
          </w:rPr>
          <w:t>15</w:t>
        </w:r>
        <w:r w:rsidR="00324F11">
          <w:rPr>
            <w:noProof/>
            <w:webHidden/>
          </w:rPr>
          <w:fldChar w:fldCharType="end"/>
        </w:r>
      </w:hyperlink>
    </w:p>
    <w:p w14:paraId="42E438F6" w14:textId="37C6CCF9" w:rsidR="00324F11" w:rsidRDefault="00870969">
      <w:pPr>
        <w:pStyle w:val="TOC2"/>
        <w:rPr>
          <w:rFonts w:asciiTheme="minorHAnsi" w:eastAsiaTheme="minorEastAsia" w:hAnsiTheme="minorHAnsi" w:cstheme="minorBidi"/>
          <w:b w:val="0"/>
          <w:smallCaps w:val="0"/>
          <w:sz w:val="22"/>
          <w:szCs w:val="22"/>
          <w:lang w:eastAsia="sk-SK"/>
        </w:rPr>
      </w:pPr>
      <w:hyperlink w:anchor="_Toc59105154" w:history="1">
        <w:r w:rsidR="00324F11" w:rsidRPr="00FC4EA8">
          <w:rPr>
            <w:rStyle w:val="Hyperlink"/>
          </w:rPr>
          <w:t>ODDIEL V</w:t>
        </w:r>
        <w:r w:rsidR="00324F11">
          <w:rPr>
            <w:rFonts w:asciiTheme="minorHAnsi" w:eastAsiaTheme="minorEastAsia" w:hAnsiTheme="minorHAnsi" w:cstheme="minorBidi"/>
            <w:b w:val="0"/>
            <w:smallCaps w:val="0"/>
            <w:sz w:val="22"/>
            <w:szCs w:val="22"/>
            <w:lang w:eastAsia="sk-SK"/>
          </w:rPr>
          <w:tab/>
        </w:r>
        <w:r w:rsidR="00324F11" w:rsidRPr="00FC4EA8">
          <w:rPr>
            <w:rStyle w:val="Hyperlink"/>
          </w:rPr>
          <w:t>Otváranie a vyhodnotenie ponúk</w:t>
        </w:r>
        <w:r w:rsidR="00324F11">
          <w:rPr>
            <w:webHidden/>
          </w:rPr>
          <w:tab/>
        </w:r>
        <w:r w:rsidR="00324F11">
          <w:rPr>
            <w:webHidden/>
          </w:rPr>
          <w:fldChar w:fldCharType="begin"/>
        </w:r>
        <w:r w:rsidR="00324F11">
          <w:rPr>
            <w:webHidden/>
          </w:rPr>
          <w:instrText xml:space="preserve"> PAGEREF _Toc59105154 \h </w:instrText>
        </w:r>
        <w:r w:rsidR="00324F11">
          <w:rPr>
            <w:webHidden/>
          </w:rPr>
        </w:r>
        <w:r w:rsidR="00324F11">
          <w:rPr>
            <w:webHidden/>
          </w:rPr>
          <w:fldChar w:fldCharType="separate"/>
        </w:r>
        <w:r w:rsidR="00324F11">
          <w:rPr>
            <w:webHidden/>
          </w:rPr>
          <w:t>15</w:t>
        </w:r>
        <w:r w:rsidR="00324F11">
          <w:rPr>
            <w:webHidden/>
          </w:rPr>
          <w:fldChar w:fldCharType="end"/>
        </w:r>
      </w:hyperlink>
    </w:p>
    <w:p w14:paraId="486A03AB" w14:textId="101A4147" w:rsidR="00324F11" w:rsidRDefault="00870969">
      <w:pPr>
        <w:pStyle w:val="TOC3"/>
        <w:tabs>
          <w:tab w:val="left" w:pos="709"/>
        </w:tabs>
        <w:rPr>
          <w:rFonts w:eastAsiaTheme="minorEastAsia"/>
          <w:i w:val="0"/>
          <w:iCs w:val="0"/>
          <w:noProof/>
          <w:sz w:val="22"/>
          <w:szCs w:val="22"/>
          <w:lang w:eastAsia="sk-SK"/>
        </w:rPr>
      </w:pPr>
      <w:hyperlink w:anchor="_Toc59105155" w:history="1">
        <w:r w:rsidR="00324F11" w:rsidRPr="00FC4EA8">
          <w:rPr>
            <w:rStyle w:val="Hyperlink"/>
            <w:rFonts w:cs="Times New Roman"/>
            <w:noProof/>
          </w:rPr>
          <w:t>23</w:t>
        </w:r>
        <w:r w:rsidR="00324F11">
          <w:rPr>
            <w:rFonts w:eastAsiaTheme="minorEastAsia"/>
            <w:i w:val="0"/>
            <w:iCs w:val="0"/>
            <w:noProof/>
            <w:sz w:val="22"/>
            <w:szCs w:val="22"/>
            <w:lang w:eastAsia="sk-SK"/>
          </w:rPr>
          <w:tab/>
        </w:r>
        <w:r w:rsidR="00324F11" w:rsidRPr="00FC4EA8">
          <w:rPr>
            <w:rStyle w:val="Hyperlink"/>
            <w:noProof/>
          </w:rPr>
          <w:t>Otváranie ponúk</w:t>
        </w:r>
        <w:r w:rsidR="00324F11">
          <w:rPr>
            <w:noProof/>
            <w:webHidden/>
          </w:rPr>
          <w:tab/>
        </w:r>
        <w:r w:rsidR="00324F11">
          <w:rPr>
            <w:noProof/>
            <w:webHidden/>
          </w:rPr>
          <w:fldChar w:fldCharType="begin"/>
        </w:r>
        <w:r w:rsidR="00324F11">
          <w:rPr>
            <w:noProof/>
            <w:webHidden/>
          </w:rPr>
          <w:instrText xml:space="preserve"> PAGEREF _Toc59105155 \h </w:instrText>
        </w:r>
        <w:r w:rsidR="00324F11">
          <w:rPr>
            <w:noProof/>
            <w:webHidden/>
          </w:rPr>
        </w:r>
        <w:r w:rsidR="00324F11">
          <w:rPr>
            <w:noProof/>
            <w:webHidden/>
          </w:rPr>
          <w:fldChar w:fldCharType="separate"/>
        </w:r>
        <w:r w:rsidR="00324F11">
          <w:rPr>
            <w:noProof/>
            <w:webHidden/>
          </w:rPr>
          <w:t>15</w:t>
        </w:r>
        <w:r w:rsidR="00324F11">
          <w:rPr>
            <w:noProof/>
            <w:webHidden/>
          </w:rPr>
          <w:fldChar w:fldCharType="end"/>
        </w:r>
      </w:hyperlink>
    </w:p>
    <w:p w14:paraId="261B89D8" w14:textId="1FF2E8FC" w:rsidR="00324F11" w:rsidRDefault="00870969">
      <w:pPr>
        <w:pStyle w:val="TOC3"/>
        <w:tabs>
          <w:tab w:val="left" w:pos="709"/>
        </w:tabs>
        <w:rPr>
          <w:rFonts w:eastAsiaTheme="minorEastAsia"/>
          <w:i w:val="0"/>
          <w:iCs w:val="0"/>
          <w:noProof/>
          <w:sz w:val="22"/>
          <w:szCs w:val="22"/>
          <w:lang w:eastAsia="sk-SK"/>
        </w:rPr>
      </w:pPr>
      <w:hyperlink w:anchor="_Toc59105156" w:history="1">
        <w:r w:rsidR="00324F11" w:rsidRPr="00FC4EA8">
          <w:rPr>
            <w:rStyle w:val="Hyperlink"/>
            <w:rFonts w:cs="Times New Roman"/>
            <w:noProof/>
          </w:rPr>
          <w:t>24</w:t>
        </w:r>
        <w:r w:rsidR="00324F11">
          <w:rPr>
            <w:rFonts w:eastAsiaTheme="minorEastAsia"/>
            <w:i w:val="0"/>
            <w:iCs w:val="0"/>
            <w:noProof/>
            <w:sz w:val="22"/>
            <w:szCs w:val="22"/>
            <w:lang w:eastAsia="sk-SK"/>
          </w:rPr>
          <w:tab/>
        </w:r>
        <w:r w:rsidR="00324F11" w:rsidRPr="00FC4EA8">
          <w:rPr>
            <w:rStyle w:val="Hyperlink"/>
            <w:noProof/>
          </w:rPr>
          <w:t>Vyhodnotenie splnenia podmienok účasti, vysvetľovanie a vyhodnocovanie ponúk</w:t>
        </w:r>
        <w:r w:rsidR="00324F11">
          <w:rPr>
            <w:noProof/>
            <w:webHidden/>
          </w:rPr>
          <w:tab/>
        </w:r>
        <w:r w:rsidR="00324F11">
          <w:rPr>
            <w:noProof/>
            <w:webHidden/>
          </w:rPr>
          <w:fldChar w:fldCharType="begin"/>
        </w:r>
        <w:r w:rsidR="00324F11">
          <w:rPr>
            <w:noProof/>
            <w:webHidden/>
          </w:rPr>
          <w:instrText xml:space="preserve"> PAGEREF _Toc59105156 \h </w:instrText>
        </w:r>
        <w:r w:rsidR="00324F11">
          <w:rPr>
            <w:noProof/>
            <w:webHidden/>
          </w:rPr>
        </w:r>
        <w:r w:rsidR="00324F11">
          <w:rPr>
            <w:noProof/>
            <w:webHidden/>
          </w:rPr>
          <w:fldChar w:fldCharType="separate"/>
        </w:r>
        <w:r w:rsidR="00324F11">
          <w:rPr>
            <w:noProof/>
            <w:webHidden/>
          </w:rPr>
          <w:t>16</w:t>
        </w:r>
        <w:r w:rsidR="00324F11">
          <w:rPr>
            <w:noProof/>
            <w:webHidden/>
          </w:rPr>
          <w:fldChar w:fldCharType="end"/>
        </w:r>
      </w:hyperlink>
    </w:p>
    <w:p w14:paraId="0983EB54" w14:textId="7D38DE37" w:rsidR="00324F11" w:rsidRDefault="00870969">
      <w:pPr>
        <w:pStyle w:val="TOC3"/>
        <w:tabs>
          <w:tab w:val="left" w:pos="709"/>
        </w:tabs>
        <w:rPr>
          <w:rFonts w:eastAsiaTheme="minorEastAsia"/>
          <w:i w:val="0"/>
          <w:iCs w:val="0"/>
          <w:noProof/>
          <w:sz w:val="22"/>
          <w:szCs w:val="22"/>
          <w:lang w:eastAsia="sk-SK"/>
        </w:rPr>
      </w:pPr>
      <w:hyperlink w:anchor="_Toc59105157" w:history="1">
        <w:r w:rsidR="00324F11" w:rsidRPr="00FC4EA8">
          <w:rPr>
            <w:rStyle w:val="Hyperlink"/>
            <w:rFonts w:cs="Times New Roman"/>
            <w:noProof/>
          </w:rPr>
          <w:t>25</w:t>
        </w:r>
        <w:r w:rsidR="00324F11">
          <w:rPr>
            <w:rFonts w:eastAsiaTheme="minorEastAsia"/>
            <w:i w:val="0"/>
            <w:iCs w:val="0"/>
            <w:noProof/>
            <w:sz w:val="22"/>
            <w:szCs w:val="22"/>
            <w:lang w:eastAsia="sk-SK"/>
          </w:rPr>
          <w:tab/>
        </w:r>
        <w:r w:rsidR="00324F11" w:rsidRPr="00FC4EA8">
          <w:rPr>
            <w:rStyle w:val="Hyperlink"/>
            <w:noProof/>
          </w:rPr>
          <w:t>Dôvernosť procesu Verejného obstarávania</w:t>
        </w:r>
        <w:r w:rsidR="00324F11">
          <w:rPr>
            <w:noProof/>
            <w:webHidden/>
          </w:rPr>
          <w:tab/>
        </w:r>
        <w:r w:rsidR="00324F11">
          <w:rPr>
            <w:noProof/>
            <w:webHidden/>
          </w:rPr>
          <w:fldChar w:fldCharType="begin"/>
        </w:r>
        <w:r w:rsidR="00324F11">
          <w:rPr>
            <w:noProof/>
            <w:webHidden/>
          </w:rPr>
          <w:instrText xml:space="preserve"> PAGEREF _Toc59105157 \h </w:instrText>
        </w:r>
        <w:r w:rsidR="00324F11">
          <w:rPr>
            <w:noProof/>
            <w:webHidden/>
          </w:rPr>
        </w:r>
        <w:r w:rsidR="00324F11">
          <w:rPr>
            <w:noProof/>
            <w:webHidden/>
          </w:rPr>
          <w:fldChar w:fldCharType="separate"/>
        </w:r>
        <w:r w:rsidR="00324F11">
          <w:rPr>
            <w:noProof/>
            <w:webHidden/>
          </w:rPr>
          <w:t>16</w:t>
        </w:r>
        <w:r w:rsidR="00324F11">
          <w:rPr>
            <w:noProof/>
            <w:webHidden/>
          </w:rPr>
          <w:fldChar w:fldCharType="end"/>
        </w:r>
      </w:hyperlink>
    </w:p>
    <w:p w14:paraId="24E7B069" w14:textId="3400BD1C" w:rsidR="00324F11" w:rsidRDefault="00870969">
      <w:pPr>
        <w:pStyle w:val="TOC2"/>
        <w:rPr>
          <w:rFonts w:asciiTheme="minorHAnsi" w:eastAsiaTheme="minorEastAsia" w:hAnsiTheme="minorHAnsi" w:cstheme="minorBidi"/>
          <w:b w:val="0"/>
          <w:smallCaps w:val="0"/>
          <w:sz w:val="22"/>
          <w:szCs w:val="22"/>
          <w:lang w:eastAsia="sk-SK"/>
        </w:rPr>
      </w:pPr>
      <w:hyperlink w:anchor="_Toc59105158" w:history="1">
        <w:r w:rsidR="00324F11" w:rsidRPr="00FC4EA8">
          <w:rPr>
            <w:rStyle w:val="Hyperlink"/>
          </w:rPr>
          <w:t>ODDIEL VI</w:t>
        </w:r>
        <w:r w:rsidR="00324F11">
          <w:rPr>
            <w:rFonts w:asciiTheme="minorHAnsi" w:eastAsiaTheme="minorEastAsia" w:hAnsiTheme="minorHAnsi" w:cstheme="minorBidi"/>
            <w:b w:val="0"/>
            <w:smallCaps w:val="0"/>
            <w:sz w:val="22"/>
            <w:szCs w:val="22"/>
            <w:lang w:eastAsia="sk-SK"/>
          </w:rPr>
          <w:tab/>
        </w:r>
        <w:r w:rsidR="00324F11" w:rsidRPr="00FC4EA8">
          <w:rPr>
            <w:rStyle w:val="Hyperlink"/>
          </w:rPr>
          <w:t>Prijatie ponuky a</w:t>
        </w:r>
        <w:r w:rsidR="00324F11" w:rsidRPr="00FC4EA8">
          <w:rPr>
            <w:rStyle w:val="Hyperlink"/>
            <w:rFonts w:cs="Calibri"/>
          </w:rPr>
          <w:t> </w:t>
        </w:r>
        <w:r w:rsidR="00324F11" w:rsidRPr="00FC4EA8">
          <w:rPr>
            <w:rStyle w:val="Hyperlink"/>
          </w:rPr>
          <w:t>uzavretie zmluvy</w:t>
        </w:r>
        <w:r w:rsidR="00324F11">
          <w:rPr>
            <w:webHidden/>
          </w:rPr>
          <w:tab/>
        </w:r>
        <w:r w:rsidR="00324F11">
          <w:rPr>
            <w:webHidden/>
          </w:rPr>
          <w:fldChar w:fldCharType="begin"/>
        </w:r>
        <w:r w:rsidR="00324F11">
          <w:rPr>
            <w:webHidden/>
          </w:rPr>
          <w:instrText xml:space="preserve"> PAGEREF _Toc59105158 \h </w:instrText>
        </w:r>
        <w:r w:rsidR="00324F11">
          <w:rPr>
            <w:webHidden/>
          </w:rPr>
        </w:r>
        <w:r w:rsidR="00324F11">
          <w:rPr>
            <w:webHidden/>
          </w:rPr>
          <w:fldChar w:fldCharType="separate"/>
        </w:r>
        <w:r w:rsidR="00324F11">
          <w:rPr>
            <w:webHidden/>
          </w:rPr>
          <w:t>17</w:t>
        </w:r>
        <w:r w:rsidR="00324F11">
          <w:rPr>
            <w:webHidden/>
          </w:rPr>
          <w:fldChar w:fldCharType="end"/>
        </w:r>
      </w:hyperlink>
    </w:p>
    <w:p w14:paraId="67677D24" w14:textId="105E97AF" w:rsidR="00324F11" w:rsidRDefault="00870969">
      <w:pPr>
        <w:pStyle w:val="TOC3"/>
        <w:tabs>
          <w:tab w:val="left" w:pos="709"/>
        </w:tabs>
        <w:rPr>
          <w:rFonts w:eastAsiaTheme="minorEastAsia"/>
          <w:i w:val="0"/>
          <w:iCs w:val="0"/>
          <w:noProof/>
          <w:sz w:val="22"/>
          <w:szCs w:val="22"/>
          <w:lang w:eastAsia="sk-SK"/>
        </w:rPr>
      </w:pPr>
      <w:hyperlink w:anchor="_Toc59105159" w:history="1">
        <w:r w:rsidR="00324F11" w:rsidRPr="00FC4EA8">
          <w:rPr>
            <w:rStyle w:val="Hyperlink"/>
            <w:rFonts w:cs="Times New Roman"/>
            <w:noProof/>
          </w:rPr>
          <w:t>26</w:t>
        </w:r>
        <w:r w:rsidR="00324F11">
          <w:rPr>
            <w:rFonts w:eastAsiaTheme="minorEastAsia"/>
            <w:i w:val="0"/>
            <w:iCs w:val="0"/>
            <w:noProof/>
            <w:sz w:val="22"/>
            <w:szCs w:val="22"/>
            <w:lang w:eastAsia="sk-SK"/>
          </w:rPr>
          <w:tab/>
        </w:r>
        <w:r w:rsidR="00324F11" w:rsidRPr="00FC4EA8">
          <w:rPr>
            <w:rStyle w:val="Hyperlink"/>
            <w:noProof/>
          </w:rPr>
          <w:t>Vyhodnotenie splnenia podmienok účasti úspešného uchádzača a informácia o výsledku hodnotenia ponúk</w:t>
        </w:r>
        <w:r w:rsidR="00324F11">
          <w:rPr>
            <w:noProof/>
            <w:webHidden/>
          </w:rPr>
          <w:tab/>
        </w:r>
        <w:r w:rsidR="00324F11">
          <w:rPr>
            <w:noProof/>
            <w:webHidden/>
          </w:rPr>
          <w:fldChar w:fldCharType="begin"/>
        </w:r>
        <w:r w:rsidR="00324F11">
          <w:rPr>
            <w:noProof/>
            <w:webHidden/>
          </w:rPr>
          <w:instrText xml:space="preserve"> PAGEREF _Toc59105159 \h </w:instrText>
        </w:r>
        <w:r w:rsidR="00324F11">
          <w:rPr>
            <w:noProof/>
            <w:webHidden/>
          </w:rPr>
        </w:r>
        <w:r w:rsidR="00324F11">
          <w:rPr>
            <w:noProof/>
            <w:webHidden/>
          </w:rPr>
          <w:fldChar w:fldCharType="separate"/>
        </w:r>
        <w:r w:rsidR="00324F11">
          <w:rPr>
            <w:noProof/>
            <w:webHidden/>
          </w:rPr>
          <w:t>17</w:t>
        </w:r>
        <w:r w:rsidR="00324F11">
          <w:rPr>
            <w:noProof/>
            <w:webHidden/>
          </w:rPr>
          <w:fldChar w:fldCharType="end"/>
        </w:r>
      </w:hyperlink>
    </w:p>
    <w:p w14:paraId="0838B57C" w14:textId="5DFB1D72" w:rsidR="00324F11" w:rsidRDefault="00870969">
      <w:pPr>
        <w:pStyle w:val="TOC3"/>
        <w:tabs>
          <w:tab w:val="left" w:pos="709"/>
        </w:tabs>
        <w:rPr>
          <w:rFonts w:eastAsiaTheme="minorEastAsia"/>
          <w:i w:val="0"/>
          <w:iCs w:val="0"/>
          <w:noProof/>
          <w:sz w:val="22"/>
          <w:szCs w:val="22"/>
          <w:lang w:eastAsia="sk-SK"/>
        </w:rPr>
      </w:pPr>
      <w:hyperlink w:anchor="_Toc59105160" w:history="1">
        <w:r w:rsidR="00324F11" w:rsidRPr="00FC4EA8">
          <w:rPr>
            <w:rStyle w:val="Hyperlink"/>
            <w:rFonts w:cs="Times New Roman"/>
            <w:noProof/>
          </w:rPr>
          <w:t>27</w:t>
        </w:r>
        <w:r w:rsidR="00324F11">
          <w:rPr>
            <w:rFonts w:eastAsiaTheme="minorEastAsia"/>
            <w:i w:val="0"/>
            <w:iCs w:val="0"/>
            <w:noProof/>
            <w:sz w:val="22"/>
            <w:szCs w:val="22"/>
            <w:lang w:eastAsia="sk-SK"/>
          </w:rPr>
          <w:tab/>
        </w:r>
        <w:r w:rsidR="00324F11" w:rsidRPr="00FC4EA8">
          <w:rPr>
            <w:rStyle w:val="Hyperlink"/>
            <w:noProof/>
          </w:rPr>
          <w:t>Uzavretie zmluvy</w:t>
        </w:r>
        <w:r w:rsidR="00324F11">
          <w:rPr>
            <w:noProof/>
            <w:webHidden/>
          </w:rPr>
          <w:tab/>
        </w:r>
        <w:r w:rsidR="00324F11">
          <w:rPr>
            <w:noProof/>
            <w:webHidden/>
          </w:rPr>
          <w:fldChar w:fldCharType="begin"/>
        </w:r>
        <w:r w:rsidR="00324F11">
          <w:rPr>
            <w:noProof/>
            <w:webHidden/>
          </w:rPr>
          <w:instrText xml:space="preserve"> PAGEREF _Toc59105160 \h </w:instrText>
        </w:r>
        <w:r w:rsidR="00324F11">
          <w:rPr>
            <w:noProof/>
            <w:webHidden/>
          </w:rPr>
        </w:r>
        <w:r w:rsidR="00324F11">
          <w:rPr>
            <w:noProof/>
            <w:webHidden/>
          </w:rPr>
          <w:fldChar w:fldCharType="separate"/>
        </w:r>
        <w:r w:rsidR="00324F11">
          <w:rPr>
            <w:noProof/>
            <w:webHidden/>
          </w:rPr>
          <w:t>17</w:t>
        </w:r>
        <w:r w:rsidR="00324F11">
          <w:rPr>
            <w:noProof/>
            <w:webHidden/>
          </w:rPr>
          <w:fldChar w:fldCharType="end"/>
        </w:r>
      </w:hyperlink>
    </w:p>
    <w:p w14:paraId="0296FCA4" w14:textId="6627C728" w:rsidR="00324F11" w:rsidRDefault="00870969">
      <w:pPr>
        <w:pStyle w:val="TOC1"/>
        <w:rPr>
          <w:rFonts w:asciiTheme="minorHAnsi" w:eastAsiaTheme="minorEastAsia" w:hAnsiTheme="minorHAnsi" w:cstheme="minorBidi"/>
          <w:b w:val="0"/>
          <w:bCs w:val="0"/>
          <w:caps w:val="0"/>
          <w:sz w:val="22"/>
          <w:szCs w:val="22"/>
          <w:lang w:eastAsia="sk-SK"/>
        </w:rPr>
      </w:pPr>
      <w:hyperlink w:anchor="_Toc59105161" w:history="1">
        <w:r w:rsidR="00324F11" w:rsidRPr="00FC4EA8">
          <w:rPr>
            <w:rStyle w:val="Hyperlink"/>
          </w:rPr>
          <w:t>ČASŤ B</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Opis predmetu zákazky</w:t>
        </w:r>
        <w:r w:rsidR="00324F11">
          <w:rPr>
            <w:webHidden/>
          </w:rPr>
          <w:tab/>
        </w:r>
        <w:r w:rsidR="00324F11">
          <w:rPr>
            <w:webHidden/>
          </w:rPr>
          <w:fldChar w:fldCharType="begin"/>
        </w:r>
        <w:r w:rsidR="00324F11">
          <w:rPr>
            <w:webHidden/>
          </w:rPr>
          <w:instrText xml:space="preserve"> PAGEREF _Toc59105161 \h </w:instrText>
        </w:r>
        <w:r w:rsidR="00324F11">
          <w:rPr>
            <w:webHidden/>
          </w:rPr>
        </w:r>
        <w:r w:rsidR="00324F11">
          <w:rPr>
            <w:webHidden/>
          </w:rPr>
          <w:fldChar w:fldCharType="separate"/>
        </w:r>
        <w:r w:rsidR="00324F11">
          <w:rPr>
            <w:webHidden/>
          </w:rPr>
          <w:t>19</w:t>
        </w:r>
        <w:r w:rsidR="00324F11">
          <w:rPr>
            <w:webHidden/>
          </w:rPr>
          <w:fldChar w:fldCharType="end"/>
        </w:r>
      </w:hyperlink>
    </w:p>
    <w:p w14:paraId="7566C198" w14:textId="3638B306" w:rsidR="00324F11" w:rsidRDefault="00870969">
      <w:pPr>
        <w:pStyle w:val="TOC3"/>
        <w:rPr>
          <w:rFonts w:eastAsiaTheme="minorEastAsia"/>
          <w:i w:val="0"/>
          <w:iCs w:val="0"/>
          <w:noProof/>
          <w:sz w:val="22"/>
          <w:szCs w:val="22"/>
          <w:lang w:eastAsia="sk-SK"/>
        </w:rPr>
      </w:pPr>
      <w:hyperlink w:anchor="_Toc59105162"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Základný účel obstarania predmetu zákazky</w:t>
        </w:r>
        <w:r w:rsidR="00324F11">
          <w:rPr>
            <w:noProof/>
            <w:webHidden/>
          </w:rPr>
          <w:tab/>
        </w:r>
        <w:r w:rsidR="00324F11">
          <w:rPr>
            <w:noProof/>
            <w:webHidden/>
          </w:rPr>
          <w:fldChar w:fldCharType="begin"/>
        </w:r>
        <w:r w:rsidR="00324F11">
          <w:rPr>
            <w:noProof/>
            <w:webHidden/>
          </w:rPr>
          <w:instrText xml:space="preserve"> PAGEREF _Toc59105162 \h </w:instrText>
        </w:r>
        <w:r w:rsidR="00324F11">
          <w:rPr>
            <w:noProof/>
            <w:webHidden/>
          </w:rPr>
        </w:r>
        <w:r w:rsidR="00324F11">
          <w:rPr>
            <w:noProof/>
            <w:webHidden/>
          </w:rPr>
          <w:fldChar w:fldCharType="separate"/>
        </w:r>
        <w:r w:rsidR="00324F11">
          <w:rPr>
            <w:noProof/>
            <w:webHidden/>
          </w:rPr>
          <w:t>19</w:t>
        </w:r>
        <w:r w:rsidR="00324F11">
          <w:rPr>
            <w:noProof/>
            <w:webHidden/>
          </w:rPr>
          <w:fldChar w:fldCharType="end"/>
        </w:r>
      </w:hyperlink>
    </w:p>
    <w:p w14:paraId="021DCFE6" w14:textId="256D6620" w:rsidR="00324F11" w:rsidRDefault="00870969">
      <w:pPr>
        <w:pStyle w:val="TOC3"/>
        <w:rPr>
          <w:rFonts w:eastAsiaTheme="minorEastAsia"/>
          <w:i w:val="0"/>
          <w:iCs w:val="0"/>
          <w:noProof/>
          <w:sz w:val="22"/>
          <w:szCs w:val="22"/>
          <w:lang w:eastAsia="sk-SK"/>
        </w:rPr>
      </w:pPr>
      <w:hyperlink w:anchor="_Toc59105163"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Základný opis predmetu zákazky</w:t>
        </w:r>
        <w:r w:rsidR="00324F11">
          <w:rPr>
            <w:noProof/>
            <w:webHidden/>
          </w:rPr>
          <w:tab/>
        </w:r>
        <w:r w:rsidR="00324F11">
          <w:rPr>
            <w:noProof/>
            <w:webHidden/>
          </w:rPr>
          <w:fldChar w:fldCharType="begin"/>
        </w:r>
        <w:r w:rsidR="00324F11">
          <w:rPr>
            <w:noProof/>
            <w:webHidden/>
          </w:rPr>
          <w:instrText xml:space="preserve"> PAGEREF _Toc59105163 \h </w:instrText>
        </w:r>
        <w:r w:rsidR="00324F11">
          <w:rPr>
            <w:noProof/>
            <w:webHidden/>
          </w:rPr>
        </w:r>
        <w:r w:rsidR="00324F11">
          <w:rPr>
            <w:noProof/>
            <w:webHidden/>
          </w:rPr>
          <w:fldChar w:fldCharType="separate"/>
        </w:r>
        <w:r w:rsidR="00324F11">
          <w:rPr>
            <w:noProof/>
            <w:webHidden/>
          </w:rPr>
          <w:t>19</w:t>
        </w:r>
        <w:r w:rsidR="00324F11">
          <w:rPr>
            <w:noProof/>
            <w:webHidden/>
          </w:rPr>
          <w:fldChar w:fldCharType="end"/>
        </w:r>
      </w:hyperlink>
    </w:p>
    <w:p w14:paraId="4CBD4F58" w14:textId="6D60B25E" w:rsidR="00324F11" w:rsidRDefault="00870969">
      <w:pPr>
        <w:pStyle w:val="TOC3"/>
        <w:rPr>
          <w:rFonts w:eastAsiaTheme="minorEastAsia"/>
          <w:i w:val="0"/>
          <w:iCs w:val="0"/>
          <w:noProof/>
          <w:sz w:val="22"/>
          <w:szCs w:val="22"/>
          <w:lang w:eastAsia="sk-SK"/>
        </w:rPr>
      </w:pPr>
      <w:hyperlink w:anchor="_Toc59105164"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Charakteristika súčasného stavu budov</w:t>
        </w:r>
        <w:r w:rsidR="00324F11">
          <w:rPr>
            <w:noProof/>
            <w:webHidden/>
          </w:rPr>
          <w:tab/>
        </w:r>
        <w:r w:rsidR="00324F11">
          <w:rPr>
            <w:noProof/>
            <w:webHidden/>
          </w:rPr>
          <w:fldChar w:fldCharType="begin"/>
        </w:r>
        <w:r w:rsidR="00324F11">
          <w:rPr>
            <w:noProof/>
            <w:webHidden/>
          </w:rPr>
          <w:instrText xml:space="preserve"> PAGEREF _Toc59105164 \h </w:instrText>
        </w:r>
        <w:r w:rsidR="00324F11">
          <w:rPr>
            <w:noProof/>
            <w:webHidden/>
          </w:rPr>
        </w:r>
        <w:r w:rsidR="00324F11">
          <w:rPr>
            <w:noProof/>
            <w:webHidden/>
          </w:rPr>
          <w:fldChar w:fldCharType="separate"/>
        </w:r>
        <w:r w:rsidR="00324F11">
          <w:rPr>
            <w:noProof/>
            <w:webHidden/>
          </w:rPr>
          <w:t>20</w:t>
        </w:r>
        <w:r w:rsidR="00324F11">
          <w:rPr>
            <w:noProof/>
            <w:webHidden/>
          </w:rPr>
          <w:fldChar w:fldCharType="end"/>
        </w:r>
      </w:hyperlink>
    </w:p>
    <w:p w14:paraId="1599C3EE" w14:textId="637CB213" w:rsidR="00324F11" w:rsidRDefault="00870969">
      <w:pPr>
        <w:pStyle w:val="TOC3"/>
        <w:rPr>
          <w:rFonts w:eastAsiaTheme="minorEastAsia"/>
          <w:i w:val="0"/>
          <w:iCs w:val="0"/>
          <w:noProof/>
          <w:sz w:val="22"/>
          <w:szCs w:val="22"/>
          <w:lang w:eastAsia="sk-SK"/>
        </w:rPr>
      </w:pPr>
      <w:hyperlink w:anchor="_Toc59105165" w:history="1">
        <w:r w:rsidR="00324F11" w:rsidRPr="00FC4EA8">
          <w:rPr>
            <w:rStyle w:val="Hyperlink"/>
            <w:rFonts w:cs="Times New Roman"/>
            <w:noProof/>
          </w:rPr>
          <w:t>4</w:t>
        </w:r>
        <w:r w:rsidR="00324F11">
          <w:rPr>
            <w:rFonts w:eastAsiaTheme="minorEastAsia"/>
            <w:i w:val="0"/>
            <w:iCs w:val="0"/>
            <w:noProof/>
            <w:sz w:val="22"/>
            <w:szCs w:val="22"/>
            <w:lang w:eastAsia="sk-SK"/>
          </w:rPr>
          <w:tab/>
        </w:r>
        <w:r w:rsidR="00324F11" w:rsidRPr="00FC4EA8">
          <w:rPr>
            <w:rStyle w:val="Hyperlink"/>
            <w:noProof/>
          </w:rPr>
          <w:t>Požiadavky na minimálny rozsah realizácie predmetu zákazky a rozsah minimálnych opatrení</w:t>
        </w:r>
        <w:r w:rsidR="00324F11">
          <w:rPr>
            <w:noProof/>
            <w:webHidden/>
          </w:rPr>
          <w:tab/>
        </w:r>
        <w:r w:rsidR="00324F11">
          <w:rPr>
            <w:noProof/>
            <w:webHidden/>
          </w:rPr>
          <w:fldChar w:fldCharType="begin"/>
        </w:r>
        <w:r w:rsidR="00324F11">
          <w:rPr>
            <w:noProof/>
            <w:webHidden/>
          </w:rPr>
          <w:instrText xml:space="preserve"> PAGEREF _Toc59105165 \h </w:instrText>
        </w:r>
        <w:r w:rsidR="00324F11">
          <w:rPr>
            <w:noProof/>
            <w:webHidden/>
          </w:rPr>
        </w:r>
        <w:r w:rsidR="00324F11">
          <w:rPr>
            <w:noProof/>
            <w:webHidden/>
          </w:rPr>
          <w:fldChar w:fldCharType="separate"/>
        </w:r>
        <w:r w:rsidR="00324F11">
          <w:rPr>
            <w:noProof/>
            <w:webHidden/>
          </w:rPr>
          <w:t>20</w:t>
        </w:r>
        <w:r w:rsidR="00324F11">
          <w:rPr>
            <w:noProof/>
            <w:webHidden/>
          </w:rPr>
          <w:fldChar w:fldCharType="end"/>
        </w:r>
      </w:hyperlink>
    </w:p>
    <w:p w14:paraId="46FE4D97" w14:textId="24C91B54" w:rsidR="00324F11" w:rsidRDefault="00870969">
      <w:pPr>
        <w:pStyle w:val="TOC3"/>
        <w:rPr>
          <w:rFonts w:eastAsiaTheme="minorEastAsia"/>
          <w:i w:val="0"/>
          <w:iCs w:val="0"/>
          <w:noProof/>
          <w:sz w:val="22"/>
          <w:szCs w:val="22"/>
          <w:lang w:eastAsia="sk-SK"/>
        </w:rPr>
      </w:pPr>
      <w:hyperlink w:anchor="_Toc59105166" w:history="1">
        <w:r w:rsidR="00324F11" w:rsidRPr="00FC4EA8">
          <w:rPr>
            <w:rStyle w:val="Hyperlink"/>
            <w:rFonts w:cs="Times New Roman"/>
            <w:noProof/>
          </w:rPr>
          <w:t>5</w:t>
        </w:r>
        <w:r w:rsidR="00324F11">
          <w:rPr>
            <w:rFonts w:eastAsiaTheme="minorEastAsia"/>
            <w:i w:val="0"/>
            <w:iCs w:val="0"/>
            <w:noProof/>
            <w:sz w:val="22"/>
            <w:szCs w:val="22"/>
            <w:lang w:eastAsia="sk-SK"/>
          </w:rPr>
          <w:tab/>
        </w:r>
        <w:r w:rsidR="00324F11" w:rsidRPr="00FC4EA8">
          <w:rPr>
            <w:rStyle w:val="Hyperlink"/>
            <w:noProof/>
          </w:rPr>
          <w:t>Požiadavky na garanciu a výšku úspor pre zmluvu o energetickej efektívnosti</w:t>
        </w:r>
        <w:r w:rsidR="00324F11">
          <w:rPr>
            <w:noProof/>
            <w:webHidden/>
          </w:rPr>
          <w:tab/>
        </w:r>
        <w:r w:rsidR="00324F11">
          <w:rPr>
            <w:noProof/>
            <w:webHidden/>
          </w:rPr>
          <w:fldChar w:fldCharType="begin"/>
        </w:r>
        <w:r w:rsidR="00324F11">
          <w:rPr>
            <w:noProof/>
            <w:webHidden/>
          </w:rPr>
          <w:instrText xml:space="preserve"> PAGEREF _Toc59105166 \h </w:instrText>
        </w:r>
        <w:r w:rsidR="00324F11">
          <w:rPr>
            <w:noProof/>
            <w:webHidden/>
          </w:rPr>
        </w:r>
        <w:r w:rsidR="00324F11">
          <w:rPr>
            <w:noProof/>
            <w:webHidden/>
          </w:rPr>
          <w:fldChar w:fldCharType="separate"/>
        </w:r>
        <w:r w:rsidR="00324F11">
          <w:rPr>
            <w:noProof/>
            <w:webHidden/>
          </w:rPr>
          <w:t>21</w:t>
        </w:r>
        <w:r w:rsidR="00324F11">
          <w:rPr>
            <w:noProof/>
            <w:webHidden/>
          </w:rPr>
          <w:fldChar w:fldCharType="end"/>
        </w:r>
      </w:hyperlink>
    </w:p>
    <w:p w14:paraId="24F36250" w14:textId="599C835A" w:rsidR="00324F11" w:rsidRDefault="00870969">
      <w:pPr>
        <w:pStyle w:val="TOC3"/>
        <w:rPr>
          <w:rFonts w:eastAsiaTheme="minorEastAsia"/>
          <w:i w:val="0"/>
          <w:iCs w:val="0"/>
          <w:noProof/>
          <w:sz w:val="22"/>
          <w:szCs w:val="22"/>
          <w:lang w:eastAsia="sk-SK"/>
        </w:rPr>
      </w:pPr>
      <w:hyperlink w:anchor="_Toc59105167" w:history="1">
        <w:r w:rsidR="00324F11" w:rsidRPr="00FC4EA8">
          <w:rPr>
            <w:rStyle w:val="Hyperlink"/>
            <w:rFonts w:cs="Times New Roman"/>
            <w:noProof/>
          </w:rPr>
          <w:t>6</w:t>
        </w:r>
        <w:r w:rsidR="00324F11">
          <w:rPr>
            <w:rFonts w:eastAsiaTheme="minorEastAsia"/>
            <w:i w:val="0"/>
            <w:iCs w:val="0"/>
            <w:noProof/>
            <w:sz w:val="22"/>
            <w:szCs w:val="22"/>
            <w:lang w:eastAsia="sk-SK"/>
          </w:rPr>
          <w:tab/>
        </w:r>
        <w:r w:rsidR="00324F11" w:rsidRPr="00FC4EA8">
          <w:rPr>
            <w:rStyle w:val="Hyperlink"/>
            <w:noProof/>
          </w:rPr>
          <w:t>Súvisiace plnenia</w:t>
        </w:r>
        <w:r w:rsidR="00324F11">
          <w:rPr>
            <w:noProof/>
            <w:webHidden/>
          </w:rPr>
          <w:tab/>
        </w:r>
        <w:r w:rsidR="00324F11">
          <w:rPr>
            <w:noProof/>
            <w:webHidden/>
          </w:rPr>
          <w:fldChar w:fldCharType="begin"/>
        </w:r>
        <w:r w:rsidR="00324F11">
          <w:rPr>
            <w:noProof/>
            <w:webHidden/>
          </w:rPr>
          <w:instrText xml:space="preserve"> PAGEREF _Toc59105167 \h </w:instrText>
        </w:r>
        <w:r w:rsidR="00324F11">
          <w:rPr>
            <w:noProof/>
            <w:webHidden/>
          </w:rPr>
        </w:r>
        <w:r w:rsidR="00324F11">
          <w:rPr>
            <w:noProof/>
            <w:webHidden/>
          </w:rPr>
          <w:fldChar w:fldCharType="separate"/>
        </w:r>
        <w:r w:rsidR="00324F11">
          <w:rPr>
            <w:noProof/>
            <w:webHidden/>
          </w:rPr>
          <w:t>21</w:t>
        </w:r>
        <w:r w:rsidR="00324F11">
          <w:rPr>
            <w:noProof/>
            <w:webHidden/>
          </w:rPr>
          <w:fldChar w:fldCharType="end"/>
        </w:r>
      </w:hyperlink>
    </w:p>
    <w:p w14:paraId="280F6357" w14:textId="67648237" w:rsidR="00324F11" w:rsidRDefault="00870969">
      <w:pPr>
        <w:pStyle w:val="TOC3"/>
        <w:rPr>
          <w:rFonts w:eastAsiaTheme="minorEastAsia"/>
          <w:i w:val="0"/>
          <w:iCs w:val="0"/>
          <w:noProof/>
          <w:sz w:val="22"/>
          <w:szCs w:val="22"/>
          <w:lang w:eastAsia="sk-SK"/>
        </w:rPr>
      </w:pPr>
      <w:hyperlink w:anchor="_Toc59105168" w:history="1">
        <w:r w:rsidR="00324F11" w:rsidRPr="00FC4EA8">
          <w:rPr>
            <w:rStyle w:val="Hyperlink"/>
            <w:rFonts w:cs="Times New Roman"/>
            <w:noProof/>
          </w:rPr>
          <w:t>7</w:t>
        </w:r>
        <w:r w:rsidR="00324F11">
          <w:rPr>
            <w:rFonts w:eastAsiaTheme="minorEastAsia"/>
            <w:i w:val="0"/>
            <w:iCs w:val="0"/>
            <w:noProof/>
            <w:sz w:val="22"/>
            <w:szCs w:val="22"/>
            <w:lang w:eastAsia="sk-SK"/>
          </w:rPr>
          <w:tab/>
        </w:r>
        <w:r w:rsidR="00324F11" w:rsidRPr="00FC4EA8">
          <w:rPr>
            <w:rStyle w:val="Hyperlink"/>
            <w:noProof/>
          </w:rPr>
          <w:t>Záruka za zariadenia a garancia úspory energie</w:t>
        </w:r>
        <w:r w:rsidR="00324F11">
          <w:rPr>
            <w:noProof/>
            <w:webHidden/>
          </w:rPr>
          <w:tab/>
        </w:r>
        <w:r w:rsidR="00324F11">
          <w:rPr>
            <w:noProof/>
            <w:webHidden/>
          </w:rPr>
          <w:fldChar w:fldCharType="begin"/>
        </w:r>
        <w:r w:rsidR="00324F11">
          <w:rPr>
            <w:noProof/>
            <w:webHidden/>
          </w:rPr>
          <w:instrText xml:space="preserve"> PAGEREF _Toc59105168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7162D6FF" w14:textId="651708DB" w:rsidR="00324F11" w:rsidRDefault="00870969">
      <w:pPr>
        <w:pStyle w:val="TOC3"/>
        <w:rPr>
          <w:rFonts w:eastAsiaTheme="minorEastAsia"/>
          <w:i w:val="0"/>
          <w:iCs w:val="0"/>
          <w:noProof/>
          <w:sz w:val="22"/>
          <w:szCs w:val="22"/>
          <w:lang w:eastAsia="sk-SK"/>
        </w:rPr>
      </w:pPr>
      <w:hyperlink w:anchor="_Toc59105169" w:history="1">
        <w:r w:rsidR="00324F11" w:rsidRPr="00FC4EA8">
          <w:rPr>
            <w:rStyle w:val="Hyperlink"/>
            <w:rFonts w:cs="Times New Roman"/>
            <w:noProof/>
          </w:rPr>
          <w:t>8</w:t>
        </w:r>
        <w:r w:rsidR="00324F11">
          <w:rPr>
            <w:rFonts w:eastAsiaTheme="minorEastAsia"/>
            <w:i w:val="0"/>
            <w:iCs w:val="0"/>
            <w:noProof/>
            <w:sz w:val="22"/>
            <w:szCs w:val="22"/>
            <w:lang w:eastAsia="sk-SK"/>
          </w:rPr>
          <w:tab/>
        </w:r>
        <w:r w:rsidR="00324F11" w:rsidRPr="00FC4EA8">
          <w:rPr>
            <w:rStyle w:val="Hyperlink"/>
            <w:noProof/>
          </w:rPr>
          <w:t>Miesto realizácie predmetu zákazky</w:t>
        </w:r>
        <w:r w:rsidR="00324F11">
          <w:rPr>
            <w:noProof/>
            <w:webHidden/>
          </w:rPr>
          <w:tab/>
        </w:r>
        <w:r w:rsidR="00324F11">
          <w:rPr>
            <w:noProof/>
            <w:webHidden/>
          </w:rPr>
          <w:fldChar w:fldCharType="begin"/>
        </w:r>
        <w:r w:rsidR="00324F11">
          <w:rPr>
            <w:noProof/>
            <w:webHidden/>
          </w:rPr>
          <w:instrText xml:space="preserve"> PAGEREF _Toc59105169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77DEDF08" w14:textId="68A69A40" w:rsidR="00324F11" w:rsidRDefault="00870969">
      <w:pPr>
        <w:pStyle w:val="TOC3"/>
        <w:rPr>
          <w:rFonts w:eastAsiaTheme="minorEastAsia"/>
          <w:i w:val="0"/>
          <w:iCs w:val="0"/>
          <w:noProof/>
          <w:sz w:val="22"/>
          <w:szCs w:val="22"/>
          <w:lang w:eastAsia="sk-SK"/>
        </w:rPr>
      </w:pPr>
      <w:hyperlink w:anchor="_Toc59105170" w:history="1">
        <w:r w:rsidR="00324F11" w:rsidRPr="00FC4EA8">
          <w:rPr>
            <w:rStyle w:val="Hyperlink"/>
            <w:rFonts w:cs="Times New Roman"/>
            <w:noProof/>
          </w:rPr>
          <w:t>9</w:t>
        </w:r>
        <w:r w:rsidR="00324F11">
          <w:rPr>
            <w:rFonts w:eastAsiaTheme="minorEastAsia"/>
            <w:i w:val="0"/>
            <w:iCs w:val="0"/>
            <w:noProof/>
            <w:sz w:val="22"/>
            <w:szCs w:val="22"/>
            <w:lang w:eastAsia="sk-SK"/>
          </w:rPr>
          <w:tab/>
        </w:r>
        <w:r w:rsidR="00324F11" w:rsidRPr="00FC4EA8">
          <w:rPr>
            <w:rStyle w:val="Hyperlink"/>
            <w:noProof/>
          </w:rPr>
          <w:t>Termín realizácie predmetu zákazky</w:t>
        </w:r>
        <w:r w:rsidR="00324F11">
          <w:rPr>
            <w:noProof/>
            <w:webHidden/>
          </w:rPr>
          <w:tab/>
        </w:r>
        <w:r w:rsidR="00324F11">
          <w:rPr>
            <w:noProof/>
            <w:webHidden/>
          </w:rPr>
          <w:fldChar w:fldCharType="begin"/>
        </w:r>
        <w:r w:rsidR="00324F11">
          <w:rPr>
            <w:noProof/>
            <w:webHidden/>
          </w:rPr>
          <w:instrText xml:space="preserve"> PAGEREF _Toc59105170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3C1F3369" w14:textId="5008B388" w:rsidR="00324F11" w:rsidRDefault="00870969">
      <w:pPr>
        <w:pStyle w:val="TOC3"/>
        <w:tabs>
          <w:tab w:val="left" w:pos="709"/>
        </w:tabs>
        <w:rPr>
          <w:rFonts w:eastAsiaTheme="minorEastAsia"/>
          <w:i w:val="0"/>
          <w:iCs w:val="0"/>
          <w:noProof/>
          <w:sz w:val="22"/>
          <w:szCs w:val="22"/>
          <w:lang w:eastAsia="sk-SK"/>
        </w:rPr>
      </w:pPr>
      <w:hyperlink w:anchor="_Toc59105171" w:history="1">
        <w:r w:rsidR="00324F11" w:rsidRPr="00FC4EA8">
          <w:rPr>
            <w:rStyle w:val="Hyperlink"/>
            <w:rFonts w:cs="Times New Roman"/>
            <w:noProof/>
          </w:rPr>
          <w:t>10</w:t>
        </w:r>
        <w:r w:rsidR="00324F11">
          <w:rPr>
            <w:rFonts w:eastAsiaTheme="minorEastAsia"/>
            <w:i w:val="0"/>
            <w:iCs w:val="0"/>
            <w:noProof/>
            <w:sz w:val="22"/>
            <w:szCs w:val="22"/>
            <w:lang w:eastAsia="sk-SK"/>
          </w:rPr>
          <w:tab/>
        </w:r>
        <w:r w:rsidR="00324F11" w:rsidRPr="00FC4EA8">
          <w:rPr>
            <w:rStyle w:val="Hyperlink"/>
            <w:noProof/>
          </w:rPr>
          <w:t>Ďalšie požiadavky na realizáciu predmetu zákazky</w:t>
        </w:r>
        <w:r w:rsidR="00324F11">
          <w:rPr>
            <w:noProof/>
            <w:webHidden/>
          </w:rPr>
          <w:tab/>
        </w:r>
        <w:r w:rsidR="00324F11">
          <w:rPr>
            <w:noProof/>
            <w:webHidden/>
          </w:rPr>
          <w:fldChar w:fldCharType="begin"/>
        </w:r>
        <w:r w:rsidR="00324F11">
          <w:rPr>
            <w:noProof/>
            <w:webHidden/>
          </w:rPr>
          <w:instrText xml:space="preserve"> PAGEREF _Toc59105171 \h </w:instrText>
        </w:r>
        <w:r w:rsidR="00324F11">
          <w:rPr>
            <w:noProof/>
            <w:webHidden/>
          </w:rPr>
        </w:r>
        <w:r w:rsidR="00324F11">
          <w:rPr>
            <w:noProof/>
            <w:webHidden/>
          </w:rPr>
          <w:fldChar w:fldCharType="separate"/>
        </w:r>
        <w:r w:rsidR="00324F11">
          <w:rPr>
            <w:noProof/>
            <w:webHidden/>
          </w:rPr>
          <w:t>22</w:t>
        </w:r>
        <w:r w:rsidR="00324F11">
          <w:rPr>
            <w:noProof/>
            <w:webHidden/>
          </w:rPr>
          <w:fldChar w:fldCharType="end"/>
        </w:r>
      </w:hyperlink>
    </w:p>
    <w:p w14:paraId="14042694" w14:textId="765F06DC" w:rsidR="00324F11" w:rsidRDefault="00870969">
      <w:pPr>
        <w:pStyle w:val="TOC1"/>
        <w:rPr>
          <w:rFonts w:asciiTheme="minorHAnsi" w:eastAsiaTheme="minorEastAsia" w:hAnsiTheme="minorHAnsi" w:cstheme="minorBidi"/>
          <w:b w:val="0"/>
          <w:bCs w:val="0"/>
          <w:caps w:val="0"/>
          <w:sz w:val="22"/>
          <w:szCs w:val="22"/>
          <w:lang w:eastAsia="sk-SK"/>
        </w:rPr>
      </w:pPr>
      <w:hyperlink w:anchor="_Toc59105172" w:history="1">
        <w:r w:rsidR="00324F11" w:rsidRPr="00FC4EA8">
          <w:rPr>
            <w:rStyle w:val="Hyperlink"/>
          </w:rPr>
          <w:t>ČASŤ C</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Spôsob určenia ceny</w:t>
        </w:r>
        <w:r w:rsidR="00324F11">
          <w:rPr>
            <w:webHidden/>
          </w:rPr>
          <w:tab/>
        </w:r>
        <w:r w:rsidR="00324F11">
          <w:rPr>
            <w:webHidden/>
          </w:rPr>
          <w:fldChar w:fldCharType="begin"/>
        </w:r>
        <w:r w:rsidR="00324F11">
          <w:rPr>
            <w:webHidden/>
          </w:rPr>
          <w:instrText xml:space="preserve"> PAGEREF _Toc59105172 \h </w:instrText>
        </w:r>
        <w:r w:rsidR="00324F11">
          <w:rPr>
            <w:webHidden/>
          </w:rPr>
        </w:r>
        <w:r w:rsidR="00324F11">
          <w:rPr>
            <w:webHidden/>
          </w:rPr>
          <w:fldChar w:fldCharType="separate"/>
        </w:r>
        <w:r w:rsidR="00324F11">
          <w:rPr>
            <w:webHidden/>
          </w:rPr>
          <w:t>24</w:t>
        </w:r>
        <w:r w:rsidR="00324F11">
          <w:rPr>
            <w:webHidden/>
          </w:rPr>
          <w:fldChar w:fldCharType="end"/>
        </w:r>
      </w:hyperlink>
    </w:p>
    <w:p w14:paraId="7E48B0A9" w14:textId="545C003E" w:rsidR="00324F11" w:rsidRDefault="00870969">
      <w:pPr>
        <w:pStyle w:val="TOC3"/>
        <w:rPr>
          <w:rFonts w:eastAsiaTheme="minorEastAsia"/>
          <w:i w:val="0"/>
          <w:iCs w:val="0"/>
          <w:noProof/>
          <w:sz w:val="22"/>
          <w:szCs w:val="22"/>
          <w:lang w:eastAsia="sk-SK"/>
        </w:rPr>
      </w:pPr>
      <w:hyperlink w:anchor="_Toc59105173"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Stanovenie ceny za predmet zákazky</w:t>
        </w:r>
        <w:r w:rsidR="00324F11">
          <w:rPr>
            <w:noProof/>
            <w:webHidden/>
          </w:rPr>
          <w:tab/>
        </w:r>
        <w:r w:rsidR="00324F11">
          <w:rPr>
            <w:noProof/>
            <w:webHidden/>
          </w:rPr>
          <w:fldChar w:fldCharType="begin"/>
        </w:r>
        <w:r w:rsidR="00324F11">
          <w:rPr>
            <w:noProof/>
            <w:webHidden/>
          </w:rPr>
          <w:instrText xml:space="preserve"> PAGEREF _Toc59105173 \h </w:instrText>
        </w:r>
        <w:r w:rsidR="00324F11">
          <w:rPr>
            <w:noProof/>
            <w:webHidden/>
          </w:rPr>
        </w:r>
        <w:r w:rsidR="00324F11">
          <w:rPr>
            <w:noProof/>
            <w:webHidden/>
          </w:rPr>
          <w:fldChar w:fldCharType="separate"/>
        </w:r>
        <w:r w:rsidR="00324F11">
          <w:rPr>
            <w:noProof/>
            <w:webHidden/>
          </w:rPr>
          <w:t>24</w:t>
        </w:r>
        <w:r w:rsidR="00324F11">
          <w:rPr>
            <w:noProof/>
            <w:webHidden/>
          </w:rPr>
          <w:fldChar w:fldCharType="end"/>
        </w:r>
      </w:hyperlink>
    </w:p>
    <w:p w14:paraId="45AE4CBD" w14:textId="1B538B05" w:rsidR="00324F11" w:rsidRDefault="00870969">
      <w:pPr>
        <w:pStyle w:val="TOC3"/>
        <w:rPr>
          <w:rFonts w:eastAsiaTheme="minorEastAsia"/>
          <w:i w:val="0"/>
          <w:iCs w:val="0"/>
          <w:noProof/>
          <w:sz w:val="22"/>
          <w:szCs w:val="22"/>
          <w:lang w:eastAsia="sk-SK"/>
        </w:rPr>
      </w:pPr>
      <w:hyperlink w:anchor="_Toc59105174"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Predloženie ceny za predmet zákazky</w:t>
        </w:r>
        <w:r w:rsidR="00324F11">
          <w:rPr>
            <w:noProof/>
            <w:webHidden/>
          </w:rPr>
          <w:tab/>
        </w:r>
        <w:r w:rsidR="00324F11">
          <w:rPr>
            <w:noProof/>
            <w:webHidden/>
          </w:rPr>
          <w:fldChar w:fldCharType="begin"/>
        </w:r>
        <w:r w:rsidR="00324F11">
          <w:rPr>
            <w:noProof/>
            <w:webHidden/>
          </w:rPr>
          <w:instrText xml:space="preserve"> PAGEREF _Toc59105174 \h </w:instrText>
        </w:r>
        <w:r w:rsidR="00324F11">
          <w:rPr>
            <w:noProof/>
            <w:webHidden/>
          </w:rPr>
        </w:r>
        <w:r w:rsidR="00324F11">
          <w:rPr>
            <w:noProof/>
            <w:webHidden/>
          </w:rPr>
          <w:fldChar w:fldCharType="separate"/>
        </w:r>
        <w:r w:rsidR="00324F11">
          <w:rPr>
            <w:noProof/>
            <w:webHidden/>
          </w:rPr>
          <w:t>24</w:t>
        </w:r>
        <w:r w:rsidR="00324F11">
          <w:rPr>
            <w:noProof/>
            <w:webHidden/>
          </w:rPr>
          <w:fldChar w:fldCharType="end"/>
        </w:r>
      </w:hyperlink>
    </w:p>
    <w:p w14:paraId="4AC2C68D" w14:textId="1C513B92" w:rsidR="00324F11" w:rsidRDefault="00870969">
      <w:pPr>
        <w:pStyle w:val="TOC1"/>
        <w:rPr>
          <w:rFonts w:asciiTheme="minorHAnsi" w:eastAsiaTheme="minorEastAsia" w:hAnsiTheme="minorHAnsi" w:cstheme="minorBidi"/>
          <w:b w:val="0"/>
          <w:bCs w:val="0"/>
          <w:caps w:val="0"/>
          <w:sz w:val="22"/>
          <w:szCs w:val="22"/>
          <w:lang w:eastAsia="sk-SK"/>
        </w:rPr>
      </w:pPr>
      <w:hyperlink w:anchor="_Toc59105175" w:history="1">
        <w:r w:rsidR="00324F11" w:rsidRPr="00FC4EA8">
          <w:rPr>
            <w:rStyle w:val="Hyperlink"/>
          </w:rPr>
          <w:t>ČASŤ D</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Obchodné podmienky</w:t>
        </w:r>
        <w:r w:rsidR="00324F11">
          <w:rPr>
            <w:webHidden/>
          </w:rPr>
          <w:tab/>
        </w:r>
        <w:r w:rsidR="00324F11">
          <w:rPr>
            <w:webHidden/>
          </w:rPr>
          <w:fldChar w:fldCharType="begin"/>
        </w:r>
        <w:r w:rsidR="00324F11">
          <w:rPr>
            <w:webHidden/>
          </w:rPr>
          <w:instrText xml:space="preserve"> PAGEREF _Toc59105175 \h </w:instrText>
        </w:r>
        <w:r w:rsidR="00324F11">
          <w:rPr>
            <w:webHidden/>
          </w:rPr>
        </w:r>
        <w:r w:rsidR="00324F11">
          <w:rPr>
            <w:webHidden/>
          </w:rPr>
          <w:fldChar w:fldCharType="separate"/>
        </w:r>
        <w:r w:rsidR="00324F11">
          <w:rPr>
            <w:webHidden/>
          </w:rPr>
          <w:t>25</w:t>
        </w:r>
        <w:r w:rsidR="00324F11">
          <w:rPr>
            <w:webHidden/>
          </w:rPr>
          <w:fldChar w:fldCharType="end"/>
        </w:r>
      </w:hyperlink>
    </w:p>
    <w:p w14:paraId="2D47EB89" w14:textId="65B6D140" w:rsidR="00324F11" w:rsidRDefault="00870969">
      <w:pPr>
        <w:pStyle w:val="TOC3"/>
        <w:rPr>
          <w:rFonts w:eastAsiaTheme="minorEastAsia"/>
          <w:i w:val="0"/>
          <w:iCs w:val="0"/>
          <w:noProof/>
          <w:sz w:val="22"/>
          <w:szCs w:val="22"/>
          <w:lang w:eastAsia="sk-SK"/>
        </w:rPr>
      </w:pPr>
      <w:hyperlink w:anchor="_Toc59105176"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Podmienky uzatvorenia zmluvy</w:t>
        </w:r>
        <w:r w:rsidR="00324F11">
          <w:rPr>
            <w:noProof/>
            <w:webHidden/>
          </w:rPr>
          <w:tab/>
        </w:r>
        <w:r w:rsidR="00324F11">
          <w:rPr>
            <w:noProof/>
            <w:webHidden/>
          </w:rPr>
          <w:fldChar w:fldCharType="begin"/>
        </w:r>
        <w:r w:rsidR="00324F11">
          <w:rPr>
            <w:noProof/>
            <w:webHidden/>
          </w:rPr>
          <w:instrText xml:space="preserve"> PAGEREF _Toc59105176 \h </w:instrText>
        </w:r>
        <w:r w:rsidR="00324F11">
          <w:rPr>
            <w:noProof/>
            <w:webHidden/>
          </w:rPr>
        </w:r>
        <w:r w:rsidR="00324F11">
          <w:rPr>
            <w:noProof/>
            <w:webHidden/>
          </w:rPr>
          <w:fldChar w:fldCharType="separate"/>
        </w:r>
        <w:r w:rsidR="00324F11">
          <w:rPr>
            <w:noProof/>
            <w:webHidden/>
          </w:rPr>
          <w:t>25</w:t>
        </w:r>
        <w:r w:rsidR="00324F11">
          <w:rPr>
            <w:noProof/>
            <w:webHidden/>
          </w:rPr>
          <w:fldChar w:fldCharType="end"/>
        </w:r>
      </w:hyperlink>
    </w:p>
    <w:p w14:paraId="3B23B838" w14:textId="14A8B3B7" w:rsidR="00324F11" w:rsidRDefault="00870969">
      <w:pPr>
        <w:pStyle w:val="TOC1"/>
        <w:rPr>
          <w:rFonts w:asciiTheme="minorHAnsi" w:eastAsiaTheme="minorEastAsia" w:hAnsiTheme="minorHAnsi" w:cstheme="minorBidi"/>
          <w:b w:val="0"/>
          <w:bCs w:val="0"/>
          <w:caps w:val="0"/>
          <w:sz w:val="22"/>
          <w:szCs w:val="22"/>
          <w:lang w:eastAsia="sk-SK"/>
        </w:rPr>
      </w:pPr>
      <w:hyperlink w:anchor="_Toc59105177" w:history="1">
        <w:r w:rsidR="00324F11" w:rsidRPr="00FC4EA8">
          <w:rPr>
            <w:rStyle w:val="Hyperlink"/>
          </w:rPr>
          <w:t>ČASŤ E</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Pr>
          <w:t>Kritériá hodnotenia ponúk</w:t>
        </w:r>
        <w:r w:rsidR="00324F11">
          <w:rPr>
            <w:webHidden/>
          </w:rPr>
          <w:tab/>
        </w:r>
        <w:r w:rsidR="00324F11">
          <w:rPr>
            <w:webHidden/>
          </w:rPr>
          <w:fldChar w:fldCharType="begin"/>
        </w:r>
        <w:r w:rsidR="00324F11">
          <w:rPr>
            <w:webHidden/>
          </w:rPr>
          <w:instrText xml:space="preserve"> PAGEREF _Toc59105177 \h </w:instrText>
        </w:r>
        <w:r w:rsidR="00324F11">
          <w:rPr>
            <w:webHidden/>
          </w:rPr>
        </w:r>
        <w:r w:rsidR="00324F11">
          <w:rPr>
            <w:webHidden/>
          </w:rPr>
          <w:fldChar w:fldCharType="separate"/>
        </w:r>
        <w:r w:rsidR="00324F11">
          <w:rPr>
            <w:webHidden/>
          </w:rPr>
          <w:t>26</w:t>
        </w:r>
        <w:r w:rsidR="00324F11">
          <w:rPr>
            <w:webHidden/>
          </w:rPr>
          <w:fldChar w:fldCharType="end"/>
        </w:r>
      </w:hyperlink>
    </w:p>
    <w:p w14:paraId="645F00D4" w14:textId="30D7E490" w:rsidR="00324F11" w:rsidRDefault="00870969">
      <w:pPr>
        <w:pStyle w:val="TOC3"/>
        <w:rPr>
          <w:rFonts w:eastAsiaTheme="minorEastAsia"/>
          <w:i w:val="0"/>
          <w:iCs w:val="0"/>
          <w:noProof/>
          <w:sz w:val="22"/>
          <w:szCs w:val="22"/>
          <w:lang w:eastAsia="sk-SK"/>
        </w:rPr>
      </w:pPr>
      <w:hyperlink w:anchor="_Toc59105178"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Kritérium na hodnotenie ponúk</w:t>
        </w:r>
        <w:r w:rsidR="00324F11">
          <w:rPr>
            <w:noProof/>
            <w:webHidden/>
          </w:rPr>
          <w:tab/>
        </w:r>
        <w:r w:rsidR="00324F11">
          <w:rPr>
            <w:noProof/>
            <w:webHidden/>
          </w:rPr>
          <w:fldChar w:fldCharType="begin"/>
        </w:r>
        <w:r w:rsidR="00324F11">
          <w:rPr>
            <w:noProof/>
            <w:webHidden/>
          </w:rPr>
          <w:instrText xml:space="preserve"> PAGEREF _Toc59105178 \h </w:instrText>
        </w:r>
        <w:r w:rsidR="00324F11">
          <w:rPr>
            <w:noProof/>
            <w:webHidden/>
          </w:rPr>
        </w:r>
        <w:r w:rsidR="00324F11">
          <w:rPr>
            <w:noProof/>
            <w:webHidden/>
          </w:rPr>
          <w:fldChar w:fldCharType="separate"/>
        </w:r>
        <w:r w:rsidR="00324F11">
          <w:rPr>
            <w:noProof/>
            <w:webHidden/>
          </w:rPr>
          <w:t>26</w:t>
        </w:r>
        <w:r w:rsidR="00324F11">
          <w:rPr>
            <w:noProof/>
            <w:webHidden/>
          </w:rPr>
          <w:fldChar w:fldCharType="end"/>
        </w:r>
      </w:hyperlink>
    </w:p>
    <w:p w14:paraId="2BAF9F9B" w14:textId="3E5EB08E" w:rsidR="00324F11" w:rsidRDefault="00870969">
      <w:pPr>
        <w:pStyle w:val="TOC3"/>
        <w:rPr>
          <w:rFonts w:eastAsiaTheme="minorEastAsia"/>
          <w:i w:val="0"/>
          <w:iCs w:val="0"/>
          <w:noProof/>
          <w:sz w:val="22"/>
          <w:szCs w:val="22"/>
          <w:lang w:eastAsia="sk-SK"/>
        </w:rPr>
      </w:pPr>
      <w:hyperlink w:anchor="_Toc59105179"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Spôsob výpočtu jednotlivých podkritérií</w:t>
        </w:r>
        <w:r w:rsidR="00324F11">
          <w:rPr>
            <w:noProof/>
            <w:webHidden/>
          </w:rPr>
          <w:tab/>
        </w:r>
        <w:r w:rsidR="00324F11">
          <w:rPr>
            <w:noProof/>
            <w:webHidden/>
          </w:rPr>
          <w:fldChar w:fldCharType="begin"/>
        </w:r>
        <w:r w:rsidR="00324F11">
          <w:rPr>
            <w:noProof/>
            <w:webHidden/>
          </w:rPr>
          <w:instrText xml:space="preserve"> PAGEREF _Toc59105179 \h </w:instrText>
        </w:r>
        <w:r w:rsidR="00324F11">
          <w:rPr>
            <w:noProof/>
            <w:webHidden/>
          </w:rPr>
        </w:r>
        <w:r w:rsidR="00324F11">
          <w:rPr>
            <w:noProof/>
            <w:webHidden/>
          </w:rPr>
          <w:fldChar w:fldCharType="separate"/>
        </w:r>
        <w:r w:rsidR="00324F11">
          <w:rPr>
            <w:noProof/>
            <w:webHidden/>
          </w:rPr>
          <w:t>26</w:t>
        </w:r>
        <w:r w:rsidR="00324F11">
          <w:rPr>
            <w:noProof/>
            <w:webHidden/>
          </w:rPr>
          <w:fldChar w:fldCharType="end"/>
        </w:r>
      </w:hyperlink>
    </w:p>
    <w:p w14:paraId="0B8AC7F1" w14:textId="5BB45E76" w:rsidR="00324F11" w:rsidRDefault="00870969">
      <w:pPr>
        <w:pStyle w:val="TOC3"/>
        <w:rPr>
          <w:rFonts w:eastAsiaTheme="minorEastAsia"/>
          <w:i w:val="0"/>
          <w:iCs w:val="0"/>
          <w:noProof/>
          <w:sz w:val="22"/>
          <w:szCs w:val="22"/>
          <w:lang w:eastAsia="sk-SK"/>
        </w:rPr>
      </w:pPr>
      <w:hyperlink w:anchor="_Toc59105180"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Spôsob vyhodnotenia ponúk</w:t>
        </w:r>
        <w:r w:rsidR="00324F11">
          <w:rPr>
            <w:noProof/>
            <w:webHidden/>
          </w:rPr>
          <w:tab/>
        </w:r>
        <w:r w:rsidR="00324F11">
          <w:rPr>
            <w:noProof/>
            <w:webHidden/>
          </w:rPr>
          <w:fldChar w:fldCharType="begin"/>
        </w:r>
        <w:r w:rsidR="00324F11">
          <w:rPr>
            <w:noProof/>
            <w:webHidden/>
          </w:rPr>
          <w:instrText xml:space="preserve"> PAGEREF _Toc59105180 \h </w:instrText>
        </w:r>
        <w:r w:rsidR="00324F11">
          <w:rPr>
            <w:noProof/>
            <w:webHidden/>
          </w:rPr>
        </w:r>
        <w:r w:rsidR="00324F11">
          <w:rPr>
            <w:noProof/>
            <w:webHidden/>
          </w:rPr>
          <w:fldChar w:fldCharType="separate"/>
        </w:r>
        <w:r w:rsidR="00324F11">
          <w:rPr>
            <w:noProof/>
            <w:webHidden/>
          </w:rPr>
          <w:t>26</w:t>
        </w:r>
        <w:r w:rsidR="00324F11">
          <w:rPr>
            <w:noProof/>
            <w:webHidden/>
          </w:rPr>
          <w:fldChar w:fldCharType="end"/>
        </w:r>
      </w:hyperlink>
    </w:p>
    <w:p w14:paraId="662518BA" w14:textId="77D2222D" w:rsidR="00324F11" w:rsidRDefault="00870969">
      <w:pPr>
        <w:pStyle w:val="TOC1"/>
        <w:rPr>
          <w:rFonts w:asciiTheme="minorHAnsi" w:eastAsiaTheme="minorEastAsia" w:hAnsiTheme="minorHAnsi" w:cstheme="minorBidi"/>
          <w:b w:val="0"/>
          <w:bCs w:val="0"/>
          <w:caps w:val="0"/>
          <w:sz w:val="22"/>
          <w:szCs w:val="22"/>
          <w:lang w:eastAsia="sk-SK"/>
        </w:rPr>
      </w:pPr>
      <w:hyperlink w:anchor="_Toc59105181" w:history="1">
        <w:r w:rsidR="00324F11" w:rsidRPr="00FC4EA8">
          <w:rPr>
            <w:rStyle w:val="Hyperlink"/>
          </w:rPr>
          <w:t>ČASŤ F</w:t>
        </w:r>
        <w:r w:rsidR="00324F11">
          <w:rPr>
            <w:rFonts w:asciiTheme="minorHAnsi" w:eastAsiaTheme="minorEastAsia" w:hAnsiTheme="minorHAnsi" w:cstheme="minorBidi"/>
            <w:b w:val="0"/>
            <w:bCs w:val="0"/>
            <w:caps w:val="0"/>
            <w:sz w:val="22"/>
            <w:szCs w:val="22"/>
            <w:lang w:eastAsia="sk-SK"/>
          </w:rPr>
          <w:tab/>
        </w:r>
        <w:r w:rsidR="00324F11" w:rsidRPr="00FC4EA8">
          <w:rPr>
            <w:rStyle w:val="Hyperlink"/>
            <w:rFonts w:cs="Arial"/>
          </w:rPr>
          <w:t>Podmienky účasti</w:t>
        </w:r>
        <w:r w:rsidR="00324F11">
          <w:rPr>
            <w:webHidden/>
          </w:rPr>
          <w:tab/>
        </w:r>
        <w:r w:rsidR="00324F11">
          <w:rPr>
            <w:webHidden/>
          </w:rPr>
          <w:fldChar w:fldCharType="begin"/>
        </w:r>
        <w:r w:rsidR="00324F11">
          <w:rPr>
            <w:webHidden/>
          </w:rPr>
          <w:instrText xml:space="preserve"> PAGEREF _Toc59105181 \h </w:instrText>
        </w:r>
        <w:r w:rsidR="00324F11">
          <w:rPr>
            <w:webHidden/>
          </w:rPr>
        </w:r>
        <w:r w:rsidR="00324F11">
          <w:rPr>
            <w:webHidden/>
          </w:rPr>
          <w:fldChar w:fldCharType="separate"/>
        </w:r>
        <w:r w:rsidR="00324F11">
          <w:rPr>
            <w:webHidden/>
          </w:rPr>
          <w:t>27</w:t>
        </w:r>
        <w:r w:rsidR="00324F11">
          <w:rPr>
            <w:webHidden/>
          </w:rPr>
          <w:fldChar w:fldCharType="end"/>
        </w:r>
      </w:hyperlink>
    </w:p>
    <w:p w14:paraId="38328FE8" w14:textId="161E36EB" w:rsidR="00324F11" w:rsidRDefault="00870969">
      <w:pPr>
        <w:pStyle w:val="TOC3"/>
        <w:rPr>
          <w:rFonts w:eastAsiaTheme="minorEastAsia"/>
          <w:i w:val="0"/>
          <w:iCs w:val="0"/>
          <w:noProof/>
          <w:sz w:val="22"/>
          <w:szCs w:val="22"/>
          <w:lang w:eastAsia="sk-SK"/>
        </w:rPr>
      </w:pPr>
      <w:hyperlink w:anchor="_Toc59105182" w:history="1">
        <w:r w:rsidR="00324F11" w:rsidRPr="00FC4EA8">
          <w:rPr>
            <w:rStyle w:val="Hyperlink"/>
            <w:rFonts w:cs="Times New Roman"/>
            <w:noProof/>
          </w:rPr>
          <w:t>1</w:t>
        </w:r>
        <w:r w:rsidR="00324F11">
          <w:rPr>
            <w:rFonts w:eastAsiaTheme="minorEastAsia"/>
            <w:i w:val="0"/>
            <w:iCs w:val="0"/>
            <w:noProof/>
            <w:sz w:val="22"/>
            <w:szCs w:val="22"/>
            <w:lang w:eastAsia="sk-SK"/>
          </w:rPr>
          <w:tab/>
        </w:r>
        <w:r w:rsidR="00324F11" w:rsidRPr="00FC4EA8">
          <w:rPr>
            <w:rStyle w:val="Hyperlink"/>
            <w:noProof/>
          </w:rPr>
          <w:t>Osobné postavenie</w:t>
        </w:r>
        <w:r w:rsidR="00324F11">
          <w:rPr>
            <w:noProof/>
            <w:webHidden/>
          </w:rPr>
          <w:tab/>
        </w:r>
        <w:r w:rsidR="00324F11">
          <w:rPr>
            <w:noProof/>
            <w:webHidden/>
          </w:rPr>
          <w:fldChar w:fldCharType="begin"/>
        </w:r>
        <w:r w:rsidR="00324F11">
          <w:rPr>
            <w:noProof/>
            <w:webHidden/>
          </w:rPr>
          <w:instrText xml:space="preserve"> PAGEREF _Toc59105182 \h </w:instrText>
        </w:r>
        <w:r w:rsidR="00324F11">
          <w:rPr>
            <w:noProof/>
            <w:webHidden/>
          </w:rPr>
        </w:r>
        <w:r w:rsidR="00324F11">
          <w:rPr>
            <w:noProof/>
            <w:webHidden/>
          </w:rPr>
          <w:fldChar w:fldCharType="separate"/>
        </w:r>
        <w:r w:rsidR="00324F11">
          <w:rPr>
            <w:noProof/>
            <w:webHidden/>
          </w:rPr>
          <w:t>27</w:t>
        </w:r>
        <w:r w:rsidR="00324F11">
          <w:rPr>
            <w:noProof/>
            <w:webHidden/>
          </w:rPr>
          <w:fldChar w:fldCharType="end"/>
        </w:r>
      </w:hyperlink>
    </w:p>
    <w:p w14:paraId="06C7862F" w14:textId="5D27FD20" w:rsidR="00324F11" w:rsidRDefault="00870969">
      <w:pPr>
        <w:pStyle w:val="TOC3"/>
        <w:rPr>
          <w:rFonts w:eastAsiaTheme="minorEastAsia"/>
          <w:i w:val="0"/>
          <w:iCs w:val="0"/>
          <w:noProof/>
          <w:sz w:val="22"/>
          <w:szCs w:val="22"/>
          <w:lang w:eastAsia="sk-SK"/>
        </w:rPr>
      </w:pPr>
      <w:hyperlink w:anchor="_Toc59105183" w:history="1">
        <w:r w:rsidR="00324F11" w:rsidRPr="00FC4EA8">
          <w:rPr>
            <w:rStyle w:val="Hyperlink"/>
            <w:rFonts w:cs="Times New Roman"/>
            <w:noProof/>
          </w:rPr>
          <w:t>2</w:t>
        </w:r>
        <w:r w:rsidR="00324F11">
          <w:rPr>
            <w:rFonts w:eastAsiaTheme="minorEastAsia"/>
            <w:i w:val="0"/>
            <w:iCs w:val="0"/>
            <w:noProof/>
            <w:sz w:val="22"/>
            <w:szCs w:val="22"/>
            <w:lang w:eastAsia="sk-SK"/>
          </w:rPr>
          <w:tab/>
        </w:r>
        <w:r w:rsidR="00324F11" w:rsidRPr="00FC4EA8">
          <w:rPr>
            <w:rStyle w:val="Hyperlink"/>
            <w:noProof/>
          </w:rPr>
          <w:t>Ekonomické a finančné postavenie</w:t>
        </w:r>
        <w:r w:rsidR="00324F11">
          <w:rPr>
            <w:noProof/>
            <w:webHidden/>
          </w:rPr>
          <w:tab/>
        </w:r>
        <w:r w:rsidR="00324F11">
          <w:rPr>
            <w:noProof/>
            <w:webHidden/>
          </w:rPr>
          <w:fldChar w:fldCharType="begin"/>
        </w:r>
        <w:r w:rsidR="00324F11">
          <w:rPr>
            <w:noProof/>
            <w:webHidden/>
          </w:rPr>
          <w:instrText xml:space="preserve"> PAGEREF _Toc59105183 \h </w:instrText>
        </w:r>
        <w:r w:rsidR="00324F11">
          <w:rPr>
            <w:noProof/>
            <w:webHidden/>
          </w:rPr>
        </w:r>
        <w:r w:rsidR="00324F11">
          <w:rPr>
            <w:noProof/>
            <w:webHidden/>
          </w:rPr>
          <w:fldChar w:fldCharType="separate"/>
        </w:r>
        <w:r w:rsidR="00324F11">
          <w:rPr>
            <w:noProof/>
            <w:webHidden/>
          </w:rPr>
          <w:t>27</w:t>
        </w:r>
        <w:r w:rsidR="00324F11">
          <w:rPr>
            <w:noProof/>
            <w:webHidden/>
          </w:rPr>
          <w:fldChar w:fldCharType="end"/>
        </w:r>
      </w:hyperlink>
    </w:p>
    <w:p w14:paraId="2F7376D1" w14:textId="29BC73E7" w:rsidR="00324F11" w:rsidRDefault="00870969">
      <w:pPr>
        <w:pStyle w:val="TOC3"/>
        <w:rPr>
          <w:rFonts w:eastAsiaTheme="minorEastAsia"/>
          <w:i w:val="0"/>
          <w:iCs w:val="0"/>
          <w:noProof/>
          <w:sz w:val="22"/>
          <w:szCs w:val="22"/>
          <w:lang w:eastAsia="sk-SK"/>
        </w:rPr>
      </w:pPr>
      <w:hyperlink w:anchor="_Toc59105184" w:history="1">
        <w:r w:rsidR="00324F11" w:rsidRPr="00FC4EA8">
          <w:rPr>
            <w:rStyle w:val="Hyperlink"/>
            <w:rFonts w:cs="Times New Roman"/>
            <w:noProof/>
          </w:rPr>
          <w:t>3</w:t>
        </w:r>
        <w:r w:rsidR="00324F11">
          <w:rPr>
            <w:rFonts w:eastAsiaTheme="minorEastAsia"/>
            <w:i w:val="0"/>
            <w:iCs w:val="0"/>
            <w:noProof/>
            <w:sz w:val="22"/>
            <w:szCs w:val="22"/>
            <w:lang w:eastAsia="sk-SK"/>
          </w:rPr>
          <w:tab/>
        </w:r>
        <w:r w:rsidR="00324F11" w:rsidRPr="00FC4EA8">
          <w:rPr>
            <w:rStyle w:val="Hyperlink"/>
            <w:noProof/>
          </w:rPr>
          <w:t>Technická alebo odborná spôsobilosť</w:t>
        </w:r>
        <w:r w:rsidR="00324F11">
          <w:rPr>
            <w:noProof/>
            <w:webHidden/>
          </w:rPr>
          <w:tab/>
        </w:r>
        <w:r w:rsidR="00324F11">
          <w:rPr>
            <w:noProof/>
            <w:webHidden/>
          </w:rPr>
          <w:fldChar w:fldCharType="begin"/>
        </w:r>
        <w:r w:rsidR="00324F11">
          <w:rPr>
            <w:noProof/>
            <w:webHidden/>
          </w:rPr>
          <w:instrText xml:space="preserve"> PAGEREF _Toc59105184 \h </w:instrText>
        </w:r>
        <w:r w:rsidR="00324F11">
          <w:rPr>
            <w:noProof/>
            <w:webHidden/>
          </w:rPr>
        </w:r>
        <w:r w:rsidR="00324F11">
          <w:rPr>
            <w:noProof/>
            <w:webHidden/>
          </w:rPr>
          <w:fldChar w:fldCharType="separate"/>
        </w:r>
        <w:r w:rsidR="00324F11">
          <w:rPr>
            <w:noProof/>
            <w:webHidden/>
          </w:rPr>
          <w:t>28</w:t>
        </w:r>
        <w:r w:rsidR="00324F11">
          <w:rPr>
            <w:noProof/>
            <w:webHidden/>
          </w:rPr>
          <w:fldChar w:fldCharType="end"/>
        </w:r>
      </w:hyperlink>
    </w:p>
    <w:p w14:paraId="7BA1FD2C" w14:textId="42DE0587" w:rsidR="00324F11" w:rsidRDefault="00870969">
      <w:pPr>
        <w:pStyle w:val="TOC3"/>
        <w:rPr>
          <w:rFonts w:eastAsiaTheme="minorEastAsia"/>
          <w:i w:val="0"/>
          <w:iCs w:val="0"/>
          <w:noProof/>
          <w:sz w:val="22"/>
          <w:szCs w:val="22"/>
          <w:lang w:eastAsia="sk-SK"/>
        </w:rPr>
      </w:pPr>
      <w:hyperlink w:anchor="_Toc59105185" w:history="1">
        <w:r w:rsidR="00324F11" w:rsidRPr="00FC4EA8">
          <w:rPr>
            <w:rStyle w:val="Hyperlink"/>
            <w:rFonts w:cs="Times New Roman"/>
            <w:noProof/>
          </w:rPr>
          <w:t>4</w:t>
        </w:r>
        <w:r w:rsidR="00324F11">
          <w:rPr>
            <w:rFonts w:eastAsiaTheme="minorEastAsia"/>
            <w:i w:val="0"/>
            <w:iCs w:val="0"/>
            <w:noProof/>
            <w:sz w:val="22"/>
            <w:szCs w:val="22"/>
            <w:lang w:eastAsia="sk-SK"/>
          </w:rPr>
          <w:tab/>
        </w:r>
        <w:r w:rsidR="00324F11" w:rsidRPr="00FC4EA8">
          <w:rPr>
            <w:rStyle w:val="Hyperlink"/>
            <w:noProof/>
          </w:rPr>
          <w:t>Jednotný európsky dokument</w:t>
        </w:r>
        <w:r w:rsidR="00324F11">
          <w:rPr>
            <w:noProof/>
            <w:webHidden/>
          </w:rPr>
          <w:tab/>
        </w:r>
        <w:r w:rsidR="00324F11">
          <w:rPr>
            <w:noProof/>
            <w:webHidden/>
          </w:rPr>
          <w:fldChar w:fldCharType="begin"/>
        </w:r>
        <w:r w:rsidR="00324F11">
          <w:rPr>
            <w:noProof/>
            <w:webHidden/>
          </w:rPr>
          <w:instrText xml:space="preserve"> PAGEREF _Toc59105185 \h </w:instrText>
        </w:r>
        <w:r w:rsidR="00324F11">
          <w:rPr>
            <w:noProof/>
            <w:webHidden/>
          </w:rPr>
        </w:r>
        <w:r w:rsidR="00324F11">
          <w:rPr>
            <w:noProof/>
            <w:webHidden/>
          </w:rPr>
          <w:fldChar w:fldCharType="separate"/>
        </w:r>
        <w:r w:rsidR="00324F11">
          <w:rPr>
            <w:noProof/>
            <w:webHidden/>
          </w:rPr>
          <w:t>30</w:t>
        </w:r>
        <w:r w:rsidR="00324F11">
          <w:rPr>
            <w:noProof/>
            <w:webHidden/>
          </w:rPr>
          <w:fldChar w:fldCharType="end"/>
        </w:r>
      </w:hyperlink>
    </w:p>
    <w:p w14:paraId="107A8B9B" w14:textId="31827660" w:rsidR="00324F11" w:rsidRDefault="00870969">
      <w:pPr>
        <w:pStyle w:val="TOC1"/>
        <w:rPr>
          <w:rFonts w:asciiTheme="minorHAnsi" w:eastAsiaTheme="minorEastAsia" w:hAnsiTheme="minorHAnsi" w:cstheme="minorBidi"/>
          <w:b w:val="0"/>
          <w:bCs w:val="0"/>
          <w:caps w:val="0"/>
          <w:sz w:val="22"/>
          <w:szCs w:val="22"/>
          <w:lang w:eastAsia="sk-SK"/>
        </w:rPr>
      </w:pPr>
      <w:hyperlink w:anchor="_Toc59105186" w:history="1">
        <w:r w:rsidR="00324F11" w:rsidRPr="00FC4EA8">
          <w:rPr>
            <w:rStyle w:val="Hyperlink"/>
          </w:rPr>
          <w:t>SUMARIZÁCIA PRÍLOH SÚŤAŽNÝCH PODKLADOV</w:t>
        </w:r>
        <w:r w:rsidR="00324F11">
          <w:rPr>
            <w:webHidden/>
          </w:rPr>
          <w:tab/>
        </w:r>
        <w:r w:rsidR="00324F11">
          <w:rPr>
            <w:webHidden/>
          </w:rPr>
          <w:fldChar w:fldCharType="begin"/>
        </w:r>
        <w:r w:rsidR="00324F11">
          <w:rPr>
            <w:webHidden/>
          </w:rPr>
          <w:instrText xml:space="preserve"> PAGEREF _Toc59105186 \h </w:instrText>
        </w:r>
        <w:r w:rsidR="00324F11">
          <w:rPr>
            <w:webHidden/>
          </w:rPr>
        </w:r>
        <w:r w:rsidR="00324F11">
          <w:rPr>
            <w:webHidden/>
          </w:rPr>
          <w:fldChar w:fldCharType="separate"/>
        </w:r>
        <w:r w:rsidR="00324F11">
          <w:rPr>
            <w:webHidden/>
          </w:rPr>
          <w:t>32</w:t>
        </w:r>
        <w:r w:rsidR="00324F11">
          <w:rPr>
            <w:webHidden/>
          </w:rPr>
          <w:fldChar w:fldCharType="end"/>
        </w:r>
      </w:hyperlink>
    </w:p>
    <w:p w14:paraId="18D8CA69" w14:textId="484A6E48" w:rsidR="001B3C96" w:rsidRPr="00BE5BF7" w:rsidRDefault="00485661" w:rsidP="001B3C96">
      <w:pPr>
        <w:pStyle w:val="Heading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Heading1"/>
      </w:pPr>
      <w:bookmarkStart w:id="7" w:name="_Toc59105127"/>
      <w:r w:rsidRPr="00BE5BF7">
        <w:lastRenderedPageBreak/>
        <w:t>Pokyny pre uchádzačov</w:t>
      </w:r>
      <w:bookmarkEnd w:id="2"/>
      <w:bookmarkEnd w:id="3"/>
      <w:bookmarkEnd w:id="4"/>
      <w:bookmarkEnd w:id="5"/>
      <w:bookmarkEnd w:id="6"/>
      <w:bookmarkEnd w:id="7"/>
    </w:p>
    <w:p w14:paraId="100C0FE1" w14:textId="0E8858B0" w:rsidR="0099084C" w:rsidRPr="00BE5BF7" w:rsidRDefault="0099084C" w:rsidP="00EA68B5">
      <w:pPr>
        <w:pStyle w:val="Heading2"/>
      </w:pPr>
      <w:bookmarkStart w:id="8" w:name="_Toc4416496"/>
      <w:bookmarkStart w:id="9" w:name="_Toc4416603"/>
      <w:bookmarkStart w:id="10" w:name="_Toc4416897"/>
      <w:bookmarkStart w:id="11" w:name="_Toc4416946"/>
      <w:bookmarkStart w:id="12" w:name="_Toc59105128"/>
      <w:r w:rsidRPr="00BE5BF7">
        <w:t>Všeobecné informácie</w:t>
      </w:r>
      <w:bookmarkEnd w:id="8"/>
      <w:bookmarkEnd w:id="9"/>
      <w:bookmarkEnd w:id="10"/>
      <w:bookmarkEnd w:id="11"/>
      <w:bookmarkEnd w:id="12"/>
    </w:p>
    <w:p w14:paraId="39C9E0EA" w14:textId="603B4EA5" w:rsidR="007D1496" w:rsidRPr="00BE5BF7" w:rsidRDefault="001B7673" w:rsidP="00D54716">
      <w:pPr>
        <w:pStyle w:val="Heading3"/>
      </w:pPr>
      <w:bookmarkStart w:id="13" w:name="_Toc4416604"/>
      <w:bookmarkStart w:id="14" w:name="_Toc4416898"/>
      <w:bookmarkStart w:id="15" w:name="_Toc4416947"/>
      <w:bookmarkStart w:id="16" w:name="_Ref4423258"/>
      <w:bookmarkStart w:id="17" w:name="_Toc59105129"/>
      <w:bookmarkStart w:id="18"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3"/>
      <w:bookmarkEnd w:id="14"/>
      <w:bookmarkEnd w:id="15"/>
      <w:bookmarkEnd w:id="16"/>
      <w:bookmarkEnd w:id="17"/>
      <w:r w:rsidRPr="00BE5BF7">
        <w:t xml:space="preserve"> </w:t>
      </w:r>
      <w:bookmarkEnd w:id="18"/>
    </w:p>
    <w:p w14:paraId="04C11B7E" w14:textId="2C7064AD" w:rsidR="00BF09B9" w:rsidRDefault="00785BCA" w:rsidP="009A2423">
      <w:pPr>
        <w:ind w:left="3261" w:hanging="2552"/>
      </w:pPr>
      <w:bookmarkStart w:id="19" w:name="_Hlk5992564"/>
      <w:bookmarkStart w:id="20" w:name="_Toc447725746"/>
      <w:r w:rsidRPr="00BE5BF7">
        <w:t>Názov:</w:t>
      </w:r>
      <w:r w:rsidRPr="00BE5BF7">
        <w:tab/>
      </w:r>
      <w:bookmarkStart w:id="21" w:name="_Hlk45529944"/>
      <w:r w:rsidR="009A2423">
        <w:t>Generálne riaditeľstvo Zboru väzenskej a justičnej stráže</w:t>
      </w:r>
      <w:bookmarkEnd w:id="21"/>
    </w:p>
    <w:p w14:paraId="6ED30D32" w14:textId="5C76C10C" w:rsidR="009A2423" w:rsidRPr="00BE5BF7" w:rsidRDefault="009A2423" w:rsidP="009A2423">
      <w:pPr>
        <w:ind w:left="3261" w:hanging="2552"/>
      </w:pPr>
      <w:r>
        <w:t>Právna forma:</w:t>
      </w:r>
      <w:r>
        <w:tab/>
        <w:t>rozpočtová organizácia Ministerstva spravodlivosti SR, zriadená zriaďovacou listinou MS SR č. GRZVJS-177/40-2001 zo dňa 31.01.2001 v znení neskorších dodatkov</w:t>
      </w:r>
    </w:p>
    <w:p w14:paraId="33B39BFD" w14:textId="4ED62482" w:rsidR="009A2423" w:rsidRPr="00245900" w:rsidRDefault="00785BCA" w:rsidP="00473971">
      <w:pPr>
        <w:ind w:left="3261" w:hanging="2552"/>
      </w:pPr>
      <w:r w:rsidRPr="00BE5BF7">
        <w:t>Sídlo:</w:t>
      </w:r>
      <w:r w:rsidRPr="00BE5BF7">
        <w:tab/>
      </w:r>
      <w:bookmarkStart w:id="22" w:name="_Hlk45530507"/>
      <w:proofErr w:type="spellStart"/>
      <w:r w:rsidR="009A2423" w:rsidRPr="00245900">
        <w:t>Šagátova</w:t>
      </w:r>
      <w:proofErr w:type="spellEnd"/>
      <w:r w:rsidR="009A2423" w:rsidRPr="00245900">
        <w:t xml:space="preserve"> 1, 821 08 Bratislava</w:t>
      </w:r>
      <w:bookmarkEnd w:id="22"/>
    </w:p>
    <w:p w14:paraId="08438192" w14:textId="658DCFE9" w:rsidR="006D49D2" w:rsidRPr="00862651" w:rsidRDefault="006D49D2" w:rsidP="00473971">
      <w:pPr>
        <w:ind w:left="3261" w:hanging="2552"/>
      </w:pPr>
      <w:r w:rsidRPr="00042B8E">
        <w:t>Korešpondenčná adresa:</w:t>
      </w:r>
      <w:r w:rsidRPr="00042B8E">
        <w:tab/>
      </w:r>
      <w:proofErr w:type="spellStart"/>
      <w:r w:rsidRPr="00B1035D">
        <w:t>Šagátova</w:t>
      </w:r>
      <w:proofErr w:type="spellEnd"/>
      <w:r w:rsidRPr="00B1035D">
        <w:t xml:space="preserve"> ul. č. 1, 813 04 Bratislava 1</w:t>
      </w:r>
    </w:p>
    <w:p w14:paraId="36C058B9" w14:textId="484D5A1E" w:rsidR="00785BCA" w:rsidRPr="00BE5BF7" w:rsidRDefault="00785BCA" w:rsidP="006D49D2">
      <w:pPr>
        <w:ind w:left="3261" w:hanging="2552"/>
      </w:pPr>
      <w:r w:rsidRPr="00862651">
        <w:t>Štatutárny orgán/štatutár:</w:t>
      </w:r>
      <w:r w:rsidRPr="00862651">
        <w:tab/>
      </w:r>
      <w:bookmarkStart w:id="23" w:name="_Hlk45529952"/>
      <w:r w:rsidR="006D49D2" w:rsidRPr="00862651">
        <w:t>gen. Ing. Milan Ivan - generálny riaditeľ</w:t>
      </w:r>
      <w:r w:rsidR="006D49D2">
        <w:t xml:space="preserve"> </w:t>
      </w:r>
      <w:bookmarkEnd w:id="23"/>
      <w:r w:rsidR="006D49D2">
        <w:t>Zboru väzenskej a justičnej stráže</w:t>
      </w:r>
      <w:r w:rsidR="00DC30BD" w:rsidRPr="00BE5BF7">
        <w:tab/>
      </w:r>
    </w:p>
    <w:p w14:paraId="0C1871B9" w14:textId="4F7A065F" w:rsidR="00785BCA" w:rsidRPr="00BE5BF7" w:rsidRDefault="00785BCA" w:rsidP="00473971">
      <w:pPr>
        <w:ind w:left="3261" w:hanging="2552"/>
      </w:pPr>
      <w:r w:rsidRPr="00BE5BF7">
        <w:t>IČO:</w:t>
      </w:r>
      <w:r w:rsidRPr="00BE5BF7">
        <w:tab/>
      </w:r>
      <w:bookmarkStart w:id="24" w:name="_Hlk45529945"/>
      <w:r w:rsidR="006D49D2" w:rsidRPr="006D49D2">
        <w:t>00 212 008</w:t>
      </w:r>
      <w:bookmarkEnd w:id="24"/>
    </w:p>
    <w:bookmarkEnd w:id="19"/>
    <w:p w14:paraId="20CF88BF" w14:textId="49BBC1F8" w:rsidR="00785BCA" w:rsidRPr="00BE5BF7" w:rsidRDefault="00785BCA" w:rsidP="00473971">
      <w:pPr>
        <w:ind w:left="3261" w:hanging="2552"/>
      </w:pPr>
      <w:r w:rsidRPr="00BE5BF7">
        <w:t>DIČ:</w:t>
      </w:r>
      <w:r w:rsidRPr="00BE5BF7">
        <w:tab/>
      </w:r>
      <w:bookmarkStart w:id="25" w:name="_Hlk45529946"/>
      <w:r w:rsidR="006D49D2" w:rsidRPr="006D49D2">
        <w:t>2020801838</w:t>
      </w:r>
      <w:bookmarkEnd w:id="25"/>
      <w:r w:rsidR="00BF09B9" w:rsidRPr="00BE5BF7">
        <w:tab/>
      </w:r>
    </w:p>
    <w:p w14:paraId="437A96FE" w14:textId="75A9EBE3" w:rsidR="00BF09B9" w:rsidRPr="00BE5BF7" w:rsidRDefault="00785BCA" w:rsidP="00473971">
      <w:pPr>
        <w:ind w:left="3261" w:hanging="2552"/>
      </w:pPr>
      <w:r w:rsidRPr="00BE5BF7">
        <w:t xml:space="preserve">IČ DPH: </w:t>
      </w:r>
      <w:r w:rsidRPr="00BE5BF7">
        <w:tab/>
      </w:r>
      <w:bookmarkStart w:id="26" w:name="_Hlk45529947"/>
      <w:r w:rsidR="006D49D2" w:rsidRPr="006D49D2">
        <w:t>SK2020801838</w:t>
      </w:r>
      <w:bookmarkEnd w:id="26"/>
      <w:r w:rsidR="00BF09B9" w:rsidRPr="00BE5BF7">
        <w:tab/>
      </w:r>
    </w:p>
    <w:p w14:paraId="0D5528BE" w14:textId="6A442308" w:rsidR="00785BCA" w:rsidRPr="00BE5BF7" w:rsidRDefault="00785BCA" w:rsidP="00473971">
      <w:pPr>
        <w:ind w:left="709"/>
      </w:pPr>
      <w:r w:rsidRPr="00BE5BF7">
        <w:t xml:space="preserve">(ďalej </w:t>
      </w:r>
      <w:r w:rsidR="00786105" w:rsidRPr="00BE5BF7">
        <w:t>aj ako</w:t>
      </w:r>
      <w:r w:rsidRPr="00BE5BF7">
        <w:t xml:space="preserve"> „</w:t>
      </w:r>
      <w:bookmarkStart w:id="27" w:name="_Hlk519071869"/>
      <w:r w:rsidR="0045160F" w:rsidRPr="00BE5BF7">
        <w:rPr>
          <w:b/>
        </w:rPr>
        <w:t xml:space="preserve">Verejný </w:t>
      </w:r>
      <w:r w:rsidRPr="00BE5BF7">
        <w:rPr>
          <w:b/>
        </w:rPr>
        <w:t>obstarávateľ</w:t>
      </w:r>
      <w:bookmarkEnd w:id="27"/>
      <w:r w:rsidRPr="00BE5BF7">
        <w:t>“)</w:t>
      </w:r>
    </w:p>
    <w:p w14:paraId="3E71455C" w14:textId="77777777" w:rsidR="00785BCA" w:rsidRPr="00BE5BF7" w:rsidRDefault="00785BCA" w:rsidP="00D54716">
      <w:pPr>
        <w:pStyle w:val="Heading3"/>
      </w:pPr>
      <w:bookmarkStart w:id="28" w:name="_Toc447725743"/>
      <w:bookmarkStart w:id="29" w:name="_Toc487700723"/>
      <w:bookmarkStart w:id="30" w:name="_Toc4416605"/>
      <w:bookmarkStart w:id="31" w:name="_Toc4416899"/>
      <w:bookmarkStart w:id="32" w:name="_Toc4416948"/>
      <w:bookmarkStart w:id="33" w:name="_Toc59105130"/>
      <w:r w:rsidRPr="00BE5BF7">
        <w:t>Predmet zákazky</w:t>
      </w:r>
      <w:bookmarkEnd w:id="28"/>
      <w:bookmarkEnd w:id="29"/>
      <w:bookmarkEnd w:id="30"/>
      <w:bookmarkEnd w:id="31"/>
      <w:bookmarkEnd w:id="32"/>
      <w:bookmarkEnd w:id="33"/>
    </w:p>
    <w:p w14:paraId="5C937767" w14:textId="2838B564" w:rsidR="00A259F5" w:rsidRPr="00BE5BF7" w:rsidRDefault="00BE1895" w:rsidP="0021692E">
      <w:pPr>
        <w:pStyle w:val="Heading4"/>
      </w:pPr>
      <w:bookmarkStart w:id="34" w:name="_Hlk5992583"/>
      <w:r w:rsidRPr="00BE5BF7">
        <w:t xml:space="preserve">Predmetom zákazky </w:t>
      </w:r>
      <w:r w:rsidR="00681923" w:rsidRPr="00BE5BF7">
        <w:t xml:space="preserve">je </w:t>
      </w:r>
      <w:bookmarkStart w:id="35" w:name="_Hlk12180911"/>
      <w:r w:rsidR="00681923" w:rsidRPr="00BE5BF7">
        <w:t xml:space="preserve">rekonštrukcia </w:t>
      </w:r>
      <w:r w:rsidR="003B2C87" w:rsidRPr="00BE5BF7">
        <w:t xml:space="preserve">a modernizácia </w:t>
      </w:r>
      <w:r w:rsidR="00AB0C77" w:rsidRPr="00BE5BF7">
        <w:t>energetického hospodárstva a</w:t>
      </w:r>
      <w:r w:rsidR="00565C4C" w:rsidRPr="00BE5BF7">
        <w:t> niektorých ďalších</w:t>
      </w:r>
      <w:r w:rsidR="00AB0C77" w:rsidRPr="00BE5BF7">
        <w:t xml:space="preserve"> prvkov </w:t>
      </w:r>
      <w:bookmarkEnd w:id="34"/>
      <w:r w:rsidR="00AB0C77" w:rsidRPr="00BE5BF7">
        <w:t xml:space="preserve">súboru </w:t>
      </w:r>
      <w:r w:rsidR="00681923" w:rsidRPr="00BE5BF7">
        <w:t>budov</w:t>
      </w:r>
      <w:bookmarkStart w:id="36" w:name="_Hlk45530536"/>
      <w:r w:rsidR="001273A6">
        <w:t xml:space="preserve"> </w:t>
      </w:r>
      <w:r w:rsidR="00CC0E3B" w:rsidRPr="00CC0E3B">
        <w:t>Ústavu na výkon väzby</w:t>
      </w:r>
      <w:r w:rsidR="00925B9F">
        <w:t xml:space="preserve"> a Ústavu na výkon trestu odňatia slobody</w:t>
      </w:r>
      <w:r w:rsidR="00CC0E3B" w:rsidRPr="00CC0E3B">
        <w:t xml:space="preserve"> v Prešove s miestom výkonu služby Sabinov</w:t>
      </w:r>
      <w:bookmarkEnd w:id="36"/>
      <w:r w:rsidR="00AB0C77" w:rsidRPr="00BE5BF7">
        <w:t xml:space="preserve">, </w:t>
      </w:r>
      <w:r w:rsidR="00565C4C" w:rsidRPr="00BE5BF7">
        <w:t xml:space="preserve">ktorej cieľom je zvýšenie energetickej efektívnosti </w:t>
      </w:r>
      <w:r w:rsidR="00A20B2E" w:rsidRPr="00BE5BF7">
        <w:t>a tiež zlepšenie faktického</w:t>
      </w:r>
      <w:r w:rsidR="001273A6">
        <w:t xml:space="preserve"> stavu</w:t>
      </w:r>
      <w:r w:rsidR="00A20B2E" w:rsidRPr="00BE5BF7">
        <w:t xml:space="preserve"> </w:t>
      </w:r>
      <w:bookmarkEnd w:id="35"/>
      <w:r w:rsidR="007A4F44">
        <w:t>týchto budov</w:t>
      </w:r>
      <w:r w:rsidR="00827902">
        <w:t>, s účelom využitia možnosti realizácie vybraných opatrení</w:t>
      </w:r>
      <w:r w:rsidR="00827902" w:rsidRPr="00BE5BF7">
        <w:t xml:space="preserve"> </w:t>
      </w:r>
      <w:r w:rsidR="00827902">
        <w:t>na základe zmluvy o energetickej efektívnosti pre verejný sektor podľa osobitného predpisu</w:t>
      </w:r>
      <w:r w:rsidR="003D043C">
        <w:t xml:space="preserve"> -</w:t>
      </w:r>
      <w:r w:rsidR="00827902">
        <w:t xml:space="preserve"> zákona č. 321/2014 Z. z. o energetickej efektívnosti </w:t>
      </w:r>
      <w:r w:rsidR="00827902" w:rsidRPr="00A87DC1">
        <w:t xml:space="preserve">a o zmene a doplnení niektorých zákonov </w:t>
      </w:r>
      <w:r w:rsidR="00827902">
        <w:t xml:space="preserve">v znení neskorších predpisov. Súčasťou predmetu zákazky sú však aj iné rekonštrukčné práce na </w:t>
      </w:r>
      <w:r w:rsidR="007A4F44">
        <w:t>týchto</w:t>
      </w:r>
      <w:r w:rsidR="00827902">
        <w:t xml:space="preserve"> budovách smerujúce primárne k zlepšeniu faktického stavu daných budov </w:t>
      </w:r>
      <w:r w:rsidR="00827902" w:rsidRPr="00BE5BF7">
        <w:t>(ďalej aj ako „</w:t>
      </w:r>
      <w:r w:rsidR="00827902" w:rsidRPr="00BE5BF7">
        <w:rPr>
          <w:b/>
        </w:rPr>
        <w:t>predmet zákazky</w:t>
      </w:r>
      <w:r w:rsidR="00827902" w:rsidRPr="00BE5BF7">
        <w:t>“).</w:t>
      </w:r>
    </w:p>
    <w:p w14:paraId="0B96ABD7" w14:textId="12E454BC" w:rsidR="00785BCA" w:rsidRPr="00BE5BF7" w:rsidRDefault="00404E66" w:rsidP="0021692E">
      <w:pPr>
        <w:pStyle w:val="Heading4"/>
      </w:pPr>
      <w:r w:rsidRPr="00BE5BF7">
        <w:t xml:space="preserve">Hlavný kód </w:t>
      </w:r>
      <w:r w:rsidR="00785BCA" w:rsidRPr="00BE5BF7">
        <w:t>CPV:</w:t>
      </w:r>
    </w:p>
    <w:p w14:paraId="4DDCCC4A" w14:textId="79868AA4" w:rsidR="00E95DCE" w:rsidRPr="00BE5BF7" w:rsidRDefault="00E95DCE" w:rsidP="00427C68">
      <w:pPr>
        <w:ind w:left="3261" w:hanging="2552"/>
      </w:pPr>
      <w:r w:rsidRPr="00BE5BF7">
        <w:t>71314000-2 Energetika a súvisiace služby</w:t>
      </w:r>
    </w:p>
    <w:p w14:paraId="2E4B136D" w14:textId="6EB26BC1" w:rsidR="00785BCA" w:rsidRPr="00BE5BF7" w:rsidRDefault="00404E66" w:rsidP="00427C68">
      <w:pPr>
        <w:ind w:left="3261" w:hanging="2552"/>
      </w:pPr>
      <w:r w:rsidRPr="00BE5BF7">
        <w:t>Dodatočné k</w:t>
      </w:r>
      <w:r w:rsidR="00785BCA" w:rsidRPr="00BE5BF7">
        <w:t>ód</w:t>
      </w:r>
      <w:r w:rsidRPr="00BE5BF7">
        <w:t xml:space="preserve">y </w:t>
      </w:r>
      <w:r w:rsidR="00785BCA" w:rsidRPr="00BE5BF7">
        <w:t xml:space="preserve">CPV: </w:t>
      </w:r>
    </w:p>
    <w:p w14:paraId="77D3F27E" w14:textId="1DFA946C" w:rsidR="00E95DCE" w:rsidRPr="00BE5BF7" w:rsidRDefault="00E95DCE" w:rsidP="00962F39">
      <w:pPr>
        <w:ind w:left="3261" w:hanging="2552"/>
      </w:pPr>
      <w:bookmarkStart w:id="37" w:name="_Toc487700724"/>
      <w:bookmarkStart w:id="38" w:name="_Toc4416606"/>
      <w:bookmarkStart w:id="39" w:name="_Toc4416900"/>
      <w:bookmarkStart w:id="40" w:name="_Toc4416949"/>
      <w:r w:rsidRPr="00BE5BF7">
        <w:t xml:space="preserve">71314200-4 </w:t>
      </w:r>
      <w:r w:rsidR="00C5338A" w:rsidRPr="00BE5BF7">
        <w:t>Riadenie</w:t>
      </w:r>
      <w:r w:rsidRPr="00BE5BF7">
        <w:t xml:space="preserve"> energetiky,</w:t>
      </w:r>
    </w:p>
    <w:p w14:paraId="190ACC81" w14:textId="77777777" w:rsidR="00E95DCE" w:rsidRPr="00BE5BF7" w:rsidRDefault="00E95DCE" w:rsidP="00962F39">
      <w:pPr>
        <w:ind w:left="3261" w:hanging="2552"/>
      </w:pPr>
      <w:r w:rsidRPr="00BE5BF7">
        <w:t>45300000-0 Stavebno-inštalačné práce,</w:t>
      </w:r>
    </w:p>
    <w:p w14:paraId="0D5EEB24" w14:textId="77777777" w:rsidR="00E95DCE" w:rsidRPr="00BE5BF7" w:rsidRDefault="00E95DCE" w:rsidP="00962F39">
      <w:pPr>
        <w:ind w:left="3261" w:hanging="2552"/>
      </w:pPr>
      <w:r w:rsidRPr="00BE5BF7">
        <w:t>51112000-0 Inštalácia zariadení na rozvod elektriny a regulačných zariadení,</w:t>
      </w:r>
    </w:p>
    <w:p w14:paraId="126E14A0" w14:textId="73581924" w:rsidR="00E95DCE" w:rsidRPr="00BE5BF7" w:rsidRDefault="00E95DCE" w:rsidP="00962F39">
      <w:pPr>
        <w:ind w:left="3261" w:hanging="2552"/>
      </w:pPr>
      <w:r w:rsidRPr="00BE5BF7">
        <w:t>51210000-7 Inštalácia meracích zariadení.</w:t>
      </w:r>
    </w:p>
    <w:p w14:paraId="6AF52A0A" w14:textId="77777777" w:rsidR="00E95DCE" w:rsidRPr="00BE5BF7" w:rsidRDefault="00E95DCE" w:rsidP="0021692E">
      <w:pPr>
        <w:pStyle w:val="Heading4"/>
      </w:pPr>
      <w:r w:rsidRPr="00BE5BF7">
        <w:t>Podrobné vymedzenie predmetu zákazky tvorí Časť B. Opis predmetu zákazky.</w:t>
      </w:r>
    </w:p>
    <w:p w14:paraId="1134F88B" w14:textId="4918315A" w:rsidR="00785BCA" w:rsidRPr="00BE5BF7" w:rsidRDefault="00785BCA" w:rsidP="00D54716">
      <w:pPr>
        <w:pStyle w:val="Heading3"/>
      </w:pPr>
      <w:bookmarkStart w:id="41" w:name="_Toc59105131"/>
      <w:r w:rsidRPr="00BE5BF7">
        <w:t>Komplexnosť dodávky</w:t>
      </w:r>
      <w:bookmarkEnd w:id="37"/>
      <w:r w:rsidR="0021085A" w:rsidRPr="00BE5BF7">
        <w:t xml:space="preserve"> a jej nedeliteľnosť</w:t>
      </w:r>
      <w:bookmarkEnd w:id="38"/>
      <w:bookmarkEnd w:id="39"/>
      <w:bookmarkEnd w:id="40"/>
      <w:bookmarkEnd w:id="41"/>
    </w:p>
    <w:p w14:paraId="382FABF6" w14:textId="46F73B0B" w:rsidR="00785BCA" w:rsidRPr="00BE5BF7" w:rsidRDefault="00785BCA" w:rsidP="0021692E">
      <w:pPr>
        <w:pStyle w:val="Heading4"/>
      </w:pPr>
      <w:r w:rsidRPr="00BE5BF7">
        <w:t xml:space="preserve">Uchádzač predloží ponuku na celý </w:t>
      </w:r>
      <w:r w:rsidR="00A259F5" w:rsidRPr="00BE5BF7">
        <w:t>p</w:t>
      </w:r>
      <w:r w:rsidR="007D674D" w:rsidRPr="00BE5BF7">
        <w:t>redmet</w:t>
      </w:r>
      <w:r w:rsidRPr="00BE5BF7">
        <w:t xml:space="preserve"> zákazky.</w:t>
      </w:r>
    </w:p>
    <w:p w14:paraId="558BBC9A" w14:textId="7FE49C3B" w:rsidR="00AC20ED" w:rsidRPr="00BE5BF7" w:rsidRDefault="0028684C" w:rsidP="0021692E">
      <w:pPr>
        <w:pStyle w:val="Heading4"/>
      </w:pPr>
      <w:bookmarkStart w:id="42" w:name="_Hlk5992643"/>
      <w:bookmarkStart w:id="43" w:name="_Toc487700725"/>
      <w:bookmarkStart w:id="44" w:name="_Toc4416607"/>
      <w:bookmarkStart w:id="45" w:name="_Toc4416901"/>
      <w:bookmarkStart w:id="46" w:name="_Toc4416950"/>
      <w:r w:rsidRPr="00BE5BF7">
        <w:t>Odôvodnenie nerozdelenia zákazky podľa ustanovenia § 28 ods. 2 ZVO tvorí samostatnú Prílohu č. A</w:t>
      </w:r>
      <w:r w:rsidR="00483D4D">
        <w:t>.6</w:t>
      </w:r>
      <w:r w:rsidRPr="00BE5BF7">
        <w:t xml:space="preserve"> týchto súťažných podkladov</w:t>
      </w:r>
      <w:r w:rsidR="00AC20ED" w:rsidRPr="00BE5BF7">
        <w:t>.</w:t>
      </w:r>
    </w:p>
    <w:p w14:paraId="17E4D071" w14:textId="1E877B7B" w:rsidR="00785BCA" w:rsidRPr="00BE5BF7" w:rsidRDefault="00785BCA" w:rsidP="00D54716">
      <w:pPr>
        <w:pStyle w:val="Heading3"/>
      </w:pPr>
      <w:bookmarkStart w:id="47" w:name="_Toc59105132"/>
      <w:bookmarkEnd w:id="42"/>
      <w:r w:rsidRPr="00BE5BF7">
        <w:t>Zdroj fina</w:t>
      </w:r>
      <w:r w:rsidR="00C5338A" w:rsidRPr="00BE5BF7">
        <w:t>n</w:t>
      </w:r>
      <w:r w:rsidRPr="00BE5BF7">
        <w:t>čných prostriedkov</w:t>
      </w:r>
      <w:bookmarkEnd w:id="43"/>
      <w:bookmarkEnd w:id="44"/>
      <w:bookmarkEnd w:id="45"/>
      <w:bookmarkEnd w:id="46"/>
      <w:bookmarkEnd w:id="47"/>
    </w:p>
    <w:p w14:paraId="7DACE315" w14:textId="51E1D343" w:rsidR="005C7431" w:rsidRPr="00BE5BF7" w:rsidRDefault="005C7431" w:rsidP="0021692E">
      <w:pPr>
        <w:pStyle w:val="Heading4"/>
      </w:pPr>
      <w:bookmarkStart w:id="48" w:name="_Hlk5983088"/>
      <w:r w:rsidRPr="00BE5BF7">
        <w:t>Investičná časť predmetu zákazky</w:t>
      </w:r>
      <w:r w:rsidR="004239BF" w:rsidRPr="00BE5BF7">
        <w:t xml:space="preserve">, na ktorú bude uzatvorená zmluva o energetickej efektívnosti </w:t>
      </w:r>
      <w:r w:rsidR="004239BF" w:rsidRPr="00BE5BF7">
        <w:lastRenderedPageBreak/>
        <w:t xml:space="preserve">pre verejný sektor podľa </w:t>
      </w:r>
      <w:r w:rsidR="00C27D65" w:rsidRPr="00BE5BF7">
        <w:t>ustanovení § 17 a § 18 zákona č. 321/2014 Z. z. o energetickej efektívnosti a o zmene a doplnení niektorých zákonov v znení neskorších predpisov (ďalej aj ako „</w:t>
      </w:r>
      <w:r w:rsidR="00C27D65" w:rsidRPr="00BE5BF7">
        <w:rPr>
          <w:b/>
          <w:bCs/>
        </w:rPr>
        <w:t>Zákon o energetickej efektívnosti</w:t>
      </w:r>
      <w:r w:rsidR="00C27D65" w:rsidRPr="00BE5BF7">
        <w:t>“),</w:t>
      </w:r>
      <w:r w:rsidRPr="00BE5BF7">
        <w:t xml:space="preserve"> bude primárne financovaná zo zdrojov úspešného uchádzača s tým, že následne počas obdobia garancie úspor bud</w:t>
      </w:r>
      <w:r w:rsidR="00BE5BF7">
        <w:t>ú</w:t>
      </w:r>
      <w:r w:rsidRPr="00BE5BF7">
        <w:t xml:space="preserve"> investícia </w:t>
      </w:r>
      <w:r w:rsidR="00C27D65" w:rsidRPr="00BE5BF7">
        <w:t xml:space="preserve">a platby za služby </w:t>
      </w:r>
      <w:r w:rsidRPr="00BE5BF7">
        <w:t>splácan</w:t>
      </w:r>
      <w:r w:rsidR="00C27D65" w:rsidRPr="00BE5BF7">
        <w:t>é</w:t>
      </w:r>
      <w:r w:rsidRPr="00BE5BF7">
        <w:t xml:space="preserve"> z vlastných finančných prostriedkov </w:t>
      </w:r>
      <w:r w:rsidR="003716D2" w:rsidRPr="00BE5BF7">
        <w:t>V</w:t>
      </w:r>
      <w:r w:rsidRPr="00BE5BF7">
        <w:t>erejného obstarávateľa z budúcich úspor prevádzkových nákladov</w:t>
      </w:r>
      <w:r w:rsidR="00BE4C42" w:rsidRPr="00BE5BF7">
        <w:t xml:space="preserve"> energetického hospodárstva</w:t>
      </w:r>
      <w:r w:rsidRPr="00BE5BF7">
        <w:t>.</w:t>
      </w:r>
    </w:p>
    <w:p w14:paraId="30D7BF28" w14:textId="37B5204F" w:rsidR="00C27D65" w:rsidRPr="00BE5BF7" w:rsidRDefault="00C27D65" w:rsidP="0021692E">
      <w:pPr>
        <w:pStyle w:val="Heading4"/>
      </w:pPr>
      <w:r w:rsidRPr="00BE5BF7">
        <w:t>Zvyšná časť predmetu zákazky</w:t>
      </w:r>
      <w:r w:rsidR="00827902">
        <w:t xml:space="preserve"> a časť</w:t>
      </w:r>
      <w:r w:rsidRPr="00BE5BF7">
        <w:t xml:space="preserve">, na ktorú bude uzatvorená zmluva o dielo, bude financovaná </w:t>
      </w:r>
      <w:r w:rsidR="00183DF0" w:rsidRPr="00BE5BF7">
        <w:t>z vlastných finančných prostriedkov Verejného obstarávateľa</w:t>
      </w:r>
      <w:r w:rsidR="00827902">
        <w:t>.</w:t>
      </w:r>
    </w:p>
    <w:p w14:paraId="285A71C1" w14:textId="545BF439" w:rsidR="00267B50" w:rsidRPr="00BE5BF7" w:rsidRDefault="00267B50" w:rsidP="00D54716">
      <w:pPr>
        <w:pStyle w:val="Heading3"/>
      </w:pPr>
      <w:bookmarkStart w:id="49" w:name="_Toc522635378"/>
      <w:bookmarkStart w:id="50" w:name="_Toc525293192"/>
      <w:bookmarkStart w:id="51" w:name="_Toc4416608"/>
      <w:bookmarkStart w:id="52" w:name="_Toc4416902"/>
      <w:bookmarkStart w:id="53" w:name="_Toc4416951"/>
      <w:bookmarkStart w:id="54" w:name="_Toc59105133"/>
      <w:bookmarkEnd w:id="48"/>
      <w:bookmarkEnd w:id="49"/>
      <w:bookmarkEnd w:id="50"/>
      <w:r w:rsidRPr="00BE5BF7">
        <w:t>Zmluva</w:t>
      </w:r>
      <w:bookmarkEnd w:id="20"/>
      <w:bookmarkEnd w:id="51"/>
      <w:bookmarkEnd w:id="52"/>
      <w:bookmarkEnd w:id="53"/>
      <w:bookmarkEnd w:id="54"/>
    </w:p>
    <w:p w14:paraId="379C92D6" w14:textId="335C0BA6" w:rsidR="00AC20ED" w:rsidRPr="00BE5BF7" w:rsidRDefault="00AC20ED" w:rsidP="0021692E">
      <w:pPr>
        <w:pStyle w:val="Heading4"/>
      </w:pPr>
      <w:bookmarkStart w:id="55" w:name="_Toc447725747"/>
      <w:bookmarkStart w:id="56" w:name="_Toc4416609"/>
      <w:bookmarkStart w:id="57" w:name="_Toc4416903"/>
      <w:bookmarkStart w:id="58" w:name="_Toc4416952"/>
      <w:r w:rsidRPr="00BE5BF7">
        <w:t>Výsledkom Verejnej súťaže bud</w:t>
      </w:r>
      <w:r w:rsidR="001F6E89" w:rsidRPr="00BE5BF7">
        <w:t xml:space="preserve">ú dve samostatné zmluvy, pričom na časť predmetu zákazky, ktorá má potenciál generovať dostatočné množstvo úspor na to, aby mohla byť uzatvorená v súlade so Zákonom o energetickej efektívnosti bude uzatvorená </w:t>
      </w:r>
      <w:r w:rsidR="0050275E" w:rsidRPr="00BE5BF7">
        <w:t>z</w:t>
      </w:r>
      <w:r w:rsidRPr="00BE5BF7">
        <w:t>mluva o</w:t>
      </w:r>
      <w:r w:rsidR="0050275E" w:rsidRPr="00BE5BF7">
        <w:t> energetickej efektívnosti</w:t>
      </w:r>
      <w:r w:rsidR="00DA160D" w:rsidRPr="00BE5BF7">
        <w:t xml:space="preserve"> pre verejný sektor</w:t>
      </w:r>
      <w:r w:rsidRPr="00BE5BF7">
        <w:t xml:space="preserve"> uzatvorená podľa ustanovenia § </w:t>
      </w:r>
      <w:r w:rsidR="0050275E" w:rsidRPr="00BE5BF7">
        <w:t xml:space="preserve">17 a § 18 </w:t>
      </w:r>
      <w:r w:rsidR="00DA160D" w:rsidRPr="00BE5BF7">
        <w:t>Zákona o energetickej efektívnosti</w:t>
      </w:r>
      <w:r w:rsidR="00245C94" w:rsidRPr="00BE5BF7">
        <w:t xml:space="preserve"> (ďalej aj ako „</w:t>
      </w:r>
      <w:r w:rsidR="00245C94" w:rsidRPr="00BE5BF7">
        <w:rPr>
          <w:b/>
          <w:bCs/>
        </w:rPr>
        <w:t>zmluva o energetickej efektívnosti</w:t>
      </w:r>
      <w:r w:rsidR="00245C94" w:rsidRPr="00BE5BF7">
        <w:t>“)</w:t>
      </w:r>
      <w:r w:rsidRPr="00BE5BF7">
        <w:t xml:space="preserve">, </w:t>
      </w:r>
      <w:r w:rsidR="001C5F04" w:rsidRPr="00BE5BF7">
        <w:t>a na zvyšnú časť bude uzatvorená zmluvy o dielo podľa príslušných ustanovení Obchodného zákonníka</w:t>
      </w:r>
      <w:r w:rsidR="000A61B8" w:rsidRPr="00BE5BF7">
        <w:t xml:space="preserve"> </w:t>
      </w:r>
      <w:r w:rsidRPr="00BE5BF7">
        <w:t>(ďalej len ako „</w:t>
      </w:r>
      <w:r w:rsidRPr="00BE5BF7">
        <w:rPr>
          <w:b/>
        </w:rPr>
        <w:t>zmluva</w:t>
      </w:r>
      <w:r w:rsidR="00245C94" w:rsidRPr="00BE5BF7">
        <w:rPr>
          <w:b/>
        </w:rPr>
        <w:t xml:space="preserve"> o dielo</w:t>
      </w:r>
      <w:r w:rsidRPr="00BE5BF7">
        <w:t>“</w:t>
      </w:r>
      <w:r w:rsidR="00245C94" w:rsidRPr="00BE5BF7">
        <w:t xml:space="preserve"> alebo spoločne ako „</w:t>
      </w:r>
      <w:r w:rsidR="00245C94" w:rsidRPr="00BE5BF7">
        <w:rPr>
          <w:b/>
          <w:bCs/>
        </w:rPr>
        <w:t>zmluvy</w:t>
      </w:r>
      <w:r w:rsidR="00245C94" w:rsidRPr="00BE5BF7">
        <w:t>“</w:t>
      </w:r>
      <w:r w:rsidRPr="00BE5BF7">
        <w:t xml:space="preserve">). </w:t>
      </w:r>
    </w:p>
    <w:p w14:paraId="0CB9FD61" w14:textId="13BD662E" w:rsidR="00AC20ED" w:rsidRPr="00BE5BF7" w:rsidRDefault="00AC20ED" w:rsidP="0021692E">
      <w:pPr>
        <w:pStyle w:val="Heading4"/>
      </w:pPr>
      <w:r w:rsidRPr="00BE5BF7">
        <w:t xml:space="preserve">Obsah </w:t>
      </w:r>
      <w:r w:rsidR="001C5F04" w:rsidRPr="00BE5BF7">
        <w:t>zmlúv</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4C1D3D65" w:rsidR="00BA17BB" w:rsidRPr="00BE5BF7" w:rsidRDefault="00AE3791" w:rsidP="00D54716">
      <w:pPr>
        <w:pStyle w:val="Heading3"/>
      </w:pPr>
      <w:bookmarkStart w:id="59" w:name="_Toc59105134"/>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55"/>
      <w:bookmarkEnd w:id="56"/>
      <w:bookmarkEnd w:id="57"/>
      <w:bookmarkEnd w:id="58"/>
      <w:bookmarkEnd w:id="59"/>
    </w:p>
    <w:p w14:paraId="60918D6E" w14:textId="46E08B80" w:rsidR="00770A79" w:rsidRPr="00770A79" w:rsidRDefault="004B1DD1" w:rsidP="00770A79">
      <w:pPr>
        <w:pStyle w:val="Heading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47557C" w:rsidRPr="00BE5BF7">
        <w:t xml:space="preserve"> </w:t>
      </w:r>
      <w:r w:rsidR="00770A79" w:rsidRPr="00770A79">
        <w:t>je areál Oddelenia výkonu trestu s miestom výkonu služby v Sabinove, Ústavu na výkon väzby a Ústavu na výkon trestu odňatia slobody Prešov so sídlom: Kpt.  Nálepku 15, 08301 Sabinov.</w:t>
      </w:r>
    </w:p>
    <w:p w14:paraId="5ACBDF22" w14:textId="4AEB9EFC" w:rsidR="00D22E34" w:rsidRPr="00BE5BF7" w:rsidRDefault="00D22E34" w:rsidP="0021692E">
      <w:pPr>
        <w:pStyle w:val="Heading4"/>
      </w:pPr>
    </w:p>
    <w:p w14:paraId="61DE1C66" w14:textId="77777777" w:rsidR="00F912BE" w:rsidRPr="006E01D9" w:rsidRDefault="005C7431" w:rsidP="0021692E">
      <w:pPr>
        <w:pStyle w:val="Heading4"/>
      </w:pPr>
      <w:bookmarkStart w:id="60" w:name="_Toc447725748"/>
      <w:bookmarkStart w:id="61" w:name="_Toc4416610"/>
      <w:bookmarkStart w:id="62" w:name="_Toc4416904"/>
      <w:bookmarkStart w:id="63" w:name="_Toc4416953"/>
      <w:r w:rsidRPr="005100ED">
        <w:t xml:space="preserve">Doba realizácie predmetu zákazky bude </w:t>
      </w:r>
      <w:r w:rsidR="00F912BE" w:rsidRPr="006E01D9">
        <w:t>nasledovná:</w:t>
      </w:r>
    </w:p>
    <w:p w14:paraId="18418AEF" w14:textId="6F14B893" w:rsidR="005C7431" w:rsidRPr="006E01D9" w:rsidRDefault="00F912BE" w:rsidP="00D964E1">
      <w:pPr>
        <w:pStyle w:val="Heading6"/>
      </w:pPr>
      <w:r w:rsidRPr="006E01D9">
        <w:t xml:space="preserve">Pre zmluvu o energetickej efektívnosti </w:t>
      </w:r>
      <w:r w:rsidR="005C7431" w:rsidRPr="006E01D9">
        <w:t>v nasledujúcich etapách:</w:t>
      </w:r>
    </w:p>
    <w:p w14:paraId="6613C061" w14:textId="7BCEF3DE" w:rsidR="005C7431" w:rsidRPr="006E01D9" w:rsidRDefault="005C7431" w:rsidP="00AB383F">
      <w:pPr>
        <w:pStyle w:val="Heading7"/>
      </w:pPr>
      <w:r w:rsidRPr="006E01D9">
        <w:t xml:space="preserve">Obdobie príprav: maximálne </w:t>
      </w:r>
      <w:r w:rsidR="00C717F6" w:rsidRPr="006E01D9">
        <w:t xml:space="preserve"> </w:t>
      </w:r>
      <w:r w:rsidR="003314E0" w:rsidRPr="00CB6A6F">
        <w:rPr>
          <w:b/>
          <w:bCs/>
        </w:rPr>
        <w:t>štyroch (4)</w:t>
      </w:r>
      <w:r w:rsidR="003314E0" w:rsidRPr="005100ED">
        <w:rPr>
          <w:rFonts w:eastAsiaTheme="minorHAnsi" w:cs="Arial"/>
          <w:b/>
          <w:bCs/>
          <w:szCs w:val="20"/>
        </w:rPr>
        <w:t xml:space="preserve"> </w:t>
      </w:r>
      <w:r w:rsidRPr="006E01D9">
        <w:rPr>
          <w:b/>
          <w:bCs/>
        </w:rPr>
        <w:t>mesiacov</w:t>
      </w:r>
      <w:r w:rsidRPr="006E01D9">
        <w:t xml:space="preserve"> odo dňa nadobudnutia účinnosti zmluvy;</w:t>
      </w:r>
    </w:p>
    <w:p w14:paraId="1EC8415A" w14:textId="08C7AF83" w:rsidR="005C7431" w:rsidRPr="00862651" w:rsidRDefault="005C7431" w:rsidP="00934A0C">
      <w:pPr>
        <w:pStyle w:val="Heading7"/>
      </w:pPr>
      <w:r w:rsidRPr="006E01D9">
        <w:t xml:space="preserve">Obdobie </w:t>
      </w:r>
      <w:r w:rsidR="001E1F49" w:rsidRPr="006E01D9">
        <w:t>obnovy</w:t>
      </w:r>
      <w:r w:rsidRPr="006E01D9">
        <w:t xml:space="preserve">: </w:t>
      </w:r>
      <w:r w:rsidR="00A91FD8" w:rsidRPr="006E01D9">
        <w:t xml:space="preserve">trvá odo dňa ukončenia obdobia príprav a končí najneskôr do </w:t>
      </w:r>
      <w:r w:rsidR="00C717F6" w:rsidRPr="006E01D9">
        <w:t xml:space="preserve"> </w:t>
      </w:r>
      <w:r w:rsidR="000E6E4D" w:rsidRPr="00CB6A6F">
        <w:rPr>
          <w:b/>
          <w:bCs/>
        </w:rPr>
        <w:t>piatich (5)</w:t>
      </w:r>
      <w:r w:rsidR="000E6E4D" w:rsidRPr="005100ED">
        <w:t xml:space="preserve"> </w:t>
      </w:r>
      <w:r w:rsidR="00A91FD8" w:rsidRPr="006E01D9">
        <w:rPr>
          <w:b/>
          <w:bCs/>
        </w:rPr>
        <w:t>mesiacov</w:t>
      </w:r>
      <w:r w:rsidR="00A91FD8" w:rsidRPr="006E01D9">
        <w:t xml:space="preserve"> odo dňa začatia obnovy (najneskôr však </w:t>
      </w:r>
      <w:r w:rsidR="00224AF8" w:rsidRPr="006E01D9">
        <w:t xml:space="preserve"> </w:t>
      </w:r>
      <w:r w:rsidR="000E6E4D" w:rsidRPr="006E01D9">
        <w:t>deväť (9)</w:t>
      </w:r>
      <w:r w:rsidR="00224AF8" w:rsidRPr="006E01D9">
        <w:t xml:space="preserve"> </w:t>
      </w:r>
      <w:r w:rsidR="00A91FD8" w:rsidRPr="006E01D9">
        <w:t>mesiacov odo dňa nadobudnutia účinnosti zmluvy)</w:t>
      </w:r>
      <w:r w:rsidR="00A91FD8" w:rsidRPr="00862651">
        <w:t>;</w:t>
      </w:r>
    </w:p>
    <w:p w14:paraId="037FD3B2" w14:textId="57879A8D" w:rsidR="005C7431" w:rsidRPr="006E01D9" w:rsidRDefault="005C7431" w:rsidP="00934A0C">
      <w:pPr>
        <w:pStyle w:val="Heading7"/>
      </w:pPr>
      <w:r w:rsidRPr="00862651">
        <w:t>Obdobie garancie</w:t>
      </w:r>
      <w:r w:rsidR="00D82407" w:rsidRPr="00862651">
        <w:t xml:space="preserve">: </w:t>
      </w:r>
      <w:r w:rsidR="009E4EA9" w:rsidRPr="006E01D9">
        <w:rPr>
          <w:b/>
          <w:bCs/>
        </w:rPr>
        <w:t>15 rokov</w:t>
      </w:r>
      <w:r w:rsidRPr="006E01D9">
        <w:t xml:space="preserve"> odo dňa ukončenia </w:t>
      </w:r>
      <w:r w:rsidR="00D82407" w:rsidRPr="006E01D9">
        <w:t>obnovy</w:t>
      </w:r>
      <w:r w:rsidR="00F912BE" w:rsidRPr="006E01D9">
        <w:t>; a</w:t>
      </w:r>
    </w:p>
    <w:p w14:paraId="7A0AAAC8" w14:textId="6D6829B8" w:rsidR="00F912BE" w:rsidRPr="00862651" w:rsidRDefault="00F912BE" w:rsidP="00D964E1">
      <w:pPr>
        <w:pStyle w:val="Heading6"/>
      </w:pPr>
      <w:r w:rsidRPr="00862651">
        <w:t>Pre zmluvu o dielo:</w:t>
      </w:r>
    </w:p>
    <w:p w14:paraId="3F95490C" w14:textId="0DAED80D" w:rsidR="00E31FF9" w:rsidRPr="006E01D9" w:rsidRDefault="00EF7C45" w:rsidP="00AB383F">
      <w:pPr>
        <w:pStyle w:val="Heading7"/>
      </w:pPr>
      <w:r w:rsidRPr="00862651">
        <w:t xml:space="preserve">Vyprojektovanie a dokončenie projektovej a ostatnej dokumentácie </w:t>
      </w:r>
      <w:r w:rsidR="000E6E4D" w:rsidRPr="00862651">
        <w:t xml:space="preserve">a zabezpečenie vydania všetkých právoplatných povolení potrebných na realizáciu opatrení </w:t>
      </w:r>
      <w:r w:rsidRPr="00862651">
        <w:t xml:space="preserve">do </w:t>
      </w:r>
      <w:r w:rsidR="00C717F6" w:rsidRPr="00862651">
        <w:t xml:space="preserve"> </w:t>
      </w:r>
      <w:r w:rsidR="000E6E4D" w:rsidRPr="00862651">
        <w:rPr>
          <w:b/>
          <w:bCs/>
        </w:rPr>
        <w:t>štyroch (4)</w:t>
      </w:r>
      <w:r w:rsidR="000E6E4D" w:rsidRPr="00862651">
        <w:rPr>
          <w:rFonts w:eastAsiaTheme="minorHAnsi" w:cs="Arial"/>
          <w:b/>
          <w:bCs/>
          <w:szCs w:val="20"/>
        </w:rPr>
        <w:t xml:space="preserve"> </w:t>
      </w:r>
      <w:r w:rsidR="000E6E4D" w:rsidRPr="00862651">
        <w:rPr>
          <w:b/>
          <w:bCs/>
        </w:rPr>
        <w:t>mesiacov</w:t>
      </w:r>
      <w:r w:rsidR="000E6E4D" w:rsidRPr="00862651">
        <w:t xml:space="preserve"> </w:t>
      </w:r>
      <w:r w:rsidRPr="006E01D9">
        <w:t xml:space="preserve">od nadobudnutia účinnosti zmluvy; </w:t>
      </w:r>
    </w:p>
    <w:p w14:paraId="3C3FD891" w14:textId="78BFD056" w:rsidR="00EF7C45" w:rsidRPr="006E01D9" w:rsidRDefault="00EF7C45" w:rsidP="00B1035D">
      <w:pPr>
        <w:pStyle w:val="Heading7"/>
      </w:pPr>
      <w:r w:rsidRPr="00862651">
        <w:t xml:space="preserve">Vykonanie diela (všetkých opatrení) max </w:t>
      </w:r>
      <w:r w:rsidRPr="00CB6A6F">
        <w:t xml:space="preserve">do </w:t>
      </w:r>
      <w:r w:rsidR="00142A8E" w:rsidRPr="00CB6A6F">
        <w:rPr>
          <w:b/>
          <w:bCs/>
        </w:rPr>
        <w:t>deviatich (9)</w:t>
      </w:r>
      <w:r w:rsidR="00C717F6" w:rsidRPr="005100ED">
        <w:t xml:space="preserve"> </w:t>
      </w:r>
      <w:r w:rsidRPr="006E01D9">
        <w:rPr>
          <w:b/>
          <w:bCs/>
        </w:rPr>
        <w:t>mesiacov</w:t>
      </w:r>
      <w:r w:rsidRPr="006E01D9">
        <w:t xml:space="preserve"> od nadobudnutia účinnosti zmluvy.</w:t>
      </w:r>
    </w:p>
    <w:p w14:paraId="5833C29B" w14:textId="332C175A" w:rsidR="00C230F3" w:rsidRPr="00BE5BF7" w:rsidRDefault="00083EE0" w:rsidP="0021692E">
      <w:pPr>
        <w:pStyle w:val="Heading4"/>
      </w:pPr>
      <w:r w:rsidRPr="00862651">
        <w:t>Pod</w:t>
      </w:r>
      <w:r w:rsidR="0071430F" w:rsidRPr="00862651">
        <w:t>ro</w:t>
      </w:r>
      <w:r w:rsidRPr="00862651">
        <w:t xml:space="preserve">bná identifikácia </w:t>
      </w:r>
      <w:r w:rsidR="00C230F3" w:rsidRPr="00862651">
        <w:t>povinností a plnení zahrnutých do jednotlivých období</w:t>
      </w:r>
      <w:r w:rsidRPr="00862651">
        <w:t xml:space="preserve"> je uvedená</w:t>
      </w:r>
      <w:r w:rsidRPr="00BE5BF7">
        <w:t xml:space="preserve"> v časti B. Opis predmetu zákazky a v Príloh</w:t>
      </w:r>
      <w:r w:rsidR="0068594A" w:rsidRPr="00BE5BF7">
        <w:t>e</w:t>
      </w:r>
      <w:r w:rsidRPr="00BE5BF7">
        <w:t xml:space="preserve"> č. D.1 </w:t>
      </w:r>
      <w:r w:rsidR="00BE1CC8" w:rsidRPr="00BE5BF7">
        <w:t xml:space="preserve">a Prílohe D.2 </w:t>
      </w:r>
      <w:r w:rsidRPr="00BE5BF7">
        <w:t>týchto súťažných podkladov.</w:t>
      </w:r>
    </w:p>
    <w:p w14:paraId="4DB30616" w14:textId="45E4FF80" w:rsidR="00AE3791" w:rsidRPr="00BE5BF7" w:rsidRDefault="00AE3791" w:rsidP="00D54716">
      <w:pPr>
        <w:pStyle w:val="Heading3"/>
      </w:pPr>
      <w:bookmarkStart w:id="64" w:name="_Toc59105135"/>
      <w:r w:rsidRPr="00BE5BF7">
        <w:t>Oprávnení uchádzači</w:t>
      </w:r>
      <w:bookmarkEnd w:id="60"/>
      <w:bookmarkEnd w:id="61"/>
      <w:bookmarkEnd w:id="62"/>
      <w:bookmarkEnd w:id="63"/>
      <w:bookmarkEnd w:id="64"/>
    </w:p>
    <w:p w14:paraId="67FD5939" w14:textId="07107CAA" w:rsidR="00414230" w:rsidRPr="00BE5BF7" w:rsidRDefault="00D74F88" w:rsidP="0021692E">
      <w:pPr>
        <w:pStyle w:val="Heading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65" w:name="_Hlk519072534"/>
      <w:r w:rsidR="00ED40DA" w:rsidRPr="00BE5BF7">
        <w:rPr>
          <w:b/>
        </w:rPr>
        <w:t>Skupina dodávateľov</w:t>
      </w:r>
      <w:bookmarkEnd w:id="65"/>
      <w:r w:rsidR="00ED40DA" w:rsidRPr="00BE5BF7">
        <w:t>“)</w:t>
      </w:r>
      <w:r w:rsidR="00023E6E" w:rsidRPr="00BE5BF7">
        <w:t>.</w:t>
      </w:r>
      <w:r w:rsidR="00414230" w:rsidRPr="00BE5BF7">
        <w:t xml:space="preserve"> </w:t>
      </w:r>
    </w:p>
    <w:p w14:paraId="0C66575C" w14:textId="59692DEC" w:rsidR="00C660B1" w:rsidRPr="00BE5BF7" w:rsidRDefault="00414230" w:rsidP="0021692E">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w:t>
      </w:r>
      <w:r w:rsidR="00C660B1" w:rsidRPr="00BE5BF7">
        <w:lastRenderedPageBreak/>
        <w:t xml:space="preserve">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50711E51" w:rsidR="002A54EE" w:rsidRPr="00BE5BF7" w:rsidRDefault="003E19B3" w:rsidP="0021692E">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B86A71">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1EE6702C" w:rsidR="00DD0D61" w:rsidRPr="00BE5BF7" w:rsidRDefault="00414230" w:rsidP="0021692E">
      <w:pPr>
        <w:pStyle w:val="Heading4"/>
      </w:pPr>
      <w:bookmarkStart w:id="66"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66"/>
    </w:p>
    <w:p w14:paraId="72EB4C6A" w14:textId="5E84F70F" w:rsidR="00DD0D61" w:rsidRPr="00BE5BF7" w:rsidRDefault="00FC48EA" w:rsidP="00D964E1">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D964E1">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7D54DABC" w14:textId="368E15B1" w:rsidR="00922A11" w:rsidRPr="00BE5BF7" w:rsidRDefault="00DD0D61" w:rsidP="00D964E1">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3B847AA6" w:rsidR="00AE3791" w:rsidRPr="00BE5BF7" w:rsidRDefault="00AE3791" w:rsidP="00D54716">
      <w:pPr>
        <w:pStyle w:val="Heading3"/>
      </w:pPr>
      <w:bookmarkStart w:id="67" w:name="_Toc447725749"/>
      <w:bookmarkStart w:id="68" w:name="_Toc4416611"/>
      <w:bookmarkStart w:id="69" w:name="_Toc4416905"/>
      <w:bookmarkStart w:id="70" w:name="_Toc4416954"/>
      <w:bookmarkStart w:id="71" w:name="_Ref4422946"/>
      <w:bookmarkStart w:id="72" w:name="_Ref53407647"/>
      <w:bookmarkStart w:id="73" w:name="_Toc59105136"/>
      <w:r w:rsidRPr="00BE5BF7">
        <w:t>Predloženie a obsah ponúk</w:t>
      </w:r>
      <w:bookmarkEnd w:id="67"/>
      <w:bookmarkEnd w:id="68"/>
      <w:bookmarkEnd w:id="69"/>
      <w:bookmarkEnd w:id="70"/>
      <w:bookmarkEnd w:id="71"/>
      <w:bookmarkEnd w:id="72"/>
      <w:bookmarkEnd w:id="73"/>
    </w:p>
    <w:p w14:paraId="581F8A36" w14:textId="22B60E8A" w:rsidR="00D54716" w:rsidRPr="00BE5BF7" w:rsidRDefault="00FD77F0" w:rsidP="0021692E">
      <w:pPr>
        <w:pStyle w:val="Heading4"/>
      </w:pPr>
      <w:r w:rsidRPr="00BE5BF7">
        <w:t xml:space="preserve">Ak nie je v bode </w:t>
      </w:r>
      <w:r w:rsidR="009829EA" w:rsidRPr="00BE5BF7">
        <w:fldChar w:fldCharType="begin"/>
      </w:r>
      <w:r w:rsidR="009829EA" w:rsidRPr="00BE5BF7">
        <w:instrText xml:space="preserve"> REF _Ref534358796 \r \h </w:instrText>
      </w:r>
      <w:r w:rsidR="008501A8" w:rsidRPr="00BE5BF7">
        <w:instrText xml:space="preserve"> \* MERGEFORMAT </w:instrText>
      </w:r>
      <w:r w:rsidR="009829EA" w:rsidRPr="00BE5BF7">
        <w:fldChar w:fldCharType="separate"/>
      </w:r>
      <w:r w:rsidR="00B86A71">
        <w:t>8.5</w:t>
      </w:r>
      <w:r w:rsidR="009829EA" w:rsidRPr="00BE5BF7">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B86A71">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B86A71">
        <w:t>21</w:t>
      </w:r>
      <w:r w:rsidR="00947B6F" w:rsidRPr="00BE5BF7">
        <w:fldChar w:fldCharType="end"/>
      </w:r>
      <w:r w:rsidRPr="00BE5BF7">
        <w:t xml:space="preserve"> tejto časti súťažných podkladov. </w:t>
      </w:r>
    </w:p>
    <w:p w14:paraId="3D16158B" w14:textId="0BECC324" w:rsidR="00A56198" w:rsidRPr="00BE5BF7" w:rsidRDefault="00A56198" w:rsidP="0021692E">
      <w:pPr>
        <w:pStyle w:val="Heading4"/>
      </w:pPr>
      <w:bookmarkStart w:id="74" w:name="_Ref6235445"/>
      <w:r w:rsidRPr="00BE5BF7">
        <w:t>Súčasťou ponuky musia byť nasledujúce doklady / dokumenty:</w:t>
      </w:r>
      <w:bookmarkEnd w:id="74"/>
      <w:r w:rsidRPr="00BE5BF7">
        <w:t xml:space="preserve"> </w:t>
      </w:r>
    </w:p>
    <w:p w14:paraId="13453BEF" w14:textId="4F313A8D" w:rsidR="00A56198" w:rsidRPr="00BE5BF7" w:rsidRDefault="00FC48EA" w:rsidP="00D964E1">
      <w:pPr>
        <w:pStyle w:val="Heading6"/>
      </w:pPr>
      <w:bookmarkStart w:id="75"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75"/>
    </w:p>
    <w:p w14:paraId="6218E968" w14:textId="1E351242" w:rsidR="00A56198" w:rsidRPr="00BE5BF7" w:rsidRDefault="00A56198" w:rsidP="00AB383F">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70BF33B6" w14:textId="5D33413D" w:rsidR="00A56198" w:rsidRPr="00BE5BF7" w:rsidRDefault="00A56198" w:rsidP="00934A0C">
      <w:pPr>
        <w:pStyle w:val="Heading7"/>
      </w:pPr>
      <w:r w:rsidRPr="00BE5BF7">
        <w:t xml:space="preserve">identifikáciu Verejnej súťaže, do ktorej sa ponuka predkladá s uvedením názvu </w:t>
      </w:r>
      <w:r w:rsidR="0068594A" w:rsidRPr="00BE5BF7">
        <w:t>p</w:t>
      </w:r>
      <w:r w:rsidRPr="00BE5BF7">
        <w:t>redmetu zákazky;</w:t>
      </w:r>
    </w:p>
    <w:p w14:paraId="2FDBC96A" w14:textId="77777777" w:rsidR="00A56198" w:rsidRPr="00BE5BF7" w:rsidRDefault="00A56198" w:rsidP="00934A0C">
      <w:pPr>
        <w:pStyle w:val="Heading7"/>
      </w:pPr>
      <w:r w:rsidRPr="00BE5BF7">
        <w:t>zoznam dokumentov predložených v ponuke;</w:t>
      </w:r>
    </w:p>
    <w:p w14:paraId="1DCABECD" w14:textId="4653B74C" w:rsidR="00A56198" w:rsidRPr="00BE5BF7" w:rsidRDefault="00A56198" w:rsidP="00934A0C">
      <w:pPr>
        <w:pStyle w:val="Heading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B86A71">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D964E1">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63AECF14" w14:textId="77777777" w:rsidR="00CB4977" w:rsidRPr="002A0045" w:rsidRDefault="00CB4977" w:rsidP="00106B47">
      <w:pPr>
        <w:pStyle w:val="Heading6"/>
      </w:pPr>
      <w:r w:rsidRPr="00913EC5">
        <w:rPr>
          <w:b/>
        </w:rPr>
        <w:t>Technická časť ponuky</w:t>
      </w:r>
      <w:r w:rsidRPr="00BE5BF7">
        <w:t>, z ktor</w:t>
      </w:r>
      <w:r>
        <w:t>ej</w:t>
      </w:r>
      <w:r w:rsidRPr="00BE5BF7">
        <w:t xml:space="preserve"> musí vyplývať splnenie všetkých podmienok stanovených v Časti B. Opis predmetu zákazky. </w:t>
      </w:r>
      <w:r w:rsidRPr="00913EC5">
        <w:t xml:space="preserve">Opis musí obsahovať prehľadnú a jednoznačnú informáciu, akým spôsobom uchádzač navrhuje vykonať jednotlivé opatrenia, ako sú uvedené v časti B. Opis predmetu zákazky a príslušných prílohách. </w:t>
      </w:r>
      <w:r w:rsidRPr="00BE5BF7">
        <w:t xml:space="preserve">Uchádzač predloží </w:t>
      </w:r>
      <w:r>
        <w:t xml:space="preserve">technickú </w:t>
      </w:r>
      <w:r w:rsidRPr="002A0045">
        <w:t>časť ponuky v nasledovnej štruktúre a členení:</w:t>
      </w:r>
    </w:p>
    <w:p w14:paraId="444B2EB9" w14:textId="71E8FF24" w:rsidR="00CB4977" w:rsidRDefault="00CB4977" w:rsidP="00106B47">
      <w:pPr>
        <w:pStyle w:val="Heading7"/>
      </w:pPr>
      <w:r w:rsidRPr="002A0045">
        <w:t>Všeobecn</w:t>
      </w:r>
      <w:r>
        <w:t>ý opis realizácie opatrení</w:t>
      </w:r>
      <w:r w:rsidRPr="002A0045">
        <w:t xml:space="preserve"> rozdelen</w:t>
      </w:r>
      <w:r>
        <w:t>ý</w:t>
      </w:r>
      <w:r w:rsidRPr="002A0045">
        <w:t xml:space="preserve"> na jednotlivé navrhované opatrenia, pričom pri každom opatrení uchádzač uvedie najmä základný opis samotného </w:t>
      </w:r>
      <w:r w:rsidRPr="002A0045">
        <w:lastRenderedPageBreak/>
        <w:t>opatrenia a spôsobu jeho realizácie</w:t>
      </w:r>
      <w:r>
        <w:t xml:space="preserve">, ďalej uchádzač uvedie výšku </w:t>
      </w:r>
      <w:r w:rsidRPr="002A0045">
        <w:t>investičných nákladov za jednotlivé opatrenia</w:t>
      </w:r>
      <w:r>
        <w:t xml:space="preserve"> a materiálno-technologickú charakteristiku vybraných materiálov a zriadení, ktoré budú tvoriť predmet dodania. Na účely uvedených požiadaviek uchádzač vyplní všetky údaje </w:t>
      </w:r>
      <w:r w:rsidRPr="002A0045">
        <w:t xml:space="preserve">podľa vzoru v Prílohe č. B.2 </w:t>
      </w:r>
      <w:r w:rsidR="00010052">
        <w:t>Sumarizácia</w:t>
      </w:r>
      <w:r w:rsidRPr="002A0045">
        <w:t xml:space="preserve"> opatrení (vzorový formulár) týchto súťažných podkladov</w:t>
      </w:r>
      <w:r>
        <w:t>;</w:t>
      </w:r>
    </w:p>
    <w:p w14:paraId="134C3DBC" w14:textId="7359EDB0" w:rsidR="00CB4977" w:rsidRPr="00EB5D40" w:rsidRDefault="00CB4977" w:rsidP="00106B47">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sidR="00224AF8">
        <w:rPr>
          <w:iCs w:val="0"/>
        </w:rPr>
        <w:fldChar w:fldCharType="begin"/>
      </w:r>
      <w:r w:rsidR="00224AF8">
        <w:instrText xml:space="preserve"> REF _Ref14346950 \n \h </w:instrText>
      </w:r>
      <w:r w:rsidR="00224AF8">
        <w:rPr>
          <w:iCs w:val="0"/>
        </w:rPr>
      </w:r>
      <w:r w:rsidR="00224AF8">
        <w:rPr>
          <w:iCs w:val="0"/>
        </w:rPr>
        <w:fldChar w:fldCharType="separate"/>
      </w:r>
      <w:r w:rsidR="00224AF8">
        <w:t>9</w:t>
      </w:r>
      <w:r w:rsidR="00224AF8">
        <w:rPr>
          <w:iCs w:val="0"/>
        </w:rPr>
        <w:fldChar w:fldCharType="end"/>
      </w:r>
      <w:r w:rsidRPr="00370E6C">
        <w:t xml:space="preserve"> časti B. Opis predmetu zákazky týchto súťažných podkladov</w:t>
      </w:r>
      <w:r w:rsidRPr="00BE5BF7">
        <w:t>. Harmonogram plnenia bude obsahovať tiež uvedenie kritickej cesty jednotlivých plnení. Harmonogram plnenia predložený uchádzačom v rámci ponuky sa v prípade jeho úspechu doplní ako súčasť príslušnej zmluvy.</w:t>
      </w:r>
    </w:p>
    <w:p w14:paraId="4811E380" w14:textId="0893A5DD" w:rsidR="00630236" w:rsidRPr="00BE5BF7" w:rsidRDefault="00922426" w:rsidP="00D964E1">
      <w:pPr>
        <w:pStyle w:val="Heading6"/>
      </w:pPr>
      <w:bookmarkStart w:id="76" w:name="_Ref6235423"/>
      <w:bookmarkStart w:id="77" w:name="_Ref4422667"/>
      <w:bookmarkStart w:id="78" w:name="_Ref524523915"/>
      <w:r w:rsidRPr="00BE5BF7">
        <w:t>Doklady a dokumenty</w:t>
      </w:r>
      <w:r w:rsidR="00665159" w:rsidRPr="00BE5BF7">
        <w:t>, ktorými uchádzač preukazuje splnenie podmienok účasti</w:t>
      </w:r>
      <w:r w:rsidR="00A718D2" w:rsidRPr="00BE5BF7">
        <w:t xml:space="preserve"> v zmysle Časti F. Podmienky účasti týchto súťažných podkladov</w:t>
      </w:r>
      <w:r w:rsidR="0045452C" w:rsidRPr="00BE5BF7">
        <w:rPr>
          <w:szCs w:val="20"/>
        </w:rPr>
        <w:t xml:space="preserve">; t. j. všetky doklady, ktorými preukazuje splnenie podmienok účasti týkajúcich sa osobného </w:t>
      </w:r>
      <w:r w:rsidR="0045452C" w:rsidRPr="00E44717">
        <w:rPr>
          <w:szCs w:val="20"/>
        </w:rPr>
        <w:t>postavenia</w:t>
      </w:r>
      <w:r w:rsidR="00FC3250" w:rsidRPr="00E44717">
        <w:rPr>
          <w:szCs w:val="20"/>
        </w:rPr>
        <w:t xml:space="preserve">, </w:t>
      </w:r>
      <w:r w:rsidR="00FC3250" w:rsidRPr="00B1035D">
        <w:rPr>
          <w:szCs w:val="20"/>
        </w:rPr>
        <w:t xml:space="preserve">finančného </w:t>
      </w:r>
      <w:r w:rsidR="007E5BFA" w:rsidRPr="00B1035D">
        <w:rPr>
          <w:szCs w:val="20"/>
        </w:rPr>
        <w:br/>
      </w:r>
      <w:r w:rsidR="00FC3250" w:rsidRPr="00B1035D">
        <w:rPr>
          <w:szCs w:val="20"/>
        </w:rPr>
        <w:t>a ekonomického postavenia</w:t>
      </w:r>
      <w:r w:rsidR="00FC3250" w:rsidRPr="00E44717">
        <w:rPr>
          <w:szCs w:val="20"/>
        </w:rPr>
        <w:t xml:space="preserve"> a</w:t>
      </w:r>
      <w:r w:rsidR="0045452C" w:rsidRPr="00E44717">
        <w:rPr>
          <w:szCs w:val="20"/>
        </w:rPr>
        <w:t xml:space="preserve"> technickej </w:t>
      </w:r>
      <w:r w:rsidR="00FC3250" w:rsidRPr="00E44717">
        <w:rPr>
          <w:szCs w:val="20"/>
        </w:rPr>
        <w:t xml:space="preserve">alebo odbornej </w:t>
      </w:r>
      <w:r w:rsidR="0045452C" w:rsidRPr="00E44717">
        <w:rPr>
          <w:szCs w:val="20"/>
        </w:rPr>
        <w:t>spôsobilosti (</w:t>
      </w:r>
      <w:r w:rsidR="00FC3250" w:rsidRPr="00E44717">
        <w:rPr>
          <w:szCs w:val="20"/>
        </w:rPr>
        <w:t>Vere</w:t>
      </w:r>
      <w:r w:rsidR="00FC3250" w:rsidRPr="00BE5BF7">
        <w:rPr>
          <w:szCs w:val="20"/>
        </w:rPr>
        <w:t xml:space="preserve">jný obstarávateľ odporúča, aby uchádzač za účelom preukázania splnenia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6"/>
      <w:r w:rsidR="005B20B5" w:rsidRPr="00BE5BF7">
        <w:t xml:space="preserve"> </w:t>
      </w:r>
      <w:bookmarkEnd w:id="77"/>
      <w:bookmarkEnd w:id="78"/>
    </w:p>
    <w:p w14:paraId="5465F939" w14:textId="17C2FDA2" w:rsidR="00672CF4" w:rsidRPr="00BE5BF7" w:rsidRDefault="00672CF4" w:rsidP="00D964E1">
      <w:pPr>
        <w:pStyle w:val="Heading6"/>
      </w:pPr>
      <w:r w:rsidRPr="00BE5BF7">
        <w:t>Návrh zmluvy</w:t>
      </w:r>
      <w:r w:rsidR="009C56FD" w:rsidRPr="00BE5BF7">
        <w:t xml:space="preserve"> o energetickej efektívnosti pre verejný sektor</w:t>
      </w:r>
      <w:r w:rsidRPr="00BE5BF7">
        <w:t xml:space="preserve"> vypracovaný podľa </w:t>
      </w:r>
      <w:r w:rsidR="00512AF5" w:rsidRPr="00BE5BF7">
        <w:t xml:space="preserve">vzoru zmluvy uvedenom v </w:t>
      </w:r>
      <w:r w:rsidR="009C56FD" w:rsidRPr="00BE5BF7">
        <w:t>P</w:t>
      </w:r>
      <w:r w:rsidR="00512AF5" w:rsidRPr="00BE5BF7">
        <w:t xml:space="preserve">rílohe D.1 </w:t>
      </w:r>
      <w:r w:rsidRPr="00BE5BF7">
        <w:t>súťažných podkladov</w:t>
      </w:r>
      <w:r w:rsidR="00B54987">
        <w:t xml:space="preserve"> </w:t>
      </w:r>
      <w:r w:rsidR="009C56FD" w:rsidRPr="00BE5BF7">
        <w:t>a návrh zmluvy o dielo vypracovaný podľa vzoru zmluvy uvedenom v Prílohe D.2 súťažných podkladov.</w:t>
      </w:r>
      <w:r w:rsidR="00B54987">
        <w:t xml:space="preserve"> </w:t>
      </w:r>
      <w:r w:rsidR="00B54987" w:rsidRPr="00B54987">
        <w:t xml:space="preserve">V návrhu zmluvy o energetickej efektívnosti uchádzač </w:t>
      </w:r>
      <w:r w:rsidR="00152047">
        <w:t> priloží aj Prílohu</w:t>
      </w:r>
      <w:r w:rsidR="00B54987" w:rsidRPr="00B54987">
        <w:t xml:space="preserve"> č. 3 Metodika vyhodnocovania úspor</w:t>
      </w:r>
      <w:r w:rsidR="00B54987">
        <w:t>.</w:t>
      </w:r>
    </w:p>
    <w:p w14:paraId="4EE6574B" w14:textId="77777777" w:rsidR="009E22BB" w:rsidRPr="00BE5BF7" w:rsidRDefault="009E22BB" w:rsidP="00D964E1">
      <w:pPr>
        <w:pStyle w:val="Heading6"/>
        <w:rPr>
          <w:szCs w:val="20"/>
        </w:rPr>
      </w:pPr>
      <w:bookmarkStart w:id="79" w:name="_Ref4422691"/>
      <w:bookmarkStart w:id="80" w:name="_Ref524522702"/>
      <w:bookmarkStart w:id="81"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9"/>
      <w:r w:rsidRPr="00BE5BF7">
        <w:rPr>
          <w:szCs w:val="20"/>
        </w:rPr>
        <w:t xml:space="preserve"> </w:t>
      </w:r>
      <w:bookmarkEnd w:id="80"/>
    </w:p>
    <w:bookmarkEnd w:id="81"/>
    <w:p w14:paraId="17DC7686" w14:textId="4B588AC1" w:rsidR="00915293" w:rsidRPr="00BE5BF7" w:rsidRDefault="00672CF4" w:rsidP="00D964E1">
      <w:pPr>
        <w:pStyle w:val="Heading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3C69AB4A" w14:textId="5F23B400" w:rsidR="00915293" w:rsidRPr="00BE5BF7" w:rsidRDefault="00915293" w:rsidP="00D964E1">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B86A71">
        <w:t>19</w:t>
      </w:r>
      <w:r w:rsidR="00696E11" w:rsidRPr="00BE5BF7">
        <w:fldChar w:fldCharType="end"/>
      </w:r>
      <w:r w:rsidRPr="00BE5BF7">
        <w:t xml:space="preserve"> tejto časti súťažných podkladov.</w:t>
      </w:r>
    </w:p>
    <w:p w14:paraId="3CDD144B" w14:textId="354D0C7F" w:rsidR="00915293" w:rsidRPr="00BE5BF7" w:rsidRDefault="00915293" w:rsidP="00D964E1">
      <w:pPr>
        <w:pStyle w:val="Heading6"/>
      </w:pPr>
      <w:bookmarkStart w:id="82" w:name="_Hlk519775982"/>
      <w:r w:rsidRPr="00BE5BF7">
        <w:t>Ak ponuku predkladá Skupina dodávateľov</w:t>
      </w:r>
      <w:r w:rsidR="007E5BFA" w:rsidRPr="00BE5BF7">
        <w:t>,</w:t>
      </w:r>
      <w:bookmarkEnd w:id="82"/>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B86A71">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86055FE" w14:textId="44224FBA" w:rsidR="00915293" w:rsidRPr="00BE5BF7" w:rsidRDefault="00915293" w:rsidP="00D964E1">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672CF4" w:rsidRPr="00BE5BF7">
        <w:rPr>
          <w:szCs w:val="20"/>
        </w:rPr>
        <w:t>,</w:t>
      </w:r>
    </w:p>
    <w:p w14:paraId="38318807" w14:textId="0CF015C3" w:rsidR="00672CF4" w:rsidRPr="00BE5BF7" w:rsidRDefault="00672CF4" w:rsidP="00D964E1">
      <w:pPr>
        <w:pStyle w:val="Heading6"/>
      </w:pPr>
      <w:r w:rsidRPr="00BE5BF7">
        <w:t xml:space="preserve">Kópia ponuky bez dokladov a dokumentov podľa bodu </w:t>
      </w:r>
      <w:r w:rsidR="00DB2ECC" w:rsidRPr="00BE5BF7">
        <w:fldChar w:fldCharType="begin"/>
      </w:r>
      <w:r w:rsidR="00DB2ECC" w:rsidRPr="00BE5BF7">
        <w:instrText xml:space="preserve"> REF _Ref6235445 \r \h </w:instrText>
      </w:r>
      <w:r w:rsidR="00D46D28" w:rsidRPr="00BE5BF7">
        <w:instrText xml:space="preserve"> \* MERGEFORMAT </w:instrText>
      </w:r>
      <w:r w:rsidR="00DB2ECC" w:rsidRPr="00BE5BF7">
        <w:fldChar w:fldCharType="separate"/>
      </w:r>
      <w:r w:rsidR="00B86A71">
        <w:t>8.2</w:t>
      </w:r>
      <w:r w:rsidR="00DB2ECC" w:rsidRPr="00BE5BF7">
        <w:fldChar w:fldCharType="end"/>
      </w:r>
      <w:r w:rsidR="00DB2ECC" w:rsidRPr="00BE5BF7">
        <w:fldChar w:fldCharType="begin"/>
      </w:r>
      <w:r w:rsidR="00DB2ECC" w:rsidRPr="00BE5BF7">
        <w:instrText xml:space="preserve"> REF _Ref6235423 \r \h </w:instrText>
      </w:r>
      <w:r w:rsidR="00D46D28" w:rsidRPr="00BE5BF7">
        <w:instrText xml:space="preserve"> \* MERGEFORMAT </w:instrText>
      </w:r>
      <w:r w:rsidR="00DB2ECC" w:rsidRPr="00BE5BF7">
        <w:fldChar w:fldCharType="separate"/>
      </w:r>
      <w:r w:rsidR="00B86A71">
        <w:t>c)</w:t>
      </w:r>
      <w:r w:rsidR="00DB2ECC" w:rsidRPr="00BE5BF7">
        <w:fldChar w:fldCharType="end"/>
      </w:r>
      <w:r w:rsidR="00DB2ECC" w:rsidRPr="00BE5BF7">
        <w:t xml:space="preserve"> </w:t>
      </w:r>
      <w:r w:rsidRPr="00BE5BF7">
        <w:t>vyššie</w:t>
      </w:r>
      <w:r w:rsidR="007E5BFA" w:rsidRPr="00BE5BF7">
        <w:t>,</w:t>
      </w:r>
      <w:r w:rsidRPr="00BE5BF7">
        <w:t xml:space="preserve"> vo vyhotovení, </w:t>
      </w:r>
      <w:r w:rsidR="007F6496" w:rsidRPr="00BE5BF7">
        <w:t xml:space="preserve">v ktorom uchádzač </w:t>
      </w:r>
      <w:r w:rsidR="004F0C96" w:rsidRPr="00BE5BF7">
        <w:t>vybieli alebo inak urobí nečitateľnými všetky časti ponuky a informácie, ktoré obsahujú</w:t>
      </w:r>
      <w:r w:rsidRPr="00BE5BF7">
        <w:t xml:space="preserve"> dôvern</w:t>
      </w:r>
      <w:r w:rsidR="004F0C96" w:rsidRPr="00BE5BF7">
        <w:t>é</w:t>
      </w:r>
      <w:r w:rsidRPr="00BE5BF7">
        <w:t xml:space="preserve"> informáci</w:t>
      </w:r>
      <w:r w:rsidR="004F0C96" w:rsidRPr="00BE5BF7">
        <w:t>e</w:t>
      </w:r>
      <w:r w:rsidRPr="00BE5BF7">
        <w:t xml:space="preserve"> </w:t>
      </w:r>
      <w:r w:rsidR="007F6496" w:rsidRPr="00BE5BF7">
        <w:t xml:space="preserve">tak, aby zverejnením takejto kópie ponuky vypracovanej zo strany uchádzača </w:t>
      </w:r>
      <w:r w:rsidR="004F0C96" w:rsidRPr="00BE5BF7">
        <w:t xml:space="preserve">Verejný obstarávateľ </w:t>
      </w:r>
      <w:r w:rsidR="007F6496" w:rsidRPr="00BE5BF7">
        <w:t xml:space="preserve">neporušil </w:t>
      </w:r>
      <w:r w:rsidR="004F0C96" w:rsidRPr="00BE5BF7">
        <w:t xml:space="preserve">žiadne </w:t>
      </w:r>
      <w:r w:rsidR="00DF454A" w:rsidRPr="00BE5BF7">
        <w:t>obchodné tajomstvo ani dôvernosť informácií</w:t>
      </w:r>
      <w:r w:rsidRPr="00BE5BF7">
        <w:t>.</w:t>
      </w:r>
    </w:p>
    <w:p w14:paraId="63B8AB8E" w14:textId="5D8C87C4" w:rsidR="003D02B1" w:rsidRPr="00BE5BF7" w:rsidRDefault="00B35C6A" w:rsidP="0021692E">
      <w:pPr>
        <w:pStyle w:val="Heading4"/>
      </w:pPr>
      <w:bookmarkStart w:id="83" w:name="_Ref4422785"/>
      <w:bookmarkStart w:id="84" w:name="_Hlk522551112"/>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B86A71">
        <w:t>8.4</w:t>
      </w:r>
      <w:r w:rsidR="00696E11" w:rsidRPr="00BE5BF7">
        <w:fldChar w:fldCharType="end"/>
      </w:r>
      <w:r w:rsidR="00696E11" w:rsidRPr="00BE5BF7">
        <w:t xml:space="preserve"> </w:t>
      </w:r>
      <w:r w:rsidR="003D02B1" w:rsidRPr="00BE5BF7">
        <w:t xml:space="preserve">alebo </w:t>
      </w:r>
      <w:r w:rsidR="00696E11" w:rsidRPr="00BE5BF7">
        <w:fldChar w:fldCharType="begin"/>
      </w:r>
      <w:r w:rsidR="00696E11" w:rsidRPr="00BE5BF7">
        <w:instrText xml:space="preserve"> REF _Ref534358796 \n \h </w:instrText>
      </w:r>
      <w:r w:rsidR="008501A8" w:rsidRPr="00BE5BF7">
        <w:instrText xml:space="preserve"> \* MERGEFORMAT </w:instrText>
      </w:r>
      <w:r w:rsidR="00696E11" w:rsidRPr="00BE5BF7">
        <w:fldChar w:fldCharType="separate"/>
      </w:r>
      <w:r w:rsidR="00B86A71">
        <w:t>8.5</w:t>
      </w:r>
      <w:r w:rsidR="00696E11" w:rsidRPr="00BE5BF7">
        <w:fldChar w:fldCharType="end"/>
      </w:r>
      <w:r w:rsidR="00696E11" w:rsidRPr="00BE5BF7">
        <w:t xml:space="preserve"> </w:t>
      </w:r>
      <w:r w:rsidR="003D02B1" w:rsidRPr="00BE5BF7">
        <w:t>tejto časti súťažných podkladov nevyplýva inak) musí byť:</w:t>
      </w:r>
      <w:bookmarkEnd w:id="83"/>
    </w:p>
    <w:p w14:paraId="3E9A5182" w14:textId="42240DA0" w:rsidR="003D02B1" w:rsidRPr="00BE5BF7" w:rsidRDefault="00B35C6A" w:rsidP="00D964E1">
      <w:pPr>
        <w:pStyle w:val="Heading6"/>
      </w:pPr>
      <w:r w:rsidRPr="00BE5BF7">
        <w:t>podpísaný</w:t>
      </w:r>
      <w:r w:rsidR="003D02B1" w:rsidRPr="00BE5BF7">
        <w:t>, pričom</w:t>
      </w:r>
    </w:p>
    <w:p w14:paraId="4135C9C9" w14:textId="62F3DF4A" w:rsidR="003D02B1" w:rsidRPr="00BE5BF7" w:rsidRDefault="003D02B1" w:rsidP="00AB383F">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 xml:space="preserve">uchádzača v potrebnom </w:t>
      </w:r>
      <w:r w:rsidRPr="00BE5BF7">
        <w:lastRenderedPageBreak/>
        <w:t>rozsahu; a</w:t>
      </w:r>
    </w:p>
    <w:p w14:paraId="478AEA87" w14:textId="097DCC9D" w:rsidR="003D02B1" w:rsidRPr="00BE5BF7" w:rsidRDefault="003D02B1" w:rsidP="00934A0C">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B86A71">
        <w:t>8.2c)</w:t>
      </w:r>
      <w:r w:rsidR="00BE7E9B" w:rsidRPr="00BE5BF7">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B86A71">
        <w:t>8.2e)</w:t>
      </w:r>
      <w:r w:rsidR="006149E7" w:rsidRPr="00BE5BF7">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D964E1">
      <w:pPr>
        <w:pStyle w:val="Heading6"/>
      </w:pPr>
      <w:r w:rsidRPr="00BE5BF7">
        <w:rPr>
          <w:b/>
          <w:u w:val="single"/>
        </w:rPr>
        <w:t>naskenovaný</w:t>
      </w:r>
      <w:r w:rsidRPr="00BE5BF7">
        <w:rPr>
          <w:b/>
        </w:rPr>
        <w:t xml:space="preserve"> </w:t>
      </w:r>
      <w:r w:rsidR="003D02B1" w:rsidRPr="00BE5BF7">
        <w:t xml:space="preserve">(odporúčaný formát je „PDF“), </w:t>
      </w:r>
    </w:p>
    <w:p w14:paraId="2F8E92D2" w14:textId="0C6714EA" w:rsidR="003D02B1" w:rsidRPr="00BE5BF7" w:rsidRDefault="00B35C6A" w:rsidP="00D964E1">
      <w:pPr>
        <w:pStyle w:val="Heading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B86A71">
        <w:t>20</w:t>
      </w:r>
      <w:r w:rsidR="006149E7" w:rsidRPr="00BE5BF7">
        <w:fldChar w:fldCharType="end"/>
      </w:r>
      <w:r w:rsidR="006149E7" w:rsidRPr="00BE5BF7">
        <w:t xml:space="preserve"> </w:t>
      </w:r>
      <w:r w:rsidR="003D02B1" w:rsidRPr="00BE5BF7">
        <w:t>tejto časti súťažných podkladov.</w:t>
      </w:r>
    </w:p>
    <w:p w14:paraId="0BA33C96" w14:textId="68145AA9" w:rsidR="003D02B1" w:rsidRPr="00BE5BF7" w:rsidRDefault="003D02B1" w:rsidP="0021692E">
      <w:pPr>
        <w:pStyle w:val="Heading4"/>
      </w:pPr>
      <w:bookmarkStart w:id="85"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B86A71">
        <w:t>8.2c)</w:t>
      </w:r>
      <w:r w:rsidR="00BE7E9B" w:rsidRPr="00BE5BF7">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85"/>
    </w:p>
    <w:p w14:paraId="1058061C" w14:textId="34B630D7" w:rsidR="003D02B1" w:rsidRPr="00BE5BF7" w:rsidRDefault="003D02B1" w:rsidP="00D964E1">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D964E1">
      <w:pPr>
        <w:pStyle w:val="Heading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F0AEAE1" w14:textId="35E6426E" w:rsidR="003D02B1" w:rsidRPr="00BE5BF7" w:rsidRDefault="003D02B1" w:rsidP="0021692E">
      <w:pPr>
        <w:pStyle w:val="Heading4"/>
      </w:pPr>
      <w:bookmarkStart w:id="86" w:name="_Ref534358796"/>
      <w:r w:rsidRPr="00BE5BF7">
        <w:t xml:space="preserve">V prípade poskytnutia zábezpeky formou bankovej záruky alebo poistenia záruky, uchádzač predloží doklad o zložení bankovej záruky alebo doklad o poistení záruky podľa bodu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B86A71">
        <w:t>8.2e)</w:t>
      </w:r>
      <w:r w:rsidR="006149E7" w:rsidRPr="00BE5BF7">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86"/>
      <w:r w:rsidRPr="00BE5BF7">
        <w:t xml:space="preserve"> </w:t>
      </w:r>
    </w:p>
    <w:p w14:paraId="20E19E4B" w14:textId="2E0F573B" w:rsidR="003D02B1" w:rsidRPr="00BE5BF7" w:rsidRDefault="003D02B1" w:rsidP="00D964E1">
      <w:pPr>
        <w:pStyle w:val="Heading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18493218" w14:textId="361B690E" w:rsidR="007E65F6" w:rsidRPr="00BE5BF7" w:rsidRDefault="003D02B1" w:rsidP="00D964E1">
      <w:pPr>
        <w:pStyle w:val="Heading6"/>
      </w:pPr>
      <w:bookmarkStart w:id="87"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74634" w:rsidRPr="00106B47">
        <w:rPr>
          <w:b/>
          <w:bCs/>
        </w:rPr>
        <w:t>Generálne riaditeľstvo Zboru väzenskej a justičnej stráže</w:t>
      </w:r>
      <w:r w:rsidRPr="00106B47">
        <w:rPr>
          <w:b/>
          <w:bCs/>
        </w:rPr>
        <w:t xml:space="preserve"> </w:t>
      </w:r>
      <w:proofErr w:type="spellStart"/>
      <w:r w:rsidR="00374634" w:rsidRPr="00106B47">
        <w:rPr>
          <w:b/>
          <w:bCs/>
        </w:rPr>
        <w:t>Šagátova</w:t>
      </w:r>
      <w:proofErr w:type="spellEnd"/>
      <w:r w:rsidR="00374634" w:rsidRPr="00106B47">
        <w:rPr>
          <w:b/>
          <w:bCs/>
        </w:rPr>
        <w:t xml:space="preserve"> ul. č. 1, 813 04 Bratislava 1</w:t>
      </w:r>
      <w:r w:rsidR="001C5367">
        <w:t xml:space="preserve"> </w:t>
      </w:r>
      <w:r w:rsidRPr="00106B47">
        <w:rPr>
          <w:bCs/>
        </w:rPr>
        <w:t xml:space="preserve">v súlade s bodom </w:t>
      </w:r>
      <w:r w:rsidR="006149E7" w:rsidRPr="00106B47">
        <w:rPr>
          <w:bCs/>
        </w:rPr>
        <w:fldChar w:fldCharType="begin"/>
      </w:r>
      <w:r w:rsidR="006149E7" w:rsidRPr="00106B47">
        <w:rPr>
          <w:bCs/>
        </w:rPr>
        <w:instrText xml:space="preserve"> REF _Ref4422770 \n \h </w:instrText>
      </w:r>
      <w:r w:rsidR="008501A8" w:rsidRPr="00106B47">
        <w:rPr>
          <w:bCs/>
        </w:rPr>
        <w:instrText xml:space="preserve"> \* MERGEFORMAT </w:instrText>
      </w:r>
      <w:r w:rsidR="006149E7" w:rsidRPr="00106B47">
        <w:rPr>
          <w:bCs/>
        </w:rPr>
      </w:r>
      <w:r w:rsidR="006149E7" w:rsidRPr="00106B47">
        <w:rPr>
          <w:bCs/>
        </w:rPr>
        <w:fldChar w:fldCharType="separate"/>
      </w:r>
      <w:r w:rsidR="00B86A71">
        <w:rPr>
          <w:bCs/>
        </w:rPr>
        <w:t>21</w:t>
      </w:r>
      <w:r w:rsidR="006149E7" w:rsidRPr="00106B47">
        <w:rPr>
          <w:bCs/>
        </w:rPr>
        <w:fldChar w:fldCharType="end"/>
      </w:r>
      <w:r w:rsidRPr="00106B47">
        <w:rPr>
          <w:bCs/>
        </w:rPr>
        <w:t xml:space="preserve"> tejto časti súťažných podkladov</w:t>
      </w:r>
      <w:r w:rsidRPr="00BE5BF7">
        <w:t>.</w:t>
      </w:r>
      <w:bookmarkEnd w:id="87"/>
      <w:r w:rsidRPr="00BE5BF7">
        <w:t xml:space="preserve"> </w:t>
      </w:r>
    </w:p>
    <w:p w14:paraId="49A6D671" w14:textId="73155E84" w:rsidR="003D02B1" w:rsidRPr="00BE5BF7" w:rsidRDefault="003D02B1" w:rsidP="0021692E">
      <w:pPr>
        <w:pStyle w:val="Heading4"/>
      </w:pPr>
      <w:bookmarkStart w:id="88"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88"/>
    </w:p>
    <w:p w14:paraId="0B36A44C" w14:textId="77777777" w:rsidR="003D02B1" w:rsidRPr="00BE5BF7" w:rsidRDefault="003D02B1" w:rsidP="0021692E">
      <w:pPr>
        <w:pStyle w:val="Heading4"/>
      </w:pPr>
      <w:r w:rsidRPr="00BE5BF7">
        <w:t>Všetky doklady a dokumenty tvoriace obsah ponuky, požadované v týchto súťažných podkladoch, musia byť k termínu predloženia ponuky platné a aktuálne.</w:t>
      </w:r>
    </w:p>
    <w:p w14:paraId="4A49A4A4" w14:textId="6D743949" w:rsidR="003D02B1" w:rsidRPr="00BE5BF7" w:rsidRDefault="003D02B1" w:rsidP="0021692E">
      <w:pPr>
        <w:pStyle w:val="Heading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6149E7" w:rsidRPr="00BE5BF7">
        <w:fldChar w:fldCharType="begin"/>
      </w:r>
      <w:r w:rsidR="006149E7" w:rsidRPr="00BE5BF7">
        <w:instrText xml:space="preserve"> REF _Ref4422785 \n \h </w:instrText>
      </w:r>
      <w:r w:rsidR="008501A8" w:rsidRPr="00BE5BF7">
        <w:instrText xml:space="preserve"> \* MERGEFORMAT </w:instrText>
      </w:r>
      <w:r w:rsidR="006149E7" w:rsidRPr="00BE5BF7">
        <w:fldChar w:fldCharType="separate"/>
      </w:r>
      <w:r w:rsidR="00B86A71">
        <w:t>8.3</w:t>
      </w:r>
      <w:r w:rsidR="006149E7" w:rsidRPr="00BE5BF7">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B86A71">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8F39CB" w:rsidRPr="00BE5BF7">
        <w:fldChar w:fldCharType="begin"/>
      </w:r>
      <w:r w:rsidR="008F39CB" w:rsidRPr="00BE5BF7">
        <w:instrText xml:space="preserve"> REF _Ref4422822 \r \h </w:instrText>
      </w:r>
      <w:r w:rsidR="00D46D28" w:rsidRPr="00BE5BF7">
        <w:instrText xml:space="preserve"> \* MERGEFORMAT </w:instrText>
      </w:r>
      <w:r w:rsidR="008F39CB" w:rsidRPr="00BE5BF7">
        <w:fldChar w:fldCharType="separate"/>
      </w:r>
      <w:r w:rsidR="00B86A71">
        <w:t>8.5b)</w:t>
      </w:r>
      <w:r w:rsidR="008F39CB" w:rsidRPr="00BE5BF7">
        <w:fldChar w:fldCharType="end"/>
      </w:r>
      <w:r w:rsidR="008F39CB" w:rsidRPr="00BE5BF7">
        <w:t xml:space="preserve"> vyššie</w:t>
      </w:r>
      <w:r w:rsidRPr="00BE5BF7">
        <w:t>.</w:t>
      </w:r>
    </w:p>
    <w:p w14:paraId="1AF667DA" w14:textId="2B1FF9BF" w:rsidR="00414230" w:rsidRPr="00BE5BF7" w:rsidRDefault="00414230" w:rsidP="00D54716">
      <w:pPr>
        <w:pStyle w:val="Heading3"/>
      </w:pPr>
      <w:bookmarkStart w:id="89" w:name="_Toc522635383"/>
      <w:bookmarkStart w:id="90" w:name="_Toc525293197"/>
      <w:bookmarkStart w:id="91" w:name="_Toc522635384"/>
      <w:bookmarkStart w:id="92" w:name="_Toc525293198"/>
      <w:bookmarkStart w:id="93" w:name="_Toc522635385"/>
      <w:bookmarkStart w:id="94" w:name="_Toc525293199"/>
      <w:bookmarkStart w:id="95" w:name="_Toc447725750"/>
      <w:bookmarkStart w:id="96" w:name="_Toc4416612"/>
      <w:bookmarkStart w:id="97" w:name="_Toc4416906"/>
      <w:bookmarkStart w:id="98" w:name="_Toc4416955"/>
      <w:bookmarkStart w:id="99" w:name="_Toc59105137"/>
      <w:bookmarkEnd w:id="84"/>
      <w:bookmarkEnd w:id="89"/>
      <w:bookmarkEnd w:id="90"/>
      <w:bookmarkEnd w:id="91"/>
      <w:bookmarkEnd w:id="92"/>
      <w:bookmarkEnd w:id="93"/>
      <w:bookmarkEnd w:id="94"/>
      <w:r w:rsidRPr="00BE5BF7">
        <w:lastRenderedPageBreak/>
        <w:t>Variantné riešenie</w:t>
      </w:r>
      <w:bookmarkEnd w:id="95"/>
      <w:bookmarkEnd w:id="96"/>
      <w:bookmarkEnd w:id="97"/>
      <w:bookmarkEnd w:id="98"/>
      <w:bookmarkEnd w:id="99"/>
    </w:p>
    <w:p w14:paraId="79FAE4A4" w14:textId="77777777" w:rsidR="00414230" w:rsidRPr="00BE5BF7" w:rsidRDefault="00414230" w:rsidP="0021692E">
      <w:pPr>
        <w:pStyle w:val="Heading4"/>
      </w:pPr>
      <w:r w:rsidRPr="00BE5BF7">
        <w:t>Neumožňuje sa predložiť variantné riešenie.</w:t>
      </w:r>
    </w:p>
    <w:p w14:paraId="29226E9A" w14:textId="1F77D4A7" w:rsidR="00414230" w:rsidRPr="00BE5BF7" w:rsidRDefault="00414230" w:rsidP="00D54716">
      <w:pPr>
        <w:pStyle w:val="Heading3"/>
      </w:pPr>
      <w:bookmarkStart w:id="100" w:name="_Toc447725751"/>
      <w:bookmarkStart w:id="101" w:name="_Toc4416613"/>
      <w:bookmarkStart w:id="102" w:name="_Toc4416907"/>
      <w:bookmarkStart w:id="103" w:name="_Toc4416956"/>
      <w:bookmarkStart w:id="104" w:name="_Toc59105138"/>
      <w:r w:rsidRPr="00BE5BF7">
        <w:t>Platnosť ponúk</w:t>
      </w:r>
      <w:bookmarkEnd w:id="100"/>
      <w:bookmarkEnd w:id="101"/>
      <w:bookmarkEnd w:id="102"/>
      <w:bookmarkEnd w:id="103"/>
      <w:bookmarkEnd w:id="104"/>
    </w:p>
    <w:p w14:paraId="28F9C9B6" w14:textId="63EA1763" w:rsidR="00414230" w:rsidRDefault="00414230" w:rsidP="0021692E">
      <w:pPr>
        <w:pStyle w:val="Heading4"/>
      </w:pPr>
      <w:r w:rsidRPr="00BE5BF7">
        <w:t xml:space="preserve">Ponuky zostávajú platné počas lehoty viazanosti ponúk stanovenej do </w:t>
      </w:r>
      <w:r w:rsidR="000F09AF" w:rsidRPr="000F09AF">
        <w:rPr>
          <w:b/>
        </w:rPr>
        <w:t>16.2.2022</w:t>
      </w:r>
    </w:p>
    <w:p w14:paraId="17D36B4D" w14:textId="21021048" w:rsidR="00D20F61" w:rsidRDefault="00D20F61" w:rsidP="00106B47">
      <w:pPr>
        <w:pStyle w:val="Heading4"/>
      </w:pPr>
      <w:bookmarkStart w:id="105" w:name="_Hlk53058079"/>
      <w:r>
        <w:t>V prípade podania námietok proti postupu Verejného obstarávateľa, alebo v prípade predĺženia procesu Verejného obstarávania z iných objektívnych dôvodov, sa uchádzačom oznámi predpokladané predĺženie lehoty viazanosti ponúk.</w:t>
      </w:r>
    </w:p>
    <w:p w14:paraId="657E10D8" w14:textId="67374FBA" w:rsidR="00D20F61" w:rsidRPr="00D20F61" w:rsidRDefault="00D20F61">
      <w:pPr>
        <w:pStyle w:val="Heading4"/>
      </w:pPr>
      <w:r>
        <w:t>Lehota viazanosti ponúk nepresiahne 12 mesiacov od uplynutia lehoty na predkladanie ponúk</w:t>
      </w:r>
    </w:p>
    <w:p w14:paraId="7772D8BD" w14:textId="658A31EB" w:rsidR="00414230" w:rsidRPr="00BE5BF7" w:rsidRDefault="00414230" w:rsidP="00D54716">
      <w:pPr>
        <w:pStyle w:val="Heading3"/>
      </w:pPr>
      <w:bookmarkStart w:id="106" w:name="_Toc447725752"/>
      <w:bookmarkStart w:id="107" w:name="_Toc4416614"/>
      <w:bookmarkStart w:id="108" w:name="_Toc4416908"/>
      <w:bookmarkStart w:id="109" w:name="_Toc4416957"/>
      <w:bookmarkStart w:id="110" w:name="_Toc59105139"/>
      <w:bookmarkEnd w:id="105"/>
      <w:r w:rsidRPr="00BE5BF7">
        <w:t>Náklady na ponuky</w:t>
      </w:r>
      <w:bookmarkEnd w:id="106"/>
      <w:bookmarkEnd w:id="107"/>
      <w:bookmarkEnd w:id="108"/>
      <w:bookmarkEnd w:id="109"/>
      <w:bookmarkEnd w:id="110"/>
    </w:p>
    <w:p w14:paraId="552948B9" w14:textId="77777777" w:rsidR="0055100E" w:rsidRPr="00BE5BF7" w:rsidRDefault="00414230" w:rsidP="0021692E">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5AF16F6D" w:rsidR="00414230" w:rsidRPr="00BE5BF7" w:rsidRDefault="00414230" w:rsidP="00370DE5">
      <w:pPr>
        <w:pStyle w:val="Heading2"/>
      </w:pPr>
      <w:bookmarkStart w:id="111" w:name="_Toc4416497"/>
      <w:bookmarkStart w:id="112" w:name="_Toc4416615"/>
      <w:bookmarkStart w:id="113" w:name="_Toc4416909"/>
      <w:bookmarkStart w:id="114" w:name="_Toc4416958"/>
      <w:bookmarkStart w:id="115" w:name="_Toc59105140"/>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11"/>
      <w:bookmarkEnd w:id="112"/>
      <w:bookmarkEnd w:id="113"/>
      <w:bookmarkEnd w:id="114"/>
      <w:bookmarkEnd w:id="115"/>
    </w:p>
    <w:p w14:paraId="6885611F" w14:textId="32D71BD8" w:rsidR="00414230" w:rsidRPr="00BE5BF7" w:rsidRDefault="00414230" w:rsidP="00D54716">
      <w:pPr>
        <w:pStyle w:val="Heading3"/>
      </w:pPr>
      <w:bookmarkStart w:id="116" w:name="_Toc444084946"/>
      <w:bookmarkStart w:id="117" w:name="_Toc4416616"/>
      <w:bookmarkStart w:id="118" w:name="_Toc4416910"/>
      <w:bookmarkStart w:id="119" w:name="_Toc4416959"/>
      <w:bookmarkStart w:id="120" w:name="_Toc59105141"/>
      <w:r w:rsidRPr="00BE5BF7">
        <w:t xml:space="preserve">Dorozumievanie medzi </w:t>
      </w:r>
      <w:r w:rsidR="00A04C69" w:rsidRPr="00BE5BF7">
        <w:t>Verejn</w:t>
      </w:r>
      <w:r w:rsidRPr="00BE5BF7">
        <w:t>ým obstarávateľom a uchádzačmi alebo záujemcami</w:t>
      </w:r>
      <w:bookmarkEnd w:id="116"/>
      <w:bookmarkEnd w:id="117"/>
      <w:bookmarkEnd w:id="118"/>
      <w:bookmarkEnd w:id="119"/>
      <w:bookmarkEnd w:id="120"/>
    </w:p>
    <w:p w14:paraId="0597632B" w14:textId="0DA50C36" w:rsidR="00672CF4" w:rsidRPr="00BE5BF7" w:rsidRDefault="00672CF4" w:rsidP="0021692E">
      <w:pPr>
        <w:pStyle w:val="Heading4"/>
      </w:pPr>
      <w:bookmarkStart w:id="121" w:name="_Toc522635391"/>
      <w:bookmarkStart w:id="122" w:name="_Toc525293205"/>
      <w:bookmarkStart w:id="123" w:name="_Toc522635392"/>
      <w:bookmarkStart w:id="124" w:name="_Toc525293206"/>
      <w:bookmarkStart w:id="125" w:name="_Toc522635393"/>
      <w:bookmarkStart w:id="126" w:name="_Toc525293207"/>
      <w:bookmarkStart w:id="127" w:name="_Toc522635394"/>
      <w:bookmarkStart w:id="128" w:name="_Toc525293208"/>
      <w:bookmarkStart w:id="129" w:name="_Toc522635395"/>
      <w:bookmarkStart w:id="130" w:name="_Toc525293209"/>
      <w:bookmarkStart w:id="131" w:name="_Toc522635396"/>
      <w:bookmarkStart w:id="132" w:name="_Toc525293210"/>
      <w:bookmarkStart w:id="133" w:name="_Toc522635397"/>
      <w:bookmarkStart w:id="134" w:name="_Toc525293211"/>
      <w:bookmarkStart w:id="135" w:name="_Toc522635398"/>
      <w:bookmarkStart w:id="136" w:name="_Toc525293212"/>
      <w:bookmarkStart w:id="137" w:name="_Toc522635399"/>
      <w:bookmarkStart w:id="138" w:name="_Toc525293213"/>
      <w:bookmarkStart w:id="139" w:name="_Toc522635400"/>
      <w:bookmarkStart w:id="140" w:name="_Toc525293214"/>
      <w:bookmarkStart w:id="141" w:name="_Toc522635401"/>
      <w:bookmarkStart w:id="142" w:name="_Toc525293215"/>
      <w:bookmarkStart w:id="143" w:name="_Toc522635402"/>
      <w:bookmarkStart w:id="144" w:name="_Toc525293216"/>
      <w:bookmarkStart w:id="145" w:name="_Toc522635403"/>
      <w:bookmarkStart w:id="146" w:name="_Toc525293217"/>
      <w:bookmarkStart w:id="147" w:name="_Toc522635404"/>
      <w:bookmarkStart w:id="148" w:name="_Toc525293218"/>
      <w:bookmarkStart w:id="149" w:name="_Toc444084947"/>
      <w:bookmarkStart w:id="150" w:name="_Toc4416617"/>
      <w:bookmarkStart w:id="151" w:name="_Toc4416911"/>
      <w:bookmarkStart w:id="152" w:name="_Toc441696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054D131B" w14:textId="77777777" w:rsidR="001402B5" w:rsidRPr="001402B5" w:rsidRDefault="001402B5" w:rsidP="001402B5">
      <w:pPr>
        <w:pStyle w:val="Heading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83035B6" w14:textId="77777777" w:rsidR="001402B5" w:rsidRDefault="001402B5" w:rsidP="001402B5">
      <w:pPr>
        <w:pStyle w:val="Heading4"/>
      </w:pPr>
      <w:r>
        <w:t>JOSEPHINE je na účely tohto verejného obstarávania softvér pre elektronizáciu zadávania verejných zákaziek. JOSEPHINE je webová aplikácia na doméne https://josephine.proebiz.com.</w:t>
      </w:r>
    </w:p>
    <w:p w14:paraId="7A0F2E91" w14:textId="77777777" w:rsidR="001402B5" w:rsidRDefault="001402B5" w:rsidP="001402B5">
      <w:pPr>
        <w:pStyle w:val="Heading4"/>
      </w:pPr>
      <w:r>
        <w:t xml:space="preserve">Návod na používanie systému je dostupný na webovom sídle portálu JOSEPHINE (http://files.nar.cz/docs/josephine/sk/Skrateny_navod_ucastnik.pdf). </w:t>
      </w:r>
    </w:p>
    <w:p w14:paraId="7832BCF9" w14:textId="77777777" w:rsidR="001402B5" w:rsidRDefault="001402B5" w:rsidP="001402B5">
      <w:pPr>
        <w:pStyle w:val="Heading4"/>
      </w:pPr>
      <w:r>
        <w:t>Minimálne technické požiadavky na používanie systému sú dostupné na webovom sídle portálu JOSEPHINE (http://files.nar.cz/docs/josephine/sk/Technicke_poziadavky_sw_JOSEPHINE.pdf).</w:t>
      </w:r>
    </w:p>
    <w:p w14:paraId="098905F5" w14:textId="77777777" w:rsidR="008E069F" w:rsidRDefault="001402B5" w:rsidP="008E069F">
      <w:pPr>
        <w:pStyle w:val="Heading4"/>
      </w:pPr>
      <w:r>
        <w:t xml:space="preserve">Na bezproblémové používanie systému JOSEPHINE je nutné používať jeden z podporovaných internetových prehliadačov: </w:t>
      </w:r>
    </w:p>
    <w:p w14:paraId="709362A7" w14:textId="4E074FB1" w:rsidR="001402B5" w:rsidRDefault="001402B5" w:rsidP="00D44059">
      <w:pPr>
        <w:pStyle w:val="Heading6"/>
      </w:pPr>
      <w:r>
        <w:t xml:space="preserve">Microsoft Internet Explorer verzia 11.0 a vyššia, </w:t>
      </w:r>
    </w:p>
    <w:p w14:paraId="613CA5D0" w14:textId="77777777" w:rsidR="001402B5" w:rsidRDefault="001402B5" w:rsidP="00D44059">
      <w:pPr>
        <w:pStyle w:val="Heading6"/>
      </w:pPr>
      <w:proofErr w:type="spellStart"/>
      <w:r>
        <w:t>Mozilla</w:t>
      </w:r>
      <w:proofErr w:type="spellEnd"/>
      <w:r>
        <w:t xml:space="preserve"> Firefox verzia 13.0 a vyššia,</w:t>
      </w:r>
    </w:p>
    <w:p w14:paraId="6EB21438" w14:textId="77777777" w:rsidR="001402B5" w:rsidRDefault="001402B5" w:rsidP="00D44059">
      <w:pPr>
        <w:pStyle w:val="Heading6"/>
      </w:pPr>
      <w:r>
        <w:t xml:space="preserve">Google Chrome, alebo </w:t>
      </w:r>
    </w:p>
    <w:p w14:paraId="40BEAB9E" w14:textId="77777777" w:rsidR="001402B5" w:rsidRDefault="001402B5" w:rsidP="00D44059">
      <w:pPr>
        <w:pStyle w:val="Heading6"/>
      </w:pPr>
      <w:r>
        <w:t xml:space="preserve">Microsoft </w:t>
      </w:r>
      <w:proofErr w:type="spellStart"/>
      <w:r>
        <w:t>Edge</w:t>
      </w:r>
      <w:proofErr w:type="spellEnd"/>
      <w:r>
        <w:t>.</w:t>
      </w:r>
    </w:p>
    <w:p w14:paraId="1030BECD" w14:textId="0DA7C74C" w:rsidR="001402B5" w:rsidRDefault="001402B5" w:rsidP="008E069F">
      <w:pPr>
        <w:pStyle w:val="Heading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1BA598F" w14:textId="77777777" w:rsidR="001402B5" w:rsidRDefault="001402B5" w:rsidP="001402B5">
      <w:pPr>
        <w:pStyle w:val="Heading4"/>
      </w:pPr>
      <w: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445B957A" w14:textId="77777777" w:rsidR="001402B5" w:rsidRDefault="001402B5" w:rsidP="001402B5">
      <w:pPr>
        <w:pStyle w:val="Heading4"/>
      </w:pPr>
      <w: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w:t>
      </w:r>
      <w:r>
        <w:lastRenderedPageBreak/>
        <w:t>obstarávateľovi okamihom jej odoslania v systému JOSEPHINE v súlade s funkcionalitou systému.</w:t>
      </w:r>
    </w:p>
    <w:p w14:paraId="06AB00D7" w14:textId="77777777" w:rsidR="001402B5" w:rsidRDefault="001402B5" w:rsidP="001402B5">
      <w:pPr>
        <w:pStyle w:val="Heading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1E8DB607" w:rsidR="00672CF4" w:rsidRPr="00BE5BF7" w:rsidRDefault="00672CF4" w:rsidP="0021692E">
      <w:pPr>
        <w:pStyle w:val="Heading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 xml:space="preserve">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4F121362" w:rsidR="00672CF4" w:rsidRPr="00BE5BF7" w:rsidRDefault="00672CF4" w:rsidP="0021692E">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4D0E3D4C" w14:textId="50D9078F" w:rsidR="003E395A" w:rsidRPr="00BE5BF7" w:rsidRDefault="003E395A" w:rsidP="00D54716">
      <w:pPr>
        <w:pStyle w:val="Heading3"/>
      </w:pPr>
      <w:bookmarkStart w:id="153" w:name="_Toc59105142"/>
      <w:r w:rsidRPr="00BE5BF7">
        <w:t>Vysvetľovanie a doplnenie súťažných podkladov</w:t>
      </w:r>
      <w:bookmarkEnd w:id="149"/>
      <w:bookmarkEnd w:id="150"/>
      <w:bookmarkEnd w:id="151"/>
      <w:bookmarkEnd w:id="152"/>
      <w:bookmarkEnd w:id="153"/>
    </w:p>
    <w:p w14:paraId="1F3F35A4" w14:textId="50938D32" w:rsidR="00AA4123" w:rsidRPr="00BE5BF7" w:rsidRDefault="00AA4123" w:rsidP="0021692E">
      <w:pPr>
        <w:pStyle w:val="Heading4"/>
      </w:pPr>
      <w:bookmarkStart w:id="154"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57847F7B" w:rsidR="003E395A" w:rsidRPr="00BE5BF7" w:rsidRDefault="003E395A" w:rsidP="00D54716">
      <w:pPr>
        <w:pStyle w:val="Heading3"/>
      </w:pPr>
      <w:bookmarkStart w:id="155" w:name="_Toc534377202"/>
      <w:bookmarkStart w:id="156" w:name="_Toc522635406"/>
      <w:bookmarkStart w:id="157" w:name="_Toc525293220"/>
      <w:bookmarkStart w:id="158" w:name="_Toc522635407"/>
      <w:bookmarkStart w:id="159" w:name="_Toc525293221"/>
      <w:bookmarkStart w:id="160" w:name="_Toc444084948"/>
      <w:bookmarkStart w:id="161" w:name="_Toc4416618"/>
      <w:bookmarkStart w:id="162" w:name="_Toc4416912"/>
      <w:bookmarkStart w:id="163" w:name="_Toc4416961"/>
      <w:bookmarkStart w:id="164" w:name="_Toc59105143"/>
      <w:bookmarkEnd w:id="154"/>
      <w:bookmarkEnd w:id="155"/>
      <w:bookmarkEnd w:id="156"/>
      <w:bookmarkEnd w:id="157"/>
      <w:bookmarkEnd w:id="158"/>
      <w:bookmarkEnd w:id="159"/>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60"/>
      <w:bookmarkEnd w:id="161"/>
      <w:bookmarkEnd w:id="162"/>
      <w:bookmarkEnd w:id="163"/>
      <w:bookmarkEnd w:id="164"/>
    </w:p>
    <w:p w14:paraId="1D1C5A04" w14:textId="294FEA9E" w:rsidR="00B86A71" w:rsidRPr="00ED65BA" w:rsidRDefault="00B86A71" w:rsidP="00B86A71">
      <w:pPr>
        <w:pStyle w:val="Heading4"/>
      </w:pPr>
      <w:bookmarkStart w:id="165" w:name="_Toc4416498"/>
      <w:bookmarkStart w:id="166" w:name="_Toc4416619"/>
      <w:bookmarkStart w:id="167" w:name="_Toc4416913"/>
      <w:bookmarkStart w:id="168" w:name="_Toc4416962"/>
      <w:r w:rsidRPr="00D46D28">
        <w:t xml:space="preserve">Verejný obstarávateľ záujemcom odporúča vykonať obhliadku miesta realizácie predmetu zákazky. Obhliadka bude organizovaná pre záujemcov samostatne. </w:t>
      </w:r>
      <w:r w:rsidR="002D31FC" w:rsidRPr="002D31FC">
        <w:t>Termín obhliadky je záujemca povinný si dohodnúť s Verejným obstarávateľom individuálne na kontaktných údajoch na strane Verejného obstarávateľa  uvedených v</w:t>
      </w:r>
      <w:r w:rsidR="00835E0F">
        <w:t> </w:t>
      </w:r>
      <w:r w:rsidR="002D31FC" w:rsidRPr="002D31FC">
        <w:t>bode</w:t>
      </w:r>
      <w:r w:rsidR="00835E0F">
        <w:t xml:space="preserve"> </w:t>
      </w:r>
      <w:r w:rsidR="002D31FC">
        <w:fldChar w:fldCharType="begin"/>
      </w:r>
      <w:r w:rsidR="002D31FC">
        <w:instrText xml:space="preserve"> REF _Ref53058221 \n \h </w:instrText>
      </w:r>
      <w:r w:rsidR="002D31FC">
        <w:fldChar w:fldCharType="separate"/>
      </w:r>
      <w:r w:rsidR="00835E0F">
        <w:rPr>
          <w:b/>
          <w:bCs/>
          <w:lang w:val="en-US"/>
        </w:rPr>
        <w:fldChar w:fldCharType="begin"/>
      </w:r>
      <w:r w:rsidR="00835E0F">
        <w:instrText xml:space="preserve"> REF _Ref48035632 \n \h </w:instrText>
      </w:r>
      <w:r w:rsidR="00835E0F">
        <w:rPr>
          <w:b/>
          <w:bCs/>
          <w:lang w:val="en-US"/>
        </w:rPr>
      </w:r>
      <w:r w:rsidR="00835E0F">
        <w:rPr>
          <w:b/>
          <w:bCs/>
          <w:lang w:val="en-US"/>
        </w:rPr>
        <w:fldChar w:fldCharType="separate"/>
      </w:r>
      <w:r w:rsidR="00835E0F">
        <w:t>14.3</w:t>
      </w:r>
      <w:r w:rsidR="00835E0F">
        <w:rPr>
          <w:b/>
          <w:bCs/>
          <w:lang w:val="en-US"/>
        </w:rPr>
        <w:fldChar w:fldCharType="end"/>
      </w:r>
      <w:r w:rsidR="002D31FC">
        <w:fldChar w:fldCharType="end"/>
      </w:r>
      <w:r w:rsidR="002D31FC">
        <w:t xml:space="preserve"> nižšie</w:t>
      </w:r>
      <w:r w:rsidRPr="00D46D28">
        <w:t xml:space="preserve">. Obhliadka miesta realizácie predmetu </w:t>
      </w:r>
      <w:r w:rsidRPr="00ED65BA">
        <w:t xml:space="preserve">zákazky nie je povinná. </w:t>
      </w:r>
    </w:p>
    <w:p w14:paraId="32212591" w14:textId="0348DB97" w:rsidR="00FB1856" w:rsidRPr="00106B47" w:rsidRDefault="00FB1856" w:rsidP="00EA6975">
      <w:pPr>
        <w:pStyle w:val="Heading4"/>
      </w:pPr>
      <w:r w:rsidRPr="00106B47">
        <w:t xml:space="preserve">Verejný obstarávateľ osobitne odporúča vykonať obhliadku miesta plnenia z dôvodov súvisiacich s prevádzkovými obmedzeniami </w:t>
      </w:r>
      <w:r w:rsidR="00EB16A9" w:rsidRPr="00106B47">
        <w:t>vyplývajúcich z povahy modernizovaných objektov a celého areálu</w:t>
      </w:r>
      <w:r w:rsidR="00835E0F" w:rsidRPr="00106B47">
        <w:t xml:space="preserve"> ako miesta na výkon trestu odňatia slobody</w:t>
      </w:r>
      <w:r w:rsidR="00EB16A9" w:rsidRPr="00106B47">
        <w:t xml:space="preserve">. </w:t>
      </w:r>
    </w:p>
    <w:p w14:paraId="10B2D336" w14:textId="77777777" w:rsidR="00E735F6" w:rsidRPr="00BE5BF7" w:rsidRDefault="00E735F6" w:rsidP="00E735F6">
      <w:pPr>
        <w:pStyle w:val="Heading4"/>
      </w:pPr>
      <w:bookmarkStart w:id="169" w:name="_Ref48035632"/>
      <w:r w:rsidRPr="00BE5BF7">
        <w:t xml:space="preserve">Kontaktnou osobou na účely obhliadky je </w:t>
      </w:r>
      <w:r>
        <w:t xml:space="preserve">pplk. Ing. Miroslav </w:t>
      </w:r>
      <w:proofErr w:type="spellStart"/>
      <w:r>
        <w:t>Valaštín</w:t>
      </w:r>
      <w:proofErr w:type="spellEnd"/>
      <w:r>
        <w:t xml:space="preserve"> a por. Ing. Anton Turan,  e-mail: </w:t>
      </w:r>
      <w:hyperlink r:id="rId12" w:history="1">
        <w:r w:rsidRPr="003E70E5">
          <w:rPr>
            <w:rFonts w:ascii="Times New Roman" w:eastAsia="Times New Roman" w:hAnsi="Times New Roman" w:cs="Times New Roman"/>
            <w:color w:val="0000FF"/>
            <w:sz w:val="22"/>
            <w:szCs w:val="22"/>
            <w:u w:val="single"/>
            <w:lang w:eastAsia="sk-SK"/>
          </w:rPr>
          <w:t>miroslav.valastin@zvjs.sk</w:t>
        </w:r>
      </w:hyperlink>
      <w:r w:rsidRPr="00B27DB0">
        <w:t xml:space="preserve">, tel. č.: </w:t>
      </w:r>
      <w:r>
        <w:rPr>
          <w:rFonts w:ascii="Times New Roman" w:eastAsiaTheme="minorEastAsia" w:hAnsi="Times New Roman" w:cs="Times New Roman"/>
          <w:sz w:val="22"/>
          <w:szCs w:val="22"/>
        </w:rPr>
        <w:t xml:space="preserve">0905 583 674, </w:t>
      </w:r>
      <w:hyperlink r:id="rId13" w:history="1">
        <w:r w:rsidRPr="003E70E5">
          <w:rPr>
            <w:rFonts w:ascii="Times New Roman" w:eastAsia="Times New Roman" w:hAnsi="Times New Roman" w:cs="Times New Roman"/>
            <w:color w:val="0000FF"/>
            <w:sz w:val="22"/>
            <w:szCs w:val="22"/>
            <w:u w:val="single"/>
            <w:lang w:eastAsia="sk-SK"/>
          </w:rPr>
          <w:t>anton.turan@zvjs.</w:t>
        </w:r>
        <w:r w:rsidRPr="003E70E5">
          <w:rPr>
            <w:rFonts w:ascii="Times New Roman" w:eastAsia="Times New Roman" w:hAnsi="Times New Roman" w:cs="Times New Roman"/>
            <w:color w:val="0000FF"/>
            <w:sz w:val="22"/>
            <w:szCs w:val="22"/>
            <w:lang w:eastAsia="sk-SK"/>
          </w:rPr>
          <w:t>sk</w:t>
        </w:r>
      </w:hyperlink>
      <w:r>
        <w:rPr>
          <w:rFonts w:ascii="Times New Roman" w:eastAsia="Times New Roman" w:hAnsi="Times New Roman" w:cs="Times New Roman"/>
          <w:color w:val="0000FF"/>
          <w:sz w:val="22"/>
          <w:szCs w:val="22"/>
          <w:lang w:eastAsia="sk-SK"/>
        </w:rPr>
        <w:t xml:space="preserve"> </w:t>
      </w:r>
      <w:r w:rsidRPr="00B27DB0">
        <w:t xml:space="preserve">tel. č.: </w:t>
      </w:r>
      <w:r w:rsidRPr="003E70E5">
        <w:rPr>
          <w:rFonts w:ascii="Times New Roman" w:eastAsia="Times New Roman" w:hAnsi="Times New Roman" w:cs="Times New Roman"/>
          <w:sz w:val="22"/>
          <w:szCs w:val="22"/>
          <w:lang w:eastAsia="sk-SK"/>
        </w:rPr>
        <w:t>02/20831506</w:t>
      </w:r>
    </w:p>
    <w:bookmarkEnd w:id="169"/>
    <w:p w14:paraId="55B71B6B" w14:textId="2EFD0DDD" w:rsidR="00F62831" w:rsidRDefault="00391A69" w:rsidP="0021692E">
      <w:pPr>
        <w:pStyle w:val="Heading4"/>
      </w:pPr>
      <w:r w:rsidRPr="00203E4E">
        <w:t>Za obdobných podmienok ako sú uvedené vyššie môže Verejný obstarávateľ prostredníctvom</w:t>
      </w:r>
      <w:r w:rsidRPr="00BE5BF7">
        <w:t xml:space="preserve"> </w:t>
      </w:r>
      <w:r w:rsidR="00047BEB">
        <w:t xml:space="preserve">systému </w:t>
      </w:r>
      <w:r w:rsidR="008E069F">
        <w:t>JOSEPHINE</w:t>
      </w:r>
      <w:r w:rsidRPr="00BE5BF7">
        <w:t xml:space="preserve"> oznámiť dátum ďalšej obhliadky, pokiaľ t</w:t>
      </w:r>
      <w:r w:rsidR="00AE5CE5" w:rsidRPr="00BE5BF7">
        <w:t xml:space="preserve">o bude považovať </w:t>
      </w:r>
      <w:r w:rsidRPr="00BE5BF7">
        <w:t>za vhodné.</w:t>
      </w:r>
    </w:p>
    <w:p w14:paraId="6B3A92EC" w14:textId="29DDDF31" w:rsidR="00F46482" w:rsidRPr="00BE5BF7" w:rsidRDefault="00F46482" w:rsidP="00370DE5">
      <w:pPr>
        <w:pStyle w:val="Heading2"/>
      </w:pPr>
      <w:bookmarkStart w:id="170" w:name="_Toc59105144"/>
      <w:r w:rsidRPr="00BE5BF7">
        <w:t>Príprava ponuky</w:t>
      </w:r>
      <w:bookmarkEnd w:id="165"/>
      <w:bookmarkEnd w:id="166"/>
      <w:bookmarkEnd w:id="167"/>
      <w:bookmarkEnd w:id="168"/>
      <w:bookmarkEnd w:id="170"/>
    </w:p>
    <w:p w14:paraId="41235DAC" w14:textId="1D35FF10" w:rsidR="00B25D70" w:rsidRPr="00BE5BF7" w:rsidRDefault="00B25D70" w:rsidP="00D54716">
      <w:pPr>
        <w:pStyle w:val="Heading3"/>
      </w:pPr>
      <w:bookmarkStart w:id="171" w:name="_Toc444084950"/>
      <w:bookmarkStart w:id="172" w:name="_Toc4416620"/>
      <w:bookmarkStart w:id="173" w:name="_Toc4416914"/>
      <w:bookmarkStart w:id="174" w:name="_Toc4416963"/>
      <w:bookmarkStart w:id="175" w:name="_Toc59105145"/>
      <w:r w:rsidRPr="00BE5BF7">
        <w:t>Jazyk ponúk</w:t>
      </w:r>
      <w:bookmarkEnd w:id="171"/>
      <w:bookmarkEnd w:id="172"/>
      <w:bookmarkEnd w:id="173"/>
      <w:bookmarkEnd w:id="174"/>
      <w:bookmarkEnd w:id="175"/>
    </w:p>
    <w:p w14:paraId="2AC2FF94" w14:textId="3B410FF0" w:rsidR="0033293A" w:rsidRPr="00BE5BF7" w:rsidRDefault="00B25D70" w:rsidP="0021692E">
      <w:pPr>
        <w:pStyle w:val="Heading4"/>
      </w:pPr>
      <w:r w:rsidRPr="00BE5BF7">
        <w:t xml:space="preserve">Ponuky, doklady a dokumenty v nich predložené sa predkladajú v štátnom jazyku Slovenskej republiky. </w:t>
      </w:r>
      <w:bookmarkStart w:id="176" w:name="jazyky"/>
      <w:bookmarkEnd w:id="176"/>
    </w:p>
    <w:p w14:paraId="7301851D" w14:textId="0315416E" w:rsidR="0033293A" w:rsidRPr="00BE5BF7" w:rsidRDefault="00B25D70" w:rsidP="0021692E">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4897AB4A" w14:textId="220B2C7C" w:rsidR="00F46482" w:rsidRPr="00BE5BF7" w:rsidRDefault="00F46482" w:rsidP="00D54716">
      <w:pPr>
        <w:pStyle w:val="Heading3"/>
      </w:pPr>
      <w:bookmarkStart w:id="177" w:name="_Toc400006275"/>
      <w:bookmarkStart w:id="178" w:name="_Toc444084951"/>
      <w:bookmarkStart w:id="179" w:name="_Toc4416621"/>
      <w:bookmarkStart w:id="180" w:name="_Toc4416915"/>
      <w:bookmarkStart w:id="181" w:name="_Toc4416964"/>
      <w:bookmarkStart w:id="182" w:name="_Toc59105146"/>
      <w:r w:rsidRPr="00BE5BF7">
        <w:t>Zábezpeka</w:t>
      </w:r>
      <w:bookmarkEnd w:id="177"/>
      <w:bookmarkEnd w:id="178"/>
      <w:bookmarkEnd w:id="179"/>
      <w:bookmarkEnd w:id="180"/>
      <w:bookmarkEnd w:id="181"/>
      <w:bookmarkEnd w:id="182"/>
    </w:p>
    <w:p w14:paraId="3813543C" w14:textId="184A7A6C" w:rsidR="00AB238B" w:rsidRPr="00B27DB0" w:rsidRDefault="00A04C69" w:rsidP="0021692E">
      <w:pPr>
        <w:pStyle w:val="Heading4"/>
      </w:pPr>
      <w:r w:rsidRPr="00BE5BF7">
        <w:lastRenderedPageBreak/>
        <w:t>Verejn</w:t>
      </w:r>
      <w:r w:rsidR="00AB238B" w:rsidRPr="00BE5BF7">
        <w:t xml:space="preserve">ý </w:t>
      </w:r>
      <w:r w:rsidR="00AB238B" w:rsidRPr="007C6AAF">
        <w:t xml:space="preserve">obstarávateľ vyžaduje na zabezpečenie ponuky zloženie zábezpeky vo výške </w:t>
      </w:r>
      <w:r w:rsidR="00607AE2" w:rsidRPr="00CB6A6F">
        <w:rPr>
          <w:b/>
          <w:bCs/>
        </w:rPr>
        <w:t>10</w:t>
      </w:r>
      <w:r w:rsidR="005A3CF2" w:rsidRPr="00CB6A6F">
        <w:rPr>
          <w:b/>
          <w:bCs/>
        </w:rPr>
        <w:t>.000,-</w:t>
      </w:r>
      <w:r w:rsidR="00607AE2" w:rsidRPr="00CB6A6F">
        <w:rPr>
          <w:b/>
          <w:bCs/>
        </w:rPr>
        <w:t xml:space="preserve"> </w:t>
      </w:r>
      <w:r w:rsidR="00B27DB0" w:rsidRPr="00CB6A6F">
        <w:rPr>
          <w:b/>
          <w:bCs/>
        </w:rPr>
        <w:t>EUR</w:t>
      </w:r>
      <w:r w:rsidR="00B27DB0" w:rsidRPr="00CB6A6F">
        <w:t xml:space="preserve"> (slovom </w:t>
      </w:r>
      <w:proofErr w:type="spellStart"/>
      <w:r w:rsidR="005A3CF2" w:rsidRPr="00CB6A6F">
        <w:rPr>
          <w:b/>
          <w:bCs/>
        </w:rPr>
        <w:t>desaťtistíc</w:t>
      </w:r>
      <w:proofErr w:type="spellEnd"/>
      <w:r w:rsidR="005A3CF2" w:rsidRPr="007C6AAF">
        <w:t xml:space="preserve"> </w:t>
      </w:r>
      <w:r w:rsidR="00B27DB0" w:rsidRPr="007C6AAF">
        <w:t>EUR</w:t>
      </w:r>
      <w:r w:rsidR="00B27DB0" w:rsidRPr="00B27DB0">
        <w:t>).</w:t>
      </w:r>
    </w:p>
    <w:p w14:paraId="136AEE0A" w14:textId="34F9372B" w:rsidR="00DB3EC1" w:rsidRPr="00BE5BF7" w:rsidRDefault="00AB238B" w:rsidP="0021692E">
      <w:pPr>
        <w:pStyle w:val="Heading4"/>
      </w:pPr>
      <w:r w:rsidRPr="00BE5BF7">
        <w:t>Zábezpeku je možné zložiť:</w:t>
      </w:r>
    </w:p>
    <w:p w14:paraId="25359029" w14:textId="77777777" w:rsidR="00AB238B" w:rsidRPr="00BE5BF7" w:rsidRDefault="00AB238B" w:rsidP="00E17EA0">
      <w:pPr>
        <w:pStyle w:val="Heading5"/>
      </w:pPr>
      <w:r w:rsidRPr="00BE5BF7">
        <w:t>Poskytnutím bankovej záruky za uchádzača</w:t>
      </w:r>
    </w:p>
    <w:p w14:paraId="5A228EB7" w14:textId="18BBF1CF" w:rsidR="00425530" w:rsidRPr="00BE5BF7" w:rsidRDefault="00AB238B" w:rsidP="00D964E1">
      <w:pPr>
        <w:pStyle w:val="Heading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0F09AF" w:rsidRPr="000F09AF">
        <w:rPr>
          <w:b/>
        </w:rPr>
        <w:t>16.2.2022</w:t>
      </w:r>
      <w:r w:rsidR="00BD4CE3">
        <w:rPr>
          <w:rFonts w:eastAsia="Times New Roman"/>
          <w:lang w:eastAsia="sk-SK"/>
        </w:rPr>
        <w:t>.</w:t>
      </w:r>
      <w:r w:rsidRPr="00BE5BF7">
        <w:rPr>
          <w:rFonts w:eastAsia="Times New Roman"/>
          <w:lang w:eastAsia="sk-SK"/>
        </w:rPr>
        <w:t xml:space="preserve"> 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83" w:name="_Hlk522551263"/>
    </w:p>
    <w:p w14:paraId="12E839D5" w14:textId="53FA0849" w:rsidR="00AB238B" w:rsidRPr="00BE5BF7" w:rsidRDefault="00425530" w:rsidP="00D964E1">
      <w:pPr>
        <w:pStyle w:val="Heading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6149E7" w:rsidRPr="00BE5BF7">
        <w:fldChar w:fldCharType="begin"/>
      </w:r>
      <w:r w:rsidR="006149E7" w:rsidRPr="00BE5BF7">
        <w:instrText xml:space="preserve"> REF _Ref534358796 \n \h </w:instrText>
      </w:r>
      <w:r w:rsidR="008501A8" w:rsidRPr="00BE5BF7">
        <w:instrText xml:space="preserve"> \* MERGEFORMAT </w:instrText>
      </w:r>
      <w:r w:rsidR="006149E7" w:rsidRPr="00BE5BF7">
        <w:fldChar w:fldCharType="separate"/>
      </w:r>
      <w:r w:rsidR="00B86A71">
        <w:t>8.5</w:t>
      </w:r>
      <w:r w:rsidR="006149E7" w:rsidRPr="00BE5BF7">
        <w:fldChar w:fldCharType="end"/>
      </w:r>
      <w:r w:rsidR="006149E7" w:rsidRPr="00BE5BF7">
        <w:t xml:space="preserve"> </w:t>
      </w:r>
      <w:r w:rsidRPr="00BE5BF7">
        <w:t>tejto časti súťažných podkladov</w:t>
      </w:r>
      <w:bookmarkEnd w:id="183"/>
      <w:r w:rsidR="00AB238B" w:rsidRPr="00BE5BF7">
        <w:rPr>
          <w:rFonts w:eastAsia="Times New Roman" w:cs="Arial"/>
          <w:lang w:eastAsia="sk-SK"/>
        </w:rPr>
        <w:t xml:space="preserve">. </w:t>
      </w:r>
    </w:p>
    <w:p w14:paraId="7375043C" w14:textId="77777777" w:rsidR="00AA4DCA" w:rsidRPr="00BE5BF7" w:rsidRDefault="00AA4DCA" w:rsidP="00E17EA0">
      <w:pPr>
        <w:pStyle w:val="Heading5"/>
      </w:pPr>
      <w:r w:rsidRPr="00BE5BF7">
        <w:t>Poskytnutím poistenia záruky za uchádzača</w:t>
      </w:r>
    </w:p>
    <w:p w14:paraId="3B440B24" w14:textId="4BA511CE" w:rsidR="002D0834" w:rsidRPr="00BE5BF7" w:rsidRDefault="00AA4DCA" w:rsidP="00D964E1">
      <w:pPr>
        <w:pStyle w:val="Heading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0F09AF" w:rsidRPr="000F09AF">
        <w:rPr>
          <w:b/>
        </w:rPr>
        <w:t>16.2.2022</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6B30627D" w14:textId="68102515" w:rsidR="00AA4DCA" w:rsidRPr="00BE5BF7" w:rsidRDefault="00AA4DCA" w:rsidP="00D964E1">
      <w:pPr>
        <w:pStyle w:val="Heading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00473CD7" w:rsidRPr="00BE5BF7">
        <w:t xml:space="preserve"> </w:t>
      </w:r>
      <w:r w:rsidRPr="00BE5BF7">
        <w:t>tejto časti súťažných podkladov.</w:t>
      </w:r>
    </w:p>
    <w:p w14:paraId="2D23B1CF" w14:textId="4880DECD" w:rsidR="00AB238B" w:rsidRPr="00BE5BF7" w:rsidRDefault="00AB238B" w:rsidP="00E17EA0">
      <w:pPr>
        <w:pStyle w:val="Heading5"/>
      </w:pPr>
      <w:bookmarkStart w:id="184" w:name="_Ref4422903"/>
      <w:r w:rsidRPr="00BE5BF7">
        <w:t xml:space="preserve">Zložením finančných prostriedkov na bankový účet </w:t>
      </w:r>
      <w:r w:rsidR="00A04C69" w:rsidRPr="00BE5BF7">
        <w:t>Verejn</w:t>
      </w:r>
      <w:r w:rsidRPr="00BE5BF7">
        <w:t>ého obstarávateľa</w:t>
      </w:r>
      <w:bookmarkEnd w:id="184"/>
    </w:p>
    <w:p w14:paraId="4D6917CF" w14:textId="6E373A7B" w:rsidR="00AB238B" w:rsidRPr="00E20B74" w:rsidRDefault="00AB238B" w:rsidP="00D964E1">
      <w:pPr>
        <w:pStyle w:val="Heading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63FE199A" w14:textId="77777777" w:rsidR="00E735F6" w:rsidRPr="00E20B74" w:rsidRDefault="00E735F6" w:rsidP="00E735F6">
      <w:pPr>
        <w:ind w:left="1134"/>
      </w:pPr>
      <w:bookmarkStart w:id="185" w:name="_Hlk13560011"/>
      <w:r w:rsidRPr="00E20B74">
        <w:rPr>
          <w:rFonts w:eastAsiaTheme="majorEastAsia" w:cstheme="majorBidi"/>
        </w:rPr>
        <w:t>Názov</w:t>
      </w:r>
      <w:r w:rsidRPr="00E20B74">
        <w:rPr>
          <w:rFonts w:eastAsia="Times New Roman"/>
          <w:lang w:eastAsia="sk-SK"/>
        </w:rPr>
        <w:t xml:space="preserve"> banky:</w:t>
      </w:r>
      <w:r>
        <w:t xml:space="preserve"> Štátna pokladnica</w:t>
      </w:r>
    </w:p>
    <w:p w14:paraId="262909FB"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SK</w:t>
      </w:r>
      <w:r w:rsidRPr="004506FD">
        <w:rPr>
          <w:rFonts w:eastAsiaTheme="majorEastAsia" w:cstheme="majorBidi"/>
        </w:rPr>
        <w:t>9081800000007000157691</w:t>
      </w:r>
    </w:p>
    <w:p w14:paraId="0F709E48" w14:textId="77777777" w:rsidR="00E735F6" w:rsidRPr="00BE5BF7" w:rsidRDefault="00E735F6" w:rsidP="00E735F6">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Pr="00E20B74">
        <w:rPr>
          <w:rFonts w:eastAsia="Times New Roman"/>
          <w:lang w:eastAsia="sk-SK"/>
        </w:rPr>
        <w:t xml:space="preserve"> </w:t>
      </w:r>
      <w:r>
        <w:t>SPSRSKBA</w:t>
      </w:r>
    </w:p>
    <w:p w14:paraId="61029886" w14:textId="53213F0C" w:rsidR="00AB238B" w:rsidRPr="00BE5BF7"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bookmarkEnd w:id="185"/>
    <w:p w14:paraId="4BBF0E12" w14:textId="5EF3356A" w:rsidR="00851C8C" w:rsidRPr="00BE5BF7" w:rsidRDefault="00244C1B" w:rsidP="00851C8C">
      <w:pPr>
        <w:ind w:left="1134"/>
        <w:rPr>
          <w:rFonts w:eastAsia="Times New Roman" w:cs="Arial"/>
          <w:szCs w:val="20"/>
          <w:lang w:eastAsia="sk-SK"/>
        </w:rPr>
      </w:pPr>
      <w:r w:rsidRPr="00BE5BF7">
        <w:rPr>
          <w:rFonts w:eastAsiaTheme="majorEastAsia" w:cstheme="majorBidi"/>
        </w:rPr>
        <w:lastRenderedPageBreak/>
        <w:t>Poznámka</w:t>
      </w:r>
      <w:r w:rsidRPr="00BE5BF7">
        <w:rPr>
          <w:rFonts w:eastAsia="Times New Roman" w:cs="Arial"/>
          <w:szCs w:val="20"/>
          <w:lang w:eastAsia="sk-SK"/>
        </w:rPr>
        <w:t xml:space="preserve"> pre prijímateľa: </w:t>
      </w:r>
      <w:r w:rsidR="00E20B74" w:rsidRPr="00BE5BF7">
        <w:rPr>
          <w:rFonts w:eastAsia="Times New Roman" w:cs="Arial"/>
          <w:szCs w:val="20"/>
          <w:lang w:eastAsia="sk-SK"/>
        </w:rPr>
        <w:t xml:space="preserve">banková záruka </w:t>
      </w:r>
      <w:r w:rsidR="00E20B74">
        <w:rPr>
          <w:rFonts w:eastAsia="Times New Roman" w:cs="Arial"/>
          <w:szCs w:val="20"/>
          <w:lang w:eastAsia="sk-SK"/>
        </w:rPr>
        <w:t xml:space="preserve">ponuky GES </w:t>
      </w:r>
      <w:r w:rsidR="00495A61">
        <w:rPr>
          <w:rFonts w:eastAsia="Times New Roman" w:cs="Arial"/>
          <w:szCs w:val="20"/>
          <w:lang w:eastAsia="sk-SK"/>
        </w:rPr>
        <w:t>ZVJS</w:t>
      </w:r>
    </w:p>
    <w:p w14:paraId="3BA243D1" w14:textId="558433AB"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225BB78D" w14:textId="2B7FE6DF" w:rsidR="00AB238B" w:rsidRPr="00BE5BF7" w:rsidRDefault="00A04C69" w:rsidP="0021692E">
      <w:pPr>
        <w:pStyle w:val="Heading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2F60FAE5" w14:textId="09087065" w:rsidR="00BD1089" w:rsidRPr="00BE5BF7" w:rsidRDefault="00BD1089" w:rsidP="00D964E1">
      <w:pPr>
        <w:pStyle w:val="Heading6"/>
      </w:pPr>
      <w:bookmarkStart w:id="186" w:name="_Hlk534372822"/>
      <w:r w:rsidRPr="00BE5BF7">
        <w:t>uplynutia lehoty viazanosti ponúk</w:t>
      </w:r>
      <w:bookmarkEnd w:id="186"/>
      <w:r w:rsidRPr="00BE5BF7">
        <w:t xml:space="preserve">, </w:t>
      </w:r>
    </w:p>
    <w:p w14:paraId="339D637B" w14:textId="069337CB" w:rsidR="00AB238B" w:rsidRPr="00BE5BF7" w:rsidRDefault="00AD13D0" w:rsidP="00D964E1">
      <w:pPr>
        <w:pStyle w:val="Heading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37FE358F" w14:textId="5008ED3B" w:rsidR="00AB238B" w:rsidRPr="00BE5BF7" w:rsidRDefault="00AB238B" w:rsidP="00D964E1">
      <w:pPr>
        <w:pStyle w:val="Heading6"/>
      </w:pPr>
      <w:r w:rsidRPr="00BE5BF7">
        <w:t xml:space="preserve">uzavretia </w:t>
      </w:r>
      <w:r w:rsidR="00437C48" w:rsidRPr="00BE5BF7">
        <w:t>z</w:t>
      </w:r>
      <w:r w:rsidR="00876192" w:rsidRPr="00BE5BF7">
        <w:t>mluv</w:t>
      </w:r>
      <w:r w:rsidRPr="00BE5BF7">
        <w:t>y.</w:t>
      </w:r>
    </w:p>
    <w:p w14:paraId="2E597A8E" w14:textId="6BECBADA" w:rsidR="00AB238B" w:rsidRPr="00BE5BF7" w:rsidRDefault="00AB238B" w:rsidP="0021692E">
      <w:pPr>
        <w:pStyle w:val="Heading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39BF57A1" w14:textId="54D4E77D" w:rsidR="00AB238B" w:rsidRPr="00BE5BF7" w:rsidRDefault="00AB238B" w:rsidP="00D964E1">
      <w:pPr>
        <w:pStyle w:val="Heading6"/>
      </w:pPr>
      <w:r w:rsidRPr="00BE5BF7">
        <w:t>odstúpi od svojej ponuky alebo</w:t>
      </w:r>
    </w:p>
    <w:p w14:paraId="41E6F5C0" w14:textId="403A2BB2" w:rsidR="00AE5CE5" w:rsidRPr="00BE5BF7" w:rsidRDefault="00AB238B" w:rsidP="00CA41C3">
      <w:pPr>
        <w:pStyle w:val="Heading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74A53104" w14:textId="0DC0C773" w:rsidR="00AB238B" w:rsidRPr="00BE5BF7" w:rsidRDefault="00AB238B" w:rsidP="00D54716">
      <w:pPr>
        <w:pStyle w:val="Heading3"/>
      </w:pPr>
      <w:bookmarkStart w:id="187" w:name="_Toc462050409"/>
      <w:bookmarkStart w:id="188" w:name="_Toc4416622"/>
      <w:bookmarkStart w:id="189" w:name="_Toc4416916"/>
      <w:bookmarkStart w:id="190" w:name="_Toc4416965"/>
      <w:bookmarkStart w:id="191" w:name="_Toc59105147"/>
      <w:r w:rsidRPr="00BE5BF7">
        <w:t>Mena a ceny uvádzané v ponukách</w:t>
      </w:r>
      <w:bookmarkEnd w:id="187"/>
      <w:bookmarkEnd w:id="188"/>
      <w:bookmarkEnd w:id="189"/>
      <w:bookmarkEnd w:id="190"/>
      <w:bookmarkEnd w:id="191"/>
    </w:p>
    <w:p w14:paraId="7474B54D" w14:textId="457642C5" w:rsidR="003064EE" w:rsidRPr="00BE5BF7" w:rsidRDefault="00AB238B" w:rsidP="0021692E">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92BC4BE" w:rsidR="004E55D1" w:rsidRPr="00BE5BF7" w:rsidRDefault="00067328" w:rsidP="0021692E">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405B5195" w14:textId="6A21A30B" w:rsidR="003D360F" w:rsidRPr="00BE5BF7" w:rsidRDefault="00AB238B" w:rsidP="0021692E">
      <w:pPr>
        <w:pStyle w:val="Heading4"/>
      </w:pPr>
      <w:r w:rsidRPr="00BE5BF7">
        <w:t xml:space="preserve">Uchádzačom navrhovaná zmluvná cena bude vyjadrená v mene EUR. </w:t>
      </w:r>
    </w:p>
    <w:p w14:paraId="7D93187C" w14:textId="0D39179C" w:rsidR="000F453A" w:rsidRPr="00BE5BF7" w:rsidRDefault="00AB238B" w:rsidP="0021692E">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14102C0" w14:textId="46259BAC" w:rsidR="00DD37D9" w:rsidRDefault="00DD37D9" w:rsidP="0021692E">
      <w:pPr>
        <w:pStyle w:val="Heading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44AEC68E" w:rsidR="00C2485B" w:rsidRPr="00BE5BF7" w:rsidRDefault="00C2485B" w:rsidP="00D54716">
      <w:pPr>
        <w:pStyle w:val="Heading3"/>
      </w:pPr>
      <w:bookmarkStart w:id="192" w:name="_Toc444084953"/>
      <w:bookmarkStart w:id="193" w:name="_Toc4416623"/>
      <w:bookmarkStart w:id="194" w:name="_Toc4416917"/>
      <w:bookmarkStart w:id="195" w:name="_Toc4416966"/>
      <w:bookmarkStart w:id="196" w:name="_Toc59105148"/>
      <w:r w:rsidRPr="00BE5BF7">
        <w:t>Vyhotovenie ponúk</w:t>
      </w:r>
      <w:bookmarkEnd w:id="192"/>
      <w:bookmarkEnd w:id="193"/>
      <w:bookmarkEnd w:id="194"/>
      <w:bookmarkEnd w:id="195"/>
      <w:bookmarkEnd w:id="196"/>
    </w:p>
    <w:p w14:paraId="1B7A6E70" w14:textId="28AC31E9" w:rsidR="00D64850" w:rsidRPr="00BE5BF7" w:rsidRDefault="00D64850" w:rsidP="0021692E">
      <w:pPr>
        <w:pStyle w:val="Heading4"/>
      </w:pPr>
      <w:bookmarkStart w:id="197" w:name="_Hlk534372852"/>
      <w:bookmarkStart w:id="198" w:name="_Hlk522551303"/>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4" w:history="1">
        <w:r w:rsidR="008E069F" w:rsidRPr="008E069F">
          <w:rPr>
            <w:rStyle w:val="Hyperlink"/>
          </w:rPr>
          <w:t>https://josephine.proebiz.com/</w:t>
        </w:r>
      </w:hyperlink>
      <w:r w:rsidRPr="00BE5BF7">
        <w:t>.</w:t>
      </w:r>
    </w:p>
    <w:p w14:paraId="268124AC" w14:textId="74638233" w:rsidR="00033E4E" w:rsidRPr="00BE5BF7" w:rsidRDefault="00D64850" w:rsidP="00592F5C">
      <w:pPr>
        <w:pStyle w:val="Heading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197"/>
      <w:bookmarkEnd w:id="198"/>
    </w:p>
    <w:p w14:paraId="2779FA8E" w14:textId="77777777" w:rsidR="004F27F4" w:rsidRPr="00BE5BF7" w:rsidRDefault="00865F5A" w:rsidP="00D54716">
      <w:pPr>
        <w:pStyle w:val="Heading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59105149"/>
      <w:bookmarkStart w:id="212" w:name="_Toc444084954"/>
      <w:bookmarkEnd w:id="199"/>
      <w:bookmarkEnd w:id="200"/>
      <w:bookmarkEnd w:id="201"/>
      <w:bookmarkEnd w:id="202"/>
      <w:bookmarkEnd w:id="203"/>
      <w:bookmarkEnd w:id="204"/>
      <w:bookmarkEnd w:id="205"/>
      <w:bookmarkEnd w:id="206"/>
      <w:r w:rsidRPr="00BE5BF7">
        <w:t>Konflikt záujmov</w:t>
      </w:r>
      <w:bookmarkEnd w:id="207"/>
      <w:bookmarkEnd w:id="208"/>
      <w:bookmarkEnd w:id="209"/>
      <w:bookmarkEnd w:id="210"/>
      <w:bookmarkEnd w:id="211"/>
    </w:p>
    <w:p w14:paraId="0D8DEC3C" w14:textId="2C1F2089" w:rsidR="00865F5A" w:rsidRPr="00BE5BF7" w:rsidRDefault="003B6043" w:rsidP="0021692E">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rsidP="0021692E">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lastRenderedPageBreak/>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rsidP="0021692E">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57BA44F6" w:rsidR="00865F5A" w:rsidRPr="00BE5BF7" w:rsidRDefault="00865F5A" w:rsidP="0021692E">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rsidP="0021692E">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238F04A5" w:rsidR="00C2485B" w:rsidRPr="00BE5BF7" w:rsidRDefault="00C2485B" w:rsidP="00370DE5">
      <w:pPr>
        <w:pStyle w:val="Heading2"/>
      </w:pPr>
      <w:bookmarkStart w:id="213" w:name="_Toc4416499"/>
      <w:bookmarkStart w:id="214" w:name="_Toc4416625"/>
      <w:bookmarkStart w:id="215" w:name="_Toc4416919"/>
      <w:bookmarkStart w:id="216" w:name="_Toc4416968"/>
      <w:bookmarkStart w:id="217" w:name="_Toc59105150"/>
      <w:r w:rsidRPr="00BE5BF7">
        <w:t>Predkladanie ponúk</w:t>
      </w:r>
      <w:bookmarkEnd w:id="212"/>
      <w:bookmarkEnd w:id="213"/>
      <w:bookmarkEnd w:id="214"/>
      <w:bookmarkEnd w:id="215"/>
      <w:bookmarkEnd w:id="216"/>
      <w:bookmarkEnd w:id="217"/>
    </w:p>
    <w:p w14:paraId="00516612" w14:textId="3FBA4B14" w:rsidR="00C2485B" w:rsidRPr="00BE5BF7" w:rsidRDefault="008D1C77" w:rsidP="00D54716">
      <w:pPr>
        <w:pStyle w:val="Heading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Toc59105151"/>
      <w:r w:rsidRPr="00BE5BF7">
        <w:t>Spôsob predloženia ponuky</w:t>
      </w:r>
      <w:bookmarkEnd w:id="218"/>
      <w:bookmarkEnd w:id="219"/>
      <w:bookmarkEnd w:id="220"/>
      <w:bookmarkEnd w:id="221"/>
      <w:bookmarkEnd w:id="222"/>
      <w:bookmarkEnd w:id="223"/>
      <w:bookmarkEnd w:id="224"/>
      <w:bookmarkEnd w:id="225"/>
    </w:p>
    <w:p w14:paraId="0AF3E671" w14:textId="0E312F43" w:rsidR="00D64850" w:rsidRPr="00BE5BF7" w:rsidRDefault="00D64850" w:rsidP="0021692E">
      <w:pPr>
        <w:pStyle w:val="Heading4"/>
      </w:pPr>
      <w:bookmarkStart w:id="226" w:name="_Hlk534372883"/>
      <w:bookmarkStart w:id="227" w:name="_Hlk522551330"/>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5" w:history="1">
        <w:r w:rsidR="00A26BEC" w:rsidRPr="00A26BEC">
          <w:rPr>
            <w:rStyle w:val="Hyperlink"/>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Pr="00BE5BF7">
        <w:t>), Verejný obstarávateľ na ňu nebude prihliadať.</w:t>
      </w:r>
    </w:p>
    <w:p w14:paraId="56AE194C" w14:textId="334B132A" w:rsidR="00D64850" w:rsidRPr="00BE5BF7" w:rsidRDefault="00D64850" w:rsidP="000B1D7E">
      <w:pPr>
        <w:pStyle w:val="Heading4"/>
      </w:pPr>
      <w:r w:rsidRPr="00BE5BF7">
        <w:t xml:space="preserve">Elektronická ponuka musí byť predložená v určených komunikačných formátoch a určeným spôsobom tak, aby bola zabezpečená pred zmenou jej obsahu. </w:t>
      </w:r>
    </w:p>
    <w:p w14:paraId="7E49D875" w14:textId="77777777" w:rsidR="00A26BEC" w:rsidRDefault="00A26BEC" w:rsidP="00A26BEC">
      <w:pPr>
        <w:pStyle w:val="Heading4"/>
      </w:pPr>
      <w:r>
        <w:t>Uchádzač má možnosť registrovať sa do systému JOSEPHINE pomocou hesla i registráciou a prihlásením pomocou občianskeho preukazu s elektronickým čipom a bezpečnostným osobnostným kódom (</w:t>
      </w:r>
      <w:proofErr w:type="spellStart"/>
      <w:r>
        <w:t>eID</w:t>
      </w:r>
      <w:proofErr w:type="spellEnd"/>
      <w:r>
        <w:t>).</w:t>
      </w:r>
    </w:p>
    <w:p w14:paraId="51F050C7" w14:textId="77777777" w:rsidR="00A26BEC" w:rsidRDefault="00A26BEC" w:rsidP="00A26BEC">
      <w:pPr>
        <w:pStyle w:val="Heading4"/>
      </w:pPr>
      <w:r>
        <w:t xml:space="preserve">Predkladanie ponúk je umožnené iba autentifikovaným záujemcom. Autentifikáciu je možné vykonať nasledovnými spôsobmi: </w:t>
      </w:r>
    </w:p>
    <w:p w14:paraId="3DED690A" w14:textId="77777777" w:rsidR="008B0C46" w:rsidRDefault="00A26BEC" w:rsidP="008B0C46">
      <w:pPr>
        <w:pStyle w:val="Heading6"/>
      </w:pPr>
      <w:r>
        <w:t xml:space="preserve">v systéme JOSEPHINE registráciou a prihlásením pomocou občianskeho preukazu </w:t>
      </w:r>
      <w:r w:rsidR="008B0C46">
        <w:t>s elektronickým čipom a bezpečnostným osobnostným kódom (</w:t>
      </w:r>
      <w:proofErr w:type="spellStart"/>
      <w:r w:rsidR="008B0C46">
        <w:t>eID</w:t>
      </w:r>
      <w:proofErr w:type="spellEnd"/>
      <w:r w:rsidR="008B0C46">
        <w:t xml:space="preserve">). V systéme je autentifikovaná spoločnosť, ktorú pomocou </w:t>
      </w:r>
      <w:proofErr w:type="spellStart"/>
      <w:r w:rsidR="008B0C46">
        <w:t>eID</w:t>
      </w:r>
      <w:proofErr w:type="spellEnd"/>
      <w:r w:rsidR="008B0C46">
        <w:t xml:space="preserve"> registruje štatutár danej spoločnosti. Autentifikáciu vykonáva poskytovateľ systému JOSEPHINE, a to v pracovných dňoch v čase 8:00 – 16:00 hod.,</w:t>
      </w:r>
    </w:p>
    <w:p w14:paraId="7ACA5433" w14:textId="77777777" w:rsidR="00A26BEC" w:rsidRDefault="00A26BEC" w:rsidP="00D44059">
      <w:pPr>
        <w:pStyle w:val="Heading6"/>
      </w:pPr>
      <w:r>
        <w:t xml:space="preserve">nahraním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3F0D274E" w14:textId="77777777" w:rsidR="00A26BEC" w:rsidRDefault="00A26BEC" w:rsidP="00D44059">
      <w:pPr>
        <w:pStyle w:val="Heading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6A9C20F" w14:textId="77777777" w:rsidR="00A26BEC" w:rsidRDefault="00A26BEC" w:rsidP="00D44059">
      <w:pPr>
        <w:pStyle w:val="Heading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70B82B8C" w14:textId="77777777" w:rsidR="00A26BEC" w:rsidRDefault="00A26BEC" w:rsidP="00A26BEC">
      <w:pPr>
        <w:pStyle w:val="Heading4"/>
      </w:pPr>
      <w:r>
        <w:t xml:space="preserve">Autentifikovaný záujemca si po prihlásení do systému JOSEPHINE v Prehľade zákaziek vyberie predmetnú zákazku a vloží svoju ponuku do určeného formulára na príjem ponúk, ktorý nájde v </w:t>
      </w:r>
      <w:r>
        <w:lastRenderedPageBreak/>
        <w:t>záložke „Ponuky a žiadosti“.</w:t>
      </w:r>
    </w:p>
    <w:p w14:paraId="0D83DAD7" w14:textId="77777777" w:rsidR="00A26BEC" w:rsidRDefault="00A26BEC" w:rsidP="00A26BEC">
      <w:pPr>
        <w:pStyle w:val="Heading4"/>
      </w:pPr>
      <w:r>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t>položkový</w:t>
      </w:r>
      <w:proofErr w:type="spellEnd"/>
      <w:r>
        <w:t xml:space="preserve"> elektronický formulár, ktorý zodpovedá návrhu na plnenie kritérií uvedenom v súťažných podkladoch. </w:t>
      </w:r>
    </w:p>
    <w:p w14:paraId="3DBAE6BA" w14:textId="77777777" w:rsidR="00A26BEC" w:rsidRDefault="00A26BEC" w:rsidP="00A26BEC">
      <w:pPr>
        <w:pStyle w:val="Heading4"/>
      </w:pPr>
      <w: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22D9AD70" w14:textId="5D6BD4BD" w:rsidR="008D1C77" w:rsidRPr="00BE5BF7" w:rsidRDefault="00D64850" w:rsidP="0021692E">
      <w:pPr>
        <w:pStyle w:val="Heading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26"/>
    </w:p>
    <w:p w14:paraId="615B6045" w14:textId="2F072954" w:rsidR="00AA405E" w:rsidRPr="00BE5BF7" w:rsidRDefault="00AA405E" w:rsidP="0021692E">
      <w:pPr>
        <w:pStyle w:val="Heading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32D61F14" w14:textId="33109E6F" w:rsidR="00C2485B" w:rsidRPr="00BE5BF7" w:rsidRDefault="00C2485B" w:rsidP="00D54716">
      <w:pPr>
        <w:pStyle w:val="Heading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5910515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BE5BF7">
        <w:t>Miesto a lehota na predkladanie ponúk</w:t>
      </w:r>
      <w:bookmarkEnd w:id="242"/>
      <w:bookmarkEnd w:id="243"/>
      <w:bookmarkEnd w:id="244"/>
      <w:bookmarkEnd w:id="245"/>
      <w:bookmarkEnd w:id="246"/>
      <w:bookmarkEnd w:id="247"/>
      <w:bookmarkEnd w:id="248"/>
    </w:p>
    <w:p w14:paraId="0EB4F462" w14:textId="41638551" w:rsidR="00133B55" w:rsidRPr="005A3CF2" w:rsidRDefault="00133B55" w:rsidP="0021692E">
      <w:pPr>
        <w:pStyle w:val="Heading4"/>
      </w:pPr>
      <w:bookmarkStart w:id="249" w:name="_Ref528145558"/>
      <w:bookmarkStart w:id="250" w:name="_Hlk534372908"/>
      <w:bookmarkStart w:id="251" w:name="_Hlk522551343"/>
      <w:r w:rsidRPr="00BE5BF7">
        <w:t xml:space="preserve">Ak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B86A71">
        <w:t>8.5</w:t>
      </w:r>
      <w:r w:rsidR="00473CD7" w:rsidRPr="00BE5BF7">
        <w:fldChar w:fldCharType="end"/>
      </w:r>
      <w:r w:rsidRPr="00BE5BF7">
        <w:t xml:space="preserve"> tejto časti súťažných podkladov uvedené, že doklady, dokumenty, iné písomnosti je uchádzač povinný doručiť na </w:t>
      </w:r>
      <w:r w:rsidRPr="005A3CF2">
        <w:t xml:space="preserve">adresu: </w:t>
      </w:r>
      <w:r w:rsidR="007D58E1" w:rsidRPr="00106B47">
        <w:rPr>
          <w:b/>
          <w:bCs/>
        </w:rPr>
        <w:t xml:space="preserve">Generálne riaditeľstvo Zboru väzenskej a justičnej stráže </w:t>
      </w:r>
      <w:proofErr w:type="spellStart"/>
      <w:r w:rsidR="007D58E1" w:rsidRPr="00106B47">
        <w:rPr>
          <w:b/>
          <w:bCs/>
        </w:rPr>
        <w:t>Šagátova</w:t>
      </w:r>
      <w:proofErr w:type="spellEnd"/>
      <w:r w:rsidR="007D58E1" w:rsidRPr="00106B47">
        <w:rPr>
          <w:b/>
          <w:bCs/>
        </w:rPr>
        <w:t xml:space="preserve"> ul. č. 1, 813 04 Bratislava 1</w:t>
      </w:r>
      <w:r w:rsidRPr="005A3CF2">
        <w:t>, tieto musia byť vložené do samostatného uzatvoreného obalu.</w:t>
      </w:r>
      <w:bookmarkEnd w:id="249"/>
      <w:r w:rsidRPr="005A3CF2">
        <w:t xml:space="preserve"> </w:t>
      </w:r>
    </w:p>
    <w:p w14:paraId="4F0FFBEA" w14:textId="3BCA15ED" w:rsidR="00133B55" w:rsidRPr="005A3CF2" w:rsidRDefault="00133B55" w:rsidP="0021692E">
      <w:pPr>
        <w:pStyle w:val="Heading4"/>
      </w:pPr>
      <w:bookmarkStart w:id="252" w:name="_Ref53407752"/>
      <w:r w:rsidRPr="005A3CF2">
        <w:t xml:space="preserve">Obal časti ponuky </w:t>
      </w:r>
      <w:r w:rsidR="007615E6" w:rsidRPr="005A3CF2">
        <w:t xml:space="preserve">predkladanej podľa bodu 21.1 vyššie, </w:t>
      </w:r>
      <w:r w:rsidRPr="005A3CF2">
        <w:t>musí obsahovať nasledovné údaje:</w:t>
      </w:r>
      <w:bookmarkEnd w:id="252"/>
      <w:r w:rsidRPr="005A3CF2">
        <w:t xml:space="preserve">  </w:t>
      </w:r>
    </w:p>
    <w:p w14:paraId="33400F35" w14:textId="29F3D3A2" w:rsidR="00133B55" w:rsidRPr="005A3CF2" w:rsidRDefault="00133B55" w:rsidP="00D964E1">
      <w:pPr>
        <w:pStyle w:val="Heading6"/>
      </w:pPr>
      <w:bookmarkStart w:id="253" w:name="_Ref6402090"/>
      <w:r w:rsidRPr="005A3CF2">
        <w:t xml:space="preserve">adresu: </w:t>
      </w:r>
      <w:r w:rsidR="007D58E1" w:rsidRPr="00106B47">
        <w:rPr>
          <w:b/>
          <w:bCs/>
        </w:rPr>
        <w:t xml:space="preserve">Generálne riaditeľstvo Zboru väzenskej a justičnej stráže </w:t>
      </w:r>
      <w:proofErr w:type="spellStart"/>
      <w:r w:rsidR="007D58E1" w:rsidRPr="00106B47">
        <w:rPr>
          <w:b/>
          <w:bCs/>
        </w:rPr>
        <w:t>Šagátova</w:t>
      </w:r>
      <w:proofErr w:type="spellEnd"/>
      <w:r w:rsidR="007D58E1" w:rsidRPr="00106B47">
        <w:rPr>
          <w:b/>
          <w:bCs/>
        </w:rPr>
        <w:t xml:space="preserve"> ul. č. 1, 813 04 Bratislava 1</w:t>
      </w:r>
      <w:r w:rsidRPr="005A3CF2">
        <w:t>,</w:t>
      </w:r>
      <w:bookmarkEnd w:id="253"/>
    </w:p>
    <w:p w14:paraId="3B943DDE" w14:textId="77777777" w:rsidR="00133B55" w:rsidRPr="00BE5BF7" w:rsidRDefault="00133B55" w:rsidP="00D964E1">
      <w:pPr>
        <w:pStyle w:val="Heading6"/>
      </w:pPr>
      <w:r w:rsidRPr="00BE5BF7">
        <w:t>adresu uchádzača (názov alebo obchodné meno a adresu sídla alebo miesta podnikania),</w:t>
      </w:r>
    </w:p>
    <w:p w14:paraId="411650C7" w14:textId="182C7398" w:rsidR="00133B55" w:rsidRPr="00106B47" w:rsidRDefault="00133B55" w:rsidP="00D964E1">
      <w:pPr>
        <w:pStyle w:val="Heading6"/>
        <w:rPr>
          <w:rFonts w:cs="Arial"/>
          <w:color w:val="000000"/>
          <w:szCs w:val="20"/>
        </w:rPr>
      </w:pPr>
      <w:r w:rsidRPr="00BE5BF7">
        <w:rPr>
          <w:rFonts w:cs="Arial"/>
          <w:color w:val="000000"/>
          <w:szCs w:val="20"/>
        </w:rPr>
        <w:t>označenie</w:t>
      </w:r>
      <w:r w:rsidRPr="00106B47">
        <w:rPr>
          <w:rFonts w:cs="Arial"/>
          <w:color w:val="000000"/>
          <w:szCs w:val="20"/>
        </w:rPr>
        <w:t xml:space="preserve"> „</w:t>
      </w:r>
      <w:r w:rsidR="005A3CF2" w:rsidRPr="00592F5C">
        <w:rPr>
          <w:rFonts w:cs="Arial"/>
          <w:b/>
          <w:bCs/>
          <w:color w:val="000000"/>
          <w:szCs w:val="20"/>
        </w:rPr>
        <w:t>Energeticky efektívna rekonštrukcia budov oddelenia na výkon trestu Sabinov - NEOTVÁRAŤ</w:t>
      </w:r>
      <w:r w:rsidRPr="00106B47">
        <w:rPr>
          <w:rFonts w:cs="Arial"/>
          <w:color w:val="000000"/>
          <w:szCs w:val="20"/>
        </w:rPr>
        <w:t>“.</w:t>
      </w:r>
    </w:p>
    <w:p w14:paraId="1025C80D" w14:textId="33C98FD1" w:rsidR="00133B55" w:rsidRPr="00BE5BF7" w:rsidRDefault="00133B55" w:rsidP="0021692E">
      <w:pPr>
        <w:pStyle w:val="Heading4"/>
      </w:pPr>
      <w:bookmarkStart w:id="254" w:name="_Ref4423000"/>
      <w:r w:rsidRPr="00BE5BF7">
        <w:t xml:space="preserve">Lehota na predkladanie ponúk uplynie: </w:t>
      </w:r>
      <w:del w:id="255" w:author="Tomas Uricek" w:date="2021-02-04T15:59:00Z">
        <w:r w:rsidR="000F09AF" w:rsidRPr="000F09AF" w:rsidDel="00870969">
          <w:rPr>
            <w:b/>
          </w:rPr>
          <w:delText>17.2</w:delText>
        </w:r>
      </w:del>
      <w:ins w:id="256" w:author="Tomas Uricek" w:date="2021-02-04T15:59:00Z">
        <w:r w:rsidR="00870969">
          <w:rPr>
            <w:b/>
          </w:rPr>
          <w:t>01.03</w:t>
        </w:r>
      </w:ins>
      <w:r w:rsidR="000F09AF" w:rsidRPr="000F09AF">
        <w:rPr>
          <w:b/>
        </w:rPr>
        <w:t>.2021</w:t>
      </w:r>
      <w:r w:rsidR="007D58E1" w:rsidRPr="000F09AF">
        <w:rPr>
          <w:b/>
        </w:rPr>
        <w:t xml:space="preserve"> </w:t>
      </w:r>
      <w:r w:rsidRPr="000F09AF">
        <w:rPr>
          <w:b/>
        </w:rPr>
        <w:t>o</w:t>
      </w:r>
      <w:r w:rsidR="000F09AF" w:rsidRPr="000F09AF">
        <w:rPr>
          <w:b/>
        </w:rPr>
        <w:t> 23.59</w:t>
      </w:r>
      <w:r w:rsidR="00FD72D3">
        <w:t xml:space="preserve"> </w:t>
      </w:r>
      <w:r w:rsidR="000F09AF">
        <w:t>h</w:t>
      </w:r>
      <w:r w:rsidRPr="00BE5BF7">
        <w:t>od. miestneho času.</w:t>
      </w:r>
      <w:bookmarkEnd w:id="254"/>
    </w:p>
    <w:p w14:paraId="14784177" w14:textId="2FD3E7AD" w:rsidR="00133B55" w:rsidRPr="00BE5BF7" w:rsidRDefault="00BC0CB4" w:rsidP="0021692E">
      <w:pPr>
        <w:pStyle w:val="Heading4"/>
      </w:pPr>
      <w:r w:rsidRPr="00BE5BF7">
        <w:t xml:space="preserve">Časť ponuky predkladaná podľa bodu </w:t>
      </w:r>
      <w:r w:rsidRPr="00BE5BF7">
        <w:fldChar w:fldCharType="begin"/>
      </w:r>
      <w:r w:rsidRPr="00BE5BF7">
        <w:instrText xml:space="preserve"> REF _Ref528145558 \r \h </w:instrText>
      </w:r>
      <w:r w:rsidRPr="00BE5BF7">
        <w:fldChar w:fldCharType="separate"/>
      </w:r>
      <w:r w:rsidR="00B86A71">
        <w:t>21.1</w:t>
      </w:r>
      <w:r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1B75DFD5" w14:textId="5F5FF7E0" w:rsidR="008D1C77" w:rsidRPr="00BE5BF7" w:rsidRDefault="00133B55" w:rsidP="0021692E">
      <w:pPr>
        <w:pStyle w:val="Heading4"/>
      </w:pPr>
      <w:r w:rsidRPr="00BE5BF7">
        <w:t xml:space="preserve">Prípadné predĺženie lehoty na predkladanie ponúk bude uchádzačom dostatočne vopred oznámené formou elektronickej komunikácie v systéme </w:t>
      </w:r>
      <w:r w:rsidR="004002E8">
        <w:t>JOSEPHINE</w:t>
      </w:r>
      <w:r w:rsidRPr="00BE5BF7">
        <w:t>.</w:t>
      </w:r>
      <w:bookmarkEnd w:id="250"/>
    </w:p>
    <w:p w14:paraId="470AD373" w14:textId="77777777" w:rsidR="004002E8" w:rsidRPr="004002E8" w:rsidRDefault="004002E8" w:rsidP="004002E8">
      <w:pPr>
        <w:pStyle w:val="Heading3"/>
      </w:pPr>
      <w:bookmarkStart w:id="257" w:name="_Toc522635429"/>
      <w:bookmarkStart w:id="258" w:name="_Toc525293243"/>
      <w:bookmarkStart w:id="259" w:name="_Toc522635430"/>
      <w:bookmarkStart w:id="260" w:name="_Toc525293244"/>
      <w:bookmarkStart w:id="261" w:name="_Toc522635431"/>
      <w:bookmarkStart w:id="262" w:name="_Toc525293245"/>
      <w:bookmarkStart w:id="263" w:name="_Toc59105153"/>
      <w:bookmarkStart w:id="264" w:name="_Hlk522551351"/>
      <w:bookmarkEnd w:id="251"/>
      <w:bookmarkEnd w:id="257"/>
      <w:bookmarkEnd w:id="258"/>
      <w:bookmarkEnd w:id="259"/>
      <w:bookmarkEnd w:id="260"/>
      <w:bookmarkEnd w:id="261"/>
      <w:bookmarkEnd w:id="262"/>
      <w:r w:rsidRPr="004002E8">
        <w:t>STIAHNUTIE/VYMAZANIE PÔVODNEJ PONUKY A PREDLOŽENIE NOVEJ PONUKY</w:t>
      </w:r>
      <w:bookmarkEnd w:id="263"/>
    </w:p>
    <w:p w14:paraId="391CF52B" w14:textId="3E983A8A" w:rsidR="004002E8" w:rsidRPr="004002E8" w:rsidRDefault="004002E8" w:rsidP="004002E8">
      <w:pPr>
        <w:pStyle w:val="Heading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082CE091" w14:textId="1040D2F2" w:rsidR="007600E6" w:rsidRPr="00BE5BF7" w:rsidRDefault="00EF2D37" w:rsidP="00370DE5">
      <w:pPr>
        <w:pStyle w:val="Heading2"/>
      </w:pPr>
      <w:bookmarkStart w:id="265" w:name="_Toc444084958"/>
      <w:bookmarkStart w:id="266" w:name="_Toc4416500"/>
      <w:bookmarkStart w:id="267" w:name="_Toc4416629"/>
      <w:bookmarkStart w:id="268" w:name="_Toc4416923"/>
      <w:bookmarkStart w:id="269" w:name="_Toc4416972"/>
      <w:bookmarkStart w:id="270" w:name="_Toc59105154"/>
      <w:bookmarkEnd w:id="264"/>
      <w:r w:rsidRPr="00BE5BF7">
        <w:t>Otváranie a vyhodnotenie ponúk</w:t>
      </w:r>
      <w:bookmarkEnd w:id="265"/>
      <w:bookmarkEnd w:id="266"/>
      <w:bookmarkEnd w:id="267"/>
      <w:bookmarkEnd w:id="268"/>
      <w:bookmarkEnd w:id="269"/>
      <w:bookmarkEnd w:id="270"/>
    </w:p>
    <w:p w14:paraId="3CAFBEA5" w14:textId="78853DAF" w:rsidR="00EF2D37" w:rsidRPr="00BE5BF7" w:rsidRDefault="00EF2D37" w:rsidP="00D54716">
      <w:pPr>
        <w:pStyle w:val="Heading3"/>
      </w:pPr>
      <w:bookmarkStart w:id="271" w:name="_Toc4416630"/>
      <w:bookmarkStart w:id="272" w:name="_Toc4416924"/>
      <w:bookmarkStart w:id="273" w:name="_Toc4416973"/>
      <w:bookmarkStart w:id="274" w:name="_Toc59105155"/>
      <w:bookmarkStart w:id="275" w:name="_Toc444084959"/>
      <w:r w:rsidRPr="00BE5BF7">
        <w:t>Otváranie ponúk</w:t>
      </w:r>
      <w:bookmarkEnd w:id="271"/>
      <w:bookmarkEnd w:id="272"/>
      <w:bookmarkEnd w:id="273"/>
      <w:bookmarkEnd w:id="274"/>
      <w:r w:rsidRPr="00BE5BF7">
        <w:t xml:space="preserve"> </w:t>
      </w:r>
      <w:bookmarkEnd w:id="275"/>
    </w:p>
    <w:p w14:paraId="002EA768" w14:textId="092752FA" w:rsidR="00454A07" w:rsidRPr="00BE5BF7" w:rsidRDefault="00454A07" w:rsidP="0021692E">
      <w:pPr>
        <w:pStyle w:val="Heading4"/>
      </w:pPr>
      <w:r w:rsidRPr="00BE5BF7">
        <w:t>Otváranie ponúk vykoná komisia sprístupnením jej obsahu</w:t>
      </w:r>
      <w:r w:rsidR="006740D2" w:rsidRPr="00BE5BF7">
        <w:t xml:space="preserve"> v systéme </w:t>
      </w:r>
      <w:r w:rsidR="004002E8">
        <w:t>JOSEPHINE</w:t>
      </w:r>
      <w:r w:rsidRPr="00BE5BF7">
        <w:t xml:space="preserve">. </w:t>
      </w:r>
    </w:p>
    <w:p w14:paraId="6AF191AA" w14:textId="106B47E9" w:rsidR="00EE7132" w:rsidRPr="00EE7132" w:rsidRDefault="00EE7132" w:rsidP="00EE7132">
      <w:pPr>
        <w:pStyle w:val="Heading4"/>
        <w:rPr>
          <w:ins w:id="276" w:author="Tomas Uricek" w:date="2021-02-04T16:00:00Z"/>
        </w:rPr>
      </w:pPr>
      <w:ins w:id="277" w:author="Tomas Uricek" w:date="2021-02-04T16:00:00Z">
        <w:r w:rsidRPr="00EE7132">
          <w:lastRenderedPageBreak/>
          <w:t xml:space="preserve">Otváranie ponúk sa uskutoční elektronicky. Otváranie ponúk je plánované na </w:t>
        </w:r>
        <w:r w:rsidRPr="00F16754">
          <w:rPr>
            <w:b/>
            <w:bCs/>
            <w:rPrChange w:id="278" w:author="Tomas Uricek" w:date="2021-02-04T16:01:00Z">
              <w:rPr/>
            </w:rPrChange>
          </w:rPr>
          <w:t>02.03</w:t>
        </w:r>
        <w:r w:rsidRPr="00F16754">
          <w:rPr>
            <w:b/>
            <w:bCs/>
            <w:rPrChange w:id="279" w:author="Tomas Uricek" w:date="2021-02-04T16:01:00Z">
              <w:rPr/>
            </w:rPrChange>
          </w:rPr>
          <w:t xml:space="preserve">.2021 o </w:t>
        </w:r>
        <w:r w:rsidRPr="00F16754">
          <w:rPr>
            <w:b/>
            <w:bCs/>
            <w:rPrChange w:id="280" w:author="Tomas Uricek" w:date="2021-02-04T16:01:00Z">
              <w:rPr/>
            </w:rPrChange>
          </w:rPr>
          <w:t>9</w:t>
        </w:r>
        <w:r w:rsidRPr="00F16754">
          <w:rPr>
            <w:b/>
            <w:bCs/>
            <w:rPrChange w:id="281" w:author="Tomas Uricek" w:date="2021-02-04T16:01:00Z">
              <w:rPr/>
            </w:rPrChange>
          </w:rPr>
          <w:t>:00</w:t>
        </w:r>
        <w:r w:rsidRPr="00EE7132">
          <w:t xml:space="preserve">. Miestom sprístupnenia ponúk je webová adresa https://josephine.proebiz.com/ a totožná záložka ako pri predkladaní ponúk. </w:t>
        </w:r>
      </w:ins>
    </w:p>
    <w:p w14:paraId="18D8E367" w14:textId="65BBA68E" w:rsidR="00454A07" w:rsidRPr="00BE5BF7" w:rsidDel="00EE7132" w:rsidRDefault="00454A07" w:rsidP="0021692E">
      <w:pPr>
        <w:pStyle w:val="Heading4"/>
        <w:rPr>
          <w:del w:id="282" w:author="Tomas Uricek" w:date="2021-02-04T16:00:00Z"/>
        </w:rPr>
      </w:pPr>
      <w:del w:id="283" w:author="Tomas Uricek" w:date="2021-02-04T16:00:00Z">
        <w:r w:rsidRPr="00BE5BF7" w:rsidDel="00EE7132">
          <w:delText>Otváranie ponúk sa uskutoční dňa</w:delText>
        </w:r>
        <w:r w:rsidR="007464FD" w:rsidDel="00EE7132">
          <w:delText xml:space="preserve"> </w:delText>
        </w:r>
      </w:del>
      <w:del w:id="284" w:author="Tomas Uricek" w:date="2021-02-04T15:59:00Z">
        <w:r w:rsidR="000F09AF" w:rsidRPr="000F09AF" w:rsidDel="00870969">
          <w:rPr>
            <w:b/>
          </w:rPr>
          <w:delText>18.2</w:delText>
        </w:r>
      </w:del>
      <w:del w:id="285" w:author="Tomas Uricek" w:date="2021-02-04T16:00:00Z">
        <w:r w:rsidR="000F09AF" w:rsidRPr="000F09AF" w:rsidDel="00EE7132">
          <w:rPr>
            <w:b/>
          </w:rPr>
          <w:delText>.2020 o 9,00</w:delText>
        </w:r>
        <w:r w:rsidR="00FD72D3" w:rsidDel="00EE7132">
          <w:delText xml:space="preserve"> </w:delText>
        </w:r>
        <w:r w:rsidRPr="00BE5BF7" w:rsidDel="00EE7132">
          <w:delText xml:space="preserve">hod. miestneho času </w:delText>
        </w:r>
        <w:r w:rsidR="00480393" w:rsidDel="00EE7132">
          <w:delText xml:space="preserve">na adrese </w:delText>
        </w:r>
        <w:r w:rsidR="005A3CF2" w:rsidRPr="005A3CF2" w:rsidDel="00EE7132">
          <w:delText>Generálne riaditeľstvo Zboru väzenskej a justičnej stráže, Šagátova 1, 821 08 Bratislava</w:delText>
        </w:r>
        <w:r w:rsidRPr="00BE5BF7" w:rsidDel="00EE7132">
          <w:delText>.</w:delText>
        </w:r>
      </w:del>
    </w:p>
    <w:p w14:paraId="32211605" w14:textId="4AD44E62" w:rsidR="00F16754" w:rsidRDefault="00454A07" w:rsidP="00EF2ABC">
      <w:pPr>
        <w:pStyle w:val="Heading4"/>
        <w:rPr>
          <w:ins w:id="286" w:author="Tomas Uricek" w:date="2021-02-04T16:01:00Z"/>
        </w:rPr>
      </w:pPr>
      <w:r w:rsidRPr="00BE5BF7">
        <w:t xml:space="preserve">Otváranie ponúk komisiou bude v zmysle § 52 ods. 2 ZVO verejné. </w:t>
      </w:r>
      <w:ins w:id="287" w:author="Tomas Uricek" w:date="2021-02-04T16:01:00Z">
        <w:r w:rsidR="00F16754">
          <w:t>On-line sprístupnenia ponúk sa môže zúčastniť iba uchádzač, ktorého ponuka bola predložená v lehote na predkla</w:t>
        </w:r>
        <w:bookmarkStart w:id="288" w:name="_GoBack"/>
        <w:bookmarkEnd w:id="288"/>
        <w:r w:rsidR="00F16754">
          <w:t xml:space="preserve">danie ponúk. Pri on-line sprístupnení budú zverejnené informácie v zmysle ZVO. Všetky prístupy do „on-line“ prostredia zo strany uchádzačov bude systém JOSEPHINE zaznamenávať a budú súčasťou protokolov o procese verejného obstarávania. </w:t>
        </w:r>
      </w:ins>
    </w:p>
    <w:p w14:paraId="539896BF" w14:textId="3A568B38" w:rsidR="00454A07" w:rsidRPr="00BE5BF7" w:rsidDel="00F16754" w:rsidRDefault="00454A07" w:rsidP="00EB7E9A">
      <w:pPr>
        <w:pStyle w:val="Heading4"/>
        <w:rPr>
          <w:del w:id="289" w:author="Tomas Uricek" w:date="2021-02-04T16:01:00Z"/>
        </w:rPr>
      </w:pPr>
      <w:del w:id="290" w:author="Tomas Uricek" w:date="2021-02-04T16:01:00Z">
        <w:r w:rsidRPr="00BE5BF7" w:rsidDel="00F16754">
          <w:delText xml:space="preserve">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delText>
        </w:r>
        <w:r w:rsidRPr="00BE5BF7" w:rsidDel="00F16754">
          <w:rPr>
            <w:b/>
          </w:rPr>
          <w:delText>Uchádzač (fyzická osoba), štatutárny orgán alebo člen štatutárneho orgánu uchádzača (právnická osoba) sa preukáže na otváraní ponúk preukazom totožnosti. Poverený zástupca uchádzača sa preukáže preukazom totožnosti</w:delText>
        </w:r>
        <w:r w:rsidR="00512AF5" w:rsidRPr="00BE5BF7" w:rsidDel="00F16754">
          <w:rPr>
            <w:b/>
          </w:rPr>
          <w:delText xml:space="preserve"> </w:delText>
        </w:r>
        <w:r w:rsidRPr="00BE5BF7" w:rsidDel="00F16754">
          <w:rPr>
            <w:b/>
          </w:rPr>
          <w:delText>a splnomocnením na zastupovanie.</w:delText>
        </w:r>
      </w:del>
    </w:p>
    <w:p w14:paraId="1FDC0BAA" w14:textId="45184221" w:rsidR="00454A07" w:rsidRPr="00BE5BF7" w:rsidRDefault="00454A07" w:rsidP="00EB7E9A">
      <w:pPr>
        <w:pStyle w:val="Heading4"/>
      </w:pPr>
      <w:bookmarkStart w:id="291" w:name="_Ref510512659"/>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91"/>
    </w:p>
    <w:p w14:paraId="4325E6C3" w14:textId="134AAFD7" w:rsidR="00EF2D37" w:rsidRPr="00BE5BF7" w:rsidRDefault="00EF2D37" w:rsidP="00D54716">
      <w:pPr>
        <w:pStyle w:val="Heading3"/>
      </w:pPr>
      <w:bookmarkStart w:id="292" w:name="_Toc4416631"/>
      <w:bookmarkStart w:id="293" w:name="_Toc4416925"/>
      <w:bookmarkStart w:id="294" w:name="_Toc4416974"/>
      <w:bookmarkStart w:id="295" w:name="_Ref4423141"/>
      <w:bookmarkStart w:id="296" w:name="_Ref4423334"/>
      <w:bookmarkStart w:id="297" w:name="_Ref4423373"/>
      <w:bookmarkStart w:id="298" w:name="_Toc59105156"/>
      <w:bookmarkStart w:id="299" w:name="_Toc444084960"/>
      <w:r w:rsidRPr="00BE5BF7">
        <w:t>Vyhodnotenie splnenia podmienok účasti, vysvetľovanie a vyhodnocovanie ponúk</w:t>
      </w:r>
      <w:bookmarkEnd w:id="292"/>
      <w:bookmarkEnd w:id="293"/>
      <w:bookmarkEnd w:id="294"/>
      <w:bookmarkEnd w:id="295"/>
      <w:bookmarkEnd w:id="296"/>
      <w:bookmarkEnd w:id="297"/>
      <w:bookmarkEnd w:id="298"/>
      <w:r w:rsidRPr="00BE5BF7">
        <w:t xml:space="preserve"> </w:t>
      </w:r>
      <w:bookmarkEnd w:id="299"/>
    </w:p>
    <w:p w14:paraId="02A61845" w14:textId="77777777" w:rsidR="00006095" w:rsidRDefault="00330269" w:rsidP="00006095">
      <w:pPr>
        <w:pStyle w:val="Heading4"/>
      </w:pPr>
      <w:r w:rsidRPr="00330269">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330269">
        <w:rPr>
          <w:b/>
        </w:rPr>
        <w:t>a iba v prípade ponuky uchádzača, ktorý sa umiestnil na prvom mieste v poradí</w:t>
      </w:r>
      <w:r w:rsidRPr="00330269">
        <w:t>. Verejný obstarávateľ bude aplikovať postup v</w:t>
      </w:r>
      <w:r>
        <w:t> </w:t>
      </w:r>
      <w:r w:rsidRPr="00330269">
        <w:t>zmysle</w:t>
      </w:r>
      <w:r>
        <w:t xml:space="preserve"> druhej vety </w:t>
      </w:r>
      <w:r w:rsidRPr="00330269">
        <w:t>§ 66 ods. 7 v spojení s</w:t>
      </w:r>
      <w:r>
        <w:t xml:space="preserve"> príslušnými časťami </w:t>
      </w:r>
      <w:r w:rsidRPr="00330269">
        <w:t>§ 55 ods. 1 zákona o verejnom obstarávaní, tzv. super reverznú verejnú súťaž.</w:t>
      </w:r>
      <w:bookmarkStart w:id="300" w:name="page15"/>
      <w:bookmarkEnd w:id="300"/>
      <w:r w:rsidR="00006095">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rsidP="00006095">
      <w:pPr>
        <w:pStyle w:val="Heading4"/>
      </w:pPr>
      <w:r>
        <w:t>Po</w:t>
      </w:r>
      <w:r w:rsidR="00EF2D37" w:rsidRPr="00BE5BF7">
        <w:t>súdenie splnenia podmienok účasti a vyhodnotenie ponúk komisiou je neverejné.</w:t>
      </w:r>
    </w:p>
    <w:p w14:paraId="2D5F881B" w14:textId="00ADA4FD" w:rsidR="00D70FE6" w:rsidRPr="00BE5BF7" w:rsidRDefault="00D70FE6" w:rsidP="0021692E">
      <w:pPr>
        <w:pStyle w:val="Heading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64F81729" w14:textId="77777777" w:rsidR="00672CF4" w:rsidRPr="00E44717" w:rsidRDefault="00EF2D37" w:rsidP="00D964E1">
      <w:pPr>
        <w:pStyle w:val="Heading6"/>
      </w:pPr>
      <w:r w:rsidRPr="00BE5BF7">
        <w:t>podmienok týkajúcich sa osobného post</w:t>
      </w:r>
      <w:r w:rsidR="003B6043" w:rsidRPr="00BE5BF7">
        <w:t xml:space="preserve">avenia </w:t>
      </w:r>
      <w:r w:rsidR="003B6043" w:rsidRPr="00E44717">
        <w:t>uchádzača podľa § 32 ZVO,</w:t>
      </w:r>
      <w:r w:rsidR="00B22103" w:rsidRPr="00E44717">
        <w:t xml:space="preserve"> </w:t>
      </w:r>
    </w:p>
    <w:p w14:paraId="03C5E5AD" w14:textId="55031E30" w:rsidR="00EF2D37" w:rsidRPr="00BE5BF7" w:rsidRDefault="00672CF4" w:rsidP="00D964E1">
      <w:pPr>
        <w:pStyle w:val="Heading6"/>
      </w:pPr>
      <w:r w:rsidRPr="00E44717">
        <w:t xml:space="preserve">podmienok účasti týkajúcich sa </w:t>
      </w:r>
      <w:r w:rsidRPr="00403A49">
        <w:t>finančného a ekonomického postavenia podľa § 33 ZVO</w:t>
      </w:r>
      <w:r w:rsidRPr="00BE5BF7">
        <w:t xml:space="preserve"> </w:t>
      </w:r>
      <w:r w:rsidR="00B22103" w:rsidRPr="00BE5BF7">
        <w:t>a</w:t>
      </w:r>
    </w:p>
    <w:p w14:paraId="1E7E7866" w14:textId="34FE7E7D" w:rsidR="003B6043" w:rsidRPr="00BE5BF7" w:rsidRDefault="003B6043" w:rsidP="00D964E1">
      <w:pPr>
        <w:pStyle w:val="Heading6"/>
      </w:pPr>
      <w:r w:rsidRPr="00BE5BF7">
        <w:rPr>
          <w:rFonts w:cs="Arial"/>
          <w:color w:val="000000"/>
          <w:szCs w:val="20"/>
        </w:rPr>
        <w:t>podm</w:t>
      </w:r>
      <w:r w:rsidRPr="00BE5BF7">
        <w:t>ienok technickej a</w:t>
      </w:r>
      <w:r w:rsidR="00793365" w:rsidRPr="00BE5BF7">
        <w:t>lebo</w:t>
      </w:r>
      <w:r w:rsidRPr="00BE5BF7">
        <w:t xml:space="preserve"> odbornej spôsobilosti podľa § 34 až § 36 ZVO.</w:t>
      </w:r>
    </w:p>
    <w:p w14:paraId="1F31F056" w14:textId="1FF2A368" w:rsidR="00793365" w:rsidRPr="00BE5BF7" w:rsidRDefault="00EF2D37" w:rsidP="0021692E">
      <w:pPr>
        <w:pStyle w:val="Heading4"/>
        <w:rPr>
          <w:rFonts w:eastAsia="Times New Roman"/>
          <w:lang w:eastAsia="sk-SK"/>
        </w:rPr>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w:t>
      </w:r>
      <w:r w:rsidR="001C640D">
        <w:t>.</w:t>
      </w:r>
    </w:p>
    <w:p w14:paraId="153ED6A1" w14:textId="127D4E0E" w:rsidR="00E13DC3" w:rsidRPr="00BE5BF7" w:rsidRDefault="00E13DC3" w:rsidP="0021692E">
      <w:pPr>
        <w:pStyle w:val="Heading4"/>
      </w:pPr>
      <w:bookmarkStart w:id="301"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0F62781C" w:rsidR="00EF2D37" w:rsidRPr="00BE5BF7" w:rsidRDefault="00EF2D37" w:rsidP="00D54716">
      <w:pPr>
        <w:pStyle w:val="Heading3"/>
      </w:pPr>
      <w:bookmarkStart w:id="302" w:name="_Toc534377217"/>
      <w:bookmarkStart w:id="303" w:name="_Toc534377218"/>
      <w:bookmarkStart w:id="304" w:name="_Toc534377219"/>
      <w:bookmarkStart w:id="305" w:name="_Toc534377220"/>
      <w:bookmarkStart w:id="306" w:name="_Toc534377221"/>
      <w:bookmarkStart w:id="307" w:name="_Toc534377222"/>
      <w:bookmarkStart w:id="308" w:name="_Toc534377223"/>
      <w:bookmarkStart w:id="309" w:name="_Toc534377224"/>
      <w:bookmarkStart w:id="310" w:name="_Toc534377225"/>
      <w:bookmarkStart w:id="311" w:name="_Toc534377226"/>
      <w:bookmarkStart w:id="312" w:name="_Toc534377227"/>
      <w:bookmarkStart w:id="313" w:name="_Toc534377228"/>
      <w:bookmarkStart w:id="314" w:name="_Toc534377229"/>
      <w:bookmarkStart w:id="315" w:name="_Toc534377230"/>
      <w:bookmarkStart w:id="316" w:name="_Toc534377231"/>
      <w:bookmarkStart w:id="317" w:name="_Toc534377232"/>
      <w:bookmarkStart w:id="318" w:name="_Toc534377233"/>
      <w:bookmarkStart w:id="319" w:name="_Toc534377234"/>
      <w:bookmarkStart w:id="320" w:name="_Toc534377235"/>
      <w:bookmarkStart w:id="321" w:name="_Toc534377236"/>
      <w:bookmarkStart w:id="322" w:name="_Toc534377237"/>
      <w:bookmarkStart w:id="323" w:name="_Toc534377238"/>
      <w:bookmarkStart w:id="324" w:name="_Toc534377239"/>
      <w:bookmarkStart w:id="325" w:name="_Toc534377240"/>
      <w:bookmarkStart w:id="326" w:name="_Toc534377241"/>
      <w:bookmarkStart w:id="327" w:name="_Toc534377242"/>
      <w:bookmarkStart w:id="328" w:name="_Toc534377243"/>
      <w:bookmarkStart w:id="329" w:name="_Toc444084961"/>
      <w:bookmarkStart w:id="330" w:name="_Toc4416632"/>
      <w:bookmarkStart w:id="331" w:name="_Toc4416926"/>
      <w:bookmarkStart w:id="332" w:name="_Toc4416975"/>
      <w:bookmarkStart w:id="333" w:name="_Toc59105157"/>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BE5BF7">
        <w:t xml:space="preserve">Dôvernosť procesu </w:t>
      </w:r>
      <w:r w:rsidR="0035086C" w:rsidRPr="00BE5BF7">
        <w:t>Verejn</w:t>
      </w:r>
      <w:r w:rsidRPr="00BE5BF7">
        <w:t>ého obstarávania</w:t>
      </w:r>
      <w:bookmarkEnd w:id="329"/>
      <w:bookmarkEnd w:id="330"/>
      <w:bookmarkEnd w:id="331"/>
      <w:bookmarkEnd w:id="332"/>
      <w:bookmarkEnd w:id="333"/>
    </w:p>
    <w:p w14:paraId="3C5B8E49" w14:textId="1DBB4AC9" w:rsidR="00EF2D37" w:rsidRPr="00BE5BF7" w:rsidRDefault="00EF2D37" w:rsidP="0021692E">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1F6E4D08" w14:textId="59E04C28" w:rsidR="00EF2D37" w:rsidRPr="00BE5BF7" w:rsidRDefault="00EF2D37" w:rsidP="0021692E">
      <w:pPr>
        <w:pStyle w:val="Heading4"/>
      </w:pPr>
      <w:bookmarkStart w:id="334" w:name="_Ref4422446"/>
      <w:r w:rsidRPr="00BE5BF7">
        <w:lastRenderedPageBreak/>
        <w:t>Obchodné tajomstvo a informácie, ktoré uchádzač v ponuke označí za dôverné, nebudú zverejnené alebo inak použité bez predchádzajúceho súhlasu uchádzača, pokiaľ:</w:t>
      </w:r>
      <w:bookmarkEnd w:id="334"/>
    </w:p>
    <w:p w14:paraId="658DDC75" w14:textId="77777777" w:rsidR="00EF2D37" w:rsidRPr="00BE5BF7" w:rsidRDefault="00EF2D37" w:rsidP="00D964E1">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D964E1">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rsidP="0021692E">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rsidP="0021692E">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08393A40" w:rsidR="00253181" w:rsidRPr="00BE5BF7" w:rsidRDefault="00253181" w:rsidP="00370DE5">
      <w:pPr>
        <w:pStyle w:val="Heading2"/>
        <w:rPr>
          <w:rFonts w:cs="Arial"/>
        </w:rPr>
      </w:pPr>
      <w:bookmarkStart w:id="335" w:name="_Toc444084963"/>
      <w:bookmarkStart w:id="336" w:name="_Toc444084964"/>
      <w:bookmarkStart w:id="337" w:name="_Toc444084965"/>
      <w:bookmarkStart w:id="338" w:name="_Toc444084969"/>
      <w:bookmarkStart w:id="339" w:name="_Toc4416501"/>
      <w:bookmarkStart w:id="340" w:name="_Toc4416633"/>
      <w:bookmarkStart w:id="341" w:name="_Toc4416927"/>
      <w:bookmarkStart w:id="342" w:name="_Toc4416976"/>
      <w:bookmarkStart w:id="343" w:name="_Toc59105158"/>
      <w:bookmarkEnd w:id="335"/>
      <w:bookmarkEnd w:id="336"/>
      <w:bookmarkEnd w:id="337"/>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38"/>
      <w:bookmarkEnd w:id="339"/>
      <w:bookmarkEnd w:id="340"/>
      <w:bookmarkEnd w:id="341"/>
      <w:bookmarkEnd w:id="342"/>
      <w:bookmarkEnd w:id="343"/>
    </w:p>
    <w:p w14:paraId="2E70C48D" w14:textId="2B4C53A1" w:rsidR="00253181" w:rsidRPr="00BE5BF7" w:rsidRDefault="00253181" w:rsidP="00D54716">
      <w:pPr>
        <w:pStyle w:val="Heading3"/>
      </w:pPr>
      <w:bookmarkStart w:id="344" w:name="_Toc444084970"/>
      <w:bookmarkStart w:id="345" w:name="_Toc4416634"/>
      <w:bookmarkStart w:id="346" w:name="_Toc4416928"/>
      <w:bookmarkStart w:id="347" w:name="_Toc4416977"/>
      <w:bookmarkStart w:id="348" w:name="_Toc59105159"/>
      <w:r w:rsidRPr="00BE5BF7">
        <w:t>Vyhodnotenie splnenia podmienok účasti úspešného uchádzača a informácia o výsledku hodnotenia ponúk</w:t>
      </w:r>
      <w:bookmarkEnd w:id="344"/>
      <w:bookmarkEnd w:id="345"/>
      <w:bookmarkEnd w:id="346"/>
      <w:bookmarkEnd w:id="347"/>
      <w:bookmarkEnd w:id="348"/>
    </w:p>
    <w:p w14:paraId="63E6CA8D" w14:textId="4A48B10D" w:rsidR="00851C8C" w:rsidRPr="00BE5BF7" w:rsidRDefault="00851C8C" w:rsidP="0021692E">
      <w:pPr>
        <w:pStyle w:val="Heading4"/>
      </w:pPr>
      <w:bookmarkStart w:id="349" w:name="_Toc444084971"/>
      <w:bookmarkStart w:id="350" w:name="_Toc4416635"/>
      <w:bookmarkStart w:id="351" w:name="_Toc4416929"/>
      <w:bookmarkStart w:id="352" w:name="_Toc4416978"/>
      <w:bookmarkStart w:id="353"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27F56FDF" w14:textId="30B26228" w:rsidR="00851C8C" w:rsidRPr="00BE5BF7" w:rsidRDefault="00851C8C" w:rsidP="00CD0DD7">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7E5960F6" w:rsidR="00EF2D37" w:rsidRPr="00BE5BF7" w:rsidRDefault="00EF2D37" w:rsidP="00D54716">
      <w:pPr>
        <w:pStyle w:val="Heading3"/>
      </w:pPr>
      <w:bookmarkStart w:id="354" w:name="_Toc59105160"/>
      <w:r w:rsidRPr="00BE5BF7">
        <w:t xml:space="preserve">Uzavretie </w:t>
      </w:r>
      <w:r w:rsidR="00437C48" w:rsidRPr="00BE5BF7">
        <w:t>z</w:t>
      </w:r>
      <w:r w:rsidR="00876192" w:rsidRPr="00BE5BF7">
        <w:t>mluv</w:t>
      </w:r>
      <w:r w:rsidRPr="00BE5BF7">
        <w:t>y</w:t>
      </w:r>
      <w:bookmarkEnd w:id="349"/>
      <w:bookmarkEnd w:id="350"/>
      <w:bookmarkEnd w:id="351"/>
      <w:bookmarkEnd w:id="352"/>
      <w:bookmarkEnd w:id="353"/>
      <w:bookmarkEnd w:id="354"/>
    </w:p>
    <w:p w14:paraId="3B87E945" w14:textId="40605D17" w:rsidR="00385E44" w:rsidRPr="00BE5BF7" w:rsidRDefault="00385E44" w:rsidP="0021692E">
      <w:pPr>
        <w:pStyle w:val="Heading4"/>
      </w:pPr>
      <w:bookmarkStart w:id="355"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355"/>
      <w:r w:rsidRPr="00BE5BF7">
        <w:t xml:space="preserve"> </w:t>
      </w:r>
    </w:p>
    <w:p w14:paraId="680CC711" w14:textId="18CC4CC1" w:rsidR="00385E44" w:rsidRPr="00BE5BF7" w:rsidRDefault="00385E44" w:rsidP="0021692E">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B86A71">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D3DD08F" w14:textId="4F242FD4" w:rsidR="00385E44" w:rsidRPr="00BE5BF7" w:rsidRDefault="00385E44" w:rsidP="0021692E">
      <w:pPr>
        <w:pStyle w:val="Heading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5776E1AD" w14:textId="25BB3EC5" w:rsidR="00385E44" w:rsidRPr="00BE5BF7" w:rsidRDefault="00385E44" w:rsidP="0021692E">
      <w:pPr>
        <w:pStyle w:val="Heading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53837D67" w14:textId="39A39C1A" w:rsidR="00C02D1E" w:rsidRPr="00BE5BF7" w:rsidRDefault="00C02D1E" w:rsidP="0021692E">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CD293F" w:rsidRPr="00CD293F">
        <w:t>7</w:t>
      </w:r>
      <w:r w:rsidRPr="00CD293F">
        <w:t xml:space="preserve"> </w:t>
      </w:r>
      <w:r w:rsidR="00437C48" w:rsidRPr="00CD293F">
        <w:t>z</w:t>
      </w:r>
      <w:r w:rsidR="00876192" w:rsidRPr="00CD293F">
        <w:t>mluv</w:t>
      </w:r>
      <w:r w:rsidRPr="00CD293F">
        <w:t>y</w:t>
      </w:r>
      <w:r w:rsidR="00AE7C14" w:rsidRPr="00CD293F">
        <w:t xml:space="preserve"> o energetickej efektívnosti a samostatne ako Prí</w:t>
      </w:r>
      <w:r w:rsidR="00BE5BF7" w:rsidRPr="00CD293F">
        <w:t>l</w:t>
      </w:r>
      <w:r w:rsidR="00AE7C14" w:rsidRPr="00CD293F">
        <w:t xml:space="preserve">ohu č. </w:t>
      </w:r>
      <w:r w:rsidR="00CD293F" w:rsidRPr="00CD293F">
        <w:t xml:space="preserve">5 </w:t>
      </w:r>
      <w:r w:rsidR="00AE7C14" w:rsidRPr="00BE5BF7">
        <w:t>zmluvy o dielo</w:t>
      </w:r>
      <w:r w:rsidRPr="00BE5BF7">
        <w:t>.</w:t>
      </w:r>
    </w:p>
    <w:p w14:paraId="3DBBB4B4" w14:textId="48925671" w:rsidR="00C7432B" w:rsidRPr="00E24381" w:rsidRDefault="00385E44" w:rsidP="00E24381">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w:t>
      </w:r>
      <w:r w:rsidRPr="00BE5BF7">
        <w:lastRenderedPageBreak/>
        <w:t xml:space="preserve">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1C8C5E9D" w14:textId="77777777" w:rsidR="001C640D" w:rsidRDefault="001C640D" w:rsidP="00B05651">
      <w:pPr>
        <w:ind w:left="709"/>
        <w:rPr>
          <w:rFonts w:eastAsiaTheme="majorEastAsia" w:cs="Arial"/>
          <w:b/>
          <w:szCs w:val="20"/>
        </w:rPr>
      </w:pPr>
    </w:p>
    <w:p w14:paraId="2751F4DF" w14:textId="6343010E"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66ED6BB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494447D1" w14:textId="317A5B3B" w:rsidR="00AE7C14" w:rsidRDefault="00AE7C14" w:rsidP="000A6937">
      <w:pPr>
        <w:ind w:left="1985" w:hanging="1276"/>
        <w:rPr>
          <w:rFonts w:cs="Arial"/>
          <w:szCs w:val="20"/>
        </w:rPr>
      </w:pPr>
      <w:r w:rsidRPr="00BE5BF7">
        <w:rPr>
          <w:rFonts w:cs="Arial"/>
          <w:szCs w:val="20"/>
        </w:rPr>
        <w:t>Príloha č. A.</w:t>
      </w:r>
      <w:r w:rsidR="003D162A">
        <w:rPr>
          <w:rFonts w:cs="Arial"/>
          <w:szCs w:val="20"/>
        </w:rPr>
        <w:t>6</w:t>
      </w:r>
      <w:r w:rsidRPr="00BE5BF7">
        <w:rPr>
          <w:rFonts w:cs="Arial"/>
          <w:szCs w:val="20"/>
        </w:rPr>
        <w:tab/>
        <w:t>Odôvodnenie nerozdelenia zákazky</w:t>
      </w:r>
    </w:p>
    <w:p w14:paraId="66E092BC" w14:textId="195AD75D" w:rsidR="00F0716F" w:rsidRPr="00BE5BF7" w:rsidRDefault="00CB6416" w:rsidP="001B3C96">
      <w:pPr>
        <w:pStyle w:val="Heading1"/>
      </w:pPr>
      <w:r w:rsidRPr="00BE5BF7">
        <w:br w:type="page"/>
      </w:r>
      <w:bookmarkStart w:id="356" w:name="_Toc444084972"/>
      <w:bookmarkStart w:id="357" w:name="_Toc4416502"/>
      <w:bookmarkStart w:id="358" w:name="_Toc4416636"/>
      <w:bookmarkStart w:id="359" w:name="_Toc4416930"/>
      <w:bookmarkStart w:id="360" w:name="_Toc4416979"/>
      <w:bookmarkStart w:id="361" w:name="_Toc59105161"/>
      <w:r w:rsidR="00F0716F" w:rsidRPr="00BE5BF7">
        <w:lastRenderedPageBreak/>
        <w:t xml:space="preserve">Opis </w:t>
      </w:r>
      <w:r w:rsidR="0068594A" w:rsidRPr="00BE5BF7">
        <w:t>p</w:t>
      </w:r>
      <w:r w:rsidR="007D674D" w:rsidRPr="00BE5BF7">
        <w:t>redmet</w:t>
      </w:r>
      <w:r w:rsidR="00F0716F" w:rsidRPr="00BE5BF7">
        <w:t>u zákazky</w:t>
      </w:r>
      <w:bookmarkEnd w:id="356"/>
      <w:bookmarkEnd w:id="357"/>
      <w:bookmarkEnd w:id="358"/>
      <w:bookmarkEnd w:id="359"/>
      <w:bookmarkEnd w:id="360"/>
      <w:bookmarkEnd w:id="361"/>
    </w:p>
    <w:p w14:paraId="7F5392C6" w14:textId="6BD013C9" w:rsidR="000B4CA9" w:rsidRPr="00BE5BF7" w:rsidRDefault="000B4CA9" w:rsidP="000B4CA9">
      <w:pPr>
        <w:rPr>
          <w:rFonts w:cs="Arial"/>
          <w:b/>
          <w:szCs w:val="20"/>
        </w:rPr>
      </w:pPr>
      <w:bookmarkStart w:id="362"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893FAC3" w14:textId="77777777" w:rsidR="008753C6" w:rsidRPr="00BE5BF7" w:rsidRDefault="008753C6" w:rsidP="000B4CA9">
      <w:pPr>
        <w:rPr>
          <w:rFonts w:cs="Arial"/>
          <w:b/>
          <w:szCs w:val="20"/>
        </w:rPr>
      </w:pPr>
    </w:p>
    <w:p w14:paraId="675155CE" w14:textId="6F93AE4F" w:rsidR="000B4CA9" w:rsidRPr="00BE5BF7" w:rsidRDefault="00CC41A1" w:rsidP="00D54716">
      <w:pPr>
        <w:pStyle w:val="Heading3"/>
      </w:pPr>
      <w:bookmarkStart w:id="363" w:name="_Toc59105162"/>
      <w:r w:rsidRPr="00BE5BF7">
        <w:t>Základný</w:t>
      </w:r>
      <w:r w:rsidR="00EA4817" w:rsidRPr="00BE5BF7">
        <w:t> účel obstarania predmetu zákazky</w:t>
      </w:r>
      <w:bookmarkEnd w:id="363"/>
    </w:p>
    <w:p w14:paraId="10288EAA" w14:textId="4D3BD365" w:rsidR="000B4CA9" w:rsidRPr="00BE5BF7" w:rsidRDefault="000B4CA9" w:rsidP="0021692E">
      <w:pPr>
        <w:pStyle w:val="Heading4"/>
      </w:pPr>
      <w:r w:rsidRPr="00BE5BF7">
        <w:t>Verejný obstarávateľ je vlastníkom</w:t>
      </w:r>
      <w:r w:rsidR="00CC41A1" w:rsidRPr="00BE5BF7">
        <w:t>/správcom</w:t>
      </w:r>
      <w:r w:rsidRPr="00BE5BF7">
        <w:t xml:space="preserve"> budov</w:t>
      </w:r>
      <w:r w:rsidR="00394C3D" w:rsidRPr="00BE5BF7">
        <w:t xml:space="preserve"> a </w:t>
      </w:r>
      <w:r w:rsidRPr="00BE5BF7">
        <w:t>technických zariadení</w:t>
      </w:r>
      <w:r w:rsidR="00394C3D" w:rsidRPr="00BE5BF7">
        <w:t xml:space="preserve">, ako sú tieto bližšie opísané v príslušných Prílohách tejto Časti B. súťažných </w:t>
      </w:r>
      <w:r w:rsidR="005216E2" w:rsidRPr="00BE5BF7">
        <w:t>podkladov</w:t>
      </w:r>
      <w:r w:rsidR="00394C3D" w:rsidRPr="00BE5BF7">
        <w:t>.</w:t>
      </w:r>
      <w:r w:rsidRPr="00BE5BF7">
        <w:t xml:space="preserve"> </w:t>
      </w:r>
      <w:r w:rsidR="005216E2" w:rsidRPr="00BE5BF7">
        <w:t xml:space="preserve">Predmetom tejto zákazky je súbor opatrení zameraných na (i) </w:t>
      </w:r>
      <w:r w:rsidR="00383161" w:rsidRPr="00BE5BF7">
        <w:t>zvýšenie energetickej efektívnosti</w:t>
      </w:r>
      <w:r w:rsidR="005216E2" w:rsidRPr="00BE5BF7">
        <w:t xml:space="preserve"> </w:t>
      </w:r>
      <w:r w:rsidR="00674E29">
        <w:t xml:space="preserve">budov a </w:t>
      </w:r>
      <w:r w:rsidR="00383161" w:rsidRPr="00BE5BF7">
        <w:t xml:space="preserve">energetického hospodárstva týchto </w:t>
      </w:r>
      <w:r w:rsidR="00E310E1" w:rsidRPr="00BE5BF7">
        <w:t>b</w:t>
      </w:r>
      <w:r w:rsidR="00383161" w:rsidRPr="00BE5BF7">
        <w:t>udov</w:t>
      </w:r>
      <w:r w:rsidR="005216E2" w:rsidRPr="00BE5BF7">
        <w:t xml:space="preserve"> a (ii) </w:t>
      </w:r>
      <w:r w:rsidR="00240D0F" w:rsidRPr="00BE5BF7">
        <w:t xml:space="preserve">zvýšenie kvality </w:t>
      </w:r>
      <w:r w:rsidR="00E310E1" w:rsidRPr="00BE5BF7">
        <w:t>prostredia</w:t>
      </w:r>
      <w:r w:rsidR="00240D0F" w:rsidRPr="00BE5BF7">
        <w:t xml:space="preserve"> a </w:t>
      </w:r>
      <w:r w:rsidR="00383161" w:rsidRPr="00BE5BF7">
        <w:t xml:space="preserve">faktického </w:t>
      </w:r>
      <w:r w:rsidR="00240D0F" w:rsidRPr="00BE5BF7">
        <w:t>stavu jednotl</w:t>
      </w:r>
      <w:r w:rsidR="00BE5BF7">
        <w:t>i</w:t>
      </w:r>
      <w:r w:rsidR="00240D0F" w:rsidRPr="00BE5BF7">
        <w:t>vých budov</w:t>
      </w:r>
      <w:r w:rsidR="00090885" w:rsidRPr="00BE5BF7">
        <w:t xml:space="preserve"> s cieľom maximalizovať využitie budúcich úspor energie pri financovaní investícií bez negatívneho dopadu na verejný dlh</w:t>
      </w:r>
      <w:r w:rsidR="00240D0F" w:rsidRPr="00BE5BF7">
        <w:t>.</w:t>
      </w:r>
    </w:p>
    <w:p w14:paraId="50F56E9C" w14:textId="60905B78" w:rsidR="00370BFF" w:rsidRPr="00BE5BF7" w:rsidRDefault="00370BFF" w:rsidP="00370BFF">
      <w:pPr>
        <w:pStyle w:val="Heading4"/>
      </w:pPr>
      <w:r w:rsidRPr="00BE5BF7">
        <w:t>Prioritným cieľom je zabezpečiť tieto rekonštrukcie, najmä časti týkajúce sa energetického hospodárstva budov,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3B382468" w14:textId="2DC234BA" w:rsidR="00B76035" w:rsidRPr="00BE5BF7" w:rsidRDefault="00B76035" w:rsidP="004178BB">
      <w:pPr>
        <w:pStyle w:val="Heading4"/>
      </w:pPr>
      <w:r w:rsidRPr="00BE5BF7">
        <w:t xml:space="preserve">Parametre projektu, resp. </w:t>
      </w:r>
      <w:r w:rsidR="00256468">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rsidR="00256468">
        <w:t xml:space="preserve"> V</w:t>
      </w:r>
      <w:r w:rsidR="006A2A65" w:rsidRPr="00BE5BF7">
        <w:t> rámci projektu sa však realizujú aj opatrenia, ktoré</w:t>
      </w:r>
      <w:r w:rsidRPr="00BE5BF7">
        <w:t xml:space="preserve"> nemajú potenciál generovať dostatočné úspory</w:t>
      </w:r>
      <w:r w:rsidR="00AA4BDF" w:rsidRPr="00BE5BF7">
        <w:t xml:space="preserve"> (alebo negenerujú žiadne úspory)</w:t>
      </w:r>
      <w:r w:rsidRPr="00BE5BF7">
        <w:t xml:space="preserve"> na to, aby boli zahrnuté do zmluvy o energetickej efektívnosti</w:t>
      </w:r>
      <w:r w:rsidR="00AA4BDF" w:rsidRPr="00BE5BF7">
        <w:t>. Tieto budú preto</w:t>
      </w:r>
      <w:r w:rsidRPr="00BE5BF7">
        <w:t xml:space="preserve"> zahrnuté </w:t>
      </w:r>
      <w:r w:rsidR="00AA4BDF" w:rsidRPr="00BE5BF7">
        <w:t>do samostatnej</w:t>
      </w:r>
      <w:r w:rsidRPr="00BE5BF7">
        <w:t xml:space="preserve"> zmluv</w:t>
      </w:r>
      <w:r w:rsidR="00AA4BDF" w:rsidRPr="00BE5BF7">
        <w:t>y</w:t>
      </w:r>
      <w:r w:rsidRPr="00BE5BF7">
        <w:t xml:space="preserve"> o dielo. Napriek tomu sa jedná o ucelený súbor opatrení a</w:t>
      </w:r>
      <w:r w:rsidR="004B6970" w:rsidRPr="00BE5BF7">
        <w:t> tvoria jeden predmet zákazky. Časť opatrení teda bude implementovaná na základe zmluvy o energetickej efektívnosti a časť opatrení bude implementovaná na základe samostatnej zmluvy o dielo.</w:t>
      </w:r>
      <w:r w:rsidR="00354BC7" w:rsidRPr="00BE5BF7">
        <w:t xml:space="preserve"> </w:t>
      </w:r>
      <w:r w:rsidR="00354BC7" w:rsidRPr="00427BCF">
        <w:rPr>
          <w:b/>
          <w:bCs/>
        </w:rPr>
        <w:t>Uchádzač však musí predložiť jednu spoločnú ponuku zahŕňajúcu všetky opatrenia</w:t>
      </w:r>
      <w:r w:rsidR="00354BC7" w:rsidRPr="00BE5BF7">
        <w:t xml:space="preserve">, ako je uvedené v tejto časti B. súťažných podkladov a jej prílohách a delenie na jednotlivé zmluvy </w:t>
      </w:r>
      <w:r w:rsidR="004A717C" w:rsidRPr="00BE5BF7">
        <w:t xml:space="preserve">nie </w:t>
      </w:r>
      <w:r w:rsidR="00354BC7" w:rsidRPr="00BE5BF7">
        <w:t xml:space="preserve">je </w:t>
      </w:r>
      <w:r w:rsidR="000D6363" w:rsidRPr="00BE5BF7">
        <w:t>rozdelením zákazky na samostatne súťažené časti</w:t>
      </w:r>
      <w:r w:rsidR="00AA4BDF" w:rsidRPr="00BE5BF7">
        <w:t xml:space="preserve">, ale jedná sa iba o rozdelenie plnení </w:t>
      </w:r>
      <w:r w:rsidR="00DC05DA" w:rsidRPr="00BE5BF7">
        <w:t>vyplývajúce z povahy jednotlivých opatrení a povahy zmlúv, ktoré sú na realizáciu týchto opatrení vhodné</w:t>
      </w:r>
      <w:r w:rsidR="000D6363" w:rsidRPr="00BE5BF7">
        <w:t>.</w:t>
      </w:r>
    </w:p>
    <w:p w14:paraId="01E7A260" w14:textId="37B7A6FB" w:rsidR="000B4CA9" w:rsidRPr="00BE5BF7" w:rsidRDefault="000B4CA9" w:rsidP="0021692E">
      <w:pPr>
        <w:pStyle w:val="Heading4"/>
      </w:pPr>
      <w:r w:rsidRPr="00BE5BF7">
        <w:t>Hlavnou výhodou navrhovaného spôsobu realizácie</w:t>
      </w:r>
      <w:r w:rsidR="000D6363" w:rsidRPr="00BE5BF7">
        <w:t xml:space="preserve"> (najmä platné pre zmluvu o energetickej efektívnosti)</w:t>
      </w:r>
      <w:r w:rsidRPr="00BE5BF7">
        <w:t xml:space="preserve"> je pre </w:t>
      </w:r>
      <w:r w:rsidR="003716D2" w:rsidRPr="00BE5BF7">
        <w:t>V</w:t>
      </w:r>
      <w:r w:rsidRPr="00BE5BF7">
        <w:t xml:space="preserve">erejného obstarávateľa istota konečného výsledku rekonštrukcie v zmysle reálneho dosiahnutia úspor. Neoddeliteľnou súčasťou obchodných podmienok je totiž záruka </w:t>
      </w:r>
      <w:r w:rsidR="00B21BE6" w:rsidRPr="00BE5BF7">
        <w:t>poskytovateľa</w:t>
      </w:r>
      <w:r w:rsidRPr="00BE5BF7">
        <w:t xml:space="preserve"> za dosiahnutie úspor </w:t>
      </w:r>
      <w:r w:rsidR="00674E29">
        <w:t>energetických</w:t>
      </w:r>
      <w:r w:rsidRPr="00BE5BF7">
        <w:t xml:space="preserve"> nákladov, čo v praxi znamená, že ak </w:t>
      </w:r>
      <w:r w:rsidR="00B21BE6" w:rsidRPr="00BE5BF7">
        <w:t>poskytovateľ</w:t>
      </w:r>
      <w:r w:rsidRPr="00BE5BF7">
        <w:t xml:space="preserve"> (t</w:t>
      </w:r>
      <w:r w:rsidR="00BE5BF7">
        <w:t xml:space="preserve"> </w:t>
      </w:r>
      <w:r w:rsidRPr="00BE5BF7">
        <w:t>.j. úspešný uchádzač) nezabe</w:t>
      </w:r>
      <w:r w:rsidR="00BE5BF7">
        <w:t>z</w:t>
      </w:r>
      <w:r w:rsidRPr="00BE5BF7">
        <w:t xml:space="preserve">pečí dosiahnutie úspor v dohodnutom objeme, je povinný tento výpadok kompenzovať – či už zmluvnou pokutou, alebo znížením pravidelných platieb zo strany </w:t>
      </w:r>
      <w:r w:rsidR="003716D2" w:rsidRPr="00BE5BF7">
        <w:t>V</w:t>
      </w:r>
      <w:r w:rsidRPr="00BE5BF7">
        <w:t>erejného obstarávateľa. Verejný obstarávateľ tak v konečnom dôsledku dostáva nielen zmodernizované zariadenia, ale zmodernizované zariadenia s dohodnutými požadovanými prevádzkovými výsledkami.</w:t>
      </w:r>
      <w:r w:rsidR="00DC05DA" w:rsidRPr="00BE5BF7">
        <w:t xml:space="preserve"> </w:t>
      </w:r>
      <w:r w:rsidR="00AA710C" w:rsidRPr="00BE5BF7">
        <w:t>Zároveň</w:t>
      </w:r>
      <w:r w:rsidR="00DC05DA" w:rsidRPr="00BE5BF7">
        <w:t xml:space="preserve"> investičný náklad na realizáciu opatrení spadajúcich pod zmluvu o energetickej efektívnosti </w:t>
      </w:r>
      <w:r w:rsidR="00AA710C" w:rsidRPr="00BE5BF7">
        <w:t>nemá vplyv na výšku verejného dlhu.</w:t>
      </w:r>
    </w:p>
    <w:p w14:paraId="58A1FEE3" w14:textId="08649138" w:rsidR="000B4CA9" w:rsidRPr="00BE5BF7" w:rsidRDefault="000B4CA9" w:rsidP="00D54716">
      <w:pPr>
        <w:pStyle w:val="Heading3"/>
      </w:pPr>
      <w:bookmarkStart w:id="364" w:name="_Toc59105163"/>
      <w:r w:rsidRPr="00BE5BF7">
        <w:t>Z</w:t>
      </w:r>
      <w:r w:rsidR="00EA4817" w:rsidRPr="00BE5BF7">
        <w:t>ákladný opis predmetu zákazky</w:t>
      </w:r>
      <w:bookmarkEnd w:id="364"/>
    </w:p>
    <w:p w14:paraId="04886D03" w14:textId="2F143361" w:rsidR="0077105F" w:rsidRPr="00BE5BF7" w:rsidRDefault="000B4CA9" w:rsidP="0021692E">
      <w:pPr>
        <w:pStyle w:val="Heading4"/>
      </w:pPr>
      <w:r w:rsidRPr="00BE5BF7">
        <w:t xml:space="preserve">Predmetom zákazky je navrhnutie a realizácia opatrení na zvýšenie </w:t>
      </w:r>
      <w:r w:rsidR="00AA710C" w:rsidRPr="00BE5BF7">
        <w:t>energetickej</w:t>
      </w:r>
      <w:r w:rsidRPr="00BE5BF7">
        <w:t xml:space="preserve"> efektívnosti </w:t>
      </w:r>
      <w:r w:rsidR="00427BCF">
        <w:lastRenderedPageBreak/>
        <w:t>súboru</w:t>
      </w:r>
      <w:r w:rsidR="00F91A1F" w:rsidRPr="00BE5BF7">
        <w:t xml:space="preserve"> budov vo vlastníctve</w:t>
      </w:r>
      <w:r w:rsidR="00CD293F">
        <w:t>/správe</w:t>
      </w:r>
      <w:r w:rsidR="00F91A1F" w:rsidRPr="00BE5BF7">
        <w:t xml:space="preserve"> Verejného obstarávateľa </w:t>
      </w:r>
      <w:r w:rsidR="0095115A" w:rsidRPr="00BE5BF7">
        <w:t xml:space="preserve">a zlepšenie faktického stavu </w:t>
      </w:r>
      <w:r w:rsidR="00427BCF">
        <w:t>súboru</w:t>
      </w:r>
      <w:r w:rsidR="00427BCF" w:rsidRPr="00BE5BF7">
        <w:t xml:space="preserve"> </w:t>
      </w:r>
      <w:r w:rsidRPr="00BE5BF7">
        <w:t>budov vo vlastníctve</w:t>
      </w:r>
      <w:r w:rsidR="00CD293F">
        <w:t>/správe</w:t>
      </w:r>
      <w:r w:rsidRPr="00BE5BF7">
        <w:t xml:space="preserve"> </w:t>
      </w:r>
      <w:r w:rsidR="003716D2" w:rsidRPr="00BE5BF7">
        <w:t>V</w:t>
      </w:r>
      <w:r w:rsidRPr="00BE5BF7">
        <w:t xml:space="preserve">erejného obstarávateľa. </w:t>
      </w:r>
    </w:p>
    <w:p w14:paraId="21E374D9" w14:textId="05538F43" w:rsidR="000B4CA9" w:rsidRPr="00BE5BF7" w:rsidRDefault="0077105F" w:rsidP="0021692E">
      <w:pPr>
        <w:pStyle w:val="Heading4"/>
      </w:pPr>
      <w:r w:rsidRPr="00BE5BF7">
        <w:t>Základný rozsah plnenia zmluvy o energetickej efektívnosti</w:t>
      </w:r>
      <w:r w:rsidR="00D94701" w:rsidRPr="00BE5BF7">
        <w:t xml:space="preserve"> je charakteristický tým</w:t>
      </w:r>
      <w:r w:rsidR="000B4CA9" w:rsidRPr="00BE5BF7">
        <w:t xml:space="preserve">, že </w:t>
      </w:r>
      <w:r w:rsidR="00B21BE6" w:rsidRPr="00BE5BF7">
        <w:t>poskytovateľ</w:t>
      </w:r>
      <w:r w:rsidR="000B4CA9" w:rsidRPr="00BE5BF7">
        <w:t xml:space="preserve">: </w:t>
      </w:r>
    </w:p>
    <w:p w14:paraId="2E065D22" w14:textId="175F8B72" w:rsidR="000B4CA9" w:rsidRPr="00BE5BF7" w:rsidRDefault="000B4CA9" w:rsidP="00D964E1">
      <w:pPr>
        <w:pStyle w:val="Heading6"/>
      </w:pPr>
      <w:r w:rsidRPr="00BE5BF7">
        <w:t>analyzuje stav predmetných budov a zariadení a spotrebu energie v</w:t>
      </w:r>
      <w:r w:rsidR="005603F6" w:rsidRPr="00BE5BF7">
        <w:t> </w:t>
      </w:r>
      <w:r w:rsidRPr="00BE5BF7">
        <w:t xml:space="preserve">nich, </w:t>
      </w:r>
    </w:p>
    <w:p w14:paraId="452FB2F3" w14:textId="45C9EA0F" w:rsidR="000B4CA9" w:rsidRPr="00BE5BF7" w:rsidRDefault="000B4CA9" w:rsidP="00D964E1">
      <w:pPr>
        <w:pStyle w:val="Heading6"/>
      </w:pPr>
      <w:r w:rsidRPr="00BE5BF7">
        <w:t xml:space="preserve">navrhne technické </w:t>
      </w:r>
      <w:r w:rsidR="00CD293F">
        <w:t>prevedenie opatrení</w:t>
      </w:r>
      <w:r w:rsidRPr="00BE5BF7">
        <w:t xml:space="preserve"> na zníženie </w:t>
      </w:r>
      <w:r w:rsidR="005603F6" w:rsidRPr="00BE5BF7">
        <w:t>energetických</w:t>
      </w:r>
      <w:r w:rsidRPr="00BE5BF7">
        <w:t xml:space="preserve"> nákladov </w:t>
      </w:r>
      <w:r w:rsidR="002D19CB">
        <w:t xml:space="preserve">budov </w:t>
      </w:r>
      <w:r w:rsidR="005D26AA" w:rsidRPr="00BE5BF7">
        <w:t>a vyhotoví všetku potrebnú projektovú a technickú dokumentáciu potrebnú pre realizáciu opatrení</w:t>
      </w:r>
      <w:r w:rsidRPr="00BE5BF7">
        <w:t xml:space="preserve">, </w:t>
      </w:r>
    </w:p>
    <w:p w14:paraId="51F0E6B3" w14:textId="752FBFA9" w:rsidR="000B4CA9" w:rsidRPr="00BE5BF7" w:rsidRDefault="000B4CA9" w:rsidP="00D964E1">
      <w:pPr>
        <w:pStyle w:val="Heading6"/>
      </w:pPr>
      <w:r w:rsidRPr="00BE5BF7">
        <w:t>tieto opatrenia realizuje</w:t>
      </w:r>
      <w:r w:rsidR="006C51BD" w:rsidRPr="00BE5BF7">
        <w:t xml:space="preserve"> a </w:t>
      </w:r>
      <w:r w:rsidRPr="00BE5BF7">
        <w:t xml:space="preserve">po realizácii opatrení </w:t>
      </w:r>
      <w:r w:rsidR="006C51BD" w:rsidRPr="00BE5BF7">
        <w:t xml:space="preserve">udržiava prevádzkyschopnosť všetkých dodaných zariadení, vykonáva ich opravy, údržbu, revízie a vykonáva všetky činnosti potrebné na zabezpečenie ich prevádzkyschopnosti </w:t>
      </w:r>
      <w:r w:rsidRPr="00BE5BF7">
        <w:t xml:space="preserve">a vyčísľuje dosiahnuté úspory, </w:t>
      </w:r>
    </w:p>
    <w:p w14:paraId="21CF3360" w14:textId="6311F462" w:rsidR="000B4CA9" w:rsidRPr="00BE5BF7" w:rsidRDefault="000B4CA9" w:rsidP="00D964E1">
      <w:pPr>
        <w:pStyle w:val="Heading6"/>
      </w:pPr>
      <w:r w:rsidRPr="00BE5BF7">
        <w:t>zaručí sa za úspory dosiahnuté po realizácii opatrení a zabezpečí financovanie cel</w:t>
      </w:r>
      <w:r w:rsidR="006A72FF" w:rsidRPr="00BE5BF7">
        <w:t>ej realizácie predmetu zákazky</w:t>
      </w:r>
      <w:r w:rsidRPr="00BE5BF7">
        <w:t xml:space="preserve"> na základe dosahovaných úspor. </w:t>
      </w:r>
    </w:p>
    <w:p w14:paraId="77BFD737" w14:textId="0DCA2894" w:rsidR="00D94701" w:rsidRPr="00BE5BF7" w:rsidRDefault="00D94701" w:rsidP="00D94701">
      <w:pPr>
        <w:pStyle w:val="Heading4"/>
      </w:pPr>
      <w:r w:rsidRPr="00BE5BF7">
        <w:t xml:space="preserve">Základný rozsah plnenia zmluvy o dielo koncipovanej ako tzv. design &amp; </w:t>
      </w:r>
      <w:proofErr w:type="spellStart"/>
      <w:r w:rsidRPr="00BE5BF7">
        <w:t>build</w:t>
      </w:r>
      <w:proofErr w:type="spellEnd"/>
      <w:r w:rsidRPr="00BE5BF7">
        <w:t xml:space="preserve"> </w:t>
      </w:r>
      <w:r w:rsidR="00AA710C" w:rsidRPr="00BE5BF7">
        <w:t xml:space="preserve">(navrhni a postav) </w:t>
      </w:r>
      <w:r w:rsidRPr="00BE5BF7">
        <w:t xml:space="preserve">model je charakteristický tým, že poskytovateľ: </w:t>
      </w:r>
    </w:p>
    <w:p w14:paraId="6E71BBF4" w14:textId="4D00BB72" w:rsidR="0015141C" w:rsidRDefault="00000205" w:rsidP="00D964E1">
      <w:pPr>
        <w:pStyle w:val="Heading6"/>
      </w:pPr>
      <w:r>
        <w:t>n</w:t>
      </w:r>
      <w:r w:rsidRPr="00BE5BF7">
        <w:t>avrhne</w:t>
      </w:r>
      <w:r>
        <w:t xml:space="preserve"> </w:t>
      </w:r>
      <w:r w:rsidR="00CD293F">
        <w:t>te</w:t>
      </w:r>
      <w:r w:rsidR="00BE6596">
        <w:t>chnické prevedenie opatrení</w:t>
      </w:r>
      <w:r w:rsidR="00AA710C" w:rsidRPr="00BE5BF7">
        <w:t xml:space="preserve"> a </w:t>
      </w:r>
      <w:r w:rsidR="005D26AA" w:rsidRPr="00BE5BF7">
        <w:t>vyhotoví všetku potrebnú projektovú a technickú dokumentáciu potrebnú pre realizáciu opatrení;</w:t>
      </w:r>
    </w:p>
    <w:p w14:paraId="1F317265" w14:textId="6D24740C" w:rsidR="00D94701" w:rsidRPr="00BE5BF7" w:rsidRDefault="00000205" w:rsidP="00D964E1">
      <w:pPr>
        <w:pStyle w:val="Heading6"/>
      </w:pPr>
      <w:r>
        <w:t>z</w:t>
      </w:r>
      <w:r w:rsidR="0015141C">
        <w:t>abezpečí všetky povolenia potrebné na realizáciu opatrení a ich užívanie;</w:t>
      </w:r>
      <w:r w:rsidR="005D26AA" w:rsidRPr="00BE5BF7">
        <w:t xml:space="preserve"> a</w:t>
      </w:r>
    </w:p>
    <w:p w14:paraId="42D947BE" w14:textId="064067DE" w:rsidR="00D94701" w:rsidRPr="00BE5BF7" w:rsidRDefault="005D26AA" w:rsidP="00D964E1">
      <w:pPr>
        <w:pStyle w:val="Heading6"/>
      </w:pPr>
      <w:r w:rsidRPr="00BE5BF7">
        <w:t>zhotoví dielo – t. j. vykoná jednotlivé opatrenia a tieto odovzdá do vlastníctva objednávateľa.</w:t>
      </w:r>
    </w:p>
    <w:p w14:paraId="38815F95" w14:textId="62559ED7" w:rsidR="00871C57" w:rsidRPr="00BE5BF7" w:rsidRDefault="0015141C" w:rsidP="0021692E">
      <w:pPr>
        <w:pStyle w:val="Heading4"/>
      </w:pPr>
      <w:r>
        <w:t>Záväzný</w:t>
      </w:r>
      <w:r w:rsidRPr="00BE5BF7">
        <w:t xml:space="preserve"> </w:t>
      </w:r>
      <w:r w:rsidR="00950DB7" w:rsidRPr="00BE5BF7">
        <w:t xml:space="preserve">rozsah povinných opatrení Verejný obstarávateľ definuje v Prílohe č. </w:t>
      </w:r>
      <w:r w:rsidR="00284E38" w:rsidRPr="00BE5BF7">
        <w:t>B.1</w:t>
      </w:r>
      <w:r w:rsidR="00950DB7" w:rsidRPr="00BE5BF7">
        <w:t xml:space="preserve"> týchto súťažných podkl</w:t>
      </w:r>
      <w:r w:rsidR="00BE5BF7">
        <w:t>a</w:t>
      </w:r>
      <w:r w:rsidR="00950DB7" w:rsidRPr="00BE5BF7">
        <w:t xml:space="preserve">dov. </w:t>
      </w:r>
      <w:r w:rsidR="00871C57" w:rsidRPr="00106B47">
        <w:t xml:space="preserve">Uchádzači </w:t>
      </w:r>
      <w:r w:rsidR="009E330E" w:rsidRPr="00106B47">
        <w:t>ne</w:t>
      </w:r>
      <w:r w:rsidR="00871C57" w:rsidRPr="00106B47">
        <w:t xml:space="preserve">môžu navrhovať opatrenia nad rámec </w:t>
      </w:r>
      <w:r w:rsidR="009E330E" w:rsidRPr="00106B47">
        <w:t xml:space="preserve">záväzného </w:t>
      </w:r>
      <w:r w:rsidR="00871C57" w:rsidRPr="00106B47">
        <w:t>rozsahu definovaných opatrení</w:t>
      </w:r>
      <w:r w:rsidR="00871C57" w:rsidRPr="009E330E">
        <w:t xml:space="preserve">. </w:t>
      </w:r>
    </w:p>
    <w:p w14:paraId="798F6471" w14:textId="1002762A" w:rsidR="00D55ADF" w:rsidRPr="00BE5BF7" w:rsidRDefault="000B4CA9" w:rsidP="0021692E">
      <w:pPr>
        <w:pStyle w:val="Heading4"/>
      </w:pPr>
      <w:r w:rsidRPr="00BE5BF7">
        <w:t>Cena p</w:t>
      </w:r>
      <w:r w:rsidR="0085318F" w:rsidRPr="00BE5BF7">
        <w:t>redmetu zákazky</w:t>
      </w:r>
      <w:r w:rsidRPr="00BE5BF7">
        <w:t xml:space="preserve"> zahŕňa realizáciu opatrení (</w:t>
      </w:r>
      <w:r w:rsidR="000F61E3" w:rsidRPr="00BE5BF7">
        <w:t xml:space="preserve">podľa okolností - </w:t>
      </w:r>
      <w:r w:rsidRPr="00BE5BF7">
        <w:t xml:space="preserve">cenu predmetu zákazky vrátane analýzy spotreby energie, návrhu a projektového spracovania </w:t>
      </w:r>
      <w:r w:rsidR="000F61E3" w:rsidRPr="00BE5BF7">
        <w:t>stavebných a technických prvkov</w:t>
      </w:r>
      <w:r w:rsidRPr="00BE5BF7">
        <w:t>, vykonania všetkých potrebných prác, spracovania dokumentácie skutočného vyhotovenia</w:t>
      </w:r>
      <w:r w:rsidR="002C14F8" w:rsidRPr="00BE5BF7">
        <w:t xml:space="preserve"> a</w:t>
      </w:r>
      <w:r w:rsidR="000F61E3" w:rsidRPr="00BE5BF7">
        <w:t> ostatných plnení definovaných v zmluvách a týchto súťažných podkl</w:t>
      </w:r>
      <w:r w:rsidR="00BE5BF7">
        <w:t>a</w:t>
      </w:r>
      <w:r w:rsidR="000F61E3" w:rsidRPr="00BE5BF7">
        <w:t>doch</w:t>
      </w:r>
      <w:r w:rsidR="002C14F8" w:rsidRPr="00BE5BF7">
        <w:t>.</w:t>
      </w:r>
      <w:r w:rsidRPr="00BE5BF7">
        <w:t xml:space="preserve">), </w:t>
      </w:r>
      <w:r w:rsidR="00D55ADF" w:rsidRPr="00BE5BF7">
        <w:t xml:space="preserve">a v prípade zmluvy o energetickej efektívnosti aj </w:t>
      </w:r>
      <w:r w:rsidRPr="00BE5BF7">
        <w:t xml:space="preserve">cenu za dlhodobé financovanie a cenu za činnosti spojené s riadením a </w:t>
      </w:r>
      <w:r w:rsidR="00AD5143" w:rsidRPr="00BE5BF7">
        <w:t>udržiavaním prevádzkyschopnosti všetkých dodaných zariadení, vrátane vykonávania ich opráv, údržby, revízií a vykonávania všetkých činností potrebných na zabezpečenie ich prevádzkyschopnosti</w:t>
      </w:r>
      <w:r w:rsidRPr="00BE5BF7">
        <w:t>,</w:t>
      </w:r>
      <w:r w:rsidR="00287879" w:rsidRPr="00BE5BF7">
        <w:t xml:space="preserve"> činností spojených</w:t>
      </w:r>
      <w:r w:rsidRPr="00BE5BF7">
        <w:t xml:space="preserve"> vyhodnocovaním úspor</w:t>
      </w:r>
      <w:r w:rsidR="006A72FF" w:rsidRPr="00BE5BF7">
        <w:t xml:space="preserve"> </w:t>
      </w:r>
      <w:r w:rsidRPr="00BE5BF7">
        <w:t xml:space="preserve">a spracovaním dohodnutých dokumentov počas celej doby </w:t>
      </w:r>
      <w:r w:rsidR="006A72FF" w:rsidRPr="00BE5BF7">
        <w:t>realizácie predmetu zákazky</w:t>
      </w:r>
      <w:r w:rsidRPr="00BE5BF7">
        <w:t xml:space="preserve">. </w:t>
      </w:r>
    </w:p>
    <w:p w14:paraId="199F3DDF" w14:textId="32E24B34" w:rsidR="00CF332B" w:rsidRPr="00BE5BF7" w:rsidRDefault="000B4CA9" w:rsidP="0021692E">
      <w:pPr>
        <w:pStyle w:val="Heading4"/>
      </w:pPr>
      <w:r w:rsidRPr="00BE5BF7">
        <w:t xml:space="preserve">Doba realizácie </w:t>
      </w:r>
      <w:r w:rsidR="006A72FF" w:rsidRPr="00BE5BF7">
        <w:t>predmetu zákazky</w:t>
      </w:r>
      <w:r w:rsidRPr="00BE5BF7">
        <w:t xml:space="preserve"> je doba potrebná na prípravu a realizáciu technických úsporných opatrení a</w:t>
      </w:r>
      <w:r w:rsidR="00BF4F34" w:rsidRPr="00BE5BF7">
        <w:t xml:space="preserve"> v prípade zmluvy o energetickej efektívnosti </w:t>
      </w:r>
      <w:r w:rsidR="00931DD0" w:rsidRPr="00BE5BF7">
        <w:t xml:space="preserve">zahŕňa aj </w:t>
      </w:r>
      <w:r w:rsidRPr="00BE5BF7">
        <w:t xml:space="preserve">ďalších </w:t>
      </w:r>
      <w:r w:rsidR="009E330E" w:rsidRPr="00403A49">
        <w:rPr>
          <w:b/>
          <w:bCs/>
        </w:rPr>
        <w:t xml:space="preserve">15 </w:t>
      </w:r>
      <w:r w:rsidRPr="00403A49">
        <w:rPr>
          <w:b/>
          <w:bCs/>
        </w:rPr>
        <w:t>rokov</w:t>
      </w:r>
      <w:r w:rsidRPr="00BE5BF7">
        <w:t>, počas ktorých sa</w:t>
      </w:r>
      <w:r w:rsidR="00287879" w:rsidRPr="00BE5BF7">
        <w:t xml:space="preserve"> poskytujú služby a</w:t>
      </w:r>
      <w:r w:rsidRPr="00BE5BF7">
        <w:t xml:space="preserve"> sledujú a vyhodnocujú úspory a </w:t>
      </w:r>
      <w:r w:rsidR="003716D2" w:rsidRPr="00BE5BF7">
        <w:t>V</w:t>
      </w:r>
      <w:r w:rsidRPr="00BE5BF7">
        <w:t xml:space="preserve">erejný obstarávateľ spláca cenu </w:t>
      </w:r>
      <w:r w:rsidR="00FA4CD0" w:rsidRPr="00BE5BF7">
        <w:t>za predmet zákazky</w:t>
      </w:r>
      <w:r w:rsidRPr="00BE5BF7">
        <w:t xml:space="preserve">. </w:t>
      </w:r>
    </w:p>
    <w:p w14:paraId="7375F679" w14:textId="752CA704" w:rsidR="000B4CA9" w:rsidRPr="00BE5BF7" w:rsidRDefault="000B4CA9" w:rsidP="0021692E">
      <w:pPr>
        <w:pStyle w:val="Heading4"/>
      </w:pPr>
      <w:r w:rsidRPr="00BE5BF7">
        <w:t>Cen</w:t>
      </w:r>
      <w:r w:rsidR="00FA4CD0" w:rsidRPr="00BE5BF7">
        <w:t xml:space="preserve">u za </w:t>
      </w:r>
      <w:r w:rsidR="00CF332B" w:rsidRPr="00BE5BF7">
        <w:t>opatrenia v rámci zmluvy o energetickej efektívnosti</w:t>
      </w:r>
      <w:r w:rsidRPr="00BE5BF7">
        <w:t xml:space="preserve"> bude </w:t>
      </w:r>
      <w:r w:rsidR="003716D2" w:rsidRPr="00BE5BF7">
        <w:t>V</w:t>
      </w:r>
      <w:r w:rsidRPr="00BE5BF7">
        <w:t xml:space="preserve">erejný obstarávateľ </w:t>
      </w:r>
      <w:r w:rsidR="00E86FAE" w:rsidRPr="00BE5BF7">
        <w:t>platiť</w:t>
      </w:r>
      <w:r w:rsidRPr="00BE5BF7">
        <w:t xml:space="preserve"> počas</w:t>
      </w:r>
      <w:r w:rsidR="00FD72D3">
        <w:t xml:space="preserve"> </w:t>
      </w:r>
      <w:r w:rsidR="009E330E" w:rsidRPr="00FD72D3">
        <w:rPr>
          <w:b/>
          <w:bCs/>
        </w:rPr>
        <w:t>15</w:t>
      </w:r>
      <w:r w:rsidR="00773859" w:rsidRPr="00FD72D3">
        <w:rPr>
          <w:b/>
          <w:bCs/>
        </w:rPr>
        <w:t xml:space="preserve"> </w:t>
      </w:r>
      <w:r w:rsidRPr="00FD72D3">
        <w:rPr>
          <w:b/>
          <w:bCs/>
        </w:rPr>
        <w:t>rokov</w:t>
      </w:r>
      <w:r w:rsidRPr="00BE5BF7">
        <w:t xml:space="preserve"> od ukončenia </w:t>
      </w:r>
      <w:r w:rsidR="006A72FF" w:rsidRPr="00BE5BF7">
        <w:t>o</w:t>
      </w:r>
      <w:r w:rsidR="0070222C" w:rsidRPr="00BE5BF7">
        <w:t xml:space="preserve">bdobia </w:t>
      </w:r>
      <w:r w:rsidR="006A72FF" w:rsidRPr="00BE5BF7">
        <w:t>obnovy</w:t>
      </w:r>
      <w:r w:rsidRPr="00BE5BF7">
        <w:t xml:space="preserve"> formou </w:t>
      </w:r>
      <w:r w:rsidR="00D10815" w:rsidRPr="00BE5BF7">
        <w:t>štvrťročných</w:t>
      </w:r>
      <w:r w:rsidRPr="00BE5BF7">
        <w:t xml:space="preserve"> splátok, pričom podrobnejšie sú platobné podmienky upravené v návrhu zmluvy</w:t>
      </w:r>
      <w:r w:rsidR="00CF332B" w:rsidRPr="00BE5BF7">
        <w:t xml:space="preserve"> o energetickej efektívnosti</w:t>
      </w:r>
      <w:r w:rsidRPr="00BE5BF7">
        <w:t xml:space="preserve">, ktorá bude výsledkom </w:t>
      </w:r>
      <w:r w:rsidR="003716D2" w:rsidRPr="00BE5BF7">
        <w:t>V</w:t>
      </w:r>
      <w:r w:rsidRPr="00BE5BF7">
        <w:t>erejného obstarávania (</w:t>
      </w:r>
      <w:r w:rsidR="00D10815" w:rsidRPr="00BE5BF7">
        <w:t>Príloha č. D.1 súťažných podkladov</w:t>
      </w:r>
      <w:r w:rsidRPr="00BE5BF7">
        <w:t>).</w:t>
      </w:r>
    </w:p>
    <w:p w14:paraId="081EAD26" w14:textId="07A7B15A" w:rsidR="00CF332B" w:rsidRPr="00BE5BF7" w:rsidRDefault="00CF332B" w:rsidP="00D22E84">
      <w:pPr>
        <w:pStyle w:val="Heading4"/>
      </w:pPr>
      <w:r w:rsidRPr="00BE5BF7">
        <w:t xml:space="preserve">Cenu za opatrenia v rámci zmluvy o dielo Verejný obstarávateľ zaplatí po prevzatí opatrení </w:t>
      </w:r>
      <w:r w:rsidR="00D22E84" w:rsidRPr="00BE5BF7">
        <w:t>pričom podrobnejšie sú platobné podmienky upravené v návrhu zmluvy o dielo, ktorá bude výsledkom Verejného obstarávania (Príloha č. D.2 súťažných podkladov).</w:t>
      </w:r>
    </w:p>
    <w:p w14:paraId="11C61E00" w14:textId="020A4B18" w:rsidR="000B4CA9" w:rsidRPr="00BE5BF7" w:rsidRDefault="000B4CA9" w:rsidP="00D54716">
      <w:pPr>
        <w:pStyle w:val="Heading3"/>
      </w:pPr>
      <w:bookmarkStart w:id="365" w:name="_Toc59105164"/>
      <w:r w:rsidRPr="00BE5BF7">
        <w:t>C</w:t>
      </w:r>
      <w:r w:rsidR="00EA4817" w:rsidRPr="00BE5BF7">
        <w:t xml:space="preserve">harakteristika súčasného stavu </w:t>
      </w:r>
      <w:r w:rsidR="00D64D85">
        <w:t>budov</w:t>
      </w:r>
      <w:bookmarkEnd w:id="365"/>
    </w:p>
    <w:p w14:paraId="6BFBEF40" w14:textId="3E738CAD" w:rsidR="000B4CA9" w:rsidRPr="00BE5BF7" w:rsidRDefault="000B4CA9" w:rsidP="0021692E">
      <w:pPr>
        <w:pStyle w:val="Heading4"/>
      </w:pPr>
      <w:r w:rsidRPr="00BE5BF7">
        <w:t xml:space="preserve">Charakteristika súčasného stavu  </w:t>
      </w:r>
      <w:r w:rsidR="001514E7" w:rsidRPr="00BE5BF7">
        <w:t xml:space="preserve">predmetných budov </w:t>
      </w:r>
      <w:r w:rsidR="00D10815" w:rsidRPr="00BE5BF7">
        <w:t>a </w:t>
      </w:r>
      <w:r w:rsidR="00D10815" w:rsidRPr="00EA6975">
        <w:t>komple</w:t>
      </w:r>
      <w:r w:rsidR="00D10815" w:rsidRPr="004F52ED">
        <w:t xml:space="preserve">tnej infraštruktúry </w:t>
      </w:r>
      <w:r w:rsidR="003716D2" w:rsidRPr="004F52ED">
        <w:t>V</w:t>
      </w:r>
      <w:r w:rsidR="001514E7" w:rsidRPr="004F52ED">
        <w:t>erejného obstarávateľa</w:t>
      </w:r>
      <w:r w:rsidRPr="004F52ED">
        <w:t xml:space="preserve"> je opísaná v</w:t>
      </w:r>
      <w:r w:rsidR="00610B29" w:rsidRPr="004F52ED">
        <w:t xml:space="preserve"> Prílohe č. </w:t>
      </w:r>
      <w:r w:rsidR="00846170">
        <w:t>B.</w:t>
      </w:r>
      <w:r w:rsidR="00B635EF">
        <w:t xml:space="preserve">3 </w:t>
      </w:r>
      <w:r w:rsidR="00610B29" w:rsidRPr="004F52ED">
        <w:t xml:space="preserve">až </w:t>
      </w:r>
      <w:r w:rsidR="00610B29" w:rsidRPr="00862651">
        <w:t xml:space="preserve">Prílohe č. </w:t>
      </w:r>
      <w:r w:rsidR="00846170" w:rsidRPr="00862651">
        <w:t>B.</w:t>
      </w:r>
      <w:r w:rsidR="00A511DD">
        <w:t>5</w:t>
      </w:r>
      <w:r w:rsidR="00B635EF" w:rsidRPr="00862651">
        <w:t xml:space="preserve"> </w:t>
      </w:r>
      <w:r w:rsidRPr="00862651">
        <w:t>týchto</w:t>
      </w:r>
      <w:r w:rsidRPr="004F52ED">
        <w:t xml:space="preserve"> súťažných podkladov.</w:t>
      </w:r>
    </w:p>
    <w:p w14:paraId="6169EAA7" w14:textId="727AD7A9" w:rsidR="000B4CA9" w:rsidRPr="00BE5BF7" w:rsidRDefault="000B4CA9" w:rsidP="00D54716">
      <w:pPr>
        <w:pStyle w:val="Heading3"/>
      </w:pPr>
      <w:bookmarkStart w:id="366" w:name="_Toc59105165"/>
      <w:r w:rsidRPr="00BE5BF7">
        <w:t>P</w:t>
      </w:r>
      <w:r w:rsidR="00EA4817" w:rsidRPr="00BE5BF7">
        <w:t>ožiadavky na minimálny rozsah realizácie predmetu zákazky</w:t>
      </w:r>
      <w:r w:rsidR="001502CC" w:rsidRPr="00BE5BF7">
        <w:t xml:space="preserve"> a rozsah minimálnych opatrení</w:t>
      </w:r>
      <w:bookmarkEnd w:id="366"/>
    </w:p>
    <w:p w14:paraId="5B0A8707" w14:textId="5AF4164C" w:rsidR="000B4CA9" w:rsidRPr="00BE5BF7" w:rsidRDefault="0023116B" w:rsidP="0021692E">
      <w:pPr>
        <w:pStyle w:val="Heading4"/>
      </w:pPr>
      <w:r w:rsidRPr="00BE5BF7">
        <w:lastRenderedPageBreak/>
        <w:t>Pre zmluvu o energetickej efektívnosti je c</w:t>
      </w:r>
      <w:r w:rsidR="000B4CA9" w:rsidRPr="00BE5BF7">
        <w:t xml:space="preserve">ieľom navrhnutých úsporných opatrení zníženie </w:t>
      </w:r>
      <w:r w:rsidRPr="00BE5BF7">
        <w:t xml:space="preserve">energetických </w:t>
      </w:r>
      <w:r w:rsidR="000B4CA9" w:rsidRPr="00BE5BF7">
        <w:t>nákladov</w:t>
      </w:r>
      <w:r w:rsidR="002D19CB">
        <w:rPr>
          <w:rFonts w:cstheme="minorBidi"/>
          <w:szCs w:val="22"/>
        </w:rPr>
        <w:t xml:space="preserve"> </w:t>
      </w:r>
      <w:r w:rsidR="000B4CA9" w:rsidRPr="00BE5BF7">
        <w:t xml:space="preserve">súvisiacich s prevádzkou energetického hospodárstva </w:t>
      </w:r>
      <w:r w:rsidR="00F91A1F" w:rsidRPr="00BE5BF7">
        <w:t xml:space="preserve">a budov </w:t>
      </w:r>
      <w:r w:rsidR="003716D2" w:rsidRPr="00BE5BF7">
        <w:t>V</w:t>
      </w:r>
      <w:r w:rsidR="000B4CA9" w:rsidRPr="00BE5BF7">
        <w:t>erejného obstarávateľa. Pri plnení predmetu zákazky zabezpečí vybraný uchádzač aktivity minimálne v nasledovnom rozsahu:</w:t>
      </w:r>
    </w:p>
    <w:p w14:paraId="3DEAF50E" w14:textId="164ED6EF" w:rsidR="000B4CA9" w:rsidRPr="00BE5BF7" w:rsidRDefault="0023116B" w:rsidP="00D964E1">
      <w:pPr>
        <w:pStyle w:val="Heading6"/>
      </w:pPr>
      <w:r w:rsidRPr="00BE5BF7">
        <w:t xml:space="preserve">podrobný </w:t>
      </w:r>
      <w:r w:rsidR="000B4CA9" w:rsidRPr="00BE5BF7">
        <w:t xml:space="preserve">návrh </w:t>
      </w:r>
      <w:r w:rsidR="00BE6596" w:rsidRPr="00BE5BF7">
        <w:t>technické</w:t>
      </w:r>
      <w:r w:rsidR="00BE6596">
        <w:t>ho</w:t>
      </w:r>
      <w:r w:rsidR="00BE6596" w:rsidRPr="00BE5BF7">
        <w:t xml:space="preserve"> </w:t>
      </w:r>
      <w:r w:rsidR="00BE6596">
        <w:t xml:space="preserve">prevedenia </w:t>
      </w:r>
      <w:r w:rsidR="000B4CA9" w:rsidRPr="00BE5BF7">
        <w:t xml:space="preserve">opatrení na zvýšenie </w:t>
      </w:r>
      <w:r w:rsidRPr="00BE5BF7">
        <w:t xml:space="preserve">energetickej </w:t>
      </w:r>
      <w:r w:rsidR="000B4CA9" w:rsidRPr="00BE5BF7">
        <w:t xml:space="preserve">efektívnosti </w:t>
      </w:r>
      <w:r w:rsidR="00E86FAE" w:rsidRPr="00BE5BF7">
        <w:t xml:space="preserve">energetického hospodárstva </w:t>
      </w:r>
      <w:r w:rsidR="009B4D2E" w:rsidRPr="00BE5BF7">
        <w:t>budov</w:t>
      </w:r>
      <w:r w:rsidR="000B4CA9" w:rsidRPr="00BE5BF7">
        <w:t xml:space="preserve"> </w:t>
      </w:r>
      <w:r w:rsidR="003716D2" w:rsidRPr="00BE5BF7">
        <w:t>V</w:t>
      </w:r>
      <w:r w:rsidR="000B4CA9" w:rsidRPr="00BE5BF7">
        <w:t xml:space="preserve">erejného obstarávateľa </w:t>
      </w:r>
      <w:r w:rsidR="009267E4" w:rsidRPr="00BE5BF7">
        <w:t xml:space="preserve">v súlade s ponukou uchádzača </w:t>
      </w:r>
      <w:r w:rsidR="000B4CA9" w:rsidRPr="00BE5BF7">
        <w:t>v zmysle podmienok uvedených v týchto súťažných podkladoch;</w:t>
      </w:r>
    </w:p>
    <w:p w14:paraId="79C7E7EF" w14:textId="5362988E" w:rsidR="000B4CA9" w:rsidRPr="00BE5BF7" w:rsidRDefault="000B4CA9" w:rsidP="00D964E1">
      <w:pPr>
        <w:pStyle w:val="Heading6"/>
      </w:pPr>
      <w:r w:rsidRPr="00BE5BF7">
        <w:t>projektovú prípravu realizácie opatrení</w:t>
      </w:r>
      <w:r w:rsidR="00462249" w:rsidRPr="00BE5BF7">
        <w:t xml:space="preserve"> a inžinierske činnosti potrebné na realizáciu týchto opatrení</w:t>
      </w:r>
      <w:r w:rsidR="00846170" w:rsidRPr="00846170">
        <w:t xml:space="preserve"> </w:t>
      </w:r>
      <w:r w:rsidR="00846170">
        <w:t>vrátane zabezpečenia všetkých</w:t>
      </w:r>
      <w:r w:rsidR="00846170" w:rsidRPr="00846170">
        <w:t xml:space="preserve"> povolen</w:t>
      </w:r>
      <w:r w:rsidR="00846170">
        <w:t>í</w:t>
      </w:r>
      <w:r w:rsidR="00846170" w:rsidRPr="00846170">
        <w:t xml:space="preserve"> potreb</w:t>
      </w:r>
      <w:r w:rsidR="00846170">
        <w:t>ných</w:t>
      </w:r>
      <w:r w:rsidR="00846170" w:rsidRPr="00846170">
        <w:t xml:space="preserve"> na realizáciu opatrení a ich užívanie</w:t>
      </w:r>
      <w:r w:rsidRPr="00BE5BF7">
        <w:t>;</w:t>
      </w:r>
    </w:p>
    <w:p w14:paraId="0519B177" w14:textId="77777777" w:rsidR="000B4CA9" w:rsidRPr="00BE5BF7" w:rsidRDefault="000B4CA9" w:rsidP="00D964E1">
      <w:pPr>
        <w:pStyle w:val="Heading6"/>
      </w:pPr>
      <w:r w:rsidRPr="00BE5BF7">
        <w:t>praktickú realizáciu opatrení;</w:t>
      </w:r>
    </w:p>
    <w:p w14:paraId="45B9DC99" w14:textId="77777777" w:rsidR="000B4CA9" w:rsidRPr="00BE5BF7" w:rsidRDefault="000B4CA9" w:rsidP="00D964E1">
      <w:pPr>
        <w:pStyle w:val="Heading6"/>
      </w:pPr>
      <w:r w:rsidRPr="00BE5BF7">
        <w:t>financovanie investičných nákladov súvisiacich s realizáciou opatrení;</w:t>
      </w:r>
    </w:p>
    <w:p w14:paraId="0650C688" w14:textId="77777777" w:rsidR="000B4CA9" w:rsidRPr="00BE5BF7" w:rsidRDefault="000B4CA9" w:rsidP="00D964E1">
      <w:pPr>
        <w:pStyle w:val="Heading6"/>
      </w:pPr>
      <w:r w:rsidRPr="00BE5BF7">
        <w:t>garanciu za dosiahnutie dohodnutých úspor;</w:t>
      </w:r>
    </w:p>
    <w:p w14:paraId="63DD06ED" w14:textId="31682C57" w:rsidR="000B4CA9" w:rsidRDefault="000B4CA9" w:rsidP="00D964E1">
      <w:pPr>
        <w:pStyle w:val="Heading6"/>
      </w:pPr>
      <w:r w:rsidRPr="00BE5BF7">
        <w:t>služby energetického manažmentu a dohľadu nad prevádzkou modernizovaného energetického hospodárstva</w:t>
      </w:r>
      <w:r w:rsidR="003A640E">
        <w:t xml:space="preserve">; a </w:t>
      </w:r>
    </w:p>
    <w:p w14:paraId="0479C287" w14:textId="43C304D3" w:rsidR="003A640E" w:rsidRPr="003A640E" w:rsidRDefault="003A640E" w:rsidP="003A640E">
      <w:pPr>
        <w:pStyle w:val="Heading6"/>
      </w:pPr>
      <w:r w:rsidRPr="00BE5BF7">
        <w:t>činnosti spojené s riadením a udržiavaním prevádzkyschopnosti všetkých dodaných zariadení, vrátane vykonávania ich opráv, údržby, revízií a vykonávania všetkých činností potrebných na zabezpečenie ich prevádzkyschopnosti</w:t>
      </w:r>
      <w:r w:rsidR="00D5345B">
        <w:t xml:space="preserve"> počas celého Obdobia garancie</w:t>
      </w:r>
      <w:r>
        <w:t>.</w:t>
      </w:r>
    </w:p>
    <w:p w14:paraId="5521670C" w14:textId="35136D45" w:rsidR="006A3400" w:rsidRPr="00BE5BF7" w:rsidRDefault="006A3400" w:rsidP="00D964E1">
      <w:pPr>
        <w:pStyle w:val="Heading6"/>
        <w:numPr>
          <w:ilvl w:val="0"/>
          <w:numId w:val="0"/>
        </w:numPr>
        <w:ind w:left="709"/>
      </w:pPr>
      <w:r w:rsidRPr="00BE5BF7">
        <w:t>(Podrobné podmienky plnenia sú upravené v návrhu zmluvy o energetickej efektívnosti)</w:t>
      </w:r>
    </w:p>
    <w:p w14:paraId="2FAC7BBC" w14:textId="383226CD" w:rsidR="009267E4" w:rsidRPr="00BE5BF7" w:rsidRDefault="009267E4" w:rsidP="009267E4">
      <w:pPr>
        <w:pStyle w:val="Heading4"/>
      </w:pPr>
      <w:r w:rsidRPr="00BE5BF7">
        <w:t>Pre zmluvu o dielo je cieľom navrhnutých opatrení zlepšenie faktického stavu budov Verejného obstarávateľa. Pri plnení predmetu zákazky zabezpečí vybraný uchádzač aktivity minimálne v nasledovnom rozsahu:</w:t>
      </w:r>
    </w:p>
    <w:p w14:paraId="575FDD5D" w14:textId="13539D34" w:rsidR="006C1B7A" w:rsidRPr="00BE5BF7" w:rsidRDefault="006C1B7A" w:rsidP="00D964E1">
      <w:pPr>
        <w:pStyle w:val="Heading6"/>
      </w:pPr>
      <w:r w:rsidRPr="00BE5BF7">
        <w:t>podrobný návrh</w:t>
      </w:r>
      <w:r w:rsidR="00BE6596">
        <w:t xml:space="preserve"> </w:t>
      </w:r>
      <w:r w:rsidR="00BE6596" w:rsidRPr="00BE5BF7">
        <w:t>technické</w:t>
      </w:r>
      <w:r w:rsidR="00BE6596">
        <w:t>ho</w:t>
      </w:r>
      <w:r w:rsidR="00BE6596" w:rsidRPr="00BE5BF7">
        <w:t xml:space="preserve"> </w:t>
      </w:r>
      <w:r w:rsidR="00BE6596">
        <w:t>prevedenia</w:t>
      </w:r>
      <w:r w:rsidRPr="00BE5BF7">
        <w:t xml:space="preserve"> opatrení na zlepšenie faktického stavu budov Verejného obstarávateľa v súlade s ponukou uchádzača v zmysle podmienok uvedených v týchto súťažných podkladoch;</w:t>
      </w:r>
    </w:p>
    <w:p w14:paraId="1547A8DF" w14:textId="78BB6780" w:rsidR="009267E4" w:rsidRPr="00BE5BF7" w:rsidRDefault="00462249" w:rsidP="00D964E1">
      <w:pPr>
        <w:pStyle w:val="Heading6"/>
      </w:pPr>
      <w:r w:rsidRPr="00BE5BF7">
        <w:t>projektovú prípravu realizácie opatrení a inžinierske činnosti potrebné na realizáciu týchto opatrení</w:t>
      </w:r>
      <w:r w:rsidR="00846170" w:rsidRPr="00846170">
        <w:t xml:space="preserve"> </w:t>
      </w:r>
      <w:r w:rsidR="00846170">
        <w:t>vrátane zabezpečenia všetkých</w:t>
      </w:r>
      <w:r w:rsidR="00846170" w:rsidRPr="00846170">
        <w:t xml:space="preserve"> povolen</w:t>
      </w:r>
      <w:r w:rsidR="00846170">
        <w:t>í</w:t>
      </w:r>
      <w:r w:rsidR="00846170" w:rsidRPr="00846170">
        <w:t xml:space="preserve"> potreb</w:t>
      </w:r>
      <w:r w:rsidR="00846170">
        <w:t>ných</w:t>
      </w:r>
      <w:r w:rsidR="00846170" w:rsidRPr="00846170">
        <w:t xml:space="preserve"> na realizáciu opatrení a ich užívanie</w:t>
      </w:r>
      <w:r w:rsidR="009267E4" w:rsidRPr="00BE5BF7">
        <w:t>;</w:t>
      </w:r>
    </w:p>
    <w:p w14:paraId="79262942" w14:textId="3813E1C7" w:rsidR="009267E4" w:rsidRPr="00BE5BF7" w:rsidRDefault="009267E4" w:rsidP="00D964E1">
      <w:pPr>
        <w:pStyle w:val="Heading6"/>
      </w:pPr>
      <w:r w:rsidRPr="00BE5BF7">
        <w:t>praktickú realizáciu opatrení.</w:t>
      </w:r>
    </w:p>
    <w:p w14:paraId="61859E06" w14:textId="139975EE" w:rsidR="006A3400" w:rsidRPr="00BE5BF7" w:rsidRDefault="006A3400" w:rsidP="00D964E1">
      <w:pPr>
        <w:pStyle w:val="Heading6"/>
        <w:numPr>
          <w:ilvl w:val="0"/>
          <w:numId w:val="0"/>
        </w:numPr>
        <w:ind w:left="709"/>
      </w:pPr>
      <w:r w:rsidRPr="00BE5BF7">
        <w:t>(Podrobné podmienky plnenia sú upravené v návrhu zmluvy o dielo)</w:t>
      </w:r>
    </w:p>
    <w:p w14:paraId="5DDDA5C0" w14:textId="0DA57FF7" w:rsidR="009D3135" w:rsidRPr="00BE5BF7" w:rsidRDefault="009D3135" w:rsidP="009D3135">
      <w:pPr>
        <w:pStyle w:val="Heading4"/>
      </w:pPr>
      <w:r w:rsidRPr="00BE5BF7">
        <w:t xml:space="preserve">Na </w:t>
      </w:r>
      <w:r w:rsidR="00505698">
        <w:t xml:space="preserve">účely vyhodnotenia </w:t>
      </w:r>
      <w:r w:rsidR="00B45C19">
        <w:t>ponuky z pohľadu splnenia požiadaviek na predmet zákazky uchádzač</w:t>
      </w:r>
      <w:r w:rsidRPr="00BE5BF7">
        <w:t xml:space="preserve"> v rámci ponuky </w:t>
      </w:r>
      <w:r w:rsidR="00794D89">
        <w:t>predloží</w:t>
      </w:r>
      <w:r w:rsidR="00794D89" w:rsidRPr="00BE5BF7">
        <w:t xml:space="preserve"> </w:t>
      </w:r>
      <w:r w:rsidR="00306F4F" w:rsidRPr="00BE5BF7">
        <w:t>vzorový formulár</w:t>
      </w:r>
      <w:r w:rsidRPr="00BE5BF7">
        <w:t>, ktor</w:t>
      </w:r>
      <w:r w:rsidR="00306F4F" w:rsidRPr="00BE5BF7">
        <w:t>ý</w:t>
      </w:r>
      <w:r w:rsidRPr="00BE5BF7">
        <w:t xml:space="preserve"> tvor</w:t>
      </w:r>
      <w:r w:rsidR="00306F4F" w:rsidRPr="00BE5BF7">
        <w:t>í</w:t>
      </w:r>
      <w:r w:rsidRPr="00BE5BF7">
        <w:t xml:space="preserve"> Prílohu č. </w:t>
      </w:r>
      <w:r w:rsidR="00600F60" w:rsidRPr="00BE5BF7">
        <w:t>B.2</w:t>
      </w:r>
      <w:r w:rsidR="00306F4F" w:rsidRPr="00BE5BF7">
        <w:t xml:space="preserve"> t</w:t>
      </w:r>
      <w:r w:rsidRPr="00BE5BF7">
        <w:t>ýchto súťažných podkladov</w:t>
      </w:r>
      <w:r w:rsidR="00B45C19">
        <w:t xml:space="preserve"> s vyplnením všetkých údajov, ktoré sú v danom dokumente požadované</w:t>
      </w:r>
      <w:r w:rsidRPr="00BE5BF7">
        <w:t>.</w:t>
      </w:r>
    </w:p>
    <w:p w14:paraId="534122FD" w14:textId="31F20E62" w:rsidR="000B4CA9" w:rsidRPr="00BE5BF7" w:rsidRDefault="000B4CA9" w:rsidP="00EA7A5E">
      <w:pPr>
        <w:pStyle w:val="Heading3"/>
      </w:pPr>
      <w:bookmarkStart w:id="367" w:name="_Toc59105166"/>
      <w:r w:rsidRPr="00BE5BF7">
        <w:t>Požiadavky na garanciu a výšku úspor</w:t>
      </w:r>
      <w:r w:rsidR="00BF3480" w:rsidRPr="00BE5BF7">
        <w:t xml:space="preserve"> pre zmluvu o energetickej efektívnosti</w:t>
      </w:r>
      <w:bookmarkEnd w:id="367"/>
    </w:p>
    <w:p w14:paraId="5B9B7473" w14:textId="3D610F7A" w:rsidR="000B4CA9" w:rsidRPr="00BE5BF7" w:rsidRDefault="000B4CA9" w:rsidP="0021692E">
      <w:pPr>
        <w:pStyle w:val="Heading4"/>
      </w:pPr>
      <w:r w:rsidRPr="00BE5BF7">
        <w:t xml:space="preserve">Verejný obstarávateľ požaduje, aby úspešný uchádzač </w:t>
      </w:r>
      <w:r w:rsidR="00BF3480" w:rsidRPr="00BE5BF7">
        <w:t xml:space="preserve">v časti, na ktorú sa uzatvára zmluva o energetickej efektívnosti, </w:t>
      </w:r>
      <w:r w:rsidRPr="00BE5BF7">
        <w:t xml:space="preserve">garantoval dosiahnutie úspor </w:t>
      </w:r>
      <w:r w:rsidR="00BF3480" w:rsidRPr="00BE5BF7">
        <w:t xml:space="preserve">energetických </w:t>
      </w:r>
      <w:r w:rsidRPr="00BE5BF7">
        <w:t>nákladov po realizácii opatrení minimálne vo výške</w:t>
      </w:r>
      <w:r w:rsidR="009B4D2E" w:rsidRPr="00BE5BF7">
        <w:t>,</w:t>
      </w:r>
      <w:r w:rsidRPr="00BE5BF7">
        <w:t xml:space="preserve"> ktorú navrhne vo svojej ponuke </w:t>
      </w:r>
      <w:r w:rsidR="00940F73" w:rsidRPr="00BE5BF7">
        <w:t xml:space="preserve">v Návrhu na plnenie kritérií </w:t>
      </w:r>
      <w:r w:rsidRPr="00BE5BF7">
        <w:t xml:space="preserve">ako hodnotu </w:t>
      </w:r>
      <w:r w:rsidR="00A57058" w:rsidRPr="00BE5BF7">
        <w:t>objemu</w:t>
      </w:r>
      <w:r w:rsidRPr="00BE5BF7">
        <w:t xml:space="preserve"> Garantovaných</w:t>
      </w:r>
      <w:r w:rsidR="001910FA" w:rsidRPr="00BE5BF7">
        <w:t xml:space="preserve"> ročných</w:t>
      </w:r>
      <w:r w:rsidRPr="00BE5BF7">
        <w:t xml:space="preserve"> úspor.</w:t>
      </w:r>
      <w:r w:rsidR="005F1610" w:rsidRPr="00BE5BF7">
        <w:t xml:space="preserve"> Podrobná metodika stanovenia a výpočtu úspor je popísaná v Prílohe č. </w:t>
      </w:r>
      <w:r w:rsidR="00D6467A" w:rsidRPr="003952DC">
        <w:t xml:space="preserve">3 </w:t>
      </w:r>
      <w:r w:rsidR="005F1610" w:rsidRPr="003952DC">
        <w:t>zmluvy</w:t>
      </w:r>
      <w:r w:rsidR="005F1610" w:rsidRPr="00BE5BF7">
        <w:t xml:space="preserve"> o energetickej efektívnosti.</w:t>
      </w:r>
    </w:p>
    <w:p w14:paraId="6B6AE1E7" w14:textId="1C0E8705" w:rsidR="000B4CA9" w:rsidRPr="00106B47" w:rsidRDefault="000B4CA9" w:rsidP="0021692E">
      <w:pPr>
        <w:pStyle w:val="Heading4"/>
        <w:rPr>
          <w:b/>
          <w:bCs/>
        </w:rPr>
      </w:pPr>
      <w:bookmarkStart w:id="368" w:name="_Hlk13139122"/>
      <w:r w:rsidRPr="00106B47">
        <w:rPr>
          <w:b/>
          <w:bCs/>
        </w:rPr>
        <w:t xml:space="preserve">Verejný obstarávateľ požaduje, aby celkové </w:t>
      </w:r>
      <w:r w:rsidR="007812F4" w:rsidRPr="00106B47">
        <w:rPr>
          <w:b/>
          <w:bCs/>
        </w:rPr>
        <w:t>Garantované ročné úspory</w:t>
      </w:r>
      <w:r w:rsidRPr="00106B47">
        <w:rPr>
          <w:b/>
          <w:bCs/>
        </w:rPr>
        <w:t xml:space="preserve"> dosahovali </w:t>
      </w:r>
      <w:r w:rsidR="00A2745A" w:rsidRPr="00106B47">
        <w:rPr>
          <w:b/>
          <w:bCs/>
        </w:rPr>
        <w:t xml:space="preserve">hodnotu </w:t>
      </w:r>
      <w:r w:rsidRPr="00C65DEE">
        <w:rPr>
          <w:b/>
          <w:bCs/>
        </w:rPr>
        <w:t xml:space="preserve">minimálne </w:t>
      </w:r>
      <w:r w:rsidR="00CA59ED" w:rsidRPr="00941B50">
        <w:rPr>
          <w:b/>
          <w:bCs/>
        </w:rPr>
        <w:t>33 480</w:t>
      </w:r>
      <w:r w:rsidR="00CA59ED" w:rsidRPr="00C65DEE">
        <w:rPr>
          <w:b/>
          <w:bCs/>
        </w:rPr>
        <w:t>,- EUR  vrátane DPH za rok</w:t>
      </w:r>
      <w:bookmarkEnd w:id="368"/>
      <w:r w:rsidRPr="00941B50">
        <w:rPr>
          <w:b/>
          <w:bCs/>
        </w:rPr>
        <w:t xml:space="preserve">. Verejný obstarávateľ zároveň požaduje, aby ročné </w:t>
      </w:r>
      <w:r w:rsidR="007812F4" w:rsidRPr="00941B50">
        <w:rPr>
          <w:b/>
          <w:bCs/>
        </w:rPr>
        <w:t>Pla</w:t>
      </w:r>
      <w:r w:rsidR="007812F4" w:rsidRPr="00106B47">
        <w:rPr>
          <w:b/>
          <w:bCs/>
        </w:rPr>
        <w:t>tby za GES</w:t>
      </w:r>
      <w:r w:rsidRPr="00106B47">
        <w:rPr>
          <w:b/>
          <w:bCs/>
        </w:rPr>
        <w:t xml:space="preserve"> (</w:t>
      </w:r>
      <w:r w:rsidR="002B598A" w:rsidRPr="00106B47">
        <w:rPr>
          <w:b/>
          <w:bCs/>
        </w:rPr>
        <w:t>ako je tento pojem definovaný v zmluve, vrátane DPH</w:t>
      </w:r>
      <w:r w:rsidRPr="00106B47">
        <w:rPr>
          <w:b/>
          <w:bCs/>
        </w:rPr>
        <w:t xml:space="preserve">) boli nižšie alebo maximálne rovnaké ako objem </w:t>
      </w:r>
      <w:r w:rsidR="002B598A" w:rsidRPr="00106B47">
        <w:rPr>
          <w:b/>
          <w:bCs/>
        </w:rPr>
        <w:t>Garantovaných ročných úspor</w:t>
      </w:r>
      <w:r w:rsidRPr="00106B47">
        <w:rPr>
          <w:b/>
          <w:bCs/>
        </w:rPr>
        <w:t>.</w:t>
      </w:r>
    </w:p>
    <w:p w14:paraId="2AF924AA" w14:textId="11A7328F" w:rsidR="000B4CA9" w:rsidRPr="00BE5BF7" w:rsidRDefault="000B4CA9" w:rsidP="00D54716">
      <w:pPr>
        <w:pStyle w:val="Heading3"/>
        <w:rPr>
          <w:rFonts w:cs="Arial"/>
          <w:szCs w:val="20"/>
        </w:rPr>
      </w:pPr>
      <w:bookmarkStart w:id="369" w:name="_Toc59105167"/>
      <w:r w:rsidRPr="00BE5BF7">
        <w:t>S</w:t>
      </w:r>
      <w:r w:rsidR="00EA4817" w:rsidRPr="00BE5BF7">
        <w:t xml:space="preserve">úvisiace </w:t>
      </w:r>
      <w:r w:rsidR="00714AFB" w:rsidRPr="00BE5BF7">
        <w:t>plnenia</w:t>
      </w:r>
      <w:bookmarkEnd w:id="369"/>
    </w:p>
    <w:p w14:paraId="3975C151" w14:textId="5787EF4B" w:rsidR="009168F5" w:rsidRPr="009168F5" w:rsidRDefault="000B4CA9" w:rsidP="009168F5">
      <w:pPr>
        <w:pStyle w:val="Heading4"/>
      </w:pPr>
      <w:r w:rsidRPr="00BE5BF7">
        <w:t xml:space="preserve">Súčasťou dodávky zariadení s príslušenstvom </w:t>
      </w:r>
      <w:r w:rsidR="009B4D2E" w:rsidRPr="00BE5BF7">
        <w:t xml:space="preserve">v rámci realizácie predmetu zákazky </w:t>
      </w:r>
      <w:r w:rsidRPr="00BE5BF7">
        <w:t>je ich dovoz, inštalácia, uvedenie do prevádzky</w:t>
      </w:r>
      <w:r w:rsidR="009B4D2E" w:rsidRPr="00BE5BF7">
        <w:t xml:space="preserve"> </w:t>
      </w:r>
      <w:r w:rsidRPr="00BE5BF7">
        <w:t xml:space="preserve">a základné predvedenie funkčnosti a zaškolenie na </w:t>
      </w:r>
      <w:r w:rsidRPr="00BE5BF7">
        <w:lastRenderedPageBreak/>
        <w:t>nainštalovaných zariadeniach (na užívateľskej úrovni) zodpovedný</w:t>
      </w:r>
      <w:r w:rsidR="009B4D2E" w:rsidRPr="00BE5BF7">
        <w:t>ch</w:t>
      </w:r>
      <w:r w:rsidRPr="00BE5BF7">
        <w:t xml:space="preserve"> os</w:t>
      </w:r>
      <w:r w:rsidR="009B4D2E" w:rsidRPr="00BE5BF7">
        <w:t>ôb</w:t>
      </w:r>
      <w:r w:rsidRPr="00BE5BF7">
        <w:t xml:space="preserve"> </w:t>
      </w:r>
      <w:r w:rsidR="00821B52" w:rsidRPr="00BE5BF7">
        <w:t>Verejného obstarávateľa</w:t>
      </w:r>
      <w:r w:rsidRPr="00BE5BF7">
        <w:t xml:space="preserve"> v potrebnom rozsahu</w:t>
      </w:r>
      <w:r w:rsidR="001E724D" w:rsidRPr="00BE5BF7">
        <w:t xml:space="preserve"> a ďalšie parciálne služby spojené s plnením zmlúv, ktoré sú podrobnejšie popísané v Príloh</w:t>
      </w:r>
      <w:r w:rsidR="002C77B5" w:rsidRPr="00BE5BF7">
        <w:t>e</w:t>
      </w:r>
      <w:r w:rsidR="001E724D" w:rsidRPr="00BE5BF7">
        <w:t xml:space="preserve"> č. D.1 a Prílohe D.2 týchto súťažných podkladov.</w:t>
      </w:r>
    </w:p>
    <w:p w14:paraId="3ED4F39E" w14:textId="6943911F" w:rsidR="000B4CA9" w:rsidRPr="00BE5BF7" w:rsidRDefault="000B4CA9" w:rsidP="00D54716">
      <w:pPr>
        <w:pStyle w:val="Heading3"/>
      </w:pPr>
      <w:bookmarkStart w:id="370" w:name="_Toc59105168"/>
      <w:r w:rsidRPr="00BE5BF7">
        <w:t>Z</w:t>
      </w:r>
      <w:r w:rsidR="00EA4817" w:rsidRPr="00BE5BF7">
        <w:t xml:space="preserve">áruka </w:t>
      </w:r>
      <w:r w:rsidR="00E86FAE" w:rsidRPr="00BE5BF7">
        <w:t xml:space="preserve">za </w:t>
      </w:r>
      <w:r w:rsidR="009B4D2E" w:rsidRPr="00BE5BF7">
        <w:t>zariaden</w:t>
      </w:r>
      <w:r w:rsidR="00E86FAE" w:rsidRPr="00BE5BF7">
        <w:t>ia</w:t>
      </w:r>
      <w:r w:rsidR="009B4D2E" w:rsidRPr="00BE5BF7">
        <w:t xml:space="preserve"> </w:t>
      </w:r>
      <w:r w:rsidR="00EA4817" w:rsidRPr="00BE5BF7">
        <w:t>a garancia úspory energie</w:t>
      </w:r>
      <w:bookmarkEnd w:id="370"/>
    </w:p>
    <w:p w14:paraId="26745D01" w14:textId="29D7FDF3" w:rsidR="002C77B5" w:rsidRPr="00BE5BF7" w:rsidRDefault="000B4CA9" w:rsidP="00D94CF5">
      <w:pPr>
        <w:pStyle w:val="Heading4"/>
      </w:pPr>
      <w:r w:rsidRPr="00BE5BF7">
        <w:t xml:space="preserve">Záruka </w:t>
      </w:r>
      <w:r w:rsidR="009B4D2E" w:rsidRPr="00BE5BF7">
        <w:t>za obnovené zariadenia</w:t>
      </w:r>
      <w:r w:rsidR="002C77B5" w:rsidRPr="00BE5BF7">
        <w:t>, stavebné prvky a ostatné opatrenia,</w:t>
      </w:r>
      <w:r w:rsidR="009B4D2E" w:rsidRPr="00BE5BF7">
        <w:t xml:space="preserve"> </w:t>
      </w:r>
      <w:r w:rsidRPr="00BE5BF7">
        <w:t>ako aj garanci</w:t>
      </w:r>
      <w:r w:rsidR="009B4D2E" w:rsidRPr="00BE5BF7">
        <w:t>a</w:t>
      </w:r>
      <w:r w:rsidRPr="00BE5BF7">
        <w:t xml:space="preserve"> </w:t>
      </w:r>
      <w:r w:rsidR="009B4D2E" w:rsidRPr="00BE5BF7">
        <w:t xml:space="preserve">dosahovania ročných úspor </w:t>
      </w:r>
      <w:r w:rsidRPr="00BE5BF7">
        <w:t xml:space="preserve">sú špecifikované v návrhu </w:t>
      </w:r>
      <w:r w:rsidR="002C77B5" w:rsidRPr="00BE5BF7">
        <w:t>zmlúv a sú podrobnejšie popísané v Prílohe č. D.1 a Prílohe D.2 týchto súťažných podkladov.</w:t>
      </w:r>
      <w:r w:rsidR="00996CF2" w:rsidRPr="00BE5BF7">
        <w:t xml:space="preserve"> </w:t>
      </w:r>
      <w:r w:rsidR="007E4D67" w:rsidRPr="00BE5BF7">
        <w:t>Pre zmluvu o energetickej efektívnosti je však podstatou garancia za kompletnú obnovu (</w:t>
      </w:r>
      <w:r w:rsidR="009168F5" w:rsidRPr="00BE5BF7">
        <w:t>udržiavan</w:t>
      </w:r>
      <w:r w:rsidR="009168F5">
        <w:t>ie</w:t>
      </w:r>
      <w:r w:rsidR="009168F5" w:rsidRPr="00BE5BF7">
        <w:t xml:space="preserve"> prevádzkyschopnosti všetkých dodaných zariadení, vrátane vykonávania ich opráv, údržby, revízií a vykonávania všetkých činností potrebných na zabezpečenie ich prevádzkyschopnosti</w:t>
      </w:r>
      <w:r w:rsidR="009168F5">
        <w:t xml:space="preserve"> počas celého Obdobia garancie</w:t>
      </w:r>
      <w:r w:rsidR="007E4D67" w:rsidRPr="00BE5BF7">
        <w:t>) a garancia za dosahovanie úspor počas celej doby trvania zmluvy po vykonaní samotnej rekonštrukcie.</w:t>
      </w:r>
    </w:p>
    <w:p w14:paraId="247A7C90" w14:textId="0BF08D96" w:rsidR="000B4CA9" w:rsidRPr="00BE5BF7" w:rsidRDefault="000B4CA9" w:rsidP="002C77B5">
      <w:pPr>
        <w:pStyle w:val="Heading3"/>
      </w:pPr>
      <w:bookmarkStart w:id="371" w:name="_Toc59105169"/>
      <w:r w:rsidRPr="00BE5BF7">
        <w:t>M</w:t>
      </w:r>
      <w:r w:rsidR="00EA4817" w:rsidRPr="00BE5BF7">
        <w:t>iesto realizácie predmetu zákazky</w:t>
      </w:r>
      <w:bookmarkEnd w:id="371"/>
    </w:p>
    <w:p w14:paraId="32BCCF7B" w14:textId="4303E2E8" w:rsidR="00E05D88" w:rsidRDefault="00B32DD8" w:rsidP="00AA29F5">
      <w:pPr>
        <w:pStyle w:val="Heading4"/>
      </w:pPr>
      <w:r w:rsidRPr="00BE5BF7">
        <w:t xml:space="preserve">Miestom </w:t>
      </w:r>
      <w:r w:rsidR="009B4D2E" w:rsidRPr="00BE5BF7">
        <w:t>realizácie</w:t>
      </w:r>
      <w:r w:rsidRPr="00BE5BF7">
        <w:t xml:space="preserve"> </w:t>
      </w:r>
      <w:r w:rsidR="0068594A" w:rsidRPr="00BE5BF7">
        <w:t>p</w:t>
      </w:r>
      <w:r w:rsidRPr="00BE5BF7">
        <w:t>redmetu zákazky</w:t>
      </w:r>
      <w:r w:rsidR="00B21BE6" w:rsidRPr="00BE5BF7">
        <w:t xml:space="preserve"> </w:t>
      </w:r>
      <w:r w:rsidR="00AA29F5">
        <w:t xml:space="preserve">je </w:t>
      </w:r>
      <w:r w:rsidR="009F6BE9" w:rsidRPr="00CB6A6F">
        <w:t>areál Oddelenia výkonu trestu s miestom výkonu služby v Sabinove, Ústavu na výkon väzby a Ústavu na výkon trestu odňatia slobody Prešov so sídlom: Kpt.  Nálepku 15, 08301 Sabinov</w:t>
      </w:r>
      <w:r w:rsidR="00AA29F5" w:rsidRPr="009F6BE9">
        <w:t>.</w:t>
      </w:r>
    </w:p>
    <w:p w14:paraId="0F29E8F2" w14:textId="4C262EA5" w:rsidR="000B4CA9" w:rsidRPr="00BE5BF7" w:rsidRDefault="000B4CA9" w:rsidP="00D54716">
      <w:pPr>
        <w:pStyle w:val="Heading3"/>
      </w:pPr>
      <w:bookmarkStart w:id="372" w:name="_Ref14346950"/>
      <w:bookmarkStart w:id="373" w:name="_Ref14346954"/>
      <w:bookmarkStart w:id="374" w:name="_Toc59105170"/>
      <w:r w:rsidRPr="00BE5BF7">
        <w:t>T</w:t>
      </w:r>
      <w:r w:rsidR="00EA4817" w:rsidRPr="00BE5BF7">
        <w:t>ermín realizácie predmetu zákazky</w:t>
      </w:r>
      <w:bookmarkEnd w:id="372"/>
      <w:bookmarkEnd w:id="373"/>
      <w:bookmarkEnd w:id="374"/>
    </w:p>
    <w:p w14:paraId="2CF9D546" w14:textId="77777777" w:rsidR="00C121CB" w:rsidRPr="00BE5BF7" w:rsidRDefault="00C121CB" w:rsidP="00C121CB">
      <w:pPr>
        <w:pStyle w:val="Heading4"/>
      </w:pPr>
      <w:r w:rsidRPr="00BE5BF7">
        <w:t>Doba realizácie predmetu zákazky bude nasledovná:</w:t>
      </w:r>
    </w:p>
    <w:p w14:paraId="02F7ED7A" w14:textId="77777777" w:rsidR="006E01D9" w:rsidRPr="00990F41" w:rsidRDefault="006E01D9" w:rsidP="006E01D9">
      <w:pPr>
        <w:pStyle w:val="Heading6"/>
      </w:pPr>
      <w:r w:rsidRPr="00990F41">
        <w:t>Pre zmluvu o energetickej efektívnosti v nasledujúcich etapách:</w:t>
      </w:r>
    </w:p>
    <w:p w14:paraId="7C5E237B" w14:textId="77777777" w:rsidR="006E01D9" w:rsidRPr="00990F41" w:rsidRDefault="006E01D9" w:rsidP="006E01D9">
      <w:pPr>
        <w:pStyle w:val="Heading7"/>
      </w:pPr>
      <w:r w:rsidRPr="00990F41">
        <w:t xml:space="preserve">Obdobie príprav: maximálne  </w:t>
      </w:r>
      <w:r w:rsidRPr="00990F41">
        <w:rPr>
          <w:b/>
          <w:bCs/>
        </w:rPr>
        <w:t>štyroch (4)</w:t>
      </w:r>
      <w:r w:rsidRPr="005100ED">
        <w:rPr>
          <w:rFonts w:eastAsiaTheme="minorHAnsi" w:cs="Arial"/>
          <w:b/>
          <w:bCs/>
          <w:szCs w:val="20"/>
        </w:rPr>
        <w:t xml:space="preserve"> </w:t>
      </w:r>
      <w:r w:rsidRPr="00990F41">
        <w:rPr>
          <w:b/>
          <w:bCs/>
        </w:rPr>
        <w:t>mesiacov</w:t>
      </w:r>
      <w:r w:rsidRPr="00990F41">
        <w:t xml:space="preserve"> odo dňa nadobudnutia účinnosti zmluvy;</w:t>
      </w:r>
    </w:p>
    <w:p w14:paraId="42840E70" w14:textId="77777777" w:rsidR="006E01D9" w:rsidRPr="00990F41" w:rsidRDefault="006E01D9" w:rsidP="006E01D9">
      <w:pPr>
        <w:pStyle w:val="Heading7"/>
      </w:pPr>
      <w:r w:rsidRPr="00990F41">
        <w:t xml:space="preserve">Obdobie obnovy: trvá odo dňa ukončenia obdobia príprav a končí najneskôr do  </w:t>
      </w:r>
      <w:r w:rsidRPr="00990F41">
        <w:rPr>
          <w:b/>
          <w:bCs/>
        </w:rPr>
        <w:t>piatich (5)</w:t>
      </w:r>
      <w:r w:rsidRPr="005100ED">
        <w:t xml:space="preserve"> </w:t>
      </w:r>
      <w:r w:rsidRPr="00990F41">
        <w:rPr>
          <w:b/>
          <w:bCs/>
        </w:rPr>
        <w:t>mesiacov</w:t>
      </w:r>
      <w:r w:rsidRPr="00990F41">
        <w:t xml:space="preserve"> odo dňa začatia obnovy (najneskôr však  deväť (9) mesiacov odo dňa nadobudnutia účinnosti zmluvy);</w:t>
      </w:r>
    </w:p>
    <w:p w14:paraId="5F2AA6B1" w14:textId="77777777" w:rsidR="006E01D9" w:rsidRPr="00990F41" w:rsidRDefault="006E01D9" w:rsidP="006E01D9">
      <w:pPr>
        <w:pStyle w:val="Heading7"/>
      </w:pPr>
      <w:r w:rsidRPr="00990F41">
        <w:t xml:space="preserve">Obdobie garancie: </w:t>
      </w:r>
      <w:r w:rsidRPr="00990F41">
        <w:rPr>
          <w:b/>
          <w:bCs/>
        </w:rPr>
        <w:t>15 rokov</w:t>
      </w:r>
      <w:r w:rsidRPr="00990F41">
        <w:t xml:space="preserve"> odo dňa ukončenia obnovy; a</w:t>
      </w:r>
    </w:p>
    <w:p w14:paraId="0249C380" w14:textId="77777777" w:rsidR="006E01D9" w:rsidRPr="00990F41" w:rsidRDefault="006E01D9" w:rsidP="006E01D9">
      <w:pPr>
        <w:pStyle w:val="Heading6"/>
      </w:pPr>
      <w:r w:rsidRPr="00990F41">
        <w:t>Pre zmluvu o dielo:</w:t>
      </w:r>
    </w:p>
    <w:p w14:paraId="62DDA7E4" w14:textId="77777777" w:rsidR="006E01D9" w:rsidRPr="00990F41" w:rsidRDefault="006E01D9" w:rsidP="006E01D9">
      <w:pPr>
        <w:pStyle w:val="Heading7"/>
      </w:pPr>
      <w:r w:rsidRPr="00990F41">
        <w:t xml:space="preserve">Vyprojektovanie a dokončenie projektovej a ostatnej dokumentácie a zabezpečenie vydania všetkých právoplatných povolení potrebných na realizáciu opatrení do  </w:t>
      </w:r>
      <w:r w:rsidRPr="00990F41">
        <w:rPr>
          <w:b/>
          <w:bCs/>
        </w:rPr>
        <w:t>štyroch (4)</w:t>
      </w:r>
      <w:r w:rsidRPr="00990F41">
        <w:rPr>
          <w:rFonts w:eastAsiaTheme="minorHAnsi" w:cs="Arial"/>
          <w:b/>
          <w:bCs/>
          <w:szCs w:val="20"/>
        </w:rPr>
        <w:t xml:space="preserve"> </w:t>
      </w:r>
      <w:r w:rsidRPr="00990F41">
        <w:rPr>
          <w:b/>
          <w:bCs/>
        </w:rPr>
        <w:t>mesiacov</w:t>
      </w:r>
      <w:r w:rsidRPr="00990F41">
        <w:t xml:space="preserve"> od nadobudnutia účinnosti zmluvy; </w:t>
      </w:r>
    </w:p>
    <w:p w14:paraId="6C7EBDFA" w14:textId="77777777" w:rsidR="006E01D9" w:rsidRPr="00990F41" w:rsidRDefault="006E01D9" w:rsidP="006E01D9">
      <w:pPr>
        <w:pStyle w:val="Heading7"/>
      </w:pPr>
      <w:r w:rsidRPr="00990F41">
        <w:t xml:space="preserve">Vykonanie diela (všetkých opatrení) max do </w:t>
      </w:r>
      <w:r w:rsidRPr="00990F41">
        <w:rPr>
          <w:b/>
          <w:bCs/>
        </w:rPr>
        <w:t>deviatich (9)</w:t>
      </w:r>
      <w:r w:rsidRPr="005100ED">
        <w:t xml:space="preserve"> </w:t>
      </w:r>
      <w:r w:rsidRPr="00990F41">
        <w:rPr>
          <w:b/>
          <w:bCs/>
        </w:rPr>
        <w:t>mesiacov</w:t>
      </w:r>
      <w:r w:rsidRPr="00990F41">
        <w:t xml:space="preserve"> od nadobudnutia účinnosti zmluvy.</w:t>
      </w:r>
    </w:p>
    <w:p w14:paraId="2CC1FB78" w14:textId="40E084F0" w:rsidR="000B4CA9" w:rsidRPr="00BE5BF7" w:rsidRDefault="000B4CA9" w:rsidP="00D54716">
      <w:pPr>
        <w:pStyle w:val="Heading3"/>
      </w:pPr>
      <w:bookmarkStart w:id="375" w:name="_Toc59105171"/>
      <w:r w:rsidRPr="00BE5BF7">
        <w:t>Ď</w:t>
      </w:r>
      <w:r w:rsidR="00EA4817" w:rsidRPr="00BE5BF7">
        <w:t>alšie požiadavky na realizáciu predmetu zákazky</w:t>
      </w:r>
      <w:bookmarkEnd w:id="375"/>
      <w:r w:rsidR="00EA4817" w:rsidRPr="00BE5BF7">
        <w:t xml:space="preserve"> </w:t>
      </w:r>
    </w:p>
    <w:p w14:paraId="24F6F141" w14:textId="046ED2A8" w:rsidR="000B4CA9" w:rsidRDefault="000B4CA9" w:rsidP="0021692E">
      <w:pPr>
        <w:pStyle w:val="Heading4"/>
      </w:pPr>
      <w:r w:rsidRPr="00BE5BF7">
        <w:t xml:space="preserve">Podrobný obsah realizácie predmetu zákazky a podmienky poskytovania súvisiacich </w:t>
      </w:r>
      <w:r w:rsidR="00821B52" w:rsidRPr="00BE5BF7">
        <w:t>tovarov, služieb a stavebných prác</w:t>
      </w:r>
      <w:r w:rsidRPr="00BE5BF7">
        <w:t xml:space="preserve"> </w:t>
      </w:r>
      <w:r w:rsidR="00E81C94" w:rsidRPr="00BE5BF7">
        <w:t xml:space="preserve">sú špecifikované v návrhu </w:t>
      </w:r>
      <w:r w:rsidR="005936A9" w:rsidRPr="00BE5BF7">
        <w:t>zmlúv</w:t>
      </w:r>
      <w:r w:rsidR="00821B52" w:rsidRPr="00BE5BF7">
        <w:t xml:space="preserve"> </w:t>
      </w:r>
      <w:r w:rsidR="005936A9" w:rsidRPr="00BE5BF7">
        <w:t>uvedených</w:t>
      </w:r>
      <w:r w:rsidR="00821B52" w:rsidRPr="00BE5BF7">
        <w:t xml:space="preserve"> v</w:t>
      </w:r>
      <w:r w:rsidR="005936A9" w:rsidRPr="00BE5BF7">
        <w:t> P</w:t>
      </w:r>
      <w:r w:rsidR="00821B52" w:rsidRPr="00BE5BF7">
        <w:t>rílohe</w:t>
      </w:r>
      <w:r w:rsidR="005936A9" w:rsidRPr="00BE5BF7">
        <w:t xml:space="preserve"> č.</w:t>
      </w:r>
      <w:r w:rsidR="00821B52" w:rsidRPr="00BE5BF7">
        <w:t xml:space="preserve"> D.1</w:t>
      </w:r>
      <w:r w:rsidRPr="00BE5BF7">
        <w:t>.</w:t>
      </w:r>
      <w:r w:rsidR="00821B52" w:rsidRPr="00BE5BF7">
        <w:t xml:space="preserve"> </w:t>
      </w:r>
      <w:r w:rsidR="005936A9" w:rsidRPr="00BE5BF7">
        <w:t xml:space="preserve">a Prílohe č. D.2 </w:t>
      </w:r>
      <w:r w:rsidR="00821B52" w:rsidRPr="00BE5BF7">
        <w:t>týchto súťažných podkladov.</w:t>
      </w:r>
      <w:r w:rsidRPr="00BE5BF7">
        <w:t xml:space="preserve"> Verejný obstarávateľ považuje všetky obchodné podmienky za súčasť predmetu zákazky (upravujúce spôsob jeho realizácie).</w:t>
      </w:r>
    </w:p>
    <w:p w14:paraId="309207E8" w14:textId="6F06E1B0" w:rsidR="000B4CA9" w:rsidRPr="00BE5BF7" w:rsidRDefault="000B4CA9" w:rsidP="000B4CA9">
      <w:pPr>
        <w:rPr>
          <w:rFonts w:cs="Arial"/>
          <w:szCs w:val="20"/>
        </w:rPr>
      </w:pPr>
    </w:p>
    <w:p w14:paraId="08F491B9" w14:textId="557C6086" w:rsidR="00831255" w:rsidRPr="00BE5BF7" w:rsidRDefault="00831255" w:rsidP="00831255">
      <w:pPr>
        <w:ind w:left="709"/>
        <w:rPr>
          <w:rFonts w:eastAsiaTheme="majorEastAsia" w:cs="Arial"/>
          <w:b/>
          <w:szCs w:val="20"/>
        </w:rPr>
      </w:pPr>
      <w:r w:rsidRPr="00BE5BF7">
        <w:rPr>
          <w:rFonts w:eastAsiaTheme="majorEastAsia" w:cs="Arial"/>
          <w:b/>
          <w:szCs w:val="20"/>
        </w:rPr>
        <w:t>Prílohy Časti B. Súťažných podkladov</w:t>
      </w:r>
    </w:p>
    <w:p w14:paraId="79E3CC57" w14:textId="06E3835F" w:rsidR="00A17F88" w:rsidRPr="00AD411C" w:rsidRDefault="00831255" w:rsidP="00600F60">
      <w:pPr>
        <w:ind w:left="2127" w:hanging="1418"/>
        <w:rPr>
          <w:rFonts w:cs="Arial"/>
          <w:szCs w:val="20"/>
        </w:rPr>
      </w:pPr>
      <w:r w:rsidRPr="00BE5BF7">
        <w:rPr>
          <w:rFonts w:cs="Arial"/>
          <w:szCs w:val="20"/>
        </w:rPr>
        <w:t>Príloha č. B.1</w:t>
      </w:r>
      <w:r w:rsidRPr="00BE5BF7">
        <w:rPr>
          <w:rFonts w:cs="Arial"/>
          <w:szCs w:val="20"/>
        </w:rPr>
        <w:tab/>
      </w:r>
      <w:r w:rsidR="00A17F88" w:rsidRPr="00AD411C">
        <w:rPr>
          <w:rFonts w:cs="Arial"/>
          <w:szCs w:val="20"/>
        </w:rPr>
        <w:t xml:space="preserve">Minimálny </w:t>
      </w:r>
      <w:r w:rsidR="00A17F88" w:rsidRPr="00BE5BF7">
        <w:rPr>
          <w:rFonts w:cs="Arial"/>
          <w:szCs w:val="20"/>
        </w:rPr>
        <w:t>rozsah</w:t>
      </w:r>
      <w:r w:rsidR="00A17F88" w:rsidRPr="00AD411C">
        <w:rPr>
          <w:rFonts w:cs="Arial"/>
          <w:szCs w:val="20"/>
        </w:rPr>
        <w:t xml:space="preserve"> povinných opatrení</w:t>
      </w:r>
    </w:p>
    <w:p w14:paraId="61337CA5" w14:textId="760D15B8" w:rsidR="00600F60" w:rsidRPr="00BE5BF7" w:rsidRDefault="00600F60" w:rsidP="00600F60">
      <w:pPr>
        <w:ind w:left="2127" w:hanging="1418"/>
        <w:rPr>
          <w:rFonts w:cs="Arial"/>
          <w:szCs w:val="20"/>
        </w:rPr>
      </w:pPr>
      <w:r w:rsidRPr="00203E4E">
        <w:rPr>
          <w:rFonts w:cs="Arial"/>
          <w:szCs w:val="20"/>
        </w:rPr>
        <w:t>Príloha č. B.2</w:t>
      </w:r>
      <w:r w:rsidRPr="00203E4E">
        <w:rPr>
          <w:rFonts w:cs="Arial"/>
          <w:szCs w:val="20"/>
        </w:rPr>
        <w:tab/>
      </w:r>
      <w:r w:rsidR="00010052">
        <w:rPr>
          <w:rFonts w:cs="Arial"/>
          <w:szCs w:val="20"/>
        </w:rPr>
        <w:t>Sumarizácia opatrení</w:t>
      </w:r>
      <w:r w:rsidRPr="00203E4E">
        <w:rPr>
          <w:rFonts w:cs="Arial"/>
          <w:szCs w:val="20"/>
        </w:rPr>
        <w:t xml:space="preserve"> (vzorový formulár)</w:t>
      </w:r>
    </w:p>
    <w:p w14:paraId="2611895B" w14:textId="3C589552" w:rsidR="00831255" w:rsidRPr="00BE5BF7" w:rsidRDefault="00831255" w:rsidP="00A17F88">
      <w:pPr>
        <w:ind w:left="2127" w:hanging="1418"/>
        <w:rPr>
          <w:rFonts w:cs="Arial"/>
          <w:szCs w:val="20"/>
        </w:rPr>
      </w:pPr>
      <w:r w:rsidRPr="00BE5BF7">
        <w:rPr>
          <w:rFonts w:cs="Arial"/>
          <w:szCs w:val="20"/>
        </w:rPr>
        <w:t>Príloha č. B.</w:t>
      </w:r>
      <w:r w:rsidR="00996497" w:rsidRPr="00BE5BF7">
        <w:rPr>
          <w:rFonts w:cs="Arial"/>
          <w:szCs w:val="20"/>
        </w:rPr>
        <w:t>3</w:t>
      </w:r>
      <w:r w:rsidRPr="00BE5BF7">
        <w:rPr>
          <w:rFonts w:cs="Arial"/>
          <w:szCs w:val="20"/>
        </w:rPr>
        <w:t xml:space="preserve">  </w:t>
      </w:r>
      <w:r w:rsidRPr="00BE5BF7">
        <w:rPr>
          <w:rFonts w:cs="Arial"/>
          <w:szCs w:val="20"/>
        </w:rPr>
        <w:tab/>
      </w:r>
      <w:r w:rsidR="00A17F88" w:rsidRPr="00BE5BF7">
        <w:rPr>
          <w:rFonts w:cs="Arial"/>
          <w:szCs w:val="20"/>
        </w:rPr>
        <w:t xml:space="preserve">Opis súčasného stavu budov a charakteristika súčasného stavu spotreby energie </w:t>
      </w:r>
      <w:r w:rsidR="00D94CF5" w:rsidRPr="00BE5BF7">
        <w:rPr>
          <w:rFonts w:cs="Arial"/>
          <w:szCs w:val="20"/>
        </w:rPr>
        <w:t>budov</w:t>
      </w:r>
      <w:r w:rsidR="00F06B9E">
        <w:rPr>
          <w:rFonts w:cs="Arial"/>
          <w:szCs w:val="20"/>
        </w:rPr>
        <w:t xml:space="preserve"> </w:t>
      </w:r>
      <w:r w:rsidR="00A47E8C">
        <w:t>O</w:t>
      </w:r>
      <w:r w:rsidR="00A47E8C" w:rsidRPr="00A47E8C">
        <w:t>ddelenia na výkon trestu Sabinov</w:t>
      </w:r>
      <w:r w:rsidR="00F06B9E">
        <w:t>;</w:t>
      </w:r>
    </w:p>
    <w:p w14:paraId="2C54B5ED" w14:textId="71568FB7" w:rsidR="00447E29" w:rsidRDefault="00447E29" w:rsidP="00447E29">
      <w:pPr>
        <w:ind w:left="2127" w:hanging="1418"/>
      </w:pPr>
      <w:r w:rsidRPr="00BE5BF7">
        <w:rPr>
          <w:rFonts w:cs="Arial"/>
          <w:szCs w:val="20"/>
        </w:rPr>
        <w:t>Príloha č. B.</w:t>
      </w:r>
      <w:r w:rsidR="00A511DD">
        <w:rPr>
          <w:rFonts w:cs="Arial"/>
          <w:szCs w:val="20"/>
        </w:rPr>
        <w:t>4</w:t>
      </w:r>
      <w:r w:rsidRPr="00BE5BF7">
        <w:rPr>
          <w:rFonts w:cs="Arial"/>
          <w:szCs w:val="20"/>
        </w:rPr>
        <w:t xml:space="preserve"> </w:t>
      </w:r>
      <w:r>
        <w:rPr>
          <w:rFonts w:cs="Arial"/>
          <w:szCs w:val="20"/>
        </w:rPr>
        <w:tab/>
      </w:r>
      <w:r w:rsidRPr="00447E29">
        <w:t>Stavebno-technický posudok strešných konštrukcií</w:t>
      </w:r>
      <w:r>
        <w:t xml:space="preserve"> </w:t>
      </w:r>
      <w:r w:rsidRPr="00BE5BF7">
        <w:rPr>
          <w:rFonts w:cs="Arial"/>
          <w:szCs w:val="20"/>
        </w:rPr>
        <w:t>budov</w:t>
      </w:r>
      <w:r>
        <w:rPr>
          <w:rFonts w:cs="Arial"/>
          <w:szCs w:val="20"/>
        </w:rPr>
        <w:t xml:space="preserve"> </w:t>
      </w:r>
      <w:r>
        <w:t>O</w:t>
      </w:r>
      <w:r w:rsidRPr="00A47E8C">
        <w:t>ddelenia na výkon trestu Sabinov</w:t>
      </w:r>
      <w:r>
        <w:t>;</w:t>
      </w:r>
    </w:p>
    <w:p w14:paraId="48D4132C" w14:textId="0DE63438" w:rsidR="00447E29" w:rsidRDefault="00447E29" w:rsidP="00447E29">
      <w:pPr>
        <w:ind w:left="2127" w:hanging="1418"/>
      </w:pPr>
      <w:r w:rsidRPr="00BE5BF7">
        <w:rPr>
          <w:rFonts w:cs="Arial"/>
          <w:szCs w:val="20"/>
        </w:rPr>
        <w:lastRenderedPageBreak/>
        <w:t>Príloha č. B.</w:t>
      </w:r>
      <w:r w:rsidR="00A511DD">
        <w:rPr>
          <w:rFonts w:cs="Arial"/>
          <w:szCs w:val="20"/>
        </w:rPr>
        <w:t>5</w:t>
      </w:r>
      <w:r w:rsidRPr="00BE5BF7">
        <w:rPr>
          <w:rFonts w:cs="Arial"/>
          <w:szCs w:val="20"/>
        </w:rPr>
        <w:t xml:space="preserve"> </w:t>
      </w:r>
      <w:r>
        <w:rPr>
          <w:rFonts w:cs="Arial"/>
          <w:szCs w:val="20"/>
        </w:rPr>
        <w:tab/>
      </w:r>
      <w:r w:rsidRPr="00447E29">
        <w:t>Hydrogeologický prieskum stávajúcej studne Sabinov</w:t>
      </w:r>
      <w:r>
        <w:t>;</w:t>
      </w:r>
    </w:p>
    <w:p w14:paraId="24569914" w14:textId="77777777" w:rsidR="00075C2A" w:rsidRDefault="00075C2A" w:rsidP="00447E29">
      <w:pPr>
        <w:ind w:left="2127" w:hanging="1418"/>
      </w:pPr>
    </w:p>
    <w:p w14:paraId="63321552" w14:textId="77777777" w:rsidR="00447E29" w:rsidRDefault="00447E29" w:rsidP="00D94CF5">
      <w:pPr>
        <w:ind w:left="2127" w:hanging="1418"/>
        <w:rPr>
          <w:rFonts w:cs="Arial"/>
          <w:szCs w:val="20"/>
        </w:rPr>
      </w:pPr>
    </w:p>
    <w:p w14:paraId="7455E321" w14:textId="2C3B921C" w:rsidR="003952DC" w:rsidRDefault="003952DC" w:rsidP="003952DC">
      <w:pPr>
        <w:ind w:left="2127" w:hanging="1418"/>
        <w:rPr>
          <w:rFonts w:cs="Arial"/>
          <w:szCs w:val="20"/>
        </w:rPr>
      </w:pPr>
    </w:p>
    <w:p w14:paraId="5CC8C70A" w14:textId="641FB6A6" w:rsidR="007704E0" w:rsidRDefault="007704E0" w:rsidP="00EA6975">
      <w:pPr>
        <w:spacing w:after="0" w:line="240" w:lineRule="auto"/>
        <w:jc w:val="left"/>
        <w:rPr>
          <w:rFonts w:cs="Arial"/>
          <w:szCs w:val="20"/>
        </w:rPr>
      </w:pPr>
    </w:p>
    <w:p w14:paraId="42EA71A8" w14:textId="77777777" w:rsidR="007704E0" w:rsidRDefault="007704E0">
      <w:pPr>
        <w:spacing w:after="0" w:line="240" w:lineRule="auto"/>
        <w:jc w:val="left"/>
        <w:rPr>
          <w:rFonts w:cs="Arial"/>
          <w:szCs w:val="20"/>
        </w:rPr>
      </w:pPr>
    </w:p>
    <w:p w14:paraId="659AA797" w14:textId="1351C9CB" w:rsidR="003952DC" w:rsidRPr="00BE5BF7" w:rsidRDefault="004F52ED" w:rsidP="00203E4E">
      <w:pPr>
        <w:spacing w:after="0" w:line="240" w:lineRule="auto"/>
        <w:jc w:val="left"/>
        <w:rPr>
          <w:rFonts w:cs="Arial"/>
          <w:szCs w:val="20"/>
        </w:rPr>
      </w:pPr>
      <w:r>
        <w:rPr>
          <w:rFonts w:cs="Arial"/>
          <w:szCs w:val="20"/>
        </w:rPr>
        <w:br w:type="page"/>
      </w:r>
    </w:p>
    <w:p w14:paraId="2057FB57" w14:textId="6CFB2F49" w:rsidR="00AB7E74" w:rsidRPr="00BE5BF7" w:rsidRDefault="00AB7E74" w:rsidP="001B3C96">
      <w:pPr>
        <w:pStyle w:val="Heading1"/>
      </w:pPr>
      <w:bookmarkStart w:id="376" w:name="_Toc4416503"/>
      <w:bookmarkStart w:id="377" w:name="_Toc4416638"/>
      <w:bookmarkStart w:id="378" w:name="_Toc4416932"/>
      <w:bookmarkStart w:id="379" w:name="_Toc4416981"/>
      <w:bookmarkStart w:id="380" w:name="_Toc59105172"/>
      <w:r w:rsidRPr="00BE5BF7">
        <w:lastRenderedPageBreak/>
        <w:t>Spôsob určenia ceny</w:t>
      </w:r>
      <w:bookmarkEnd w:id="362"/>
      <w:bookmarkEnd w:id="376"/>
      <w:bookmarkEnd w:id="377"/>
      <w:bookmarkEnd w:id="378"/>
      <w:bookmarkEnd w:id="379"/>
      <w:bookmarkEnd w:id="380"/>
    </w:p>
    <w:p w14:paraId="5AB616E9" w14:textId="04436274" w:rsidR="00AB7E74" w:rsidRPr="00BE5BF7" w:rsidRDefault="00AB7E74" w:rsidP="00D54716">
      <w:pPr>
        <w:pStyle w:val="Heading3"/>
      </w:pPr>
      <w:bookmarkStart w:id="381" w:name="_Toc400006306"/>
      <w:bookmarkStart w:id="382" w:name="_Toc444084985"/>
      <w:bookmarkStart w:id="383" w:name="_Toc4416639"/>
      <w:bookmarkStart w:id="384" w:name="_Toc4416933"/>
      <w:bookmarkStart w:id="385" w:name="_Toc4416982"/>
      <w:bookmarkStart w:id="386" w:name="_Toc59105173"/>
      <w:r w:rsidRPr="00BE5BF7">
        <w:t xml:space="preserve">Stanovenie ceny za </w:t>
      </w:r>
      <w:r w:rsidR="0068594A" w:rsidRPr="00BE5BF7">
        <w:t>p</w:t>
      </w:r>
      <w:r w:rsidR="007D674D" w:rsidRPr="00BE5BF7">
        <w:t>redmet</w:t>
      </w:r>
      <w:r w:rsidRPr="00BE5BF7">
        <w:t xml:space="preserve"> zákazky</w:t>
      </w:r>
      <w:bookmarkEnd w:id="381"/>
      <w:bookmarkEnd w:id="382"/>
      <w:bookmarkEnd w:id="383"/>
      <w:bookmarkEnd w:id="384"/>
      <w:bookmarkEnd w:id="385"/>
      <w:bookmarkEnd w:id="386"/>
      <w:r w:rsidR="00D12961" w:rsidRPr="00BE5BF7">
        <w:t xml:space="preserve"> </w:t>
      </w:r>
    </w:p>
    <w:p w14:paraId="7C251DEA" w14:textId="77777777" w:rsidR="007C13AD" w:rsidRPr="00BE5BF7" w:rsidRDefault="007C13AD" w:rsidP="0021692E">
      <w:pPr>
        <w:pStyle w:val="Heading4"/>
      </w:pPr>
      <w:bookmarkStart w:id="387" w:name="_Toc400006307"/>
      <w:bookmarkStart w:id="388" w:name="_Toc444084986"/>
      <w:bookmarkStart w:id="389" w:name="_Toc4416640"/>
      <w:bookmarkStart w:id="390" w:name="_Toc4416934"/>
      <w:bookmarkStart w:id="391"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BE5BF7" w:rsidRDefault="007C13AD" w:rsidP="0021692E">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opatrení 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7A82F1BE" w:rsidR="007C13AD" w:rsidRPr="00BE5BF7" w:rsidRDefault="007C13AD" w:rsidP="0021692E">
      <w:pPr>
        <w:pStyle w:val="Heading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3716D2" w:rsidRPr="00BE5BF7">
        <w:t>V</w:t>
      </w:r>
      <w:r w:rsidRPr="00BE5BF7">
        <w:t xml:space="preserve">erejnej súťaži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6B3CB52E" w:rsidR="00AB7E74" w:rsidRPr="00BE5BF7" w:rsidRDefault="00AB7E74" w:rsidP="00D54716">
      <w:pPr>
        <w:pStyle w:val="Heading3"/>
      </w:pPr>
      <w:bookmarkStart w:id="392" w:name="_Toc59105174"/>
      <w:r w:rsidRPr="00BE5BF7">
        <w:t xml:space="preserve">Predloženie ceny za </w:t>
      </w:r>
      <w:r w:rsidR="0068594A" w:rsidRPr="00BE5BF7">
        <w:t>p</w:t>
      </w:r>
      <w:r w:rsidR="007D674D" w:rsidRPr="00BE5BF7">
        <w:t>redmet</w:t>
      </w:r>
      <w:r w:rsidRPr="00BE5BF7">
        <w:t xml:space="preserve"> zákazky</w:t>
      </w:r>
      <w:bookmarkEnd w:id="387"/>
      <w:bookmarkEnd w:id="388"/>
      <w:bookmarkEnd w:id="389"/>
      <w:bookmarkEnd w:id="390"/>
      <w:bookmarkEnd w:id="391"/>
      <w:bookmarkEnd w:id="392"/>
    </w:p>
    <w:p w14:paraId="774336A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251CF124" w14:textId="7C650AFF" w:rsidR="00512AF5" w:rsidRPr="00BE5BF7" w:rsidRDefault="00512AF5" w:rsidP="0021692E">
      <w:pPr>
        <w:pStyle w:val="Heading4"/>
      </w:pPr>
      <w:bookmarkStart w:id="393" w:name="_Hlk13568137"/>
      <w:r w:rsidRPr="00BE5BF7">
        <w:t xml:space="preserve">Uchádzač v </w:t>
      </w:r>
      <w:r w:rsidR="00821B52" w:rsidRPr="00BE5BF7">
        <w:t>n</w:t>
      </w:r>
      <w:r w:rsidRPr="00BE5BF7">
        <w:t xml:space="preserve">ávrhu na plnenie kritérií </w:t>
      </w:r>
      <w:r w:rsidR="005D7FC9" w:rsidRPr="00BE5BF7">
        <w:t xml:space="preserve">a v návrhu na realizáciu opatrení (formulár B.2 súťažných podkladov) </w:t>
      </w:r>
      <w:r w:rsidRPr="00BE5BF7">
        <w:t>uvedie navrhovanú celkovú cenu vrátane dane z pridanej hodnoty (ďalej len „</w:t>
      </w:r>
      <w:r w:rsidRPr="00BE5BF7">
        <w:rPr>
          <w:b/>
        </w:rPr>
        <w:t>DPH</w:t>
      </w:r>
      <w:r w:rsidRPr="00BE5BF7">
        <w:t xml:space="preserve">“), ktorú bude Verejný obstarávateľ musieť v závislosti od uplatneného daňového režimu </w:t>
      </w:r>
      <w:r w:rsidR="00D0512A">
        <w:t xml:space="preserve">podľa platných právnych predpisov </w:t>
      </w:r>
      <w:r w:rsidRPr="00BE5BF7">
        <w:t>buď zaplatiť úspešnému uchádzačovi na základe faktúry</w:t>
      </w:r>
      <w:r w:rsidR="00C1558B">
        <w:t>,</w:t>
      </w:r>
      <w:r w:rsidRPr="00BE5BF7">
        <w:t xml:space="preserve"> alebo priamo odviesť v zmysle režimu prenesenej daňovej povinnosti, a to 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21692E">
      <w:pPr>
        <w:pStyle w:val="Heading4"/>
        <w:numPr>
          <w:ilvl w:val="0"/>
          <w:numId w:val="0"/>
        </w:numPr>
        <w:ind w:left="709"/>
      </w:pPr>
      <w:r w:rsidRPr="00BE5BF7">
        <w:t>Hodnotená bude celková cena s DPH.</w:t>
      </w:r>
    </w:p>
    <w:p w14:paraId="728337E4" w14:textId="7D8EBB0F" w:rsidR="00512AF5" w:rsidRPr="00BE5BF7" w:rsidRDefault="00512AF5" w:rsidP="0021692E">
      <w:pPr>
        <w:pStyle w:val="Heading4"/>
        <w:numPr>
          <w:ilvl w:val="0"/>
          <w:numId w:val="0"/>
        </w:numPr>
        <w:ind w:left="709"/>
      </w:pPr>
      <w:r w:rsidRPr="00BE5BF7">
        <w:t>Uchádzač zároveň uvedie, či je alebo nie je registrovaným platiteľom DPH v Slovenskej republike</w:t>
      </w:r>
      <w:bookmarkEnd w:id="393"/>
      <w:r w:rsidRPr="00BE5BF7">
        <w:t xml:space="preserve">. </w:t>
      </w:r>
    </w:p>
    <w:p w14:paraId="2F041BD7" w14:textId="5A29FEE0" w:rsidR="00512AF5" w:rsidRPr="00BE5BF7" w:rsidRDefault="00512AF5" w:rsidP="0021692E">
      <w:pPr>
        <w:pStyle w:val="Heading4"/>
      </w:pPr>
      <w:r w:rsidRPr="00BE5BF7">
        <w:t>C</w:t>
      </w:r>
      <w:bookmarkStart w:id="394" w:name="_Hlk14250010"/>
      <w:r w:rsidRPr="00BE5BF7">
        <w:t xml:space="preserve">enu predmetu zákazky predloží uchádzač vyplnením </w:t>
      </w:r>
      <w:r w:rsidR="005F46E2" w:rsidRPr="00BE5BF7">
        <w:t xml:space="preserve">Návrhu opatrení (formulár B.2 súťažných podkladov) a </w:t>
      </w:r>
      <w:r w:rsidRPr="00BE5BF7">
        <w:t>tabuľky „Návrh na plnenie kritérií“, ktorého vzor tvorí obsah Prílohy C.1 Návrh na plnenie kritérií týchto súťažných podkladov</w:t>
      </w:r>
      <w:r w:rsidR="005F46E2" w:rsidRPr="00BE5BF7">
        <w:t xml:space="preserve"> </w:t>
      </w:r>
      <w:r w:rsidRPr="00BE5BF7">
        <w:t xml:space="preserve">a vyplnením všetkých cenových ustanovení v návrhu </w:t>
      </w:r>
      <w:r w:rsidR="00437C48" w:rsidRPr="00BE5BF7">
        <w:t>z</w:t>
      </w:r>
      <w:r w:rsidRPr="00BE5BF7">
        <w:t>mluvy a jej prílohách.</w:t>
      </w:r>
      <w:r w:rsidR="003952DC">
        <w:t xml:space="preserve"> Hodnoty uvedené v týchto prílohách musia byť súladné</w:t>
      </w:r>
      <w:bookmarkEnd w:id="394"/>
      <w:r w:rsidR="003952DC">
        <w:t>.</w:t>
      </w:r>
    </w:p>
    <w:p w14:paraId="1373DB25" w14:textId="15BC2117" w:rsidR="005C361C" w:rsidRPr="00BE5BF7" w:rsidRDefault="007954F2" w:rsidP="0021692E">
      <w:pPr>
        <w:pStyle w:val="Heading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 xml:space="preserve">mluvy, pričom do svojich ponukových cien zahrnie všetky náklady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Heading1"/>
      </w:pPr>
      <w:bookmarkStart w:id="395" w:name="_Toc4416504"/>
      <w:bookmarkStart w:id="396" w:name="_Toc4416641"/>
      <w:bookmarkStart w:id="397" w:name="_Toc4416935"/>
      <w:bookmarkStart w:id="398" w:name="_Toc4416984"/>
      <w:bookmarkStart w:id="399" w:name="_Toc59105175"/>
      <w:r w:rsidRPr="00BE5BF7">
        <w:lastRenderedPageBreak/>
        <w:t>Obchodné podmienky</w:t>
      </w:r>
      <w:bookmarkEnd w:id="395"/>
      <w:bookmarkEnd w:id="396"/>
      <w:bookmarkEnd w:id="397"/>
      <w:bookmarkEnd w:id="398"/>
      <w:bookmarkEnd w:id="399"/>
    </w:p>
    <w:p w14:paraId="25F5FBFC" w14:textId="6D91C965" w:rsidR="00AB7E74" w:rsidRPr="00BE5BF7" w:rsidRDefault="00AB7E74" w:rsidP="00D54716">
      <w:pPr>
        <w:pStyle w:val="Heading3"/>
      </w:pPr>
      <w:bookmarkStart w:id="400" w:name="_Toc444084988"/>
      <w:bookmarkStart w:id="401" w:name="_Toc4416642"/>
      <w:bookmarkStart w:id="402" w:name="_Toc4416936"/>
      <w:bookmarkStart w:id="403" w:name="_Toc4416985"/>
      <w:bookmarkStart w:id="404" w:name="_Toc59105176"/>
      <w:r w:rsidRPr="00BE5BF7">
        <w:t xml:space="preserve">Podmienky uzatvorenia </w:t>
      </w:r>
      <w:r w:rsidR="00437C48" w:rsidRPr="00BE5BF7">
        <w:t>z</w:t>
      </w:r>
      <w:r w:rsidR="00347476" w:rsidRPr="00BE5BF7">
        <w:t>mluv</w:t>
      </w:r>
      <w:r w:rsidRPr="00BE5BF7">
        <w:t>y</w:t>
      </w:r>
      <w:bookmarkEnd w:id="400"/>
      <w:bookmarkEnd w:id="401"/>
      <w:bookmarkEnd w:id="402"/>
      <w:bookmarkEnd w:id="403"/>
      <w:bookmarkEnd w:id="404"/>
    </w:p>
    <w:p w14:paraId="22622DD6" w14:textId="77777777" w:rsidR="008F0B40" w:rsidRPr="00BE5BF7" w:rsidRDefault="007C13AD" w:rsidP="0021692E">
      <w:pPr>
        <w:pStyle w:val="Heading4"/>
      </w:pPr>
      <w:r w:rsidRPr="00BE5BF7">
        <w:t xml:space="preserve">Medzi </w:t>
      </w:r>
      <w:r w:rsidR="003716D2" w:rsidRPr="00BE5BF7">
        <w:t>V</w:t>
      </w:r>
      <w:r w:rsidRPr="00BE5BF7">
        <w:t xml:space="preserve">erejným obstarávateľom a úspešným uchádzačom ako </w:t>
      </w:r>
      <w:r w:rsidR="00B21BE6" w:rsidRPr="00BE5BF7">
        <w:t>poskytovateľom</w:t>
      </w:r>
      <w:r w:rsidRPr="00BE5BF7">
        <w:t xml:space="preserve"> bud</w:t>
      </w:r>
      <w:r w:rsidR="008F0B40" w:rsidRPr="00BE5BF7">
        <w:t>ú uzatvorené dve samostatné zmluvy:</w:t>
      </w:r>
    </w:p>
    <w:p w14:paraId="13A3B1C0" w14:textId="0DA815FA" w:rsidR="007C13AD" w:rsidRPr="00BE5BF7" w:rsidRDefault="007C13AD" w:rsidP="008F0B40">
      <w:pPr>
        <w:pStyle w:val="Heading6"/>
      </w:pPr>
      <w:r w:rsidRPr="00BE5BF7">
        <w:t xml:space="preserve">Zmluva </w:t>
      </w:r>
      <w:r w:rsidR="0050275E" w:rsidRPr="00BE5BF7">
        <w:t>o energetickej efektívnosti uzatvorená podľa ustanoven</w:t>
      </w:r>
      <w:r w:rsidR="00FB212F" w:rsidRPr="00BE5BF7">
        <w:t>í</w:t>
      </w:r>
      <w:r w:rsidR="0050275E" w:rsidRPr="00BE5BF7">
        <w:t xml:space="preserve"> § 17 a § 18 </w:t>
      </w:r>
      <w:r w:rsidR="00FB212F" w:rsidRPr="00BE5BF7">
        <w:t>Z</w:t>
      </w:r>
      <w:r w:rsidR="0050275E" w:rsidRPr="00BE5BF7">
        <w:t>ákona o energetickej efektívnosti</w:t>
      </w:r>
      <w:r w:rsidRPr="00BE5BF7">
        <w:t xml:space="preserve">. Predmet </w:t>
      </w:r>
      <w:r w:rsidR="0068594A" w:rsidRPr="00BE5BF7">
        <w:t>zákazky</w:t>
      </w:r>
      <w:r w:rsidRPr="00BE5BF7">
        <w:t xml:space="preserve"> ako aj jeho cena</w:t>
      </w:r>
      <w:r w:rsidR="008F0B40" w:rsidRPr="00BE5BF7">
        <w:t xml:space="preserve"> a </w:t>
      </w:r>
      <w:r w:rsidR="00624CDA">
        <w:t>v</w:t>
      </w:r>
      <w:r w:rsidR="008F0B40" w:rsidRPr="00BE5BF7">
        <w:t>ýška garantovaných ročných úspor</w:t>
      </w:r>
      <w:r w:rsidRPr="00BE5BF7">
        <w:t xml:space="preserve"> budú presne zodpovedať obsahu víťaznej ponuky</w:t>
      </w:r>
      <w:r w:rsidR="00FB212F" w:rsidRPr="00BE5BF7">
        <w:t>, ktorá musí byť</w:t>
      </w:r>
      <w:r w:rsidRPr="00BE5BF7">
        <w:t xml:space="preserve"> v súlade so špecifikáciou stanovenou v Časti B. Opis predmetu zákazky týchto súťažných podkladoch. </w:t>
      </w:r>
    </w:p>
    <w:p w14:paraId="4350D119" w14:textId="3E233620" w:rsidR="008F0B40" w:rsidRPr="00BE5BF7" w:rsidRDefault="008F0B40" w:rsidP="008F0B40">
      <w:pPr>
        <w:pStyle w:val="Heading6"/>
      </w:pPr>
      <w:r w:rsidRPr="00BE5BF7">
        <w:t>Zmluva o Dielo uzatvorená podľa ustanovenia § 536 a </w:t>
      </w:r>
      <w:proofErr w:type="spellStart"/>
      <w:r w:rsidRPr="00BE5BF7">
        <w:t>nasl</w:t>
      </w:r>
      <w:proofErr w:type="spellEnd"/>
      <w:r w:rsidRPr="00BE5BF7">
        <w:t xml:space="preserve">. Obchodného zákonníka. Predmet zákazky ako aj jeho cena </w:t>
      </w:r>
      <w:r w:rsidR="004904E0" w:rsidRPr="00BE5BF7">
        <w:t>budú</w:t>
      </w:r>
      <w:r w:rsidRPr="00BE5BF7">
        <w:t xml:space="preserve"> presne zodpovedať obsahu víťaznej ponuky, ktorá musí byť v súlade so špecifikáciou stanovenou v Časti B. Opis predmetu zákazky týchto súťažných podkladoch. </w:t>
      </w:r>
    </w:p>
    <w:p w14:paraId="744B89CB" w14:textId="26E4A088" w:rsidR="003B49C4" w:rsidRPr="00D47258" w:rsidRDefault="007C13AD" w:rsidP="00C9033B">
      <w:pPr>
        <w:pStyle w:val="Heading4"/>
        <w:rPr>
          <w:rFonts w:eastAsiaTheme="majorEastAsia"/>
          <w:b/>
        </w:rPr>
      </w:pPr>
      <w:r w:rsidRPr="00BE5BF7">
        <w:t>Uchádzač predloží v ponuke návrh</w:t>
      </w:r>
      <w:r w:rsidR="004904E0" w:rsidRPr="00BE5BF7">
        <w:t>y oboch zmlúv</w:t>
      </w:r>
      <w:r w:rsidR="00FB212F" w:rsidRPr="00BE5BF7">
        <w:t>, ktor</w:t>
      </w:r>
      <w:r w:rsidR="004904E0" w:rsidRPr="00BE5BF7">
        <w:t>é</w:t>
      </w:r>
      <w:r w:rsidR="00FB212F" w:rsidRPr="00BE5BF7">
        <w:t xml:space="preserve"> mus</w:t>
      </w:r>
      <w:r w:rsidR="004904E0" w:rsidRPr="00BE5BF7">
        <w:t xml:space="preserve">ia </w:t>
      </w:r>
      <w:r w:rsidR="00FB212F" w:rsidRPr="00BE5BF7">
        <w:t>byť</w:t>
      </w:r>
      <w:r w:rsidRPr="00BE5BF7">
        <w:t xml:space="preserve"> vypracovan</w:t>
      </w:r>
      <w:r w:rsidR="003952DC">
        <w:t>ý</w:t>
      </w:r>
      <w:r w:rsidRPr="00BE5BF7">
        <w:t xml:space="preserve"> v súlade s týmito súťažnými podkladmi. Uchádzač je povinný použiť vzor </w:t>
      </w:r>
      <w:r w:rsidR="004904E0" w:rsidRPr="00BE5BF7">
        <w:t>zmlúv</w:t>
      </w:r>
      <w:r w:rsidRPr="00BE5BF7">
        <w:t xml:space="preserve"> uvedený v</w:t>
      </w:r>
      <w:r w:rsidR="004904E0" w:rsidRPr="00BE5BF7">
        <w:t> P</w:t>
      </w:r>
      <w:r w:rsidR="00FB212F" w:rsidRPr="00BE5BF7">
        <w:t>rílohe</w:t>
      </w:r>
      <w:r w:rsidR="004904E0" w:rsidRPr="00BE5BF7">
        <w:t xml:space="preserve"> č.</w:t>
      </w:r>
      <w:r w:rsidR="00FB212F" w:rsidRPr="00BE5BF7">
        <w:t xml:space="preserve"> D.1 </w:t>
      </w:r>
      <w:r w:rsidR="004904E0" w:rsidRPr="00BE5BF7">
        <w:t>a v Prílohe č. D.2 tejto časti súťažných podkl</w:t>
      </w:r>
      <w:r w:rsidR="00624CDA">
        <w:t>a</w:t>
      </w:r>
      <w:r w:rsidR="004904E0" w:rsidRPr="00BE5BF7">
        <w:t>dov</w:t>
      </w:r>
      <w:r w:rsidRPr="00BE5BF7">
        <w:t>. Uchádzač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375D3C68" w14:textId="297D980D" w:rsidR="00AB7E74" w:rsidRPr="00BE5BF7" w:rsidRDefault="003B49C4" w:rsidP="007C13AD">
      <w:pPr>
        <w:widowControl w:val="0"/>
        <w:ind w:left="1985" w:hanging="1276"/>
      </w:pPr>
      <w:r w:rsidRPr="00BE5BF7">
        <w:rPr>
          <w:rFonts w:cs="Arial"/>
          <w:szCs w:val="20"/>
        </w:rPr>
        <w:t>Príloha č. D.1</w:t>
      </w:r>
      <w:r w:rsidRPr="00BE5BF7">
        <w:rPr>
          <w:rFonts w:cs="Arial"/>
          <w:szCs w:val="20"/>
        </w:rPr>
        <w:tab/>
      </w:r>
      <w:r w:rsidR="007C13AD" w:rsidRPr="00BE5BF7">
        <w:rPr>
          <w:rFonts w:cs="Arial"/>
          <w:szCs w:val="20"/>
        </w:rPr>
        <w:t xml:space="preserve">Zmluva </w:t>
      </w:r>
      <w:r w:rsidR="00937AE6" w:rsidRPr="00BE5BF7">
        <w:t xml:space="preserve">o energetickej efektívnosti </w:t>
      </w:r>
      <w:r w:rsidR="00447BAB" w:rsidRPr="00BE5BF7">
        <w:t>pre verejný sektor</w:t>
      </w:r>
    </w:p>
    <w:p w14:paraId="523EE3D1" w14:textId="13774FA8" w:rsidR="00F147D3" w:rsidRPr="00BE5BF7" w:rsidRDefault="00F147D3" w:rsidP="007C13AD">
      <w:pPr>
        <w:widowControl w:val="0"/>
        <w:ind w:left="1985" w:hanging="1276"/>
        <w:rPr>
          <w:rFonts w:cs="Arial"/>
          <w:i/>
        </w:rPr>
      </w:pPr>
      <w:r w:rsidRPr="00BE5BF7">
        <w:t>Príloha č. D.2</w:t>
      </w:r>
      <w:r w:rsidRPr="00BE5BF7">
        <w:tab/>
        <w:t>Zmluva o Dielo</w:t>
      </w:r>
    </w:p>
    <w:p w14:paraId="69A3886C" w14:textId="77777777" w:rsidR="00914ABE" w:rsidRPr="00BE5BF7" w:rsidRDefault="00914ABE" w:rsidP="009534E2">
      <w:pPr>
        <w:widowControl w:val="0"/>
        <w:jc w:val="center"/>
        <w:rPr>
          <w:b/>
          <w:bCs/>
          <w:caps/>
          <w:szCs w:val="20"/>
        </w:rPr>
      </w:pPr>
      <w:bookmarkStart w:id="405"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Heading1"/>
        <w:sectPr w:rsidR="008F6793" w:rsidRPr="00BE5BF7" w:rsidSect="001C4E2C">
          <w:headerReference w:type="default" r:id="rId16"/>
          <w:footerReference w:type="default" r:id="rId17"/>
          <w:pgSz w:w="11900" w:h="16840"/>
          <w:pgMar w:top="1134" w:right="1417" w:bottom="1560" w:left="1560" w:header="708" w:footer="708" w:gutter="0"/>
          <w:cols w:space="708"/>
          <w:docGrid w:linePitch="360"/>
        </w:sectPr>
      </w:pPr>
    </w:p>
    <w:p w14:paraId="796E10D1" w14:textId="2B3BBCDE" w:rsidR="00737281" w:rsidRPr="00BE5BF7" w:rsidRDefault="00737281" w:rsidP="001B3C96">
      <w:pPr>
        <w:pStyle w:val="Heading1"/>
      </w:pPr>
      <w:bookmarkStart w:id="408" w:name="_Toc4416505"/>
      <w:bookmarkStart w:id="409" w:name="_Toc4416643"/>
      <w:bookmarkStart w:id="410" w:name="_Toc4416937"/>
      <w:bookmarkStart w:id="411" w:name="_Toc4416986"/>
      <w:bookmarkStart w:id="412" w:name="_Toc59105177"/>
      <w:r w:rsidRPr="00BE5BF7">
        <w:lastRenderedPageBreak/>
        <w:t>Kritéri</w:t>
      </w:r>
      <w:r w:rsidR="00FB212F" w:rsidRPr="00BE5BF7">
        <w:t>á</w:t>
      </w:r>
      <w:r w:rsidRPr="00BE5BF7">
        <w:t xml:space="preserve"> hodnotenia ponúk</w:t>
      </w:r>
      <w:bookmarkEnd w:id="405"/>
      <w:bookmarkEnd w:id="408"/>
      <w:bookmarkEnd w:id="409"/>
      <w:bookmarkEnd w:id="410"/>
      <w:bookmarkEnd w:id="411"/>
      <w:bookmarkEnd w:id="412"/>
    </w:p>
    <w:p w14:paraId="47E83B9C" w14:textId="72495C9C" w:rsidR="00737281" w:rsidRPr="00BE5BF7" w:rsidRDefault="00737281" w:rsidP="00D54716">
      <w:pPr>
        <w:pStyle w:val="Heading3"/>
      </w:pPr>
      <w:bookmarkStart w:id="413" w:name="kriteria_vahy"/>
      <w:bookmarkStart w:id="414" w:name="_Toc444084991"/>
      <w:bookmarkStart w:id="415" w:name="_Toc4416644"/>
      <w:bookmarkStart w:id="416" w:name="_Toc4416938"/>
      <w:bookmarkStart w:id="417" w:name="_Toc4416987"/>
      <w:bookmarkStart w:id="418" w:name="_Toc59105178"/>
      <w:bookmarkEnd w:id="413"/>
      <w:r w:rsidRPr="00BE5BF7">
        <w:t>Kritérium na hodnotenie ponúk</w:t>
      </w:r>
      <w:bookmarkEnd w:id="414"/>
      <w:bookmarkEnd w:id="415"/>
      <w:bookmarkEnd w:id="416"/>
      <w:bookmarkEnd w:id="417"/>
      <w:bookmarkEnd w:id="418"/>
    </w:p>
    <w:p w14:paraId="1CEE289F" w14:textId="4EED8045" w:rsidR="007C13AD" w:rsidRPr="00BE5BF7" w:rsidRDefault="007C13AD" w:rsidP="0021692E">
      <w:pPr>
        <w:pStyle w:val="Heading4"/>
      </w:pPr>
      <w:r w:rsidRPr="00BE5BF7">
        <w:t xml:space="preserve">Hodnotenie ponúk bude vykonané na základe </w:t>
      </w:r>
      <w:r w:rsidR="00A841EE" w:rsidRPr="00BE5BF7">
        <w:t xml:space="preserve">vyhodnotenia najlepšieho </w:t>
      </w:r>
      <w:r w:rsidR="00E442D7">
        <w:t xml:space="preserve">koeficientu ekonomickej výhodnosti pri zohľadnení </w:t>
      </w:r>
      <w:r w:rsidR="00A841EE" w:rsidRPr="00BE5BF7">
        <w:t xml:space="preserve">pomeru ceny </w:t>
      </w:r>
      <w:r w:rsidR="00E442D7">
        <w:t xml:space="preserve">za realizáciu predmetu zákazky </w:t>
      </w:r>
      <w:r w:rsidR="00A841EE" w:rsidRPr="00BE5BF7">
        <w:t>a</w:t>
      </w:r>
      <w:r w:rsidR="00635763" w:rsidRPr="00BE5BF7">
        <w:t> výšky garantovaných úspor</w:t>
      </w:r>
      <w:r w:rsidRPr="00BE5BF7">
        <w:t xml:space="preserve">. </w:t>
      </w:r>
      <w:r w:rsidR="00A841EE" w:rsidRPr="00BE5BF7">
        <w:t xml:space="preserve">Najlepší pomer ceny a </w:t>
      </w:r>
      <w:r w:rsidR="00D152BE" w:rsidRPr="00BE5BF7">
        <w:t xml:space="preserve">výšky garantovaných úspor </w:t>
      </w:r>
      <w:r w:rsidR="00A841EE" w:rsidRPr="00BE5BF7">
        <w:t>sa posúdi na základe</w:t>
      </w:r>
      <w:r w:rsidRPr="00BE5BF7">
        <w:t>:</w:t>
      </w:r>
    </w:p>
    <w:p w14:paraId="77992138" w14:textId="183FADFF" w:rsidR="007C13AD" w:rsidRPr="00BE5BF7" w:rsidRDefault="00D152BE" w:rsidP="00D964E1">
      <w:pPr>
        <w:pStyle w:val="Heading6"/>
      </w:pPr>
      <w:r w:rsidRPr="00BE5BF7">
        <w:t>Celkovej výšky garantovaných</w:t>
      </w:r>
      <w:r w:rsidR="007C13AD" w:rsidRPr="00BE5BF7">
        <w:t xml:space="preserve"> úspor</w:t>
      </w:r>
      <w:r w:rsidRPr="00BE5BF7">
        <w:t xml:space="preserve"> </w:t>
      </w:r>
      <w:r w:rsidR="005D0D63" w:rsidRPr="00BE5BF7">
        <w:t>počas Obdobia garancie</w:t>
      </w:r>
      <w:r w:rsidR="007C13AD" w:rsidRPr="00BE5BF7">
        <w:t xml:space="preserve"> </w:t>
      </w:r>
      <w:r w:rsidR="005D1395" w:rsidRPr="00BE5BF7">
        <w:t xml:space="preserve">na základe zmluvy o energetickej efektívnosti </w:t>
      </w:r>
      <w:r w:rsidR="007C13AD" w:rsidRPr="00BE5BF7">
        <w:t>(A)</w:t>
      </w:r>
      <w:r w:rsidR="005D0D63" w:rsidRPr="00BE5BF7">
        <w:t>;</w:t>
      </w:r>
    </w:p>
    <w:p w14:paraId="489C49CB" w14:textId="36CDC651" w:rsidR="007C13AD" w:rsidRPr="00BE5BF7" w:rsidRDefault="006B099D" w:rsidP="00D964E1">
      <w:pPr>
        <w:pStyle w:val="Heading6"/>
      </w:pPr>
      <w:r w:rsidRPr="00BE5BF7">
        <w:t>C</w:t>
      </w:r>
      <w:r w:rsidR="007C13AD" w:rsidRPr="00BE5BF7">
        <w:t>elkov</w:t>
      </w:r>
      <w:r w:rsidR="00A841EE" w:rsidRPr="00BE5BF7">
        <w:t>ej</w:t>
      </w:r>
      <w:r w:rsidR="007C13AD" w:rsidRPr="00BE5BF7">
        <w:t xml:space="preserve"> cen</w:t>
      </w:r>
      <w:r w:rsidR="00A841EE" w:rsidRPr="00BE5BF7">
        <w:t>y</w:t>
      </w:r>
      <w:r w:rsidR="007C13AD" w:rsidRPr="00BE5BF7">
        <w:t xml:space="preserve"> za realizáciu </w:t>
      </w:r>
      <w:r w:rsidR="005D0D63" w:rsidRPr="00BE5BF7">
        <w:t>zmluvy o energetickej efektívnosti</w:t>
      </w:r>
      <w:r w:rsidR="007C13AD" w:rsidRPr="00BE5BF7">
        <w:t xml:space="preserve"> (B)</w:t>
      </w:r>
      <w:r w:rsidR="005D0D63" w:rsidRPr="00BE5BF7">
        <w:t>; a</w:t>
      </w:r>
    </w:p>
    <w:p w14:paraId="0F3DED4B" w14:textId="3BEC019C" w:rsidR="005D0D63" w:rsidRPr="00BE5BF7" w:rsidRDefault="005D0D63" w:rsidP="005D0D63">
      <w:pPr>
        <w:pStyle w:val="Heading6"/>
      </w:pPr>
      <w:r w:rsidRPr="00BE5BF7">
        <w:t>Celkovej ceny za realizáciu zmluvy o dielo (C).</w:t>
      </w:r>
    </w:p>
    <w:p w14:paraId="42EA2032" w14:textId="56F203B0" w:rsidR="007C13AD" w:rsidRPr="00BE5BF7" w:rsidRDefault="007C13AD" w:rsidP="00D54716">
      <w:pPr>
        <w:pStyle w:val="Heading3"/>
      </w:pPr>
      <w:bookmarkStart w:id="419" w:name="_Ref14354291"/>
      <w:bookmarkStart w:id="420" w:name="_Toc59105179"/>
      <w:r w:rsidRPr="00BE5BF7">
        <w:t>S</w:t>
      </w:r>
      <w:r w:rsidR="00EA4817" w:rsidRPr="00BE5BF7">
        <w:t xml:space="preserve">pôsob výpočtu jednotlivých </w:t>
      </w:r>
      <w:proofErr w:type="spellStart"/>
      <w:r w:rsidR="00EA4817" w:rsidRPr="00BE5BF7">
        <w:t>podkritérií</w:t>
      </w:r>
      <w:bookmarkEnd w:id="419"/>
      <w:bookmarkEnd w:id="420"/>
      <w:proofErr w:type="spellEnd"/>
    </w:p>
    <w:p w14:paraId="3C2D366E" w14:textId="304D384D" w:rsidR="007C13AD" w:rsidRPr="00BE5BF7" w:rsidRDefault="007C13AD" w:rsidP="0021692E">
      <w:pPr>
        <w:pStyle w:val="Heading4"/>
        <w:numPr>
          <w:ilvl w:val="0"/>
          <w:numId w:val="0"/>
        </w:numPr>
        <w:ind w:left="709"/>
      </w:pPr>
      <w:r w:rsidRPr="00BE5BF7">
        <w:t xml:space="preserve">Ponuky uchádzačov budú vyhodnotené na základe </w:t>
      </w:r>
      <w:r w:rsidR="005D0D63" w:rsidRPr="00BE5BF7">
        <w:t xml:space="preserve">nasledovného vzorca so zohľadnením </w:t>
      </w:r>
      <w:r w:rsidR="004219C5" w:rsidRPr="00BE5BF7">
        <w:t>pridanej hodnoty za položku (A)</w:t>
      </w:r>
      <w:r w:rsidR="00A831D9" w:rsidRPr="00BE5BF7">
        <w:t>, nakoľko sa jedná o </w:t>
      </w:r>
      <w:r w:rsidR="00853541" w:rsidRPr="00BE5BF7">
        <w:t>veličinu</w:t>
      </w:r>
      <w:r w:rsidR="00A831D9" w:rsidRPr="00BE5BF7">
        <w:t>, ktor</w:t>
      </w:r>
      <w:r w:rsidR="00853541" w:rsidRPr="00BE5BF7">
        <w:t>á</w:t>
      </w:r>
      <w:r w:rsidR="00A831D9" w:rsidRPr="00BE5BF7">
        <w:t xml:space="preserve"> umožňuj</w:t>
      </w:r>
      <w:r w:rsidR="00853541" w:rsidRPr="00BE5BF7">
        <w:t>e</w:t>
      </w:r>
      <w:r w:rsidR="00A831D9" w:rsidRPr="00BE5BF7">
        <w:t xml:space="preserve"> vykázať </w:t>
      </w:r>
      <w:r w:rsidR="00750EAD">
        <w:t xml:space="preserve">vyššiu mieru investičných a prevádzkových nákladov vynaložených </w:t>
      </w:r>
      <w:r w:rsidR="00A831D9" w:rsidRPr="00BE5BF7">
        <w:t xml:space="preserve"> na realizáciu tejto časti predmetu zák</w:t>
      </w:r>
      <w:r w:rsidR="00853541" w:rsidRPr="00BE5BF7">
        <w:t>a</w:t>
      </w:r>
      <w:r w:rsidR="00A831D9" w:rsidRPr="00BE5BF7">
        <w:t>zky</w:t>
      </w:r>
      <w:r w:rsidR="005D1395" w:rsidRPr="00BE5BF7">
        <w:t xml:space="preserve"> bez dopadu na výšku verejného dlhu:</w:t>
      </w:r>
    </w:p>
    <w:p w14:paraId="1B4AEE88" w14:textId="504A6325" w:rsidR="005D1395" w:rsidRPr="00BE5BF7" w:rsidRDefault="00EB2143" w:rsidP="00EB2143">
      <w:pPr>
        <w:pStyle w:val="Heading4"/>
        <w:numPr>
          <w:ilvl w:val="0"/>
          <w:numId w:val="0"/>
        </w:numPr>
        <w:ind w:left="709"/>
      </w:pPr>
      <w:r w:rsidRPr="00BE5BF7">
        <w:t>K</w:t>
      </w:r>
      <w:r w:rsidR="000D273C" w:rsidRPr="00BE5BF7">
        <w:t xml:space="preserve"> (</w:t>
      </w:r>
      <w:r w:rsidR="0097357D" w:rsidRPr="00BE5BF7">
        <w:t>H</w:t>
      </w:r>
      <w:r w:rsidR="000D273C" w:rsidRPr="00BE5BF7">
        <w:t>odnota kritéria)</w:t>
      </w:r>
      <w:r w:rsidRPr="00BE5BF7">
        <w:t xml:space="preserve"> = </w:t>
      </w:r>
      <w:r w:rsidR="000D273C" w:rsidRPr="00BE5BF7">
        <w:t>B + C</w:t>
      </w:r>
      <w:r w:rsidR="00CF1170" w:rsidRPr="00BE5BF7">
        <w:t xml:space="preserve"> - (A x 1,</w:t>
      </w:r>
      <w:r w:rsidR="00853541" w:rsidRPr="00BE5BF7">
        <w:t>2</w:t>
      </w:r>
      <w:r w:rsidR="00CF1170" w:rsidRPr="00BE5BF7">
        <w:t>)</w:t>
      </w:r>
    </w:p>
    <w:p w14:paraId="66B3A4D7" w14:textId="70565DCA" w:rsidR="00DC2EAC" w:rsidRPr="00BE5BF7" w:rsidRDefault="0097357D" w:rsidP="0097357D">
      <w:r w:rsidRPr="00BE5BF7">
        <w:tab/>
      </w:r>
      <w:r w:rsidR="009737E5" w:rsidRPr="00BE5BF7">
        <w:t>k</w:t>
      </w:r>
      <w:r w:rsidR="0080047D" w:rsidRPr="00BE5BF7">
        <w:t>de</w:t>
      </w:r>
    </w:p>
    <w:p w14:paraId="2D8DE903" w14:textId="7C05F2A9" w:rsidR="007C13AD" w:rsidRPr="00BE5BF7" w:rsidRDefault="00DC2EAC" w:rsidP="00C26042">
      <w:pPr>
        <w:pStyle w:val="Heading4"/>
        <w:numPr>
          <w:ilvl w:val="0"/>
          <w:numId w:val="0"/>
        </w:numPr>
        <w:ind w:left="709"/>
        <w:rPr>
          <w:rFonts w:cstheme="minorBidi"/>
          <w:szCs w:val="22"/>
        </w:rPr>
      </w:pPr>
      <w:r w:rsidRPr="00106B47">
        <w:rPr>
          <w:b/>
          <w:bCs/>
        </w:rPr>
        <w:tab/>
        <w:t>Hodnota (A)</w:t>
      </w:r>
      <w:r w:rsidRPr="00BE5BF7">
        <w:t xml:space="preserve"> = </w:t>
      </w:r>
      <w:r w:rsidR="00C26042" w:rsidRPr="00BE5BF7">
        <w:t>hodnota, ktorú uchádzač uvedie v Návrhu na plnenie kritérií ako hodnotu v položke „</w:t>
      </w:r>
      <w:r w:rsidR="00C26042" w:rsidRPr="00BE5BF7">
        <w:rPr>
          <w:rFonts w:cstheme="minorBidi"/>
          <w:szCs w:val="22"/>
        </w:rPr>
        <w:t>Celkové garantované úspory počas celej doby trvania zmluvy vrátane DPH“</w:t>
      </w:r>
      <w:r w:rsidR="00BE3B17" w:rsidRPr="00BE5BF7">
        <w:rPr>
          <w:rFonts w:cstheme="minorBidi"/>
          <w:szCs w:val="22"/>
        </w:rPr>
        <w:t xml:space="preserve"> v rámci tabuľky pre Zmluvu o energetickej efektívnosti pre verejný sektor</w:t>
      </w:r>
      <w:r w:rsidR="00C26042" w:rsidRPr="00BE5BF7">
        <w:rPr>
          <w:rFonts w:cstheme="minorBidi"/>
          <w:szCs w:val="22"/>
        </w:rPr>
        <w:t>;</w:t>
      </w:r>
      <w:r w:rsidR="009612EB">
        <w:rPr>
          <w:rFonts w:cstheme="minorBidi"/>
          <w:szCs w:val="22"/>
        </w:rPr>
        <w:t xml:space="preserve"> skladá sa z celkovej garantovanej výšky energetických nákladov</w:t>
      </w:r>
      <w:r w:rsidR="002D19CB">
        <w:rPr>
          <w:rFonts w:cstheme="minorBidi"/>
          <w:szCs w:val="22"/>
        </w:rPr>
        <w:t>.</w:t>
      </w:r>
    </w:p>
    <w:p w14:paraId="7D20A538" w14:textId="34578340" w:rsidR="001649CC" w:rsidRPr="00BE5BF7" w:rsidRDefault="00C26042" w:rsidP="001649CC">
      <w:pPr>
        <w:pStyle w:val="Heading4"/>
        <w:numPr>
          <w:ilvl w:val="0"/>
          <w:numId w:val="0"/>
        </w:numPr>
        <w:ind w:left="709"/>
        <w:rPr>
          <w:rFonts w:cstheme="minorBidi"/>
          <w:szCs w:val="22"/>
        </w:rPr>
      </w:pPr>
      <w:r w:rsidRPr="00106B47">
        <w:rPr>
          <w:rFonts w:cstheme="minorBidi"/>
          <w:b/>
          <w:bCs/>
          <w:szCs w:val="22"/>
        </w:rPr>
        <w:t>Hodnota (B)</w:t>
      </w:r>
      <w:r w:rsidRPr="00BE5BF7">
        <w:rPr>
          <w:rFonts w:cstheme="minorBidi"/>
          <w:szCs w:val="22"/>
        </w:rPr>
        <w:t xml:space="preserve"> </w:t>
      </w:r>
      <w:r w:rsidR="001649CC" w:rsidRPr="00BE5BF7">
        <w:t>= súčet hodnôt</w:t>
      </w:r>
      <w:r w:rsidR="003B362B" w:rsidRPr="00BE5BF7">
        <w:t xml:space="preserve"> (</w:t>
      </w:r>
      <w:r w:rsidR="009606DB" w:rsidRPr="00BE5BF7">
        <w:t xml:space="preserve">B = </w:t>
      </w:r>
      <w:r w:rsidR="003B362B" w:rsidRPr="00BE5BF7">
        <w:t>B1 + B2)</w:t>
      </w:r>
      <w:r w:rsidR="001649CC" w:rsidRPr="00BE5BF7">
        <w:t>, ktoré uchádzač uvedie v Návrhu na plnenie kritérií ako hodnotu v položke „</w:t>
      </w:r>
      <w:r w:rsidR="00BE3B17" w:rsidRPr="00BE5BF7">
        <w:rPr>
          <w:rFonts w:cstheme="minorBidi"/>
          <w:szCs w:val="22"/>
        </w:rPr>
        <w:t>B1 = Celková cena za Obnovu</w:t>
      </w:r>
      <w:r w:rsidR="001649CC" w:rsidRPr="00BE5BF7">
        <w:rPr>
          <w:rFonts w:cstheme="minorBidi"/>
          <w:szCs w:val="22"/>
        </w:rPr>
        <w:t>“</w:t>
      </w:r>
      <w:r w:rsidR="00BE3B17" w:rsidRPr="00BE5BF7">
        <w:rPr>
          <w:rFonts w:cstheme="minorBidi"/>
          <w:szCs w:val="22"/>
        </w:rPr>
        <w:t xml:space="preserve"> a</w:t>
      </w:r>
      <w:r w:rsidR="00BE3B17" w:rsidRPr="00BE5BF7">
        <w:t xml:space="preserve"> „</w:t>
      </w:r>
      <w:r w:rsidR="00BE3B17" w:rsidRPr="00BE5BF7">
        <w:rPr>
          <w:rFonts w:cstheme="minorBidi"/>
          <w:szCs w:val="22"/>
        </w:rPr>
        <w:t>B2 = Celková cena za súvisiace Služby“ vrátane DPH pre Zmluvu o energetickej efektívnosti pre verejný sektor</w:t>
      </w:r>
      <w:r w:rsidR="002D19CB">
        <w:rPr>
          <w:rFonts w:cstheme="minorBidi"/>
          <w:szCs w:val="22"/>
        </w:rPr>
        <w:t>.</w:t>
      </w:r>
    </w:p>
    <w:p w14:paraId="686F5385" w14:textId="03A9EEC8" w:rsidR="001649CC" w:rsidRPr="00BE5BF7" w:rsidRDefault="00C26042" w:rsidP="001649CC">
      <w:pPr>
        <w:pStyle w:val="Heading4"/>
        <w:numPr>
          <w:ilvl w:val="0"/>
          <w:numId w:val="0"/>
        </w:numPr>
        <w:ind w:left="709"/>
        <w:rPr>
          <w:rFonts w:cstheme="minorBidi"/>
          <w:szCs w:val="22"/>
        </w:rPr>
      </w:pPr>
      <w:r w:rsidRPr="00106B47">
        <w:rPr>
          <w:rFonts w:cstheme="minorBidi"/>
          <w:b/>
          <w:bCs/>
          <w:szCs w:val="22"/>
        </w:rPr>
        <w:t>Hodno</w:t>
      </w:r>
      <w:r w:rsidR="00624CDA" w:rsidRPr="00106B47">
        <w:rPr>
          <w:rFonts w:cstheme="minorBidi"/>
          <w:b/>
          <w:bCs/>
          <w:szCs w:val="22"/>
        </w:rPr>
        <w:t>t</w:t>
      </w:r>
      <w:r w:rsidRPr="00106B47">
        <w:rPr>
          <w:rFonts w:cstheme="minorBidi"/>
          <w:b/>
          <w:bCs/>
          <w:szCs w:val="22"/>
        </w:rPr>
        <w:t>a (C)</w:t>
      </w:r>
      <w:r w:rsidR="001649CC" w:rsidRPr="00BE5BF7">
        <w:t xml:space="preserve"> = hodnota, ktorú uchádzač uvedie v Návrhu na plnenie kritérií ako hodnotu v položke „</w:t>
      </w:r>
      <w:r w:rsidR="009737E5" w:rsidRPr="00BE5BF7">
        <w:rPr>
          <w:rFonts w:cstheme="minorBidi"/>
          <w:szCs w:val="22"/>
        </w:rPr>
        <w:t>Celková cena za opatrenia</w:t>
      </w:r>
      <w:r w:rsidR="001649CC" w:rsidRPr="00BE5BF7">
        <w:rPr>
          <w:rFonts w:cstheme="minorBidi"/>
          <w:szCs w:val="22"/>
        </w:rPr>
        <w:t>“</w:t>
      </w:r>
      <w:r w:rsidR="009737E5" w:rsidRPr="00BE5BF7">
        <w:rPr>
          <w:rFonts w:cstheme="minorBidi"/>
          <w:szCs w:val="22"/>
        </w:rPr>
        <w:t xml:space="preserve"> vrátane DPH pre Zmluvu o Dielo.</w:t>
      </w:r>
    </w:p>
    <w:p w14:paraId="490B2A31" w14:textId="45013624" w:rsidR="007C13AD" w:rsidRPr="00BE5BF7" w:rsidRDefault="007C13AD" w:rsidP="00D54716">
      <w:pPr>
        <w:pStyle w:val="Heading3"/>
      </w:pPr>
      <w:bookmarkStart w:id="421" w:name="_Toc59105180"/>
      <w:r w:rsidRPr="00BE5BF7">
        <w:t>S</w:t>
      </w:r>
      <w:r w:rsidR="00EA4817" w:rsidRPr="00BE5BF7">
        <w:t>pôsob vyhodnotenia ponúk</w:t>
      </w:r>
      <w:bookmarkEnd w:id="421"/>
    </w:p>
    <w:p w14:paraId="71189C99" w14:textId="5F44AFBF" w:rsidR="00B347BF" w:rsidRPr="00BE5BF7" w:rsidRDefault="00B347BF" w:rsidP="0021692E">
      <w:pPr>
        <w:pStyle w:val="Heading4"/>
      </w:pPr>
      <w:r w:rsidRPr="00BE5BF7">
        <w:t>Úspešný</w:t>
      </w:r>
      <w:r w:rsidR="00E94D2A">
        <w:t>m sa stane</w:t>
      </w:r>
      <w:r w:rsidRPr="00BE5BF7">
        <w:t xml:space="preserve"> uchádzač, ktorý </w:t>
      </w:r>
      <w:r w:rsidR="007436D5">
        <w:t xml:space="preserve">ponúkne najnižšiu navrhovanú hodnotu kritéria </w:t>
      </w:r>
      <w:r w:rsidR="003952DC">
        <w:br/>
      </w:r>
      <w:r w:rsidR="007436D5">
        <w:t>(K)</w:t>
      </w:r>
      <w:r w:rsidR="00E04E5B">
        <w:t xml:space="preserve"> </w:t>
      </w:r>
      <w:r w:rsidR="00E04E5B" w:rsidRPr="00BE5BF7">
        <w:t>= B + C - (A x 1,2)</w:t>
      </w:r>
      <w:r w:rsidR="00DF1287">
        <w:t xml:space="preserve">, t. j. dosiahne najlepší pomer ekonomickej výhodnosti pri zohľadnení </w:t>
      </w:r>
      <w:r w:rsidR="00DF1287" w:rsidRPr="00BE5BF7">
        <w:t xml:space="preserve">pomeru ceny </w:t>
      </w:r>
      <w:r w:rsidR="00DF1287">
        <w:t xml:space="preserve">za realizáciu predmetu zákazky </w:t>
      </w:r>
      <w:r w:rsidR="00DF1287" w:rsidRPr="00BE5BF7">
        <w:t>a výšky garantovaných úspor.</w:t>
      </w:r>
    </w:p>
    <w:p w14:paraId="23E533CF" w14:textId="6FF9C545" w:rsidR="00B347BF" w:rsidRPr="00BE5BF7" w:rsidRDefault="00216A79" w:rsidP="0021692E">
      <w:pPr>
        <w:pStyle w:val="Heading4"/>
      </w:pPr>
      <w:r w:rsidRPr="00BE5BF7">
        <w:t xml:space="preserve">Hodnoty </w:t>
      </w:r>
      <w:r w:rsidR="00EA2E24" w:rsidRPr="00BE5BF7">
        <w:t>položiek hodnotených v rámci kritérií</w:t>
      </w:r>
      <w:r w:rsidR="00B347BF" w:rsidRPr="00BE5BF7">
        <w:t xml:space="preserve"> uchádzač uvedie do priloženého formulára „Návrh na plnenie kritérií“, ktorý tvorí Prílohu č. C.1 týchto súťažných podkladov</w:t>
      </w:r>
      <w:r w:rsidR="002D7022" w:rsidRPr="00BE5BF7">
        <w:t>.</w:t>
      </w:r>
      <w:r w:rsidR="00E04E5B">
        <w:t xml:space="preserve"> </w:t>
      </w:r>
      <w:r w:rsidR="00DF1287">
        <w:t xml:space="preserve"> </w:t>
      </w:r>
    </w:p>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Heading1"/>
        <w:rPr>
          <w:rFonts w:cs="Arial"/>
          <w:szCs w:val="20"/>
        </w:rPr>
      </w:pPr>
      <w:bookmarkStart w:id="422" w:name="_Toc59105181"/>
      <w:r w:rsidRPr="00BE5BF7">
        <w:rPr>
          <w:rFonts w:cs="Arial"/>
          <w:szCs w:val="20"/>
        </w:rPr>
        <w:lastRenderedPageBreak/>
        <w:t>Podmienky účasti</w:t>
      </w:r>
      <w:bookmarkEnd w:id="422"/>
    </w:p>
    <w:p w14:paraId="78CE8AC5" w14:textId="3EF3CC9E" w:rsidR="009C5A06" w:rsidRPr="00BE5BF7" w:rsidRDefault="009C5A06" w:rsidP="009C5A06">
      <w:pPr>
        <w:pStyle w:val="Heading3"/>
      </w:pPr>
      <w:bookmarkStart w:id="423" w:name="_Toc59105182"/>
      <w:r w:rsidRPr="00BE5BF7">
        <w:t>Osobné postavenie</w:t>
      </w:r>
      <w:bookmarkEnd w:id="423"/>
    </w:p>
    <w:p w14:paraId="5B636355" w14:textId="0626251C" w:rsidR="009C5A06" w:rsidRPr="00BE5BF7" w:rsidRDefault="009C5A06" w:rsidP="0021692E">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41B19128" w14:textId="73CDFC2E" w:rsidR="009C5A06" w:rsidRPr="00BE5BF7" w:rsidRDefault="009C5A06" w:rsidP="0021692E">
      <w:pPr>
        <w:pStyle w:val="Heading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rsidP="0021692E">
      <w:pPr>
        <w:pStyle w:val="Heading4"/>
      </w:pPr>
      <w:r w:rsidRPr="00BE5BF7">
        <w:t>Spôsob preukázania splnenia podmienok podľa § 32 ods. 1 ZVO:</w:t>
      </w:r>
    </w:p>
    <w:p w14:paraId="51CD79E9" w14:textId="4D7E3162" w:rsidR="009C5A06" w:rsidRPr="00BE5BF7" w:rsidRDefault="009C5A06" w:rsidP="00D964E1">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4F29B51C" w:rsidR="009C5A06" w:rsidRPr="00BE5BF7" w:rsidRDefault="009C5A06" w:rsidP="00D964E1">
      <w:pPr>
        <w:pStyle w:val="Heading6"/>
      </w:pPr>
      <w:bookmarkStart w:id="424"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24"/>
    </w:p>
    <w:p w14:paraId="5037B203" w14:textId="4D0E9287" w:rsidR="009C5A06" w:rsidRPr="00BE5BF7" w:rsidRDefault="009C5A06" w:rsidP="0021692E">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B86A71">
        <w:t>1.3b)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rsidP="0021692E">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16DED6B0" w:rsidR="009C5A06" w:rsidRPr="00BE5BF7" w:rsidRDefault="009C5A06" w:rsidP="0021692E">
      <w:pPr>
        <w:pStyle w:val="Heading4"/>
      </w:pPr>
      <w:bookmarkStart w:id="425"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 xml:space="preserve">predložením JED)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25"/>
    <w:p w14:paraId="593E9B02" w14:textId="56B15F88" w:rsidR="009C5A06" w:rsidRPr="00BE5BF7" w:rsidRDefault="009C5A06" w:rsidP="0021692E">
      <w:pPr>
        <w:pStyle w:val="Heading4"/>
      </w:pPr>
      <w:r w:rsidRPr="00BE5BF7">
        <w:t>Podrobnosti k podmienkam účasti osobného postavenia a ich preukazovanie sú uvedené v § 32 ZVO.</w:t>
      </w:r>
    </w:p>
    <w:p w14:paraId="23156FAB" w14:textId="6AE8AF6F" w:rsidR="00FF3910" w:rsidRPr="00BE5BF7" w:rsidRDefault="00FF3910" w:rsidP="00FF3910">
      <w:pPr>
        <w:pStyle w:val="Heading3"/>
      </w:pPr>
      <w:bookmarkStart w:id="426" w:name="_Toc59105183"/>
      <w:r w:rsidRPr="00BE5BF7">
        <w:t>Ekonomické a finančné postavenie</w:t>
      </w:r>
      <w:bookmarkEnd w:id="426"/>
    </w:p>
    <w:p w14:paraId="0869BDE7" w14:textId="537C384C" w:rsidR="00FF3910" w:rsidRPr="00BE5BF7" w:rsidRDefault="00FF3910" w:rsidP="0021692E">
      <w:pPr>
        <w:pStyle w:val="Heading4"/>
      </w:pPr>
      <w:r w:rsidRPr="00BE5BF7">
        <w:t xml:space="preserve">Splnenie podmienok účasti týkajúcich sa ekonomického a finančného postavenia možno preukázať Jednotným európskym dokumentom v zmysle § 39 ZVO,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 xml:space="preserve">erejným obstarávateľom. </w:t>
      </w:r>
    </w:p>
    <w:p w14:paraId="083573A7" w14:textId="6BC6158E" w:rsidR="00FF3910" w:rsidRPr="00BE5BF7" w:rsidRDefault="00FF3910" w:rsidP="0021692E">
      <w:pPr>
        <w:pStyle w:val="Heading4"/>
      </w:pPr>
      <w:r w:rsidRPr="00BE5BF7">
        <w:t xml:space="preserve">Tejto </w:t>
      </w:r>
      <w:r w:rsidR="003716D2" w:rsidRPr="00BE5BF7">
        <w:t>V</w:t>
      </w:r>
      <w:r w:rsidRPr="00BE5BF7">
        <w:t>erejnej súťaže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26EACD93" w14:textId="77777777" w:rsidR="00FF3910" w:rsidRPr="00BE5BF7" w:rsidRDefault="00FF3910" w:rsidP="00D964E1">
      <w:pPr>
        <w:pStyle w:val="Heading6"/>
      </w:pPr>
      <w:r w:rsidRPr="00BE5BF7">
        <w:t>V súlade s ustanovením § 33 ods. 1 písm. d) ZVO: Prehľad o celkovom obrate za posledné 3 hospodárske roky, za ktoré sú dostupné v závislosti od vzniku alebo začatia prevádzkovania činnosti.</w:t>
      </w:r>
    </w:p>
    <w:p w14:paraId="2AB2A9E3" w14:textId="77777777" w:rsidR="00780315" w:rsidRPr="00BE5BF7" w:rsidRDefault="00780315" w:rsidP="00780315">
      <w:pPr>
        <w:ind w:left="1134"/>
        <w:rPr>
          <w:b/>
          <w:u w:val="single"/>
          <w:shd w:val="clear" w:color="auto" w:fill="FFFFFF"/>
          <w:lang w:eastAsia="sk-SK"/>
        </w:rPr>
      </w:pPr>
      <w:r w:rsidRPr="00BE5BF7">
        <w:rPr>
          <w:b/>
          <w:u w:val="single"/>
          <w:shd w:val="clear" w:color="auto" w:fill="FFFFFF"/>
          <w:lang w:eastAsia="sk-SK"/>
        </w:rPr>
        <w:t>Minimálna požadovaná úroveň:</w:t>
      </w:r>
    </w:p>
    <w:p w14:paraId="7D96FCCE" w14:textId="3703DF42" w:rsidR="00FF3910" w:rsidRPr="00BE5BF7" w:rsidRDefault="00FF3910" w:rsidP="00D964E1">
      <w:pPr>
        <w:pStyle w:val="Heading6"/>
        <w:numPr>
          <w:ilvl w:val="0"/>
          <w:numId w:val="0"/>
        </w:numPr>
        <w:ind w:left="1134"/>
      </w:pPr>
      <w:r w:rsidRPr="00BE5BF7">
        <w:t>Celkový obrat v požadovanom období mus</w:t>
      </w:r>
      <w:r w:rsidR="00FB63BA" w:rsidRPr="00BE5BF7">
        <w:t>í</w:t>
      </w:r>
      <w:r w:rsidRPr="00BE5BF7">
        <w:t xml:space="preserve"> byť </w:t>
      </w:r>
      <w:r w:rsidRPr="00FA7507">
        <w:t>najmenej</w:t>
      </w:r>
      <w:r w:rsidR="007464FD" w:rsidRPr="00FA7507">
        <w:t xml:space="preserve"> </w:t>
      </w:r>
      <w:r w:rsidR="00B86413" w:rsidRPr="009F6BE9">
        <w:rPr>
          <w:b/>
          <w:bCs/>
        </w:rPr>
        <w:t xml:space="preserve">1.000.000,- </w:t>
      </w:r>
      <w:r w:rsidRPr="009F6BE9">
        <w:rPr>
          <w:b/>
          <w:bCs/>
        </w:rPr>
        <w:t>EUR</w:t>
      </w:r>
      <w:r w:rsidRPr="00203E4E">
        <w:t xml:space="preserve"> bez DPH (slovom </w:t>
      </w:r>
      <w:proofErr w:type="spellStart"/>
      <w:r w:rsidR="00B86413">
        <w:t>jedenmilión</w:t>
      </w:r>
      <w:proofErr w:type="spellEnd"/>
      <w:r w:rsidR="00B86413" w:rsidRPr="00203E4E">
        <w:rPr>
          <w:rFonts w:eastAsiaTheme="minorHAnsi" w:cs="Arial"/>
          <w:szCs w:val="20"/>
        </w:rPr>
        <w:t xml:space="preserve"> </w:t>
      </w:r>
      <w:r w:rsidRPr="00203E4E">
        <w:t>eur).</w:t>
      </w:r>
    </w:p>
    <w:p w14:paraId="156B07E7" w14:textId="5F43E2CC" w:rsidR="00FF3910" w:rsidRPr="00BE5BF7" w:rsidRDefault="00FF3910" w:rsidP="00D964E1">
      <w:pPr>
        <w:pStyle w:val="Heading6"/>
        <w:numPr>
          <w:ilvl w:val="0"/>
          <w:numId w:val="0"/>
        </w:numPr>
        <w:ind w:left="1134"/>
      </w:pPr>
      <w:r w:rsidRPr="00BE5BF7">
        <w:t xml:space="preserve">Uchádzač za posledné tri ukončené hospodárske roky (resp. roky, za ktoré sú dostupné v </w:t>
      </w:r>
      <w:r w:rsidRPr="00BE5BF7">
        <w:lastRenderedPageBreak/>
        <w:t>závislosti od vzniku alebo začatia prevádzkovania činnosti) predloží,</w:t>
      </w:r>
    </w:p>
    <w:p w14:paraId="461ADC9E" w14:textId="77777777" w:rsidR="00FF3910" w:rsidRPr="00BE5BF7" w:rsidRDefault="00FF3910" w:rsidP="00AB383F">
      <w:pPr>
        <w:pStyle w:val="Heading7"/>
      </w:pPr>
      <w:r w:rsidRPr="00BE5BF7">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0F8E7FFB" w14:textId="77777777" w:rsidR="00FF3910" w:rsidRPr="00BE5BF7" w:rsidRDefault="00FF3910" w:rsidP="00934A0C">
      <w:pPr>
        <w:pStyle w:val="Heading7"/>
      </w:pPr>
      <w:r w:rsidRPr="00BE5BF7">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1E06622F" w14:textId="4F942A51" w:rsidR="00FF3910" w:rsidRPr="00BE5BF7" w:rsidRDefault="00FF3910" w:rsidP="00D964E1">
      <w:pPr>
        <w:pStyle w:val="Heading6"/>
        <w:numPr>
          <w:ilvl w:val="0"/>
          <w:numId w:val="0"/>
        </w:numPr>
        <w:ind w:left="1134"/>
      </w:pPr>
      <w:r w:rsidRPr="00BE5BF7">
        <w:t xml:space="preserve">V prípade, ak uchádzač nemá sídlo v Slovenskej republike, </w:t>
      </w:r>
      <w:r w:rsidR="003716D2" w:rsidRPr="00BE5BF7">
        <w:t>V</w:t>
      </w:r>
      <w:r w:rsidRPr="00BE5BF7">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75F16642" w14:textId="77777777" w:rsidR="00FF3910" w:rsidRPr="00BE5BF7" w:rsidRDefault="00FF3910" w:rsidP="00D964E1">
      <w:pPr>
        <w:pStyle w:val="Heading6"/>
        <w:numPr>
          <w:ilvl w:val="0"/>
          <w:numId w:val="0"/>
        </w:numPr>
        <w:ind w:left="1134"/>
      </w:pPr>
      <w:r w:rsidRPr="00BE5BF7">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48ECF33A" w14:textId="4086E272" w:rsidR="00FF3910" w:rsidRPr="00BE5BF7" w:rsidRDefault="00FF3910" w:rsidP="00D964E1">
      <w:pPr>
        <w:pStyle w:val="Heading6"/>
        <w:numPr>
          <w:ilvl w:val="0"/>
          <w:numId w:val="0"/>
        </w:numPr>
        <w:ind w:left="1134"/>
      </w:pPr>
      <w:r w:rsidRPr="00BE5BF7">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3716D2" w:rsidRPr="00BE5BF7">
        <w:t>V</w:t>
      </w:r>
      <w:r w:rsidRPr="00BE5BF7">
        <w:t xml:space="preserve">erejnému obstarávateľovi výkaz ziskov a strát alebo výkaz o príjmoch a výdavkoch za obdobie od roku 2013, na túto skutočnosť uchádzač upozorní </w:t>
      </w:r>
      <w:r w:rsidR="003716D2" w:rsidRPr="00BE5BF7">
        <w:t>V</w:t>
      </w:r>
      <w:r w:rsidRPr="00BE5BF7">
        <w:t>erejného obstarávateľa. Táto výnimka sa nevzťahuje na výkazy ziskov a strát alebo výkazy o príjmoch a výdavkoch za roky pred rokom 2013.</w:t>
      </w:r>
    </w:p>
    <w:p w14:paraId="453BDEA6" w14:textId="1E4386C2" w:rsidR="00FF3910" w:rsidRPr="00BE5BF7" w:rsidRDefault="00FF3910" w:rsidP="0021692E">
      <w:pPr>
        <w:pStyle w:val="Heading4"/>
      </w:pPr>
      <w:r w:rsidRPr="00BE5BF7">
        <w:t xml:space="preserve">Uchádzač môže na preukázanie finančného a ekonomického postavenia využiť zdroje inej osoby, bez ohľadu na ich právny vzťah v súlade s ustanovením § 33 ods. 2 ZVO. </w:t>
      </w:r>
    </w:p>
    <w:p w14:paraId="1F957993" w14:textId="0E178C7C" w:rsidR="0090491C" w:rsidRPr="00BE5BF7" w:rsidRDefault="0090491C" w:rsidP="0090491C">
      <w:pPr>
        <w:pStyle w:val="Heading3"/>
      </w:pPr>
      <w:bookmarkStart w:id="427" w:name="_Toc59105184"/>
      <w:r w:rsidRPr="00BE5BF7">
        <w:t>Technická a</w:t>
      </w:r>
      <w:r w:rsidR="00EA5996" w:rsidRPr="00BE5BF7">
        <w:t>lebo</w:t>
      </w:r>
      <w:r w:rsidRPr="00BE5BF7">
        <w:t xml:space="preserve"> odborná spôsobilosť</w:t>
      </w:r>
      <w:bookmarkEnd w:id="427"/>
    </w:p>
    <w:p w14:paraId="49B7B8F0" w14:textId="7A4551C8" w:rsidR="00C418E5" w:rsidRPr="00BE5BF7" w:rsidRDefault="00C418E5" w:rsidP="0021692E">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7FF7E9E1" w14:textId="305E5804" w:rsidR="00E02C8E" w:rsidRPr="00BE5BF7" w:rsidRDefault="00E02C8E" w:rsidP="0021692E">
      <w:pPr>
        <w:pStyle w:val="Heading4"/>
        <w:rPr>
          <w:shd w:val="clear" w:color="auto" w:fill="FFFFFF"/>
          <w:lang w:eastAsia="sk-SK"/>
        </w:rPr>
      </w:pPr>
      <w:bookmarkStart w:id="428"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28"/>
    </w:p>
    <w:p w14:paraId="2BFC7D54" w14:textId="1F3FB85E" w:rsidR="000047A6" w:rsidRPr="00BE5BF7" w:rsidRDefault="000047A6" w:rsidP="00D964E1">
      <w:pPr>
        <w:pStyle w:val="Heading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429"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29"/>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3A15265D" w14:textId="745679D6"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67B72C8" w14:textId="77777777" w:rsidR="00282435" w:rsidRDefault="000047A6" w:rsidP="00F8126E">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poskytoval garantované energetické služby vrátane investície rovnakého alebo podobného charakteru a zložitosti ako je predmet zákazky v zmysle </w:t>
      </w:r>
      <w:r w:rsidR="00FB63BA" w:rsidRPr="00BE5BF7">
        <w:rPr>
          <w:shd w:val="clear" w:color="auto" w:fill="FFFFFF"/>
          <w:lang w:eastAsia="sk-SK"/>
        </w:rPr>
        <w:t>Z</w:t>
      </w:r>
      <w:r w:rsidR="00C03B32" w:rsidRPr="00BE5BF7">
        <w:rPr>
          <w:shd w:val="clear" w:color="auto" w:fill="FFFFFF"/>
          <w:lang w:eastAsia="sk-SK"/>
        </w:rPr>
        <w:t>ákona o energetickej efektívnosti</w:t>
      </w:r>
      <w:r w:rsidR="00E04E5B">
        <w:rPr>
          <w:shd w:val="clear" w:color="auto" w:fill="FFFFFF"/>
          <w:lang w:eastAsia="sk-SK"/>
        </w:rPr>
        <w:t xml:space="preserve"> (alebo obdobného </w:t>
      </w:r>
      <w:r w:rsidR="00E04E5B">
        <w:rPr>
          <w:shd w:val="clear" w:color="auto" w:fill="FFFFFF"/>
          <w:lang w:eastAsia="sk-SK"/>
        </w:rPr>
        <w:lastRenderedPageBreak/>
        <w:t>právneho predpisu v inom štáte)</w:t>
      </w:r>
      <w:r w:rsidR="00C03B32" w:rsidRPr="00BE5BF7">
        <w:rPr>
          <w:shd w:val="clear" w:color="auto" w:fill="FFFFFF"/>
          <w:lang w:eastAsia="sk-SK"/>
        </w:rPr>
        <w:t xml:space="preserve"> za predchádzajúc</w:t>
      </w:r>
      <w:r w:rsidR="00352004">
        <w:rPr>
          <w:shd w:val="clear" w:color="auto" w:fill="FFFFFF"/>
          <w:lang w:eastAsia="sk-SK"/>
        </w:rPr>
        <w:t>ich</w:t>
      </w:r>
      <w:r w:rsidR="00C03B32" w:rsidRPr="00BE5BF7">
        <w:rPr>
          <w:shd w:val="clear" w:color="auto" w:fill="FFFFFF"/>
          <w:lang w:eastAsia="sk-SK"/>
        </w:rPr>
        <w:t xml:space="preserve"> </w:t>
      </w:r>
      <w:r w:rsidR="00352004">
        <w:rPr>
          <w:shd w:val="clear" w:color="auto" w:fill="FFFFFF"/>
          <w:lang w:eastAsia="sk-SK"/>
        </w:rPr>
        <w:t>päť (5)</w:t>
      </w:r>
      <w:r w:rsidR="00C03B32" w:rsidRPr="00BE5BF7">
        <w:rPr>
          <w:shd w:val="clear" w:color="auto" w:fill="FFFFFF"/>
          <w:lang w:eastAsia="sk-SK"/>
        </w:rPr>
        <w:t xml:space="preserve"> rok</w:t>
      </w:r>
      <w:r w:rsidR="00352004">
        <w:rPr>
          <w:shd w:val="clear" w:color="auto" w:fill="FFFFFF"/>
          <w:lang w:eastAsia="sk-SK"/>
        </w:rPr>
        <w:t>ov</w:t>
      </w:r>
      <w:r w:rsidR="00C03B32" w:rsidRPr="00BE5BF7">
        <w:rPr>
          <w:shd w:val="clear" w:color="auto" w:fill="FFFFFF"/>
          <w:lang w:eastAsia="sk-SK"/>
        </w:rPr>
        <w:t xml:space="preserve"> od vyhlásenia </w:t>
      </w:r>
      <w:r w:rsidR="003716D2" w:rsidRPr="00BE5BF7">
        <w:rPr>
          <w:shd w:val="clear" w:color="auto" w:fill="FFFFFF"/>
          <w:lang w:eastAsia="sk-SK"/>
        </w:rPr>
        <w:t>V</w:t>
      </w:r>
      <w:r w:rsidR="00C03B32" w:rsidRPr="00BE5BF7">
        <w:rPr>
          <w:shd w:val="clear" w:color="auto" w:fill="FFFFFF"/>
          <w:lang w:eastAsia="sk-SK"/>
        </w:rPr>
        <w:t>erejného obstarávania</w:t>
      </w:r>
      <w:r w:rsidR="00FB63BA" w:rsidRPr="00BE5BF7">
        <w:rPr>
          <w:shd w:val="clear" w:color="auto" w:fill="FFFFFF"/>
          <w:lang w:eastAsia="sk-SK"/>
        </w:rPr>
        <w:t xml:space="preserve"> (ďalej ako „</w:t>
      </w:r>
      <w:r w:rsidR="00FB63BA" w:rsidRPr="00BE5BF7">
        <w:rPr>
          <w:b/>
          <w:shd w:val="clear" w:color="auto" w:fill="FFFFFF"/>
          <w:lang w:eastAsia="sk-SK"/>
        </w:rPr>
        <w:t>Referenčné obdobie</w:t>
      </w:r>
      <w:r w:rsidR="00FB63BA" w:rsidRPr="00BE5BF7">
        <w:rPr>
          <w:shd w:val="clear" w:color="auto" w:fill="FFFFFF"/>
          <w:lang w:eastAsia="sk-SK"/>
        </w:rPr>
        <w:t>“)</w:t>
      </w:r>
      <w:r w:rsidR="00C03B32" w:rsidRPr="00BE5BF7">
        <w:rPr>
          <w:shd w:val="clear" w:color="auto" w:fill="FFFFFF"/>
          <w:lang w:eastAsia="sk-SK"/>
        </w:rPr>
        <w:t xml:space="preserve">, </w:t>
      </w:r>
      <w:r w:rsidR="00282435">
        <w:rPr>
          <w:shd w:val="clear" w:color="auto" w:fill="FFFFFF"/>
          <w:lang w:eastAsia="sk-SK"/>
        </w:rPr>
        <w:t>pričom</w:t>
      </w:r>
    </w:p>
    <w:p w14:paraId="0E66B134" w14:textId="05116424" w:rsidR="00282435" w:rsidRDefault="00C03B32" w:rsidP="00282435">
      <w:pPr>
        <w:pStyle w:val="Heading7"/>
        <w:rPr>
          <w:shd w:val="clear" w:color="auto" w:fill="FFFFFF"/>
          <w:lang w:eastAsia="sk-SK"/>
        </w:rPr>
      </w:pPr>
      <w:r w:rsidRPr="00AB383F">
        <w:rPr>
          <w:shd w:val="clear" w:color="auto" w:fill="FFFFFF"/>
          <w:lang w:eastAsia="sk-SK"/>
        </w:rPr>
        <w:t xml:space="preserve">celková hodnota </w:t>
      </w:r>
      <w:r w:rsidR="00282435">
        <w:rPr>
          <w:shd w:val="clear" w:color="auto" w:fill="FFFFFF"/>
          <w:lang w:eastAsia="sk-SK"/>
        </w:rPr>
        <w:t xml:space="preserve">poskytnutých služieb </w:t>
      </w:r>
      <w:r w:rsidRPr="00AB383F">
        <w:rPr>
          <w:shd w:val="clear" w:color="auto" w:fill="FFFFFF"/>
          <w:lang w:eastAsia="sk-SK"/>
        </w:rPr>
        <w:t xml:space="preserve">v </w:t>
      </w:r>
      <w:r w:rsidR="00FB63BA" w:rsidRPr="00AB383F">
        <w:rPr>
          <w:shd w:val="clear" w:color="auto" w:fill="FFFFFF"/>
          <w:lang w:eastAsia="sk-SK"/>
        </w:rPr>
        <w:t>Referenčnom</w:t>
      </w:r>
      <w:r w:rsidRPr="00AB383F">
        <w:rPr>
          <w:shd w:val="clear" w:color="auto" w:fill="FFFFFF"/>
          <w:lang w:eastAsia="sk-SK"/>
        </w:rPr>
        <w:t xml:space="preserve"> období bola </w:t>
      </w:r>
      <w:r w:rsidRPr="00CB6A6F">
        <w:rPr>
          <w:b/>
          <w:bCs/>
          <w:shd w:val="clear" w:color="auto" w:fill="FFFFFF"/>
          <w:lang w:eastAsia="sk-SK"/>
        </w:rPr>
        <w:t>sumárne</w:t>
      </w:r>
      <w:r w:rsidRPr="00AB383F">
        <w:rPr>
          <w:shd w:val="clear" w:color="auto" w:fill="FFFFFF"/>
          <w:lang w:eastAsia="sk-SK"/>
        </w:rPr>
        <w:t xml:space="preserve"> minimálne</w:t>
      </w:r>
      <w:r w:rsidR="008F659B">
        <w:rPr>
          <w:shd w:val="clear" w:color="auto" w:fill="FFFFFF"/>
          <w:lang w:eastAsia="sk-SK"/>
        </w:rPr>
        <w:t xml:space="preserve"> v hodnote </w:t>
      </w:r>
      <w:r w:rsidR="007464FD" w:rsidRPr="00AB383F">
        <w:rPr>
          <w:shd w:val="clear" w:color="auto" w:fill="FFFFFF"/>
          <w:lang w:eastAsia="sk-SK"/>
        </w:rPr>
        <w:t xml:space="preserve"> </w:t>
      </w:r>
      <w:r w:rsidR="00282435">
        <w:rPr>
          <w:b/>
          <w:bCs/>
        </w:rPr>
        <w:t>4</w:t>
      </w:r>
      <w:r w:rsidR="00F8126E" w:rsidRPr="00106B47">
        <w:rPr>
          <w:b/>
          <w:bCs/>
        </w:rPr>
        <w:t xml:space="preserve">00.000,- </w:t>
      </w:r>
      <w:r w:rsidR="007464FD" w:rsidRPr="00106B47">
        <w:rPr>
          <w:rFonts w:cs="Arial"/>
          <w:b/>
          <w:bCs/>
          <w:szCs w:val="20"/>
        </w:rPr>
        <w:t>E</w:t>
      </w:r>
      <w:r w:rsidRPr="00106B47">
        <w:rPr>
          <w:b/>
          <w:bCs/>
          <w:shd w:val="clear" w:color="auto" w:fill="FFFFFF"/>
          <w:lang w:eastAsia="sk-SK"/>
        </w:rPr>
        <w:t>UR bez DPH</w:t>
      </w:r>
      <w:r w:rsidR="00282435">
        <w:rPr>
          <w:shd w:val="clear" w:color="auto" w:fill="FFFFFF"/>
          <w:lang w:eastAsia="sk-SK"/>
        </w:rPr>
        <w:t>; a zároveň z toho</w:t>
      </w:r>
    </w:p>
    <w:p w14:paraId="1F1DB02C" w14:textId="073B61B1" w:rsidR="00C03B32" w:rsidRPr="00AB383F" w:rsidRDefault="00D7185E" w:rsidP="00CB6A6F">
      <w:pPr>
        <w:pStyle w:val="Heading7"/>
        <w:rPr>
          <w:shd w:val="clear" w:color="auto" w:fill="FFFFFF"/>
          <w:lang w:eastAsia="sk-SK"/>
        </w:rPr>
      </w:pPr>
      <w:r w:rsidRPr="00AB383F">
        <w:rPr>
          <w:shd w:val="clear" w:color="auto" w:fill="FFFFFF"/>
          <w:lang w:eastAsia="sk-SK"/>
        </w:rPr>
        <w:t xml:space="preserve">hodnota </w:t>
      </w:r>
      <w:r>
        <w:rPr>
          <w:shd w:val="clear" w:color="auto" w:fill="FFFFFF"/>
          <w:lang w:eastAsia="sk-SK"/>
        </w:rPr>
        <w:t xml:space="preserve">poskytnutých služieb </w:t>
      </w:r>
      <w:r w:rsidRPr="00AB383F">
        <w:rPr>
          <w:shd w:val="clear" w:color="auto" w:fill="FFFFFF"/>
          <w:lang w:eastAsia="sk-SK"/>
        </w:rPr>
        <w:t>v Referenčnom období</w:t>
      </w:r>
      <w:r>
        <w:rPr>
          <w:shd w:val="clear" w:color="auto" w:fill="FFFFFF"/>
          <w:lang w:eastAsia="sk-SK"/>
        </w:rPr>
        <w:t xml:space="preserve"> </w:t>
      </w:r>
      <w:r w:rsidR="008F659B">
        <w:rPr>
          <w:shd w:val="clear" w:color="auto" w:fill="FFFFFF"/>
          <w:lang w:eastAsia="sk-SK"/>
        </w:rPr>
        <w:t>aspoň</w:t>
      </w:r>
      <w:r w:rsidR="001E7084">
        <w:rPr>
          <w:shd w:val="clear" w:color="auto" w:fill="FFFFFF"/>
          <w:lang w:eastAsia="sk-SK"/>
        </w:rPr>
        <w:t xml:space="preserve"> jednej </w:t>
      </w:r>
      <w:r w:rsidR="001E7084" w:rsidRPr="00CB6A6F">
        <w:rPr>
          <w:b/>
          <w:bCs/>
          <w:shd w:val="clear" w:color="auto" w:fill="FFFFFF"/>
          <w:lang w:eastAsia="sk-SK"/>
        </w:rPr>
        <w:t>samostatnej</w:t>
      </w:r>
      <w:r w:rsidR="001E7084">
        <w:rPr>
          <w:shd w:val="clear" w:color="auto" w:fill="FFFFFF"/>
          <w:lang w:eastAsia="sk-SK"/>
        </w:rPr>
        <w:t xml:space="preserve"> </w:t>
      </w:r>
      <w:r w:rsidR="001E7084" w:rsidRPr="00CB6A6F">
        <w:rPr>
          <w:b/>
          <w:bCs/>
          <w:shd w:val="clear" w:color="auto" w:fill="FFFFFF"/>
          <w:lang w:eastAsia="sk-SK"/>
        </w:rPr>
        <w:t>zákazky</w:t>
      </w:r>
      <w:r w:rsidR="001E7084">
        <w:rPr>
          <w:shd w:val="clear" w:color="auto" w:fill="FFFFFF"/>
          <w:lang w:eastAsia="sk-SK"/>
        </w:rPr>
        <w:t xml:space="preserve"> bola </w:t>
      </w:r>
      <w:r w:rsidR="008F659B">
        <w:rPr>
          <w:shd w:val="clear" w:color="auto" w:fill="FFFFFF"/>
          <w:lang w:eastAsia="sk-SK"/>
        </w:rPr>
        <w:t xml:space="preserve">minimálne </w:t>
      </w:r>
      <w:r w:rsidR="001E7084">
        <w:rPr>
          <w:shd w:val="clear" w:color="auto" w:fill="FFFFFF"/>
          <w:lang w:eastAsia="sk-SK"/>
        </w:rPr>
        <w:t xml:space="preserve">v hodnote </w:t>
      </w:r>
      <w:r w:rsidR="001E7084" w:rsidRPr="00CB6A6F">
        <w:rPr>
          <w:b/>
          <w:bCs/>
          <w:shd w:val="clear" w:color="auto" w:fill="FFFFFF"/>
          <w:lang w:eastAsia="sk-SK"/>
        </w:rPr>
        <w:t>300.000,- EUR bez DPH</w:t>
      </w:r>
    </w:p>
    <w:p w14:paraId="50FC4A4C" w14:textId="209BFCC0" w:rsidR="00C03B32" w:rsidRPr="00BE5BF7" w:rsidRDefault="00C03B32" w:rsidP="008529B0">
      <w:pPr>
        <w:ind w:left="1134"/>
        <w:rPr>
          <w:shd w:val="clear" w:color="auto" w:fill="FFFFFF"/>
          <w:lang w:eastAsia="sk-SK"/>
        </w:rPr>
      </w:pPr>
      <w:r w:rsidRPr="00203E4E">
        <w:rPr>
          <w:shd w:val="clear" w:color="auto" w:fill="FFFFFF"/>
          <w:lang w:eastAsia="sk-SK"/>
        </w:rPr>
        <w:t xml:space="preserve">Pre odstránenie pochybností sa upresňuje, že garantovaná energetická služba musela byť realizovaná v </w:t>
      </w:r>
      <w:r w:rsidR="00FB63BA" w:rsidRPr="00203E4E">
        <w:rPr>
          <w:shd w:val="clear" w:color="auto" w:fill="FFFFFF"/>
          <w:lang w:eastAsia="sk-SK"/>
        </w:rPr>
        <w:t>R</w:t>
      </w:r>
      <w:r w:rsidRPr="00203E4E">
        <w:rPr>
          <w:shd w:val="clear" w:color="auto" w:fill="FFFFFF"/>
          <w:lang w:eastAsia="sk-SK"/>
        </w:rPr>
        <w:t>eferenčnom období</w:t>
      </w:r>
      <w:r w:rsidRPr="00BE5BF7">
        <w:rPr>
          <w:shd w:val="clear" w:color="auto" w:fill="FFFFFF"/>
          <w:lang w:eastAsia="sk-SK"/>
        </w:rPr>
        <w:t>, pričom do hodnoty referenčnej služby sa zarátavajú:</w:t>
      </w:r>
    </w:p>
    <w:p w14:paraId="79BB15EE" w14:textId="508112A5" w:rsidR="00C03B32" w:rsidRPr="00BE5BF7" w:rsidRDefault="00C03B32"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ceny za služby súvisiace s poskytovaním garantovanej energetickej služby prepočítané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 a</w:t>
      </w:r>
    </w:p>
    <w:p w14:paraId="194540E0" w14:textId="7EE03225" w:rsidR="00C03B32" w:rsidRPr="00BE5BF7" w:rsidRDefault="00C03B32"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hodnota investície </w:t>
      </w:r>
      <w:r w:rsidR="008A3B55" w:rsidRPr="00BE5BF7">
        <w:rPr>
          <w:rFonts w:ascii="Cambria" w:eastAsiaTheme="minorHAnsi" w:hAnsi="Cambria" w:cstheme="minorBidi"/>
          <w:shd w:val="clear" w:color="auto" w:fill="FFFFFF"/>
        </w:rPr>
        <w:t>vykonanej v </w:t>
      </w:r>
      <w:r w:rsidR="00FB63BA" w:rsidRPr="00BE5BF7">
        <w:rPr>
          <w:rFonts w:ascii="Cambria" w:eastAsiaTheme="minorHAnsi" w:hAnsi="Cambria" w:cstheme="minorBidi"/>
          <w:shd w:val="clear" w:color="auto" w:fill="FFFFFF"/>
        </w:rPr>
        <w:t>R</w:t>
      </w:r>
      <w:r w:rsidR="008A3B55" w:rsidRPr="00BE5BF7">
        <w:rPr>
          <w:rFonts w:ascii="Cambria" w:eastAsiaTheme="minorHAnsi" w:hAnsi="Cambria" w:cstheme="minorBidi"/>
          <w:shd w:val="clear" w:color="auto" w:fill="FFFFFF"/>
        </w:rPr>
        <w:t xml:space="preserve">eferenčnom období </w:t>
      </w:r>
      <w:r w:rsidRPr="00BE5BF7">
        <w:rPr>
          <w:rFonts w:ascii="Cambria" w:eastAsiaTheme="minorHAnsi" w:hAnsi="Cambria" w:cstheme="minorBidi"/>
          <w:shd w:val="clear" w:color="auto" w:fill="FFFFFF"/>
        </w:rPr>
        <w:t>bez nutnosti prepočtu</w:t>
      </w:r>
      <w:r w:rsidR="006940E3" w:rsidRPr="00BE5BF7">
        <w:rPr>
          <w:rFonts w:ascii="Cambria" w:eastAsiaTheme="minorHAnsi" w:hAnsi="Cambria" w:cstheme="minorBidi"/>
          <w:shd w:val="clear" w:color="auto" w:fill="FFFFFF"/>
        </w:rPr>
        <w:t xml:space="preserve"> výšky platieb</w:t>
      </w:r>
      <w:r w:rsidRPr="00BE5BF7">
        <w:rPr>
          <w:rFonts w:ascii="Cambria" w:eastAsiaTheme="minorHAnsi" w:hAnsi="Cambria" w:cstheme="minorBidi"/>
          <w:shd w:val="clear" w:color="auto" w:fill="FFFFFF"/>
        </w:rPr>
        <w:t xml:space="preserve">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w:t>
      </w:r>
    </w:p>
    <w:p w14:paraId="1456C6F8" w14:textId="5DDD8C92" w:rsidR="00C03B32" w:rsidRPr="00BE5BF7" w:rsidRDefault="00C03B32" w:rsidP="00BD2E8B">
      <w:pPr>
        <w:ind w:left="1134"/>
        <w:rPr>
          <w:shd w:val="clear" w:color="auto" w:fill="FFFFFF"/>
          <w:lang w:eastAsia="sk-SK"/>
        </w:rPr>
      </w:pPr>
      <w:r w:rsidRPr="00BE5BF7">
        <w:rPr>
          <w:shd w:val="clear" w:color="auto" w:fill="FFFFFF"/>
          <w:lang w:eastAsia="sk-SK"/>
        </w:rPr>
        <w:t xml:space="preserve">Za poskytnutie garantovaných energetických služieb rovnakého alebo podobného charakteru a zložitosti ako je predmet zákazky sa pre účely tejto Verejnej súťaže považujú plnenia, ktoré musia </w:t>
      </w:r>
      <w:r w:rsidR="002933AA" w:rsidRPr="00BE5BF7">
        <w:rPr>
          <w:shd w:val="clear" w:color="auto" w:fill="FFFFFF"/>
          <w:lang w:eastAsia="sk-SK"/>
        </w:rPr>
        <w:t>kumulatívne napĺňať všetky nižšie uvedené definičné znaky</w:t>
      </w:r>
      <w:r w:rsidRPr="00BE5BF7">
        <w:rPr>
          <w:shd w:val="clear" w:color="auto" w:fill="FFFFFF"/>
          <w:lang w:eastAsia="sk-SK"/>
        </w:rPr>
        <w:t>:</w:t>
      </w:r>
    </w:p>
    <w:p w14:paraId="3C3B2D2A" w14:textId="143C98B3" w:rsidR="00F6596A" w:rsidRPr="00F6596A" w:rsidRDefault="00F6596A" w:rsidP="00106B47">
      <w:pPr>
        <w:pStyle w:val="ListParagraph"/>
        <w:numPr>
          <w:ilvl w:val="3"/>
          <w:numId w:val="18"/>
        </w:numPr>
        <w:ind w:left="1560" w:hanging="425"/>
        <w:contextualSpacing w:val="0"/>
        <w:rPr>
          <w:rFonts w:ascii="Cambria" w:eastAsiaTheme="minorHAnsi" w:hAnsi="Cambria" w:cstheme="minorBidi"/>
          <w:shd w:val="clear" w:color="auto" w:fill="FFFFFF"/>
        </w:rPr>
      </w:pPr>
      <w:r w:rsidRPr="00F6596A">
        <w:rPr>
          <w:rFonts w:ascii="Cambria" w:eastAsiaTheme="minorHAnsi" w:hAnsi="Cambria" w:cstheme="minorBidi"/>
          <w:shd w:val="clear" w:color="auto" w:fill="FFFFFF"/>
        </w:rPr>
        <w:t xml:space="preserve">uchádzač vykonal návrh a projektovanie opatrení, ktorých výsledkom bola úspora energií, </w:t>
      </w:r>
    </w:p>
    <w:p w14:paraId="266BA58E" w14:textId="6164276B" w:rsidR="00C03B32" w:rsidRPr="00BE5BF7" w:rsidRDefault="00F6596A"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F6596A">
        <w:rPr>
          <w:rFonts w:ascii="Cambria" w:eastAsiaTheme="minorHAnsi" w:hAnsi="Cambria" w:cstheme="minorBidi"/>
          <w:shd w:val="clear" w:color="auto" w:fill="FFFFFF"/>
        </w:rPr>
        <w:t>uchádzač vykonal energeticky úsporné opatrenia na infraštruktúre prijímateľa, službu dozoru riadenia modernizovaného systému tak, aby sa dosiahli vopred deklarované úspory energie s garanciou za dosiahnutie úspory energie;</w:t>
      </w:r>
    </w:p>
    <w:p w14:paraId="0ABB0E3C" w14:textId="58BFD86D" w:rsidR="00C03B32" w:rsidRPr="00BE5BF7" w:rsidRDefault="000D2AEC" w:rsidP="00BD2E8B">
      <w:pPr>
        <w:pStyle w:val="ListParagraph"/>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úspory boli vyhodnocované v pravidelných intervaloch;</w:t>
      </w:r>
    </w:p>
    <w:p w14:paraId="451DB883" w14:textId="6EB37F73" w:rsidR="00C03B32" w:rsidRPr="00BE5BF7" w:rsidRDefault="000D2AEC" w:rsidP="00BD2E8B">
      <w:pPr>
        <w:pStyle w:val="ListParagraph"/>
        <w:numPr>
          <w:ilvl w:val="3"/>
          <w:numId w:val="18"/>
        </w:numPr>
        <w:ind w:left="1560" w:hanging="425"/>
        <w:contextualSpacing w:val="0"/>
        <w:rPr>
          <w:rFonts w:ascii="Cambria" w:eastAsiaTheme="minorHAnsi" w:hAnsi="Cambria" w:cstheme="minorBidi"/>
          <w:szCs w:val="22"/>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garantované úspory energie boli dosiahnuté vo všetkých hodnotiacich periódach projektu, v opačnom prípade dodávateľ projektu finančne vykompenzoval hodnotu výpadku úspor</w:t>
      </w:r>
      <w:r w:rsidR="00C03B32" w:rsidRPr="00BE5BF7">
        <w:rPr>
          <w:rFonts w:ascii="Cambria" w:eastAsiaTheme="minorHAnsi" w:hAnsi="Cambria" w:cstheme="minorBidi"/>
          <w:szCs w:val="22"/>
          <w:shd w:val="clear" w:color="auto" w:fill="FFFFFF"/>
        </w:rPr>
        <w:t>.</w:t>
      </w:r>
    </w:p>
    <w:p w14:paraId="6EFAECA8" w14:textId="7BD06754" w:rsidR="00C03B32" w:rsidRPr="00BE5BF7" w:rsidRDefault="00627C1E" w:rsidP="00D964E1">
      <w:pPr>
        <w:pStyle w:val="Heading6"/>
        <w:rPr>
          <w:rFonts w:eastAsia="Times New Roman"/>
          <w:shd w:val="clear" w:color="auto" w:fill="FFFFFF"/>
          <w:lang w:eastAsia="sk-SK"/>
        </w:rPr>
      </w:pPr>
      <w:bookmarkStart w:id="430"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30"/>
    </w:p>
    <w:p w14:paraId="51C2A236" w14:textId="27D25A3B"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AB383F">
      <w:pPr>
        <w:pStyle w:val="Heading7"/>
        <w:rPr>
          <w:rFonts w:eastAsia="Times New Roman"/>
          <w:shd w:val="clear" w:color="auto" w:fill="FFFFFF"/>
          <w:lang w:eastAsia="sk-SK"/>
        </w:rPr>
      </w:pPr>
      <w:bookmarkStart w:id="431" w:name="_Ref6294565"/>
      <w:r w:rsidRPr="00BE5BF7">
        <w:rPr>
          <w:rFonts w:eastAsia="Times New Roman"/>
          <w:shd w:val="clear" w:color="auto" w:fill="FFFFFF"/>
          <w:lang w:eastAsia="sk-SK"/>
        </w:rPr>
        <w:t>profesijného životopisu, s minimálnym obsahom:</w:t>
      </w:r>
      <w:bookmarkEnd w:id="431"/>
    </w:p>
    <w:p w14:paraId="7438D12B" w14:textId="264EB9B0"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ListParagraph"/>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AB383F">
      <w:pPr>
        <w:pStyle w:val="Heading7"/>
        <w:rPr>
          <w:rFonts w:eastAsia="Times New Roman"/>
          <w:shd w:val="clear" w:color="auto" w:fill="FFFFFF"/>
          <w:lang w:eastAsia="sk-SK"/>
        </w:rPr>
      </w:pPr>
      <w:bookmarkStart w:id="432"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sa predloženie originálu alebo úradne osvedčenej kópie)</w:t>
      </w:r>
      <w:r w:rsidR="004B6A72" w:rsidRPr="00BE5BF7">
        <w:rPr>
          <w:rFonts w:eastAsia="Times New Roman"/>
          <w:shd w:val="clear" w:color="auto" w:fill="FFFFFF"/>
          <w:lang w:eastAsia="sk-SK"/>
        </w:rPr>
        <w:t>.</w:t>
      </w:r>
      <w:bookmarkEnd w:id="432"/>
    </w:p>
    <w:p w14:paraId="5995CE69" w14:textId="57B34122"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292E4870" w14:textId="424EF876" w:rsidR="009E3F10" w:rsidRPr="00502742" w:rsidRDefault="009239C0" w:rsidP="009E3F10">
      <w:pPr>
        <w:ind w:left="1134"/>
        <w:rPr>
          <w:b/>
          <w:shd w:val="clear" w:color="auto" w:fill="FFFFFF"/>
          <w:lang w:eastAsia="sk-SK"/>
        </w:rPr>
      </w:pPr>
      <w:r w:rsidRPr="00502742">
        <w:rPr>
          <w:b/>
          <w:shd w:val="clear" w:color="auto" w:fill="FFFFFF"/>
          <w:lang w:eastAsia="sk-SK"/>
        </w:rPr>
        <w:lastRenderedPageBreak/>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držiteľ osvedčenia o odbornej spôsobilosti na poskytovanie garantovanej energetickej služby alebo energetický audítor – 1 osoba</w:t>
      </w:r>
    </w:p>
    <w:p w14:paraId="6F9DA908" w14:textId="556CBBDC"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95182" w14:textId="790DED54" w:rsidR="009239C0" w:rsidRPr="00502742" w:rsidRDefault="009239C0"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ročné odborné skúsenosti v</w:t>
      </w:r>
      <w:r w:rsidR="00E81F0A" w:rsidRPr="00502742">
        <w:rPr>
          <w:rFonts w:ascii="Cambria" w:eastAsiaTheme="minorHAnsi" w:hAnsi="Cambria" w:cstheme="minorBidi"/>
          <w:shd w:val="clear" w:color="auto" w:fill="FFFFFF"/>
        </w:rPr>
        <w:t> oblasti poskytovania garantovanej energetickej služby, pričom</w:t>
      </w:r>
      <w:r w:rsidRPr="00502742">
        <w:rPr>
          <w:rFonts w:ascii="Cambria" w:eastAsiaTheme="minorHAnsi" w:hAnsi="Cambria" w:cstheme="minorBidi"/>
          <w:shd w:val="clear" w:color="auto" w:fill="FFFFFF"/>
        </w:rPr>
        <w:t xml:space="preserve">, túto podmienku účasti uchádzač u </w:t>
      </w:r>
      <w:r w:rsidR="00393680" w:rsidRPr="00502742">
        <w:rPr>
          <w:rFonts w:ascii="Cambria" w:eastAsiaTheme="minorHAnsi" w:hAnsi="Cambria" w:cstheme="minorBidi"/>
          <w:shd w:val="clear" w:color="auto" w:fill="FFFFFF"/>
        </w:rPr>
        <w:t>odborníka</w:t>
      </w:r>
      <w:r w:rsidRPr="00502742">
        <w:rPr>
          <w:rFonts w:ascii="Cambria" w:eastAsiaTheme="minorHAnsi" w:hAnsi="Cambria" w:cstheme="minorBidi"/>
          <w:shd w:val="clear" w:color="auto" w:fill="FFFFFF"/>
        </w:rPr>
        <w:t xml:space="preserve"> preukáže životopisom tohto </w:t>
      </w:r>
      <w:r w:rsidR="00393680" w:rsidRPr="00502742">
        <w:rPr>
          <w:rFonts w:ascii="Cambria" w:eastAsiaTheme="minorHAnsi" w:hAnsi="Cambria" w:cstheme="minorBidi"/>
          <w:shd w:val="clear" w:color="auto" w:fill="FFFFFF"/>
        </w:rPr>
        <w:t xml:space="preserve">odborníka </w:t>
      </w:r>
      <w:r w:rsidRPr="00502742">
        <w:rPr>
          <w:rFonts w:ascii="Cambria" w:eastAsiaTheme="minorHAnsi" w:hAnsi="Cambria" w:cstheme="minorBidi"/>
          <w:shd w:val="clear" w:color="auto" w:fill="FFFFFF"/>
        </w:rPr>
        <w:t xml:space="preserve">podľa bodu </w:t>
      </w:r>
      <w:r w:rsidR="00393680" w:rsidRPr="00502742">
        <w:rPr>
          <w:rFonts w:ascii="Cambria" w:hAnsi="Cambria"/>
          <w:shd w:val="clear" w:color="auto" w:fill="FFFFFF"/>
        </w:rPr>
        <w:fldChar w:fldCharType="begin"/>
      </w:r>
      <w:r w:rsidR="00393680" w:rsidRPr="00502742">
        <w:rPr>
          <w:rFonts w:ascii="Cambria" w:hAnsi="Cambria"/>
          <w:shd w:val="clear" w:color="auto" w:fill="FFFFFF"/>
        </w:rPr>
        <w:instrText xml:space="preserve"> REF _Ref6294571 \r \h </w:instrText>
      </w:r>
      <w:r w:rsidR="00D46D28" w:rsidRPr="00502742">
        <w:rPr>
          <w:rFonts w:ascii="Cambria" w:hAnsi="Cambria"/>
          <w:shd w:val="clear" w:color="auto" w:fill="FFFFFF"/>
        </w:rPr>
        <w:instrText xml:space="preserve"> \* MERGEFORMAT </w:instrText>
      </w:r>
      <w:r w:rsidR="00393680" w:rsidRPr="00502742">
        <w:rPr>
          <w:rFonts w:ascii="Cambria" w:hAnsi="Cambria"/>
          <w:shd w:val="clear" w:color="auto" w:fill="FFFFFF"/>
        </w:rPr>
      </w:r>
      <w:r w:rsidR="00393680" w:rsidRPr="00502742">
        <w:rPr>
          <w:rFonts w:ascii="Cambria" w:hAnsi="Cambria"/>
          <w:shd w:val="clear" w:color="auto" w:fill="FFFFFF"/>
        </w:rPr>
        <w:fldChar w:fldCharType="separate"/>
      </w:r>
      <w:r w:rsidR="00B86A71">
        <w:rPr>
          <w:rFonts w:ascii="Cambria" w:hAnsi="Cambria"/>
          <w:shd w:val="clear" w:color="auto" w:fill="FFFFFF"/>
        </w:rPr>
        <w:t>3.3</w:t>
      </w:r>
      <w:r w:rsidR="00393680" w:rsidRPr="00502742">
        <w:rPr>
          <w:rFonts w:ascii="Cambria" w:hAnsi="Cambria"/>
          <w:shd w:val="clear" w:color="auto" w:fill="FFFFFF"/>
        </w:rPr>
        <w:fldChar w:fldCharType="end"/>
      </w:r>
      <w:r w:rsidR="00393680" w:rsidRPr="00502742">
        <w:rPr>
          <w:rFonts w:ascii="Cambria" w:hAnsi="Cambria"/>
          <w:shd w:val="clear" w:color="auto" w:fill="FFFFFF"/>
        </w:rPr>
        <w:fldChar w:fldCharType="begin"/>
      </w:r>
      <w:r w:rsidR="00393680" w:rsidRPr="00502742">
        <w:rPr>
          <w:rFonts w:ascii="Cambria" w:hAnsi="Cambria"/>
          <w:shd w:val="clear" w:color="auto" w:fill="FFFFFF"/>
        </w:rPr>
        <w:instrText xml:space="preserve"> REF _Ref6294579 \r \h </w:instrText>
      </w:r>
      <w:r w:rsidR="00D46D28" w:rsidRPr="00502742">
        <w:rPr>
          <w:rFonts w:ascii="Cambria" w:hAnsi="Cambria"/>
          <w:shd w:val="clear" w:color="auto" w:fill="FFFFFF"/>
        </w:rPr>
        <w:instrText xml:space="preserve"> \* MERGEFORMAT </w:instrText>
      </w:r>
      <w:r w:rsidR="00393680" w:rsidRPr="00502742">
        <w:rPr>
          <w:rFonts w:ascii="Cambria" w:hAnsi="Cambria"/>
          <w:shd w:val="clear" w:color="auto" w:fill="FFFFFF"/>
        </w:rPr>
      </w:r>
      <w:r w:rsidR="00393680" w:rsidRPr="00502742">
        <w:rPr>
          <w:rFonts w:ascii="Cambria" w:hAnsi="Cambria"/>
          <w:shd w:val="clear" w:color="auto" w:fill="FFFFFF"/>
        </w:rPr>
        <w:fldChar w:fldCharType="separate"/>
      </w:r>
      <w:r w:rsidR="00B86A71">
        <w:rPr>
          <w:rFonts w:ascii="Cambria" w:hAnsi="Cambria"/>
          <w:shd w:val="clear" w:color="auto" w:fill="FFFFFF"/>
        </w:rPr>
        <w:t>b)</w:t>
      </w:r>
      <w:r w:rsidR="00393680" w:rsidRPr="00502742">
        <w:rPr>
          <w:rFonts w:ascii="Cambria" w:hAnsi="Cambria"/>
          <w:shd w:val="clear" w:color="auto" w:fill="FFFFFF"/>
        </w:rPr>
        <w:fldChar w:fldCharType="end"/>
      </w:r>
      <w:r w:rsidR="00393680" w:rsidRPr="00502742">
        <w:rPr>
          <w:rFonts w:ascii="Cambria" w:hAnsi="Cambria"/>
          <w:shd w:val="clear" w:color="auto" w:fill="FFFFFF"/>
        </w:rPr>
        <w:fldChar w:fldCharType="begin"/>
      </w:r>
      <w:r w:rsidR="00393680" w:rsidRPr="00502742">
        <w:rPr>
          <w:rFonts w:ascii="Cambria" w:hAnsi="Cambria"/>
          <w:shd w:val="clear" w:color="auto" w:fill="FFFFFF"/>
        </w:rPr>
        <w:instrText xml:space="preserve"> REF _Ref6294565 \r \h </w:instrText>
      </w:r>
      <w:r w:rsidR="00D46D28" w:rsidRPr="00502742">
        <w:rPr>
          <w:rFonts w:ascii="Cambria" w:hAnsi="Cambria"/>
          <w:shd w:val="clear" w:color="auto" w:fill="FFFFFF"/>
        </w:rPr>
        <w:instrText xml:space="preserve"> \* MERGEFORMAT </w:instrText>
      </w:r>
      <w:r w:rsidR="00393680" w:rsidRPr="00502742">
        <w:rPr>
          <w:rFonts w:ascii="Cambria" w:hAnsi="Cambria"/>
          <w:shd w:val="clear" w:color="auto" w:fill="FFFFFF"/>
        </w:rPr>
      </w:r>
      <w:r w:rsidR="00393680" w:rsidRPr="00502742">
        <w:rPr>
          <w:rFonts w:ascii="Cambria" w:hAnsi="Cambria"/>
          <w:shd w:val="clear" w:color="auto" w:fill="FFFFFF"/>
        </w:rPr>
        <w:fldChar w:fldCharType="separate"/>
      </w:r>
      <w:r w:rsidR="00B86A71">
        <w:rPr>
          <w:rFonts w:ascii="Cambria" w:hAnsi="Cambria"/>
          <w:shd w:val="clear" w:color="auto" w:fill="FFFFFF"/>
        </w:rPr>
        <w:t>(i)</w:t>
      </w:r>
      <w:r w:rsidR="00393680" w:rsidRPr="00502742">
        <w:rPr>
          <w:rFonts w:ascii="Cambria" w:hAnsi="Cambria"/>
          <w:shd w:val="clear" w:color="auto" w:fill="FFFFFF"/>
        </w:rPr>
        <w:fldChar w:fldCharType="end"/>
      </w:r>
      <w:r w:rsidR="00393680" w:rsidRPr="00502742">
        <w:rPr>
          <w:rFonts w:ascii="Cambria" w:hAnsi="Cambria"/>
          <w:shd w:val="clear" w:color="auto" w:fill="FFFFFF"/>
        </w:rPr>
        <w:t xml:space="preserve"> </w:t>
      </w:r>
      <w:r w:rsidRPr="00502742">
        <w:rPr>
          <w:rFonts w:ascii="Cambria" w:eastAsiaTheme="minorHAnsi" w:hAnsi="Cambria" w:cstheme="minorBidi"/>
          <w:shd w:val="clear" w:color="auto" w:fill="FFFFFF"/>
        </w:rPr>
        <w:t>vyššie</w:t>
      </w:r>
      <w:r w:rsidR="00393680" w:rsidRPr="00502742">
        <w:rPr>
          <w:rFonts w:ascii="Cambria" w:eastAsiaTheme="minorHAnsi" w:hAnsi="Cambria" w:cstheme="minorBidi"/>
          <w:shd w:val="clear" w:color="auto" w:fill="FFFFFF"/>
        </w:rPr>
        <w:t>; a</w:t>
      </w:r>
    </w:p>
    <w:p w14:paraId="51A8BDB8" w14:textId="4DB9D4C7" w:rsidR="009239C0" w:rsidRPr="00862651" w:rsidRDefault="00E81F0A"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osvedčením o odbornej </w:t>
      </w:r>
      <w:r w:rsidRPr="00862651">
        <w:rPr>
          <w:rFonts w:ascii="Cambria" w:eastAsiaTheme="minorHAnsi" w:hAnsi="Cambria" w:cstheme="minorBidi"/>
          <w:shd w:val="clear" w:color="auto" w:fill="FFFFFF"/>
        </w:rPr>
        <w:t>spôsobilosti na poskytovanie garantovanej energetickej služby podľa ustanovenia § 19 Zákona o energetickej efektívnosti</w:t>
      </w:r>
      <w:r w:rsidR="0037760A" w:rsidRPr="00862651">
        <w:rPr>
          <w:rFonts w:ascii="Cambria" w:eastAsiaTheme="minorHAnsi" w:hAnsi="Cambria" w:cstheme="minorBidi"/>
          <w:shd w:val="clear" w:color="auto" w:fill="FFFFFF"/>
        </w:rPr>
        <w:t xml:space="preserve"> </w:t>
      </w:r>
      <w:r w:rsidR="0037760A" w:rsidRPr="00862651">
        <w:rPr>
          <w:rFonts w:ascii="Cambria" w:hAnsi="Cambria"/>
          <w:shd w:val="clear" w:color="auto" w:fill="FFFFFF"/>
        </w:rPr>
        <w:t>(alebo obdobného právneho predpisu v inom štáte)</w:t>
      </w:r>
      <w:r w:rsidRPr="00862651">
        <w:rPr>
          <w:rFonts w:ascii="Cambria" w:eastAsiaTheme="minorHAnsi" w:hAnsi="Cambria" w:cstheme="minorBidi"/>
          <w:shd w:val="clear" w:color="auto" w:fill="FFFFFF"/>
        </w:rPr>
        <w:t xml:space="preserve"> pričom</w:t>
      </w:r>
      <w:r w:rsidR="009239C0" w:rsidRPr="00862651">
        <w:rPr>
          <w:rFonts w:ascii="Cambria" w:eastAsiaTheme="minorHAnsi" w:hAnsi="Cambria" w:cstheme="minorBidi"/>
          <w:shd w:val="clear" w:color="auto" w:fill="FFFFFF"/>
        </w:rPr>
        <w:t xml:space="preserve">, túto podmienku účasti uchádzač u </w:t>
      </w:r>
      <w:r w:rsidR="00074A96" w:rsidRPr="00862651">
        <w:rPr>
          <w:rFonts w:ascii="Cambria" w:eastAsiaTheme="minorHAnsi" w:hAnsi="Cambria" w:cstheme="minorBidi"/>
          <w:shd w:val="clear" w:color="auto" w:fill="FFFFFF"/>
        </w:rPr>
        <w:t>odborníka</w:t>
      </w:r>
      <w:r w:rsidR="009239C0" w:rsidRPr="00862651">
        <w:rPr>
          <w:rFonts w:ascii="Cambria" w:eastAsiaTheme="minorHAnsi" w:hAnsi="Cambria" w:cstheme="minorBidi"/>
          <w:shd w:val="clear" w:color="auto" w:fill="FFFFFF"/>
        </w:rPr>
        <w:t xml:space="preserve"> preukáže dokladom podľa bodu </w:t>
      </w:r>
      <w:r w:rsidR="00074A96" w:rsidRPr="00862651">
        <w:rPr>
          <w:rFonts w:ascii="Cambria" w:hAnsi="Cambria"/>
          <w:shd w:val="clear" w:color="auto" w:fill="FFFFFF"/>
        </w:rPr>
        <w:fldChar w:fldCharType="begin"/>
      </w:r>
      <w:r w:rsidR="00074A96" w:rsidRPr="00862651">
        <w:rPr>
          <w:rFonts w:ascii="Cambria" w:hAnsi="Cambria"/>
          <w:shd w:val="clear" w:color="auto" w:fill="FFFFFF"/>
        </w:rPr>
        <w:instrText xml:space="preserve"> REF _Ref6294571 \r \h </w:instrText>
      </w:r>
      <w:r w:rsidR="00D46D28" w:rsidRPr="00862651">
        <w:rPr>
          <w:rFonts w:ascii="Cambria" w:hAnsi="Cambria"/>
          <w:shd w:val="clear" w:color="auto" w:fill="FFFFFF"/>
        </w:rPr>
        <w:instrText xml:space="preserve"> \* MERGEFORMAT </w:instrText>
      </w:r>
      <w:r w:rsidR="00074A96" w:rsidRPr="00862651">
        <w:rPr>
          <w:rFonts w:ascii="Cambria" w:hAnsi="Cambria"/>
          <w:shd w:val="clear" w:color="auto" w:fill="FFFFFF"/>
        </w:rPr>
      </w:r>
      <w:r w:rsidR="00074A96" w:rsidRPr="00862651">
        <w:rPr>
          <w:rFonts w:ascii="Cambria" w:hAnsi="Cambria"/>
          <w:shd w:val="clear" w:color="auto" w:fill="FFFFFF"/>
        </w:rPr>
        <w:fldChar w:fldCharType="separate"/>
      </w:r>
      <w:r w:rsidR="00B86A71" w:rsidRPr="00862651">
        <w:rPr>
          <w:rFonts w:ascii="Cambria" w:hAnsi="Cambria"/>
          <w:shd w:val="clear" w:color="auto" w:fill="FFFFFF"/>
        </w:rPr>
        <w:t>3.3</w:t>
      </w:r>
      <w:r w:rsidR="00074A96" w:rsidRPr="00862651">
        <w:rPr>
          <w:rFonts w:ascii="Cambria" w:hAnsi="Cambria"/>
          <w:shd w:val="clear" w:color="auto" w:fill="FFFFFF"/>
        </w:rPr>
        <w:fldChar w:fldCharType="end"/>
      </w:r>
      <w:r w:rsidR="00074A96" w:rsidRPr="00862651">
        <w:rPr>
          <w:rFonts w:ascii="Cambria" w:hAnsi="Cambria"/>
          <w:shd w:val="clear" w:color="auto" w:fill="FFFFFF"/>
        </w:rPr>
        <w:fldChar w:fldCharType="begin"/>
      </w:r>
      <w:r w:rsidR="00074A96" w:rsidRPr="00862651">
        <w:rPr>
          <w:rFonts w:ascii="Cambria" w:hAnsi="Cambria"/>
          <w:shd w:val="clear" w:color="auto" w:fill="FFFFFF"/>
        </w:rPr>
        <w:instrText xml:space="preserve"> REF _Ref6294579 \r \h </w:instrText>
      </w:r>
      <w:r w:rsidR="00D46D28" w:rsidRPr="00862651">
        <w:rPr>
          <w:rFonts w:ascii="Cambria" w:hAnsi="Cambria"/>
          <w:shd w:val="clear" w:color="auto" w:fill="FFFFFF"/>
        </w:rPr>
        <w:instrText xml:space="preserve"> \* MERGEFORMAT </w:instrText>
      </w:r>
      <w:r w:rsidR="00074A96" w:rsidRPr="00862651">
        <w:rPr>
          <w:rFonts w:ascii="Cambria" w:hAnsi="Cambria"/>
          <w:shd w:val="clear" w:color="auto" w:fill="FFFFFF"/>
        </w:rPr>
      </w:r>
      <w:r w:rsidR="00074A96" w:rsidRPr="00862651">
        <w:rPr>
          <w:rFonts w:ascii="Cambria" w:hAnsi="Cambria"/>
          <w:shd w:val="clear" w:color="auto" w:fill="FFFFFF"/>
        </w:rPr>
        <w:fldChar w:fldCharType="separate"/>
      </w:r>
      <w:r w:rsidR="00B86A71" w:rsidRPr="00862651">
        <w:rPr>
          <w:rFonts w:ascii="Cambria" w:hAnsi="Cambria"/>
          <w:shd w:val="clear" w:color="auto" w:fill="FFFFFF"/>
        </w:rPr>
        <w:t>b)</w:t>
      </w:r>
      <w:r w:rsidR="00074A96" w:rsidRPr="00862651">
        <w:rPr>
          <w:rFonts w:ascii="Cambria" w:hAnsi="Cambria"/>
          <w:shd w:val="clear" w:color="auto" w:fill="FFFFFF"/>
        </w:rPr>
        <w:fldChar w:fldCharType="end"/>
      </w:r>
      <w:r w:rsidR="00074A96" w:rsidRPr="00862651">
        <w:rPr>
          <w:rFonts w:ascii="Cambria" w:hAnsi="Cambria"/>
          <w:shd w:val="clear" w:color="auto" w:fill="FFFFFF"/>
        </w:rPr>
        <w:fldChar w:fldCharType="begin"/>
      </w:r>
      <w:r w:rsidR="00074A96" w:rsidRPr="00862651">
        <w:rPr>
          <w:rFonts w:ascii="Cambria" w:hAnsi="Cambria"/>
          <w:shd w:val="clear" w:color="auto" w:fill="FFFFFF"/>
        </w:rPr>
        <w:instrText xml:space="preserve"> REF _Ref6294690 \r \h </w:instrText>
      </w:r>
      <w:r w:rsidR="00D46D28" w:rsidRPr="00862651">
        <w:rPr>
          <w:rFonts w:ascii="Cambria" w:hAnsi="Cambria"/>
          <w:shd w:val="clear" w:color="auto" w:fill="FFFFFF"/>
        </w:rPr>
        <w:instrText xml:space="preserve"> \* MERGEFORMAT </w:instrText>
      </w:r>
      <w:r w:rsidR="00074A96" w:rsidRPr="00862651">
        <w:rPr>
          <w:rFonts w:ascii="Cambria" w:hAnsi="Cambria"/>
          <w:shd w:val="clear" w:color="auto" w:fill="FFFFFF"/>
        </w:rPr>
      </w:r>
      <w:r w:rsidR="00074A96" w:rsidRPr="00862651">
        <w:rPr>
          <w:rFonts w:ascii="Cambria" w:hAnsi="Cambria"/>
          <w:shd w:val="clear" w:color="auto" w:fill="FFFFFF"/>
        </w:rPr>
        <w:fldChar w:fldCharType="separate"/>
      </w:r>
      <w:r w:rsidR="00B86A71" w:rsidRPr="00862651">
        <w:rPr>
          <w:rFonts w:ascii="Cambria" w:hAnsi="Cambria"/>
          <w:shd w:val="clear" w:color="auto" w:fill="FFFFFF"/>
        </w:rPr>
        <w:t>(ii)</w:t>
      </w:r>
      <w:r w:rsidR="00074A96" w:rsidRPr="00862651">
        <w:rPr>
          <w:rFonts w:ascii="Cambria" w:hAnsi="Cambria"/>
          <w:shd w:val="clear" w:color="auto" w:fill="FFFFFF"/>
        </w:rPr>
        <w:fldChar w:fldCharType="end"/>
      </w:r>
      <w:r w:rsidR="00074A96" w:rsidRPr="00862651">
        <w:rPr>
          <w:rFonts w:ascii="Cambria" w:hAnsi="Cambria"/>
          <w:shd w:val="clear" w:color="auto" w:fill="FFFFFF"/>
        </w:rPr>
        <w:t xml:space="preserve"> </w:t>
      </w:r>
      <w:r w:rsidR="009239C0" w:rsidRPr="00862651">
        <w:rPr>
          <w:rFonts w:ascii="Cambria" w:eastAsiaTheme="minorHAnsi" w:hAnsi="Cambria" w:cstheme="minorBidi"/>
          <w:shd w:val="clear" w:color="auto" w:fill="FFFFFF"/>
        </w:rPr>
        <w:t>vyššie.</w:t>
      </w:r>
    </w:p>
    <w:p w14:paraId="4FE81EB7" w14:textId="20E7ADFF" w:rsidR="00074A96" w:rsidRPr="00CB6A6F" w:rsidRDefault="00074A96" w:rsidP="00074A96">
      <w:pPr>
        <w:ind w:left="1134"/>
        <w:rPr>
          <w:b/>
          <w:shd w:val="clear" w:color="auto" w:fill="FFFFFF"/>
          <w:lang w:eastAsia="sk-SK"/>
        </w:rPr>
      </w:pPr>
      <w:r w:rsidRPr="00CB6A6F">
        <w:rPr>
          <w:b/>
          <w:shd w:val="clear" w:color="auto" w:fill="FFFFFF"/>
          <w:lang w:eastAsia="sk-SK"/>
        </w:rPr>
        <w:t xml:space="preserve">Odborník č. </w:t>
      </w:r>
      <w:r w:rsidR="005C3695" w:rsidRPr="00CB6A6F">
        <w:rPr>
          <w:b/>
          <w:shd w:val="clear" w:color="auto" w:fill="FFFFFF"/>
          <w:lang w:eastAsia="sk-SK"/>
        </w:rPr>
        <w:t>2</w:t>
      </w:r>
      <w:r w:rsidRPr="00CB6A6F">
        <w:rPr>
          <w:b/>
          <w:shd w:val="clear" w:color="auto" w:fill="FFFFFF"/>
          <w:lang w:eastAsia="sk-SK"/>
        </w:rPr>
        <w:t xml:space="preserve"> – </w:t>
      </w:r>
      <w:r w:rsidR="0037760A" w:rsidRPr="00CB6A6F">
        <w:rPr>
          <w:b/>
          <w:shd w:val="clear" w:color="auto" w:fill="FFFFFF"/>
          <w:lang w:eastAsia="sk-SK"/>
        </w:rPr>
        <w:t>Stavbyvedúci</w:t>
      </w:r>
      <w:r w:rsidRPr="00CB6A6F">
        <w:rPr>
          <w:b/>
          <w:shd w:val="clear" w:color="auto" w:fill="FFFFFF"/>
          <w:lang w:eastAsia="sk-SK"/>
        </w:rPr>
        <w:t xml:space="preserve"> – 1 osoba</w:t>
      </w:r>
    </w:p>
    <w:p w14:paraId="16EF26A1" w14:textId="0050712D" w:rsidR="00074A96" w:rsidRPr="00CB6A6F" w:rsidRDefault="00074A96" w:rsidP="00074A96">
      <w:pPr>
        <w:ind w:left="1134"/>
        <w:rPr>
          <w:shd w:val="clear" w:color="auto" w:fill="FFFFFF"/>
          <w:lang w:eastAsia="sk-SK"/>
        </w:rPr>
      </w:pPr>
      <w:r w:rsidRPr="00CB6A6F">
        <w:rPr>
          <w:shd w:val="clear" w:color="auto" w:fill="FFFFFF"/>
          <w:lang w:eastAsia="sk-SK"/>
        </w:rPr>
        <w:t>Odborník musí spĺňať nasledovné požiadavky:</w:t>
      </w:r>
    </w:p>
    <w:p w14:paraId="6FA9A149" w14:textId="5CA11064" w:rsidR="00074A96" w:rsidRPr="00CB6A6F" w:rsidRDefault="00074A96" w:rsidP="00074A96">
      <w:pPr>
        <w:pStyle w:val="ListParagraph"/>
        <w:numPr>
          <w:ilvl w:val="3"/>
          <w:numId w:val="18"/>
        </w:numPr>
        <w:ind w:left="1560" w:hanging="425"/>
        <w:contextualSpacing w:val="0"/>
        <w:rPr>
          <w:rFonts w:ascii="Cambria" w:eastAsiaTheme="minorHAnsi" w:hAnsi="Cambria" w:cstheme="minorBidi"/>
          <w:shd w:val="clear" w:color="auto" w:fill="FFFFFF"/>
        </w:rPr>
      </w:pPr>
      <w:r w:rsidRPr="00CB6A6F">
        <w:rPr>
          <w:rFonts w:ascii="Cambria" w:hAnsi="Cambria"/>
          <w:shd w:val="clear" w:color="auto" w:fill="FFFFFF"/>
        </w:rPr>
        <w:t xml:space="preserve">najmenej </w:t>
      </w:r>
      <w:r w:rsidR="0037760A" w:rsidRPr="00CB6A6F">
        <w:rPr>
          <w:rFonts w:ascii="Cambria" w:hAnsi="Cambria" w:cs="Arial"/>
        </w:rPr>
        <w:t>5</w:t>
      </w:r>
      <w:r w:rsidR="005C3695" w:rsidRPr="00CB6A6F">
        <w:rPr>
          <w:rFonts w:ascii="Cambria" w:hAnsi="Cambria" w:cs="Arial"/>
        </w:rPr>
        <w:t xml:space="preserve"> </w:t>
      </w:r>
      <w:r w:rsidRPr="00CB6A6F">
        <w:rPr>
          <w:rFonts w:ascii="Cambria" w:hAnsi="Cambria"/>
          <w:shd w:val="clear" w:color="auto" w:fill="FFFFFF"/>
        </w:rPr>
        <w:t xml:space="preserve">ročné odborné skúsenosti v oblasti </w:t>
      </w:r>
      <w:r w:rsidR="0037760A" w:rsidRPr="00CB6A6F">
        <w:rPr>
          <w:rFonts w:ascii="Cambria" w:hAnsi="Cambria"/>
          <w:shd w:val="clear" w:color="auto" w:fill="FFFFFF"/>
        </w:rPr>
        <w:t>činnosti stavbyvedúceho</w:t>
      </w:r>
      <w:r w:rsidRPr="00CB6A6F">
        <w:rPr>
          <w:rFonts w:ascii="Cambria" w:hAnsi="Cambria"/>
          <w:shd w:val="clear" w:color="auto" w:fill="FFFFFF"/>
        </w:rPr>
        <w:t>,</w:t>
      </w:r>
      <w:r w:rsidR="0037760A" w:rsidRPr="00CB6A6F">
        <w:rPr>
          <w:rFonts w:ascii="Cambria" w:hAnsi="Cambria"/>
          <w:shd w:val="clear" w:color="auto" w:fill="FFFFFF"/>
        </w:rPr>
        <w:t xml:space="preserve"> pričom</w:t>
      </w:r>
      <w:r w:rsidRPr="00CB6A6F">
        <w:rPr>
          <w:rFonts w:ascii="Cambria" w:hAnsi="Cambria"/>
          <w:shd w:val="clear" w:color="auto" w:fill="FFFFFF"/>
        </w:rPr>
        <w:t xml:space="preserve"> túto podmienku účasti uchádzač u odborníka preukáže životopisom tohto odborníka podľa bodu </w:t>
      </w:r>
      <w:r w:rsidRPr="00CB6A6F">
        <w:rPr>
          <w:rFonts w:ascii="Cambria" w:hAnsi="Cambria"/>
          <w:shd w:val="clear" w:color="auto" w:fill="FFFFFF"/>
        </w:rPr>
        <w:fldChar w:fldCharType="begin"/>
      </w:r>
      <w:r w:rsidRPr="00CB6A6F">
        <w:rPr>
          <w:rFonts w:ascii="Cambria" w:hAnsi="Cambria"/>
          <w:shd w:val="clear" w:color="auto" w:fill="FFFFFF"/>
        </w:rPr>
        <w:instrText xml:space="preserve"> REF _Ref6294571 \r \h </w:instrText>
      </w:r>
      <w:r w:rsidR="00D46D28" w:rsidRPr="00CB6A6F">
        <w:rPr>
          <w:rFonts w:ascii="Cambria" w:hAnsi="Cambria"/>
          <w:shd w:val="clear" w:color="auto" w:fill="FFFFFF"/>
        </w:rPr>
        <w:instrText xml:space="preserve"> \* MERGEFORMAT </w:instrText>
      </w:r>
      <w:r w:rsidRPr="00CB6A6F">
        <w:rPr>
          <w:rFonts w:ascii="Cambria" w:hAnsi="Cambria"/>
          <w:shd w:val="clear" w:color="auto" w:fill="FFFFFF"/>
        </w:rPr>
      </w:r>
      <w:r w:rsidRPr="00CB6A6F">
        <w:rPr>
          <w:rFonts w:ascii="Cambria" w:hAnsi="Cambria"/>
          <w:shd w:val="clear" w:color="auto" w:fill="FFFFFF"/>
        </w:rPr>
        <w:fldChar w:fldCharType="separate"/>
      </w:r>
      <w:r w:rsidR="00B86A71" w:rsidRPr="00CB6A6F">
        <w:rPr>
          <w:rFonts w:ascii="Cambria" w:hAnsi="Cambria"/>
          <w:shd w:val="clear" w:color="auto" w:fill="FFFFFF"/>
        </w:rPr>
        <w:t>3.3</w:t>
      </w:r>
      <w:r w:rsidRPr="00CB6A6F">
        <w:rPr>
          <w:rFonts w:ascii="Cambria" w:hAnsi="Cambria"/>
          <w:shd w:val="clear" w:color="auto" w:fill="FFFFFF"/>
        </w:rPr>
        <w:fldChar w:fldCharType="end"/>
      </w:r>
      <w:r w:rsidRPr="00CB6A6F">
        <w:rPr>
          <w:rFonts w:ascii="Cambria" w:hAnsi="Cambria"/>
          <w:shd w:val="clear" w:color="auto" w:fill="FFFFFF"/>
        </w:rPr>
        <w:fldChar w:fldCharType="begin"/>
      </w:r>
      <w:r w:rsidRPr="00CB6A6F">
        <w:rPr>
          <w:rFonts w:ascii="Cambria" w:hAnsi="Cambria"/>
          <w:shd w:val="clear" w:color="auto" w:fill="FFFFFF"/>
        </w:rPr>
        <w:instrText xml:space="preserve"> REF _Ref6294579 \r \h </w:instrText>
      </w:r>
      <w:r w:rsidR="00D46D28" w:rsidRPr="00CB6A6F">
        <w:rPr>
          <w:rFonts w:ascii="Cambria" w:hAnsi="Cambria"/>
          <w:shd w:val="clear" w:color="auto" w:fill="FFFFFF"/>
        </w:rPr>
        <w:instrText xml:space="preserve"> \* MERGEFORMAT </w:instrText>
      </w:r>
      <w:r w:rsidRPr="00CB6A6F">
        <w:rPr>
          <w:rFonts w:ascii="Cambria" w:hAnsi="Cambria"/>
          <w:shd w:val="clear" w:color="auto" w:fill="FFFFFF"/>
        </w:rPr>
      </w:r>
      <w:r w:rsidRPr="00CB6A6F">
        <w:rPr>
          <w:rFonts w:ascii="Cambria" w:hAnsi="Cambria"/>
          <w:shd w:val="clear" w:color="auto" w:fill="FFFFFF"/>
        </w:rPr>
        <w:fldChar w:fldCharType="separate"/>
      </w:r>
      <w:r w:rsidR="00B86A71" w:rsidRPr="00CB6A6F">
        <w:rPr>
          <w:rFonts w:ascii="Cambria" w:hAnsi="Cambria"/>
          <w:shd w:val="clear" w:color="auto" w:fill="FFFFFF"/>
        </w:rPr>
        <w:t>b)</w:t>
      </w:r>
      <w:r w:rsidRPr="00CB6A6F">
        <w:rPr>
          <w:rFonts w:ascii="Cambria" w:hAnsi="Cambria"/>
          <w:shd w:val="clear" w:color="auto" w:fill="FFFFFF"/>
        </w:rPr>
        <w:fldChar w:fldCharType="end"/>
      </w:r>
      <w:r w:rsidRPr="00CB6A6F">
        <w:rPr>
          <w:rFonts w:ascii="Cambria" w:hAnsi="Cambria"/>
          <w:shd w:val="clear" w:color="auto" w:fill="FFFFFF"/>
        </w:rPr>
        <w:fldChar w:fldCharType="begin"/>
      </w:r>
      <w:r w:rsidRPr="00CB6A6F">
        <w:rPr>
          <w:rFonts w:ascii="Cambria" w:hAnsi="Cambria"/>
          <w:shd w:val="clear" w:color="auto" w:fill="FFFFFF"/>
        </w:rPr>
        <w:instrText xml:space="preserve"> REF _Ref6294565 \r \h </w:instrText>
      </w:r>
      <w:r w:rsidR="00D46D28" w:rsidRPr="00CB6A6F">
        <w:rPr>
          <w:rFonts w:ascii="Cambria" w:hAnsi="Cambria"/>
          <w:shd w:val="clear" w:color="auto" w:fill="FFFFFF"/>
        </w:rPr>
        <w:instrText xml:space="preserve"> \* MERGEFORMAT </w:instrText>
      </w:r>
      <w:r w:rsidRPr="00CB6A6F">
        <w:rPr>
          <w:rFonts w:ascii="Cambria" w:hAnsi="Cambria"/>
          <w:shd w:val="clear" w:color="auto" w:fill="FFFFFF"/>
        </w:rPr>
      </w:r>
      <w:r w:rsidRPr="00CB6A6F">
        <w:rPr>
          <w:rFonts w:ascii="Cambria" w:hAnsi="Cambria"/>
          <w:shd w:val="clear" w:color="auto" w:fill="FFFFFF"/>
        </w:rPr>
        <w:fldChar w:fldCharType="separate"/>
      </w:r>
      <w:r w:rsidR="00B86A71" w:rsidRPr="00CB6A6F">
        <w:rPr>
          <w:rFonts w:ascii="Cambria" w:hAnsi="Cambria"/>
          <w:shd w:val="clear" w:color="auto" w:fill="FFFFFF"/>
        </w:rPr>
        <w:t>(i)</w:t>
      </w:r>
      <w:r w:rsidRPr="00CB6A6F">
        <w:rPr>
          <w:rFonts w:ascii="Cambria" w:hAnsi="Cambria"/>
          <w:shd w:val="clear" w:color="auto" w:fill="FFFFFF"/>
        </w:rPr>
        <w:fldChar w:fldCharType="end"/>
      </w:r>
      <w:r w:rsidRPr="00CB6A6F">
        <w:rPr>
          <w:rFonts w:ascii="Cambria" w:hAnsi="Cambria"/>
          <w:shd w:val="clear" w:color="auto" w:fill="FFFFFF"/>
        </w:rPr>
        <w:t xml:space="preserve"> vyššie; a</w:t>
      </w:r>
    </w:p>
    <w:p w14:paraId="18088320" w14:textId="07AFD709" w:rsidR="00637756" w:rsidRPr="00FC18DA" w:rsidRDefault="00533CF4" w:rsidP="0021692E">
      <w:pPr>
        <w:pStyle w:val="Heading4"/>
        <w:rPr>
          <w:shd w:val="clear" w:color="auto" w:fill="FFFFFF"/>
          <w:lang w:eastAsia="sk-SK"/>
        </w:rPr>
      </w:pPr>
      <w:r>
        <w:rPr>
          <w:shd w:val="clear" w:color="auto" w:fill="FFFFFF"/>
        </w:rPr>
        <w:t>odborník musí byť držiteľom platného osvedčenia</w:t>
      </w:r>
      <w:r w:rsidRPr="00941B50">
        <w:rPr>
          <w:shd w:val="clear" w:color="auto" w:fill="FFFFFF"/>
        </w:rPr>
        <w:t xml:space="preserve"> </w:t>
      </w:r>
      <w:r w:rsidR="00074A96" w:rsidRPr="00941B50">
        <w:rPr>
          <w:shd w:val="clear" w:color="auto" w:fill="FFFFFF"/>
        </w:rPr>
        <w:t>o vykonaní odbornej skúšky vydané Slovenskou komorou stavebných inžinierov podľa zákona č. 138/1992 Zb. o autorizovaných architektoch a autorizovaných stavebných inžinieroch v znení neskorších predpisov na výkon činnosti</w:t>
      </w:r>
      <w:r w:rsidR="00E45669" w:rsidRPr="00941B50">
        <w:rPr>
          <w:shd w:val="clear" w:color="auto" w:fill="FFFFFF"/>
        </w:rPr>
        <w:t xml:space="preserve"> </w:t>
      </w:r>
      <w:r w:rsidR="00F939E8" w:rsidRPr="00941B50">
        <w:rPr>
          <w:shd w:val="clear" w:color="auto" w:fill="FFFFFF"/>
        </w:rPr>
        <w:t xml:space="preserve">stavbyvedúceho </w:t>
      </w:r>
      <w:r w:rsidR="00E03D67">
        <w:rPr>
          <w:shd w:val="clear" w:color="auto" w:fill="FFFFFF"/>
        </w:rPr>
        <w:t xml:space="preserve">v podkategórií </w:t>
      </w:r>
      <w:r w:rsidR="000D6B57">
        <w:rPr>
          <w:shd w:val="clear" w:color="auto" w:fill="FFFFFF"/>
        </w:rPr>
        <w:t xml:space="preserve">„30 - </w:t>
      </w:r>
      <w:r w:rsidR="000D6B57" w:rsidRPr="000D6B57">
        <w:rPr>
          <w:shd w:val="clear" w:color="auto" w:fill="FFFFFF"/>
        </w:rPr>
        <w:t>Technické, technologické a energetické vybavenie stavieb</w:t>
      </w:r>
      <w:r w:rsidR="000D6B57">
        <w:rPr>
          <w:shd w:val="clear" w:color="auto" w:fill="FFFFFF"/>
        </w:rPr>
        <w:t>“ alebo „3</w:t>
      </w:r>
      <w:r w:rsidR="00CB6A6F">
        <w:rPr>
          <w:shd w:val="clear" w:color="auto" w:fill="FFFFFF"/>
        </w:rPr>
        <w:t>4</w:t>
      </w:r>
      <w:r w:rsidR="000D6B57">
        <w:rPr>
          <w:shd w:val="clear" w:color="auto" w:fill="FFFFFF"/>
        </w:rPr>
        <w:t xml:space="preserve"> - Tepelné zariadenia“ </w:t>
      </w:r>
      <w:r w:rsidR="0058068E" w:rsidRPr="00941B50">
        <w:rPr>
          <w:shd w:val="clear" w:color="auto" w:fill="FFFFFF"/>
        </w:rPr>
        <w:t xml:space="preserve">alebo </w:t>
      </w:r>
      <w:r w:rsidR="00A03D7E">
        <w:rPr>
          <w:shd w:val="clear" w:color="auto" w:fill="FFFFFF"/>
        </w:rPr>
        <w:t xml:space="preserve">„35 – Plynové zariadenia“ alebo </w:t>
      </w:r>
      <w:r w:rsidR="0058068E" w:rsidRPr="00941B50">
        <w:rPr>
          <w:shd w:val="clear" w:color="auto" w:fill="FFFFFF"/>
        </w:rPr>
        <w:t>ekvivalentn</w:t>
      </w:r>
      <w:r>
        <w:rPr>
          <w:shd w:val="clear" w:color="auto" w:fill="FFFFFF"/>
        </w:rPr>
        <w:t>ého</w:t>
      </w:r>
      <w:r w:rsidR="0058068E" w:rsidRPr="00941B50">
        <w:rPr>
          <w:shd w:val="clear" w:color="auto" w:fill="FFFFFF"/>
        </w:rPr>
        <w:t xml:space="preserve"> doklad</w:t>
      </w:r>
      <w:r>
        <w:rPr>
          <w:shd w:val="clear" w:color="auto" w:fill="FFFFFF"/>
        </w:rPr>
        <w:t>u</w:t>
      </w:r>
      <w:r w:rsidR="00A03D7E">
        <w:rPr>
          <w:shd w:val="clear" w:color="auto" w:fill="FFFFFF"/>
        </w:rPr>
        <w:t>. T</w:t>
      </w:r>
      <w:r w:rsidR="0058068E" w:rsidRPr="00941B50">
        <w:rPr>
          <w:shd w:val="clear" w:color="auto" w:fill="FFFFFF"/>
        </w:rPr>
        <w:t xml:space="preserve">úto podmienku účasti uchádzač u </w:t>
      </w:r>
      <w:r w:rsidR="007E13D8" w:rsidRPr="00941B50">
        <w:rPr>
          <w:shd w:val="clear" w:color="auto" w:fill="FFFFFF"/>
        </w:rPr>
        <w:t>odborníka</w:t>
      </w:r>
      <w:r w:rsidR="0058068E" w:rsidRPr="00941B50">
        <w:rPr>
          <w:shd w:val="clear" w:color="auto" w:fill="FFFFFF"/>
        </w:rPr>
        <w:t xml:space="preserve"> preukáže dokladom podľa bodu </w:t>
      </w:r>
      <w:r w:rsidR="007E13D8" w:rsidRPr="00941B50">
        <w:rPr>
          <w:shd w:val="clear" w:color="auto" w:fill="FFFFFF"/>
        </w:rPr>
        <w:fldChar w:fldCharType="begin"/>
      </w:r>
      <w:r w:rsidR="007E13D8" w:rsidRPr="00941B50">
        <w:rPr>
          <w:shd w:val="clear" w:color="auto" w:fill="FFFFFF"/>
        </w:rPr>
        <w:instrText xml:space="preserve"> REF _Ref6294571 \r \h </w:instrText>
      </w:r>
      <w:r w:rsidR="00D46D28" w:rsidRPr="00941B50">
        <w:rPr>
          <w:shd w:val="clear" w:color="auto" w:fill="FFFFFF"/>
        </w:rPr>
        <w:instrText xml:space="preserve"> \* MERGEFORMAT </w:instrText>
      </w:r>
      <w:r w:rsidR="007E13D8" w:rsidRPr="00941B50">
        <w:rPr>
          <w:shd w:val="clear" w:color="auto" w:fill="FFFFFF"/>
        </w:rPr>
      </w:r>
      <w:r w:rsidR="007E13D8" w:rsidRPr="00941B50">
        <w:rPr>
          <w:shd w:val="clear" w:color="auto" w:fill="FFFFFF"/>
        </w:rPr>
        <w:fldChar w:fldCharType="separate"/>
      </w:r>
      <w:r w:rsidR="00B86A71" w:rsidRPr="00941B50">
        <w:rPr>
          <w:shd w:val="clear" w:color="auto" w:fill="FFFFFF"/>
        </w:rPr>
        <w:t>3.3</w:t>
      </w:r>
      <w:r w:rsidR="007E13D8" w:rsidRPr="00941B50">
        <w:rPr>
          <w:shd w:val="clear" w:color="auto" w:fill="FFFFFF"/>
        </w:rPr>
        <w:fldChar w:fldCharType="end"/>
      </w:r>
      <w:r w:rsidR="007E13D8" w:rsidRPr="00941B50">
        <w:rPr>
          <w:shd w:val="clear" w:color="auto" w:fill="FFFFFF"/>
        </w:rPr>
        <w:fldChar w:fldCharType="begin"/>
      </w:r>
      <w:r w:rsidR="007E13D8" w:rsidRPr="00941B50">
        <w:rPr>
          <w:shd w:val="clear" w:color="auto" w:fill="FFFFFF"/>
        </w:rPr>
        <w:instrText xml:space="preserve"> REF _Ref6294579 \r \h </w:instrText>
      </w:r>
      <w:r w:rsidR="00D46D28" w:rsidRPr="00941B50">
        <w:rPr>
          <w:shd w:val="clear" w:color="auto" w:fill="FFFFFF"/>
        </w:rPr>
        <w:instrText xml:space="preserve"> \* MERGEFORMAT </w:instrText>
      </w:r>
      <w:r w:rsidR="007E13D8" w:rsidRPr="00941B50">
        <w:rPr>
          <w:shd w:val="clear" w:color="auto" w:fill="FFFFFF"/>
        </w:rPr>
      </w:r>
      <w:r w:rsidR="007E13D8" w:rsidRPr="00941B50">
        <w:rPr>
          <w:shd w:val="clear" w:color="auto" w:fill="FFFFFF"/>
        </w:rPr>
        <w:fldChar w:fldCharType="separate"/>
      </w:r>
      <w:r w:rsidR="00B86A71" w:rsidRPr="00941B50">
        <w:rPr>
          <w:shd w:val="clear" w:color="auto" w:fill="FFFFFF"/>
        </w:rPr>
        <w:t>b)</w:t>
      </w:r>
      <w:r w:rsidR="007E13D8" w:rsidRPr="00941B50">
        <w:rPr>
          <w:shd w:val="clear" w:color="auto" w:fill="FFFFFF"/>
        </w:rPr>
        <w:fldChar w:fldCharType="end"/>
      </w:r>
      <w:r w:rsidR="007E13D8" w:rsidRPr="00941B50">
        <w:rPr>
          <w:shd w:val="clear" w:color="auto" w:fill="FFFFFF"/>
        </w:rPr>
        <w:fldChar w:fldCharType="begin"/>
      </w:r>
      <w:r w:rsidR="007E13D8" w:rsidRPr="00941B50">
        <w:rPr>
          <w:shd w:val="clear" w:color="auto" w:fill="FFFFFF"/>
        </w:rPr>
        <w:instrText xml:space="preserve"> REF _Ref6294690 \r \h </w:instrText>
      </w:r>
      <w:r w:rsidR="00D46D28" w:rsidRPr="00941B50">
        <w:rPr>
          <w:shd w:val="clear" w:color="auto" w:fill="FFFFFF"/>
        </w:rPr>
        <w:instrText xml:space="preserve"> \* MERGEFORMAT </w:instrText>
      </w:r>
      <w:r w:rsidR="007E13D8" w:rsidRPr="00941B50">
        <w:rPr>
          <w:shd w:val="clear" w:color="auto" w:fill="FFFFFF"/>
        </w:rPr>
      </w:r>
      <w:r w:rsidR="007E13D8" w:rsidRPr="00941B50">
        <w:rPr>
          <w:shd w:val="clear" w:color="auto" w:fill="FFFFFF"/>
        </w:rPr>
        <w:fldChar w:fldCharType="separate"/>
      </w:r>
      <w:r w:rsidR="00B86A71" w:rsidRPr="00941B50">
        <w:rPr>
          <w:shd w:val="clear" w:color="auto" w:fill="FFFFFF"/>
        </w:rPr>
        <w:t>(ii)</w:t>
      </w:r>
      <w:r w:rsidR="007E13D8" w:rsidRPr="00941B50">
        <w:rPr>
          <w:shd w:val="clear" w:color="auto" w:fill="FFFFFF"/>
        </w:rPr>
        <w:fldChar w:fldCharType="end"/>
      </w:r>
      <w:r w:rsidR="007E13D8" w:rsidRPr="00941B50">
        <w:rPr>
          <w:shd w:val="clear" w:color="auto" w:fill="FFFFFF"/>
        </w:rPr>
        <w:t xml:space="preserve"> </w:t>
      </w:r>
      <w:proofErr w:type="spellStart"/>
      <w:r w:rsidR="0058068E" w:rsidRPr="00941B50">
        <w:rPr>
          <w:shd w:val="clear" w:color="auto" w:fill="FFFFFF"/>
        </w:rPr>
        <w:t>vyššie</w:t>
      </w:r>
      <w:r w:rsidR="00637756" w:rsidRPr="00E03D67">
        <w:rPr>
          <w:shd w:val="clear" w:color="auto" w:fill="FFFFFF"/>
          <w:lang w:eastAsia="sk-SK"/>
        </w:rPr>
        <w:t>Uchádzač</w:t>
      </w:r>
      <w:proofErr w:type="spellEnd"/>
      <w:r w:rsidR="00637756" w:rsidRPr="00E03D67">
        <w:rPr>
          <w:shd w:val="clear" w:color="auto" w:fill="FFFFFF"/>
          <w:lang w:eastAsia="sk-SK"/>
        </w:rPr>
        <w:t xml:space="preserve"> môže na preukázanie technickej spôsobilosti alebo </w:t>
      </w:r>
      <w:r w:rsidR="00637756" w:rsidRPr="00862651">
        <w:rPr>
          <w:shd w:val="clear" w:color="auto" w:fill="FFFFFF"/>
          <w:lang w:eastAsia="sk-SK"/>
        </w:rPr>
        <w:t xml:space="preserve">odbornej spôsobilosti využiť technické a odborné kapacity inej osoby, bez ohľadu na ich právny vzťah v súlade s ustanovením § 34 ods. 3 </w:t>
      </w:r>
      <w:r w:rsidR="00637756" w:rsidRPr="00FC18DA">
        <w:rPr>
          <w:shd w:val="clear" w:color="auto" w:fill="FFFFFF"/>
          <w:lang w:eastAsia="sk-SK"/>
        </w:rPr>
        <w:t>ZVO.</w:t>
      </w:r>
    </w:p>
    <w:p w14:paraId="5EE22058" w14:textId="2E31BE12" w:rsidR="00934A0C" w:rsidRPr="00FC18DA" w:rsidRDefault="00934A0C" w:rsidP="00934A0C">
      <w:pPr>
        <w:pStyle w:val="Heading3"/>
      </w:pPr>
      <w:bookmarkStart w:id="433" w:name="_Toc59105185"/>
      <w:r w:rsidRPr="00FC18DA">
        <w:t>Jednotný európsky dokument</w:t>
      </w:r>
      <w:bookmarkEnd w:id="433"/>
    </w:p>
    <w:p w14:paraId="6EFE266B" w14:textId="68F350DE" w:rsidR="00934A0C" w:rsidRDefault="005F3873" w:rsidP="00106B47">
      <w:pPr>
        <w:pStyle w:val="Heading4"/>
        <w:rPr>
          <w:rFonts w:eastAsia="Proba Pro"/>
        </w:rPr>
      </w:pPr>
      <w:r>
        <w:rPr>
          <w:rFonts w:eastAsia="Proba Pro"/>
        </w:rPr>
        <w:t>Uchádzač môže na účely preukázania podmienok účasti využiť jednotný európsky dokument (JED)</w:t>
      </w:r>
      <w:r w:rsidR="00934A0C">
        <w:rPr>
          <w:rFonts w:eastAsia="Proba Pro"/>
        </w:rPr>
        <w:t>.</w:t>
      </w:r>
    </w:p>
    <w:p w14:paraId="1AD7FBC3" w14:textId="5C9C73D1" w:rsidR="00C50599" w:rsidRPr="00E24381" w:rsidRDefault="00C50599" w:rsidP="00C50599">
      <w:pPr>
        <w:pStyle w:val="Heading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15C58372" w14:textId="50CA4CBA" w:rsidR="00934A0C" w:rsidRDefault="00934A0C" w:rsidP="00106B47">
      <w:pPr>
        <w:pStyle w:val="Heading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w:t>
      </w:r>
      <w:proofErr w:type="spellStart"/>
      <w:r w:rsidR="005F3873">
        <w:rPr>
          <w:rFonts w:eastAsia="Proba Pro"/>
        </w:rPr>
        <w:t>JEDu</w:t>
      </w:r>
      <w:proofErr w:type="spellEnd"/>
      <w:r w:rsidR="005F3873">
        <w:rPr>
          <w:rFonts w:eastAsia="Proba Pro"/>
        </w:rPr>
        <w:t xml:space="preserve"> </w:t>
      </w:r>
      <w:r>
        <w:rPr>
          <w:rFonts w:eastAsia="Proba Pro"/>
        </w:rPr>
        <w:t xml:space="preserve">sú uvedené na web stránke Úradu pre verejné obstarávanie na adrese: </w:t>
      </w:r>
      <w:hyperlink r:id="rId18" w:history="1">
        <w:r>
          <w:rPr>
            <w:rStyle w:val="Hyperlink"/>
          </w:rPr>
          <w:t>https://www.uvo.gov.sk/jednotny-europsky-dokument-pre-verejne-obstaravanie-602.html</w:t>
        </w:r>
      </w:hyperlink>
      <w:r>
        <w:rPr>
          <w:rFonts w:eastAsia="Proba Pro"/>
        </w:rPr>
        <w:t>.</w:t>
      </w:r>
    </w:p>
    <w:p w14:paraId="50909CB8" w14:textId="77777777" w:rsidR="00934A0C" w:rsidRPr="00106B47" w:rsidRDefault="00934A0C" w:rsidP="00106B47">
      <w:pPr>
        <w:rPr>
          <w:lang w:eastAsia="sk-SK"/>
        </w:rPr>
      </w:pPr>
    </w:p>
    <w:p w14:paraId="374A4DA1" w14:textId="77777777" w:rsidR="00AD6890" w:rsidRPr="00BE5BF7" w:rsidRDefault="00AD6890" w:rsidP="00AD6890">
      <w:pPr>
        <w:ind w:left="1276" w:hanging="1276"/>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766081FB"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28D65D55" w14:textId="7D6DBFB5"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4937650E" w14:textId="7292B162" w:rsidR="004B67F7" w:rsidRPr="00BE5BF7" w:rsidRDefault="004B67F7" w:rsidP="00DD7486">
      <w:pPr>
        <w:pStyle w:val="Heading4"/>
        <w:numPr>
          <w:ilvl w:val="0"/>
          <w:numId w:val="0"/>
        </w:numPr>
      </w:pPr>
      <w:r w:rsidRPr="00BE5BF7">
        <w:br w:type="page"/>
      </w:r>
    </w:p>
    <w:p w14:paraId="16EF87C7" w14:textId="07EEC33A" w:rsidR="000E48A9" w:rsidRPr="00BE5BF7" w:rsidRDefault="004107E4" w:rsidP="00477F49">
      <w:pPr>
        <w:pStyle w:val="Heading1"/>
        <w:numPr>
          <w:ilvl w:val="0"/>
          <w:numId w:val="0"/>
        </w:numPr>
      </w:pPr>
      <w:bookmarkStart w:id="434" w:name="_Toc4416507"/>
      <w:bookmarkStart w:id="435" w:name="_Toc4416650"/>
      <w:bookmarkStart w:id="436" w:name="_Toc4416944"/>
      <w:bookmarkStart w:id="437" w:name="_Toc4416993"/>
      <w:bookmarkStart w:id="438" w:name="_Toc59105186"/>
      <w:bookmarkStart w:id="439" w:name="_Hlk6218127"/>
      <w:r w:rsidRPr="00BE5BF7">
        <w:lastRenderedPageBreak/>
        <w:t>SUMARIZÁCIA</w:t>
      </w:r>
      <w:r w:rsidR="008501A8" w:rsidRPr="00BE5BF7">
        <w:t xml:space="preserve"> </w:t>
      </w:r>
      <w:r w:rsidR="00D27919" w:rsidRPr="00BE5BF7">
        <w:t>PRÍLOH SÚŤAŽNÝCH PODKLADOV</w:t>
      </w:r>
      <w:bookmarkEnd w:id="434"/>
      <w:bookmarkEnd w:id="435"/>
      <w:bookmarkEnd w:id="436"/>
      <w:bookmarkEnd w:id="437"/>
      <w:bookmarkEnd w:id="438"/>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39A98C70"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68A34978" w14:textId="6A97CE65" w:rsidR="00BB7F9D" w:rsidRDefault="00BB7F9D" w:rsidP="00BD3E72">
      <w:pPr>
        <w:ind w:left="1418" w:hanging="1418"/>
        <w:rPr>
          <w:rFonts w:cs="Arial"/>
          <w:szCs w:val="20"/>
        </w:rPr>
      </w:pPr>
      <w:r w:rsidRPr="00BE5BF7">
        <w:rPr>
          <w:rFonts w:cs="Arial"/>
          <w:szCs w:val="20"/>
        </w:rPr>
        <w:t>Príloha č. A.</w:t>
      </w:r>
      <w:r w:rsidR="00963C25">
        <w:rPr>
          <w:rFonts w:cs="Arial"/>
          <w:szCs w:val="20"/>
        </w:rPr>
        <w:t>6</w:t>
      </w:r>
      <w:r w:rsidRPr="00BE5BF7">
        <w:rPr>
          <w:rFonts w:cs="Arial"/>
          <w:szCs w:val="20"/>
        </w:rPr>
        <w:tab/>
      </w:r>
      <w:r w:rsidR="00BD3E72" w:rsidRPr="00BE5BF7">
        <w:rPr>
          <w:rFonts w:cs="Arial"/>
          <w:szCs w:val="20"/>
        </w:rPr>
        <w:t>Odôvodnenie nerozdelenia zákazky</w:t>
      </w:r>
    </w:p>
    <w:p w14:paraId="2580816D" w14:textId="77777777" w:rsidR="004E3F9F" w:rsidRPr="00BE5BF7" w:rsidRDefault="004E3F9F" w:rsidP="00203E4E">
      <w:pPr>
        <w:ind w:left="1418" w:hanging="1418"/>
      </w:pPr>
      <w:r w:rsidRPr="00E644E6">
        <w:t>Príloha č. B.1</w:t>
      </w:r>
      <w:r w:rsidRPr="00E644E6">
        <w:tab/>
      </w:r>
      <w:r w:rsidRPr="00BE5BF7">
        <w:t xml:space="preserve">Minimálny </w:t>
      </w:r>
      <w:r w:rsidRPr="00D46600">
        <w:t>rozsah</w:t>
      </w:r>
      <w:r w:rsidRPr="00BE5BF7">
        <w:t xml:space="preserve"> povinných opatrení</w:t>
      </w:r>
    </w:p>
    <w:p w14:paraId="4DF20325" w14:textId="5CD5D680" w:rsidR="004E3F9F" w:rsidRPr="00D46600" w:rsidRDefault="004E3F9F" w:rsidP="00203E4E">
      <w:pPr>
        <w:ind w:left="1418" w:hanging="1418"/>
      </w:pPr>
      <w:r w:rsidRPr="00BE5BF7">
        <w:t>Príloha č. B.2</w:t>
      </w:r>
      <w:r w:rsidRPr="00BE5BF7">
        <w:tab/>
      </w:r>
      <w:r w:rsidR="00010052">
        <w:t>Sumarizácia opatrení</w:t>
      </w:r>
      <w:r w:rsidRPr="00BE5BF7">
        <w:t xml:space="preserve"> (vzorový formulár)</w:t>
      </w:r>
    </w:p>
    <w:p w14:paraId="51A940B8" w14:textId="77777777" w:rsidR="0001589B" w:rsidRPr="0001589B" w:rsidRDefault="0001589B" w:rsidP="00106B47">
      <w:pPr>
        <w:ind w:left="1418" w:hanging="1418"/>
      </w:pPr>
      <w:r w:rsidRPr="0001589B">
        <w:t>Príloha č. B.3</w:t>
      </w:r>
      <w:r w:rsidRPr="007F4FFB">
        <w:t xml:space="preserve">  </w:t>
      </w:r>
      <w:r w:rsidRPr="007F4FFB">
        <w:tab/>
      </w:r>
      <w:r w:rsidRPr="00934A0C">
        <w:t xml:space="preserve">Opis súčasného stavu budov a charakteristika súčasného stavu spotreby energie budov </w:t>
      </w:r>
      <w:r>
        <w:t>O</w:t>
      </w:r>
      <w:r w:rsidRPr="00A47E8C">
        <w:t>ddelenia na výkon trestu Sabinov</w:t>
      </w:r>
      <w:r>
        <w:t>;</w:t>
      </w:r>
    </w:p>
    <w:p w14:paraId="494C9AE7" w14:textId="10042C70" w:rsidR="0001589B" w:rsidRDefault="0001589B" w:rsidP="00106B47">
      <w:pPr>
        <w:ind w:left="1418" w:hanging="1418"/>
      </w:pPr>
      <w:r w:rsidRPr="0001589B">
        <w:t>Príloha č. B.</w:t>
      </w:r>
      <w:r w:rsidR="00DD3CD7">
        <w:t>4</w:t>
      </w:r>
      <w:r w:rsidRPr="00934A0C">
        <w:t xml:space="preserve"> </w:t>
      </w:r>
      <w:r w:rsidRPr="00106B47">
        <w:tab/>
      </w:r>
      <w:r w:rsidRPr="00447E29">
        <w:t>Stavebno-technický posudok strešných konštrukcií</w:t>
      </w:r>
      <w:r>
        <w:t xml:space="preserve"> </w:t>
      </w:r>
      <w:r w:rsidRPr="0001589B">
        <w:t>budov</w:t>
      </w:r>
      <w:r w:rsidRPr="007F4FFB">
        <w:t xml:space="preserve"> </w:t>
      </w:r>
      <w:r>
        <w:t>O</w:t>
      </w:r>
      <w:r w:rsidRPr="00A47E8C">
        <w:t>ddelenia na výkon trestu Sabinov</w:t>
      </w:r>
      <w:r>
        <w:t>;</w:t>
      </w:r>
    </w:p>
    <w:p w14:paraId="1ADF75E6" w14:textId="54BF4937" w:rsidR="0001589B" w:rsidRDefault="0001589B" w:rsidP="00106B47">
      <w:pPr>
        <w:ind w:left="1418" w:hanging="1418"/>
      </w:pPr>
      <w:r w:rsidRPr="0001589B">
        <w:t>Príloha č. B.</w:t>
      </w:r>
      <w:r w:rsidR="00DD3CD7">
        <w:t>5</w:t>
      </w:r>
      <w:r w:rsidRPr="00934A0C">
        <w:t xml:space="preserve"> </w:t>
      </w:r>
      <w:r w:rsidRPr="00106B47">
        <w:tab/>
      </w:r>
      <w:r w:rsidRPr="00447E29">
        <w:t>Hydrogeologický prieskum stávajúcej studne Sabinov</w:t>
      </w:r>
      <w:r>
        <w:t>;</w:t>
      </w:r>
    </w:p>
    <w:p w14:paraId="08DB9A35" w14:textId="77777777" w:rsidR="0059537D" w:rsidRPr="00203E4E" w:rsidRDefault="0059537D" w:rsidP="0059537D">
      <w:pPr>
        <w:ind w:left="1418" w:hanging="1418"/>
      </w:pPr>
      <w:bookmarkStart w:id="440" w:name="_Hlk522552073"/>
      <w:bookmarkEnd w:id="439"/>
      <w:r w:rsidRPr="00203E4E">
        <w:t xml:space="preserve">Príloha č. C.1  </w:t>
      </w:r>
      <w:r w:rsidRPr="00203E4E">
        <w:tab/>
        <w:t>Návrh na plnenie kritérií (vzor)</w:t>
      </w:r>
    </w:p>
    <w:p w14:paraId="6BB78C9D" w14:textId="77777777" w:rsidR="0059537D" w:rsidRPr="0059537D" w:rsidRDefault="0059537D" w:rsidP="0059537D">
      <w:pPr>
        <w:ind w:left="1418" w:hanging="1418"/>
        <w:rPr>
          <w:rFonts w:cs="Arial"/>
          <w:szCs w:val="20"/>
        </w:rPr>
      </w:pPr>
      <w:r w:rsidRPr="00203E4E">
        <w:t>Príloha č. D.1</w:t>
      </w:r>
      <w:r w:rsidRPr="00203E4E">
        <w:tab/>
      </w:r>
      <w:bookmarkStart w:id="441" w:name="_Hlk523831990"/>
      <w:r w:rsidRPr="00203E4E">
        <w:t>Zmluva o energetickej efektívnosti</w:t>
      </w:r>
      <w:r w:rsidRPr="0059537D">
        <w:rPr>
          <w:rFonts w:cs="Arial"/>
          <w:szCs w:val="20"/>
        </w:rPr>
        <w:t xml:space="preserve"> pre verejný sektor</w:t>
      </w:r>
      <w:bookmarkEnd w:id="441"/>
    </w:p>
    <w:p w14:paraId="7B9A4710" w14:textId="77777777" w:rsidR="0059537D" w:rsidRPr="0059537D" w:rsidRDefault="0059537D" w:rsidP="0059537D">
      <w:pPr>
        <w:ind w:left="1418" w:hanging="1418"/>
        <w:rPr>
          <w:rFonts w:cs="Arial"/>
          <w:szCs w:val="20"/>
        </w:rPr>
      </w:pPr>
      <w:r w:rsidRPr="0059537D">
        <w:rPr>
          <w:rFonts w:cs="Arial"/>
          <w:szCs w:val="20"/>
        </w:rPr>
        <w:t>Príloha č. D.2</w:t>
      </w:r>
      <w:r w:rsidRPr="0059537D">
        <w:rPr>
          <w:rFonts w:cs="Arial"/>
          <w:szCs w:val="20"/>
        </w:rPr>
        <w:tab/>
        <w:t xml:space="preserve">Zmluva o Dielo </w:t>
      </w:r>
    </w:p>
    <w:p w14:paraId="68A51D88" w14:textId="77777777"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t>Zoznam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40"/>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76212" w14:textId="77777777" w:rsidR="00870969" w:rsidRDefault="00870969" w:rsidP="005A4804">
      <w:r>
        <w:separator/>
      </w:r>
    </w:p>
  </w:endnote>
  <w:endnote w:type="continuationSeparator" w:id="0">
    <w:p w14:paraId="0125DD29" w14:textId="77777777" w:rsidR="00870969" w:rsidRDefault="00870969" w:rsidP="005A4804">
      <w:r>
        <w:continuationSeparator/>
      </w:r>
    </w:p>
  </w:endnote>
  <w:endnote w:type="continuationNotice" w:id="1">
    <w:p w14:paraId="7D203193" w14:textId="77777777" w:rsidR="00870969" w:rsidRDefault="00870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870969" w:rsidRDefault="00870969"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870969" w:rsidRDefault="00870969"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D393D62" w:rsidR="00870969" w:rsidRDefault="00870969"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25E293FB">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CE883" w14:textId="0E755BA2" w:rsidR="00870969" w:rsidRPr="00C5338A" w:rsidRDefault="00870969" w:rsidP="009665C7">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proofErr w:type="spellStart"/>
                          <w:r w:rsidRPr="007C5EC2">
                            <w:rPr>
                              <w:bCs/>
                              <w:sz w:val="16"/>
                              <w:szCs w:val="16"/>
                            </w:rPr>
                            <w:t>Šagátova</w:t>
                          </w:r>
                          <w:proofErr w:type="spellEnd"/>
                          <w:r w:rsidRPr="007C5EC2">
                            <w:rPr>
                              <w:bCs/>
                              <w:sz w:val="16"/>
                              <w:szCs w:val="16"/>
                            </w:rPr>
                            <w:t xml:space="preserve"> 1, 821 08 Bratislava</w:t>
                          </w:r>
                        </w:p>
                        <w:p w14:paraId="7540CDD8" w14:textId="1AE72443" w:rsidR="00870969" w:rsidRPr="00C5338A" w:rsidRDefault="00870969" w:rsidP="005D1A28">
                          <w:pPr>
                            <w:spacing w:after="0"/>
                            <w:jc w:val="center"/>
                            <w:rPr>
                              <w:sz w:val="16"/>
                              <w:szCs w:val="16"/>
                            </w:rPr>
                          </w:pPr>
                          <w:r w:rsidRPr="00C5338A">
                            <w:rPr>
                              <w:sz w:val="16"/>
                              <w:szCs w:val="16"/>
                            </w:rPr>
                            <w:t xml:space="preserve">Verejná súťaž na obstaranie nadlimitnej zákazky: </w:t>
                          </w:r>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r w:rsidRPr="004A0D80" w:rsidDel="00FD585C">
                            <w:rPr>
                              <w:sz w:val="16"/>
                              <w:szCs w:val="16"/>
                            </w:rPr>
                            <w:t xml:space="preserve"> </w:t>
                          </w:r>
                        </w:p>
                        <w:p w14:paraId="43AF0938" w14:textId="0285EE20" w:rsidR="00870969" w:rsidRPr="00C5338A" w:rsidRDefault="00870969" w:rsidP="00932BD9">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7"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670CE883" w14:textId="0E755BA2" w:rsidR="00870969" w:rsidRPr="00C5338A" w:rsidRDefault="00870969" w:rsidP="009665C7">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proofErr w:type="spellStart"/>
                    <w:r w:rsidRPr="007C5EC2">
                      <w:rPr>
                        <w:bCs/>
                        <w:sz w:val="16"/>
                        <w:szCs w:val="16"/>
                      </w:rPr>
                      <w:t>Šagátova</w:t>
                    </w:r>
                    <w:proofErr w:type="spellEnd"/>
                    <w:r w:rsidRPr="007C5EC2">
                      <w:rPr>
                        <w:bCs/>
                        <w:sz w:val="16"/>
                        <w:szCs w:val="16"/>
                      </w:rPr>
                      <w:t xml:space="preserve"> 1, 821 08 Bratislava</w:t>
                    </w:r>
                  </w:p>
                  <w:p w14:paraId="7540CDD8" w14:textId="1AE72443" w:rsidR="00870969" w:rsidRPr="00C5338A" w:rsidRDefault="00870969" w:rsidP="005D1A28">
                    <w:pPr>
                      <w:spacing w:after="0"/>
                      <w:jc w:val="center"/>
                      <w:rPr>
                        <w:sz w:val="16"/>
                        <w:szCs w:val="16"/>
                      </w:rPr>
                    </w:pPr>
                    <w:r w:rsidRPr="00C5338A">
                      <w:rPr>
                        <w:sz w:val="16"/>
                        <w:szCs w:val="16"/>
                      </w:rPr>
                      <w:t xml:space="preserve">Verejná súťaž na obstaranie nadlimitnej zákazky: </w:t>
                    </w:r>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r w:rsidRPr="004A0D80" w:rsidDel="00FD585C">
                      <w:rPr>
                        <w:sz w:val="16"/>
                        <w:szCs w:val="16"/>
                      </w:rPr>
                      <w:t xml:space="preserve"> </w:t>
                    </w:r>
                  </w:p>
                  <w:p w14:paraId="43AF0938" w14:textId="0285EE20" w:rsidR="00870969" w:rsidRPr="00C5338A" w:rsidRDefault="00870969" w:rsidP="00932BD9">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870969" w:rsidRDefault="00870969"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870969" w:rsidRDefault="00870969"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870969" w:rsidRDefault="00870969" w:rsidP="00785BCA">
                          <w:pPr>
                            <w:jc w:val="center"/>
                            <w:rPr>
                              <w:rFonts w:ascii="Proba Pro" w:hAnsi="Proba Pro"/>
                            </w:rPr>
                          </w:pPr>
                          <w:r>
                            <w:rPr>
                              <w:rFonts w:ascii="Proba Pro" w:hAnsi="Proba Pro"/>
                            </w:rPr>
                            <w:t xml:space="preserve"> </w:t>
                          </w:r>
                        </w:p>
                        <w:p w14:paraId="51B7925C" w14:textId="77777777" w:rsidR="00870969" w:rsidRPr="00E465D8" w:rsidRDefault="0087096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70969" w:rsidRDefault="00870969" w:rsidP="00785BCA">
                          <w:pPr>
                            <w:spacing w:before="120"/>
                            <w:jc w:val="center"/>
                            <w:rPr>
                              <w:rFonts w:ascii="Proba Pro" w:hAnsi="Proba Pro"/>
                            </w:rPr>
                          </w:pPr>
                        </w:p>
                        <w:p w14:paraId="064EF01A" w14:textId="77777777" w:rsidR="00870969" w:rsidRDefault="00870969" w:rsidP="00785BCA">
                          <w:pPr>
                            <w:jc w:val="center"/>
                            <w:rPr>
                              <w:rFonts w:ascii="Proba Pro" w:hAnsi="Proba Pro"/>
                            </w:rPr>
                          </w:pPr>
                        </w:p>
                        <w:p w14:paraId="1D5DC554" w14:textId="77777777" w:rsidR="00870969" w:rsidRDefault="00870969" w:rsidP="00785BCA">
                          <w:pPr>
                            <w:jc w:val="center"/>
                            <w:rPr>
                              <w:rFonts w:ascii="Proba Pro" w:hAnsi="Proba Pro"/>
                            </w:rPr>
                          </w:pPr>
                        </w:p>
                        <w:p w14:paraId="3167DD9D" w14:textId="77777777" w:rsidR="00870969" w:rsidRPr="00932BD9" w:rsidRDefault="0087096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870969" w:rsidRDefault="00870969" w:rsidP="00785BCA">
                    <w:pPr>
                      <w:jc w:val="center"/>
                      <w:rPr>
                        <w:rFonts w:ascii="Proba Pro" w:hAnsi="Proba Pro"/>
                      </w:rPr>
                    </w:pPr>
                    <w:r>
                      <w:rPr>
                        <w:rFonts w:ascii="Proba Pro" w:hAnsi="Proba Pro"/>
                      </w:rPr>
                      <w:t xml:space="preserve"> </w:t>
                    </w:r>
                  </w:p>
                  <w:p w14:paraId="51B7925C" w14:textId="77777777" w:rsidR="00870969" w:rsidRPr="00E465D8" w:rsidRDefault="0087096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70969" w:rsidRDefault="00870969" w:rsidP="00785BCA">
                    <w:pPr>
                      <w:spacing w:before="120"/>
                      <w:jc w:val="center"/>
                      <w:rPr>
                        <w:rFonts w:ascii="Proba Pro" w:hAnsi="Proba Pro"/>
                      </w:rPr>
                    </w:pPr>
                  </w:p>
                  <w:p w14:paraId="064EF01A" w14:textId="77777777" w:rsidR="00870969" w:rsidRDefault="00870969" w:rsidP="00785BCA">
                    <w:pPr>
                      <w:jc w:val="center"/>
                      <w:rPr>
                        <w:rFonts w:ascii="Proba Pro" w:hAnsi="Proba Pro"/>
                      </w:rPr>
                    </w:pPr>
                  </w:p>
                  <w:p w14:paraId="1D5DC554" w14:textId="77777777" w:rsidR="00870969" w:rsidRDefault="00870969" w:rsidP="00785BCA">
                    <w:pPr>
                      <w:jc w:val="center"/>
                      <w:rPr>
                        <w:rFonts w:ascii="Proba Pro" w:hAnsi="Proba Pro"/>
                      </w:rPr>
                    </w:pPr>
                  </w:p>
                  <w:p w14:paraId="3167DD9D" w14:textId="77777777" w:rsidR="00870969" w:rsidRPr="00932BD9" w:rsidRDefault="0087096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70969" w:rsidRPr="00B86737" w:rsidRDefault="00870969"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31087473" w:rsidR="00870969" w:rsidRPr="00B90118" w:rsidRDefault="00870969"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Pr>
        <w:rStyle w:val="PageNumber"/>
        <w:noProof/>
        <w:sz w:val="16"/>
        <w:szCs w:val="16"/>
      </w:rPr>
      <w:t>2</w:t>
    </w:r>
    <w:r w:rsidRPr="00B90118">
      <w:rPr>
        <w:rStyle w:val="PageNumber"/>
        <w:sz w:val="16"/>
        <w:szCs w:val="16"/>
      </w:rPr>
      <w:fldChar w:fldCharType="end"/>
    </w:r>
  </w:p>
  <w:p w14:paraId="378C73FF" w14:textId="71F2E0B0" w:rsidR="00870969" w:rsidRDefault="00870969"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FE1AC5" w14:textId="77777777" w:rsidR="00870969" w:rsidRPr="00C5338A" w:rsidRDefault="00870969" w:rsidP="0080240A">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proofErr w:type="spellStart"/>
                          <w:r w:rsidRPr="007C5EC2">
                            <w:rPr>
                              <w:bCs/>
                              <w:sz w:val="16"/>
                              <w:szCs w:val="16"/>
                            </w:rPr>
                            <w:t>Šagátova</w:t>
                          </w:r>
                          <w:proofErr w:type="spellEnd"/>
                          <w:r w:rsidRPr="007C5EC2">
                            <w:rPr>
                              <w:bCs/>
                              <w:sz w:val="16"/>
                              <w:szCs w:val="16"/>
                            </w:rPr>
                            <w:t xml:space="preserve"> 1, 821 08 Bratislava</w:t>
                          </w:r>
                        </w:p>
                        <w:p w14:paraId="4C55CF28" w14:textId="14B17669" w:rsidR="00870969" w:rsidRPr="00C5338A" w:rsidRDefault="00870969" w:rsidP="0080240A">
                          <w:pPr>
                            <w:spacing w:after="0"/>
                            <w:jc w:val="center"/>
                            <w:rPr>
                              <w:sz w:val="16"/>
                              <w:szCs w:val="16"/>
                            </w:rPr>
                          </w:pPr>
                          <w:r w:rsidRPr="00C5338A">
                            <w:rPr>
                              <w:sz w:val="16"/>
                              <w:szCs w:val="16"/>
                            </w:rPr>
                            <w:t xml:space="preserve">Verejná súťaž na obstaranie nadlimitnej zákazky: </w:t>
                          </w:r>
                          <w:bookmarkStart w:id="406" w:name="_Hlk58595654"/>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bookmarkEnd w:id="406"/>
                        </w:p>
                        <w:p w14:paraId="32E9DEE4" w14:textId="30ACC7F2" w:rsidR="00870969" w:rsidRPr="00C5338A" w:rsidRDefault="00870969"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41FE1AC5" w14:textId="77777777" w:rsidR="00870969" w:rsidRPr="00C5338A" w:rsidRDefault="00870969" w:rsidP="0080240A">
                    <w:pPr>
                      <w:spacing w:after="0"/>
                      <w:jc w:val="center"/>
                      <w:rPr>
                        <w:bCs/>
                        <w:sz w:val="16"/>
                        <w:szCs w:val="16"/>
                      </w:rPr>
                    </w:pPr>
                    <w:r w:rsidRPr="009665C7">
                      <w:rPr>
                        <w:bCs/>
                        <w:sz w:val="16"/>
                        <w:szCs w:val="16"/>
                      </w:rPr>
                      <w:t>Generálne riaditeľstvo Zboru väzenskej a</w:t>
                    </w:r>
                    <w:r>
                      <w:rPr>
                        <w:bCs/>
                        <w:sz w:val="16"/>
                        <w:szCs w:val="16"/>
                      </w:rPr>
                      <w:t> </w:t>
                    </w:r>
                    <w:r w:rsidRPr="009665C7">
                      <w:rPr>
                        <w:bCs/>
                        <w:sz w:val="16"/>
                        <w:szCs w:val="16"/>
                      </w:rPr>
                      <w:t>justičnej</w:t>
                    </w:r>
                    <w:r>
                      <w:rPr>
                        <w:bCs/>
                        <w:sz w:val="16"/>
                        <w:szCs w:val="16"/>
                      </w:rPr>
                      <w:t xml:space="preserve"> </w:t>
                    </w:r>
                    <w:r w:rsidRPr="009665C7">
                      <w:rPr>
                        <w:bCs/>
                        <w:sz w:val="16"/>
                        <w:szCs w:val="16"/>
                      </w:rPr>
                      <w:t>stráže</w:t>
                    </w:r>
                    <w:r>
                      <w:rPr>
                        <w:bCs/>
                        <w:sz w:val="16"/>
                        <w:szCs w:val="16"/>
                      </w:rPr>
                      <w:t xml:space="preserve">, </w:t>
                    </w:r>
                    <w:proofErr w:type="spellStart"/>
                    <w:r w:rsidRPr="007C5EC2">
                      <w:rPr>
                        <w:bCs/>
                        <w:sz w:val="16"/>
                        <w:szCs w:val="16"/>
                      </w:rPr>
                      <w:t>Šagátova</w:t>
                    </w:r>
                    <w:proofErr w:type="spellEnd"/>
                    <w:r w:rsidRPr="007C5EC2">
                      <w:rPr>
                        <w:bCs/>
                        <w:sz w:val="16"/>
                        <w:szCs w:val="16"/>
                      </w:rPr>
                      <w:t xml:space="preserve"> 1, 821 08 Bratislava</w:t>
                    </w:r>
                  </w:p>
                  <w:p w14:paraId="4C55CF28" w14:textId="14B17669" w:rsidR="00870969" w:rsidRPr="00C5338A" w:rsidRDefault="00870969" w:rsidP="0080240A">
                    <w:pPr>
                      <w:spacing w:after="0"/>
                      <w:jc w:val="center"/>
                      <w:rPr>
                        <w:sz w:val="16"/>
                        <w:szCs w:val="16"/>
                      </w:rPr>
                    </w:pPr>
                    <w:r w:rsidRPr="00C5338A">
                      <w:rPr>
                        <w:sz w:val="16"/>
                        <w:szCs w:val="16"/>
                      </w:rPr>
                      <w:t xml:space="preserve">Verejná súťaž na obstaranie nadlimitnej zákazky: </w:t>
                    </w:r>
                    <w:bookmarkStart w:id="407" w:name="_Hlk58595654"/>
                    <w:r w:rsidRPr="004A0D80">
                      <w:rPr>
                        <w:sz w:val="16"/>
                        <w:szCs w:val="16"/>
                      </w:rPr>
                      <w:t xml:space="preserve">Energeticky efektívna rekonštrukcia budov </w:t>
                    </w:r>
                    <w:r>
                      <w:rPr>
                        <w:sz w:val="16"/>
                        <w:szCs w:val="16"/>
                      </w:rPr>
                      <w:t>ÚVV a ÚVTOS Prešov O</w:t>
                    </w:r>
                    <w:r w:rsidRPr="004A0D80">
                      <w:rPr>
                        <w:sz w:val="16"/>
                        <w:szCs w:val="16"/>
                      </w:rPr>
                      <w:t>ddeleni</w:t>
                    </w:r>
                    <w:r>
                      <w:rPr>
                        <w:sz w:val="16"/>
                        <w:szCs w:val="16"/>
                      </w:rPr>
                      <w:t xml:space="preserve">e s miestom </w:t>
                    </w:r>
                    <w:r w:rsidRPr="004A0D80">
                      <w:rPr>
                        <w:sz w:val="16"/>
                        <w:szCs w:val="16"/>
                      </w:rPr>
                      <w:t xml:space="preserve"> v</w:t>
                    </w:r>
                    <w:r w:rsidRPr="004A0D80">
                      <w:rPr>
                        <w:rFonts w:cs="Cambria"/>
                        <w:sz w:val="16"/>
                        <w:szCs w:val="16"/>
                      </w:rPr>
                      <w:t>ý</w:t>
                    </w:r>
                    <w:r w:rsidRPr="004A0D80">
                      <w:rPr>
                        <w:sz w:val="16"/>
                        <w:szCs w:val="16"/>
                      </w:rPr>
                      <w:t>kon</w:t>
                    </w:r>
                    <w:r>
                      <w:rPr>
                        <w:sz w:val="16"/>
                        <w:szCs w:val="16"/>
                      </w:rPr>
                      <w:t>u</w:t>
                    </w:r>
                    <w:r w:rsidRPr="004A0D80">
                      <w:rPr>
                        <w:sz w:val="16"/>
                        <w:szCs w:val="16"/>
                      </w:rPr>
                      <w:t xml:space="preserve"> </w:t>
                    </w:r>
                    <w:r>
                      <w:rPr>
                        <w:sz w:val="16"/>
                        <w:szCs w:val="16"/>
                      </w:rPr>
                      <w:t>služby</w:t>
                    </w:r>
                    <w:r w:rsidRPr="004A0D80">
                      <w:rPr>
                        <w:sz w:val="16"/>
                        <w:szCs w:val="16"/>
                      </w:rPr>
                      <w:t xml:space="preserve"> Sabinov</w:t>
                    </w:r>
                    <w:bookmarkEnd w:id="407"/>
                  </w:p>
                  <w:p w14:paraId="32E9DEE4" w14:textId="30ACC7F2" w:rsidR="00870969" w:rsidRPr="00C5338A" w:rsidRDefault="00870969"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FEFA0" w14:textId="77777777" w:rsidR="00870969" w:rsidRDefault="00870969" w:rsidP="005A4804">
      <w:r>
        <w:separator/>
      </w:r>
    </w:p>
  </w:footnote>
  <w:footnote w:type="continuationSeparator" w:id="0">
    <w:p w14:paraId="1894D5A4" w14:textId="77777777" w:rsidR="00870969" w:rsidRDefault="00870969" w:rsidP="005A4804">
      <w:r>
        <w:continuationSeparator/>
      </w:r>
    </w:p>
  </w:footnote>
  <w:footnote w:type="continuationNotice" w:id="1">
    <w:p w14:paraId="1A0929B5" w14:textId="77777777" w:rsidR="00870969" w:rsidRDefault="008709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1A90" w14:textId="77777777" w:rsidR="00870969" w:rsidRPr="0033400C" w:rsidRDefault="00870969" w:rsidP="00E735F6">
    <w:pPr>
      <w:tabs>
        <w:tab w:val="center" w:pos="4536"/>
        <w:tab w:val="right" w:pos="9072"/>
      </w:tabs>
      <w:spacing w:after="0" w:line="240" w:lineRule="auto"/>
      <w:jc w:val="center"/>
      <w:rPr>
        <w:rFonts w:ascii="Times New Roman" w:eastAsia="Times New Roman" w:hAnsi="Times New Roman" w:cs="Times New Roman"/>
        <w:b/>
        <w:bCs/>
        <w:sz w:val="32"/>
        <w:szCs w:val="24"/>
        <w:lang w:eastAsia="sk-SK"/>
      </w:rPr>
    </w:pPr>
    <w:r w:rsidRPr="0033400C">
      <w:rPr>
        <w:rFonts w:ascii="Times New Roman" w:eastAsia="Times New Roman" w:hAnsi="Times New Roman" w:cs="Times New Roman"/>
        <w:b/>
        <w:bCs/>
        <w:sz w:val="32"/>
        <w:szCs w:val="24"/>
        <w:lang w:eastAsia="sk-SK"/>
      </w:rPr>
      <w:t>Generálne riaditeľstvo</w:t>
    </w:r>
  </w:p>
  <w:p w14:paraId="4855F0DD" w14:textId="77777777" w:rsidR="00870969" w:rsidRPr="0033400C" w:rsidRDefault="00870969" w:rsidP="00E735F6">
    <w:pPr>
      <w:tabs>
        <w:tab w:val="center" w:pos="4536"/>
        <w:tab w:val="right" w:pos="9072"/>
      </w:tabs>
      <w:spacing w:after="0" w:line="240" w:lineRule="auto"/>
      <w:jc w:val="center"/>
      <w:rPr>
        <w:rFonts w:ascii="Times New Roman" w:eastAsia="Times New Roman" w:hAnsi="Times New Roman" w:cs="Times New Roman"/>
        <w:b/>
        <w:bCs/>
        <w:sz w:val="32"/>
        <w:szCs w:val="24"/>
        <w:lang w:eastAsia="sk-SK"/>
      </w:rPr>
    </w:pPr>
    <w:r w:rsidRPr="0033400C">
      <w:rPr>
        <w:rFonts w:ascii="Times New Roman" w:eastAsia="Times New Roman" w:hAnsi="Times New Roman" w:cs="Times New Roman"/>
        <w:b/>
        <w:bCs/>
        <w:sz w:val="32"/>
        <w:szCs w:val="24"/>
        <w:lang w:eastAsia="sk-SK"/>
      </w:rPr>
      <w:t>Zboru väzenskej a justičnej stráže</w:t>
    </w:r>
  </w:p>
  <w:p w14:paraId="4B13E9A8" w14:textId="569C81D1" w:rsidR="00870969" w:rsidRPr="00BE6F0D" w:rsidRDefault="00870969" w:rsidP="00BE6F0D">
    <w:pPr>
      <w:pBdr>
        <w:bottom w:val="single" w:sz="4" w:space="1" w:color="auto"/>
      </w:pBdr>
      <w:tabs>
        <w:tab w:val="center" w:pos="4536"/>
        <w:tab w:val="right" w:pos="9072"/>
      </w:tabs>
      <w:spacing w:after="0" w:line="276" w:lineRule="auto"/>
      <w:jc w:val="center"/>
      <w:rPr>
        <w:rFonts w:ascii="Courier New" w:eastAsia="Courier New" w:hAnsi="Courier New" w:cs="Courier New"/>
        <w:color w:val="000000"/>
        <w:sz w:val="24"/>
        <w:szCs w:val="24"/>
        <w:lang w:eastAsia="sk-SK" w:bidi="sk-SK"/>
      </w:rPr>
    </w:pPr>
    <w:proofErr w:type="spellStart"/>
    <w:r w:rsidRPr="0033400C">
      <w:rPr>
        <w:rFonts w:ascii="Times New Roman" w:eastAsia="Times New Roman" w:hAnsi="Times New Roman" w:cs="Times New Roman"/>
        <w:sz w:val="24"/>
        <w:szCs w:val="24"/>
        <w:lang w:eastAsia="sk-SK"/>
      </w:rPr>
      <w:t>Šagátova</w:t>
    </w:r>
    <w:proofErr w:type="spellEnd"/>
    <w:r w:rsidRPr="0033400C">
      <w:rPr>
        <w:rFonts w:ascii="Times New Roman" w:eastAsia="Times New Roman" w:hAnsi="Times New Roman" w:cs="Times New Roman"/>
        <w:sz w:val="24"/>
        <w:szCs w:val="24"/>
        <w:lang w:eastAsia="sk-SK"/>
      </w:rPr>
      <w:t xml:space="preserve"> ul. č. 1,  813 04  Bratislava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870969" w:rsidRPr="00EA4A4F" w:rsidRDefault="00870969"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90266EE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D6645B"/>
    <w:multiLevelType w:val="hybridMultilevel"/>
    <w:tmpl w:val="60D43E82"/>
    <w:lvl w:ilvl="0" w:tplc="82880F8C">
      <w:start w:val="1"/>
      <w:numFmt w:val="lowerLetter"/>
      <w:lvlText w:val="%1)"/>
      <w:lvlJc w:val="left"/>
      <w:pPr>
        <w:ind w:left="176" w:hanging="138"/>
      </w:pPr>
      <w:rPr>
        <w:rFonts w:ascii="Arial" w:eastAsia="Arial" w:hAnsi="Arial" w:hint="default"/>
        <w:color w:val="231F20"/>
        <w:w w:val="83"/>
        <w:sz w:val="14"/>
        <w:szCs w:val="14"/>
      </w:rPr>
    </w:lvl>
    <w:lvl w:ilvl="1" w:tplc="C382FD42">
      <w:start w:val="1"/>
      <w:numFmt w:val="bullet"/>
      <w:lvlText w:val="•"/>
      <w:lvlJc w:val="left"/>
      <w:pPr>
        <w:ind w:left="688" w:hanging="138"/>
      </w:pPr>
      <w:rPr>
        <w:rFonts w:hint="default"/>
      </w:rPr>
    </w:lvl>
    <w:lvl w:ilvl="2" w:tplc="8C4493B8">
      <w:start w:val="1"/>
      <w:numFmt w:val="bullet"/>
      <w:lvlText w:val="•"/>
      <w:lvlJc w:val="left"/>
      <w:pPr>
        <w:ind w:left="1200" w:hanging="138"/>
      </w:pPr>
      <w:rPr>
        <w:rFonts w:hint="default"/>
      </w:rPr>
    </w:lvl>
    <w:lvl w:ilvl="3" w:tplc="9E6644A2">
      <w:start w:val="1"/>
      <w:numFmt w:val="bullet"/>
      <w:lvlText w:val="•"/>
      <w:lvlJc w:val="left"/>
      <w:pPr>
        <w:ind w:left="1712" w:hanging="138"/>
      </w:pPr>
      <w:rPr>
        <w:rFonts w:hint="default"/>
      </w:rPr>
    </w:lvl>
    <w:lvl w:ilvl="4" w:tplc="8E68B7F0">
      <w:start w:val="1"/>
      <w:numFmt w:val="bullet"/>
      <w:lvlText w:val="•"/>
      <w:lvlJc w:val="left"/>
      <w:pPr>
        <w:ind w:left="2224" w:hanging="138"/>
      </w:pPr>
      <w:rPr>
        <w:rFonts w:hint="default"/>
      </w:rPr>
    </w:lvl>
    <w:lvl w:ilvl="5" w:tplc="F0DAA272">
      <w:start w:val="1"/>
      <w:numFmt w:val="bullet"/>
      <w:lvlText w:val="•"/>
      <w:lvlJc w:val="left"/>
      <w:pPr>
        <w:ind w:left="2735" w:hanging="138"/>
      </w:pPr>
      <w:rPr>
        <w:rFonts w:hint="default"/>
      </w:rPr>
    </w:lvl>
    <w:lvl w:ilvl="6" w:tplc="598A6D14">
      <w:start w:val="1"/>
      <w:numFmt w:val="bullet"/>
      <w:lvlText w:val="•"/>
      <w:lvlJc w:val="left"/>
      <w:pPr>
        <w:ind w:left="3247" w:hanging="138"/>
      </w:pPr>
      <w:rPr>
        <w:rFonts w:hint="default"/>
      </w:rPr>
    </w:lvl>
    <w:lvl w:ilvl="7" w:tplc="1E701CEC">
      <w:start w:val="1"/>
      <w:numFmt w:val="bullet"/>
      <w:lvlText w:val="•"/>
      <w:lvlJc w:val="left"/>
      <w:pPr>
        <w:ind w:left="3759" w:hanging="138"/>
      </w:pPr>
      <w:rPr>
        <w:rFonts w:hint="default"/>
      </w:rPr>
    </w:lvl>
    <w:lvl w:ilvl="8" w:tplc="DC88D546">
      <w:start w:val="1"/>
      <w:numFmt w:val="bullet"/>
      <w:lvlText w:val="•"/>
      <w:lvlJc w:val="left"/>
      <w:pPr>
        <w:ind w:left="4271" w:hanging="138"/>
      </w:pPr>
      <w:rPr>
        <w:rFont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7D6031"/>
    <w:multiLevelType w:val="hybridMultilevel"/>
    <w:tmpl w:val="EC14500E"/>
    <w:lvl w:ilvl="0" w:tplc="A95EEB3C">
      <w:start w:val="1"/>
      <w:numFmt w:val="lowerLetter"/>
      <w:lvlText w:val="%1)"/>
      <w:lvlJc w:val="left"/>
      <w:pPr>
        <w:ind w:left="176" w:hanging="138"/>
      </w:pPr>
      <w:rPr>
        <w:rFonts w:ascii="Arial" w:eastAsia="Arial" w:hAnsi="Arial" w:hint="default"/>
        <w:color w:val="231F20"/>
        <w:w w:val="83"/>
        <w:sz w:val="14"/>
        <w:szCs w:val="14"/>
      </w:rPr>
    </w:lvl>
    <w:lvl w:ilvl="1" w:tplc="DE4C9C1C">
      <w:start w:val="1"/>
      <w:numFmt w:val="bullet"/>
      <w:lvlText w:val="•"/>
      <w:lvlJc w:val="left"/>
      <w:pPr>
        <w:ind w:left="688" w:hanging="138"/>
      </w:pPr>
      <w:rPr>
        <w:rFonts w:hint="default"/>
      </w:rPr>
    </w:lvl>
    <w:lvl w:ilvl="2" w:tplc="4A445FF8">
      <w:start w:val="1"/>
      <w:numFmt w:val="bullet"/>
      <w:lvlText w:val="•"/>
      <w:lvlJc w:val="left"/>
      <w:pPr>
        <w:ind w:left="1200" w:hanging="138"/>
      </w:pPr>
      <w:rPr>
        <w:rFonts w:hint="default"/>
      </w:rPr>
    </w:lvl>
    <w:lvl w:ilvl="3" w:tplc="08A4DD5A">
      <w:start w:val="1"/>
      <w:numFmt w:val="bullet"/>
      <w:lvlText w:val="•"/>
      <w:lvlJc w:val="left"/>
      <w:pPr>
        <w:ind w:left="1712" w:hanging="138"/>
      </w:pPr>
      <w:rPr>
        <w:rFonts w:hint="default"/>
      </w:rPr>
    </w:lvl>
    <w:lvl w:ilvl="4" w:tplc="69DEE876">
      <w:start w:val="1"/>
      <w:numFmt w:val="bullet"/>
      <w:lvlText w:val="•"/>
      <w:lvlJc w:val="left"/>
      <w:pPr>
        <w:ind w:left="2224" w:hanging="138"/>
      </w:pPr>
      <w:rPr>
        <w:rFonts w:hint="default"/>
      </w:rPr>
    </w:lvl>
    <w:lvl w:ilvl="5" w:tplc="ADCC1DFA">
      <w:start w:val="1"/>
      <w:numFmt w:val="bullet"/>
      <w:lvlText w:val="•"/>
      <w:lvlJc w:val="left"/>
      <w:pPr>
        <w:ind w:left="2735" w:hanging="138"/>
      </w:pPr>
      <w:rPr>
        <w:rFonts w:hint="default"/>
      </w:rPr>
    </w:lvl>
    <w:lvl w:ilvl="6" w:tplc="5DB0B15A">
      <w:start w:val="1"/>
      <w:numFmt w:val="bullet"/>
      <w:lvlText w:val="•"/>
      <w:lvlJc w:val="left"/>
      <w:pPr>
        <w:ind w:left="3247" w:hanging="138"/>
      </w:pPr>
      <w:rPr>
        <w:rFonts w:hint="default"/>
      </w:rPr>
    </w:lvl>
    <w:lvl w:ilvl="7" w:tplc="783C1DBE">
      <w:start w:val="1"/>
      <w:numFmt w:val="bullet"/>
      <w:lvlText w:val="•"/>
      <w:lvlJc w:val="left"/>
      <w:pPr>
        <w:ind w:left="3759" w:hanging="138"/>
      </w:pPr>
      <w:rPr>
        <w:rFonts w:hint="default"/>
      </w:rPr>
    </w:lvl>
    <w:lvl w:ilvl="8" w:tplc="6E0C3B6C">
      <w:start w:val="1"/>
      <w:numFmt w:val="bullet"/>
      <w:lvlText w:val="•"/>
      <w:lvlJc w:val="left"/>
      <w:pPr>
        <w:ind w:left="4271" w:hanging="138"/>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2"/>
  </w:num>
  <w:num w:numId="3">
    <w:abstractNumId w:val="1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15"/>
  </w:num>
  <w:num w:numId="15">
    <w:abstractNumId w:val="8"/>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4"/>
  </w:num>
  <w:num w:numId="30">
    <w:abstractNumId w:val="1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revisionView w:markup="0"/>
  <w:trackRevision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0205"/>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49CC"/>
    <w:rsid w:val="00164BB2"/>
    <w:rsid w:val="00164D8E"/>
    <w:rsid w:val="00166513"/>
    <w:rsid w:val="00166CA4"/>
    <w:rsid w:val="001708FE"/>
    <w:rsid w:val="001727E8"/>
    <w:rsid w:val="00172830"/>
    <w:rsid w:val="00173645"/>
    <w:rsid w:val="00173C85"/>
    <w:rsid w:val="001758ED"/>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F04"/>
    <w:rsid w:val="001C640D"/>
    <w:rsid w:val="001C710B"/>
    <w:rsid w:val="001D1394"/>
    <w:rsid w:val="001D1D7A"/>
    <w:rsid w:val="001D2399"/>
    <w:rsid w:val="001D3B6B"/>
    <w:rsid w:val="001D573E"/>
    <w:rsid w:val="001D5CC0"/>
    <w:rsid w:val="001D63E7"/>
    <w:rsid w:val="001D6603"/>
    <w:rsid w:val="001D6FCA"/>
    <w:rsid w:val="001D7182"/>
    <w:rsid w:val="001D742D"/>
    <w:rsid w:val="001D7F75"/>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5E8"/>
    <w:rsid w:val="001F7D56"/>
    <w:rsid w:val="00200C8C"/>
    <w:rsid w:val="00200D47"/>
    <w:rsid w:val="002015CA"/>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4AF8"/>
    <w:rsid w:val="0022523C"/>
    <w:rsid w:val="00225745"/>
    <w:rsid w:val="002257C9"/>
    <w:rsid w:val="00225A79"/>
    <w:rsid w:val="002268FF"/>
    <w:rsid w:val="00226EE3"/>
    <w:rsid w:val="0023116B"/>
    <w:rsid w:val="00231B5F"/>
    <w:rsid w:val="002323B8"/>
    <w:rsid w:val="00232D77"/>
    <w:rsid w:val="0023651E"/>
    <w:rsid w:val="0023665B"/>
    <w:rsid w:val="0023679B"/>
    <w:rsid w:val="00236805"/>
    <w:rsid w:val="00236C0C"/>
    <w:rsid w:val="00240D0F"/>
    <w:rsid w:val="00243A78"/>
    <w:rsid w:val="00244C1B"/>
    <w:rsid w:val="00245900"/>
    <w:rsid w:val="00245C94"/>
    <w:rsid w:val="00247A8B"/>
    <w:rsid w:val="002500C1"/>
    <w:rsid w:val="0025063F"/>
    <w:rsid w:val="00250737"/>
    <w:rsid w:val="0025095C"/>
    <w:rsid w:val="002511BE"/>
    <w:rsid w:val="00252462"/>
    <w:rsid w:val="00253181"/>
    <w:rsid w:val="00253266"/>
    <w:rsid w:val="0025355A"/>
    <w:rsid w:val="00255C5D"/>
    <w:rsid w:val="00255DC6"/>
    <w:rsid w:val="00256468"/>
    <w:rsid w:val="002573A5"/>
    <w:rsid w:val="00257B3F"/>
    <w:rsid w:val="00260A0A"/>
    <w:rsid w:val="00260B6E"/>
    <w:rsid w:val="002610A7"/>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15CD"/>
    <w:rsid w:val="002819CF"/>
    <w:rsid w:val="00281CCF"/>
    <w:rsid w:val="00282435"/>
    <w:rsid w:val="002843F0"/>
    <w:rsid w:val="00284546"/>
    <w:rsid w:val="00284E38"/>
    <w:rsid w:val="002851D6"/>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14E"/>
    <w:rsid w:val="003344D4"/>
    <w:rsid w:val="003348C6"/>
    <w:rsid w:val="0033609E"/>
    <w:rsid w:val="00336DA5"/>
    <w:rsid w:val="0033706B"/>
    <w:rsid w:val="003376AB"/>
    <w:rsid w:val="003400F4"/>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BC7"/>
    <w:rsid w:val="00354D79"/>
    <w:rsid w:val="00354E18"/>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3E"/>
    <w:rsid w:val="003E2A54"/>
    <w:rsid w:val="003E32FC"/>
    <w:rsid w:val="003E395A"/>
    <w:rsid w:val="003E51F7"/>
    <w:rsid w:val="003E64C3"/>
    <w:rsid w:val="003E7485"/>
    <w:rsid w:val="003F138B"/>
    <w:rsid w:val="003F21C1"/>
    <w:rsid w:val="003F4C64"/>
    <w:rsid w:val="003F54B7"/>
    <w:rsid w:val="003F5CD9"/>
    <w:rsid w:val="003F6159"/>
    <w:rsid w:val="003F67BF"/>
    <w:rsid w:val="003F68E6"/>
    <w:rsid w:val="003F6DF0"/>
    <w:rsid w:val="004002E8"/>
    <w:rsid w:val="004028ED"/>
    <w:rsid w:val="00403A49"/>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747F"/>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55C5"/>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2FA"/>
    <w:rsid w:val="00547602"/>
    <w:rsid w:val="0054766F"/>
    <w:rsid w:val="005500CD"/>
    <w:rsid w:val="0055100E"/>
    <w:rsid w:val="0055205F"/>
    <w:rsid w:val="00552E04"/>
    <w:rsid w:val="00553037"/>
    <w:rsid w:val="0055359B"/>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6964"/>
    <w:rsid w:val="00596E08"/>
    <w:rsid w:val="00596E99"/>
    <w:rsid w:val="00597FDC"/>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E2"/>
    <w:rsid w:val="00610B29"/>
    <w:rsid w:val="00610CA9"/>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4C7"/>
    <w:rsid w:val="006434DE"/>
    <w:rsid w:val="006441F4"/>
    <w:rsid w:val="006475BA"/>
    <w:rsid w:val="006476A5"/>
    <w:rsid w:val="0064774B"/>
    <w:rsid w:val="006477B2"/>
    <w:rsid w:val="00651FFA"/>
    <w:rsid w:val="00652E67"/>
    <w:rsid w:val="00652FF5"/>
    <w:rsid w:val="0065396A"/>
    <w:rsid w:val="00654CCB"/>
    <w:rsid w:val="00654D18"/>
    <w:rsid w:val="00654D76"/>
    <w:rsid w:val="0065500D"/>
    <w:rsid w:val="006557FA"/>
    <w:rsid w:val="0065581C"/>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724B"/>
    <w:rsid w:val="006F771A"/>
    <w:rsid w:val="00700D94"/>
    <w:rsid w:val="007011C1"/>
    <w:rsid w:val="0070222C"/>
    <w:rsid w:val="0070238F"/>
    <w:rsid w:val="007037D4"/>
    <w:rsid w:val="00703F2C"/>
    <w:rsid w:val="0070510F"/>
    <w:rsid w:val="00706134"/>
    <w:rsid w:val="00706443"/>
    <w:rsid w:val="00706484"/>
    <w:rsid w:val="0070749D"/>
    <w:rsid w:val="007103A7"/>
    <w:rsid w:val="00711917"/>
    <w:rsid w:val="00711A71"/>
    <w:rsid w:val="007131CC"/>
    <w:rsid w:val="007139FA"/>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CD2"/>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A09E6"/>
    <w:rsid w:val="007A0A2F"/>
    <w:rsid w:val="007A0C31"/>
    <w:rsid w:val="007A0EF6"/>
    <w:rsid w:val="007A188B"/>
    <w:rsid w:val="007A2197"/>
    <w:rsid w:val="007A2238"/>
    <w:rsid w:val="007A26BC"/>
    <w:rsid w:val="007A2FAD"/>
    <w:rsid w:val="007A4F44"/>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11D7"/>
    <w:rsid w:val="007C129B"/>
    <w:rsid w:val="007C13AD"/>
    <w:rsid w:val="007C15F9"/>
    <w:rsid w:val="007C1CA1"/>
    <w:rsid w:val="007C236E"/>
    <w:rsid w:val="007C2B2E"/>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55C9"/>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969"/>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DE"/>
    <w:rsid w:val="009626B7"/>
    <w:rsid w:val="00962A17"/>
    <w:rsid w:val="00962F1F"/>
    <w:rsid w:val="00962F39"/>
    <w:rsid w:val="00963469"/>
    <w:rsid w:val="00963C25"/>
    <w:rsid w:val="00964A48"/>
    <w:rsid w:val="00964ED6"/>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9E5"/>
    <w:rsid w:val="00982155"/>
    <w:rsid w:val="009829EA"/>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CEF"/>
    <w:rsid w:val="00A02F44"/>
    <w:rsid w:val="00A03AE6"/>
    <w:rsid w:val="00A03B44"/>
    <w:rsid w:val="00A03D7E"/>
    <w:rsid w:val="00A0426E"/>
    <w:rsid w:val="00A04C69"/>
    <w:rsid w:val="00A053A6"/>
    <w:rsid w:val="00A0597C"/>
    <w:rsid w:val="00A06A40"/>
    <w:rsid w:val="00A106F7"/>
    <w:rsid w:val="00A10A2C"/>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7FE"/>
    <w:rsid w:val="00AB383F"/>
    <w:rsid w:val="00AB596E"/>
    <w:rsid w:val="00AB5F1E"/>
    <w:rsid w:val="00AB651D"/>
    <w:rsid w:val="00AB6BCB"/>
    <w:rsid w:val="00AB7B45"/>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11C"/>
    <w:rsid w:val="00AD4428"/>
    <w:rsid w:val="00AD4DCA"/>
    <w:rsid w:val="00AD5143"/>
    <w:rsid w:val="00AD5457"/>
    <w:rsid w:val="00AD5BED"/>
    <w:rsid w:val="00AD5FBA"/>
    <w:rsid w:val="00AD6890"/>
    <w:rsid w:val="00AD6C56"/>
    <w:rsid w:val="00AD766C"/>
    <w:rsid w:val="00AD77FD"/>
    <w:rsid w:val="00AE0C05"/>
    <w:rsid w:val="00AE15C9"/>
    <w:rsid w:val="00AE3791"/>
    <w:rsid w:val="00AE3AA9"/>
    <w:rsid w:val="00AE3C12"/>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ECA"/>
    <w:rsid w:val="00B5048C"/>
    <w:rsid w:val="00B50EB6"/>
    <w:rsid w:val="00B518AB"/>
    <w:rsid w:val="00B52600"/>
    <w:rsid w:val="00B53367"/>
    <w:rsid w:val="00B54987"/>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6413"/>
    <w:rsid w:val="00B86A71"/>
    <w:rsid w:val="00B87223"/>
    <w:rsid w:val="00B87CA0"/>
    <w:rsid w:val="00B87E7F"/>
    <w:rsid w:val="00B90118"/>
    <w:rsid w:val="00B9033C"/>
    <w:rsid w:val="00B90BD4"/>
    <w:rsid w:val="00B927DE"/>
    <w:rsid w:val="00B94976"/>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1927"/>
    <w:rsid w:val="00C51BEC"/>
    <w:rsid w:val="00C52A0A"/>
    <w:rsid w:val="00C52FC6"/>
    <w:rsid w:val="00C5338A"/>
    <w:rsid w:val="00C538C4"/>
    <w:rsid w:val="00C542DC"/>
    <w:rsid w:val="00C5430A"/>
    <w:rsid w:val="00C552C0"/>
    <w:rsid w:val="00C60E98"/>
    <w:rsid w:val="00C61498"/>
    <w:rsid w:val="00C61A0A"/>
    <w:rsid w:val="00C61DC0"/>
    <w:rsid w:val="00C624EF"/>
    <w:rsid w:val="00C62722"/>
    <w:rsid w:val="00C64D69"/>
    <w:rsid w:val="00C6547B"/>
    <w:rsid w:val="00C656BF"/>
    <w:rsid w:val="00C65896"/>
    <w:rsid w:val="00C65DEE"/>
    <w:rsid w:val="00C660B1"/>
    <w:rsid w:val="00C66FEC"/>
    <w:rsid w:val="00C67827"/>
    <w:rsid w:val="00C67BE0"/>
    <w:rsid w:val="00C70F72"/>
    <w:rsid w:val="00C717F6"/>
    <w:rsid w:val="00C726B1"/>
    <w:rsid w:val="00C72B17"/>
    <w:rsid w:val="00C73633"/>
    <w:rsid w:val="00C7432B"/>
    <w:rsid w:val="00C74400"/>
    <w:rsid w:val="00C74B96"/>
    <w:rsid w:val="00C75CF6"/>
    <w:rsid w:val="00C767A5"/>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04D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57A8"/>
    <w:rsid w:val="00DD592B"/>
    <w:rsid w:val="00DD5BD3"/>
    <w:rsid w:val="00DD66B3"/>
    <w:rsid w:val="00DD7486"/>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CE4"/>
    <w:rsid w:val="00E04E5B"/>
    <w:rsid w:val="00E05065"/>
    <w:rsid w:val="00E0524C"/>
    <w:rsid w:val="00E05588"/>
    <w:rsid w:val="00E05D88"/>
    <w:rsid w:val="00E05F06"/>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55AA"/>
    <w:rsid w:val="00E371CE"/>
    <w:rsid w:val="00E37DEB"/>
    <w:rsid w:val="00E406FC"/>
    <w:rsid w:val="00E41AAB"/>
    <w:rsid w:val="00E41B97"/>
    <w:rsid w:val="00E442D7"/>
    <w:rsid w:val="00E4471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20F7"/>
    <w:rsid w:val="00E62E62"/>
    <w:rsid w:val="00E633FE"/>
    <w:rsid w:val="00E63B41"/>
    <w:rsid w:val="00E63F91"/>
    <w:rsid w:val="00E64446"/>
    <w:rsid w:val="00E644E6"/>
    <w:rsid w:val="00E64858"/>
    <w:rsid w:val="00E64D9F"/>
    <w:rsid w:val="00E66D1A"/>
    <w:rsid w:val="00E67724"/>
    <w:rsid w:val="00E67777"/>
    <w:rsid w:val="00E7019C"/>
    <w:rsid w:val="00E70ED7"/>
    <w:rsid w:val="00E71523"/>
    <w:rsid w:val="00E71706"/>
    <w:rsid w:val="00E71782"/>
    <w:rsid w:val="00E717D5"/>
    <w:rsid w:val="00E71BF1"/>
    <w:rsid w:val="00E71F29"/>
    <w:rsid w:val="00E720C5"/>
    <w:rsid w:val="00E72EF5"/>
    <w:rsid w:val="00E73282"/>
    <w:rsid w:val="00E73295"/>
    <w:rsid w:val="00E735F6"/>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7A5E"/>
    <w:rsid w:val="00EA7F72"/>
    <w:rsid w:val="00EB0122"/>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132"/>
    <w:rsid w:val="00EE781F"/>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6B9E"/>
    <w:rsid w:val="00F0716F"/>
    <w:rsid w:val="00F07ACC"/>
    <w:rsid w:val="00F103EC"/>
    <w:rsid w:val="00F104D2"/>
    <w:rsid w:val="00F104FE"/>
    <w:rsid w:val="00F10DB9"/>
    <w:rsid w:val="00F10F62"/>
    <w:rsid w:val="00F118B2"/>
    <w:rsid w:val="00F140FE"/>
    <w:rsid w:val="00F147D3"/>
    <w:rsid w:val="00F1496B"/>
    <w:rsid w:val="00F14B5D"/>
    <w:rsid w:val="00F16754"/>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69"/>
    <w:rsid w:val="00FF18F7"/>
    <w:rsid w:val="00FF1BE1"/>
    <w:rsid w:val="00FF29E3"/>
    <w:rsid w:val="00FF3910"/>
    <w:rsid w:val="00FF399B"/>
    <w:rsid w:val="00FF3B21"/>
    <w:rsid w:val="00FF3EB4"/>
    <w:rsid w:val="00FF404A"/>
    <w:rsid w:val="00FF4778"/>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21692E"/>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E17EA0"/>
    <w:pPr>
      <w:widowControl w:val="0"/>
      <w:numPr>
        <w:ilvl w:val="4"/>
        <w:numId w:val="16"/>
      </w:numPr>
      <w:tabs>
        <w:tab w:val="left" w:pos="1418"/>
      </w:tabs>
      <w:ind w:left="1418"/>
      <w:outlineLvl w:val="4"/>
    </w:pPr>
    <w:rPr>
      <w:rFonts w:eastAsiaTheme="majorEastAsia" w:cstheme="majorBidi"/>
    </w:rPr>
  </w:style>
  <w:style w:type="paragraph" w:styleId="Heading6">
    <w:name w:val="heading 6"/>
    <w:next w:val="Normal"/>
    <w:link w:val="Heading6Char"/>
    <w:autoRedefine/>
    <w:unhideWhenUsed/>
    <w:qFormat/>
    <w:rsid w:val="00D964E1"/>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AB383F"/>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54716"/>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21692E"/>
    <w:rPr>
      <w:rFonts w:ascii="Cambria" w:hAnsi="Cambria" w:cs="Arial"/>
      <w:sz w:val="20"/>
      <w:szCs w:val="20"/>
      <w:lang w:val="sk-SK"/>
    </w:rPr>
  </w:style>
  <w:style w:type="character" w:customStyle="1" w:styleId="Heading5Char">
    <w:name w:val="Heading 5 Char"/>
    <w:basedOn w:val="DefaultParagraphFont"/>
    <w:link w:val="Heading5"/>
    <w:uiPriority w:val="9"/>
    <w:rsid w:val="00E17EA0"/>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D964E1"/>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AB383F"/>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DefaultParagraphFont"/>
    <w:uiPriority w:val="99"/>
    <w:semiHidden/>
    <w:unhideWhenUsed/>
    <w:rsid w:val="008E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ton.turan@zvjs.sk"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roslav.valastin@zvjs.sk"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AC1D245-9301-4911-9814-B2CE9FBDE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455</TotalTime>
  <Pages>31</Pages>
  <Words>13230</Words>
  <Characters>75415</Characters>
  <Application>Microsoft Office Word</Application>
  <DocSecurity>0</DocSecurity>
  <Lines>628</Lines>
  <Paragraphs>176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Štrbová</dc:creator>
  <cp:lastModifiedBy>Tomas Uricek</cp:lastModifiedBy>
  <cp:revision>30</cp:revision>
  <cp:lastPrinted>2019-07-17T07:32:00Z</cp:lastPrinted>
  <dcterms:created xsi:type="dcterms:W3CDTF">2020-10-12T08:04:00Z</dcterms:created>
  <dcterms:modified xsi:type="dcterms:W3CDTF">2021-02-04T15:01:00Z</dcterms:modified>
</cp:coreProperties>
</file>