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969DE" w14:textId="77777777" w:rsidR="005A17E3" w:rsidRDefault="005A17E3"/>
    <w:p w14:paraId="182F212C" w14:textId="52CD3E47" w:rsidR="00603ED1" w:rsidRPr="00603ED1" w:rsidRDefault="00EC1091" w:rsidP="00603ED1">
      <w:pPr>
        <w:spacing w:line="256" w:lineRule="auto"/>
        <w:rPr>
          <w:rFonts w:cstheme="minorHAnsi"/>
          <w:b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b/>
          <w:color w:val="333333"/>
          <w:sz w:val="32"/>
          <w:szCs w:val="32"/>
          <w:shd w:val="clear" w:color="auto" w:fill="FFFFFF"/>
        </w:rPr>
        <w:t xml:space="preserve">Vysvetlenie súťažných podkladov </w:t>
      </w:r>
      <w:r w:rsidRPr="00603ED1">
        <w:rPr>
          <w:rFonts w:cstheme="minorHAnsi"/>
          <w:b/>
          <w:color w:val="333333"/>
          <w:sz w:val="32"/>
          <w:szCs w:val="32"/>
          <w:shd w:val="clear" w:color="auto" w:fill="FFFFFF"/>
        </w:rPr>
        <w:t xml:space="preserve"> </w:t>
      </w:r>
      <w:r w:rsidR="00603ED1" w:rsidRPr="00603ED1">
        <w:rPr>
          <w:rFonts w:cstheme="minorHAnsi"/>
          <w:b/>
          <w:color w:val="333333"/>
          <w:sz w:val="32"/>
          <w:szCs w:val="32"/>
          <w:shd w:val="clear" w:color="auto" w:fill="FFFFFF"/>
        </w:rPr>
        <w:t>č. 1</w:t>
      </w:r>
      <w:r w:rsidR="00603ED1">
        <w:rPr>
          <w:rFonts w:cstheme="minorHAnsi"/>
          <w:b/>
          <w:color w:val="333333"/>
          <w:sz w:val="32"/>
          <w:szCs w:val="32"/>
          <w:shd w:val="clear" w:color="auto" w:fill="FFFFFF"/>
        </w:rPr>
        <w:t>2</w:t>
      </w:r>
      <w:r>
        <w:rPr>
          <w:rFonts w:cstheme="minorHAnsi"/>
          <w:b/>
          <w:color w:val="333333"/>
          <w:sz w:val="32"/>
          <w:szCs w:val="32"/>
          <w:shd w:val="clear" w:color="auto" w:fill="FFFFFF"/>
        </w:rPr>
        <w:t xml:space="preserve"> zo dňa ......03.2021</w:t>
      </w:r>
    </w:p>
    <w:p w14:paraId="63185F50" w14:textId="77777777" w:rsidR="00603ED1" w:rsidRDefault="00603ED1"/>
    <w:p w14:paraId="390D6118" w14:textId="0AD3D45D" w:rsidR="00603ED1" w:rsidRPr="001C52D0" w:rsidRDefault="00603ED1">
      <w:pPr>
        <w:rPr>
          <w:rFonts w:cstheme="minorHAnsi"/>
          <w:shd w:val="clear" w:color="auto" w:fill="FFFFFF"/>
        </w:rPr>
      </w:pPr>
      <w:r w:rsidRPr="001C52D0">
        <w:rPr>
          <w:rFonts w:cstheme="minorHAnsi"/>
          <w:shd w:val="clear" w:color="auto" w:fill="FFFFFF"/>
        </w:rPr>
        <w:t>vysvetlenie nasledovných pripomienok k predloženému návrhu zmluvy o dielo :</w:t>
      </w:r>
    </w:p>
    <w:p w14:paraId="050F9B76" w14:textId="70229035" w:rsidR="00F21197" w:rsidRPr="001C52D0" w:rsidRDefault="00603ED1" w:rsidP="00512EFD">
      <w:pPr>
        <w:jc w:val="both"/>
        <w:rPr>
          <w:rFonts w:cstheme="minorHAnsi"/>
          <w:shd w:val="clear" w:color="auto" w:fill="FFFFFF"/>
        </w:rPr>
      </w:pPr>
      <w:r w:rsidRPr="001C52D0">
        <w:rPr>
          <w:rFonts w:cstheme="minorHAnsi"/>
        </w:rPr>
        <w:br/>
      </w:r>
      <w:r w:rsidR="00557BB6" w:rsidRPr="001C52D0">
        <w:rPr>
          <w:rFonts w:cstheme="minorHAnsi"/>
          <w:shd w:val="clear" w:color="auto" w:fill="FFFFFF"/>
        </w:rPr>
        <w:t xml:space="preserve">Otázka </w:t>
      </w:r>
      <w:r w:rsidRPr="001C52D0">
        <w:rPr>
          <w:rFonts w:cstheme="minorHAnsi"/>
          <w:shd w:val="clear" w:color="auto" w:fill="FFFFFF"/>
        </w:rPr>
        <w:t>1./</w:t>
      </w:r>
    </w:p>
    <w:p w14:paraId="503B8045" w14:textId="42CBBFBB" w:rsidR="00DA609E" w:rsidRPr="001C52D0" w:rsidRDefault="00603ED1" w:rsidP="00512EFD">
      <w:pPr>
        <w:jc w:val="both"/>
        <w:rPr>
          <w:rFonts w:cstheme="minorHAnsi"/>
          <w:shd w:val="clear" w:color="auto" w:fill="FFFFFF"/>
        </w:rPr>
      </w:pPr>
      <w:r w:rsidRPr="001C52D0">
        <w:rPr>
          <w:rFonts w:cstheme="minorHAnsi"/>
          <w:shd w:val="clear" w:color="auto" w:fill="FFFFFF"/>
        </w:rPr>
        <w:t xml:space="preserve"> v zmysle čl.4, CENA DIELA, ods.4.5., </w:t>
      </w:r>
      <w:proofErr w:type="spellStart"/>
      <w:r w:rsidRPr="001C52D0">
        <w:rPr>
          <w:rFonts w:cstheme="minorHAnsi"/>
          <w:shd w:val="clear" w:color="auto" w:fill="FFFFFF"/>
        </w:rPr>
        <w:t>písm.e</w:t>
      </w:r>
      <w:proofErr w:type="spellEnd"/>
      <w:r w:rsidRPr="001C52D0">
        <w:rPr>
          <w:rFonts w:cstheme="minorHAnsi"/>
          <w:shd w:val="clear" w:color="auto" w:fill="FFFFFF"/>
        </w:rPr>
        <w:t xml:space="preserve">) sa zhotoviteľ nemôže dovolávať zvýšenia ceny v prípade nesúladu PD a výkazu výmer, ak tieto bolo možné objektívne odhaliť z dokumentácie. Bohužiaľ prípadov, kde je zrejmý nesúlad medzi predloženou PD a výkazom výmer je v tomto prípade niekoľko desiatok. Pritom zhotoviteľ môže </w:t>
      </w:r>
      <w:proofErr w:type="spellStart"/>
      <w:r w:rsidRPr="001C52D0">
        <w:rPr>
          <w:rFonts w:cstheme="minorHAnsi"/>
          <w:shd w:val="clear" w:color="auto" w:fill="FFFFFF"/>
        </w:rPr>
        <w:t>naceniť</w:t>
      </w:r>
      <w:proofErr w:type="spellEnd"/>
      <w:r w:rsidRPr="001C52D0">
        <w:rPr>
          <w:rFonts w:cstheme="minorHAnsi"/>
          <w:shd w:val="clear" w:color="auto" w:fill="FFFFFF"/>
        </w:rPr>
        <w:t xml:space="preserve"> len tie položky, ktoré sa vo výkaze výmer nachádzajú. Bude takýto nesúlad chápaný ako zmena zmluvy, alebo tieto práce má zaplatiť zhotoviteľ? Žiadame o oficiálne stanovisko objednávateľa, pričom si dovoľujeme poukázať na skutočnosť, že zhotoviteľ /uchádzač/ nie je autorom projektovej dokumentácie a táto by mala byť ako výsledok osobitného verejného obstarávania v primeraj kvalite a rozsahu a následne mala byť v zmysle platného znenia obchodného zákonníka podrobená odbornej kontrole zo strany objednávateľa. Kontrolovať PD a výkaz výmer nie je povinnosťou záujemcu/zhotoviteľa.</w:t>
      </w:r>
    </w:p>
    <w:p w14:paraId="2CEFB937" w14:textId="77777777" w:rsidR="00F21197" w:rsidRPr="00EB1A91" w:rsidRDefault="00F21197">
      <w:pPr>
        <w:rPr>
          <w:rFonts w:cstheme="minorHAnsi"/>
          <w:b/>
        </w:rPr>
      </w:pPr>
      <w:r w:rsidRPr="00EB1A91">
        <w:rPr>
          <w:rFonts w:cstheme="minorHAnsi"/>
          <w:b/>
        </w:rPr>
        <w:t>ODPOVEĎ:</w:t>
      </w:r>
    </w:p>
    <w:p w14:paraId="4FEEE174" w14:textId="664A49CC" w:rsidR="002B28BE" w:rsidRPr="001C52D0" w:rsidRDefault="00512EFD">
      <w:pPr>
        <w:rPr>
          <w:rFonts w:cstheme="minorHAnsi"/>
          <w:b/>
        </w:rPr>
      </w:pPr>
      <w:r w:rsidRPr="00EB1A91">
        <w:rPr>
          <w:rFonts w:cstheme="minorHAnsi"/>
          <w:b/>
        </w:rPr>
        <w:t xml:space="preserve">Verejný obstarávateľ upravuje znenie zmluvy </w:t>
      </w:r>
      <w:r w:rsidRPr="00EB1A91">
        <w:rPr>
          <w:rFonts w:cstheme="minorHAnsi"/>
          <w:b/>
          <w:shd w:val="clear" w:color="auto" w:fill="FFFFFF"/>
        </w:rPr>
        <w:t>čl.4, CENA DIELA, ods.4.5., písm.</w:t>
      </w:r>
      <w:r w:rsidR="005025A5" w:rsidRPr="00EB1A91">
        <w:rPr>
          <w:rFonts w:cstheme="minorHAnsi"/>
          <w:b/>
          <w:shd w:val="clear" w:color="auto" w:fill="FFFFFF"/>
        </w:rPr>
        <w:t xml:space="preserve"> </w:t>
      </w:r>
      <w:r w:rsidRPr="00EB1A91">
        <w:rPr>
          <w:rFonts w:cstheme="minorHAnsi"/>
          <w:b/>
          <w:shd w:val="clear" w:color="auto" w:fill="FFFFFF"/>
        </w:rPr>
        <w:t>e) nasledovne:</w:t>
      </w:r>
    </w:p>
    <w:p w14:paraId="6B660041" w14:textId="77777777" w:rsidR="002B28BE" w:rsidRPr="00EB1A91" w:rsidRDefault="002B28BE" w:rsidP="002B28BE">
      <w:pPr>
        <w:pStyle w:val="Bezriadkovania"/>
      </w:pPr>
      <w:r w:rsidRPr="00EB1A91">
        <w:t>Zhotoviteľ sa nemôže dovolávať a uplatňovať nároky na zvýšenie ceny Diela v prípadoch:</w:t>
      </w:r>
    </w:p>
    <w:p w14:paraId="4324B739" w14:textId="77777777" w:rsidR="002B28BE" w:rsidRPr="001C52D0" w:rsidRDefault="002B28BE" w:rsidP="002B28BE">
      <w:pPr>
        <w:pStyle w:val="Bezriadkovania"/>
      </w:pPr>
      <w:r w:rsidRPr="001C52D0">
        <w:t>a)</w:t>
      </w:r>
      <w:r w:rsidRPr="001C52D0">
        <w:tab/>
        <w:t>vlastných chýb,</w:t>
      </w:r>
    </w:p>
    <w:p w14:paraId="7295D80D" w14:textId="2D686657" w:rsidR="002B28BE" w:rsidRPr="001C52D0" w:rsidRDefault="002B28BE" w:rsidP="002B28BE">
      <w:pPr>
        <w:pStyle w:val="Bezriadkovania"/>
      </w:pPr>
      <w:r w:rsidRPr="001C52D0">
        <w:t>b)</w:t>
      </w:r>
      <w:r w:rsidRPr="001C52D0">
        <w:tab/>
        <w:t>nepochopenia podkladov z verejného obstarávania</w:t>
      </w:r>
      <w:r w:rsidR="00EB1A91" w:rsidRPr="001C52D0">
        <w:t xml:space="preserve"> k Dielu</w:t>
      </w:r>
      <w:r w:rsidRPr="001C52D0">
        <w:t>,</w:t>
      </w:r>
    </w:p>
    <w:p w14:paraId="798E5C76" w14:textId="77777777" w:rsidR="002B28BE" w:rsidRPr="001C52D0" w:rsidRDefault="002B28BE" w:rsidP="002B28BE">
      <w:pPr>
        <w:pStyle w:val="Bezriadkovania"/>
      </w:pPr>
      <w:r w:rsidRPr="001C52D0">
        <w:t>c)</w:t>
      </w:r>
      <w:r w:rsidRPr="001C52D0">
        <w:tab/>
        <w:t>nedostatkov riadenia a koordinácie činností pri príprave a realizácii Diela,</w:t>
      </w:r>
    </w:p>
    <w:p w14:paraId="657E10E1" w14:textId="6EF28B3C" w:rsidR="002B28BE" w:rsidRPr="001C52D0" w:rsidRDefault="002B28BE" w:rsidP="002B28BE">
      <w:pPr>
        <w:pStyle w:val="Bezriadkovania"/>
      </w:pPr>
      <w:r w:rsidRPr="001C52D0">
        <w:t>d)</w:t>
      </w:r>
      <w:r w:rsidRPr="001C52D0">
        <w:tab/>
        <w:t xml:space="preserve">zvýšenia cien dodávok a prác </w:t>
      </w:r>
      <w:r w:rsidR="00EB1A91" w:rsidRPr="001C52D0">
        <w:rPr>
          <w:rFonts w:eastAsia="Times New Roman"/>
        </w:rPr>
        <w:t>pre Dielo</w:t>
      </w:r>
      <w:r w:rsidRPr="001C52D0">
        <w:t>,</w:t>
      </w:r>
    </w:p>
    <w:p w14:paraId="305A64E0" w14:textId="7E9230FA" w:rsidR="002B28BE" w:rsidRPr="001C52D0" w:rsidRDefault="002B28BE" w:rsidP="002B28BE">
      <w:pPr>
        <w:pStyle w:val="Bezriadkovania"/>
      </w:pPr>
      <w:r w:rsidRPr="001C52D0">
        <w:t>e)</w:t>
      </w:r>
      <w:r w:rsidRPr="001C52D0">
        <w:tab/>
        <w:t>zmeny daňového statusu zhotoviteľa – z </w:t>
      </w:r>
      <w:proofErr w:type="spellStart"/>
      <w:r w:rsidRPr="001C52D0">
        <w:t>neplatcu</w:t>
      </w:r>
      <w:proofErr w:type="spellEnd"/>
      <w:r w:rsidRPr="001C52D0">
        <w:t xml:space="preserve"> DPH sa stane platca DPH alebo naopak</w:t>
      </w:r>
      <w:r w:rsidR="001C52D0">
        <w:t>.</w:t>
      </w:r>
    </w:p>
    <w:p w14:paraId="1D8735D0" w14:textId="79A45BC5" w:rsidR="00F21197" w:rsidRPr="001C52D0" w:rsidRDefault="00603ED1">
      <w:pPr>
        <w:rPr>
          <w:rFonts w:cstheme="minorHAnsi"/>
          <w:shd w:val="clear" w:color="auto" w:fill="FFFFFF"/>
        </w:rPr>
      </w:pPr>
      <w:r w:rsidRPr="001C52D0">
        <w:rPr>
          <w:rFonts w:cstheme="minorHAnsi"/>
        </w:rPr>
        <w:br/>
      </w:r>
      <w:r w:rsidRPr="001C52D0">
        <w:rPr>
          <w:rFonts w:cstheme="minorHAnsi"/>
        </w:rPr>
        <w:br/>
      </w:r>
      <w:r w:rsidR="00557BB6" w:rsidRPr="001C52D0">
        <w:rPr>
          <w:rFonts w:cstheme="minorHAnsi"/>
          <w:shd w:val="clear" w:color="auto" w:fill="FFFFFF"/>
        </w:rPr>
        <w:t xml:space="preserve">Otázka </w:t>
      </w:r>
      <w:r w:rsidRPr="001C52D0">
        <w:rPr>
          <w:rFonts w:cstheme="minorHAnsi"/>
          <w:shd w:val="clear" w:color="auto" w:fill="FFFFFF"/>
        </w:rPr>
        <w:t xml:space="preserve">2./ </w:t>
      </w:r>
      <w:bookmarkStart w:id="0" w:name="_GoBack"/>
      <w:bookmarkEnd w:id="0"/>
    </w:p>
    <w:p w14:paraId="23BA2076" w14:textId="67282DF9" w:rsidR="002B28BE" w:rsidRPr="001C52D0" w:rsidRDefault="00603ED1">
      <w:pPr>
        <w:rPr>
          <w:rFonts w:cstheme="minorHAnsi"/>
          <w:shd w:val="clear" w:color="auto" w:fill="FFFFFF"/>
        </w:rPr>
      </w:pPr>
      <w:r w:rsidRPr="001C52D0">
        <w:rPr>
          <w:rFonts w:cstheme="minorHAnsi"/>
          <w:shd w:val="clear" w:color="auto" w:fill="FFFFFF"/>
        </w:rPr>
        <w:t>v čl.6, PLATOBNÉ PODMIENKY, ods.6.4. sa uvádza : .....Celková fakturovaná suma nesmie presiahnuť celkovú cenu Diela dohodnutú v bode 4.1 tejto Zmluvy. Znamená to, že ani prípadné naviac práce, ktoré by mal zhotoviteľ realizovať na základe požiadavky Objednávateľa na zmenu Diela a ktoré majú za dôsledok zvýšenie ceny Diela, nebudú uhradené?</w:t>
      </w:r>
    </w:p>
    <w:p w14:paraId="4416F77F" w14:textId="77777777" w:rsidR="00F21197" w:rsidRPr="00EB1A91" w:rsidRDefault="00F21197" w:rsidP="00F21197">
      <w:pPr>
        <w:rPr>
          <w:rFonts w:cstheme="minorHAnsi"/>
          <w:b/>
        </w:rPr>
      </w:pPr>
      <w:r w:rsidRPr="00EB1A91">
        <w:rPr>
          <w:rFonts w:cstheme="minorHAnsi"/>
          <w:b/>
        </w:rPr>
        <w:t>ODPOVEĎ:</w:t>
      </w:r>
    </w:p>
    <w:p w14:paraId="383526A8" w14:textId="6A18B9D2" w:rsidR="00F21197" w:rsidRPr="001C52D0" w:rsidRDefault="00512EFD">
      <w:pPr>
        <w:rPr>
          <w:rFonts w:cstheme="minorHAnsi"/>
          <w:b/>
          <w:shd w:val="clear" w:color="auto" w:fill="FFFFFF"/>
        </w:rPr>
      </w:pPr>
      <w:r w:rsidRPr="001C52D0">
        <w:rPr>
          <w:rFonts w:cstheme="minorHAnsi"/>
          <w:b/>
          <w:shd w:val="clear" w:color="auto" w:fill="FFFFFF"/>
        </w:rPr>
        <w:t>Verejný obstarávateľ upravuje znenie zmluvy, čl.6, PLATOBNÉ PODMIENKY, ods.6.4. nasledovne: posledná veta sa vypúšťa a ods. znie:</w:t>
      </w:r>
    </w:p>
    <w:p w14:paraId="3A283C40" w14:textId="38268D15" w:rsidR="00512EFD" w:rsidRPr="00EB1A91" w:rsidRDefault="00512EFD" w:rsidP="00512EFD">
      <w:pPr>
        <w:jc w:val="both"/>
        <w:rPr>
          <w:rFonts w:cstheme="minorHAnsi"/>
          <w:strike/>
          <w:shd w:val="clear" w:color="auto" w:fill="FFFFFF"/>
        </w:rPr>
      </w:pPr>
      <w:r w:rsidRPr="001C52D0">
        <w:rPr>
          <w:rFonts w:eastAsia="Times New Roman"/>
        </w:rPr>
        <w:t>6.4.</w:t>
      </w:r>
      <w:r w:rsidRPr="001C52D0">
        <w:rPr>
          <w:rFonts w:eastAsia="Times New Roman"/>
        </w:rPr>
        <w:tab/>
        <w:t>Zhotoviteľ mesačne zostaví súpis vykonaných prác a dodávok, ktoré ocení podľa položiek uvedených v ponukovej cene podľa Prílohy č.1 zmluvy</w:t>
      </w:r>
      <w:r w:rsidRPr="001C52D0">
        <w:rPr>
          <w:rFonts w:eastAsia="Times New Roman"/>
          <w:snapToGrid w:val="0"/>
        </w:rPr>
        <w:t xml:space="preserve">, samostatne pre oprávnené výdavky spolufinancované z finančných prostriedkov Európskej únie a súpis vykonaných prác a dodávok samostatne pre výdavky, ktoré sú financované z vlastných zdrojov Objednávateľa v súlade s prehľadom, ktorý Objednávateľ poskytne Zhotoviteľovi pri odovzdávaní staveniska v zmysle čl.7 tejto zmluvy. K súpisu vykonaných prác a dodávok sa vyjadrí do 5 pracovných dní technický dozor Objednávateľa. Ak má súpis vady, vráti ho Zhotoviteľovi na prepracovanie. Zisťovanie súpisu </w:t>
      </w:r>
      <w:r w:rsidRPr="001C52D0">
        <w:rPr>
          <w:rFonts w:eastAsia="Times New Roman"/>
          <w:snapToGrid w:val="0"/>
        </w:rPr>
        <w:lastRenderedPageBreak/>
        <w:t xml:space="preserve">vykonaných prác sa bude vykonávať každý mesiac vždy do 3 pracovných dní mesiaca nasledujúceho po mesiaci, v ktorom boli práce vykonané. Podkladom pre vystavenie faktúry bude súbor mesačných súpisov skutočne vykonaných prác a dodávok odsúhlasených stavebným/technickým dozorom Objednávateľa a zaevidovaných v stavebnom denníku. </w:t>
      </w:r>
    </w:p>
    <w:p w14:paraId="0B789941" w14:textId="084FF2D6" w:rsidR="00F21197" w:rsidRPr="00EB1A91" w:rsidRDefault="00603ED1">
      <w:pPr>
        <w:rPr>
          <w:rFonts w:cstheme="minorHAnsi"/>
          <w:shd w:val="clear" w:color="auto" w:fill="FFFFFF"/>
        </w:rPr>
      </w:pPr>
      <w:r w:rsidRPr="00EB1A91">
        <w:rPr>
          <w:rFonts w:cstheme="minorHAnsi"/>
        </w:rPr>
        <w:br/>
      </w:r>
      <w:r w:rsidR="00557BB6" w:rsidRPr="00EB1A91">
        <w:rPr>
          <w:rFonts w:cstheme="minorHAnsi"/>
          <w:shd w:val="clear" w:color="auto" w:fill="FFFFFF"/>
        </w:rPr>
        <w:t xml:space="preserve">Otázka </w:t>
      </w:r>
      <w:r w:rsidRPr="00EB1A91">
        <w:rPr>
          <w:rFonts w:cstheme="minorHAnsi"/>
          <w:shd w:val="clear" w:color="auto" w:fill="FFFFFF"/>
        </w:rPr>
        <w:t>3./</w:t>
      </w:r>
    </w:p>
    <w:p w14:paraId="678E803B" w14:textId="2C9C0664" w:rsidR="00733D36" w:rsidRPr="00EB1A91" w:rsidRDefault="00603ED1" w:rsidP="00EB1A91">
      <w:pPr>
        <w:jc w:val="both"/>
        <w:rPr>
          <w:rFonts w:cstheme="minorHAnsi"/>
          <w:shd w:val="clear" w:color="auto" w:fill="FFFFFF"/>
        </w:rPr>
      </w:pPr>
      <w:r w:rsidRPr="00EB1A91">
        <w:rPr>
          <w:rFonts w:cstheme="minorHAnsi"/>
          <w:shd w:val="clear" w:color="auto" w:fill="FFFFFF"/>
        </w:rPr>
        <w:t xml:space="preserve"> v čl.6, PLATOBNÉ PODMIENKY, ods.6.6. sa uvádza : Zhotoviteľ vystaví Objednávateľovi faktúru po písomnom odovzdaní a prebratí celého Diela so splatnosťou 60 dní od jej doručenia Objednávateľovi. Znamená to, že napriek mesačne zostaveným súpisom vykonaných prác bude iba jedna konečná faktúra po ukončení a odovzdaní diela ?</w:t>
      </w:r>
    </w:p>
    <w:p w14:paraId="402192F0" w14:textId="77777777" w:rsidR="00F21197" w:rsidRPr="00EB1A91" w:rsidRDefault="00F21197" w:rsidP="00F21197">
      <w:pPr>
        <w:rPr>
          <w:rFonts w:cstheme="minorHAnsi"/>
          <w:b/>
        </w:rPr>
      </w:pPr>
      <w:r w:rsidRPr="00EB1A91">
        <w:rPr>
          <w:rFonts w:cstheme="minorHAnsi"/>
          <w:b/>
        </w:rPr>
        <w:t>ODPOVEĎ:</w:t>
      </w:r>
    </w:p>
    <w:p w14:paraId="7F78B783" w14:textId="6EAB3573" w:rsidR="00F21197" w:rsidRPr="001C52D0" w:rsidRDefault="001136DC" w:rsidP="001136DC">
      <w:pPr>
        <w:pStyle w:val="Bezriadkovania"/>
        <w:jc w:val="both"/>
        <w:rPr>
          <w:rFonts w:eastAsia="Times New Roman"/>
          <w:b/>
          <w:snapToGrid w:val="0"/>
        </w:rPr>
      </w:pPr>
      <w:r w:rsidRPr="00EB1A91">
        <w:rPr>
          <w:rFonts w:cstheme="minorHAnsi"/>
          <w:shd w:val="clear" w:color="auto" w:fill="FFFFFF"/>
        </w:rPr>
        <w:t xml:space="preserve">ÁNO, napriek mesačne zostaveným súpisom vykonaných prác bude iba jedna konečná faktúra po ukončení a odovzdaní diela. </w:t>
      </w:r>
      <w:r w:rsidR="00512EFD" w:rsidRPr="00EB1A91">
        <w:rPr>
          <w:rFonts w:eastAsia="Times New Roman"/>
          <w:b/>
          <w:snapToGrid w:val="0"/>
        </w:rPr>
        <w:t>Podkladom pre vystavenie faktúry bude súbor mesačných súpisov skutočne vykonaných prác a dodávok odsúhlasených stavebným/technickým dozorom Objednávateľa a za</w:t>
      </w:r>
      <w:r w:rsidR="00512EFD" w:rsidRPr="001C52D0">
        <w:rPr>
          <w:rFonts w:eastAsia="Times New Roman"/>
          <w:b/>
          <w:snapToGrid w:val="0"/>
        </w:rPr>
        <w:t xml:space="preserve">evidovaných v stavebnom denníku, tak ako je to uvedené </w:t>
      </w:r>
      <w:r w:rsidRPr="001C52D0">
        <w:rPr>
          <w:rFonts w:eastAsia="Times New Roman"/>
          <w:b/>
          <w:snapToGrid w:val="0"/>
        </w:rPr>
        <w:t xml:space="preserve">v obchodných podmienkach, </w:t>
      </w:r>
      <w:r w:rsidR="00512EFD" w:rsidRPr="001C52D0">
        <w:rPr>
          <w:rFonts w:eastAsia="Times New Roman"/>
          <w:b/>
          <w:snapToGrid w:val="0"/>
        </w:rPr>
        <w:t xml:space="preserve">v bode </w:t>
      </w:r>
      <w:r w:rsidRPr="001C52D0">
        <w:rPr>
          <w:rFonts w:eastAsia="Times New Roman"/>
          <w:b/>
          <w:snapToGrid w:val="0"/>
        </w:rPr>
        <w:t xml:space="preserve">6.4. </w:t>
      </w:r>
      <w:r w:rsidRPr="001C52D0">
        <w:rPr>
          <w:b/>
          <w:lang w:eastAsia="cs-CZ"/>
        </w:rPr>
        <w:t>Mesačné súpisy</w:t>
      </w:r>
      <w:r w:rsidR="00512EFD" w:rsidRPr="001C52D0">
        <w:rPr>
          <w:b/>
          <w:lang w:eastAsia="cs-CZ"/>
        </w:rPr>
        <w:t xml:space="preserve"> budú priložené ku </w:t>
      </w:r>
      <w:r w:rsidR="00733D36" w:rsidRPr="001C52D0">
        <w:rPr>
          <w:b/>
          <w:lang w:eastAsia="cs-CZ"/>
        </w:rPr>
        <w:t xml:space="preserve"> konečnej faktúre.</w:t>
      </w:r>
    </w:p>
    <w:p w14:paraId="630EC5D2" w14:textId="3A0E68A1" w:rsidR="00F21197" w:rsidRPr="00EB1A91" w:rsidRDefault="00603ED1" w:rsidP="00F21197">
      <w:pPr>
        <w:pStyle w:val="Bezriadkovania"/>
        <w:jc w:val="both"/>
        <w:rPr>
          <w:shd w:val="clear" w:color="auto" w:fill="FFFFFF"/>
        </w:rPr>
      </w:pPr>
      <w:r w:rsidRPr="00EB1A91">
        <w:br/>
      </w:r>
      <w:r w:rsidRPr="00EB1A91">
        <w:br/>
      </w:r>
      <w:r w:rsidR="00557BB6" w:rsidRPr="00EB1A91">
        <w:rPr>
          <w:rFonts w:cstheme="minorHAnsi"/>
          <w:shd w:val="clear" w:color="auto" w:fill="FFFFFF"/>
        </w:rPr>
        <w:t>Otázka</w:t>
      </w:r>
      <w:r w:rsidR="00557BB6" w:rsidRPr="00EB1A91">
        <w:rPr>
          <w:shd w:val="clear" w:color="auto" w:fill="FFFFFF"/>
        </w:rPr>
        <w:t xml:space="preserve"> </w:t>
      </w:r>
      <w:r w:rsidRPr="00EB1A91">
        <w:rPr>
          <w:shd w:val="clear" w:color="auto" w:fill="FFFFFF"/>
        </w:rPr>
        <w:t>4./</w:t>
      </w:r>
    </w:p>
    <w:p w14:paraId="597C895E" w14:textId="61BAB90B" w:rsidR="00557BB6" w:rsidRPr="00EB1A91" w:rsidDel="00EB1A91" w:rsidRDefault="00603ED1" w:rsidP="00557BB6">
      <w:pPr>
        <w:pStyle w:val="Bezriadkovania"/>
        <w:jc w:val="both"/>
        <w:rPr>
          <w:del w:id="1" w:author="home" w:date="2021-03-09T08:45:00Z"/>
          <w:shd w:val="clear" w:color="auto" w:fill="FFFFFF"/>
        </w:rPr>
      </w:pPr>
      <w:r w:rsidRPr="00EB1A91">
        <w:rPr>
          <w:shd w:val="clear" w:color="auto" w:fill="FFFFFF"/>
        </w:rPr>
        <w:t xml:space="preserve">v zmysle čl.9, ZMENA ZMLUVY ods.9.2.2.b) pri položkách nenachádzajúcich sa v priloženom rozpočte, ale obsiahnutých v cenníku CENKROS budú cenníkové ceny požadovaných naviac prác upravené smerom dole o % vypočítané ako percentuálny rozdiel medzi zmluvnou cenou a rozpočtovou cenou z realizačnej projektovej dokumentácie za celý predmet </w:t>
      </w:r>
      <w:proofErr w:type="spellStart"/>
      <w:r w:rsidRPr="00EB1A91">
        <w:rPr>
          <w:shd w:val="clear" w:color="auto" w:fill="FFFFFF"/>
        </w:rPr>
        <w:t>ZoD</w:t>
      </w:r>
      <w:proofErr w:type="spellEnd"/>
      <w:r w:rsidRPr="00EB1A91">
        <w:rPr>
          <w:shd w:val="clear" w:color="auto" w:fill="FFFFFF"/>
        </w:rPr>
        <w:t xml:space="preserve">. Táto zmluvná podmienka je v rozpore so Zákonom o VO a rozhodovacou činnosťou Úradu pre verejné obstarávanie, nakoľko cena, ktorá bude určená podľa programu CENKROS nebude predstavovať </w:t>
      </w:r>
      <w:proofErr w:type="spellStart"/>
      <w:r w:rsidRPr="00EB1A91">
        <w:rPr>
          <w:shd w:val="clear" w:color="auto" w:fill="FFFFFF"/>
        </w:rPr>
        <w:t>vysúťaženú</w:t>
      </w:r>
      <w:proofErr w:type="spellEnd"/>
      <w:r w:rsidRPr="00EB1A91">
        <w:rPr>
          <w:shd w:val="clear" w:color="auto" w:fill="FFFFFF"/>
        </w:rPr>
        <w:t xml:space="preserve"> cenu, čo je samo o sebe v rozpore so základnými zásadami verejného obstarávania a povinnosťami verejného obstarávateľa uvedenými v §10 ods.2 Zákona o VO podľa ktorého “Verejný obstarávateľ a obstarávateľ musia dodržať princíp rovnakého zaobchádzania, princíp nediskriminácie hospodárskych subjektov, princíp transparentnosti, princíp proporcionality a princíp hospodárnosti a efektívnosti“</w:t>
      </w:r>
      <w:r w:rsidR="00557BB6" w:rsidRPr="00EB1A91">
        <w:rPr>
          <w:shd w:val="clear" w:color="auto" w:fill="FFFFFF"/>
        </w:rPr>
        <w:t>.</w:t>
      </w:r>
    </w:p>
    <w:p w14:paraId="5359B3EF" w14:textId="77777777" w:rsidR="00557BB6" w:rsidRPr="00EB1A91" w:rsidDel="00EB1A91" w:rsidRDefault="00557BB6" w:rsidP="00EB1A91">
      <w:pPr>
        <w:pStyle w:val="Bezriadkovania"/>
        <w:jc w:val="both"/>
        <w:rPr>
          <w:del w:id="2" w:author="home" w:date="2021-03-09T08:45:00Z"/>
        </w:rPr>
      </w:pPr>
    </w:p>
    <w:p w14:paraId="49C18F2E" w14:textId="19AECB52" w:rsidR="00733D36" w:rsidRPr="00EB1A91" w:rsidRDefault="00603ED1" w:rsidP="00557BB6">
      <w:pPr>
        <w:pStyle w:val="Bezriadkovania"/>
        <w:jc w:val="both"/>
      </w:pPr>
      <w:r w:rsidRPr="00EB1A91">
        <w:br/>
      </w:r>
      <w:r w:rsidRPr="00EB1A91">
        <w:rPr>
          <w:shd w:val="clear" w:color="auto" w:fill="FFFFFF"/>
        </w:rPr>
        <w:t>Ďalej zastávame názor, že uvedená podmienka pod písmenom b je ukážkovým prípadom zneužitia postavenia silnejšej strany v rámci obchodno-právneho vzťahu, kedy súťažiteľovi nie je možné ovplyvniť text zmluvy a na druhej strane je povinný jeho obsah bez výhrad akceptovať, ak sa chce verejného obstarávania zúčastniť. Uvedené ustanovenie je podľa nášho názoru v rozpore s poctivým obchodným stykom, kedy súťažiteľ je vopred povinný akceptovať cenu, ktorú nepozná, ktorá nebola výsledkom súťaže a ktorá môže byť netrhová a dumpingová. Uvedené ustanovenie môže byť v konkrétnom prípade pre súťažiteľa, už v pozícii zhotoviteľa likvidačné, nakoľko bude zmluvne viazaný vykonať dielo za ceny, ktoré vopred nepozná a ktoré nemusia pokrývať ani náklady na zhotovenie diela.</w:t>
      </w:r>
      <w:r w:rsidRPr="00EB1A91">
        <w:br/>
      </w:r>
      <w:r w:rsidRPr="00EB1A91">
        <w:rPr>
          <w:shd w:val="clear" w:color="auto" w:fill="FFFFFF"/>
        </w:rPr>
        <w:t xml:space="preserve">K určeniu ceny prostredníctvom kalkulačného a rozpočtového programu CENKROS, na obdobie, v ktorom budú práve vykonávané, znížené o % vypočítané ako percentuálny rozdiel medzi zmluvnou cenou a rozpočtovou cenou z realizačnej projektovej dokumentácie za celý predmet plnenia uvádzame, že takto stanovená zmluvná požiadavka je neopodstatnená a nemá žiadne logické zdôvodnenie, keďže kalkulačný a rozpočtový program narába s orientačnými cenami, ktoré nezodpovedajú reálnym trhovým cenám, každý uchádzač /zhotoviteľ/ upravuje svoju cenovú ponuku podľa reálnej situácie na trhu a podľa vlastných výrobných a režijných nákladov. Žiaden projektant si ale nedáva robiť reálnu cenovú ponuku výrobcom a dodávateľom podľa aktuálnej situácie na trhu, ničím nezodpovedá za reálnosť predpokladanej hodnoty zákazky, verejnému obstarávateľovi </w:t>
      </w:r>
      <w:r w:rsidRPr="00EB1A91">
        <w:rPr>
          <w:shd w:val="clear" w:color="auto" w:fill="FFFFFF"/>
        </w:rPr>
        <w:lastRenderedPageBreak/>
        <w:t>zodpovedá iba za výkaz výmer, nie za cenu. To znamená, že percentuálny rozdiel medzi predpokladanou hodnotou zákazky stanovenou projektantom a reálnou cenovou ponukou uchádzača môže byť záporný /stačí podhodnotiť dodávky, ktoré nie sú v programe CENKROS/, minimálny, ale aj kladný /a v praxi poznáme veľa takých prípadov/ navýšený aj o 40%, závisí to iba na projektantovom rozpočtárovi, ako odhadne ceny jednotlivých prác. Tiež treba podotknúť, že orientačné ceny s ktorými narába program CENKROS sú v niektorých stavebných oddieloch nadhodnotené a zároveň vo viacerých podhodnotené. V praxi to znamená, že uchádzač môže byť nútený oceniť naviac práce podľa podhodnoteného cenníka a tie ešte znížiť o ďalšie percentá, ktorých výška je závislá od odhadu a erudovanosti rozpočtára, ktorý ale môže predpokladanú hodnotu riadne „prestreliť“, aby nebol verejným obstarávateľom dodatočne obviňovaný, že zákazku podhodnotil.</w:t>
      </w:r>
    </w:p>
    <w:p w14:paraId="6183EF15" w14:textId="77777777" w:rsidR="00733D36" w:rsidRPr="00EB1A91" w:rsidRDefault="00733D36" w:rsidP="00733D36">
      <w:pPr>
        <w:pStyle w:val="Bezriadkovania"/>
        <w:rPr>
          <w:shd w:val="clear" w:color="auto" w:fill="FFFFFF"/>
        </w:rPr>
      </w:pPr>
    </w:p>
    <w:p w14:paraId="38EEB038" w14:textId="77777777" w:rsidR="00F21197" w:rsidRPr="00EB1A91" w:rsidRDefault="00F21197" w:rsidP="00F21197">
      <w:pPr>
        <w:rPr>
          <w:rFonts w:cstheme="minorHAnsi"/>
          <w:b/>
        </w:rPr>
      </w:pPr>
      <w:r w:rsidRPr="00EB1A91">
        <w:rPr>
          <w:rFonts w:cstheme="minorHAnsi"/>
          <w:b/>
        </w:rPr>
        <w:t>ODPOVEĎ:</w:t>
      </w:r>
    </w:p>
    <w:p w14:paraId="6C38FF59" w14:textId="6AECF493" w:rsidR="00F961E2" w:rsidRPr="00EB1A91" w:rsidRDefault="000740D0" w:rsidP="000740D0">
      <w:pPr>
        <w:jc w:val="both"/>
        <w:rPr>
          <w:b/>
          <w:shd w:val="clear" w:color="auto" w:fill="FFFFFF"/>
        </w:rPr>
      </w:pPr>
      <w:r w:rsidRPr="00EB1A91">
        <w:rPr>
          <w:rFonts w:cstheme="minorHAnsi"/>
          <w:b/>
          <w:rPrChange w:id="3" w:author="home" w:date="2021-03-09T08:53:00Z">
            <w:rPr>
              <w:rFonts w:cstheme="minorHAnsi"/>
              <w:b/>
            </w:rPr>
          </w:rPrChange>
        </w:rPr>
        <w:t>Verejný obstarávateľ v uvedenom článku obchodných podmienok určil spôsob ocenenia v prípade vzniknutých naviac prác v zmysle zákona 343/2015 o verejnom obstarávaní v platnom znení, § 18</w:t>
      </w:r>
      <w:r w:rsidR="00F961E2" w:rsidRPr="00EB1A91">
        <w:rPr>
          <w:rFonts w:cstheme="minorHAnsi"/>
          <w:b/>
          <w:rPrChange w:id="4" w:author="home" w:date="2021-03-09T08:53:00Z">
            <w:rPr>
              <w:rFonts w:cstheme="minorHAnsi"/>
              <w:b/>
            </w:rPr>
          </w:rPrChange>
        </w:rPr>
        <w:t xml:space="preserve"> ods. 1 písm.</w:t>
      </w:r>
      <w:r w:rsidRPr="00EB1A91">
        <w:rPr>
          <w:rFonts w:cstheme="minorHAnsi"/>
          <w:b/>
          <w:rPrChange w:id="5" w:author="home" w:date="2021-03-09T08:53:00Z">
            <w:rPr>
              <w:rFonts w:cstheme="minorHAnsi"/>
              <w:b/>
            </w:rPr>
          </w:rPrChange>
        </w:rPr>
        <w:t xml:space="preserve"> a). </w:t>
      </w:r>
      <w:r w:rsidRPr="00EB1A91">
        <w:rPr>
          <w:rFonts w:cstheme="minorHAnsi"/>
          <w:b/>
          <w:u w:val="single"/>
          <w:rPrChange w:id="6" w:author="home" w:date="2021-03-09T08:53:00Z">
            <w:rPr>
              <w:rFonts w:cstheme="minorHAnsi"/>
              <w:b/>
              <w:u w:val="single"/>
            </w:rPr>
          </w:rPrChange>
        </w:rPr>
        <w:t>Toto ocenenie nie je súčasťou ponukovej ceny</w:t>
      </w:r>
      <w:r w:rsidR="00F961E2" w:rsidRPr="00EB1A91">
        <w:rPr>
          <w:rFonts w:cstheme="minorHAnsi"/>
          <w:b/>
          <w:u w:val="single"/>
          <w:rPrChange w:id="7" w:author="home" w:date="2021-03-09T08:53:00Z">
            <w:rPr>
              <w:rFonts w:cstheme="minorHAnsi"/>
              <w:b/>
              <w:u w:val="single"/>
            </w:rPr>
          </w:rPrChange>
        </w:rPr>
        <w:t xml:space="preserve"> uchádzača</w:t>
      </w:r>
      <w:r w:rsidR="00F961E2" w:rsidRPr="00EB1A91">
        <w:rPr>
          <w:b/>
          <w:shd w:val="clear" w:color="auto" w:fill="FFFFFF"/>
        </w:rPr>
        <w:t>!</w:t>
      </w:r>
    </w:p>
    <w:p w14:paraId="78D49064" w14:textId="0EA4D352" w:rsidR="007349D8" w:rsidRPr="00EB1A91" w:rsidRDefault="00F961E2" w:rsidP="00F961E2">
      <w:pPr>
        <w:jc w:val="both"/>
        <w:rPr>
          <w:b/>
          <w:shd w:val="clear" w:color="auto" w:fill="FFFFFF"/>
        </w:rPr>
      </w:pPr>
      <w:r w:rsidRPr="00EB1A91">
        <w:rPr>
          <w:b/>
          <w:shd w:val="clear" w:color="auto" w:fill="FFFFFF"/>
        </w:rPr>
        <w:t>Ustanovenie sa týka prípadnej zmeny zmluvy, ktorá môže a nemusí nastať</w:t>
      </w:r>
      <w:r w:rsidR="00396288" w:rsidRPr="00EB1A91">
        <w:rPr>
          <w:b/>
          <w:shd w:val="clear" w:color="auto" w:fill="FFFFFF"/>
        </w:rPr>
        <w:t xml:space="preserve"> počas jej plnenia</w:t>
      </w:r>
      <w:r w:rsidRPr="00EB1A91">
        <w:rPr>
          <w:b/>
          <w:shd w:val="clear" w:color="auto" w:fill="FFFFFF"/>
        </w:rPr>
        <w:t>, a ktorú ak chce verejný obstarávateľ realizovať bez nového verejného obstarávania, tak návrh zmluvy musí obsahovať jasné, presné a jednoznačné podmienky jej úpravy, vrátane úpravy ceny alebo opcie, rozsah, povahu možných úprav a opcií a podmienky ich uplatnenia.</w:t>
      </w:r>
    </w:p>
    <w:p w14:paraId="77FD648D" w14:textId="42D3382C" w:rsidR="00F21197" w:rsidRPr="00EB1A91" w:rsidRDefault="00603ED1" w:rsidP="00F21197">
      <w:pPr>
        <w:pStyle w:val="Bezriadkovania"/>
        <w:jc w:val="both"/>
        <w:rPr>
          <w:shd w:val="clear" w:color="auto" w:fill="FFFFFF"/>
        </w:rPr>
      </w:pPr>
      <w:r w:rsidRPr="00EB1A91">
        <w:br/>
      </w:r>
      <w:r w:rsidRPr="00EB1A91">
        <w:br/>
      </w:r>
      <w:r w:rsidR="00557BB6" w:rsidRPr="00EB1A91">
        <w:rPr>
          <w:rFonts w:cstheme="minorHAnsi"/>
          <w:shd w:val="clear" w:color="auto" w:fill="FFFFFF"/>
        </w:rPr>
        <w:t>Otázka</w:t>
      </w:r>
      <w:r w:rsidR="00557BB6" w:rsidRPr="00EB1A91">
        <w:rPr>
          <w:shd w:val="clear" w:color="auto" w:fill="FFFFFF"/>
        </w:rPr>
        <w:t xml:space="preserve"> </w:t>
      </w:r>
      <w:r w:rsidRPr="00EB1A91">
        <w:rPr>
          <w:shd w:val="clear" w:color="auto" w:fill="FFFFFF"/>
        </w:rPr>
        <w:t>5./</w:t>
      </w:r>
    </w:p>
    <w:p w14:paraId="3C1ED36A" w14:textId="191D163C" w:rsidR="00557BB6" w:rsidRPr="00EB1A91" w:rsidRDefault="00603ED1" w:rsidP="00EB1A91">
      <w:pPr>
        <w:jc w:val="both"/>
        <w:rPr>
          <w:shd w:val="clear" w:color="auto" w:fill="FFFFFF"/>
          <w:rPrChange w:id="8" w:author="home" w:date="2021-03-09T08:53:00Z">
            <w:rPr>
              <w:shd w:val="clear" w:color="auto" w:fill="FFFFFF"/>
            </w:rPr>
          </w:rPrChange>
        </w:rPr>
      </w:pPr>
      <w:r w:rsidRPr="00EB1A91">
        <w:rPr>
          <w:shd w:val="clear" w:color="auto" w:fill="FFFFFF"/>
        </w:rPr>
        <w:t xml:space="preserve"> v zmysle čl.10, SANKCIE ods.10.1 má objednávateľ právo na zmluvnú pokutu vo výške 0,5% za každý deň omeškania, to znamená že napr. za 20dní omeškania zhotoviteľ zaplatí 10% z ceny diela. Ďalej v zmysle ods.6.12 zhotoviteľovi bude uhradených max. 90% z doh</w:t>
      </w:r>
      <w:r w:rsidRPr="00EB1A91">
        <w:rPr>
          <w:shd w:val="clear" w:color="auto" w:fill="FFFFFF"/>
          <w:rPrChange w:id="9" w:author="home" w:date="2021-03-09T08:53:00Z">
            <w:rPr>
              <w:shd w:val="clear" w:color="auto" w:fill="FFFFFF"/>
            </w:rPr>
          </w:rPrChange>
        </w:rPr>
        <w:t>odnutej ceny Diela bez DPH, 5% bude uhradených za 1 rok po uplynutí skúšobnej doby a zostávajúcich 5% za 5 rokov po uplynutí záručnej doby. Na druhej strane voči Objednávateľovi sankciu nemožno uplatniť, pokiaľ omeškanie bude spôsobené zdržaním schvaľovania Žiadosti o platbu zo strany RO /viď čl.6, ods.6.1, 6.6/. Takto stanovené zmluvné podmienky sú v rozpore z poctivým obchodným stykom, sú nevyvážené, zneužívajúce postavenie silnejšej strany v zmluvnom vzťahu a nesvedčia o deklarovanej podpore pre malé a stredné podniky.</w:t>
      </w:r>
    </w:p>
    <w:p w14:paraId="3CBFAA00" w14:textId="77777777" w:rsidR="005025A5" w:rsidRPr="00EB1A91" w:rsidRDefault="005025A5" w:rsidP="005025A5">
      <w:pPr>
        <w:spacing w:after="0"/>
        <w:rPr>
          <w:shd w:val="clear" w:color="auto" w:fill="FFFFFF"/>
          <w:rPrChange w:id="10" w:author="home" w:date="2021-03-09T08:53:00Z">
            <w:rPr>
              <w:shd w:val="clear" w:color="auto" w:fill="FFFFFF"/>
            </w:rPr>
          </w:rPrChange>
        </w:rPr>
      </w:pPr>
    </w:p>
    <w:p w14:paraId="52ED630A" w14:textId="77777777" w:rsidR="00F21197" w:rsidRPr="00EB1A91" w:rsidRDefault="00F21197" w:rsidP="00F21197">
      <w:pPr>
        <w:rPr>
          <w:rFonts w:cstheme="minorHAnsi"/>
          <w:b/>
          <w:rPrChange w:id="11" w:author="home" w:date="2021-03-09T08:53:00Z">
            <w:rPr>
              <w:rFonts w:cstheme="minorHAnsi"/>
              <w:b/>
            </w:rPr>
          </w:rPrChange>
        </w:rPr>
      </w:pPr>
      <w:r w:rsidRPr="00EB1A91">
        <w:rPr>
          <w:rFonts w:cstheme="minorHAnsi"/>
          <w:b/>
          <w:rPrChange w:id="12" w:author="home" w:date="2021-03-09T08:53:00Z">
            <w:rPr>
              <w:rFonts w:cstheme="minorHAnsi"/>
              <w:b/>
            </w:rPr>
          </w:rPrChange>
        </w:rPr>
        <w:t>ODPOVEĎ:</w:t>
      </w:r>
    </w:p>
    <w:p w14:paraId="0F5CAED1" w14:textId="069CA4B1" w:rsidR="007349D8" w:rsidRPr="00EB1A91" w:rsidRDefault="007349D8" w:rsidP="00F21197">
      <w:pPr>
        <w:rPr>
          <w:rFonts w:cstheme="minorHAnsi"/>
          <w:b/>
          <w:rPrChange w:id="13" w:author="home" w:date="2021-03-09T08:53:00Z">
            <w:rPr>
              <w:rFonts w:cstheme="minorHAnsi"/>
              <w:b/>
            </w:rPr>
          </w:rPrChange>
        </w:rPr>
      </w:pPr>
      <w:r w:rsidRPr="00EB1A91">
        <w:rPr>
          <w:rFonts w:cstheme="minorHAnsi"/>
          <w:b/>
          <w:shd w:val="clear" w:color="auto" w:fill="FFFFFF"/>
          <w:rPrChange w:id="14" w:author="home" w:date="2021-03-09T08:53:00Z">
            <w:rPr>
              <w:rFonts w:cstheme="minorHAnsi"/>
              <w:b/>
              <w:shd w:val="clear" w:color="auto" w:fill="FFFFFF"/>
            </w:rPr>
          </w:rPrChange>
        </w:rPr>
        <w:t>Verejný obstarávateľ upravuje znenie zmluvy, čl.6, PLATOBNÉ PODMIENKY, ods.6.12. nasledovne:</w:t>
      </w:r>
    </w:p>
    <w:p w14:paraId="500BFAA5" w14:textId="0E0B329B" w:rsidR="00733D36" w:rsidRPr="00EB1A91" w:rsidRDefault="007349D8" w:rsidP="005957D9">
      <w:pPr>
        <w:widowControl w:val="0"/>
        <w:tabs>
          <w:tab w:val="left" w:pos="1134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after="0" w:line="240" w:lineRule="auto"/>
        <w:ind w:right="-29"/>
        <w:jc w:val="both"/>
        <w:rPr>
          <w:rFonts w:eastAsia="Times New Roman"/>
          <w:rPrChange w:id="15" w:author="home" w:date="2021-03-09T08:53:00Z">
            <w:rPr>
              <w:rFonts w:eastAsia="Times New Roman"/>
            </w:rPr>
          </w:rPrChange>
        </w:rPr>
      </w:pPr>
      <w:r w:rsidRPr="00EB1A91">
        <w:rPr>
          <w:rFonts w:ascii="Calibri" w:eastAsia="Times New Roman" w:hAnsi="Calibri" w:cs="Calibri"/>
          <w:lang w:eastAsia="sk-SK"/>
          <w:rPrChange w:id="16" w:author="home" w:date="2021-03-09T08:53:00Z">
            <w:rPr>
              <w:rFonts w:ascii="Calibri" w:eastAsia="Times New Roman" w:hAnsi="Calibri" w:cs="Calibri"/>
              <w:lang w:eastAsia="sk-SK"/>
            </w:rPr>
          </w:rPrChange>
        </w:rPr>
        <w:t xml:space="preserve">6.12. Zhotoviteľovi môže byť uhradených max. 95% z dohodnutej ceny Diela bez DPH po odovzdaní Diela, resp. po odstránení všetkých prípadných vád a nedorobkov t. j. i tých, čo nebránia užívať Dielo. Zostávajúcich 5% z ceny Diela bez DPH bude uhradených Objednávateľom Zhotoviteľovi </w:t>
      </w:r>
      <w:r w:rsidRPr="00EB1A91">
        <w:rPr>
          <w:rFonts w:eastAsia="Times New Roman"/>
          <w:rPrChange w:id="17" w:author="home" w:date="2021-03-09T08:53:00Z">
            <w:rPr>
              <w:rFonts w:eastAsia="Times New Roman"/>
            </w:rPr>
          </w:rPrChange>
        </w:rPr>
        <w:t>až po uplynutí skúšobnej prevádzky, kedy Objednávateľ potvrdí, že Dielo funguje bez vád.</w:t>
      </w:r>
    </w:p>
    <w:p w14:paraId="5EA11370" w14:textId="77777777" w:rsidR="005957D9" w:rsidRPr="001C52D0" w:rsidRDefault="005957D9" w:rsidP="005957D9">
      <w:pPr>
        <w:widowControl w:val="0"/>
        <w:tabs>
          <w:tab w:val="left" w:pos="1134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after="0" w:line="240" w:lineRule="auto"/>
        <w:ind w:right="-29"/>
        <w:jc w:val="both"/>
        <w:rPr>
          <w:rFonts w:eastAsia="Times New Roman"/>
        </w:rPr>
      </w:pPr>
    </w:p>
    <w:p w14:paraId="3ABC54BD" w14:textId="784F0031" w:rsidR="007349D8" w:rsidRPr="00EB1A91" w:rsidRDefault="007349D8" w:rsidP="007349D8">
      <w:pPr>
        <w:jc w:val="both"/>
        <w:rPr>
          <w:rFonts w:eastAsia="Times New Roman"/>
          <w:b/>
          <w:rPrChange w:id="18" w:author="home" w:date="2021-03-09T08:53:00Z">
            <w:rPr>
              <w:rFonts w:eastAsia="Times New Roman"/>
              <w:b/>
            </w:rPr>
          </w:rPrChange>
        </w:rPr>
      </w:pPr>
      <w:r w:rsidRPr="00EB1A91">
        <w:rPr>
          <w:b/>
          <w:shd w:val="clear" w:color="auto" w:fill="FFFFFF"/>
          <w:rPrChange w:id="19" w:author="home" w:date="2021-03-09T08:53:00Z">
            <w:rPr>
              <w:b/>
              <w:shd w:val="clear" w:color="auto" w:fill="FFFFFF"/>
            </w:rPr>
          </w:rPrChange>
        </w:rPr>
        <w:t xml:space="preserve">Ohľadom prípadného omeškania platby za faktúru spôsobené zdržaním schvaľovania Žiadosti o platbu zo strany RO nevie verejný obstarávateľ </w:t>
      </w:r>
      <w:r w:rsidR="00EB1A91" w:rsidRPr="00EB1A91">
        <w:rPr>
          <w:b/>
          <w:shd w:val="clear" w:color="auto" w:fill="FFFFFF"/>
          <w:rPrChange w:id="20" w:author="home" w:date="2021-03-09T08:53:00Z">
            <w:rPr>
              <w:b/>
              <w:shd w:val="clear" w:color="auto" w:fill="FFFFFF"/>
            </w:rPr>
          </w:rPrChange>
        </w:rPr>
        <w:t xml:space="preserve">túto skutočnosť </w:t>
      </w:r>
      <w:r w:rsidRPr="00EB1A91">
        <w:rPr>
          <w:b/>
          <w:shd w:val="clear" w:color="auto" w:fill="FFFFFF"/>
          <w:rPrChange w:id="21" w:author="home" w:date="2021-03-09T08:53:00Z">
            <w:rPr>
              <w:b/>
              <w:shd w:val="clear" w:color="auto" w:fill="FFFFFF"/>
            </w:rPr>
          </w:rPrChange>
        </w:rPr>
        <w:t>o</w:t>
      </w:r>
      <w:r w:rsidR="005957D9" w:rsidRPr="00EB1A91">
        <w:rPr>
          <w:b/>
          <w:shd w:val="clear" w:color="auto" w:fill="FFFFFF"/>
          <w:rPrChange w:id="22" w:author="home" w:date="2021-03-09T08:53:00Z">
            <w:rPr>
              <w:b/>
              <w:shd w:val="clear" w:color="auto" w:fill="FFFFFF"/>
            </w:rPr>
          </w:rPrChange>
        </w:rPr>
        <w:t>v</w:t>
      </w:r>
      <w:r w:rsidRPr="00EB1A91">
        <w:rPr>
          <w:b/>
          <w:shd w:val="clear" w:color="auto" w:fill="FFFFFF"/>
          <w:rPrChange w:id="23" w:author="home" w:date="2021-03-09T08:53:00Z">
            <w:rPr>
              <w:b/>
              <w:shd w:val="clear" w:color="auto" w:fill="FFFFFF"/>
            </w:rPr>
          </w:rPrChange>
        </w:rPr>
        <w:t xml:space="preserve">plyvniť. V obchodných </w:t>
      </w:r>
      <w:r w:rsidR="005957D9" w:rsidRPr="00EB1A91">
        <w:rPr>
          <w:b/>
          <w:shd w:val="clear" w:color="auto" w:fill="FFFFFF"/>
          <w:rPrChange w:id="24" w:author="home" w:date="2021-03-09T08:53:00Z">
            <w:rPr>
              <w:b/>
              <w:shd w:val="clear" w:color="auto" w:fill="FFFFFF"/>
            </w:rPr>
          </w:rPrChange>
        </w:rPr>
        <w:t>podmienkach je uvedené nasledovné ustanov</w:t>
      </w:r>
      <w:r w:rsidRPr="00EB1A91">
        <w:rPr>
          <w:b/>
          <w:shd w:val="clear" w:color="auto" w:fill="FFFFFF"/>
          <w:rPrChange w:id="25" w:author="home" w:date="2021-03-09T08:53:00Z">
            <w:rPr>
              <w:b/>
              <w:shd w:val="clear" w:color="auto" w:fill="FFFFFF"/>
            </w:rPr>
          </w:rPrChange>
        </w:rPr>
        <w:t>enie:</w:t>
      </w:r>
    </w:p>
    <w:p w14:paraId="57C67C4A" w14:textId="2C82D5B6" w:rsidR="007349D8" w:rsidRPr="00EB1A91" w:rsidRDefault="007349D8" w:rsidP="005957D9">
      <w:pPr>
        <w:jc w:val="both"/>
        <w:rPr>
          <w:rFonts w:cstheme="minorHAnsi"/>
          <w:shd w:val="clear" w:color="auto" w:fill="FFFFFF"/>
        </w:rPr>
      </w:pPr>
      <w:r w:rsidRPr="00EB1A91">
        <w:rPr>
          <w:rFonts w:eastAsia="Times New Roman"/>
          <w:rPrChange w:id="26" w:author="home" w:date="2021-03-09T08:53:00Z">
            <w:rPr>
              <w:rFonts w:eastAsia="Times New Roman"/>
            </w:rPr>
          </w:rPrChange>
        </w:rPr>
        <w:t>Faktúra bude uhradená po schválení Žiadosti o platbu zo strany RO pre IROP, pričom Objednávateľ je povinný faktúru uhradiť Zhotoviteľovi bezodkladne (najneskôr do 3 dní) od pripísania príslušnej platby na účet Objednávateľa.</w:t>
      </w:r>
    </w:p>
    <w:p w14:paraId="6799CD64" w14:textId="0BDC0241" w:rsidR="005957D9" w:rsidRPr="00EB1A91" w:rsidRDefault="005957D9" w:rsidP="00FB5B5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right="-29" w:hanging="709"/>
        <w:rPr>
          <w:rFonts w:cstheme="minorHAnsi"/>
          <w:b/>
          <w:shd w:val="clear" w:color="auto" w:fill="FFFFFF"/>
        </w:rPr>
      </w:pPr>
      <w:r w:rsidRPr="00EB1A91">
        <w:rPr>
          <w:rFonts w:cstheme="minorHAnsi"/>
          <w:b/>
          <w:shd w:val="clear" w:color="auto" w:fill="FFFFFF"/>
        </w:rPr>
        <w:lastRenderedPageBreak/>
        <w:t xml:space="preserve">Ohľadom sankcií verejný obstarávateľ upravuje v článku </w:t>
      </w:r>
      <w:r w:rsidR="00FB5B5F" w:rsidRPr="00EB1A91">
        <w:rPr>
          <w:rFonts w:cstheme="minorHAnsi"/>
          <w:b/>
          <w:shd w:val="clear" w:color="auto" w:fill="FFFFFF"/>
        </w:rPr>
        <w:t xml:space="preserve">X, </w:t>
      </w:r>
      <w:r w:rsidR="00FB5B5F" w:rsidRPr="00EB1A91">
        <w:rPr>
          <w:rFonts w:eastAsia="Times New Roman"/>
          <w:b/>
          <w:bCs/>
        </w:rPr>
        <w:t>SANKCIE</w:t>
      </w:r>
      <w:r w:rsidRPr="00EB1A91">
        <w:rPr>
          <w:rFonts w:cstheme="minorHAnsi"/>
          <w:b/>
          <w:shd w:val="clear" w:color="auto" w:fill="FFFFFF"/>
        </w:rPr>
        <w:t xml:space="preserve">, </w:t>
      </w:r>
      <w:r w:rsidR="00FB5B5F" w:rsidRPr="00EB1A91">
        <w:rPr>
          <w:rFonts w:cstheme="minorHAnsi"/>
          <w:b/>
          <w:shd w:val="clear" w:color="auto" w:fill="FFFFFF"/>
        </w:rPr>
        <w:t xml:space="preserve">ods. </w:t>
      </w:r>
      <w:r w:rsidRPr="00EB1A91">
        <w:rPr>
          <w:rFonts w:cstheme="minorHAnsi"/>
          <w:b/>
          <w:shd w:val="clear" w:color="auto" w:fill="FFFFFF"/>
        </w:rPr>
        <w:t>10.1 a 10.2 nasledovne</w:t>
      </w:r>
      <w:r w:rsidR="00301ACF" w:rsidRPr="00EB1A91">
        <w:rPr>
          <w:rFonts w:cstheme="minorHAnsi"/>
          <w:b/>
          <w:shd w:val="clear" w:color="auto" w:fill="FFFFFF"/>
        </w:rPr>
        <w:t>:</w:t>
      </w:r>
    </w:p>
    <w:p w14:paraId="23F0F6F7" w14:textId="78AB448E" w:rsidR="005957D9" w:rsidRPr="00EB1A91" w:rsidRDefault="005957D9" w:rsidP="005957D9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-29"/>
        <w:jc w:val="both"/>
        <w:rPr>
          <w:rFonts w:eastAsia="Times New Roman"/>
          <w:bCs/>
          <w:rPrChange w:id="27" w:author="home" w:date="2021-03-09T08:53:00Z">
            <w:rPr>
              <w:rFonts w:eastAsia="Times New Roman"/>
              <w:bCs/>
            </w:rPr>
          </w:rPrChange>
        </w:rPr>
      </w:pPr>
      <w:r w:rsidRPr="00EB1A91">
        <w:rPr>
          <w:rFonts w:eastAsia="Times New Roman"/>
          <w:bCs/>
          <w:rPrChange w:id="28" w:author="home" w:date="2021-03-09T08:53:00Z">
            <w:rPr>
              <w:rFonts w:eastAsia="Times New Roman"/>
              <w:bCs/>
            </w:rPr>
          </w:rPrChange>
        </w:rPr>
        <w:t xml:space="preserve">10.1. V prípade, že Zhotoviteľ nedodá Dielo v rozsahu podľa čl. II. zmluvy v dohodnutých termínoch podľa čl. V. zmluvy, Objednávateľ má právo na zmluvnú pokutu vo výške 0,1% z celkovej zmluvnej ceny Diela bez DPH za každý aj začatý deň omeškania až do jeho prevzatia Objednávateľom. </w:t>
      </w:r>
    </w:p>
    <w:p w14:paraId="4ACA3042" w14:textId="785CA27C" w:rsidR="005957D9" w:rsidRPr="00EB1A91" w:rsidRDefault="005957D9" w:rsidP="005957D9">
      <w:pPr>
        <w:jc w:val="both"/>
        <w:rPr>
          <w:rFonts w:cstheme="minorHAnsi"/>
          <w:shd w:val="clear" w:color="auto" w:fill="FFFFFF"/>
        </w:rPr>
      </w:pPr>
      <w:r w:rsidRPr="00EB1A91">
        <w:rPr>
          <w:rFonts w:eastAsia="Times New Roman"/>
          <w:bCs/>
          <w:rPrChange w:id="29" w:author="home" w:date="2021-03-09T08:53:00Z">
            <w:rPr>
              <w:rFonts w:eastAsia="Times New Roman"/>
              <w:bCs/>
            </w:rPr>
          </w:rPrChange>
        </w:rPr>
        <w:t>10.2. V prípade omeškania Objednávateľa s úhradou faktúry má Zhotoviteľ právo na úrok z omeškania vo výške 0,1 % z dlžnej ceny Diela bez DPH za každý aj začatý deň omeškania úhrady. Uvedenú sankciu nemožno uplatniť v prípade naplnenia bodu 6.1 zmluvy.</w:t>
      </w:r>
    </w:p>
    <w:p w14:paraId="2ADAD090" w14:textId="018B4AA9" w:rsidR="005025A5" w:rsidRPr="00EB1A91" w:rsidRDefault="00301ACF">
      <w:pPr>
        <w:rPr>
          <w:rFonts w:cstheme="minorHAnsi"/>
          <w:b/>
          <w:shd w:val="clear" w:color="auto" w:fill="FFFFFF"/>
        </w:rPr>
      </w:pPr>
      <w:r w:rsidRPr="00EB1A91">
        <w:rPr>
          <w:rFonts w:cstheme="minorHAnsi"/>
          <w:b/>
          <w:shd w:val="clear" w:color="auto" w:fill="FFFFFF"/>
        </w:rPr>
        <w:t>Ostatné ustanovenia zmluvy zostávajú bezo zmeny.</w:t>
      </w:r>
    </w:p>
    <w:p w14:paraId="5AE70746" w14:textId="77777777" w:rsidR="00301ACF" w:rsidRDefault="00301ACF">
      <w:pPr>
        <w:rPr>
          <w:rFonts w:cstheme="minorHAnsi"/>
          <w:color w:val="FF0000"/>
          <w:shd w:val="clear" w:color="auto" w:fill="FFFFFF"/>
        </w:rPr>
      </w:pPr>
    </w:p>
    <w:p w14:paraId="4D872FED" w14:textId="6D2AB09F" w:rsidR="00DA609E" w:rsidRPr="00603ED1" w:rsidRDefault="00DA609E" w:rsidP="00EB1A91">
      <w:pPr>
        <w:rPr>
          <w:rFonts w:cstheme="minorHAnsi"/>
        </w:rPr>
      </w:pPr>
    </w:p>
    <w:sectPr w:rsidR="00DA609E" w:rsidRPr="00603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65A067" w16cid:durableId="23F0A46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24413"/>
    <w:multiLevelType w:val="hybridMultilevel"/>
    <w:tmpl w:val="BF0EF6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ome">
    <w15:presenceInfo w15:providerId="None" w15:userId="hom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CF"/>
    <w:rsid w:val="000740D0"/>
    <w:rsid w:val="000B7B37"/>
    <w:rsid w:val="001136DC"/>
    <w:rsid w:val="00153A49"/>
    <w:rsid w:val="001C52D0"/>
    <w:rsid w:val="002B28BE"/>
    <w:rsid w:val="00301ACF"/>
    <w:rsid w:val="00396288"/>
    <w:rsid w:val="003B73DF"/>
    <w:rsid w:val="005025A5"/>
    <w:rsid w:val="00512EFD"/>
    <w:rsid w:val="00557BB6"/>
    <w:rsid w:val="005957D9"/>
    <w:rsid w:val="005A17E3"/>
    <w:rsid w:val="00603ED1"/>
    <w:rsid w:val="00733D36"/>
    <w:rsid w:val="007349D8"/>
    <w:rsid w:val="007C5EAD"/>
    <w:rsid w:val="008C381D"/>
    <w:rsid w:val="00B80630"/>
    <w:rsid w:val="00D93CCF"/>
    <w:rsid w:val="00DA609E"/>
    <w:rsid w:val="00E313DD"/>
    <w:rsid w:val="00E9670C"/>
    <w:rsid w:val="00EB1A91"/>
    <w:rsid w:val="00EC1091"/>
    <w:rsid w:val="00F21197"/>
    <w:rsid w:val="00F961E2"/>
    <w:rsid w:val="00FB5B5F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8895"/>
  <w15:chartTrackingRefBased/>
  <w15:docId w15:val="{361D133A-7FA3-4377-AA47-1331F133F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DA609E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96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61E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53A4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53A4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53A4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3A4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3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3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12</cp:revision>
  <dcterms:created xsi:type="dcterms:W3CDTF">2021-03-08T12:23:00Z</dcterms:created>
  <dcterms:modified xsi:type="dcterms:W3CDTF">2021-03-09T08:18:00Z</dcterms:modified>
</cp:coreProperties>
</file>