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683E0B0" w14:textId="5FCD678C" w:rsidR="00916821" w:rsidRPr="007F30C0" w:rsidRDefault="00916821" w:rsidP="00445412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7F30C0">
        <w:rPr>
          <w:rFonts w:ascii="Cambria" w:hAnsi="Cambria" w:cs="Arial"/>
          <w:b/>
          <w:bCs/>
          <w:szCs w:val="22"/>
        </w:rPr>
        <w:t>Załącznik nr 1</w:t>
      </w:r>
      <w:r w:rsidR="00C42AEA" w:rsidRPr="007F30C0">
        <w:rPr>
          <w:rFonts w:ascii="Cambria" w:hAnsi="Cambria" w:cs="Arial"/>
          <w:b/>
          <w:bCs/>
          <w:szCs w:val="22"/>
        </w:rPr>
        <w:t xml:space="preserve"> </w:t>
      </w:r>
      <w:r w:rsidR="000E1C61" w:rsidRPr="007F30C0">
        <w:rPr>
          <w:rFonts w:ascii="Cambria" w:hAnsi="Cambria" w:cs="Arial"/>
          <w:b/>
          <w:bCs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77777777" w:rsidR="00916821" w:rsidRPr="002E64B8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71EAE">
        <w:rPr>
          <w:rFonts w:ascii="Cambria" w:hAnsi="Cambria" w:cs="Arial"/>
          <w:b/>
          <w:bCs/>
          <w:sz w:val="22"/>
          <w:szCs w:val="22"/>
        </w:rPr>
        <w:t>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774B396C" w:rsidR="00916821" w:rsidRPr="002E64B8" w:rsidRDefault="00371EAE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89-407 Lutówko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0B404E" w14:textId="3EE4EAC4" w:rsidR="005C4E40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 xml:space="preserve">podstawowym (Wariant I) 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05672C">
        <w:rPr>
          <w:rFonts w:ascii="Cambria" w:hAnsi="Cambria" w:cs="Arial"/>
          <w:bCs/>
          <w:sz w:val="22"/>
          <w:szCs w:val="22"/>
        </w:rPr>
        <w:t>na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„</w:t>
      </w:r>
      <w:r w:rsidR="00FA7EDD">
        <w:rPr>
          <w:rFonts w:ascii="Cambria" w:hAnsi="Cambria" w:cs="Arial"/>
          <w:b/>
          <w:bCs/>
          <w:sz w:val="22"/>
          <w:szCs w:val="22"/>
        </w:rPr>
        <w:t>Termomodernizacje leśniczówki Zaleśniak</w:t>
      </w:r>
      <w:r w:rsidR="00371EAE">
        <w:rPr>
          <w:rFonts w:ascii="Cambria" w:hAnsi="Cambria" w:cs="Arial"/>
          <w:b/>
          <w:bCs/>
          <w:sz w:val="22"/>
          <w:szCs w:val="22"/>
        </w:rPr>
        <w:t xml:space="preserve">”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3F6B8C30" w14:textId="77777777" w:rsidR="0004046F" w:rsidRPr="002E64B8" w:rsidRDefault="0004046F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1BEDE302" w14:textId="74006FDE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PLN. </w:t>
      </w:r>
    </w:p>
    <w:p w14:paraId="102A87D7" w14:textId="68E90A9B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FA7EDD">
        <w:rPr>
          <w:rFonts w:ascii="Cambria" w:hAnsi="Cambria" w:cs="Arial"/>
          <w:bCs/>
          <w:sz w:val="22"/>
          <w:szCs w:val="22"/>
        </w:rPr>
        <w:t>e</w:t>
      </w:r>
      <w:r w:rsidRPr="00FA7EDD">
        <w:rPr>
          <w:rFonts w:ascii="Cambria" w:hAnsi="Cambria" w:cs="Arial"/>
          <w:bCs/>
          <w:sz w:val="22"/>
          <w:szCs w:val="22"/>
        </w:rPr>
        <w:t xml:space="preserve"> w pkt 1 powyżej wynika z </w:t>
      </w:r>
      <w:del w:id="0" w:author="Michał Stec" w:date="2021-05-11T09:49:00Z">
        <w:r w:rsidRPr="00FA7EDD" w:rsidDel="003A3681">
          <w:rPr>
            <w:rFonts w:ascii="Cambria" w:hAnsi="Cambria" w:cs="Arial"/>
            <w:bCs/>
            <w:sz w:val="22"/>
            <w:szCs w:val="22"/>
          </w:rPr>
          <w:delText>załączonego kosztorysu ofertowego</w:delText>
        </w:r>
      </w:del>
      <w:ins w:id="1" w:author="Michał Stec" w:date="2021-05-11T09:49:00Z">
        <w:r w:rsidR="003A3681">
          <w:rPr>
            <w:rFonts w:ascii="Cambria" w:hAnsi="Cambria" w:cs="Arial"/>
            <w:bCs/>
            <w:sz w:val="22"/>
            <w:szCs w:val="22"/>
          </w:rPr>
          <w:t>załączonych kosztorysów ofertowych</w:t>
        </w:r>
      </w:ins>
      <w:r w:rsidRPr="00FA7EDD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FA7EDD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FA7EDD">
        <w:rPr>
          <w:rFonts w:ascii="Cambria" w:hAnsi="Cambria" w:cs="Arial"/>
          <w:bCs/>
          <w:sz w:val="22"/>
          <w:szCs w:val="22"/>
        </w:rPr>
        <w:t>.</w:t>
      </w:r>
    </w:p>
    <w:p w14:paraId="76095C6D" w14:textId="621A4557" w:rsidR="00084DF2" w:rsidRPr="00FA7EDD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</w:t>
      </w:r>
      <w:r w:rsidRPr="00FA7EDD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Pr="002E64B8" w:rsidRDefault="00084DF2" w:rsidP="00FA7EDD">
      <w:pPr>
        <w:spacing w:before="120" w:after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0642451F" w14:textId="005D617A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</w:t>
      </w:r>
      <w:r w:rsidR="00420884" w:rsidRPr="00FA7EDD">
        <w:rPr>
          <w:rFonts w:ascii="Cambria" w:hAnsi="Cambria" w:cs="Arial"/>
          <w:bCs/>
          <w:sz w:val="22"/>
          <w:szCs w:val="22"/>
        </w:rPr>
        <w:t xml:space="preserve"> (SWZ)</w:t>
      </w:r>
      <w:r w:rsidRPr="00FA7EDD">
        <w:rPr>
          <w:rFonts w:ascii="Cambria" w:hAnsi="Cambria" w:cs="Arial"/>
          <w:bCs/>
          <w:sz w:val="22"/>
          <w:szCs w:val="22"/>
        </w:rPr>
        <w:t>,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>w</w:t>
      </w:r>
      <w:r w:rsidR="00D57DE7" w:rsidRPr="00FA7EDD">
        <w:rPr>
          <w:rFonts w:ascii="Cambria" w:hAnsi="Cambria" w:cs="Arial"/>
          <w:bCs/>
          <w:sz w:val="22"/>
          <w:szCs w:val="22"/>
        </w:rPr>
        <w:t xml:space="preserve"> </w:t>
      </w:r>
      <w:r w:rsidRPr="00FA7EDD">
        <w:rPr>
          <w:rFonts w:ascii="Cambria" w:hAnsi="Cambria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A7EDD">
        <w:rPr>
          <w:rFonts w:ascii="Cambria" w:hAnsi="Cambria" w:cs="Arial"/>
          <w:bCs/>
          <w:sz w:val="22"/>
          <w:szCs w:val="22"/>
        </w:rPr>
        <w:t>s</w:t>
      </w:r>
      <w:r w:rsidRPr="00FA7EDD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FA7EDD">
        <w:rPr>
          <w:rFonts w:ascii="Cambria" w:hAnsi="Cambria" w:cs="Arial"/>
          <w:bCs/>
          <w:sz w:val="22"/>
          <w:szCs w:val="22"/>
        </w:rPr>
        <w:t>w</w:t>
      </w:r>
      <w:r w:rsidRPr="00FA7EDD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FA7EDD">
        <w:rPr>
          <w:rFonts w:ascii="Cambria" w:hAnsi="Cambria" w:cs="Arial"/>
          <w:bCs/>
          <w:sz w:val="22"/>
          <w:szCs w:val="22"/>
        </w:rPr>
        <w:t>z</w:t>
      </w:r>
      <w:r w:rsidRPr="00FA7EDD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FA7EDD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6AFE2560" w:rsidR="006B1B51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uważamy się za związanych niniejszą ofertą przez czas wskazany </w:t>
      </w:r>
      <w:r w:rsidR="00C42AEA" w:rsidRPr="00FA7EDD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FA7EDD">
        <w:rPr>
          <w:rFonts w:ascii="Cambria" w:hAnsi="Cambria" w:cs="Arial"/>
          <w:bCs/>
          <w:sz w:val="22"/>
          <w:szCs w:val="22"/>
        </w:rPr>
        <w:t>w </w:t>
      </w:r>
      <w:r w:rsidRPr="00FA7EDD">
        <w:rPr>
          <w:rFonts w:ascii="Cambria" w:hAnsi="Cambria" w:cs="Arial"/>
          <w:bCs/>
          <w:sz w:val="22"/>
          <w:szCs w:val="22"/>
        </w:rPr>
        <w:t>specyfikacji</w:t>
      </w:r>
      <w:r w:rsidR="00FC3462" w:rsidRPr="00FA7EDD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FA7EDD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3654B717" w14:textId="055F6504" w:rsidR="00FA7EDD" w:rsidRDefault="006451EC" w:rsidP="00FA7EDD">
      <w:pPr>
        <w:spacing w:before="120" w:after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14:paraId="6DF499D4" w14:textId="77777777" w:rsidR="00110A8E" w:rsidRDefault="00FA7EDD" w:rsidP="00001FAC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ins w:id="2" w:author="Mrtyna Wójcik JiW" w:date="2021-05-17T16:02:00Z"/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Wykonawca </w:t>
      </w:r>
    </w:p>
    <w:p w14:paraId="7ADB8FFC" w14:textId="6D5F7A39" w:rsidR="00110A8E" w:rsidRDefault="00110A8E">
      <w:pPr>
        <w:pStyle w:val="Akapitzlist"/>
        <w:spacing w:before="120" w:after="120"/>
        <w:ind w:left="425"/>
        <w:contextualSpacing w:val="0"/>
        <w:jc w:val="both"/>
        <w:rPr>
          <w:ins w:id="3" w:author="Mrtyna Wójcik JiW" w:date="2021-05-17T16:03:00Z"/>
          <w:rFonts w:ascii="Cambria" w:hAnsi="Cambria" w:cs="Arial"/>
          <w:b/>
          <w:bCs/>
          <w:sz w:val="22"/>
          <w:szCs w:val="22"/>
        </w:rPr>
        <w:pPrChange w:id="4" w:author="Mrtyna Wójcik JiW" w:date="2021-05-17T16:02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  <w:ins w:id="5" w:author="Mrtyna Wójcik JiW" w:date="2021-05-17T16:02:00Z">
        <w:r w:rsidRPr="00110A8E">
          <w:rPr>
            <w:rFonts w:ascii="Cambria" w:hAnsi="Cambria" w:cs="Arial"/>
            <w:b/>
            <w:bCs/>
            <w:sz w:val="22"/>
            <w:szCs w:val="22"/>
            <w:rPrChange w:id="6" w:author="Mrtyna Wójcik JiW" w:date="2021-05-17T16:03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sym w:font="Symbol" w:char="F082"/>
        </w:r>
      </w:ins>
      <w:ins w:id="7" w:author="Mrtyna Wójcik JiW" w:date="2021-05-17T16:03:00Z">
        <w:r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</w:ins>
      <w:r w:rsidR="00FA7EDD" w:rsidRPr="00FA7EDD">
        <w:rPr>
          <w:rFonts w:ascii="Cambria" w:hAnsi="Cambria" w:cs="Arial"/>
          <w:b/>
          <w:bCs/>
          <w:sz w:val="22"/>
          <w:szCs w:val="22"/>
        </w:rPr>
        <w:t>zobowiązuje się</w:t>
      </w:r>
      <w:ins w:id="8" w:author="Mrtyna Wójcik JiW" w:date="2021-05-17T16:03:00Z">
        <w:r>
          <w:rPr>
            <w:rFonts w:ascii="Cambria" w:hAnsi="Cambria" w:cs="Arial"/>
            <w:b/>
            <w:bCs/>
            <w:sz w:val="22"/>
            <w:szCs w:val="22"/>
          </w:rPr>
          <w:t>*</w:t>
        </w:r>
      </w:ins>
      <w:del w:id="9" w:author="Mrtyna Wójcik JiW" w:date="2021-05-17T16:02:00Z">
        <w:r w:rsidR="00FA7EDD" w:rsidRPr="00FA7EDD" w:rsidDel="00110A8E">
          <w:rPr>
            <w:rFonts w:ascii="Cambria" w:hAnsi="Cambria" w:cs="Arial"/>
            <w:b/>
            <w:bCs/>
            <w:sz w:val="22"/>
            <w:szCs w:val="22"/>
          </w:rPr>
          <w:delText>/</w:delText>
        </w:r>
      </w:del>
    </w:p>
    <w:p w14:paraId="264F2A75" w14:textId="77777777" w:rsidR="00110A8E" w:rsidRDefault="00110A8E">
      <w:pPr>
        <w:pStyle w:val="Akapitzlist"/>
        <w:spacing w:before="120" w:after="120"/>
        <w:ind w:left="425"/>
        <w:contextualSpacing w:val="0"/>
        <w:jc w:val="both"/>
        <w:rPr>
          <w:ins w:id="10" w:author="Mrtyna Wójcik JiW" w:date="2021-05-17T16:03:00Z"/>
          <w:rFonts w:ascii="Cambria" w:hAnsi="Cambria" w:cs="Arial"/>
          <w:bCs/>
          <w:sz w:val="22"/>
          <w:szCs w:val="22"/>
        </w:rPr>
        <w:pPrChange w:id="11" w:author="Mrtyna Wójcik JiW" w:date="2021-05-17T16:02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  <w:ins w:id="12" w:author="Mrtyna Wójcik JiW" w:date="2021-05-17T16:03:00Z">
        <w:r>
          <w:rPr>
            <w:rFonts w:ascii="Cambria" w:hAnsi="Cambria" w:cs="Arial"/>
            <w:b/>
            <w:bCs/>
            <w:sz w:val="22"/>
            <w:szCs w:val="22"/>
          </w:rPr>
          <w:sym w:font="Symbol" w:char="F082"/>
        </w:r>
        <w:r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</w:ins>
      <w:r w:rsidR="00FA7EDD" w:rsidRPr="00FA7EDD">
        <w:rPr>
          <w:rFonts w:ascii="Cambria" w:hAnsi="Cambria" w:cs="Arial"/>
          <w:b/>
          <w:bCs/>
          <w:sz w:val="22"/>
          <w:szCs w:val="22"/>
        </w:rPr>
        <w:t>nie zobowiązuje się</w:t>
      </w:r>
      <w:r w:rsidR="00FA7EDD" w:rsidRPr="00FA7EDD">
        <w:rPr>
          <w:rFonts w:ascii="Cambria" w:hAnsi="Cambria" w:cs="Arial"/>
          <w:bCs/>
          <w:sz w:val="22"/>
          <w:szCs w:val="22"/>
        </w:rPr>
        <w:t xml:space="preserve">* </w:t>
      </w:r>
    </w:p>
    <w:p w14:paraId="37B2F17E" w14:textId="739C63AE" w:rsidR="00FA7EDD" w:rsidRDefault="00FA7EDD">
      <w:pPr>
        <w:pStyle w:val="Akapitzlist"/>
        <w:spacing w:before="120" w:after="120"/>
        <w:ind w:left="425"/>
        <w:contextualSpacing w:val="0"/>
        <w:jc w:val="both"/>
        <w:rPr>
          <w:ins w:id="13" w:author="Mrtyna Wójcik JiW" w:date="2021-05-17T16:03:00Z"/>
          <w:rFonts w:ascii="Cambria" w:hAnsi="Cambria" w:cs="Arial"/>
          <w:bCs/>
          <w:sz w:val="22"/>
          <w:szCs w:val="22"/>
        </w:rPr>
        <w:pPrChange w:id="14" w:author="Mrtyna Wójcik JiW" w:date="2021-05-17T16:02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  <w:r w:rsidRPr="00FA7EDD">
        <w:rPr>
          <w:rFonts w:ascii="Cambria" w:hAnsi="Cambria" w:cs="Arial"/>
          <w:bCs/>
          <w:sz w:val="22"/>
          <w:szCs w:val="22"/>
        </w:rPr>
        <w:t>do samodzielnej realizacji kluczowych elementów zamówienia określonych prze</w:t>
      </w:r>
      <w:r>
        <w:rPr>
          <w:rFonts w:ascii="Cambria" w:hAnsi="Cambria" w:cs="Arial"/>
          <w:bCs/>
          <w:sz w:val="22"/>
          <w:szCs w:val="22"/>
        </w:rPr>
        <w:t xml:space="preserve">z Zamawiającego w specyfikacji </w:t>
      </w:r>
      <w:r w:rsidRPr="00FA7EDD">
        <w:rPr>
          <w:rFonts w:ascii="Cambria" w:hAnsi="Cambria" w:cs="Arial"/>
          <w:bCs/>
          <w:sz w:val="22"/>
          <w:szCs w:val="22"/>
        </w:rPr>
        <w:t xml:space="preserve">warunków zamówienia („Obowiązek Samodzielnej Realizacji” – zgodnie </w:t>
      </w:r>
      <w:del w:id="15" w:author="Michał Stec" w:date="2021-05-11T10:11:00Z">
        <w:r w:rsidRPr="00FA7EDD" w:rsidDel="00560C4C">
          <w:rPr>
            <w:rFonts w:ascii="Cambria" w:hAnsi="Cambria" w:cs="Arial"/>
            <w:bCs/>
            <w:sz w:val="22"/>
            <w:szCs w:val="22"/>
          </w:rPr>
          <w:delText>z</w:delText>
        </w:r>
        <w:r w:rsidDel="00560C4C">
          <w:rPr>
            <w:rFonts w:ascii="Cambria" w:hAnsi="Cambria" w:cs="Arial"/>
            <w:bCs/>
            <w:sz w:val="22"/>
            <w:szCs w:val="22"/>
          </w:rPr>
          <w:delText>e</w:delText>
        </w:r>
        <w:r w:rsidRPr="00FA7EDD" w:rsidDel="00560C4C">
          <w:rPr>
            <w:rFonts w:ascii="Cambria" w:hAnsi="Cambria" w:cs="Arial"/>
            <w:bCs/>
            <w:sz w:val="22"/>
            <w:szCs w:val="22"/>
          </w:rPr>
          <w:delText xml:space="preserve"> wzorem umowy stanowiącym załącznik nr </w:delText>
        </w:r>
        <w:r w:rsidDel="00560C4C">
          <w:rPr>
            <w:rFonts w:ascii="Cambria" w:hAnsi="Cambria" w:cs="Arial"/>
            <w:bCs/>
            <w:sz w:val="22"/>
            <w:szCs w:val="22"/>
          </w:rPr>
          <w:delText>1</w:delText>
        </w:r>
        <w:r w:rsidR="00001FAC" w:rsidDel="00560C4C">
          <w:rPr>
            <w:rFonts w:ascii="Cambria" w:hAnsi="Cambria" w:cs="Arial"/>
            <w:bCs/>
            <w:sz w:val="22"/>
            <w:szCs w:val="22"/>
          </w:rPr>
          <w:delText>2</w:delText>
        </w:r>
        <w:r w:rsidDel="00560C4C">
          <w:rPr>
            <w:rFonts w:ascii="Cambria" w:hAnsi="Cambria" w:cs="Arial"/>
            <w:bCs/>
            <w:sz w:val="22"/>
            <w:szCs w:val="22"/>
          </w:rPr>
          <w:delText xml:space="preserve"> do</w:delText>
        </w:r>
      </w:del>
      <w:ins w:id="16" w:author="Michał Stec" w:date="2021-05-11T10:11:00Z">
        <w:r w:rsidR="00560C4C">
          <w:rPr>
            <w:rFonts w:ascii="Cambria" w:hAnsi="Cambria" w:cs="Arial"/>
            <w:bCs/>
            <w:sz w:val="22"/>
            <w:szCs w:val="22"/>
          </w:rPr>
          <w:t>z kryterium oceny ofert przedstawionym w</w:t>
        </w:r>
      </w:ins>
      <w:r>
        <w:rPr>
          <w:rFonts w:ascii="Cambria" w:hAnsi="Cambria" w:cs="Arial"/>
          <w:bCs/>
          <w:sz w:val="22"/>
          <w:szCs w:val="22"/>
        </w:rPr>
        <w:t xml:space="preserve"> S</w:t>
      </w:r>
      <w:r w:rsidRPr="00FA7EDD">
        <w:rPr>
          <w:rFonts w:ascii="Cambria" w:hAnsi="Cambria" w:cs="Arial"/>
          <w:bCs/>
          <w:sz w:val="22"/>
          <w:szCs w:val="22"/>
        </w:rPr>
        <w:t>WZ).</w:t>
      </w:r>
      <w:ins w:id="17" w:author="Mrtyna Wójcik JiW" w:date="2021-05-17T16:02:00Z">
        <w:r w:rsidR="00110A8E">
          <w:rPr>
            <w:rFonts w:ascii="Cambria" w:hAnsi="Cambria" w:cs="Arial"/>
            <w:bCs/>
            <w:sz w:val="22"/>
            <w:szCs w:val="22"/>
          </w:rPr>
          <w:br/>
        </w:r>
      </w:ins>
      <w:ins w:id="18" w:author="Mrtyna Wójcik JiW" w:date="2021-05-17T16:03:00Z">
        <w:r w:rsidR="00110A8E" w:rsidRPr="00F62434">
          <w:rPr>
            <w:rFonts w:ascii="Cambria" w:hAnsi="Cambria" w:cs="Arial"/>
            <w:bCs/>
            <w:i/>
            <w:sz w:val="22"/>
            <w:szCs w:val="22"/>
          </w:rPr>
          <w:t>*należy postawić krzyżyk/zaznaczyć właściwe okienko</w:t>
        </w:r>
      </w:ins>
    </w:p>
    <w:p w14:paraId="1D80817A" w14:textId="51A91055" w:rsidR="00110A8E" w:rsidRPr="00001FAC" w:rsidDel="00110A8E" w:rsidRDefault="00110A8E">
      <w:pPr>
        <w:pStyle w:val="Akapitzlist"/>
        <w:spacing w:before="120" w:after="120"/>
        <w:ind w:left="425"/>
        <w:contextualSpacing w:val="0"/>
        <w:jc w:val="both"/>
        <w:rPr>
          <w:del w:id="19" w:author="Mrtyna Wójcik JiW" w:date="2021-05-17T16:04:00Z"/>
          <w:rFonts w:ascii="Cambria" w:hAnsi="Cambria" w:cs="Arial"/>
          <w:bCs/>
          <w:sz w:val="22"/>
          <w:szCs w:val="22"/>
        </w:rPr>
        <w:pPrChange w:id="20" w:author="Mrtyna Wójcik JiW" w:date="2021-05-17T16:02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</w:p>
    <w:p w14:paraId="1886E9D3" w14:textId="073E982D" w:rsidR="00385972" w:rsidRDefault="00385972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ins w:id="21" w:author="Mrtyna Wójcik JiW" w:date="2021-05-17T15:50:00Z"/>
          <w:rFonts w:ascii="Cambria" w:hAnsi="Cambria" w:cs="Arial"/>
          <w:bCs/>
          <w:sz w:val="22"/>
          <w:szCs w:val="22"/>
        </w:rPr>
      </w:pPr>
      <w:ins w:id="22" w:author="Mrtyna Wójcik JiW" w:date="2021-05-17T15:49:00Z">
        <w:r>
          <w:rPr>
            <w:rFonts w:ascii="Cambria" w:hAnsi="Cambria" w:cs="Arial"/>
            <w:bCs/>
            <w:sz w:val="22"/>
            <w:szCs w:val="22"/>
          </w:rPr>
          <w:t xml:space="preserve">Oświadczamy, iż </w:t>
        </w:r>
      </w:ins>
      <w:ins w:id="23" w:author="Mrtyna Wójcik JiW" w:date="2021-05-17T15:50:00Z">
        <w:r>
          <w:rPr>
            <w:rFonts w:ascii="Cambria" w:hAnsi="Cambria" w:cs="Arial"/>
            <w:bCs/>
            <w:sz w:val="22"/>
            <w:szCs w:val="22"/>
          </w:rPr>
          <w:t>oferujemy</w:t>
        </w:r>
      </w:ins>
      <w:ins w:id="24" w:author="Mrtyna Wójcik JiW" w:date="2021-05-17T15:52:00Z">
        <w:r w:rsidR="00303F55">
          <w:rPr>
            <w:rFonts w:ascii="Cambria" w:hAnsi="Cambria" w:cs="Arial"/>
            <w:bCs/>
            <w:sz w:val="22"/>
            <w:szCs w:val="22"/>
          </w:rPr>
          <w:t>*</w:t>
        </w:r>
      </w:ins>
      <w:ins w:id="25" w:author="Mrtyna Wójcik JiW" w:date="2021-05-17T15:50:00Z">
        <w:r>
          <w:rPr>
            <w:rFonts w:ascii="Cambria" w:hAnsi="Cambria" w:cs="Arial"/>
            <w:bCs/>
            <w:sz w:val="22"/>
            <w:szCs w:val="22"/>
          </w:rPr>
          <w:t>:</w:t>
        </w:r>
      </w:ins>
    </w:p>
    <w:p w14:paraId="09975E74" w14:textId="77777777" w:rsidR="001F2460" w:rsidRDefault="00385972">
      <w:pPr>
        <w:pStyle w:val="Akapitzlist"/>
        <w:spacing w:before="120" w:after="120"/>
        <w:ind w:left="426"/>
        <w:jc w:val="both"/>
        <w:rPr>
          <w:ins w:id="26" w:author="Mrtyna Wójcik JiW" w:date="2021-05-17T15:51:00Z"/>
          <w:rFonts w:ascii="Cambria" w:hAnsi="Cambria" w:cs="Arial"/>
          <w:bCs/>
          <w:sz w:val="22"/>
          <w:szCs w:val="22"/>
        </w:rPr>
        <w:pPrChange w:id="27" w:author="Mrtyna Wójcik JiW" w:date="2021-05-17T15:50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ins w:id="28" w:author="Mrtyna Wójcik JiW" w:date="2021-05-17T15:50:00Z">
        <w:r>
          <w:rPr>
            <w:rFonts w:ascii="Cambria" w:hAnsi="Cambria" w:cs="Arial"/>
            <w:bCs/>
            <w:sz w:val="22"/>
            <w:szCs w:val="22"/>
          </w:rPr>
          <w:sym w:font="Symbol" w:char="F082"/>
        </w:r>
        <w:r>
          <w:rPr>
            <w:rFonts w:ascii="Cambria" w:hAnsi="Cambria" w:cs="Arial"/>
            <w:bCs/>
            <w:sz w:val="22"/>
            <w:szCs w:val="22"/>
          </w:rPr>
          <w:t xml:space="preserve"> minimalny okres rękojmi </w:t>
        </w:r>
        <w:r w:rsidR="001F2460">
          <w:rPr>
            <w:rFonts w:ascii="Cambria" w:hAnsi="Cambria" w:cs="Arial"/>
            <w:bCs/>
            <w:sz w:val="22"/>
            <w:szCs w:val="22"/>
          </w:rPr>
          <w:t xml:space="preserve">na wykonany </w:t>
        </w:r>
      </w:ins>
      <w:ins w:id="29" w:author="Mrtyna Wójcik JiW" w:date="2021-05-17T15:51:00Z">
        <w:r w:rsidR="001F2460">
          <w:rPr>
            <w:rFonts w:ascii="Cambria" w:hAnsi="Cambria" w:cs="Arial"/>
            <w:bCs/>
            <w:sz w:val="22"/>
            <w:szCs w:val="22"/>
          </w:rPr>
          <w:t>przedmiot zamówienia,</w:t>
        </w:r>
      </w:ins>
    </w:p>
    <w:p w14:paraId="43E460A8" w14:textId="1AC5238D" w:rsidR="00385972" w:rsidRDefault="001F2460">
      <w:pPr>
        <w:pStyle w:val="Akapitzlist"/>
        <w:spacing w:before="120" w:after="120"/>
        <w:ind w:left="426"/>
        <w:jc w:val="both"/>
        <w:rPr>
          <w:ins w:id="30" w:author="Mrtyna Wójcik JiW" w:date="2021-05-17T15:51:00Z"/>
          <w:rFonts w:ascii="Cambria" w:hAnsi="Cambria" w:cs="Arial"/>
          <w:bCs/>
          <w:sz w:val="22"/>
          <w:szCs w:val="22"/>
        </w:rPr>
        <w:pPrChange w:id="31" w:author="Mrtyna Wójcik JiW" w:date="2021-05-17T15:50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ins w:id="32" w:author="Mrtyna Wójcik JiW" w:date="2021-05-17T15:51:00Z">
        <w:r>
          <w:rPr>
            <w:rFonts w:ascii="Cambria" w:hAnsi="Cambria" w:cs="Arial"/>
            <w:bCs/>
            <w:sz w:val="22"/>
            <w:szCs w:val="22"/>
          </w:rPr>
          <w:sym w:font="Symbol" w:char="F082"/>
        </w:r>
      </w:ins>
      <w:ins w:id="33" w:author="Mrtyna Wójcik JiW" w:date="2021-05-17T15:50:00Z">
        <w:r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ins w:id="34" w:author="Mrtyna Wójcik JiW" w:date="2021-05-17T15:51:00Z">
        <w:r>
          <w:rPr>
            <w:rFonts w:ascii="Cambria" w:hAnsi="Cambria" w:cs="Arial"/>
            <w:bCs/>
            <w:sz w:val="22"/>
            <w:szCs w:val="22"/>
          </w:rPr>
          <w:t>w</w:t>
        </w:r>
        <w:r w:rsidRPr="001F2460">
          <w:rPr>
            <w:rFonts w:ascii="Cambria" w:hAnsi="Cambria" w:cs="Arial"/>
            <w:bCs/>
            <w:sz w:val="22"/>
            <w:szCs w:val="22"/>
          </w:rPr>
          <w:t>ydłużenie minimalnego terminu rękojmi o 12 miesięcy</w:t>
        </w:r>
        <w:bookmarkStart w:id="35" w:name="_GoBack"/>
        <w:bookmarkEnd w:id="35"/>
      </w:ins>
    </w:p>
    <w:p w14:paraId="4A27A19E" w14:textId="1DA85DB2" w:rsidR="001F2460" w:rsidRDefault="001F2460" w:rsidP="00B74DCB">
      <w:pPr>
        <w:pStyle w:val="Akapitzlist"/>
        <w:ind w:left="426"/>
        <w:rPr>
          <w:ins w:id="36" w:author="Mrtyna Wójcik JiW" w:date="2021-05-17T15:51:00Z"/>
          <w:rFonts w:ascii="Cambria" w:hAnsi="Cambria" w:cs="Arial"/>
          <w:bCs/>
          <w:sz w:val="22"/>
          <w:szCs w:val="22"/>
        </w:rPr>
      </w:pPr>
      <w:ins w:id="37" w:author="Mrtyna Wójcik JiW" w:date="2021-05-17T15:51:00Z">
        <w:r w:rsidRPr="001F2460">
          <w:rPr>
            <w:rFonts w:ascii="Cambria" w:hAnsi="Cambria" w:cs="Arial"/>
            <w:bCs/>
            <w:sz w:val="22"/>
            <w:szCs w:val="22"/>
          </w:rPr>
          <w:sym w:font="Symbol" w:char="F082"/>
        </w:r>
        <w:r w:rsidRPr="001F2460">
          <w:rPr>
            <w:rFonts w:ascii="Cambria" w:hAnsi="Cambria" w:cs="Arial"/>
            <w:bCs/>
            <w:sz w:val="22"/>
            <w:szCs w:val="22"/>
          </w:rPr>
          <w:t xml:space="preserve"> wydłużenie minimalnego terminu rękojmi o </w:t>
        </w:r>
        <w:r>
          <w:rPr>
            <w:rFonts w:ascii="Cambria" w:hAnsi="Cambria" w:cs="Arial"/>
            <w:bCs/>
            <w:sz w:val="22"/>
            <w:szCs w:val="22"/>
          </w:rPr>
          <w:t>24 miesiące</w:t>
        </w:r>
      </w:ins>
    </w:p>
    <w:p w14:paraId="547F0F94" w14:textId="681A9CAD" w:rsidR="001F2460" w:rsidRPr="001F2460" w:rsidRDefault="001F2460" w:rsidP="00B74DCB">
      <w:pPr>
        <w:pStyle w:val="Akapitzlist"/>
        <w:ind w:left="426"/>
        <w:rPr>
          <w:ins w:id="38" w:author="Mrtyna Wójcik JiW" w:date="2021-05-17T15:52:00Z"/>
          <w:rFonts w:ascii="Cambria" w:hAnsi="Cambria" w:cs="Arial"/>
          <w:bCs/>
          <w:sz w:val="22"/>
          <w:szCs w:val="22"/>
        </w:rPr>
      </w:pPr>
      <w:ins w:id="39" w:author="Mrtyna Wójcik JiW" w:date="2021-05-17T15:52:00Z">
        <w:r w:rsidRPr="001F2460">
          <w:rPr>
            <w:rFonts w:ascii="Cambria" w:hAnsi="Cambria" w:cs="Arial"/>
            <w:bCs/>
            <w:sz w:val="22"/>
            <w:szCs w:val="22"/>
          </w:rPr>
          <w:sym w:font="Symbol" w:char="F082"/>
        </w:r>
        <w:r w:rsidRPr="001F2460">
          <w:rPr>
            <w:rFonts w:ascii="Cambria" w:hAnsi="Cambria" w:cs="Arial"/>
            <w:bCs/>
            <w:sz w:val="22"/>
            <w:szCs w:val="22"/>
          </w:rPr>
          <w:t xml:space="preserve"> wydłużenie minimalnego terminu rękojmi o </w:t>
        </w:r>
        <w:r w:rsidR="00303F55">
          <w:rPr>
            <w:rFonts w:ascii="Cambria" w:hAnsi="Cambria" w:cs="Arial"/>
            <w:bCs/>
            <w:sz w:val="22"/>
            <w:szCs w:val="22"/>
          </w:rPr>
          <w:t>36</w:t>
        </w:r>
        <w:r w:rsidRPr="001F2460">
          <w:rPr>
            <w:rFonts w:ascii="Cambria" w:hAnsi="Cambria" w:cs="Arial"/>
            <w:bCs/>
            <w:sz w:val="22"/>
            <w:szCs w:val="22"/>
          </w:rPr>
          <w:t xml:space="preserve"> miesięcy</w:t>
        </w:r>
      </w:ins>
    </w:p>
    <w:p w14:paraId="241A8C6B" w14:textId="1C66BB45" w:rsidR="00303F55" w:rsidRPr="00303F55" w:rsidRDefault="00303F55" w:rsidP="00B74DCB">
      <w:pPr>
        <w:pStyle w:val="Akapitzlist"/>
        <w:spacing w:before="240" w:after="240"/>
        <w:ind w:left="426"/>
        <w:rPr>
          <w:ins w:id="40" w:author="Mrtyna Wójcik JiW" w:date="2021-05-17T15:52:00Z"/>
          <w:rFonts w:ascii="Cambria" w:hAnsi="Cambria" w:cs="Arial"/>
          <w:bCs/>
          <w:sz w:val="22"/>
          <w:szCs w:val="22"/>
        </w:rPr>
        <w:pPrChange w:id="41" w:author="Mrtyna Wójcik JiW" w:date="2021-05-17T16:04:00Z">
          <w:pPr>
            <w:pStyle w:val="Akapitzlist"/>
          </w:pPr>
        </w:pPrChange>
      </w:pPr>
      <w:ins w:id="42" w:author="Mrtyna Wójcik JiW" w:date="2021-05-17T15:52:00Z">
        <w:r w:rsidRPr="00303F55">
          <w:rPr>
            <w:rFonts w:ascii="Cambria" w:hAnsi="Cambria" w:cs="Arial"/>
            <w:bCs/>
            <w:sz w:val="22"/>
            <w:szCs w:val="22"/>
          </w:rPr>
          <w:sym w:font="Symbol" w:char="F082"/>
        </w:r>
        <w:r w:rsidRPr="00303F55">
          <w:rPr>
            <w:rFonts w:ascii="Cambria" w:hAnsi="Cambria" w:cs="Arial"/>
            <w:bCs/>
            <w:sz w:val="22"/>
            <w:szCs w:val="22"/>
          </w:rPr>
          <w:t xml:space="preserve"> wydłużenie minimalnego terminu rękojmi o </w:t>
        </w:r>
        <w:r>
          <w:rPr>
            <w:rFonts w:ascii="Cambria" w:hAnsi="Cambria" w:cs="Arial"/>
            <w:bCs/>
            <w:sz w:val="22"/>
            <w:szCs w:val="22"/>
          </w:rPr>
          <w:t>48</w:t>
        </w:r>
        <w:r w:rsidRPr="00303F55">
          <w:rPr>
            <w:rFonts w:ascii="Cambria" w:hAnsi="Cambria" w:cs="Arial"/>
            <w:bCs/>
            <w:sz w:val="22"/>
            <w:szCs w:val="22"/>
          </w:rPr>
          <w:t xml:space="preserve"> miesięcy</w:t>
        </w:r>
      </w:ins>
    </w:p>
    <w:p w14:paraId="17F1864E" w14:textId="0760B70D" w:rsidR="001F2460" w:rsidRPr="00303F55" w:rsidRDefault="00303F55">
      <w:pPr>
        <w:pStyle w:val="Akapitzlist"/>
        <w:spacing w:before="120" w:after="120"/>
        <w:ind w:left="425"/>
        <w:contextualSpacing w:val="0"/>
        <w:jc w:val="both"/>
        <w:rPr>
          <w:ins w:id="43" w:author="Mrtyna Wójcik JiW" w:date="2021-05-17T15:49:00Z"/>
          <w:rFonts w:ascii="Cambria" w:hAnsi="Cambria" w:cs="Arial"/>
          <w:bCs/>
          <w:i/>
          <w:sz w:val="22"/>
          <w:szCs w:val="22"/>
          <w:rPrChange w:id="44" w:author="Mrtyna Wójcik JiW" w:date="2021-05-17T15:53:00Z">
            <w:rPr>
              <w:ins w:id="45" w:author="Mrtyna Wójcik JiW" w:date="2021-05-17T15:49:00Z"/>
              <w:rFonts w:ascii="Cambria" w:hAnsi="Cambria" w:cs="Arial"/>
              <w:bCs/>
              <w:sz w:val="22"/>
              <w:szCs w:val="22"/>
            </w:rPr>
          </w:rPrChange>
        </w:rPr>
        <w:pPrChange w:id="46" w:author="Mrtyna Wójcik JiW" w:date="2021-05-17T16:04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ins w:id="47" w:author="Mrtyna Wójcik JiW" w:date="2021-05-17T15:52:00Z">
        <w:r w:rsidRPr="00303F55">
          <w:rPr>
            <w:rFonts w:ascii="Cambria" w:hAnsi="Cambria" w:cs="Arial"/>
            <w:bCs/>
            <w:i/>
            <w:sz w:val="22"/>
            <w:szCs w:val="22"/>
            <w:rPrChange w:id="48" w:author="Mrtyna Wójcik JiW" w:date="2021-05-17T15:53:00Z">
              <w:rPr>
                <w:rFonts w:ascii="Cambria" w:hAnsi="Cambria" w:cs="Arial"/>
                <w:bCs/>
                <w:sz w:val="22"/>
                <w:szCs w:val="22"/>
              </w:rPr>
            </w:rPrChange>
          </w:rPr>
          <w:t>*należy postawić krzyżyk/zaznaczyć właściwe okienko</w:t>
        </w:r>
      </w:ins>
    </w:p>
    <w:p w14:paraId="245B2E80" w14:textId="6A05CC9E" w:rsidR="00303F55" w:rsidRDefault="00013A5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ins w:id="49" w:author="Mrtyna Wójcik JiW" w:date="2021-05-17T15:57:00Z"/>
          <w:rFonts w:ascii="Cambria" w:hAnsi="Cambria" w:cs="Arial"/>
          <w:bCs/>
          <w:sz w:val="22"/>
          <w:szCs w:val="22"/>
        </w:rPr>
      </w:pPr>
      <w:ins w:id="50" w:author="Mrtyna Wójcik JiW" w:date="2021-05-17T15:55:00Z">
        <w:r>
          <w:rPr>
            <w:rFonts w:ascii="Cambria" w:hAnsi="Cambria" w:cs="Arial"/>
            <w:bCs/>
            <w:sz w:val="22"/>
            <w:szCs w:val="22"/>
          </w:rPr>
          <w:t xml:space="preserve">Oświadczamy, że </w:t>
        </w:r>
      </w:ins>
      <w:ins w:id="51" w:author="Mrtyna Wójcik JiW" w:date="2021-05-17T15:56:00Z">
        <w:r>
          <w:rPr>
            <w:rFonts w:ascii="Cambria" w:hAnsi="Cambria" w:cs="Arial"/>
            <w:bCs/>
            <w:sz w:val="22"/>
            <w:szCs w:val="22"/>
          </w:rPr>
          <w:t>zobowiązujemy</w:t>
        </w:r>
      </w:ins>
      <w:ins w:id="52" w:author="Mrtyna Wójcik JiW" w:date="2021-05-17T15:55:00Z">
        <w:r>
          <w:rPr>
            <w:rFonts w:ascii="Cambria" w:hAnsi="Cambria" w:cs="Arial"/>
            <w:bCs/>
            <w:sz w:val="22"/>
            <w:szCs w:val="22"/>
          </w:rPr>
          <w:t xml:space="preserve"> się </w:t>
        </w:r>
      </w:ins>
      <w:ins w:id="53" w:author="Mrtyna Wójcik JiW" w:date="2021-05-17T15:56:00Z">
        <w:r>
          <w:rPr>
            <w:rFonts w:ascii="Cambria" w:hAnsi="Cambria" w:cs="Arial"/>
            <w:bCs/>
            <w:sz w:val="22"/>
            <w:szCs w:val="22"/>
          </w:rPr>
          <w:t>wykonywania przedmiotu zamówienia przy aktywnym udziale jako kierownika budowy p. ___________________</w:t>
        </w:r>
      </w:ins>
      <w:ins w:id="54" w:author="1223 N.Lutówko Przemysław Hermann" w:date="2021-05-19T10:17:00Z">
        <w:r w:rsidR="00B74DCB">
          <w:rPr>
            <w:rFonts w:ascii="Cambria" w:hAnsi="Cambria" w:cs="Arial"/>
            <w:bCs/>
            <w:sz w:val="22"/>
            <w:szCs w:val="22"/>
          </w:rPr>
          <w:t>_____________</w:t>
        </w:r>
      </w:ins>
      <w:ins w:id="55" w:author="Mrtyna Wójcik JiW" w:date="2021-05-17T15:56:00Z">
        <w:r>
          <w:rPr>
            <w:rFonts w:ascii="Cambria" w:hAnsi="Cambria" w:cs="Arial"/>
            <w:bCs/>
            <w:sz w:val="22"/>
            <w:szCs w:val="22"/>
          </w:rPr>
          <w:t xml:space="preserve">_, posiadającego uprawnienia budowlane w specjalności konstrukcyjno-budowlanej oraz </w:t>
        </w:r>
      </w:ins>
      <w:ins w:id="56" w:author="Mrtyna Wójcik JiW" w:date="2021-05-17T15:57:00Z">
        <w:r>
          <w:rPr>
            <w:rFonts w:ascii="Cambria" w:hAnsi="Cambria" w:cs="Arial"/>
            <w:bCs/>
            <w:sz w:val="22"/>
            <w:szCs w:val="22"/>
          </w:rPr>
          <w:t>następujące</w:t>
        </w:r>
      </w:ins>
      <w:ins w:id="57" w:author="Mrtyna Wójcik JiW" w:date="2021-05-17T15:56:00Z">
        <w:r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ins w:id="58" w:author="Mrtyna Wójcik JiW" w:date="2021-05-17T15:57:00Z">
        <w:r>
          <w:rPr>
            <w:rFonts w:ascii="Cambria" w:hAnsi="Cambria" w:cs="Arial"/>
            <w:bCs/>
            <w:sz w:val="22"/>
            <w:szCs w:val="22"/>
          </w:rPr>
          <w:t>doświ</w:t>
        </w:r>
        <w:r w:rsidR="00125F58">
          <w:rPr>
            <w:rFonts w:ascii="Cambria" w:hAnsi="Cambria" w:cs="Arial"/>
            <w:bCs/>
            <w:sz w:val="22"/>
            <w:szCs w:val="22"/>
          </w:rPr>
          <w:t>adczenie zawodowe w realizacji inwestycji, któr</w:t>
        </w:r>
        <w:del w:id="59" w:author="1223 N.Lutówko Przemysław Hermann" w:date="2021-05-19T10:16:00Z">
          <w:r w:rsidR="00125F58" w:rsidDel="0041520D">
            <w:rPr>
              <w:rFonts w:ascii="Cambria" w:hAnsi="Cambria" w:cs="Arial"/>
              <w:bCs/>
              <w:sz w:val="22"/>
              <w:szCs w:val="22"/>
            </w:rPr>
            <w:delText>ych</w:delText>
          </w:r>
        </w:del>
      </w:ins>
      <w:ins w:id="60" w:author="1223 N.Lutówko Przemysław Hermann" w:date="2021-05-19T10:16:00Z">
        <w:r w:rsidR="0041520D">
          <w:rPr>
            <w:rFonts w:ascii="Cambria" w:hAnsi="Cambria" w:cs="Arial"/>
            <w:bCs/>
            <w:sz w:val="22"/>
            <w:szCs w:val="22"/>
          </w:rPr>
          <w:t>e miały za</w:t>
        </w:r>
      </w:ins>
      <w:ins w:id="61" w:author="Mrtyna Wójcik JiW" w:date="2021-05-17T15:57:00Z">
        <w:r w:rsidR="00125F58">
          <w:rPr>
            <w:rFonts w:ascii="Cambria" w:hAnsi="Cambria" w:cs="Arial"/>
            <w:bCs/>
            <w:sz w:val="22"/>
            <w:szCs w:val="22"/>
          </w:rPr>
          <w:t xml:space="preserve"> przedmiot termomodernizację budynku:</w:t>
        </w:r>
      </w:ins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  <w:tblPrChange w:id="62" w:author="Mrtyna Wójcik JiW" w:date="2021-05-17T16:01:00Z">
          <w:tblPr>
            <w:tblW w:w="13811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0A0" w:firstRow="1" w:lastRow="0" w:firstColumn="1" w:lastColumn="0" w:noHBand="0" w:noVBand="0"/>
          </w:tblPr>
        </w:tblPrChange>
      </w:tblPr>
      <w:tblGrid>
        <w:gridCol w:w="581"/>
        <w:gridCol w:w="3922"/>
        <w:gridCol w:w="1984"/>
        <w:gridCol w:w="2268"/>
        <w:tblGridChange w:id="63">
          <w:tblGrid>
            <w:gridCol w:w="581"/>
            <w:gridCol w:w="2929"/>
            <w:gridCol w:w="1418"/>
            <w:gridCol w:w="4914"/>
          </w:tblGrid>
        </w:tblGridChange>
      </w:tblGrid>
      <w:tr w:rsidR="00125F58" w:rsidRPr="00EB5DE3" w14:paraId="7C5E751C" w14:textId="77777777" w:rsidTr="00B06214">
        <w:trPr>
          <w:ins w:id="64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65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1A46FBE8" w14:textId="77777777" w:rsidR="00125F58" w:rsidRPr="00AE2C3D" w:rsidRDefault="00125F58" w:rsidP="00F62434">
            <w:pPr>
              <w:spacing w:before="120"/>
              <w:jc w:val="center"/>
              <w:rPr>
                <w:ins w:id="66" w:author="Mrtyna Wójcik JiW" w:date="2021-05-17T15:58:00Z"/>
                <w:rFonts w:ascii="Cambria" w:hAnsi="Cambria" w:cs="Arial"/>
                <w:b/>
                <w:bCs/>
              </w:rPr>
            </w:pPr>
            <w:ins w:id="67" w:author="Mrtyna Wójcik JiW" w:date="2021-05-17T15:58:00Z">
              <w:r w:rsidRPr="00AE2C3D">
                <w:rPr>
                  <w:rFonts w:ascii="Cambria" w:hAnsi="Cambria" w:cs="Arial"/>
                  <w:b/>
                  <w:bCs/>
                </w:rPr>
                <w:t>L.p.</w:t>
              </w:r>
            </w:ins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68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6E9427D" w14:textId="2F85A140" w:rsidR="00125F58" w:rsidRDefault="00125F58" w:rsidP="00F62434">
            <w:pPr>
              <w:spacing w:before="120"/>
              <w:jc w:val="center"/>
              <w:rPr>
                <w:ins w:id="69" w:author="Mrtyna Wójcik JiW" w:date="2021-05-17T15:59:00Z"/>
                <w:rFonts w:ascii="Cambria" w:hAnsi="Cambria" w:cs="Arial"/>
                <w:b/>
                <w:bCs/>
              </w:rPr>
            </w:pPr>
            <w:ins w:id="70" w:author="Mrtyna Wójcik JiW" w:date="2021-05-17T15:59:00Z">
              <w:r>
                <w:rPr>
                  <w:rFonts w:ascii="Cambria" w:hAnsi="Cambria" w:cs="Arial"/>
                  <w:b/>
                  <w:bCs/>
                </w:rPr>
                <w:t>Nazwa zamawiającego</w:t>
              </w:r>
            </w:ins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71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5C00AC7" w14:textId="7B0055D2" w:rsidR="00125F58" w:rsidRPr="007A14CF" w:rsidRDefault="00125F58" w:rsidP="00F62434">
            <w:pPr>
              <w:spacing w:before="120"/>
              <w:jc w:val="center"/>
              <w:rPr>
                <w:ins w:id="72" w:author="Mrtyna Wójcik JiW" w:date="2021-05-17T15:58:00Z"/>
                <w:rFonts w:ascii="Cambria" w:hAnsi="Cambria" w:cs="Arial"/>
                <w:bCs/>
                <w:rPrChange w:id="73" w:author="Mrtyna Wójcik JiW" w:date="2021-05-17T16:01:00Z">
                  <w:rPr>
                    <w:ins w:id="74" w:author="Mrtyna Wójcik JiW" w:date="2021-05-17T15:58:00Z"/>
                    <w:rFonts w:ascii="Cambria" w:hAnsi="Cambria" w:cs="Arial"/>
                    <w:b/>
                    <w:bCs/>
                  </w:rPr>
                </w:rPrChange>
              </w:rPr>
            </w:pPr>
            <w:ins w:id="75" w:author="Mrtyna Wójcik JiW" w:date="2021-05-17T15:58:00Z">
              <w:r w:rsidRPr="007A14CF">
                <w:rPr>
                  <w:rFonts w:ascii="Cambria" w:hAnsi="Cambria" w:cs="Arial"/>
                  <w:bCs/>
                  <w:rPrChange w:id="76" w:author="Mrtyna Wójcik JiW" w:date="2021-05-17T16:01:00Z">
                    <w:rPr>
                      <w:rFonts w:ascii="Cambria" w:hAnsi="Cambria" w:cs="Arial"/>
                      <w:b/>
                      <w:bCs/>
                    </w:rPr>
                  </w:rPrChange>
                </w:rPr>
                <w:t>Okres realizacji (od-do)</w:t>
              </w:r>
            </w:ins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77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36A48F6" w14:textId="65AC38A8" w:rsidR="00125F58" w:rsidRPr="00AE2C3D" w:rsidRDefault="00125F58" w:rsidP="00F62434">
            <w:pPr>
              <w:spacing w:before="120"/>
              <w:jc w:val="center"/>
              <w:rPr>
                <w:ins w:id="78" w:author="Mrtyna Wójcik JiW" w:date="2021-05-17T15:58:00Z"/>
                <w:rFonts w:ascii="Cambria" w:hAnsi="Cambria" w:cs="Arial"/>
                <w:b/>
                <w:bCs/>
              </w:rPr>
            </w:pPr>
            <w:ins w:id="79" w:author="Mrtyna Wójcik JiW" w:date="2021-05-17T15:59:00Z">
              <w:r>
                <w:rPr>
                  <w:rFonts w:ascii="Cambria" w:hAnsi="Cambria" w:cs="Arial"/>
                  <w:b/>
                  <w:bCs/>
                </w:rPr>
                <w:t xml:space="preserve">Pełniona funkcja (kierownik budowy albo kierownik robót) </w:t>
              </w:r>
            </w:ins>
          </w:p>
        </w:tc>
      </w:tr>
      <w:tr w:rsidR="00125F58" w:rsidRPr="00EB5DE3" w14:paraId="5C88D174" w14:textId="77777777" w:rsidTr="00B06214">
        <w:trPr>
          <w:ins w:id="80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81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EBFB446" w14:textId="77777777" w:rsidR="00125F58" w:rsidRPr="00EB5DE3" w:rsidRDefault="00125F58" w:rsidP="00F62434">
            <w:pPr>
              <w:spacing w:before="120"/>
              <w:jc w:val="both"/>
              <w:rPr>
                <w:ins w:id="82" w:author="Mrtyna Wójcik JiW" w:date="2021-05-17T15:58:00Z"/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83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56AEDA5E" w14:textId="77777777" w:rsidR="00125F58" w:rsidRPr="00EB5DE3" w:rsidRDefault="00125F58" w:rsidP="00F62434">
            <w:pPr>
              <w:spacing w:before="120"/>
              <w:jc w:val="both"/>
              <w:rPr>
                <w:ins w:id="84" w:author="Mrtyna Wójcik JiW" w:date="2021-05-17T15:59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85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1208E8CD" w14:textId="4DA89026" w:rsidR="00125F58" w:rsidRPr="00EB5DE3" w:rsidRDefault="00125F58" w:rsidP="00F62434">
            <w:pPr>
              <w:spacing w:before="120"/>
              <w:jc w:val="both"/>
              <w:rPr>
                <w:ins w:id="86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87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7AD7C8B3" w14:textId="77777777" w:rsidR="00125F58" w:rsidRPr="00EB5DE3" w:rsidRDefault="00125F58" w:rsidP="00F62434">
            <w:pPr>
              <w:spacing w:before="120"/>
              <w:jc w:val="both"/>
              <w:rPr>
                <w:ins w:id="88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20DE66F1" w14:textId="77777777" w:rsidTr="00B06214">
        <w:trPr>
          <w:ins w:id="89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0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7D83F63" w14:textId="77777777" w:rsidR="00125F58" w:rsidRPr="00EB5DE3" w:rsidRDefault="00125F58" w:rsidP="00F62434">
            <w:pPr>
              <w:spacing w:before="120"/>
              <w:jc w:val="both"/>
              <w:rPr>
                <w:ins w:id="91" w:author="Mrtyna Wójcik JiW" w:date="2021-05-17T15:58:00Z"/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2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3B5CA49" w14:textId="77777777" w:rsidR="00125F58" w:rsidRPr="00EB5DE3" w:rsidRDefault="00125F58" w:rsidP="00F62434">
            <w:pPr>
              <w:spacing w:before="120"/>
              <w:jc w:val="both"/>
              <w:rPr>
                <w:ins w:id="93" w:author="Mrtyna Wójcik JiW" w:date="2021-05-17T15:59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4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26CCD21" w14:textId="0CFC3CD1" w:rsidR="00125F58" w:rsidRPr="00EB5DE3" w:rsidRDefault="00125F58" w:rsidP="00F62434">
            <w:pPr>
              <w:spacing w:before="120"/>
              <w:jc w:val="both"/>
              <w:rPr>
                <w:ins w:id="95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6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3064BF2" w14:textId="77777777" w:rsidR="00125F58" w:rsidRPr="00EB5DE3" w:rsidRDefault="00125F58" w:rsidP="00F62434">
            <w:pPr>
              <w:spacing w:before="120"/>
              <w:jc w:val="both"/>
              <w:rPr>
                <w:ins w:id="97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7B8B15B" w14:textId="77777777" w:rsidTr="00B06214">
        <w:trPr>
          <w:ins w:id="98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99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F1FF702" w14:textId="77777777" w:rsidR="00125F58" w:rsidRPr="00EB5DE3" w:rsidRDefault="00125F58" w:rsidP="00F62434">
            <w:pPr>
              <w:spacing w:before="120"/>
              <w:jc w:val="both"/>
              <w:rPr>
                <w:ins w:id="100" w:author="Mrtyna Wójcik JiW" w:date="2021-05-17T15:58:00Z"/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01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DE6B623" w14:textId="77777777" w:rsidR="00125F58" w:rsidRPr="00EB5DE3" w:rsidRDefault="00125F58" w:rsidP="00F62434">
            <w:pPr>
              <w:spacing w:before="120"/>
              <w:jc w:val="both"/>
              <w:rPr>
                <w:ins w:id="102" w:author="Mrtyna Wójcik JiW" w:date="2021-05-17T15:59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03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4E334F9F" w14:textId="301E1A61" w:rsidR="00125F58" w:rsidRPr="00EB5DE3" w:rsidRDefault="00125F58" w:rsidP="00F62434">
            <w:pPr>
              <w:spacing w:before="120"/>
              <w:jc w:val="both"/>
              <w:rPr>
                <w:ins w:id="104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05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1826A7E" w14:textId="77777777" w:rsidR="00125F58" w:rsidRPr="00EB5DE3" w:rsidRDefault="00125F58" w:rsidP="00F62434">
            <w:pPr>
              <w:spacing w:before="120"/>
              <w:jc w:val="both"/>
              <w:rPr>
                <w:ins w:id="106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25F58" w:rsidRPr="00EB5DE3" w14:paraId="55965EA0" w14:textId="77777777" w:rsidTr="00B06214">
        <w:trPr>
          <w:trHeight w:val="206"/>
          <w:ins w:id="107" w:author="Mrtyna Wójcik JiW" w:date="2021-05-17T15:58:00Z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08" w:author="Mrtyna Wójcik JiW" w:date="2021-05-17T16:01:00Z">
              <w:tcPr>
                <w:tcW w:w="58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6378C95F" w14:textId="77777777" w:rsidR="00125F58" w:rsidRPr="00EB5DE3" w:rsidRDefault="00125F58" w:rsidP="00F62434">
            <w:pPr>
              <w:spacing w:before="120"/>
              <w:jc w:val="both"/>
              <w:rPr>
                <w:ins w:id="109" w:author="Mrtyna Wójcik JiW" w:date="2021-05-17T15:58:00Z"/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10" w:author="Mrtyna Wójcik JiW" w:date="2021-05-17T16:01:00Z">
              <w:tcPr>
                <w:tcW w:w="292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21B4C8BC" w14:textId="77777777" w:rsidR="00125F58" w:rsidRPr="00EB5DE3" w:rsidRDefault="00125F58" w:rsidP="00F62434">
            <w:pPr>
              <w:spacing w:before="120"/>
              <w:jc w:val="both"/>
              <w:rPr>
                <w:ins w:id="111" w:author="Mrtyna Wójcik JiW" w:date="2021-05-17T15:59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12" w:author="Mrtyna Wójcik JiW" w:date="2021-05-17T16:01:00Z">
              <w:tcPr>
                <w:tcW w:w="1418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3EC0ABAC" w14:textId="66E60759" w:rsidR="00125F58" w:rsidRPr="00EB5DE3" w:rsidRDefault="00125F58" w:rsidP="00F62434">
            <w:pPr>
              <w:spacing w:before="120"/>
              <w:jc w:val="both"/>
              <w:rPr>
                <w:ins w:id="113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PrChange w:id="114" w:author="Mrtyna Wójcik JiW" w:date="2021-05-17T16:01:00Z">
              <w:tcPr>
                <w:tcW w:w="4914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</w:tcPrChange>
          </w:tcPr>
          <w:p w14:paraId="0086C9E4" w14:textId="77777777" w:rsidR="00125F58" w:rsidRPr="00EB5DE3" w:rsidRDefault="00125F58" w:rsidP="00F62434">
            <w:pPr>
              <w:spacing w:before="120"/>
              <w:jc w:val="both"/>
              <w:rPr>
                <w:ins w:id="115" w:author="Mrtyna Wójcik JiW" w:date="2021-05-17T15:58:00Z"/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283786EF" w14:textId="77777777" w:rsidR="003D2A0E" w:rsidRDefault="003D2A0E" w:rsidP="003D2A0E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ins w:id="116" w:author="1223 N.Lutówko Przemysław Hermann" w:date="2021-05-19T10:21:00Z"/>
          <w:rFonts w:ascii="Cambria" w:hAnsi="Cambria" w:cs="Arial"/>
          <w:bCs/>
          <w:sz w:val="22"/>
          <w:szCs w:val="22"/>
        </w:rPr>
      </w:pPr>
      <w:ins w:id="117" w:author="Mrtyna Wójcik JiW" w:date="2021-05-17T16:04:00Z">
        <w:r w:rsidRPr="00FA7EDD">
          <w:rPr>
            <w:rFonts w:ascii="Cambria" w:hAnsi="Cambria" w:cs="Arial"/>
            <w:bCs/>
            <w:sz w:val="22"/>
            <w:szCs w:val="22"/>
          </w:rPr>
          <w:t xml:space="preserve">Wykonawca </w:t>
        </w:r>
      </w:ins>
    </w:p>
    <w:p w14:paraId="2FE4A373" w14:textId="37A8EAA5" w:rsidR="00B74DCB" w:rsidDel="00B74DCB" w:rsidRDefault="00B74DCB" w:rsidP="00B74DCB">
      <w:pPr>
        <w:pStyle w:val="Akapitzlist"/>
        <w:spacing w:before="120" w:after="120"/>
        <w:ind w:left="425"/>
        <w:contextualSpacing w:val="0"/>
        <w:jc w:val="both"/>
        <w:rPr>
          <w:del w:id="118" w:author="1223 N.Lutówko Przemysław Hermann" w:date="2021-05-19T10:21:00Z"/>
          <w:moveTo w:id="119" w:author="1223 N.Lutówko Przemysław Hermann" w:date="2021-05-19T10:21:00Z"/>
          <w:rFonts w:ascii="Cambria" w:hAnsi="Cambria" w:cs="Arial"/>
          <w:bCs/>
          <w:sz w:val="22"/>
          <w:szCs w:val="22"/>
        </w:rPr>
      </w:pPr>
      <w:moveToRangeStart w:id="120" w:author="1223 N.Lutówko Przemysław Hermann" w:date="2021-05-19T10:21:00Z" w:name="move72312119"/>
      <w:moveTo w:id="121" w:author="1223 N.Lutówko Przemysław Hermann" w:date="2021-05-19T10:21:00Z">
        <w:r>
          <w:rPr>
            <w:rFonts w:ascii="Cambria" w:hAnsi="Cambria" w:cs="Arial"/>
            <w:b/>
            <w:bCs/>
            <w:sz w:val="22"/>
            <w:szCs w:val="22"/>
          </w:rPr>
          <w:sym w:font="Symbol" w:char="F082"/>
        </w:r>
        <w:r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  <w:r w:rsidRPr="00FA7EDD">
          <w:rPr>
            <w:rFonts w:ascii="Cambria" w:hAnsi="Cambria" w:cs="Arial"/>
            <w:b/>
            <w:bCs/>
            <w:sz w:val="22"/>
            <w:szCs w:val="22"/>
          </w:rPr>
          <w:t>zobowiązuje się</w:t>
        </w:r>
        <w:r w:rsidRPr="00FA7EDD">
          <w:rPr>
            <w:rFonts w:ascii="Cambria" w:hAnsi="Cambria" w:cs="Arial"/>
            <w:bCs/>
            <w:sz w:val="22"/>
            <w:szCs w:val="22"/>
          </w:rPr>
          <w:t xml:space="preserve">* </w:t>
        </w:r>
        <w:r w:rsidRPr="00110A8E">
          <w:rPr>
            <w:rFonts w:ascii="Cambria" w:hAnsi="Cambria" w:cs="Arial"/>
            <w:bCs/>
            <w:sz w:val="22"/>
            <w:szCs w:val="22"/>
          </w:rPr>
          <w:t xml:space="preserve">do realizacji przedmiotu zamówienia przy aktywnym udziale </w:t>
        </w:r>
        <w:r>
          <w:rPr>
            <w:rFonts w:ascii="Cambria" w:hAnsi="Cambria" w:cs="Arial"/>
            <w:bCs/>
            <w:sz w:val="22"/>
            <w:szCs w:val="22"/>
          </w:rPr>
          <w:t xml:space="preserve">p. </w:t>
        </w:r>
      </w:moveTo>
      <w:ins w:id="122" w:author="1223 N.Lutówko Przemysław Hermann" w:date="2021-05-19T10:22:00Z">
        <w:r>
          <w:rPr>
            <w:rFonts w:ascii="Cambria" w:hAnsi="Cambria" w:cs="Arial"/>
            <w:bCs/>
            <w:sz w:val="22"/>
            <w:szCs w:val="22"/>
          </w:rPr>
          <w:t>_________________________________</w:t>
        </w:r>
      </w:ins>
      <w:moveTo w:id="123" w:author="1223 N.Lutówko Przemysław Hermann" w:date="2021-05-19T10:21:00Z">
        <w:del w:id="124" w:author="1223 N.Lutówko Przemysław Hermann" w:date="2021-05-19T10:22:00Z">
          <w:r w:rsidDel="00B74DCB">
            <w:rPr>
              <w:rFonts w:ascii="Cambria" w:hAnsi="Cambria" w:cs="Arial"/>
              <w:bCs/>
              <w:sz w:val="22"/>
              <w:szCs w:val="22"/>
            </w:rPr>
            <w:delText>___________</w:delText>
          </w:r>
          <w:r w:rsidRPr="00110A8E" w:rsidDel="00B74DCB">
            <w:rPr>
              <w:rFonts w:ascii="Cambria" w:hAnsi="Cambria" w:cs="Arial"/>
              <w:bCs/>
              <w:sz w:val="22"/>
              <w:szCs w:val="22"/>
            </w:rPr>
            <w:delText xml:space="preserve"> </w:delText>
          </w:r>
        </w:del>
      </w:moveTo>
      <w:ins w:id="125" w:author="1223 N.Lutówko Przemysław Hermann" w:date="2021-05-19T10:22:00Z">
        <w:r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moveTo w:id="126" w:author="1223 N.Lutówko Przemysław Hermann" w:date="2021-05-19T10:21:00Z">
        <w:r w:rsidRPr="00110A8E">
          <w:rPr>
            <w:rFonts w:ascii="Cambria" w:hAnsi="Cambria" w:cs="Arial"/>
            <w:bCs/>
            <w:sz w:val="22"/>
            <w:szCs w:val="22"/>
          </w:rPr>
          <w:t>posiadające</w:t>
        </w:r>
        <w:r>
          <w:rPr>
            <w:rFonts w:ascii="Cambria" w:hAnsi="Cambria" w:cs="Arial"/>
            <w:bCs/>
            <w:sz w:val="22"/>
            <w:szCs w:val="22"/>
          </w:rPr>
          <w:t>go/posiadającej</w:t>
        </w:r>
        <w:r w:rsidRPr="00110A8E">
          <w:rPr>
            <w:rFonts w:ascii="Cambria" w:hAnsi="Cambria" w:cs="Arial"/>
            <w:bCs/>
            <w:sz w:val="22"/>
            <w:szCs w:val="22"/>
          </w:rPr>
          <w:t xml:space="preserve"> uprawnienia budowlane </w:t>
        </w:r>
        <w:commentRangeStart w:id="127"/>
        <w:r w:rsidRPr="00110A8E">
          <w:rPr>
            <w:rFonts w:ascii="Cambria" w:hAnsi="Cambria" w:cs="Arial"/>
            <w:bCs/>
            <w:sz w:val="22"/>
            <w:szCs w:val="22"/>
          </w:rPr>
          <w:t>w</w:t>
        </w:r>
      </w:moveTo>
      <w:ins w:id="128" w:author="1223 N.Lutówko Przemysław Hermann" w:date="2021-05-19T10:22:00Z">
        <w:r>
          <w:rPr>
            <w:rFonts w:ascii="Cambria" w:hAnsi="Cambria" w:cs="Arial"/>
            <w:bCs/>
            <w:sz w:val="22"/>
            <w:szCs w:val="22"/>
          </w:rPr>
          <w:t> </w:t>
        </w:r>
      </w:ins>
      <w:moveTo w:id="129" w:author="1223 N.Lutówko Przemysław Hermann" w:date="2021-05-19T10:21:00Z">
        <w:del w:id="130" w:author="1223 N.Lutówko Przemysław Hermann" w:date="2021-05-19T10:22:00Z">
          <w:r w:rsidRPr="00110A8E" w:rsidDel="00B74DCB">
            <w:rPr>
              <w:rFonts w:ascii="Cambria" w:hAnsi="Cambria" w:cs="Arial"/>
              <w:bCs/>
              <w:sz w:val="22"/>
              <w:szCs w:val="22"/>
            </w:rPr>
            <w:delText xml:space="preserve"> </w:delText>
          </w:r>
        </w:del>
        <w:r w:rsidRPr="00110A8E">
          <w:rPr>
            <w:rFonts w:ascii="Cambria" w:hAnsi="Cambria" w:cs="Arial"/>
            <w:bCs/>
            <w:sz w:val="22"/>
            <w:szCs w:val="22"/>
          </w:rPr>
          <w:t>specjalności instalacyjnej w zakresie sieci, instalacji i urządzeń cieplnych, wentylacyjnych, gazowych, wodociągowych i kanalizacyjnych</w:t>
        </w:r>
        <w:commentRangeEnd w:id="127"/>
        <w:r w:rsidRPr="00110A8E">
          <w:rPr>
            <w:rFonts w:ascii="Cambria" w:hAnsi="Cambria" w:cs="Arial"/>
            <w:bCs/>
            <w:sz w:val="22"/>
            <w:szCs w:val="22"/>
          </w:rPr>
          <w:commentReference w:id="127"/>
        </w:r>
        <w:r w:rsidRPr="00110A8E">
          <w:rPr>
            <w:rFonts w:ascii="Cambria" w:hAnsi="Cambria" w:cs="Arial"/>
            <w:bCs/>
            <w:sz w:val="22"/>
            <w:szCs w:val="22"/>
          </w:rPr>
          <w:t xml:space="preserve"> („</w:t>
        </w:r>
        <w:r w:rsidRPr="003D2A0E">
          <w:rPr>
            <w:rFonts w:ascii="Cambria" w:hAnsi="Cambria" w:cs="Arial"/>
            <w:bCs/>
            <w:sz w:val="22"/>
            <w:szCs w:val="22"/>
          </w:rPr>
          <w:t>Udział branżowego kierownika robót</w:t>
        </w:r>
        <w:r w:rsidRPr="00110A8E">
          <w:rPr>
            <w:rFonts w:ascii="Cambria" w:hAnsi="Cambria" w:cs="Arial"/>
            <w:bCs/>
            <w:sz w:val="22"/>
            <w:szCs w:val="22"/>
          </w:rPr>
          <w:t>” – zgodnie z kryterium oceny ofert przedstawionym w SWZ)</w:t>
        </w:r>
        <w:r>
          <w:rPr>
            <w:rFonts w:ascii="Cambria" w:hAnsi="Cambria" w:cs="Arial"/>
            <w:bCs/>
            <w:sz w:val="22"/>
            <w:szCs w:val="22"/>
          </w:rPr>
          <w:t xml:space="preserve">. </w:t>
        </w:r>
      </w:moveTo>
    </w:p>
    <w:moveToRangeEnd w:id="120"/>
    <w:p w14:paraId="1182FDE6" w14:textId="77777777" w:rsidR="00B74DCB" w:rsidRDefault="00B74DCB" w:rsidP="00B74DCB">
      <w:pPr>
        <w:pStyle w:val="Akapitzlist"/>
        <w:spacing w:before="120" w:after="120"/>
        <w:ind w:left="425"/>
        <w:contextualSpacing w:val="0"/>
        <w:jc w:val="both"/>
        <w:rPr>
          <w:ins w:id="131" w:author="Mrtyna Wójcik JiW" w:date="2021-05-17T16:04:00Z"/>
          <w:rFonts w:ascii="Cambria" w:hAnsi="Cambria" w:cs="Arial"/>
          <w:bCs/>
          <w:sz w:val="22"/>
          <w:szCs w:val="22"/>
        </w:rPr>
        <w:pPrChange w:id="132" w:author="1223 N.Lutówko Przemysław Hermann" w:date="2021-05-19T10:21:00Z">
          <w:pPr>
            <w:pStyle w:val="Akapitzlist"/>
            <w:numPr>
              <w:numId w:val="137"/>
            </w:numPr>
            <w:spacing w:before="120" w:after="120"/>
            <w:ind w:left="425" w:hanging="425"/>
            <w:contextualSpacing w:val="0"/>
            <w:jc w:val="both"/>
          </w:pPr>
        </w:pPrChange>
      </w:pPr>
    </w:p>
    <w:p w14:paraId="029C7785" w14:textId="77777777" w:rsidR="00BA4446" w:rsidRPr="00BA4446" w:rsidDel="00B74DCB" w:rsidRDefault="003D2A0E" w:rsidP="00BA4446">
      <w:pPr>
        <w:pStyle w:val="Akapitzlist"/>
        <w:spacing w:before="120" w:after="120"/>
        <w:ind w:left="425"/>
        <w:contextualSpacing w:val="0"/>
        <w:jc w:val="both"/>
        <w:rPr>
          <w:ins w:id="133" w:author="Mrtyna Wójcik JiW" w:date="2021-05-17T16:32:00Z"/>
          <w:del w:id="134" w:author="1223 N.Lutówko Przemysław Hermann" w:date="2021-05-19T10:22:00Z"/>
          <w:rFonts w:ascii="Cambria" w:hAnsi="Cambria" w:cs="Arial"/>
          <w:bCs/>
          <w:sz w:val="22"/>
          <w:szCs w:val="22"/>
          <w:rPrChange w:id="135" w:author="Mrtyna Wójcik JiW" w:date="2021-05-17T16:32:00Z">
            <w:rPr>
              <w:ins w:id="136" w:author="Mrtyna Wójcik JiW" w:date="2021-05-17T16:32:00Z"/>
              <w:del w:id="137" w:author="1223 N.Lutówko Przemysław Hermann" w:date="2021-05-19T10:22:00Z"/>
              <w:rFonts w:ascii="Cambria" w:hAnsi="Cambria" w:cs="Arial"/>
              <w:b/>
              <w:bCs/>
              <w:sz w:val="22"/>
              <w:szCs w:val="22"/>
            </w:rPr>
          </w:rPrChange>
        </w:rPr>
      </w:pPr>
      <w:ins w:id="138" w:author="Mrtyna Wójcik JiW" w:date="2021-05-17T16:04:00Z">
        <w:r w:rsidRPr="00F62434">
          <w:rPr>
            <w:rFonts w:ascii="Cambria" w:hAnsi="Cambria" w:cs="Arial"/>
            <w:b/>
            <w:bCs/>
            <w:sz w:val="22"/>
            <w:szCs w:val="22"/>
          </w:rPr>
          <w:sym w:font="Symbol" w:char="F082"/>
        </w:r>
        <w:r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</w:ins>
      <w:ins w:id="139" w:author="Mrtyna Wójcik JiW" w:date="2021-05-17T16:32:00Z">
        <w:r w:rsidR="00BA4446">
          <w:rPr>
            <w:rFonts w:ascii="Cambria" w:hAnsi="Cambria" w:cs="Arial"/>
            <w:b/>
            <w:bCs/>
            <w:sz w:val="22"/>
            <w:szCs w:val="22"/>
          </w:rPr>
          <w:t xml:space="preserve">nie </w:t>
        </w:r>
      </w:ins>
      <w:ins w:id="140" w:author="Mrtyna Wójcik JiW" w:date="2021-05-17T16:04:00Z">
        <w:r w:rsidRPr="00FA7EDD">
          <w:rPr>
            <w:rFonts w:ascii="Cambria" w:hAnsi="Cambria" w:cs="Arial"/>
            <w:b/>
            <w:bCs/>
            <w:sz w:val="22"/>
            <w:szCs w:val="22"/>
          </w:rPr>
          <w:t>zobowiązuje się</w:t>
        </w:r>
        <w:r>
          <w:rPr>
            <w:rFonts w:ascii="Cambria" w:hAnsi="Cambria" w:cs="Arial"/>
            <w:b/>
            <w:bCs/>
            <w:sz w:val="22"/>
            <w:szCs w:val="22"/>
          </w:rPr>
          <w:t>*</w:t>
        </w:r>
      </w:ins>
      <w:ins w:id="141" w:author="Mrtyna Wójcik JiW" w:date="2021-05-17T16:32:00Z">
        <w:r w:rsidR="00BA4446">
          <w:rPr>
            <w:rFonts w:ascii="Cambria" w:hAnsi="Cambria" w:cs="Arial"/>
            <w:b/>
            <w:bCs/>
            <w:sz w:val="22"/>
            <w:szCs w:val="22"/>
          </w:rPr>
          <w:t xml:space="preserve"> </w:t>
        </w:r>
        <w:r w:rsidR="00BA4446" w:rsidRPr="00BA4446">
          <w:rPr>
            <w:rFonts w:ascii="Cambria" w:hAnsi="Cambria" w:cs="Arial"/>
            <w:bCs/>
            <w:sz w:val="22"/>
            <w:szCs w:val="22"/>
            <w:rPrChange w:id="142" w:author="Mrtyna Wójcik JiW" w:date="2021-05-17T16:32:00Z">
              <w:rPr>
                <w:rFonts w:ascii="Cambria" w:hAnsi="Cambria" w:cs="Arial"/>
                <w:b/>
                <w:bCs/>
                <w:sz w:val="22"/>
                <w:szCs w:val="22"/>
              </w:rPr>
            </w:rPrChange>
          </w:rPr>
          <w:t xml:space="preserve">do realizacji przedmiotu zamówienia przy aktywnym udziale osoby posiadającej uprawnienia budowlane </w:t>
        </w:r>
        <w:commentRangeStart w:id="143"/>
        <w:r w:rsidR="00BA4446" w:rsidRPr="00BA4446">
          <w:rPr>
            <w:rFonts w:ascii="Cambria" w:hAnsi="Cambria" w:cs="Arial"/>
            <w:bCs/>
            <w:sz w:val="22"/>
            <w:szCs w:val="22"/>
            <w:rPrChange w:id="144" w:author="Mrtyna Wójcik JiW" w:date="2021-05-17T16:32:00Z">
              <w:rPr>
                <w:rFonts w:ascii="Cambria" w:hAnsi="Cambria" w:cs="Arial"/>
                <w:b/>
                <w:bCs/>
                <w:sz w:val="22"/>
                <w:szCs w:val="22"/>
              </w:rPr>
            </w:rPrChange>
          </w:rPr>
          <w:t>w specjalności instalacyjnej w zakresie sieci, instalacji i urządzeń cieplnych, wentylacyjnych, gazowych, wodociągowych i kanalizacyjnych</w:t>
        </w:r>
        <w:commentRangeEnd w:id="143"/>
        <w:r w:rsidR="00BA4446" w:rsidRPr="00BA4446">
          <w:rPr>
            <w:rFonts w:ascii="Cambria" w:hAnsi="Cambria" w:cs="Arial"/>
            <w:bCs/>
            <w:sz w:val="22"/>
            <w:szCs w:val="22"/>
            <w:rPrChange w:id="145" w:author="Mrtyna Wójcik JiW" w:date="2021-05-17T16:32:00Z">
              <w:rPr>
                <w:rFonts w:ascii="Cambria" w:hAnsi="Cambria" w:cs="Arial"/>
                <w:b/>
                <w:bCs/>
                <w:sz w:val="22"/>
                <w:szCs w:val="22"/>
              </w:rPr>
            </w:rPrChange>
          </w:rPr>
          <w:commentReference w:id="143"/>
        </w:r>
        <w:r w:rsidR="00BA4446" w:rsidRPr="00BA4446">
          <w:rPr>
            <w:rFonts w:ascii="Cambria" w:hAnsi="Cambria" w:cs="Arial"/>
            <w:bCs/>
            <w:sz w:val="22"/>
            <w:szCs w:val="22"/>
            <w:rPrChange w:id="146" w:author="Mrtyna Wójcik JiW" w:date="2021-05-17T16:32:00Z">
              <w:rPr>
                <w:rFonts w:ascii="Cambria" w:hAnsi="Cambria" w:cs="Arial"/>
                <w:b/>
                <w:bCs/>
                <w:sz w:val="22"/>
                <w:szCs w:val="22"/>
              </w:rPr>
            </w:rPrChange>
          </w:rPr>
          <w:t xml:space="preserve"> („Udział branżowego kierownika robót” – zgodnie z kryterium oceny ofert przedstawionym w SWZ)</w:t>
        </w:r>
      </w:ins>
    </w:p>
    <w:p w14:paraId="754052E4" w14:textId="595219EF" w:rsidR="003D2A0E" w:rsidRDefault="003D2A0E" w:rsidP="003D2A0E">
      <w:pPr>
        <w:pStyle w:val="Akapitzlist"/>
        <w:spacing w:before="120" w:after="120"/>
        <w:ind w:left="425"/>
        <w:contextualSpacing w:val="0"/>
        <w:jc w:val="both"/>
        <w:rPr>
          <w:ins w:id="147" w:author="Mrtyna Wójcik JiW" w:date="2021-05-17T16:04:00Z"/>
          <w:rFonts w:ascii="Cambria" w:hAnsi="Cambria" w:cs="Arial"/>
          <w:b/>
          <w:bCs/>
          <w:sz w:val="22"/>
          <w:szCs w:val="22"/>
        </w:rPr>
      </w:pPr>
    </w:p>
    <w:p w14:paraId="43EF10A3" w14:textId="4E89A4C5" w:rsidR="00BA4446" w:rsidDel="00B74DCB" w:rsidRDefault="003D2A0E">
      <w:pPr>
        <w:pStyle w:val="Akapitzlist"/>
        <w:spacing w:before="120" w:after="120"/>
        <w:ind w:left="425"/>
        <w:contextualSpacing w:val="0"/>
        <w:jc w:val="both"/>
        <w:rPr>
          <w:ins w:id="148" w:author="Mrtyna Wójcik JiW" w:date="2021-05-17T16:05:00Z"/>
          <w:moveFrom w:id="149" w:author="1223 N.Lutówko Przemysław Hermann" w:date="2021-05-19T10:21:00Z"/>
          <w:rFonts w:ascii="Cambria" w:hAnsi="Cambria" w:cs="Arial"/>
          <w:bCs/>
          <w:sz w:val="22"/>
          <w:szCs w:val="22"/>
        </w:rPr>
        <w:pPrChange w:id="150" w:author="Mrtyna Wójcik JiW" w:date="2021-05-17T16:32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moveFromRangeStart w:id="151" w:author="1223 N.Lutówko Przemysław Hermann" w:date="2021-05-19T10:21:00Z" w:name="move72312119"/>
      <w:moveFrom w:id="152" w:author="1223 N.Lutówko Przemysław Hermann" w:date="2021-05-19T10:21:00Z">
        <w:ins w:id="153" w:author="Mrtyna Wójcik JiW" w:date="2021-05-17T16:04:00Z">
          <w:r w:rsidDel="00B74DCB">
            <w:rPr>
              <w:rFonts w:ascii="Cambria" w:hAnsi="Cambria" w:cs="Arial"/>
              <w:b/>
              <w:bCs/>
              <w:sz w:val="22"/>
              <w:szCs w:val="22"/>
            </w:rPr>
            <w:sym w:font="Symbol" w:char="F082"/>
          </w:r>
          <w:r w:rsidDel="00B74DCB">
            <w:rPr>
              <w:rFonts w:ascii="Cambria" w:hAnsi="Cambria" w:cs="Arial"/>
              <w:b/>
              <w:bCs/>
              <w:sz w:val="22"/>
              <w:szCs w:val="22"/>
            </w:rPr>
            <w:t xml:space="preserve"> </w:t>
          </w:r>
          <w:r w:rsidRPr="00FA7EDD" w:rsidDel="00B74DCB">
            <w:rPr>
              <w:rFonts w:ascii="Cambria" w:hAnsi="Cambria" w:cs="Arial"/>
              <w:b/>
              <w:bCs/>
              <w:sz w:val="22"/>
              <w:szCs w:val="22"/>
            </w:rPr>
            <w:t>zobowiązuje się</w:t>
          </w:r>
          <w:r w:rsidRPr="00FA7EDD" w:rsidDel="00B74DCB">
            <w:rPr>
              <w:rFonts w:ascii="Cambria" w:hAnsi="Cambria" w:cs="Arial"/>
              <w:bCs/>
              <w:sz w:val="22"/>
              <w:szCs w:val="22"/>
            </w:rPr>
            <w:t xml:space="preserve">* </w:t>
          </w:r>
        </w:ins>
        <w:ins w:id="154" w:author="Mrtyna Wójcik JiW" w:date="2021-05-17T16:01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do </w:t>
          </w:r>
        </w:ins>
        <w:ins w:id="155" w:author="Mrtyna Wójcik JiW" w:date="2021-05-17T16:02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realizacji przedmiotu zamówienia przy aktywnym udziale </w:t>
          </w:r>
        </w:ins>
        <w:ins w:id="156" w:author="Mrtyna Wójcik JiW" w:date="2021-05-17T16:35:00Z">
          <w:r w:rsidR="00076FCF" w:rsidDel="00B74DCB">
            <w:rPr>
              <w:rFonts w:ascii="Cambria" w:hAnsi="Cambria" w:cs="Arial"/>
              <w:bCs/>
              <w:sz w:val="22"/>
              <w:szCs w:val="22"/>
            </w:rPr>
            <w:t>p. ___________</w:t>
          </w:r>
        </w:ins>
        <w:ins w:id="157" w:author="Mrtyna Wójcik JiW" w:date="2021-05-17T16:02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 posiadające</w:t>
          </w:r>
        </w:ins>
        <w:ins w:id="158" w:author="Mrtyna Wójcik JiW" w:date="2021-05-17T16:35:00Z">
          <w:r w:rsidR="00076FCF" w:rsidDel="00B74DCB">
            <w:rPr>
              <w:rFonts w:ascii="Cambria" w:hAnsi="Cambria" w:cs="Arial"/>
              <w:bCs/>
              <w:sz w:val="22"/>
              <w:szCs w:val="22"/>
            </w:rPr>
            <w:t>go/posiadającej</w:t>
          </w:r>
        </w:ins>
        <w:ins w:id="159" w:author="Mrtyna Wójcik JiW" w:date="2021-05-17T16:02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 uprawnienia budowlane </w:t>
          </w:r>
          <w:commentRangeStart w:id="160"/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>w specjalności instalacyjnej w zakresie sieci, instalacji i urządzeń cieplnych, wentylacyjnych, gazowych, wodociągowych i kanalizacyjnych</w:t>
          </w:r>
          <w:commentRangeEnd w:id="160"/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commentReference w:id="160"/>
          </w:r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 xml:space="preserve"> </w:t>
          </w:r>
        </w:ins>
        <w:ins w:id="161" w:author="Mrtyna Wójcik JiW" w:date="2021-05-17T16:01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>(„</w:t>
          </w:r>
        </w:ins>
        <w:ins w:id="162" w:author="Mrtyna Wójcik JiW" w:date="2021-05-17T16:05:00Z">
          <w:r w:rsidRPr="003D2A0E" w:rsidDel="00B74DCB">
            <w:rPr>
              <w:rFonts w:ascii="Cambria" w:hAnsi="Cambria" w:cs="Arial"/>
              <w:bCs/>
              <w:sz w:val="22"/>
              <w:szCs w:val="22"/>
            </w:rPr>
            <w:t>Udział branżowego kierownika robót</w:t>
          </w:r>
        </w:ins>
        <w:ins w:id="163" w:author="Mrtyna Wójcik JiW" w:date="2021-05-17T16:01:00Z">
          <w:r w:rsidR="00110A8E" w:rsidRPr="00110A8E" w:rsidDel="00B74DCB">
            <w:rPr>
              <w:rFonts w:ascii="Cambria" w:hAnsi="Cambria" w:cs="Arial"/>
              <w:bCs/>
              <w:sz w:val="22"/>
              <w:szCs w:val="22"/>
            </w:rPr>
            <w:t>” – zgodnie z kryterium oceny ofert przedstawionym w SWZ)</w:t>
          </w:r>
        </w:ins>
        <w:ins w:id="164" w:author="Mrtyna Wójcik JiW" w:date="2021-05-17T16:35:00Z">
          <w:r w:rsidR="00076FCF" w:rsidDel="00B74DCB">
            <w:rPr>
              <w:rFonts w:ascii="Cambria" w:hAnsi="Cambria" w:cs="Arial"/>
              <w:bCs/>
              <w:sz w:val="22"/>
              <w:szCs w:val="22"/>
            </w:rPr>
            <w:t xml:space="preserve">. </w:t>
          </w:r>
        </w:ins>
      </w:moveFrom>
    </w:p>
    <w:moveFromRangeEnd w:id="151"/>
    <w:p w14:paraId="78618FAA" w14:textId="19E5211E" w:rsidR="003D2A0E" w:rsidRDefault="00CB40F1">
      <w:pPr>
        <w:pStyle w:val="Akapitzlist"/>
        <w:spacing w:before="120" w:after="120"/>
        <w:ind w:left="425"/>
        <w:contextualSpacing w:val="0"/>
        <w:jc w:val="both"/>
        <w:rPr>
          <w:ins w:id="165" w:author="Mrtyna Wójcik JiW" w:date="2021-05-17T15:53:00Z"/>
          <w:rFonts w:ascii="Cambria" w:hAnsi="Cambria" w:cs="Arial"/>
          <w:bCs/>
          <w:sz w:val="22"/>
          <w:szCs w:val="22"/>
        </w:rPr>
        <w:pPrChange w:id="166" w:author="Mrtyna Wójcik JiW" w:date="2021-05-17T16:05:00Z">
          <w:pPr>
            <w:pStyle w:val="Akapitzlist"/>
            <w:numPr>
              <w:numId w:val="137"/>
            </w:numPr>
            <w:spacing w:before="120" w:after="120"/>
            <w:ind w:left="426" w:hanging="426"/>
            <w:jc w:val="both"/>
          </w:pPr>
        </w:pPrChange>
      </w:pPr>
      <w:ins w:id="167" w:author="Mrtyna Wójcik JiW" w:date="2021-05-17T16:05:00Z">
        <w:r w:rsidRPr="00F62434">
          <w:rPr>
            <w:rFonts w:ascii="Cambria" w:hAnsi="Cambria" w:cs="Arial"/>
            <w:bCs/>
            <w:i/>
            <w:sz w:val="22"/>
            <w:szCs w:val="22"/>
          </w:rPr>
          <w:t>*należy postawić krzyżyk/zaznaczyć właściwe okienko</w:t>
        </w:r>
      </w:ins>
    </w:p>
    <w:p w14:paraId="0D45406D" w14:textId="06F6A24B" w:rsidR="004A3437" w:rsidRPr="00FA7EDD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Oświadczamy, że następujące </w:t>
      </w:r>
      <w:del w:id="168" w:author="Mrtyna Wójcik JiW" w:date="2021-05-17T16:05:00Z">
        <w:r w:rsidRPr="00FA7EDD" w:rsidDel="00CB40F1">
          <w:rPr>
            <w:rFonts w:ascii="Cambria" w:hAnsi="Cambria" w:cs="Arial"/>
            <w:bCs/>
            <w:sz w:val="22"/>
            <w:szCs w:val="22"/>
          </w:rPr>
          <w:delText xml:space="preserve">usługi </w:delText>
        </w:r>
      </w:del>
      <w:ins w:id="169" w:author="Mrtyna Wójcik JiW" w:date="2021-05-17T16:05:00Z">
        <w:r w:rsidR="00CB40F1">
          <w:rPr>
            <w:rFonts w:ascii="Cambria" w:hAnsi="Cambria" w:cs="Arial"/>
            <w:bCs/>
            <w:sz w:val="22"/>
            <w:szCs w:val="22"/>
          </w:rPr>
          <w:t>roboty</w:t>
        </w:r>
        <w:r w:rsidR="00CB40F1" w:rsidRPr="00FA7EDD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 w:rsidRPr="00FA7ED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FA7ED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4A3437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FA7EDD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FA7EDD">
        <w:rPr>
          <w:rFonts w:ascii="Cambria" w:hAnsi="Cambria" w:cs="Arial"/>
          <w:bCs/>
          <w:sz w:val="22"/>
          <w:szCs w:val="22"/>
        </w:rPr>
        <w:t xml:space="preserve">następującym </w:t>
      </w:r>
      <w:r w:rsidRPr="00FA7EDD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2E64B8" w:rsidRDefault="002B0E6E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77777777" w:rsidR="006B1B51" w:rsidRPr="002E64B8" w:rsidRDefault="00CF57A9" w:rsidP="00FA7EDD">
      <w:pPr>
        <w:spacing w:before="240" w:after="24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 w:rsidR="00C42AEA"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8ECB90C" w14:textId="77777777" w:rsidR="00FA7EDD" w:rsidRDefault="000E1C61" w:rsidP="00FA7ED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FA7ED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FA7EDD">
        <w:rPr>
          <w:rFonts w:ascii="Cambria" w:hAnsi="Cambria" w:cs="Arial"/>
          <w:bCs/>
          <w:sz w:val="22"/>
          <w:szCs w:val="22"/>
        </w:rPr>
        <w:t>__</w:t>
      </w:r>
      <w:r w:rsidR="00C469FC" w:rsidRPr="00FA7EDD">
        <w:rPr>
          <w:rFonts w:ascii="Cambria" w:hAnsi="Cambria" w:cs="Arial"/>
          <w:bCs/>
          <w:sz w:val="22"/>
          <w:szCs w:val="22"/>
        </w:rPr>
        <w:t>_________________</w:t>
      </w:r>
      <w:r w:rsidRPr="00FA7EDD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3C83D475" w:rsidR="006B1B51" w:rsidRPr="00FA7EDD" w:rsidRDefault="000E1C61">
      <w:pPr>
        <w:pStyle w:val="Akapitzlist"/>
        <w:spacing w:before="240" w:after="240"/>
        <w:ind w:left="425"/>
        <w:contextualSpacing w:val="0"/>
        <w:jc w:val="both"/>
        <w:rPr>
          <w:rFonts w:ascii="Cambria" w:hAnsi="Cambria" w:cs="Arial"/>
          <w:bCs/>
          <w:sz w:val="22"/>
          <w:szCs w:val="22"/>
        </w:rPr>
        <w:pPrChange w:id="170" w:author="Mrtyna Wójcik JiW" w:date="2021-05-17T16:07:00Z">
          <w:pPr>
            <w:pStyle w:val="Akapitzlist"/>
            <w:spacing w:before="240" w:after="240"/>
            <w:ind w:left="426"/>
            <w:jc w:val="both"/>
          </w:pPr>
        </w:pPrChange>
      </w:pPr>
      <w:r w:rsidRPr="00FA7EDD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6DB2D43D" w14:textId="60CEDB19" w:rsidR="00E177DD" w:rsidRDefault="00D443FC" w:rsidP="00B74DCB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ins w:id="171" w:author="Mrtyna Wójcik JiW" w:date="2021-05-17T16:08:00Z"/>
          <w:rFonts w:ascii="Cambria" w:hAnsi="Cambria" w:cs="Arial"/>
          <w:bCs/>
          <w:sz w:val="22"/>
          <w:szCs w:val="22"/>
        </w:rPr>
        <w:pPrChange w:id="172" w:author="1223 N.Lutówko Przemysław Hermann" w:date="2021-05-19T10:25:00Z">
          <w:pPr>
            <w:pStyle w:val="Akapitzlist"/>
            <w:numPr>
              <w:numId w:val="137"/>
            </w:numPr>
            <w:spacing w:before="240" w:after="240"/>
            <w:ind w:left="426" w:hanging="426"/>
            <w:jc w:val="both"/>
          </w:pPr>
        </w:pPrChange>
      </w:pPr>
      <w:ins w:id="173" w:author="Mrtyna Wójcik JiW" w:date="2021-05-17T16:08:00Z">
        <w:r>
          <w:rPr>
            <w:rFonts w:ascii="Cambria" w:hAnsi="Cambria" w:cs="Arial"/>
            <w:bCs/>
            <w:sz w:val="22"/>
            <w:szCs w:val="22"/>
          </w:rPr>
          <w:t>Oświadczamy, że jesteśmy:</w:t>
        </w:r>
      </w:ins>
    </w:p>
    <w:p w14:paraId="5604A037" w14:textId="77777777" w:rsidR="00D443FC" w:rsidRPr="00D443FC" w:rsidRDefault="00D443FC" w:rsidP="00B74DCB">
      <w:pPr>
        <w:ind w:left="284" w:firstLine="142"/>
        <w:jc w:val="both"/>
        <w:rPr>
          <w:ins w:id="174" w:author="Mrtyna Wójcik JiW" w:date="2021-05-17T16:08:00Z"/>
          <w:rFonts w:ascii="Cambria" w:hAnsi="Cambria" w:cs="Tahoma"/>
          <w:sz w:val="22"/>
          <w:szCs w:val="22"/>
          <w:lang w:eastAsia="pl-PL"/>
          <w:rPrChange w:id="175" w:author="Mrtyna Wójcik JiW" w:date="2021-05-17T16:09:00Z">
            <w:rPr>
              <w:ins w:id="176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177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178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2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179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mikroprzedsiębiorstwem*</w:t>
        </w:r>
      </w:ins>
    </w:p>
    <w:p w14:paraId="0A8334FA" w14:textId="77777777" w:rsidR="00D443FC" w:rsidRPr="00D443FC" w:rsidRDefault="00D443FC" w:rsidP="00B74DCB">
      <w:pPr>
        <w:ind w:left="284" w:firstLine="142"/>
        <w:jc w:val="both"/>
        <w:rPr>
          <w:ins w:id="180" w:author="Mrtyna Wójcik JiW" w:date="2021-05-17T16:08:00Z"/>
          <w:rFonts w:ascii="Cambria" w:hAnsi="Cambria" w:cs="Tahoma"/>
          <w:sz w:val="22"/>
          <w:szCs w:val="22"/>
          <w:lang w:eastAsia="pl-PL"/>
          <w:rPrChange w:id="181" w:author="Mrtyna Wójcik JiW" w:date="2021-05-17T16:09:00Z">
            <w:rPr>
              <w:ins w:id="182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183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184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2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185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małym przedsiębiorstwem*</w:t>
        </w:r>
      </w:ins>
    </w:p>
    <w:p w14:paraId="669409E0" w14:textId="77777777" w:rsidR="00D443FC" w:rsidRPr="00D443FC" w:rsidRDefault="00D443FC" w:rsidP="00B74DCB">
      <w:pPr>
        <w:ind w:left="284" w:firstLine="142"/>
        <w:jc w:val="both"/>
        <w:rPr>
          <w:ins w:id="186" w:author="Mrtyna Wójcik JiW" w:date="2021-05-17T16:08:00Z"/>
          <w:rFonts w:ascii="Cambria" w:hAnsi="Cambria" w:cs="Tahoma"/>
          <w:sz w:val="22"/>
          <w:szCs w:val="22"/>
          <w:lang w:eastAsia="pl-PL"/>
          <w:rPrChange w:id="187" w:author="Mrtyna Wójcik JiW" w:date="2021-05-17T16:09:00Z">
            <w:rPr>
              <w:ins w:id="188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189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190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2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191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średnim przedsiębiorstwem*</w:t>
        </w:r>
      </w:ins>
    </w:p>
    <w:p w14:paraId="584BB2E9" w14:textId="77777777" w:rsidR="00D443FC" w:rsidRPr="00D443FC" w:rsidRDefault="00D443FC" w:rsidP="00B74DCB">
      <w:pPr>
        <w:ind w:left="284" w:firstLine="142"/>
        <w:jc w:val="both"/>
        <w:rPr>
          <w:ins w:id="192" w:author="Mrtyna Wójcik JiW" w:date="2021-05-17T16:08:00Z"/>
          <w:rFonts w:ascii="Cambria" w:hAnsi="Cambria" w:cs="Tahoma"/>
          <w:sz w:val="22"/>
          <w:szCs w:val="22"/>
          <w:lang w:eastAsia="pl-PL"/>
          <w:rPrChange w:id="193" w:author="Mrtyna Wójcik JiW" w:date="2021-05-17T16:09:00Z">
            <w:rPr>
              <w:ins w:id="194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195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196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2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197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prowadzę jednoosobową działalność gospodarczą*</w:t>
        </w:r>
      </w:ins>
    </w:p>
    <w:p w14:paraId="6B1B7AFF" w14:textId="77777777" w:rsidR="00D443FC" w:rsidRPr="00D443FC" w:rsidRDefault="00D443FC" w:rsidP="00B74DCB">
      <w:pPr>
        <w:ind w:left="284" w:firstLine="142"/>
        <w:jc w:val="both"/>
        <w:rPr>
          <w:ins w:id="198" w:author="Mrtyna Wójcik JiW" w:date="2021-05-17T16:08:00Z"/>
          <w:rFonts w:ascii="Cambria" w:hAnsi="Cambria" w:cs="Tahoma"/>
          <w:sz w:val="22"/>
          <w:szCs w:val="22"/>
          <w:lang w:eastAsia="pl-PL"/>
          <w:rPrChange w:id="199" w:author="Mrtyna Wójcik JiW" w:date="2021-05-17T16:09:00Z">
            <w:rPr>
              <w:ins w:id="200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201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202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8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203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nie prowadzę działalności gospodarczej* </w:t>
        </w:r>
      </w:ins>
    </w:p>
    <w:p w14:paraId="7962EC0C" w14:textId="5C931236" w:rsidR="00D443FC" w:rsidRPr="00D443FC" w:rsidRDefault="00D443FC" w:rsidP="00B74DCB">
      <w:pPr>
        <w:ind w:left="284" w:firstLine="142"/>
        <w:jc w:val="both"/>
        <w:rPr>
          <w:ins w:id="204" w:author="Mrtyna Wójcik JiW" w:date="2021-05-17T16:08:00Z"/>
          <w:rFonts w:ascii="Cambria" w:hAnsi="Cambria" w:cs="Tahoma"/>
          <w:sz w:val="22"/>
          <w:szCs w:val="22"/>
          <w:lang w:eastAsia="pl-PL"/>
          <w:rPrChange w:id="205" w:author="Mrtyna Wójcik JiW" w:date="2021-05-17T16:09:00Z">
            <w:rPr>
              <w:ins w:id="206" w:author="Mrtyna Wójcik JiW" w:date="2021-05-17T16:08:00Z"/>
              <w:rFonts w:ascii="Tahoma" w:hAnsi="Tahoma" w:cs="Tahoma"/>
              <w:color w:val="00B0F0"/>
              <w:lang w:eastAsia="pl-PL"/>
            </w:rPr>
          </w:rPrChange>
        </w:rPr>
      </w:pPr>
      <w:ins w:id="207" w:author="Mrtyna Wójcik JiW" w:date="2021-05-17T16:08:00Z">
        <w:r w:rsidRPr="00D443FC">
          <w:rPr>
            <w:rFonts w:ascii="Cambria" w:hAnsi="Cambria" w:cs="Tahoma"/>
            <w:sz w:val="22"/>
            <w:szCs w:val="22"/>
            <w:lang w:eastAsia="pl-PL"/>
            <w:rPrChange w:id="208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sym w:font="Symbol" w:char="F088"/>
        </w:r>
        <w:r w:rsidRPr="00D443FC">
          <w:rPr>
            <w:rFonts w:ascii="Cambria" w:hAnsi="Cambria" w:cs="Tahoma"/>
            <w:sz w:val="22"/>
            <w:szCs w:val="22"/>
            <w:lang w:eastAsia="pl-PL"/>
            <w:rPrChange w:id="209" w:author="Mrtyna Wójcik JiW" w:date="2021-05-17T16:09:00Z">
              <w:rPr>
                <w:rFonts w:ascii="Tahoma" w:hAnsi="Tahoma" w:cs="Tahoma"/>
                <w:color w:val="00B0F0"/>
                <w:lang w:eastAsia="pl-PL"/>
              </w:rPr>
            </w:rPrChange>
          </w:rPr>
          <w:t xml:space="preserve"> dużym przedsiębiorstwem*</w:t>
        </w:r>
      </w:ins>
    </w:p>
    <w:p w14:paraId="630675C1" w14:textId="77777777" w:rsidR="00D443FC" w:rsidRDefault="00D443FC" w:rsidP="00B74DCB">
      <w:pPr>
        <w:ind w:firstLine="142"/>
        <w:jc w:val="both"/>
        <w:rPr>
          <w:ins w:id="210" w:author="1223 N.Lutówko Przemysław Hermann" w:date="2021-05-19T10:25:00Z"/>
          <w:rFonts w:ascii="Cambria" w:hAnsi="Cambria" w:cs="Tahoma"/>
          <w:i/>
          <w:sz w:val="22"/>
          <w:szCs w:val="22"/>
          <w:lang w:eastAsia="pl-PL"/>
        </w:rPr>
      </w:pPr>
      <w:ins w:id="211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12" w:author="Mrtyna Wójcik JiW" w:date="2021-05-17T16:09:00Z">
              <w:rPr>
                <w:rFonts w:ascii="Tahoma" w:hAnsi="Tahoma" w:cs="Tahoma"/>
                <w:i/>
                <w:color w:val="00B0F0"/>
                <w:lang w:eastAsia="pl-PL"/>
              </w:rPr>
            </w:rPrChange>
          </w:rPr>
          <w:t xml:space="preserve">     *zaznaczyć właściwe (jedno)</w:t>
        </w:r>
      </w:ins>
    </w:p>
    <w:p w14:paraId="3A438BA2" w14:textId="77777777" w:rsidR="00B74DCB" w:rsidRPr="00D443FC" w:rsidRDefault="00B74DCB" w:rsidP="00D443FC">
      <w:pPr>
        <w:jc w:val="both"/>
        <w:rPr>
          <w:ins w:id="213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14" w:author="Mrtyna Wójcik JiW" w:date="2021-05-17T16:09:00Z">
            <w:rPr>
              <w:ins w:id="215" w:author="Mrtyna Wójcik JiW" w:date="2021-05-17T16:08:00Z"/>
              <w:rFonts w:ascii="Tahoma" w:hAnsi="Tahoma" w:cs="Tahoma"/>
              <w:i/>
              <w:color w:val="00B0F0"/>
              <w:lang w:eastAsia="pl-PL"/>
            </w:rPr>
          </w:rPrChange>
        </w:rPr>
      </w:pPr>
    </w:p>
    <w:p w14:paraId="09E04E73" w14:textId="77777777" w:rsidR="00D443FC" w:rsidRPr="00D443FC" w:rsidRDefault="00D443FC" w:rsidP="00D443FC">
      <w:pPr>
        <w:ind w:left="360"/>
        <w:jc w:val="both"/>
        <w:rPr>
          <w:ins w:id="216" w:author="Mrtyna Wójcik JiW" w:date="2021-05-17T16:08:00Z"/>
          <w:rFonts w:ascii="Cambria" w:hAnsi="Cambria" w:cs="Tahoma"/>
          <w:b/>
          <w:sz w:val="22"/>
          <w:szCs w:val="22"/>
          <w:lang w:eastAsia="pl-PL"/>
          <w:rPrChange w:id="217" w:author="Mrtyna Wójcik JiW" w:date="2021-05-17T16:09:00Z">
            <w:rPr>
              <w:ins w:id="218" w:author="Mrtyna Wójcik JiW" w:date="2021-05-17T16:08:00Z"/>
              <w:rFonts w:ascii="Tahoma" w:hAnsi="Tahoma" w:cs="Tahoma"/>
              <w:b/>
              <w:color w:val="00B0F0"/>
              <w:lang w:eastAsia="pl-PL"/>
            </w:rPr>
          </w:rPrChange>
        </w:rPr>
      </w:pPr>
      <w:ins w:id="219" w:author="Mrtyna Wójcik JiW" w:date="2021-05-17T16:08:00Z">
        <w:r w:rsidRPr="00D443FC">
          <w:rPr>
            <w:rFonts w:ascii="Cambria" w:hAnsi="Cambria" w:cs="Tahoma"/>
            <w:b/>
            <w:sz w:val="22"/>
            <w:szCs w:val="22"/>
            <w:u w:val="single"/>
            <w:lang w:eastAsia="pl-PL"/>
            <w:rPrChange w:id="220" w:author="Mrtyna Wójcik JiW" w:date="2021-05-17T16:09:00Z">
              <w:rPr>
                <w:rFonts w:ascii="Tahoma" w:hAnsi="Tahoma" w:cs="Tahoma"/>
                <w:b/>
                <w:color w:val="00B0F0"/>
                <w:u w:val="single"/>
                <w:lang w:eastAsia="pl-PL"/>
              </w:rPr>
            </w:rPrChange>
          </w:rPr>
          <w:t>UWAGA:</w:t>
        </w:r>
        <w:r w:rsidRPr="00D443FC">
          <w:rPr>
            <w:rFonts w:ascii="Cambria" w:hAnsi="Cambria" w:cs="Tahoma"/>
            <w:b/>
            <w:sz w:val="22"/>
            <w:szCs w:val="22"/>
            <w:lang w:eastAsia="pl-PL"/>
            <w:rPrChange w:id="221" w:author="Mrtyna Wójcik JiW" w:date="2021-05-17T16:09:00Z">
              <w:rPr>
                <w:rFonts w:ascii="Tahoma" w:hAnsi="Tahoma" w:cs="Tahoma"/>
                <w:b/>
                <w:color w:val="00B0F0"/>
                <w:lang w:eastAsia="pl-PL"/>
              </w:rPr>
            </w:rPrChange>
          </w:rPr>
          <w:t xml:space="preserve"> </w:t>
        </w:r>
      </w:ins>
    </w:p>
    <w:p w14:paraId="7D2E4360" w14:textId="77777777" w:rsidR="00D443FC" w:rsidRPr="00D443FC" w:rsidRDefault="00D443FC" w:rsidP="00D443FC">
      <w:pPr>
        <w:tabs>
          <w:tab w:val="num" w:pos="540"/>
        </w:tabs>
        <w:jc w:val="both"/>
        <w:rPr>
          <w:ins w:id="222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23" w:author="Mrtyna Wójcik JiW" w:date="2021-05-17T16:09:00Z">
            <w:rPr>
              <w:ins w:id="224" w:author="Mrtyna Wójcik JiW" w:date="2021-05-17T16:08:00Z"/>
              <w:rFonts w:ascii="Tahoma" w:hAnsi="Tahoma" w:cs="Tahoma"/>
              <w:i/>
              <w:color w:val="00B0F0"/>
              <w:sz w:val="18"/>
              <w:szCs w:val="18"/>
              <w:lang w:eastAsia="pl-PL"/>
            </w:rPr>
          </w:rPrChange>
        </w:rPr>
      </w:pPr>
      <w:ins w:id="225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26" w:author="Mrtyna Wójcik JiW" w:date="2021-05-17T16:09:00Z">
              <w:rPr>
                <w:rFonts w:ascii="Tahoma" w:hAnsi="Tahoma" w:cs="Tahoma"/>
                <w:i/>
                <w:color w:val="00B0F0"/>
                <w:sz w:val="18"/>
                <w:szCs w:val="18"/>
                <w:lang w:eastAsia="pl-PL"/>
              </w:rPr>
            </w:rPrChange>
          </w:rPr>
          <w:t xml:space="preserve">      Przez: </w:t>
        </w:r>
      </w:ins>
    </w:p>
    <w:p w14:paraId="72DBC384" w14:textId="77777777" w:rsidR="00D443FC" w:rsidRPr="00D443FC" w:rsidRDefault="00D443FC" w:rsidP="00B74DCB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ins w:id="227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28" w:author="Mrtyna Wójcik JiW" w:date="2021-05-17T16:09:00Z">
            <w:rPr>
              <w:ins w:id="229" w:author="Mrtyna Wójcik JiW" w:date="2021-05-17T16:08:00Z"/>
              <w:rFonts w:ascii="Tahoma" w:hAnsi="Tahoma" w:cs="Tahoma"/>
              <w:i/>
              <w:color w:val="00B0F0"/>
              <w:sz w:val="18"/>
              <w:szCs w:val="18"/>
              <w:lang w:eastAsia="pl-PL"/>
            </w:rPr>
          </w:rPrChange>
        </w:rPr>
        <w:pPrChange w:id="230" w:author="1223 N.Lutówko Przemysław Hermann" w:date="2021-05-19T10:27:00Z">
          <w:pPr>
            <w:numPr>
              <w:numId w:val="142"/>
            </w:numPr>
            <w:suppressAutoHyphens w:val="0"/>
            <w:ind w:left="786" w:hanging="360"/>
            <w:jc w:val="both"/>
          </w:pPr>
        </w:pPrChange>
      </w:pPr>
      <w:ins w:id="231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32" w:author="Mrtyna Wójcik JiW" w:date="2021-05-17T16:09:00Z">
              <w:rPr>
                <w:rFonts w:ascii="Tahoma" w:hAnsi="Tahoma" w:cs="Tahoma"/>
                <w:i/>
                <w:color w:val="00B0F0"/>
                <w:sz w:val="18"/>
                <w:szCs w:val="18"/>
                <w:lang w:eastAsia="pl-PL"/>
              </w:rPr>
            </w:rPrChange>
          </w:rPr>
          <w:t>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  </w:r>
      </w:ins>
    </w:p>
    <w:p w14:paraId="73E892B7" w14:textId="77777777" w:rsidR="00D443FC" w:rsidRPr="00D443FC" w:rsidRDefault="00D443FC" w:rsidP="00B74DCB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ins w:id="233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34" w:author="Mrtyna Wójcik JiW" w:date="2021-05-17T16:09:00Z">
            <w:rPr>
              <w:ins w:id="235" w:author="Mrtyna Wójcik JiW" w:date="2021-05-17T16:08:00Z"/>
              <w:rFonts w:ascii="Tahoma" w:hAnsi="Tahoma" w:cs="Tahoma"/>
              <w:i/>
              <w:color w:val="00B0F0"/>
              <w:sz w:val="18"/>
              <w:szCs w:val="18"/>
              <w:lang w:eastAsia="pl-PL"/>
            </w:rPr>
          </w:rPrChange>
        </w:rPr>
        <w:pPrChange w:id="236" w:author="1223 N.Lutówko Przemysław Hermann" w:date="2021-05-19T10:27:00Z">
          <w:pPr>
            <w:numPr>
              <w:numId w:val="142"/>
            </w:numPr>
            <w:suppressAutoHyphens w:val="0"/>
            <w:ind w:left="786" w:hanging="360"/>
            <w:jc w:val="both"/>
          </w:pPr>
        </w:pPrChange>
      </w:pPr>
      <w:ins w:id="237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38" w:author="Mrtyna Wójcik JiW" w:date="2021-05-17T16:09:00Z">
              <w:rPr>
                <w:rFonts w:ascii="Tahoma" w:hAnsi="Tahoma" w:cs="Tahoma"/>
                <w:i/>
                <w:color w:val="00B0F0"/>
                <w:sz w:val="18"/>
                <w:szCs w:val="18"/>
                <w:lang w:eastAsia="pl-PL"/>
              </w:rPr>
            </w:rPrChange>
          </w:rPr>
          <w:t>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  </w:r>
      </w:ins>
    </w:p>
    <w:p w14:paraId="3C5168BF" w14:textId="77777777" w:rsidR="00D443FC" w:rsidRPr="00D443FC" w:rsidRDefault="00D443FC" w:rsidP="00D443FC">
      <w:pPr>
        <w:numPr>
          <w:ilvl w:val="0"/>
          <w:numId w:val="142"/>
        </w:numPr>
        <w:suppressAutoHyphens w:val="0"/>
        <w:jc w:val="both"/>
        <w:rPr>
          <w:ins w:id="239" w:author="Mrtyna Wójcik JiW" w:date="2021-05-17T16:08:00Z"/>
          <w:rFonts w:ascii="Cambria" w:hAnsi="Cambria" w:cs="Tahoma"/>
          <w:i/>
          <w:sz w:val="22"/>
          <w:szCs w:val="22"/>
          <w:lang w:eastAsia="pl-PL"/>
          <w:rPrChange w:id="240" w:author="Mrtyna Wójcik JiW" w:date="2021-05-17T16:09:00Z">
            <w:rPr>
              <w:ins w:id="241" w:author="Mrtyna Wójcik JiW" w:date="2021-05-17T16:08:00Z"/>
              <w:rFonts w:ascii="Tahoma" w:hAnsi="Tahoma" w:cs="Tahoma"/>
              <w:i/>
              <w:color w:val="00B0F0"/>
              <w:sz w:val="18"/>
              <w:szCs w:val="18"/>
              <w:lang w:eastAsia="pl-PL"/>
            </w:rPr>
          </w:rPrChange>
        </w:rPr>
      </w:pPr>
      <w:ins w:id="242" w:author="Mrtyna Wójcik JiW" w:date="2021-05-17T16:08:00Z">
        <w:r w:rsidRPr="00D443FC">
          <w:rPr>
            <w:rFonts w:ascii="Cambria" w:hAnsi="Cambria" w:cs="Tahoma"/>
            <w:i/>
            <w:sz w:val="22"/>
            <w:szCs w:val="22"/>
            <w:lang w:eastAsia="pl-PL"/>
            <w:rPrChange w:id="243" w:author="Mrtyna Wójcik JiW" w:date="2021-05-17T16:09:00Z">
              <w:rPr>
                <w:rFonts w:ascii="Tahoma" w:hAnsi="Tahoma" w:cs="Tahoma"/>
                <w:i/>
                <w:color w:val="00B0F0"/>
                <w:sz w:val="18"/>
                <w:szCs w:val="18"/>
                <w:lang w:eastAsia="pl-PL"/>
              </w:rPr>
            </w:rPrChange>
          </w:rPr>
          <w:t xml:space="preserve">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 </w:t>
        </w:r>
      </w:ins>
    </w:p>
    <w:p w14:paraId="46B675B7" w14:textId="4C5097D3" w:rsidR="00D443FC" w:rsidRPr="00D443FC" w:rsidDel="00B74DCB" w:rsidRDefault="00D443FC">
      <w:pPr>
        <w:pStyle w:val="Akapitzlist"/>
        <w:spacing w:before="240" w:after="240"/>
        <w:ind w:left="425"/>
        <w:contextualSpacing w:val="0"/>
        <w:jc w:val="both"/>
        <w:rPr>
          <w:ins w:id="244" w:author="Mrtyna Wójcik JiW" w:date="2021-05-17T16:07:00Z"/>
          <w:del w:id="245" w:author="1223 N.Lutówko Przemysław Hermann" w:date="2021-05-19T10:25:00Z"/>
          <w:rFonts w:ascii="Cambria" w:hAnsi="Cambria" w:cs="Arial"/>
          <w:bCs/>
          <w:sz w:val="22"/>
          <w:szCs w:val="22"/>
        </w:rPr>
        <w:pPrChange w:id="246" w:author="Mrtyna Wójcik JiW" w:date="2021-05-17T16:08:00Z">
          <w:pPr>
            <w:pStyle w:val="Akapitzlist"/>
            <w:numPr>
              <w:numId w:val="137"/>
            </w:numPr>
            <w:spacing w:before="240" w:after="240"/>
            <w:ind w:left="426" w:hanging="426"/>
            <w:jc w:val="both"/>
          </w:pPr>
        </w:pPrChange>
      </w:pPr>
    </w:p>
    <w:p w14:paraId="55E28C28" w14:textId="433FA37F" w:rsidR="00562A58" w:rsidRPr="00FA7EDD" w:rsidRDefault="00916821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Cambria" w:hAnsi="Cambria" w:cs="Arial"/>
          <w:bCs/>
          <w:sz w:val="22"/>
          <w:szCs w:val="22"/>
        </w:rPr>
        <w:pPrChange w:id="247" w:author="Mrtyna Wójcik JiW" w:date="2021-05-17T16:07:00Z">
          <w:pPr>
            <w:pStyle w:val="Akapitzlist"/>
            <w:numPr>
              <w:numId w:val="137"/>
            </w:numPr>
            <w:spacing w:before="240" w:after="240"/>
            <w:ind w:left="426" w:hanging="426"/>
            <w:jc w:val="both"/>
          </w:pPr>
        </w:pPrChange>
      </w:pPr>
      <w:r w:rsidRPr="00FA7EDD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FA7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>
      <w:pPr>
        <w:spacing w:before="240" w:after="240"/>
        <w:ind w:left="425"/>
        <w:rPr>
          <w:rFonts w:ascii="Cambria" w:hAnsi="Cambria" w:cs="Arial"/>
          <w:bCs/>
          <w:sz w:val="22"/>
          <w:szCs w:val="22"/>
        </w:rPr>
        <w:pPrChange w:id="248" w:author="Mrtyna Wójcik JiW" w:date="2021-05-17T16:07:00Z">
          <w:pPr>
            <w:spacing w:before="240" w:after="240"/>
            <w:ind w:left="426"/>
          </w:pPr>
        </w:pPrChange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75789630" w:rsidR="006616A6" w:rsidRPr="00FA7EDD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FA7EDD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FA7EDD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EDA0D06" w:rsidR="00E314EE" w:rsidRPr="00FA7EDD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Cambria" w:hAnsi="Cambria" w:cs="Tahoma"/>
          <w:sz w:val="22"/>
          <w:szCs w:val="22"/>
          <w:lang w:eastAsia="pl-PL"/>
        </w:rPr>
      </w:pPr>
      <w:r w:rsidRPr="00FA7EDD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FA7EDD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FA7EDD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A7EDD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27BE2CE8" w:rsidR="00916821" w:rsidRPr="00FA7EDD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FA7ED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5376EC" w14:textId="4CC5ACF8" w:rsidR="003D6C5A" w:rsidRDefault="00E03C24" w:rsidP="0005672C">
      <w:pPr>
        <w:spacing w:before="240" w:after="240"/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249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50" w:name="_Hlk43743043"/>
      <w:r>
        <w:rPr>
          <w:rFonts w:ascii="Cambria" w:hAnsi="Cambria" w:cs="Arial"/>
          <w:bCs/>
          <w:sz w:val="22"/>
          <w:szCs w:val="22"/>
        </w:rPr>
        <w:t>(podpis)</w:t>
      </w:r>
    </w:p>
    <w:p w14:paraId="6D7E3EE7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1F402433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7AB96ACD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3643361B" w14:textId="77777777" w:rsidR="007C6265" w:rsidRDefault="007C6265" w:rsidP="007C222A">
      <w:pPr>
        <w:rPr>
          <w:rFonts w:ascii="Cambria" w:hAnsi="Cambria" w:cs="Arial"/>
          <w:bCs/>
          <w:i/>
          <w:sz w:val="22"/>
          <w:szCs w:val="22"/>
        </w:rPr>
      </w:pPr>
    </w:p>
    <w:p w14:paraId="6C871D1D" w14:textId="0FE9AB73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bookmarkStart w:id="251" w:name="_Hlk60047166"/>
      <w:bookmarkEnd w:id="249"/>
      <w:bookmarkEnd w:id="250"/>
      <w:r w:rsidRPr="0058581A">
        <w:rPr>
          <w:rFonts w:ascii="Cambria" w:hAnsi="Cambria" w:cs="Arial"/>
          <w:bCs/>
          <w:i/>
          <w:sz w:val="18"/>
          <w:szCs w:val="18"/>
        </w:rPr>
        <w:t xml:space="preserve">Dokument musi być </w:t>
      </w:r>
      <w:del w:id="252" w:author="Mrtyna Wójcik JiW" w:date="2021-05-17T16:06:00Z">
        <w:r w:rsidRPr="0058581A" w:rsidDel="00CB40F1">
          <w:rPr>
            <w:rFonts w:ascii="Cambria" w:hAnsi="Cambria" w:cs="Arial"/>
            <w:bCs/>
            <w:i/>
            <w:sz w:val="18"/>
            <w:szCs w:val="18"/>
          </w:rPr>
          <w:delText xml:space="preserve">złożony  </w:delText>
        </w:r>
      </w:del>
      <w:ins w:id="253" w:author="Mrtyna Wójcik JiW" w:date="2021-05-17T16:06:00Z">
        <w:r w:rsidR="00CB40F1">
          <w:rPr>
            <w:rFonts w:ascii="Cambria" w:hAnsi="Cambria" w:cs="Arial"/>
            <w:bCs/>
            <w:i/>
            <w:sz w:val="18"/>
            <w:szCs w:val="18"/>
          </w:rPr>
          <w:t>sporządzony</w:t>
        </w:r>
        <w:r w:rsidR="00CB40F1" w:rsidRPr="0058581A">
          <w:rPr>
            <w:rFonts w:ascii="Cambria" w:hAnsi="Cambria" w:cs="Arial"/>
            <w:bCs/>
            <w:i/>
            <w:sz w:val="18"/>
            <w:szCs w:val="18"/>
          </w:rPr>
          <w:t xml:space="preserve">  </w:t>
        </w:r>
      </w:ins>
      <w:r w:rsidRPr="0058581A">
        <w:rPr>
          <w:rFonts w:ascii="Cambria" w:hAnsi="Cambria" w:cs="Arial"/>
          <w:bCs/>
          <w:i/>
          <w:sz w:val="18"/>
          <w:szCs w:val="18"/>
        </w:rPr>
        <w:t>pod rygorem nieważno</w:t>
      </w:r>
      <w:r>
        <w:rPr>
          <w:rFonts w:ascii="Cambria" w:hAnsi="Cambria" w:cs="Arial"/>
          <w:bCs/>
          <w:i/>
          <w:sz w:val="18"/>
          <w:szCs w:val="18"/>
        </w:rPr>
        <w:t>ści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1674C711" w14:textId="77777777" w:rsidR="007C222A" w:rsidRPr="0058581A" w:rsidRDefault="007C222A" w:rsidP="007C222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058F73" w14:textId="77777777" w:rsidR="007C222A" w:rsidRPr="0058581A" w:rsidRDefault="007C222A" w:rsidP="007C222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51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3038E52" w14:textId="42C87D1C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del w:id="254" w:author="Mrtyna Wójcik JiW" w:date="2021-05-17T16:06:00Z">
        <w:r w:rsidRPr="002E64B8" w:rsidDel="002F71CB">
          <w:rPr>
            <w:rFonts w:ascii="Cambria" w:hAnsi="Cambria" w:cs="Arial"/>
            <w:bCs/>
            <w:sz w:val="22"/>
            <w:szCs w:val="22"/>
          </w:rPr>
          <w:delText xml:space="preserve">* - niepotrzebne skreślić </w:delText>
        </w:r>
      </w:del>
    </w:p>
    <w:sectPr w:rsidR="002B4E7F" w:rsidRPr="002E64B8" w:rsidSect="00445412"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27" w:author="Mrtyna Wójcik JiW" w:date="2021-05-17T15:29:00Z" w:initials="MW JiW">
    <w:p w14:paraId="715F3C5B" w14:textId="77777777" w:rsidR="00B74DCB" w:rsidRDefault="00B74DCB" w:rsidP="00B74DCB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  <w:comment w:id="143" w:author="Mrtyna Wójcik JiW" w:date="2021-05-17T15:29:00Z" w:initials="MW JiW">
    <w:p w14:paraId="47A1E316" w14:textId="77777777" w:rsidR="00BA4446" w:rsidRDefault="00BA4446" w:rsidP="00BA4446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  <w:comment w:id="160" w:author="Mrtyna Wójcik JiW" w:date="2021-05-17T15:29:00Z" w:initials="MW JiW">
    <w:p w14:paraId="3C3C68BA" w14:textId="77777777" w:rsidR="00110A8E" w:rsidRDefault="00110A8E" w:rsidP="00110A8E">
      <w:pPr>
        <w:pStyle w:val="Tekstkomentarza"/>
      </w:pPr>
      <w:r>
        <w:rPr>
          <w:rStyle w:val="Odwoaniedokomentarza"/>
        </w:rPr>
        <w:annotationRef/>
      </w:r>
      <w:r>
        <w:t xml:space="preserve">Rozumiem, że o te uprawnienia chodziło?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5F3C5B" w15:done="0"/>
  <w15:commentEx w15:paraId="47A1E316" w15:done="0"/>
  <w15:commentEx w15:paraId="3C3C68B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9B4BF5" w14:textId="77777777" w:rsidR="00636A03" w:rsidRDefault="00636A03">
      <w:r>
        <w:separator/>
      </w:r>
    </w:p>
  </w:endnote>
  <w:endnote w:type="continuationSeparator" w:id="0">
    <w:p w14:paraId="06932F5C" w14:textId="77777777" w:rsidR="00636A03" w:rsidRDefault="0063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BE2D96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B74DCB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B6B59" w14:textId="77777777" w:rsidR="00636A03" w:rsidRDefault="00636A03">
      <w:r>
        <w:separator/>
      </w:r>
    </w:p>
  </w:footnote>
  <w:footnote w:type="continuationSeparator" w:id="0">
    <w:p w14:paraId="77D5EE3E" w14:textId="77777777" w:rsidR="00636A03" w:rsidRDefault="00636A03">
      <w:r>
        <w:continuationSeparator/>
      </w:r>
    </w:p>
  </w:footnote>
  <w:footnote w:id="1">
    <w:p w14:paraId="1C424626" w14:textId="13323F6E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</w:t>
      </w:r>
      <w:r w:rsidR="00D57DE7">
        <w:rPr>
          <w:rFonts w:ascii="Cambria" w:hAnsi="Cambria"/>
        </w:rPr>
        <w:t>z późn.</w:t>
      </w:r>
      <w:r w:rsidRPr="008B7B99">
        <w:rPr>
          <w:rFonts w:ascii="Cambria" w:hAnsi="Cambria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7"/>
  </w:num>
  <w:num w:numId="5">
    <w:abstractNumId w:val="113"/>
  </w:num>
  <w:num w:numId="6">
    <w:abstractNumId w:val="124"/>
  </w:num>
  <w:num w:numId="7">
    <w:abstractNumId w:val="63"/>
  </w:num>
  <w:num w:numId="8">
    <w:abstractNumId w:val="92"/>
  </w:num>
  <w:num w:numId="9">
    <w:abstractNumId w:val="66"/>
  </w:num>
  <w:num w:numId="10">
    <w:abstractNumId w:val="0"/>
  </w:num>
  <w:num w:numId="11">
    <w:abstractNumId w:val="95"/>
  </w:num>
  <w:num w:numId="12">
    <w:abstractNumId w:val="88"/>
  </w:num>
  <w:num w:numId="1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7"/>
    <w:lvlOverride w:ilvl="0">
      <w:startOverride w:val="1"/>
    </w:lvlOverride>
  </w:num>
  <w:num w:numId="15">
    <w:abstractNumId w:val="115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5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2"/>
  </w:num>
  <w:num w:numId="23">
    <w:abstractNumId w:val="61"/>
  </w:num>
  <w:num w:numId="24">
    <w:abstractNumId w:val="110"/>
  </w:num>
  <w:num w:numId="25">
    <w:abstractNumId w:val="130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2"/>
  </w:num>
  <w:num w:numId="31">
    <w:abstractNumId w:val="117"/>
  </w:num>
  <w:num w:numId="32">
    <w:abstractNumId w:val="89"/>
  </w:num>
  <w:num w:numId="33">
    <w:abstractNumId w:val="81"/>
  </w:num>
  <w:num w:numId="34">
    <w:abstractNumId w:val="102"/>
  </w:num>
  <w:num w:numId="35">
    <w:abstractNumId w:val="74"/>
  </w:num>
  <w:num w:numId="36">
    <w:abstractNumId w:val="151"/>
  </w:num>
  <w:num w:numId="37">
    <w:abstractNumId w:val="80"/>
  </w:num>
  <w:num w:numId="38">
    <w:abstractNumId w:val="37"/>
  </w:num>
  <w:num w:numId="39">
    <w:abstractNumId w:val="142"/>
  </w:num>
  <w:num w:numId="40">
    <w:abstractNumId w:val="136"/>
  </w:num>
  <w:num w:numId="41">
    <w:abstractNumId w:val="125"/>
  </w:num>
  <w:num w:numId="42">
    <w:abstractNumId w:val="51"/>
  </w:num>
  <w:num w:numId="43">
    <w:abstractNumId w:val="84"/>
  </w:num>
  <w:num w:numId="44">
    <w:abstractNumId w:val="58"/>
  </w:num>
  <w:num w:numId="45">
    <w:abstractNumId w:val="143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8"/>
  </w:num>
  <w:num w:numId="65">
    <w:abstractNumId w:val="71"/>
  </w:num>
  <w:num w:numId="66">
    <w:abstractNumId w:val="75"/>
  </w:num>
  <w:num w:numId="67">
    <w:abstractNumId w:val="111"/>
  </w:num>
  <w:num w:numId="68">
    <w:abstractNumId w:val="49"/>
  </w:num>
  <w:num w:numId="69">
    <w:abstractNumId w:val="148"/>
  </w:num>
  <w:num w:numId="70">
    <w:abstractNumId w:val="147"/>
  </w:num>
  <w:num w:numId="71">
    <w:abstractNumId w:val="93"/>
  </w:num>
  <w:num w:numId="72">
    <w:abstractNumId w:val="82"/>
  </w:num>
  <w:num w:numId="73">
    <w:abstractNumId w:val="86"/>
  </w:num>
  <w:num w:numId="74">
    <w:abstractNumId w:val="68"/>
  </w:num>
  <w:num w:numId="75">
    <w:abstractNumId w:val="73"/>
  </w:num>
  <w:num w:numId="76">
    <w:abstractNumId w:val="121"/>
  </w:num>
  <w:num w:numId="77">
    <w:abstractNumId w:val="101"/>
  </w:num>
  <w:num w:numId="78">
    <w:abstractNumId w:val="150"/>
  </w:num>
  <w:num w:numId="79">
    <w:abstractNumId w:val="139"/>
  </w:num>
  <w:num w:numId="80">
    <w:abstractNumId w:val="114"/>
  </w:num>
  <w:num w:numId="81">
    <w:abstractNumId w:val="123"/>
  </w:num>
  <w:num w:numId="82">
    <w:abstractNumId w:val="149"/>
  </w:num>
  <w:num w:numId="83">
    <w:abstractNumId w:val="85"/>
  </w:num>
  <w:num w:numId="84">
    <w:abstractNumId w:val="109"/>
  </w:num>
  <w:num w:numId="85">
    <w:abstractNumId w:val="97"/>
  </w:num>
  <w:num w:numId="86">
    <w:abstractNumId w:val="96"/>
  </w:num>
  <w:num w:numId="87">
    <w:abstractNumId w:val="145"/>
  </w:num>
  <w:num w:numId="88">
    <w:abstractNumId w:val="56"/>
  </w:num>
  <w:num w:numId="89">
    <w:abstractNumId w:val="70"/>
  </w:num>
  <w:num w:numId="90">
    <w:abstractNumId w:val="100"/>
  </w:num>
  <w:num w:numId="91">
    <w:abstractNumId w:val="59"/>
  </w:num>
  <w:num w:numId="92">
    <w:abstractNumId w:val="77"/>
  </w:num>
  <w:num w:numId="93">
    <w:abstractNumId w:val="67"/>
  </w:num>
  <w:num w:numId="94">
    <w:abstractNumId w:val="41"/>
  </w:num>
  <w:num w:numId="95">
    <w:abstractNumId w:val="134"/>
  </w:num>
  <w:num w:numId="96">
    <w:abstractNumId w:val="116"/>
  </w:num>
  <w:num w:numId="97">
    <w:abstractNumId w:val="76"/>
  </w:num>
  <w:num w:numId="98">
    <w:abstractNumId w:val="62"/>
  </w:num>
  <w:num w:numId="99">
    <w:abstractNumId w:val="78"/>
  </w:num>
  <w:num w:numId="100">
    <w:abstractNumId w:val="133"/>
  </w:num>
  <w:num w:numId="101">
    <w:abstractNumId w:val="146"/>
  </w:num>
  <w:num w:numId="102">
    <w:abstractNumId w:val="128"/>
  </w:num>
  <w:num w:numId="103">
    <w:abstractNumId w:val="120"/>
  </w:num>
  <w:num w:numId="104">
    <w:abstractNumId w:val="94"/>
  </w:num>
  <w:num w:numId="105">
    <w:abstractNumId w:val="50"/>
  </w:num>
  <w:num w:numId="106">
    <w:abstractNumId w:val="118"/>
  </w:num>
  <w:num w:numId="107">
    <w:abstractNumId w:val="39"/>
  </w:num>
  <w:num w:numId="108">
    <w:abstractNumId w:val="54"/>
  </w:num>
  <w:num w:numId="109">
    <w:abstractNumId w:val="43"/>
  </w:num>
  <w:num w:numId="110">
    <w:abstractNumId w:val="144"/>
  </w:num>
  <w:num w:numId="111">
    <w:abstractNumId w:val="103"/>
  </w:num>
  <w:num w:numId="112">
    <w:abstractNumId w:val="65"/>
  </w:num>
  <w:num w:numId="113">
    <w:abstractNumId w:val="119"/>
  </w:num>
  <w:num w:numId="114">
    <w:abstractNumId w:val="135"/>
  </w:num>
  <w:num w:numId="115">
    <w:abstractNumId w:val="48"/>
  </w:num>
  <w:num w:numId="116">
    <w:abstractNumId w:val="105"/>
  </w:num>
  <w:num w:numId="117">
    <w:abstractNumId w:val="45"/>
  </w:num>
  <w:num w:numId="118">
    <w:abstractNumId w:val="140"/>
  </w:num>
  <w:num w:numId="119">
    <w:abstractNumId w:val="53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1"/>
  </w:num>
  <w:num w:numId="125">
    <w:abstractNumId w:val="55"/>
  </w:num>
  <w:num w:numId="126">
    <w:abstractNumId w:val="44"/>
  </w:num>
  <w:num w:numId="127">
    <w:abstractNumId w:val="52"/>
  </w:num>
  <w:num w:numId="128">
    <w:abstractNumId w:val="69"/>
  </w:num>
  <w:num w:numId="129">
    <w:abstractNumId w:val="46"/>
  </w:num>
  <w:num w:numId="130">
    <w:abstractNumId w:val="138"/>
  </w:num>
  <w:num w:numId="131">
    <w:abstractNumId w:val="131"/>
  </w:num>
  <w:num w:numId="132">
    <w:abstractNumId w:val="99"/>
  </w:num>
  <w:num w:numId="133">
    <w:abstractNumId w:val="79"/>
  </w:num>
  <w:num w:numId="134">
    <w:abstractNumId w:val="47"/>
  </w:num>
  <w:num w:numId="135">
    <w:abstractNumId w:val="132"/>
  </w:num>
  <w:num w:numId="136">
    <w:abstractNumId w:val="126"/>
  </w:num>
  <w:num w:numId="137">
    <w:abstractNumId w:val="104"/>
  </w:num>
  <w:num w:numId="138">
    <w:abstractNumId w:val="38"/>
  </w:num>
  <w:num w:numId="139">
    <w:abstractNumId w:val="83"/>
  </w:num>
  <w:num w:numId="140">
    <w:abstractNumId w:val="129"/>
  </w:num>
  <w:num w:numId="141">
    <w:abstractNumId w:val="107"/>
  </w:num>
  <w:num w:numId="142">
    <w:abstractNumId w:val="57"/>
  </w:num>
  <w:numIdMacAtCleanup w:val="13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223 N.Lutówko Przemysław Hermann">
    <w15:presenceInfo w15:providerId="AD" w15:userId="S-1-5-21-1258824510-3303949563-3469234235-360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D2F"/>
    <w:rsid w:val="0063483B"/>
    <w:rsid w:val="00636A03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03D56D07-77F0-41CE-A560-2134C6F8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7C96C-0D9B-42A2-A583-B3EC7D4A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1464</Words>
  <Characters>8789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Przemysław Hermann</cp:lastModifiedBy>
  <cp:revision>5</cp:revision>
  <cp:lastPrinted>2021-05-19T08:17:00Z</cp:lastPrinted>
  <dcterms:created xsi:type="dcterms:W3CDTF">2021-05-18T08:17:00Z</dcterms:created>
  <dcterms:modified xsi:type="dcterms:W3CDTF">2021-05-19T10:49:00Z</dcterms:modified>
</cp:coreProperties>
</file>