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1DA66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7AF46945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0D7783B1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3D03C816" w14:textId="77777777" w:rsidR="00A72ECE" w:rsidRPr="008C7BE6" w:rsidRDefault="00A72ECE" w:rsidP="00A72ECE">
      <w:pPr>
        <w:rPr>
          <w:rFonts w:ascii="Cambria" w:eastAsia="Calibri" w:hAnsi="Cambria" w:cs="Arial"/>
        </w:rPr>
      </w:pPr>
    </w:p>
    <w:p w14:paraId="4DBB97B2" w14:textId="77777777" w:rsidR="00A72ECE" w:rsidRPr="008C7BE6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7C2E6E11" w14:textId="77777777" w:rsidR="00E65FB0" w:rsidRPr="008C7BE6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C4183BB" w14:textId="77777777" w:rsidR="00E65FB0" w:rsidRPr="008C7BE6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86752A9" w14:textId="66A54AAA" w:rsidR="00E65FB0" w:rsidRPr="00CB0F8B" w:rsidRDefault="00E65FB0" w:rsidP="00E65FB0">
      <w:pPr>
        <w:jc w:val="center"/>
        <w:rPr>
          <w:rFonts w:ascii="Cambria" w:hAnsi="Cambria" w:cs="Arial"/>
          <w:b/>
          <w:bCs/>
          <w:sz w:val="32"/>
          <w:szCs w:val="32"/>
        </w:rPr>
      </w:pPr>
      <w:r w:rsidRPr="00CB0F8B">
        <w:rPr>
          <w:rFonts w:ascii="Cambria" w:hAnsi="Cambria" w:cs="Arial"/>
          <w:b/>
          <w:bCs/>
          <w:sz w:val="32"/>
          <w:szCs w:val="32"/>
        </w:rPr>
        <w:t xml:space="preserve">Príloha č. </w:t>
      </w:r>
      <w:r w:rsidR="00E95ACB" w:rsidRPr="00CB0F8B">
        <w:rPr>
          <w:rFonts w:ascii="Cambria" w:hAnsi="Cambria" w:cs="Arial"/>
          <w:b/>
          <w:bCs/>
          <w:sz w:val="32"/>
          <w:szCs w:val="32"/>
        </w:rPr>
        <w:t>6</w:t>
      </w:r>
    </w:p>
    <w:p w14:paraId="4EDAD9F0" w14:textId="5C355541" w:rsidR="00E65FB0" w:rsidRPr="00CB0F8B" w:rsidRDefault="00E95ACB" w:rsidP="00E65FB0">
      <w:pPr>
        <w:jc w:val="center"/>
        <w:rPr>
          <w:rFonts w:ascii="Cambria" w:hAnsi="Cambria" w:cs="Arial"/>
          <w:b/>
          <w:bCs/>
          <w:iCs/>
          <w:caps/>
          <w:sz w:val="32"/>
          <w:szCs w:val="32"/>
        </w:rPr>
      </w:pPr>
      <w:r w:rsidRPr="00CB0F8B">
        <w:rPr>
          <w:rFonts w:ascii="Cambria" w:hAnsi="Cambria" w:cs="Arial"/>
          <w:b/>
          <w:bCs/>
          <w:iCs/>
          <w:caps/>
          <w:sz w:val="32"/>
          <w:szCs w:val="32"/>
        </w:rPr>
        <w:t>Sadzobník zmluvných pokút</w:t>
      </w:r>
    </w:p>
    <w:p w14:paraId="3CE79D09" w14:textId="77777777" w:rsidR="00E65FB0" w:rsidRPr="00CB0F8B" w:rsidRDefault="00E65FB0" w:rsidP="00E65FB0">
      <w:pPr>
        <w:rPr>
          <w:rFonts w:ascii="Cambria" w:hAnsi="Cambria" w:cs="Arial"/>
          <w:b/>
          <w:bCs/>
          <w:iCs/>
          <w:caps/>
          <w:sz w:val="32"/>
          <w:szCs w:val="32"/>
        </w:rPr>
      </w:pPr>
      <w:r w:rsidRPr="00CB0F8B">
        <w:rPr>
          <w:rFonts w:ascii="Cambria" w:hAnsi="Cambria" w:cs="Arial"/>
          <w:b/>
          <w:bCs/>
          <w:iCs/>
          <w:caps/>
          <w:sz w:val="32"/>
          <w:szCs w:val="32"/>
        </w:rPr>
        <w:br w:type="page"/>
      </w:r>
    </w:p>
    <w:p w14:paraId="1C803BBD" w14:textId="77777777" w:rsidR="00E65FB0" w:rsidRPr="00CB0F8B" w:rsidRDefault="00E65FB0" w:rsidP="00E65FB0">
      <w:pPr>
        <w:jc w:val="center"/>
        <w:rPr>
          <w:rFonts w:ascii="Cambria" w:hAnsi="Cambria" w:cs="Arial"/>
        </w:rPr>
      </w:pPr>
    </w:p>
    <w:p w14:paraId="7E80707D" w14:textId="77777777" w:rsidR="00E65FB0" w:rsidRPr="00CB0F8B" w:rsidRDefault="00E65FB0" w:rsidP="00E65FB0">
      <w:pPr>
        <w:pStyle w:val="Heading4"/>
        <w:keepNext w:val="0"/>
        <w:keepLines w:val="0"/>
        <w:numPr>
          <w:ilvl w:val="0"/>
          <w:numId w:val="0"/>
        </w:numPr>
        <w:ind w:left="864" w:hanging="864"/>
        <w:rPr>
          <w:rFonts w:ascii="Cambria" w:eastAsia="Calibri" w:hAnsi="Cambria" w:cs="Arial"/>
          <w:b/>
          <w:iCs w:val="0"/>
          <w:color w:val="auto"/>
          <w:sz w:val="22"/>
        </w:rPr>
      </w:pPr>
    </w:p>
    <w:p w14:paraId="5E485672" w14:textId="32E522EB" w:rsidR="00E65FB0" w:rsidRPr="00CB0F8B" w:rsidRDefault="00336108" w:rsidP="00336108">
      <w:pPr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prípade, že nastane niektorá z nižšie uvedených okolností má Objednávateľ na základe faktúry nárok požadovať od Dopravcu zaplatenie a Dopravca je v prípade uplatnenia takého nároku zo strany Objednávateľa povinný Objednávateľovi zaplatiť nasledovné zmluvné pokuty (pre vylúčenie pochybností, pre každý prípad, kedy nastane akákoľvek z nižšie uvedených okolností, t. j. kedykoľvek aj opakovane)</w:t>
      </w:r>
    </w:p>
    <w:p w14:paraId="3A46A074" w14:textId="1A399C52" w:rsidR="002D44CC" w:rsidRDefault="002D44CC" w:rsidP="002D44C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 prípade porušenia ktorejkoľvek povinnosti vyplývajúcej z ustanovenia bodu 10.</w:t>
      </w:r>
      <w:r w:rsidR="003260D0">
        <w:rPr>
          <w:rFonts w:ascii="Cambria" w:hAnsi="Cambria"/>
        </w:rPr>
        <w:t>6</w:t>
      </w:r>
      <w:r w:rsidRPr="00CB0F8B">
        <w:rPr>
          <w:rFonts w:ascii="Cambria" w:hAnsi="Cambria"/>
        </w:rPr>
        <w:t xml:space="preserve"> Zmluvy má Objednávateľ nárok na zaplatenie zmluvnej pokuty vo výške 100 EUR za každú aj začatú minútu omeškania</w:t>
      </w:r>
      <w:r w:rsidR="001F4C6E" w:rsidRPr="00CB0F8B">
        <w:rPr>
          <w:rFonts w:ascii="Cambria" w:hAnsi="Cambria"/>
        </w:rPr>
        <w:t xml:space="preserve"> (maximálne však 1 500 EUR za každý prípad porušenia samostatne)</w:t>
      </w:r>
      <w:r w:rsidRPr="00CB0F8B">
        <w:rPr>
          <w:rFonts w:ascii="Cambria" w:hAnsi="Cambria"/>
        </w:rPr>
        <w:t>;</w:t>
      </w:r>
    </w:p>
    <w:p w14:paraId="3A387C0C" w14:textId="59A9B653" w:rsidR="00784A5A" w:rsidRPr="00784A5A" w:rsidRDefault="00784A5A" w:rsidP="002D44C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784A5A">
        <w:rPr>
          <w:rFonts w:ascii="Cambria" w:hAnsi="Cambria"/>
        </w:rPr>
        <w:t xml:space="preserve">V prípade </w:t>
      </w:r>
      <w:r w:rsidR="00BE3006">
        <w:rPr>
          <w:rFonts w:ascii="Cambria" w:hAnsi="Cambria"/>
        </w:rPr>
        <w:t>nedodržanie presnosti</w:t>
      </w:r>
      <w:r w:rsidRPr="00784A5A">
        <w:rPr>
          <w:rFonts w:ascii="Cambria" w:hAnsi="Cambria"/>
        </w:rPr>
        <w:t xml:space="preserve"> Spoja v rozsahu väčšom, ako je uvedené v bode 3.2 Technických a prevádzkových štandardov má Objednávateľ nárok na zaplatenie zmluvnej pokuty vo výške 100 EUR za každú aj začatú minútu (maximálne však 1 500 EUR za každý prípad porušenia samostatne);</w:t>
      </w:r>
    </w:p>
    <w:p w14:paraId="2988603E" w14:textId="7A21C96D" w:rsidR="002D44CC" w:rsidRPr="00CB0F8B" w:rsidRDefault="002D44CC" w:rsidP="002D44C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6.</w:t>
      </w:r>
      <w:del w:id="0" w:author="Tomas Uricek" w:date="2021-08-18T11:39:00Z">
        <w:r w:rsidRPr="00CB0F8B" w:rsidDel="000443FD">
          <w:rPr>
            <w:rFonts w:ascii="Cambria" w:hAnsi="Cambria"/>
          </w:rPr>
          <w:delText>7</w:delText>
        </w:r>
      </w:del>
      <w:ins w:id="1" w:author="Tomas Uricek" w:date="2021-08-18T11:39:00Z">
        <w:r w:rsidR="000443FD">
          <w:rPr>
            <w:rFonts w:ascii="Cambria" w:hAnsi="Cambria"/>
          </w:rPr>
          <w:t>6</w:t>
        </w:r>
      </w:ins>
      <w:r w:rsidRPr="00CB0F8B">
        <w:rPr>
          <w:rFonts w:ascii="Cambria" w:hAnsi="Cambria"/>
        </w:rPr>
        <w:t>, 6.</w:t>
      </w:r>
      <w:del w:id="2" w:author="Tomas Uricek" w:date="2021-08-18T11:39:00Z">
        <w:r w:rsidRPr="00CB0F8B" w:rsidDel="000443FD">
          <w:rPr>
            <w:rFonts w:ascii="Cambria" w:hAnsi="Cambria"/>
          </w:rPr>
          <w:delText>8</w:delText>
        </w:r>
      </w:del>
      <w:ins w:id="3" w:author="Tomas Uricek" w:date="2021-08-18T11:39:00Z">
        <w:r w:rsidR="000443FD">
          <w:rPr>
            <w:rFonts w:ascii="Cambria" w:hAnsi="Cambria"/>
          </w:rPr>
          <w:t>7</w:t>
        </w:r>
      </w:ins>
      <w:r w:rsidRPr="00CB0F8B">
        <w:rPr>
          <w:rFonts w:ascii="Cambria" w:hAnsi="Cambria"/>
        </w:rPr>
        <w:t xml:space="preserve">, </w:t>
      </w:r>
      <w:r w:rsidR="00227F00">
        <w:rPr>
          <w:rFonts w:ascii="Cambria" w:hAnsi="Cambria"/>
        </w:rPr>
        <w:t>6.</w:t>
      </w:r>
      <w:del w:id="4" w:author="Tomas Uricek" w:date="2021-08-18T11:39:00Z">
        <w:r w:rsidR="00227F00" w:rsidDel="000443FD">
          <w:rPr>
            <w:rFonts w:ascii="Cambria" w:hAnsi="Cambria"/>
          </w:rPr>
          <w:delText>9</w:delText>
        </w:r>
      </w:del>
      <w:ins w:id="5" w:author="Tomas Uricek" w:date="2021-08-18T11:39:00Z">
        <w:r w:rsidR="000443FD">
          <w:rPr>
            <w:rFonts w:ascii="Cambria" w:hAnsi="Cambria"/>
          </w:rPr>
          <w:t>8</w:t>
        </w:r>
      </w:ins>
      <w:r w:rsidR="00227F00">
        <w:rPr>
          <w:rFonts w:ascii="Cambria" w:hAnsi="Cambria"/>
        </w:rPr>
        <w:t xml:space="preserve">, </w:t>
      </w:r>
      <w:r w:rsidRPr="00CB0F8B">
        <w:rPr>
          <w:rFonts w:ascii="Cambria" w:hAnsi="Cambria"/>
        </w:rPr>
        <w:t>6.</w:t>
      </w:r>
      <w:del w:id="6" w:author="Tomas Uricek" w:date="2021-08-18T11:39:00Z">
        <w:r w:rsidRPr="00CB0F8B" w:rsidDel="000443FD">
          <w:rPr>
            <w:rFonts w:ascii="Cambria" w:hAnsi="Cambria"/>
          </w:rPr>
          <w:delText>1</w:delText>
        </w:r>
        <w:r w:rsidR="00227F00" w:rsidDel="000443FD">
          <w:rPr>
            <w:rFonts w:ascii="Cambria" w:hAnsi="Cambria"/>
          </w:rPr>
          <w:delText>6</w:delText>
        </w:r>
      </w:del>
      <w:ins w:id="7" w:author="Tomas Uricek" w:date="2021-08-18T11:39:00Z">
        <w:r w:rsidR="000443FD" w:rsidRPr="00CB0F8B">
          <w:rPr>
            <w:rFonts w:ascii="Cambria" w:hAnsi="Cambria"/>
          </w:rPr>
          <w:t>1</w:t>
        </w:r>
        <w:r w:rsidR="000443FD">
          <w:rPr>
            <w:rFonts w:ascii="Cambria" w:hAnsi="Cambria"/>
          </w:rPr>
          <w:t>5</w:t>
        </w:r>
      </w:ins>
      <w:r w:rsidRPr="00CB0F8B">
        <w:rPr>
          <w:rFonts w:ascii="Cambria" w:hAnsi="Cambria"/>
        </w:rPr>
        <w:t xml:space="preserve">, </w:t>
      </w:r>
      <w:r w:rsidR="003260D0">
        <w:rPr>
          <w:rFonts w:ascii="Cambria" w:hAnsi="Cambria"/>
        </w:rPr>
        <w:t>10.1,</w:t>
      </w:r>
      <w:r w:rsidR="00C817C2">
        <w:rPr>
          <w:rFonts w:ascii="Cambria" w:hAnsi="Cambria"/>
        </w:rPr>
        <w:t xml:space="preserve"> 10.2,</w:t>
      </w:r>
      <w:r w:rsidRPr="00CB0F8B">
        <w:rPr>
          <w:rFonts w:ascii="Cambria" w:hAnsi="Cambria"/>
        </w:rPr>
        <w:t xml:space="preserve"> 10.</w:t>
      </w:r>
      <w:r w:rsidR="003260D0">
        <w:rPr>
          <w:rFonts w:ascii="Cambria" w:hAnsi="Cambria"/>
        </w:rPr>
        <w:t>7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8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9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10</w:t>
      </w:r>
      <w:r w:rsidRPr="00CB0F8B">
        <w:rPr>
          <w:rFonts w:ascii="Cambria" w:hAnsi="Cambria"/>
        </w:rPr>
        <w:t>, 10.</w:t>
      </w:r>
      <w:r w:rsidR="003260D0">
        <w:rPr>
          <w:rFonts w:ascii="Cambria" w:hAnsi="Cambria"/>
        </w:rPr>
        <w:t>11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2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3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4</w:t>
      </w:r>
      <w:r w:rsidRPr="00CB0F8B">
        <w:rPr>
          <w:rFonts w:ascii="Cambria" w:hAnsi="Cambria"/>
        </w:rPr>
        <w:t>, 10.1</w:t>
      </w:r>
      <w:r w:rsidR="003260D0">
        <w:rPr>
          <w:rFonts w:ascii="Cambria" w:hAnsi="Cambria"/>
        </w:rPr>
        <w:t>5</w:t>
      </w:r>
      <w:r w:rsidR="00245D01">
        <w:rPr>
          <w:rFonts w:ascii="Cambria" w:hAnsi="Cambria"/>
        </w:rPr>
        <w:t xml:space="preserve"> a 10.21</w:t>
      </w:r>
      <w:r w:rsidRPr="00CB0F8B">
        <w:rPr>
          <w:rFonts w:ascii="Cambria" w:hAnsi="Cambria"/>
        </w:rPr>
        <w:t xml:space="preserve"> Zmluvy má Objednávateľ nárok na zaplatenie zmluvnej pokuty vo výške 150 EUR a to za každý aj začatý deň omeškania až do splnenia si povinností Dopravcu;</w:t>
      </w:r>
    </w:p>
    <w:p w14:paraId="2EB80F68" w14:textId="77777777" w:rsidR="00FE6146" w:rsidRPr="00FE6146" w:rsidRDefault="00FE6146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ins w:id="8" w:author="Tomas Uricek" w:date="2021-08-17T11:25:00Z"/>
          <w:rFonts w:ascii="Cambria" w:hAnsi="Cambria"/>
        </w:rPr>
        <w:pPrChange w:id="9" w:author="Tomas Uricek" w:date="2021-08-17T11:25:00Z">
          <w:pPr>
            <w:pStyle w:val="ListParagraph"/>
            <w:numPr>
              <w:numId w:val="12"/>
            </w:numPr>
            <w:ind w:hanging="360"/>
            <w:jc w:val="both"/>
          </w:pPr>
        </w:pPrChange>
      </w:pPr>
      <w:ins w:id="10" w:author="Tomas Uricek" w:date="2021-08-17T11:25:00Z">
        <w:r w:rsidRPr="00FE6146">
          <w:rPr>
            <w:rFonts w:ascii="Cambria" w:hAnsi="Cambria"/>
          </w:rPr>
          <w:t>Ak v ktoromkoľvek momente nebude ktorékoľvek Vozidlo Dopravcu vyhovovať ktorejkoľvek podmienke či požiadavke na Vozidlo Dopravcu podľa Technických a prevádzkových štandardov,:</w:t>
        </w:r>
      </w:ins>
    </w:p>
    <w:p w14:paraId="6633D2BC" w14:textId="77777777" w:rsidR="00FE6146" w:rsidRPr="00FE6146" w:rsidRDefault="00FE6146">
      <w:pPr>
        <w:pStyle w:val="ListParagraph"/>
        <w:numPr>
          <w:ilvl w:val="0"/>
          <w:numId w:val="14"/>
        </w:numPr>
        <w:ind w:left="993"/>
        <w:contextualSpacing w:val="0"/>
        <w:jc w:val="both"/>
        <w:rPr>
          <w:ins w:id="11" w:author="Tomas Uricek" w:date="2021-08-17T11:25:00Z"/>
          <w:rFonts w:ascii="Cambria" w:hAnsi="Cambria"/>
        </w:rPr>
        <w:pPrChange w:id="12" w:author="Tomas Uricek" w:date="2021-08-17T11:25:00Z">
          <w:pPr>
            <w:pStyle w:val="ListParagraph"/>
            <w:numPr>
              <w:numId w:val="12"/>
            </w:numPr>
            <w:ind w:hanging="360"/>
            <w:jc w:val="both"/>
          </w:pPr>
        </w:pPrChange>
      </w:pPr>
      <w:ins w:id="13" w:author="Tomas Uricek" w:date="2021-08-17T11:25:00Z">
        <w:r w:rsidRPr="00FE6146">
          <w:rPr>
            <w:rFonts w:ascii="Cambria" w:hAnsi="Cambria"/>
          </w:rPr>
          <w:t>a Objednávateľ vyzve Dopravcu na odstránenie tohto nedostatku a Dopravca tento nedostatok neodstráni ani v lehote piatich (5) dní od výzvy Objednávateľa (resp. v dlhšej primeranej lehote, v prípade, ak s ohľadom na osobitú povahu vzniku nedostatku, najmä v prípadoch, kedy vznik nedostatku z hľadiska zodpovednosti nie je podľa Zmluvy možné pričítať Zhotoviteľovi, napr. v prípade dopravnej nehody, vandalizmu a pod. najviac však 30 dní od vzniku nedostatku); alebo</w:t>
        </w:r>
      </w:ins>
    </w:p>
    <w:p w14:paraId="6D285AD9" w14:textId="77777777" w:rsidR="00FE6146" w:rsidRPr="00FE6146" w:rsidRDefault="00FE6146">
      <w:pPr>
        <w:pStyle w:val="ListParagraph"/>
        <w:numPr>
          <w:ilvl w:val="0"/>
          <w:numId w:val="14"/>
        </w:numPr>
        <w:ind w:left="993"/>
        <w:contextualSpacing w:val="0"/>
        <w:jc w:val="both"/>
        <w:rPr>
          <w:ins w:id="14" w:author="Tomas Uricek" w:date="2021-08-17T11:25:00Z"/>
          <w:rFonts w:ascii="Cambria" w:hAnsi="Cambria"/>
        </w:rPr>
        <w:pPrChange w:id="15" w:author="Tomas Uricek" w:date="2021-08-17T11:26:00Z">
          <w:pPr>
            <w:pStyle w:val="ListParagraph"/>
            <w:numPr>
              <w:numId w:val="12"/>
            </w:numPr>
            <w:ind w:hanging="360"/>
            <w:jc w:val="both"/>
          </w:pPr>
        </w:pPrChange>
      </w:pPr>
      <w:ins w:id="16" w:author="Tomas Uricek" w:date="2021-08-17T11:25:00Z">
        <w:r w:rsidRPr="00FE6146">
          <w:rPr>
            <w:rFonts w:ascii="Cambria" w:hAnsi="Cambria"/>
          </w:rPr>
          <w:t>ak aj Objednávateľ nevyzve Dopravcu na odstránenie tohto nedostatku a Dopravca tento nedostatok sám neodstráni ani v lehote 30 dní od vzniku nedostatku;</w:t>
        </w:r>
      </w:ins>
    </w:p>
    <w:p w14:paraId="6AC02CD7" w14:textId="40322DE5" w:rsidR="0032233E" w:rsidRPr="00CB0F8B" w:rsidRDefault="00FE6146">
      <w:pPr>
        <w:pStyle w:val="ListParagraph"/>
        <w:ind w:left="567"/>
        <w:contextualSpacing w:val="0"/>
        <w:jc w:val="both"/>
        <w:rPr>
          <w:rFonts w:ascii="Cambria" w:hAnsi="Cambria"/>
        </w:rPr>
        <w:pPrChange w:id="17" w:author="Tomas Uricek" w:date="2021-08-17T11:26:00Z">
          <w:pPr>
            <w:pStyle w:val="ListParagraph"/>
            <w:numPr>
              <w:numId w:val="12"/>
            </w:numPr>
            <w:ind w:hanging="360"/>
            <w:contextualSpacing w:val="0"/>
            <w:jc w:val="both"/>
          </w:pPr>
        </w:pPrChange>
      </w:pPr>
      <w:ins w:id="18" w:author="Tomas Uricek" w:date="2021-08-17T11:25:00Z">
        <w:r w:rsidRPr="00FE6146">
          <w:rPr>
            <w:rFonts w:ascii="Cambria" w:hAnsi="Cambria"/>
          </w:rPr>
          <w:t>má Objednávateľ nárok na zaplatenie zmluvnej pokuty vo výške 500 EUR za každý takýto nedostatok a každé Vozidlo samostatne a to za každý aj začatý deň až do odstránenia tohto nedostatku zo strany Dopravcu</w:t>
        </w:r>
      </w:ins>
      <w:del w:id="19" w:author="Tomas Uricek" w:date="2021-08-17T11:25:00Z">
        <w:r w:rsidR="0032233E" w:rsidRPr="00CB0F8B" w:rsidDel="00FE6146">
          <w:rPr>
            <w:rFonts w:ascii="Cambria" w:hAnsi="Cambria"/>
          </w:rPr>
          <w:delText xml:space="preserve">Ak v ktoromkoľvek momente nebude ktorékoľvek Vozidlo Dopravcu vyhovovať ktorejkoľvek podmienke </w:delText>
        </w:r>
        <w:r w:rsidR="00225087" w:rsidRPr="00CB0F8B" w:rsidDel="00FE6146">
          <w:rPr>
            <w:rFonts w:ascii="Cambria" w:hAnsi="Cambria"/>
          </w:rPr>
          <w:delText xml:space="preserve">či požiadavke na Vozidlo Dopravcu podľa Technických a prevádzkových štandardov má Objednávateľ nárok na zaplatenie zmluvnej pokuty vo výške </w:delText>
        </w:r>
        <w:r w:rsidR="009E4693" w:rsidDel="00FE6146">
          <w:rPr>
            <w:rFonts w:ascii="Cambria" w:hAnsi="Cambria"/>
          </w:rPr>
          <w:delText>500</w:delText>
        </w:r>
        <w:r w:rsidR="00225087" w:rsidRPr="00CB0F8B" w:rsidDel="00FE6146">
          <w:rPr>
            <w:rFonts w:ascii="Cambria" w:hAnsi="Cambria"/>
          </w:rPr>
          <w:delText xml:space="preserve"> EUR</w:delText>
        </w:r>
        <w:r w:rsidR="008C7BE6" w:rsidRPr="00CB0F8B" w:rsidDel="00FE6146">
          <w:rPr>
            <w:rFonts w:ascii="Cambria" w:hAnsi="Cambria"/>
          </w:rPr>
          <w:delText xml:space="preserve"> za každý takýto nedostatok</w:delText>
        </w:r>
        <w:r w:rsidR="000642C0" w:rsidRPr="00CB0F8B" w:rsidDel="00FE6146">
          <w:rPr>
            <w:rFonts w:ascii="Cambria" w:hAnsi="Cambria"/>
          </w:rPr>
          <w:delText xml:space="preserve"> a</w:delText>
        </w:r>
        <w:r w:rsidR="001466A1" w:rsidRPr="00CB0F8B" w:rsidDel="00FE6146">
          <w:rPr>
            <w:rFonts w:ascii="Cambria" w:hAnsi="Cambria"/>
          </w:rPr>
          <w:delText xml:space="preserve"> každé Vozidlo</w:delText>
        </w:r>
        <w:r w:rsidR="000642C0" w:rsidRPr="00CB0F8B" w:rsidDel="00FE6146">
          <w:rPr>
            <w:rFonts w:ascii="Cambria" w:hAnsi="Cambria"/>
          </w:rPr>
          <w:delText xml:space="preserve"> samostatne</w:delText>
        </w:r>
        <w:r w:rsidR="008C7BE6" w:rsidRPr="00CB0F8B" w:rsidDel="00FE6146">
          <w:rPr>
            <w:rFonts w:ascii="Cambria" w:hAnsi="Cambria"/>
          </w:rPr>
          <w:delText xml:space="preserve"> a to</w:delText>
        </w:r>
        <w:r w:rsidR="00225087" w:rsidRPr="00CB0F8B" w:rsidDel="00FE6146">
          <w:rPr>
            <w:rFonts w:ascii="Cambria" w:hAnsi="Cambria"/>
          </w:rPr>
          <w:delText xml:space="preserve"> za každý aj začatý deň </w:delText>
        </w:r>
        <w:r w:rsidR="008C7BE6" w:rsidRPr="00CB0F8B" w:rsidDel="00FE6146">
          <w:rPr>
            <w:rFonts w:ascii="Cambria" w:hAnsi="Cambria"/>
          </w:rPr>
          <w:delText>až do odstránenia tohto nedostatku</w:delText>
        </w:r>
        <w:r w:rsidR="00225087" w:rsidRPr="00CB0F8B" w:rsidDel="00FE6146">
          <w:rPr>
            <w:rFonts w:ascii="Cambria" w:hAnsi="Cambria"/>
          </w:rPr>
          <w:delText xml:space="preserve"> </w:delText>
        </w:r>
        <w:r w:rsidR="008C7BE6" w:rsidRPr="00CB0F8B" w:rsidDel="00FE6146">
          <w:rPr>
            <w:rFonts w:ascii="Cambria" w:hAnsi="Cambria"/>
          </w:rPr>
          <w:delText>zo strany Dopravcu</w:delText>
        </w:r>
      </w:del>
      <w:r w:rsidR="008C7BE6" w:rsidRPr="00CB0F8B">
        <w:rPr>
          <w:rFonts w:ascii="Cambria" w:hAnsi="Cambria"/>
        </w:rPr>
        <w:t>;</w:t>
      </w:r>
    </w:p>
    <w:p w14:paraId="2CC082C4" w14:textId="772CA285" w:rsidR="00FC212C" w:rsidRPr="00CB0F8B" w:rsidRDefault="00FC212C" w:rsidP="00FC212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</w:t>
      </w:r>
      <w:r w:rsidR="00845A98" w:rsidRPr="00CB0F8B">
        <w:rPr>
          <w:rFonts w:ascii="Cambria" w:hAnsi="Cambria"/>
        </w:rPr>
        <w:t>ej</w:t>
      </w:r>
      <w:r w:rsidRPr="00CB0F8B">
        <w:rPr>
          <w:rFonts w:ascii="Cambria" w:hAnsi="Cambria"/>
        </w:rPr>
        <w:t xml:space="preserve"> z ustanovenia bodu </w:t>
      </w:r>
      <w:r w:rsidR="00007C03" w:rsidRPr="00CB0F8B">
        <w:rPr>
          <w:rFonts w:ascii="Cambria" w:hAnsi="Cambria"/>
        </w:rPr>
        <w:t>6.3</w:t>
      </w:r>
      <w:r w:rsidR="005D243C" w:rsidRPr="00CB0F8B">
        <w:rPr>
          <w:rFonts w:ascii="Cambria" w:hAnsi="Cambria"/>
        </w:rPr>
        <w:t xml:space="preserve"> </w:t>
      </w:r>
      <w:r w:rsidR="00914DFB">
        <w:rPr>
          <w:rFonts w:ascii="Cambria" w:hAnsi="Cambria"/>
        </w:rPr>
        <w:t xml:space="preserve">a 7.4 </w:t>
      </w:r>
      <w:r w:rsidRPr="00CB0F8B">
        <w:rPr>
          <w:rFonts w:ascii="Cambria" w:hAnsi="Cambria"/>
        </w:rPr>
        <w:t xml:space="preserve">Zmluvy má Objednávateľ nárok na zaplatenie zmluvnej pokuty vo výške </w:t>
      </w:r>
      <w:r w:rsidR="00845A98" w:rsidRPr="00CB0F8B">
        <w:rPr>
          <w:rFonts w:ascii="Cambria" w:hAnsi="Cambria"/>
        </w:rPr>
        <w:t>500</w:t>
      </w:r>
      <w:r w:rsidRPr="00CB0F8B">
        <w:rPr>
          <w:rFonts w:ascii="Cambria" w:hAnsi="Cambria"/>
        </w:rPr>
        <w:t xml:space="preserve"> EUR za každý </w:t>
      </w:r>
      <w:r w:rsidR="00007C03" w:rsidRPr="00CB0F8B">
        <w:rPr>
          <w:rFonts w:ascii="Cambria" w:hAnsi="Cambria"/>
        </w:rPr>
        <w:t>prípad porušenia</w:t>
      </w:r>
      <w:r w:rsidRPr="00CB0F8B">
        <w:rPr>
          <w:rFonts w:ascii="Cambria" w:hAnsi="Cambria"/>
        </w:rPr>
        <w:t xml:space="preserve"> povinností Dopravcu;</w:t>
      </w:r>
    </w:p>
    <w:p w14:paraId="6BD07B06" w14:textId="4E752609" w:rsidR="00FC212C" w:rsidRPr="00CB0F8B" w:rsidDel="000443FD" w:rsidRDefault="00FC212C" w:rsidP="00FC212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del w:id="20" w:author="Tomas Uricek" w:date="2021-08-18T11:39:00Z"/>
          <w:rFonts w:ascii="Cambria" w:hAnsi="Cambria"/>
        </w:rPr>
      </w:pPr>
      <w:del w:id="21" w:author="Tomas Uricek" w:date="2021-08-18T11:39:00Z">
        <w:r w:rsidRPr="00CB0F8B" w:rsidDel="000443FD">
          <w:rPr>
            <w:rFonts w:ascii="Cambria" w:hAnsi="Cambria"/>
          </w:rPr>
          <w:lastRenderedPageBreak/>
          <w:delText>V prípade porušenia povinnosti vyplývajúc</w:delText>
        </w:r>
        <w:r w:rsidR="00845A98" w:rsidRPr="00CB0F8B" w:rsidDel="000443FD">
          <w:rPr>
            <w:rFonts w:ascii="Cambria" w:hAnsi="Cambria"/>
          </w:rPr>
          <w:delText>ej</w:delText>
        </w:r>
        <w:r w:rsidRPr="00CB0F8B" w:rsidDel="000443FD">
          <w:rPr>
            <w:rFonts w:ascii="Cambria" w:hAnsi="Cambria"/>
          </w:rPr>
          <w:delText xml:space="preserve"> z ustanovenia bodu </w:delText>
        </w:r>
        <w:r w:rsidR="00845A98" w:rsidRPr="00CB0F8B" w:rsidDel="000443FD">
          <w:rPr>
            <w:rFonts w:ascii="Cambria" w:hAnsi="Cambria"/>
          </w:rPr>
          <w:delText>6.6</w:delText>
        </w:r>
        <w:r w:rsidRPr="00CB0F8B" w:rsidDel="000443FD">
          <w:rPr>
            <w:rFonts w:ascii="Cambria" w:hAnsi="Cambria"/>
          </w:rPr>
          <w:delText xml:space="preserve"> Zmluvy má Objednávateľ nárok na zaplatenie zmluvnej pokuty vo výške </w:delText>
        </w:r>
        <w:r w:rsidR="00B344B1" w:rsidRPr="00CB0F8B" w:rsidDel="000443FD">
          <w:rPr>
            <w:rFonts w:ascii="Cambria" w:hAnsi="Cambria"/>
          </w:rPr>
          <w:delText>1</w:delText>
        </w:r>
        <w:r w:rsidR="00A61801" w:rsidRPr="00CB0F8B" w:rsidDel="000443FD">
          <w:rPr>
            <w:rFonts w:ascii="Cambria" w:hAnsi="Cambria"/>
          </w:rPr>
          <w:delText xml:space="preserve"> </w:delText>
        </w:r>
        <w:r w:rsidR="00B344B1" w:rsidRPr="00CB0F8B" w:rsidDel="000443FD">
          <w:rPr>
            <w:rFonts w:ascii="Cambria" w:hAnsi="Cambria"/>
          </w:rPr>
          <w:delText>000</w:delText>
        </w:r>
        <w:r w:rsidRPr="00CB0F8B" w:rsidDel="000443FD">
          <w:rPr>
            <w:rFonts w:ascii="Cambria" w:hAnsi="Cambria"/>
          </w:rPr>
          <w:delText xml:space="preserve"> EUR a to za každý aj začatý deň omeškania až do splnenia si povinností Dopravcu;</w:delText>
        </w:r>
      </w:del>
    </w:p>
    <w:p w14:paraId="657772FF" w14:textId="6FDE1A80" w:rsidR="00A61801" w:rsidRPr="00CB0F8B" w:rsidRDefault="00A61801" w:rsidP="00A61801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8.11 Zmluvy má Objednávateľ nárok na zaplatenie zmluvnej pokuty vo výške 1 000 EUR a to za každý aj začatý deň omeškania až do splnenia si povinností Dopravcu;</w:t>
      </w:r>
    </w:p>
    <w:p w14:paraId="6E35EE1B" w14:textId="735409EE" w:rsidR="00597627" w:rsidRPr="00CB0F8B" w:rsidRDefault="00597627" w:rsidP="00597627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2.3 Technických a prevádzkových štandardov má Objednávateľ nárok na zaplatenie zmluvnej pokuty vo výške 1 000 EUR a to za každý aj začatý deň omeškania až do splnenia si povinností Dopravcu;</w:t>
      </w:r>
    </w:p>
    <w:p w14:paraId="1B6E0E1D" w14:textId="3434CCFF" w:rsidR="00304780" w:rsidRPr="00CB0F8B" w:rsidRDefault="00304780" w:rsidP="00304780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7.</w:t>
      </w:r>
      <w:r w:rsidR="00914DFB">
        <w:rPr>
          <w:rFonts w:ascii="Cambria" w:hAnsi="Cambria"/>
        </w:rPr>
        <w:t>7</w:t>
      </w:r>
      <w:r w:rsidRPr="00CB0F8B">
        <w:rPr>
          <w:rFonts w:ascii="Cambria" w:hAnsi="Cambria"/>
        </w:rPr>
        <w:t>, 7.</w:t>
      </w:r>
      <w:r w:rsidR="00193C09">
        <w:rPr>
          <w:rFonts w:ascii="Cambria" w:hAnsi="Cambria"/>
        </w:rPr>
        <w:t>8</w:t>
      </w:r>
      <w:r w:rsidRPr="00CB0F8B">
        <w:rPr>
          <w:rFonts w:ascii="Cambria" w:hAnsi="Cambria"/>
        </w:rPr>
        <w:t xml:space="preserve"> a 7.</w:t>
      </w:r>
      <w:r w:rsidR="00193C09">
        <w:rPr>
          <w:rFonts w:ascii="Cambria" w:hAnsi="Cambria"/>
        </w:rPr>
        <w:t>10</w:t>
      </w:r>
      <w:r w:rsidRPr="00CB0F8B">
        <w:rPr>
          <w:rFonts w:ascii="Cambria" w:hAnsi="Cambria"/>
        </w:rPr>
        <w:t xml:space="preserve"> Zmluvy má Objednávateľ nárok na zaplatenie zmluvnej pokuty vo výške 2 000 EUR a to za každý aj začatý deň omeškania až do splnenia si povinností Dopravcu;</w:t>
      </w:r>
    </w:p>
    <w:p w14:paraId="52114D49" w14:textId="2EEBC3F0" w:rsidR="00FC212C" w:rsidRPr="00CB0F8B" w:rsidRDefault="00FC212C" w:rsidP="00FC212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</w:t>
      </w:r>
      <w:r w:rsidR="00907709" w:rsidRPr="00CB0F8B">
        <w:rPr>
          <w:rFonts w:ascii="Cambria" w:hAnsi="Cambria"/>
        </w:rPr>
        <w:t>ej</w:t>
      </w:r>
      <w:r w:rsidRPr="00CB0F8B">
        <w:rPr>
          <w:rFonts w:ascii="Cambria" w:hAnsi="Cambria"/>
        </w:rPr>
        <w:t xml:space="preserve"> z ustanovenia bodu </w:t>
      </w:r>
      <w:r w:rsidR="004F05E4">
        <w:rPr>
          <w:rFonts w:ascii="Cambria" w:hAnsi="Cambria"/>
        </w:rPr>
        <w:t>6.</w:t>
      </w:r>
      <w:del w:id="22" w:author="Tomas Uricek" w:date="2021-08-18T11:39:00Z">
        <w:r w:rsidR="004F05E4" w:rsidDel="000443FD">
          <w:rPr>
            <w:rFonts w:ascii="Cambria" w:hAnsi="Cambria"/>
          </w:rPr>
          <w:delText xml:space="preserve">20 </w:delText>
        </w:r>
      </w:del>
      <w:ins w:id="23" w:author="Tomas Uricek" w:date="2021-08-18T11:39:00Z">
        <w:r w:rsidR="000443FD">
          <w:rPr>
            <w:rFonts w:ascii="Cambria" w:hAnsi="Cambria"/>
          </w:rPr>
          <w:t>19</w:t>
        </w:r>
        <w:r w:rsidR="000443FD">
          <w:rPr>
            <w:rFonts w:ascii="Cambria" w:hAnsi="Cambria"/>
          </w:rPr>
          <w:t xml:space="preserve"> </w:t>
        </w:r>
      </w:ins>
      <w:r w:rsidR="004F05E4">
        <w:rPr>
          <w:rFonts w:ascii="Cambria" w:hAnsi="Cambria"/>
        </w:rPr>
        <w:t xml:space="preserve">a </w:t>
      </w:r>
      <w:r w:rsidR="005D243C" w:rsidRPr="00CB0F8B">
        <w:rPr>
          <w:rFonts w:ascii="Cambria" w:hAnsi="Cambria"/>
        </w:rPr>
        <w:t>7.3</w:t>
      </w:r>
      <w:r w:rsidR="002121CA">
        <w:rPr>
          <w:rFonts w:ascii="Cambria" w:hAnsi="Cambria"/>
        </w:rPr>
        <w:t xml:space="preserve"> (vzťahujúcej sa na povinnosť </w:t>
      </w:r>
      <w:r w:rsidR="002121CA" w:rsidRPr="007F0177">
        <w:rPr>
          <w:rFonts w:ascii="Cambria" w:hAnsi="Cambria"/>
        </w:rPr>
        <w:t>podať na Dopravný úrad úplnú žiadosť o schválenie Cestovného poriadku</w:t>
      </w:r>
      <w:r w:rsidR="002121CA">
        <w:rPr>
          <w:rFonts w:ascii="Cambria" w:hAnsi="Cambria"/>
        </w:rPr>
        <w:t>)</w:t>
      </w:r>
      <w:r w:rsidRPr="00CB0F8B">
        <w:rPr>
          <w:rFonts w:ascii="Cambria" w:hAnsi="Cambria"/>
        </w:rPr>
        <w:t xml:space="preserve"> Zmluvy má Objednávateľ nárok na zaplatenie zmluvnej pokuty vo výške </w:t>
      </w:r>
      <w:r w:rsidR="005D243C" w:rsidRPr="00CB0F8B">
        <w:rPr>
          <w:rFonts w:ascii="Cambria" w:hAnsi="Cambria"/>
        </w:rPr>
        <w:t>3</w:t>
      </w:r>
      <w:r w:rsidR="00202B00" w:rsidRPr="00CB0F8B">
        <w:rPr>
          <w:rFonts w:ascii="Cambria" w:hAnsi="Cambria"/>
        </w:rPr>
        <w:t xml:space="preserve"> </w:t>
      </w:r>
      <w:r w:rsidR="005D243C" w:rsidRPr="00CB0F8B">
        <w:rPr>
          <w:rFonts w:ascii="Cambria" w:hAnsi="Cambria"/>
        </w:rPr>
        <w:t xml:space="preserve">000 </w:t>
      </w:r>
      <w:r w:rsidRPr="00CB0F8B">
        <w:rPr>
          <w:rFonts w:ascii="Cambria" w:hAnsi="Cambria"/>
        </w:rPr>
        <w:t>EUR a to za každý aj začatý deň omeškania až do splnenia si povinností Dopravcu;</w:t>
      </w:r>
    </w:p>
    <w:p w14:paraId="197E00F9" w14:textId="44418465" w:rsidR="00405D68" w:rsidRDefault="00405D68" w:rsidP="00405D68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10.1</w:t>
      </w:r>
      <w:r w:rsidR="00C817C2">
        <w:rPr>
          <w:rFonts w:ascii="Cambria" w:hAnsi="Cambria"/>
        </w:rPr>
        <w:t>8</w:t>
      </w:r>
      <w:r w:rsidR="00304780" w:rsidRPr="00CB0F8B">
        <w:rPr>
          <w:rFonts w:ascii="Cambria" w:hAnsi="Cambria"/>
        </w:rPr>
        <w:t>, 10.1</w:t>
      </w:r>
      <w:r w:rsidR="00C817C2">
        <w:rPr>
          <w:rFonts w:ascii="Cambria" w:hAnsi="Cambria"/>
        </w:rPr>
        <w:t>9</w:t>
      </w:r>
      <w:r w:rsidR="00304780" w:rsidRPr="00CB0F8B">
        <w:rPr>
          <w:rFonts w:ascii="Cambria" w:hAnsi="Cambria"/>
        </w:rPr>
        <w:t xml:space="preserve"> a  Článku 17  </w:t>
      </w:r>
      <w:r w:rsidRPr="00CB0F8B">
        <w:rPr>
          <w:rFonts w:ascii="Cambria" w:hAnsi="Cambria"/>
        </w:rPr>
        <w:t>Zmluvy má Objednávateľ nárok na zaplatenie zmluvnej pokuty vo výške 5</w:t>
      </w:r>
      <w:r w:rsidR="00202B00" w:rsidRPr="00CB0F8B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>000 EUR a to za každý aj začatý deň omeškania až do splnenia si povinností Dopravcu;</w:t>
      </w:r>
    </w:p>
    <w:p w14:paraId="06753527" w14:textId="3832F60E" w:rsidR="00132F85" w:rsidRPr="00CB0F8B" w:rsidDel="00573851" w:rsidRDefault="00132F85" w:rsidP="00132F85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del w:id="24" w:author="Tomas Uricek" w:date="2021-08-17T11:26:00Z"/>
          <w:rFonts w:ascii="Cambria" w:hAnsi="Cambria"/>
        </w:rPr>
      </w:pPr>
      <w:del w:id="25" w:author="Tomas Uricek" w:date="2021-08-17T11:26:00Z">
        <w:r w:rsidRPr="00CB0F8B" w:rsidDel="00573851">
          <w:rPr>
            <w:rFonts w:ascii="Cambria" w:hAnsi="Cambria"/>
          </w:rPr>
          <w:delText>V prípade porušenia povinnosti vyplývajúcej z ustanovenia bodu 10.</w:delText>
        </w:r>
        <w:r w:rsidR="00245D01" w:rsidDel="00573851">
          <w:rPr>
            <w:rFonts w:ascii="Cambria" w:hAnsi="Cambria"/>
          </w:rPr>
          <w:delText>7</w:delText>
        </w:r>
        <w:r w:rsidRPr="00CB0F8B" w:rsidDel="00573851">
          <w:rPr>
            <w:rFonts w:ascii="Cambria" w:hAnsi="Cambria"/>
          </w:rPr>
          <w:delText xml:space="preserve"> Zmluvy má Objednávateľ nárok na zaplatenie zmluvnej pokuty vo výške </w:delText>
        </w:r>
        <w:r w:rsidDel="00573851">
          <w:rPr>
            <w:rFonts w:ascii="Cambria" w:hAnsi="Cambria"/>
          </w:rPr>
          <w:delText>5</w:delText>
        </w:r>
        <w:r w:rsidRPr="00CB0F8B" w:rsidDel="00573851">
          <w:rPr>
            <w:rFonts w:ascii="Cambria" w:hAnsi="Cambria"/>
          </w:rPr>
          <w:delText xml:space="preserve"> 000 EUR a to za každý prípad porušenia tejto povinnosti zo strany Dopravcu;</w:delText>
        </w:r>
      </w:del>
    </w:p>
    <w:p w14:paraId="2A1D7092" w14:textId="39BFC182" w:rsidR="00202B00" w:rsidRPr="00CB0F8B" w:rsidRDefault="00202B00" w:rsidP="00202B00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ktorejkoľvek povinnosti vyplývajúcej z ustanovenia bodu 10.</w:t>
      </w:r>
      <w:r w:rsidR="00C817C2">
        <w:rPr>
          <w:rFonts w:ascii="Cambria" w:hAnsi="Cambria"/>
        </w:rPr>
        <w:t>20</w:t>
      </w:r>
      <w:r w:rsidRPr="00CB0F8B">
        <w:rPr>
          <w:rFonts w:ascii="Cambria" w:hAnsi="Cambria"/>
        </w:rPr>
        <w:t xml:space="preserve"> Zmluvy má Objednávateľ nárok na zaplatenie zmluvnej pokuty vo výške 10 000 EUR a to za každý aj začatý deň omeškania až do splnenia si povinností Dopravcu;</w:t>
      </w:r>
    </w:p>
    <w:p w14:paraId="4016033D" w14:textId="3AE559D3" w:rsidR="00E263DE" w:rsidRPr="00CB0F8B" w:rsidRDefault="00E263DE" w:rsidP="00E263DE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porušenia povinnosti vyplývajúcej z ustanovenia bodu </w:t>
      </w:r>
      <w:r w:rsidR="004F05E4">
        <w:rPr>
          <w:rFonts w:ascii="Cambria" w:hAnsi="Cambria"/>
        </w:rPr>
        <w:t>6.</w:t>
      </w:r>
      <w:del w:id="26" w:author="Tomas Uricek" w:date="2021-08-18T11:39:00Z">
        <w:r w:rsidR="004F05E4" w:rsidDel="000443FD">
          <w:rPr>
            <w:rFonts w:ascii="Cambria" w:hAnsi="Cambria"/>
          </w:rPr>
          <w:delText>11</w:delText>
        </w:r>
      </w:del>
      <w:ins w:id="27" w:author="Tomas Uricek" w:date="2021-08-18T11:39:00Z">
        <w:r w:rsidR="000443FD">
          <w:rPr>
            <w:rFonts w:ascii="Cambria" w:hAnsi="Cambria"/>
          </w:rPr>
          <w:t>1</w:t>
        </w:r>
        <w:r w:rsidR="000443FD">
          <w:rPr>
            <w:rFonts w:ascii="Cambria" w:hAnsi="Cambria"/>
          </w:rPr>
          <w:t>0</w:t>
        </w:r>
      </w:ins>
      <w:r w:rsidR="004F05E4">
        <w:rPr>
          <w:rFonts w:ascii="Cambria" w:hAnsi="Cambria"/>
        </w:rPr>
        <w:t>, 6.</w:t>
      </w:r>
      <w:del w:id="28" w:author="Tomas Uricek" w:date="2021-08-18T11:39:00Z">
        <w:r w:rsidR="004F05E4" w:rsidDel="000443FD">
          <w:rPr>
            <w:rFonts w:ascii="Cambria" w:hAnsi="Cambria"/>
          </w:rPr>
          <w:delText>12</w:delText>
        </w:r>
      </w:del>
      <w:ins w:id="29" w:author="Tomas Uricek" w:date="2021-08-18T11:39:00Z">
        <w:r w:rsidR="000443FD">
          <w:rPr>
            <w:rFonts w:ascii="Cambria" w:hAnsi="Cambria"/>
          </w:rPr>
          <w:t>1</w:t>
        </w:r>
        <w:r w:rsidR="000443FD">
          <w:rPr>
            <w:rFonts w:ascii="Cambria" w:hAnsi="Cambria"/>
          </w:rPr>
          <w:t>1</w:t>
        </w:r>
      </w:ins>
      <w:r w:rsidR="004F05E4">
        <w:rPr>
          <w:rFonts w:ascii="Cambria" w:hAnsi="Cambria"/>
        </w:rPr>
        <w:t xml:space="preserve">, </w:t>
      </w:r>
      <w:r w:rsidRPr="00CB0F8B">
        <w:rPr>
          <w:rFonts w:ascii="Cambria" w:hAnsi="Cambria"/>
        </w:rPr>
        <w:t>10.</w:t>
      </w:r>
      <w:r w:rsidR="00245D01">
        <w:rPr>
          <w:rFonts w:ascii="Cambria" w:hAnsi="Cambria"/>
        </w:rPr>
        <w:t>4</w:t>
      </w:r>
      <w:r w:rsidRPr="00CB0F8B">
        <w:rPr>
          <w:rFonts w:ascii="Cambria" w:hAnsi="Cambria"/>
        </w:rPr>
        <w:t xml:space="preserve"> </w:t>
      </w:r>
      <w:r w:rsidR="00C5633D">
        <w:rPr>
          <w:rFonts w:ascii="Cambria" w:hAnsi="Cambria"/>
        </w:rPr>
        <w:t xml:space="preserve">a 12.2 </w:t>
      </w:r>
      <w:r w:rsidRPr="00CB0F8B">
        <w:rPr>
          <w:rFonts w:ascii="Cambria" w:hAnsi="Cambria"/>
        </w:rPr>
        <w:t>Zmluvy má Objednávateľ nárok na zaplatenie zmluvnej pokuty vo výške 10 000 EUR a to za každý prípad porušenia tejto povinnosti zo strany Dopravcu;</w:t>
      </w:r>
    </w:p>
    <w:p w14:paraId="5F654BBF" w14:textId="0316B032" w:rsidR="00414334" w:rsidRPr="00CB0F8B" w:rsidRDefault="00414334" w:rsidP="00414334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</w:t>
      </w:r>
      <w:r w:rsidR="00306100" w:rsidRPr="00CB0F8B">
        <w:rPr>
          <w:rFonts w:ascii="Cambria" w:hAnsi="Cambria"/>
        </w:rPr>
        <w:t>poskytnutia nepravdivých informácií</w:t>
      </w:r>
      <w:r w:rsidR="000722FA" w:rsidRPr="00CB0F8B">
        <w:rPr>
          <w:rFonts w:ascii="Cambria" w:hAnsi="Cambria"/>
        </w:rPr>
        <w:t xml:space="preserve"> pre účely výpočtu Preukázanej straty </w:t>
      </w:r>
      <w:r w:rsidRPr="00CB0F8B">
        <w:rPr>
          <w:rFonts w:ascii="Cambria" w:hAnsi="Cambria"/>
        </w:rPr>
        <w:t>má Objednávateľ nárok na zaplatenie zmluvnej pokuty vo výške 10 000 EUR a to za každý prípad porušenia tejto povinnosti zo strany Dopravcu;</w:t>
      </w:r>
    </w:p>
    <w:p w14:paraId="22DE01BD" w14:textId="7AFCCCB9" w:rsidR="00C83F8F" w:rsidRPr="00CB0F8B" w:rsidRDefault="00C83F8F" w:rsidP="00C83F8F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porušenia povinnosti vyplývajúcej z ustanovenia bodu </w:t>
      </w:r>
      <w:r w:rsidR="00817D05" w:rsidRPr="00CB0F8B">
        <w:rPr>
          <w:rFonts w:ascii="Cambria" w:hAnsi="Cambria"/>
        </w:rPr>
        <w:t>4.4</w:t>
      </w:r>
      <w:r w:rsidRPr="00CB0F8B">
        <w:rPr>
          <w:rFonts w:ascii="Cambria" w:hAnsi="Cambria"/>
        </w:rPr>
        <w:t xml:space="preserve"> Zmluvy</w:t>
      </w:r>
      <w:r w:rsidR="00817D05" w:rsidRPr="00CB0F8B">
        <w:rPr>
          <w:rFonts w:ascii="Cambria" w:hAnsi="Cambria"/>
        </w:rPr>
        <w:t xml:space="preserve"> ku dňu Začatia prevádzky</w:t>
      </w:r>
      <w:r w:rsidRPr="00CB0F8B">
        <w:rPr>
          <w:rFonts w:ascii="Cambria" w:hAnsi="Cambria"/>
        </w:rPr>
        <w:t xml:space="preserve"> má Objednávateľ nárok na zaplatenie zmluvnej pokuty vo výške </w:t>
      </w:r>
      <w:r w:rsidR="00817D05" w:rsidRPr="00CB0F8B">
        <w:rPr>
          <w:rFonts w:ascii="Cambria" w:hAnsi="Cambria"/>
        </w:rPr>
        <w:t>30</w:t>
      </w:r>
      <w:r w:rsidRPr="00CB0F8B">
        <w:rPr>
          <w:rFonts w:ascii="Cambria" w:hAnsi="Cambria"/>
        </w:rPr>
        <w:t xml:space="preserve"> 000 EUR a</w:t>
      </w:r>
      <w:r w:rsidR="00817D05" w:rsidRPr="00CB0F8B">
        <w:rPr>
          <w:rFonts w:ascii="Cambria" w:hAnsi="Cambria"/>
        </w:rPr>
        <w:t> </w:t>
      </w:r>
      <w:r w:rsidRPr="00CB0F8B">
        <w:rPr>
          <w:rFonts w:ascii="Cambria" w:hAnsi="Cambria"/>
        </w:rPr>
        <w:t>to</w:t>
      </w:r>
      <w:r w:rsidR="00817D05" w:rsidRPr="00CB0F8B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 xml:space="preserve">za každý </w:t>
      </w:r>
      <w:r w:rsidR="00817D05" w:rsidRPr="00CB0F8B">
        <w:rPr>
          <w:rFonts w:ascii="Cambria" w:hAnsi="Cambria"/>
        </w:rPr>
        <w:t>aj začatý deň omeškania Dopravcu</w:t>
      </w:r>
      <w:r w:rsidRPr="00CB0F8B">
        <w:rPr>
          <w:rFonts w:ascii="Cambria" w:hAnsi="Cambria"/>
        </w:rPr>
        <w:t>;</w:t>
      </w:r>
    </w:p>
    <w:p w14:paraId="370C8252" w14:textId="76B4BC4E" w:rsidR="004A55AA" w:rsidRPr="00CB0F8B" w:rsidRDefault="004A55AA" w:rsidP="004A55AA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 prípade zadania ktorejkoľvek časti </w:t>
      </w:r>
      <w:r w:rsidR="001810EC" w:rsidRPr="00CB0F8B">
        <w:rPr>
          <w:rFonts w:ascii="Cambria" w:hAnsi="Cambria"/>
        </w:rPr>
        <w:t>plnenia Zmluvy Subdodávateľovi v rozpore s ustanovením Článku</w:t>
      </w:r>
      <w:r w:rsidR="00245D01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 xml:space="preserve">14 Zmluvy má Objednávateľ nárok na zaplatenie zmluvnej pokuty vo výške 50 000 EUR a to za každý prípad porušenia </w:t>
      </w:r>
      <w:r w:rsidR="001810EC" w:rsidRPr="00CB0F8B">
        <w:rPr>
          <w:rFonts w:ascii="Cambria" w:hAnsi="Cambria"/>
        </w:rPr>
        <w:t>tejto povinnosti zo strany</w:t>
      </w:r>
      <w:r w:rsidRPr="00CB0F8B">
        <w:rPr>
          <w:rFonts w:ascii="Cambria" w:hAnsi="Cambria"/>
        </w:rPr>
        <w:t xml:space="preserve"> Dopravcu;</w:t>
      </w:r>
    </w:p>
    <w:p w14:paraId="31A914F6" w14:textId="72ACB188" w:rsidR="001810EC" w:rsidRPr="00CB0F8B" w:rsidRDefault="001810EC" w:rsidP="001810EC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lastRenderedPageBreak/>
        <w:t>V prípade, ak z objektívnych dôvodov Dopravca nebude disponovať ktorýmkoľvek Odborníkom podľa Článku 15 Zmluvy a tohto Odborníka nenahradí</w:t>
      </w:r>
      <w:r w:rsidR="00F030C9" w:rsidRPr="00CB0F8B">
        <w:rPr>
          <w:rFonts w:ascii="Cambria" w:hAnsi="Cambria"/>
        </w:rPr>
        <w:t xml:space="preserve"> najneskôr do desiatich dní odo dňa, kedy prestane disponovať pôvodným Odborníkom, </w:t>
      </w:r>
      <w:r w:rsidRPr="00CB0F8B">
        <w:rPr>
          <w:rFonts w:ascii="Cambria" w:hAnsi="Cambria"/>
        </w:rPr>
        <w:t>má Objednávateľ nárok na zaplatenie zmluvnej pokuty vo výške 50 000 EUR a to za každý prípad porušenia tejto povinnosti zo strany Dopravcu;</w:t>
      </w:r>
    </w:p>
    <w:p w14:paraId="63A23BF3" w14:textId="40CBB14E" w:rsidR="00907709" w:rsidRPr="00CB0F8B" w:rsidRDefault="00907709" w:rsidP="00907709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 prípade porušenia povinnosti vyplývajúcej z ustanovenia bodu 7.</w:t>
      </w:r>
      <w:r w:rsidR="005767CA">
        <w:rPr>
          <w:rFonts w:ascii="Cambria" w:hAnsi="Cambria"/>
        </w:rPr>
        <w:t>6</w:t>
      </w:r>
      <w:r w:rsidRPr="00CB0F8B">
        <w:rPr>
          <w:rFonts w:ascii="Cambria" w:hAnsi="Cambria"/>
        </w:rPr>
        <w:t xml:space="preserve"> Zmluvy má Objednávateľ nárok na zaplatenie zmluvnej pokuty vo výške 50 000 EUR a to za každý prípad </w:t>
      </w:r>
      <w:r w:rsidR="00F45E6C" w:rsidRPr="00CB0F8B">
        <w:rPr>
          <w:rFonts w:ascii="Cambria" w:hAnsi="Cambria"/>
        </w:rPr>
        <w:t>porušenia tejto povinnosti zo strany</w:t>
      </w:r>
      <w:r w:rsidRPr="00CB0F8B">
        <w:rPr>
          <w:rFonts w:ascii="Cambria" w:hAnsi="Cambria"/>
        </w:rPr>
        <w:t xml:space="preserve"> Dopravcu;</w:t>
      </w:r>
    </w:p>
    <w:p w14:paraId="05057346" w14:textId="5A22B3F1" w:rsidR="000B5637" w:rsidRPr="00CB0F8B" w:rsidRDefault="000B5637" w:rsidP="000B5637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 xml:space="preserve">V prípade ak v príslušnom mesiaci plnenia Záväzku verejnej služby dôjde k nevypraveniu </w:t>
      </w:r>
      <w:r w:rsidR="00296750" w:rsidRPr="00CB0F8B">
        <w:rPr>
          <w:rFonts w:ascii="Cambria" w:hAnsi="Cambria"/>
        </w:rPr>
        <w:t xml:space="preserve">akýchkoľvek </w:t>
      </w:r>
      <w:r w:rsidRPr="00CB0F8B">
        <w:rPr>
          <w:rFonts w:ascii="Cambria" w:hAnsi="Cambria"/>
        </w:rPr>
        <w:t>Spoj</w:t>
      </w:r>
      <w:r w:rsidR="00296750" w:rsidRPr="00CB0F8B">
        <w:rPr>
          <w:rFonts w:ascii="Cambria" w:hAnsi="Cambria"/>
        </w:rPr>
        <w:t>ov</w:t>
      </w:r>
      <w:r w:rsidRPr="00CB0F8B">
        <w:rPr>
          <w:rFonts w:ascii="Cambria" w:hAnsi="Cambria"/>
        </w:rPr>
        <w:t xml:space="preserve"> z dôvodov na strane Dopravcu má Objednávateľ nárok na zmluvnú pokutu vo výške 10 EUR za každý Tarifný kilometer, ktorý by bol Spojom vykonaný, ak by bol riadne vypravený;</w:t>
      </w:r>
    </w:p>
    <w:p w14:paraId="556E88AA" w14:textId="03226D35" w:rsidR="000B5637" w:rsidRDefault="000B5637" w:rsidP="000B5637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V prípade ak Dopravca nevyužitie klimatizáciu</w:t>
      </w:r>
      <w:r w:rsidR="009D732C">
        <w:rPr>
          <w:rFonts w:ascii="Cambria" w:hAnsi="Cambria"/>
        </w:rPr>
        <w:t xml:space="preserve"> alebo kúrenie </w:t>
      </w:r>
      <w:r w:rsidRPr="00CB0F8B">
        <w:rPr>
          <w:rFonts w:ascii="Cambria" w:hAnsi="Cambria"/>
        </w:rPr>
        <w:t xml:space="preserve">vo Vozidlách </w:t>
      </w:r>
      <w:r w:rsidR="009D732C">
        <w:rPr>
          <w:rFonts w:ascii="Cambria" w:hAnsi="Cambria"/>
        </w:rPr>
        <w:t xml:space="preserve">tak, aby boli dosiahnuté teplotné hodnoty vnútornej teploty vo Vozidle podľa Technických a prevádzkových štandardov, </w:t>
      </w:r>
      <w:r w:rsidR="00C75B70" w:rsidRPr="00CB0F8B">
        <w:rPr>
          <w:rFonts w:ascii="Cambria" w:hAnsi="Cambria"/>
        </w:rPr>
        <w:t>má Objednávateľ nárok na zaplatenie zmluvnej pokuty vo výške 500</w:t>
      </w:r>
      <w:r w:rsidR="009E4693">
        <w:rPr>
          <w:rFonts w:ascii="Cambria" w:hAnsi="Cambria"/>
        </w:rPr>
        <w:t xml:space="preserve"> EUR </w:t>
      </w:r>
      <w:r w:rsidR="00C75B70" w:rsidRPr="00CB0F8B">
        <w:rPr>
          <w:rFonts w:ascii="Cambria" w:hAnsi="Cambria"/>
        </w:rPr>
        <w:t xml:space="preserve"> </w:t>
      </w:r>
      <w:r w:rsidRPr="00CB0F8B">
        <w:rPr>
          <w:rFonts w:ascii="Cambria" w:hAnsi="Cambria"/>
        </w:rPr>
        <w:t xml:space="preserve">za každé </w:t>
      </w:r>
      <w:r w:rsidR="00C75B70" w:rsidRPr="00CB0F8B">
        <w:rPr>
          <w:rFonts w:ascii="Cambria" w:hAnsi="Cambria"/>
        </w:rPr>
        <w:t>V</w:t>
      </w:r>
      <w:r w:rsidRPr="00CB0F8B">
        <w:rPr>
          <w:rFonts w:ascii="Cambria" w:hAnsi="Cambria"/>
        </w:rPr>
        <w:t>ozidlo</w:t>
      </w:r>
      <w:r w:rsidR="00C75B70" w:rsidRPr="00CB0F8B">
        <w:rPr>
          <w:rFonts w:ascii="Cambria" w:hAnsi="Cambria"/>
        </w:rPr>
        <w:t xml:space="preserve">, v prípade ktorého došlo v danom dni </w:t>
      </w:r>
      <w:r w:rsidR="009D732C" w:rsidRPr="00CB0F8B">
        <w:rPr>
          <w:rFonts w:ascii="Cambria" w:hAnsi="Cambria"/>
        </w:rPr>
        <w:t>(hoc len z časti dňa)</w:t>
      </w:r>
      <w:r w:rsidR="00C75B70" w:rsidRPr="00CB0F8B">
        <w:rPr>
          <w:rFonts w:ascii="Cambria" w:hAnsi="Cambria"/>
        </w:rPr>
        <w:t>k porušeniu tejto povinnosti</w:t>
      </w:r>
      <w:r w:rsidR="00B20A56" w:rsidRPr="00CB0F8B">
        <w:rPr>
          <w:rFonts w:ascii="Cambria" w:hAnsi="Cambria"/>
        </w:rPr>
        <w:t>;</w:t>
      </w:r>
    </w:p>
    <w:p w14:paraId="407E8870" w14:textId="02C1E2CF" w:rsidR="000A69F1" w:rsidRPr="00CB0F8B" w:rsidRDefault="00276099" w:rsidP="000642C0">
      <w:pPr>
        <w:pStyle w:val="ListParagraph"/>
        <w:numPr>
          <w:ilvl w:val="0"/>
          <w:numId w:val="12"/>
        </w:numPr>
        <w:ind w:left="567" w:hanging="425"/>
        <w:contextualSpacing w:val="0"/>
        <w:jc w:val="both"/>
        <w:rPr>
          <w:rFonts w:ascii="Cambria" w:hAnsi="Cambria"/>
        </w:rPr>
      </w:pPr>
      <w:r w:rsidRPr="00CB0F8B">
        <w:rPr>
          <w:rFonts w:ascii="Cambria" w:hAnsi="Cambria"/>
        </w:rPr>
        <w:t>Ak Dopravca porušuje alebo neplní akýmkoľvek iným spôsobom</w:t>
      </w:r>
      <w:r w:rsidR="009973E4" w:rsidRPr="00CB0F8B">
        <w:rPr>
          <w:rFonts w:ascii="Cambria" w:hAnsi="Cambria"/>
        </w:rPr>
        <w:t xml:space="preserve"> (okrem spôsobov, ktoré sú zabezpečené niektorou zo zmluvných pokút popísaných vyššie)</w:t>
      </w:r>
      <w:r w:rsidRPr="00CB0F8B">
        <w:rPr>
          <w:rFonts w:ascii="Cambria" w:hAnsi="Cambria"/>
        </w:rPr>
        <w:t xml:space="preserve"> Zmluvu, Objednávateľ vyzve Dopravcu, aby toto porušenie alebo neplnenie napravil v primeranej lehote na nápravu</w:t>
      </w:r>
      <w:r w:rsidR="009973E4" w:rsidRPr="00CB0F8B">
        <w:rPr>
          <w:rFonts w:ascii="Cambria" w:hAnsi="Cambria"/>
        </w:rPr>
        <w:t xml:space="preserve"> (pričom ak</w:t>
      </w:r>
      <w:r w:rsidRPr="00CB0F8B">
        <w:rPr>
          <w:rFonts w:ascii="Cambria" w:hAnsi="Cambria"/>
        </w:rPr>
        <w:t xml:space="preserve"> s prihliadnutím na dohodu Zmluvných strán nie je primeranou lehotou na nápravu iná lehota, platí, že primeranou lehotou na nápravu je </w:t>
      </w:r>
      <w:r w:rsidR="00740BCF" w:rsidRPr="00CB0F8B">
        <w:rPr>
          <w:rFonts w:ascii="Cambria" w:hAnsi="Cambria"/>
        </w:rPr>
        <w:t>päť</w:t>
      </w:r>
      <w:r w:rsidRPr="00CB0F8B">
        <w:rPr>
          <w:rFonts w:ascii="Cambria" w:hAnsi="Cambria"/>
        </w:rPr>
        <w:t xml:space="preserve"> (</w:t>
      </w:r>
      <w:r w:rsidR="00740BCF" w:rsidRPr="00CB0F8B">
        <w:rPr>
          <w:rFonts w:ascii="Cambria" w:hAnsi="Cambria"/>
        </w:rPr>
        <w:t>5</w:t>
      </w:r>
      <w:r w:rsidRPr="00CB0F8B">
        <w:rPr>
          <w:rFonts w:ascii="Cambria" w:hAnsi="Cambria"/>
        </w:rPr>
        <w:t>) kalendárnych dní</w:t>
      </w:r>
      <w:r w:rsidR="009973E4" w:rsidRPr="00CB0F8B">
        <w:rPr>
          <w:rFonts w:ascii="Cambria" w:hAnsi="Cambria"/>
        </w:rPr>
        <w:t xml:space="preserve">) a Dopravca </w:t>
      </w:r>
      <w:r w:rsidRPr="00CB0F8B">
        <w:rPr>
          <w:rFonts w:ascii="Cambria" w:hAnsi="Cambria"/>
        </w:rPr>
        <w:t xml:space="preserve">nenapraví toto porušenie alebo neplnenie Zmluvy v lehote na nápravu určenej podľa tohto bodu, </w:t>
      </w:r>
      <w:r w:rsidR="00367325" w:rsidRPr="00CB0F8B">
        <w:rPr>
          <w:rFonts w:ascii="Cambria" w:hAnsi="Cambria"/>
        </w:rPr>
        <w:t>má Objednávateľ nárok na zaplatenie zmluvnej pokuty vo výške 150 EUR za každý aj začatý deň po márnom uplynutí lehoty na nápravu a</w:t>
      </w:r>
      <w:bookmarkStart w:id="30" w:name="_GoBack"/>
      <w:bookmarkEnd w:id="30"/>
      <w:r w:rsidR="00367325" w:rsidRPr="00CB0F8B">
        <w:rPr>
          <w:rFonts w:ascii="Cambria" w:hAnsi="Cambria"/>
        </w:rPr>
        <w:t>ž do splnenia si povinností Dopravcu.</w:t>
      </w:r>
    </w:p>
    <w:sectPr w:rsidR="000A69F1" w:rsidRPr="00CB0F8B" w:rsidSect="00E263DE">
      <w:headerReference w:type="default" r:id="rId8"/>
      <w:type w:val="continuous"/>
      <w:pgSz w:w="11520" w:h="15840"/>
      <w:pgMar w:top="1560" w:right="1240" w:bottom="900" w:left="10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19387" w14:textId="77777777" w:rsidR="00AB0194" w:rsidRDefault="00AB0194" w:rsidP="001C4FAF">
      <w:pPr>
        <w:spacing w:after="0" w:line="240" w:lineRule="auto"/>
      </w:pPr>
      <w:r>
        <w:separator/>
      </w:r>
    </w:p>
  </w:endnote>
  <w:endnote w:type="continuationSeparator" w:id="0">
    <w:p w14:paraId="222C0BD6" w14:textId="77777777" w:rsidR="00AB0194" w:rsidRDefault="00AB0194" w:rsidP="001C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592D6" w14:textId="77777777" w:rsidR="00AB0194" w:rsidRDefault="00AB0194" w:rsidP="001C4FAF">
      <w:pPr>
        <w:spacing w:after="0" w:line="240" w:lineRule="auto"/>
      </w:pPr>
      <w:r>
        <w:separator/>
      </w:r>
    </w:p>
  </w:footnote>
  <w:footnote w:type="continuationSeparator" w:id="0">
    <w:p w14:paraId="6C6C0E01" w14:textId="77777777" w:rsidR="00AB0194" w:rsidRDefault="00AB0194" w:rsidP="001C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F42DD" w14:textId="77777777" w:rsidR="00197B98" w:rsidRPr="00DC4E41" w:rsidRDefault="00197B98" w:rsidP="00197B98">
    <w:r w:rsidRPr="00DC4E41">
      <w:rPr>
        <w:noProof/>
      </w:rPr>
      <w:drawing>
        <wp:anchor distT="0" distB="0" distL="114300" distR="114300" simplePos="0" relativeHeight="251659264" behindDoc="0" locked="0" layoutInCell="1" allowOverlap="1" wp14:anchorId="20D0644F" wp14:editId="75A4F9BF">
          <wp:simplePos x="0" y="0"/>
          <wp:positionH relativeFrom="margin">
            <wp:align>left</wp:align>
          </wp:positionH>
          <wp:positionV relativeFrom="paragraph">
            <wp:posOffset>73127</wp:posOffset>
          </wp:positionV>
          <wp:extent cx="669704" cy="790041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4" cy="790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B4D3DB" w14:textId="77777777" w:rsidR="00197B98" w:rsidRPr="00DC4E41" w:rsidRDefault="00197B98" w:rsidP="00197B98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36"/>
        <w:szCs w:val="36"/>
      </w:rPr>
      <w:t>Mesto Zvolen</w:t>
    </w:r>
  </w:p>
  <w:p w14:paraId="52303B8B" w14:textId="77777777" w:rsidR="00197B98" w:rsidRPr="00DC4E41" w:rsidRDefault="00197B98" w:rsidP="00197B98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28"/>
        <w:szCs w:val="28"/>
      </w:rPr>
      <w:t>Námestie slobody 22, 960 01 Zvolen</w:t>
    </w:r>
  </w:p>
  <w:p w14:paraId="1F692C2C" w14:textId="77777777" w:rsidR="00197B98" w:rsidRPr="00DC4E41" w:rsidRDefault="00197B98" w:rsidP="00197B98">
    <w:pPr>
      <w:pStyle w:val="Header"/>
      <w:tabs>
        <w:tab w:val="clear" w:pos="4536"/>
        <w:tab w:val="clear" w:pos="9072"/>
        <w:tab w:val="left" w:pos="5508"/>
      </w:tabs>
      <w:rPr>
        <w:rFonts w:ascii="Cambria" w:hAnsi="Cambria"/>
      </w:rPr>
    </w:pPr>
  </w:p>
  <w:p w14:paraId="646EEB93" w14:textId="70701C6C" w:rsidR="001C4FAF" w:rsidRPr="00197B98" w:rsidRDefault="001C4FAF" w:rsidP="00197B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51C521F"/>
    <w:multiLevelType w:val="hybridMultilevel"/>
    <w:tmpl w:val="CC98C1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2A174A"/>
    <w:multiLevelType w:val="hybridMultilevel"/>
    <w:tmpl w:val="20FFC22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C6A2E40"/>
    <w:multiLevelType w:val="hybridMultilevel"/>
    <w:tmpl w:val="D4D0285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E6E15AD"/>
    <w:multiLevelType w:val="hybridMultilevel"/>
    <w:tmpl w:val="8B6441E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6FAF79F"/>
    <w:multiLevelType w:val="hybridMultilevel"/>
    <w:tmpl w:val="6F7C5D7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44017F"/>
    <w:multiLevelType w:val="hybridMultilevel"/>
    <w:tmpl w:val="EE1AAA6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71EF01C"/>
    <w:multiLevelType w:val="hybridMultilevel"/>
    <w:tmpl w:val="B622A9E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AC20690"/>
    <w:multiLevelType w:val="hybridMultilevel"/>
    <w:tmpl w:val="F34E9872"/>
    <w:lvl w:ilvl="0" w:tplc="BF744BF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4D75C"/>
    <w:multiLevelType w:val="hybridMultilevel"/>
    <w:tmpl w:val="C28DB4F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F142EF6"/>
    <w:multiLevelType w:val="multilevel"/>
    <w:tmpl w:val="E4D8B00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b/>
        <w:color w:val="008998"/>
        <w:sz w:val="22"/>
      </w:rPr>
    </w:lvl>
    <w:lvl w:ilvl="2">
      <w:start w:val="1"/>
      <w:numFmt w:val="decimal"/>
      <w:pStyle w:val="Heading3"/>
      <w:lvlText w:val="%2.%3"/>
      <w:lvlJc w:val="left"/>
      <w:pPr>
        <w:ind w:left="1163" w:hanging="737"/>
      </w:pPr>
      <w:rPr>
        <w:rFonts w:ascii="Arial" w:hAnsi="Arial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864" w:hanging="864"/>
      </w:pPr>
      <w:rPr>
        <w:rFonts w:ascii="Arial" w:hAnsi="Arial" w:cs="Arial" w:hint="default"/>
        <w:b w:val="0"/>
        <w:color w:val="00000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Arial" w:hAnsi="Arial" w:cs="Arial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80B1578"/>
    <w:multiLevelType w:val="hybridMultilevel"/>
    <w:tmpl w:val="8932D536"/>
    <w:lvl w:ilvl="0" w:tplc="A086BD34"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F2E7D"/>
    <w:multiLevelType w:val="hybridMultilevel"/>
    <w:tmpl w:val="C222F1E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EBB5612"/>
    <w:multiLevelType w:val="hybridMultilevel"/>
    <w:tmpl w:val="A4BE92D0"/>
    <w:lvl w:ilvl="0" w:tplc="9F8EA3E6">
      <w:numFmt w:val="bullet"/>
      <w:lvlText w:val="–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97A23"/>
    <w:multiLevelType w:val="hybridMultilevel"/>
    <w:tmpl w:val="BDCE2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 Uricek">
    <w15:presenceInfo w15:providerId="None" w15:userId="Tomas Uric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90"/>
    <w:rsid w:val="00007C03"/>
    <w:rsid w:val="000443FD"/>
    <w:rsid w:val="000642C0"/>
    <w:rsid w:val="000722FA"/>
    <w:rsid w:val="000A69F1"/>
    <w:rsid w:val="000B5637"/>
    <w:rsid w:val="000B75DF"/>
    <w:rsid w:val="00123015"/>
    <w:rsid w:val="00132F85"/>
    <w:rsid w:val="00134690"/>
    <w:rsid w:val="001466A1"/>
    <w:rsid w:val="001543E5"/>
    <w:rsid w:val="001810EC"/>
    <w:rsid w:val="00193C09"/>
    <w:rsid w:val="00197B98"/>
    <w:rsid w:val="001B266B"/>
    <w:rsid w:val="001C34E9"/>
    <w:rsid w:val="001C4FAF"/>
    <w:rsid w:val="001D5300"/>
    <w:rsid w:val="001D784C"/>
    <w:rsid w:val="001F4C6E"/>
    <w:rsid w:val="00202B00"/>
    <w:rsid w:val="002121CA"/>
    <w:rsid w:val="00225087"/>
    <w:rsid w:val="00227F00"/>
    <w:rsid w:val="00237D7F"/>
    <w:rsid w:val="00245D01"/>
    <w:rsid w:val="00276099"/>
    <w:rsid w:val="002921BB"/>
    <w:rsid w:val="00296750"/>
    <w:rsid w:val="002B11F3"/>
    <w:rsid w:val="002D44CC"/>
    <w:rsid w:val="002F3749"/>
    <w:rsid w:val="00301BA5"/>
    <w:rsid w:val="00304780"/>
    <w:rsid w:val="00306100"/>
    <w:rsid w:val="0032233E"/>
    <w:rsid w:val="00323DC0"/>
    <w:rsid w:val="003260D0"/>
    <w:rsid w:val="00336108"/>
    <w:rsid w:val="00337A0D"/>
    <w:rsid w:val="00367325"/>
    <w:rsid w:val="003A6B6C"/>
    <w:rsid w:val="003F45A4"/>
    <w:rsid w:val="00405D68"/>
    <w:rsid w:val="00414334"/>
    <w:rsid w:val="0042607E"/>
    <w:rsid w:val="004A55AA"/>
    <w:rsid w:val="004E52AD"/>
    <w:rsid w:val="004F05E4"/>
    <w:rsid w:val="00513BDB"/>
    <w:rsid w:val="0055614D"/>
    <w:rsid w:val="00573851"/>
    <w:rsid w:val="005767CA"/>
    <w:rsid w:val="00597627"/>
    <w:rsid w:val="005D243C"/>
    <w:rsid w:val="00644571"/>
    <w:rsid w:val="00654DE5"/>
    <w:rsid w:val="006C3D64"/>
    <w:rsid w:val="00740BCF"/>
    <w:rsid w:val="00777EB5"/>
    <w:rsid w:val="00784A5A"/>
    <w:rsid w:val="007D5B32"/>
    <w:rsid w:val="007E0D65"/>
    <w:rsid w:val="00817D05"/>
    <w:rsid w:val="00845A98"/>
    <w:rsid w:val="00875C71"/>
    <w:rsid w:val="0089022E"/>
    <w:rsid w:val="008C7BE6"/>
    <w:rsid w:val="008F0DEF"/>
    <w:rsid w:val="00907709"/>
    <w:rsid w:val="00914DFB"/>
    <w:rsid w:val="00920DA4"/>
    <w:rsid w:val="009602FC"/>
    <w:rsid w:val="00973570"/>
    <w:rsid w:val="009973E4"/>
    <w:rsid w:val="009C3CF8"/>
    <w:rsid w:val="009D732C"/>
    <w:rsid w:val="009E4693"/>
    <w:rsid w:val="00A16502"/>
    <w:rsid w:val="00A211AF"/>
    <w:rsid w:val="00A2414B"/>
    <w:rsid w:val="00A509F8"/>
    <w:rsid w:val="00A61801"/>
    <w:rsid w:val="00A72ECE"/>
    <w:rsid w:val="00AB0194"/>
    <w:rsid w:val="00B20A56"/>
    <w:rsid w:val="00B344B1"/>
    <w:rsid w:val="00B4537E"/>
    <w:rsid w:val="00BE3006"/>
    <w:rsid w:val="00BE7C75"/>
    <w:rsid w:val="00C5633D"/>
    <w:rsid w:val="00C75B70"/>
    <w:rsid w:val="00C817C2"/>
    <w:rsid w:val="00C83F8F"/>
    <w:rsid w:val="00CB0F8B"/>
    <w:rsid w:val="00CC5A9A"/>
    <w:rsid w:val="00D307EE"/>
    <w:rsid w:val="00D802EB"/>
    <w:rsid w:val="00D97630"/>
    <w:rsid w:val="00DB15ED"/>
    <w:rsid w:val="00DD24E4"/>
    <w:rsid w:val="00E263DE"/>
    <w:rsid w:val="00E3637A"/>
    <w:rsid w:val="00E63590"/>
    <w:rsid w:val="00E64634"/>
    <w:rsid w:val="00E65FB0"/>
    <w:rsid w:val="00E95ACB"/>
    <w:rsid w:val="00EF4D49"/>
    <w:rsid w:val="00F030C9"/>
    <w:rsid w:val="00F45E6C"/>
    <w:rsid w:val="00FA14B0"/>
    <w:rsid w:val="00FB1AFB"/>
    <w:rsid w:val="00FC212C"/>
    <w:rsid w:val="00F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879E"/>
  <w15:chartTrackingRefBased/>
  <w15:docId w15:val="{88234C89-19C1-4238-B269-F2A3C83A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FB0"/>
  </w:style>
  <w:style w:type="paragraph" w:styleId="Heading1">
    <w:name w:val="heading 1"/>
    <w:basedOn w:val="Normal"/>
    <w:next w:val="Normal"/>
    <w:link w:val="Heading1Char"/>
    <w:uiPriority w:val="9"/>
    <w:qFormat/>
    <w:rsid w:val="00E65FB0"/>
    <w:pPr>
      <w:keepNext/>
      <w:keepLines/>
      <w:numPr>
        <w:numId w:val="2"/>
      </w:numPr>
      <w:spacing w:before="120" w:after="0" w:line="240" w:lineRule="auto"/>
      <w:jc w:val="center"/>
      <w:outlineLvl w:val="0"/>
    </w:pPr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FB0"/>
    <w:pPr>
      <w:keepNext/>
      <w:keepLines/>
      <w:numPr>
        <w:ilvl w:val="1"/>
        <w:numId w:val="2"/>
      </w:numPr>
      <w:spacing w:before="360" w:after="0" w:line="240" w:lineRule="auto"/>
      <w:outlineLvl w:val="1"/>
    </w:pPr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FB0"/>
    <w:pPr>
      <w:keepNext/>
      <w:keepLines/>
      <w:numPr>
        <w:ilvl w:val="2"/>
        <w:numId w:val="2"/>
      </w:numPr>
      <w:spacing w:after="0" w:line="240" w:lineRule="auto"/>
      <w:outlineLvl w:val="2"/>
    </w:pPr>
    <w:rPr>
      <w:rFonts w:ascii="Proba Pro" w:eastAsia="Times New Roman" w:hAnsi="Proba Pro" w:cs="Times New Roman"/>
      <w:color w:val="00000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5FB0"/>
    <w:pPr>
      <w:keepNext/>
      <w:keepLines/>
      <w:numPr>
        <w:ilvl w:val="3"/>
        <w:numId w:val="2"/>
      </w:numPr>
      <w:spacing w:after="0" w:line="240" w:lineRule="auto"/>
      <w:outlineLvl w:val="3"/>
    </w:pPr>
    <w:rPr>
      <w:rFonts w:ascii="Proba Pro" w:eastAsia="Times New Roman" w:hAnsi="Proba Pro" w:cs="Times New Roman"/>
      <w:iCs/>
      <w:color w:val="000000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5FB0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65FB0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65FB0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4D78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65FB0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65FB0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E"/>
    <w:rPr>
      <w:rFonts w:ascii="Segoe UI" w:hAnsi="Segoe UI" w:cs="Segoe UI"/>
      <w:sz w:val="18"/>
      <w:szCs w:val="18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1C4FAF"/>
  </w:style>
  <w:style w:type="paragraph" w:styleId="Footer">
    <w:name w:val="footer"/>
    <w:basedOn w:val="Normal"/>
    <w:link w:val="Foot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FAF"/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292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5FB0"/>
    <w:rPr>
      <w:rFonts w:ascii="Proba Pro" w:eastAsia="Times New Roman" w:hAnsi="Proba Pro" w:cs="Times New Roman"/>
      <w:color w:val="000000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65FB0"/>
    <w:rPr>
      <w:rFonts w:ascii="Proba Pro" w:eastAsia="Times New Roman" w:hAnsi="Proba Pro" w:cs="Times New Roman"/>
      <w:caps/>
      <w:color w:val="000000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FB0"/>
    <w:rPr>
      <w:rFonts w:ascii="Proba Pro" w:eastAsia="Times New Roman" w:hAnsi="Proba Pro" w:cs="Times New Roman"/>
      <w:color w:val="000000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65FB0"/>
    <w:rPr>
      <w:rFonts w:ascii="Proba Pro" w:eastAsia="Times New Roman" w:hAnsi="Proba Pro" w:cs="Times New Roman"/>
      <w:iCs/>
      <w:color w:val="00000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5FB0"/>
    <w:rPr>
      <w:rFonts w:ascii="Calibri Light" w:eastAsia="Times New Roman" w:hAnsi="Calibri Light" w:cs="Times New Roman"/>
      <w:color w:val="2E74B5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E65FB0"/>
    <w:rPr>
      <w:rFonts w:ascii="Calibri Light" w:eastAsia="Times New Roman" w:hAnsi="Calibri Light" w:cs="Times New Roman"/>
      <w:color w:val="1F4D78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E65FB0"/>
    <w:rPr>
      <w:rFonts w:ascii="Calibri Light" w:eastAsia="Times New Roman" w:hAnsi="Calibri Light" w:cs="Times New Roman"/>
      <w:i/>
      <w:iCs/>
      <w:color w:val="1F4D78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E65FB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65FB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rsid w:val="00E65FB0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8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body Char,Odsek zoznamu2 Char,Odsek zoznamu1 Char"/>
    <w:link w:val="ListParagraph"/>
    <w:uiPriority w:val="34"/>
    <w:locked/>
    <w:rsid w:val="00276099"/>
  </w:style>
  <w:style w:type="paragraph" w:styleId="NormalWeb">
    <w:name w:val="Normal (Web)"/>
    <w:basedOn w:val="Normal"/>
    <w:uiPriority w:val="99"/>
    <w:semiHidden/>
    <w:unhideWhenUsed/>
    <w:rsid w:val="0019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8CFAE-B279-491D-970C-8220E1FA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38</cp:revision>
  <dcterms:created xsi:type="dcterms:W3CDTF">2021-06-25T08:26:00Z</dcterms:created>
  <dcterms:modified xsi:type="dcterms:W3CDTF">2021-08-18T09:39:00Z</dcterms:modified>
</cp:coreProperties>
</file>