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334" w:rsidRDefault="008A168D">
      <w:pPr>
        <w:pStyle w:val="Nzov"/>
        <w:rPr>
          <w:rFonts w:ascii="Arial" w:eastAsia="Arial" w:hAnsi="Arial" w:cs="Arial"/>
          <w:sz w:val="32"/>
          <w:szCs w:val="32"/>
        </w:rPr>
      </w:pPr>
      <w:r>
        <w:rPr>
          <w:rFonts w:ascii="Arial" w:eastAsia="Arial" w:hAnsi="Arial" w:cs="Arial"/>
          <w:sz w:val="32"/>
          <w:szCs w:val="32"/>
        </w:rPr>
        <w:t xml:space="preserve">Dohoda o ochrane dôverných informácií </w:t>
      </w:r>
    </w:p>
    <w:p w:rsidR="00542334" w:rsidRDefault="008A168D">
      <w:pPr>
        <w:pStyle w:val="Nzov"/>
        <w:pBdr>
          <w:bottom w:val="single" w:sz="12" w:space="1" w:color="00000A"/>
        </w:pBdr>
        <w:rPr>
          <w:rFonts w:ascii="Arial" w:eastAsia="Arial" w:hAnsi="Arial" w:cs="Arial"/>
          <w:b w:val="0"/>
          <w:sz w:val="16"/>
          <w:szCs w:val="16"/>
        </w:rPr>
      </w:pPr>
      <w:r>
        <w:rPr>
          <w:rFonts w:ascii="Arial" w:eastAsia="Arial" w:hAnsi="Arial" w:cs="Arial"/>
          <w:b w:val="0"/>
          <w:sz w:val="16"/>
          <w:szCs w:val="16"/>
        </w:rPr>
        <w:t xml:space="preserve">uzavretá podľa </w:t>
      </w:r>
      <w:proofErr w:type="spellStart"/>
      <w:r>
        <w:rPr>
          <w:rFonts w:ascii="Arial" w:eastAsia="Arial" w:hAnsi="Arial" w:cs="Arial"/>
          <w:b w:val="0"/>
          <w:sz w:val="16"/>
          <w:szCs w:val="16"/>
        </w:rPr>
        <w:t>ust</w:t>
      </w:r>
      <w:proofErr w:type="spellEnd"/>
      <w:r>
        <w:rPr>
          <w:rFonts w:ascii="Arial" w:eastAsia="Arial" w:hAnsi="Arial" w:cs="Arial"/>
          <w:b w:val="0"/>
          <w:sz w:val="16"/>
          <w:szCs w:val="16"/>
        </w:rPr>
        <w:t>. § 269 ods. 2  a § 271 Zákona č. 513/1991 Zb. Obchodný zákonník v znení neskorších predpisov</w:t>
      </w:r>
    </w:p>
    <w:p w:rsidR="00542334" w:rsidRDefault="00542334">
      <w:pPr>
        <w:jc w:val="center"/>
        <w:rPr>
          <w:rFonts w:ascii="Arial" w:eastAsia="Arial" w:hAnsi="Arial" w:cs="Arial"/>
          <w:b/>
        </w:rPr>
      </w:pPr>
    </w:p>
    <w:p w:rsidR="00542334" w:rsidRDefault="008A168D">
      <w:pPr>
        <w:jc w:val="both"/>
        <w:rPr>
          <w:rFonts w:ascii="Arial" w:eastAsia="Arial" w:hAnsi="Arial" w:cs="Arial"/>
        </w:rPr>
      </w:pPr>
      <w:r>
        <w:rPr>
          <w:rFonts w:ascii="Arial" w:eastAsia="Arial" w:hAnsi="Arial" w:cs="Arial"/>
        </w:rPr>
        <w:t>Táto dohoda o ochrane dôverných informácií (ďalej len „</w:t>
      </w:r>
      <w:r>
        <w:rPr>
          <w:rFonts w:ascii="Arial" w:eastAsia="Arial" w:hAnsi="Arial" w:cs="Arial"/>
          <w:b/>
        </w:rPr>
        <w:t>dohoda</w:t>
      </w:r>
      <w:r>
        <w:rPr>
          <w:rFonts w:ascii="Arial" w:eastAsia="Arial" w:hAnsi="Arial" w:cs="Arial"/>
        </w:rPr>
        <w:t>“) je uzavretá medzi:</w:t>
      </w:r>
    </w:p>
    <w:p w:rsidR="00542334" w:rsidRDefault="00542334">
      <w:pPr>
        <w:jc w:val="both"/>
        <w:rPr>
          <w:rFonts w:ascii="Arial" w:eastAsia="Arial" w:hAnsi="Arial" w:cs="Arial"/>
        </w:rPr>
      </w:pPr>
      <w:bookmarkStart w:id="0" w:name="_GoBack"/>
      <w:bookmarkEnd w:id="0"/>
    </w:p>
    <w:p w:rsidR="00542334" w:rsidRDefault="008A168D">
      <w:pPr>
        <w:jc w:val="both"/>
        <w:rPr>
          <w:rFonts w:ascii="Arial" w:eastAsia="Arial" w:hAnsi="Arial" w:cs="Arial"/>
        </w:rPr>
      </w:pPr>
      <w:proofErr w:type="spellStart"/>
      <w:r>
        <w:rPr>
          <w:rFonts w:ascii="Arial" w:eastAsia="Arial" w:hAnsi="Arial" w:cs="Arial"/>
          <w:b/>
        </w:rPr>
        <w:t>TransData</w:t>
      </w:r>
      <w:proofErr w:type="spellEnd"/>
      <w:r>
        <w:rPr>
          <w:rFonts w:ascii="Arial" w:eastAsia="Arial" w:hAnsi="Arial" w:cs="Arial"/>
          <w:b/>
        </w:rPr>
        <w:t xml:space="preserve"> </w:t>
      </w:r>
      <w:proofErr w:type="spellStart"/>
      <w:r>
        <w:rPr>
          <w:rFonts w:ascii="Arial" w:eastAsia="Arial" w:hAnsi="Arial" w:cs="Arial"/>
          <w:b/>
        </w:rPr>
        <w:t>s.r.o</w:t>
      </w:r>
      <w:proofErr w:type="spellEnd"/>
      <w:r>
        <w:rPr>
          <w:rFonts w:ascii="Arial" w:eastAsia="Arial" w:hAnsi="Arial" w:cs="Arial"/>
          <w:b/>
        </w:rPr>
        <w:t>.</w:t>
      </w:r>
    </w:p>
    <w:p w:rsidR="00542334" w:rsidRDefault="008A168D">
      <w:pPr>
        <w:jc w:val="both"/>
        <w:rPr>
          <w:rFonts w:ascii="Arial" w:eastAsia="Arial" w:hAnsi="Arial" w:cs="Arial"/>
        </w:rPr>
      </w:pPr>
      <w:r>
        <w:rPr>
          <w:rFonts w:ascii="Arial" w:eastAsia="Arial" w:hAnsi="Arial" w:cs="Arial"/>
        </w:rPr>
        <w:t>so sídlom M. R. Štefánika 139, 0</w:t>
      </w:r>
      <w:r w:rsidR="0067012E">
        <w:rPr>
          <w:rFonts w:ascii="Arial" w:eastAsia="Arial" w:hAnsi="Arial" w:cs="Arial"/>
        </w:rPr>
        <w:t>1</w:t>
      </w:r>
      <w:r>
        <w:rPr>
          <w:rFonts w:ascii="Arial" w:eastAsia="Arial" w:hAnsi="Arial" w:cs="Arial"/>
        </w:rPr>
        <w:t>0 01 Žilina, Slovenská republika</w:t>
      </w:r>
    </w:p>
    <w:p w:rsidR="00542334" w:rsidRDefault="008A168D">
      <w:pPr>
        <w:jc w:val="both"/>
        <w:rPr>
          <w:rFonts w:ascii="Arial" w:eastAsia="Arial" w:hAnsi="Arial" w:cs="Arial"/>
        </w:rPr>
      </w:pPr>
      <w:r>
        <w:rPr>
          <w:rFonts w:ascii="Arial" w:eastAsia="Arial" w:hAnsi="Arial" w:cs="Arial"/>
        </w:rPr>
        <w:t>IČO: 35 741 236</w:t>
      </w:r>
    </w:p>
    <w:p w:rsidR="00542334" w:rsidRDefault="008A168D">
      <w:pPr>
        <w:jc w:val="both"/>
        <w:rPr>
          <w:rFonts w:ascii="Arial" w:eastAsia="Arial" w:hAnsi="Arial" w:cs="Arial"/>
        </w:rPr>
      </w:pPr>
      <w:r>
        <w:rPr>
          <w:rFonts w:ascii="Arial" w:eastAsia="Arial" w:hAnsi="Arial" w:cs="Arial"/>
        </w:rPr>
        <w:t>DIČ: 2020242763</w:t>
      </w:r>
    </w:p>
    <w:p w:rsidR="00542334" w:rsidRDefault="008A168D">
      <w:pPr>
        <w:jc w:val="both"/>
        <w:rPr>
          <w:rFonts w:ascii="Arial" w:eastAsia="Arial" w:hAnsi="Arial" w:cs="Arial"/>
        </w:rPr>
      </w:pPr>
      <w:r>
        <w:rPr>
          <w:rFonts w:ascii="Arial" w:eastAsia="Arial" w:hAnsi="Arial" w:cs="Arial"/>
        </w:rPr>
        <w:t>IČ DPH: SK2020242763</w:t>
      </w:r>
    </w:p>
    <w:p w:rsidR="00542334" w:rsidRDefault="008A168D">
      <w:pPr>
        <w:jc w:val="both"/>
        <w:rPr>
          <w:rFonts w:ascii="Arial" w:eastAsia="Arial" w:hAnsi="Arial" w:cs="Arial"/>
        </w:rPr>
      </w:pPr>
      <w:r>
        <w:rPr>
          <w:rFonts w:ascii="Arial" w:eastAsia="Arial" w:hAnsi="Arial" w:cs="Arial"/>
        </w:rPr>
        <w:t xml:space="preserve">zapísaná v Obchodnom registri Okresného súdu Žilina, oddiel </w:t>
      </w:r>
      <w:proofErr w:type="spellStart"/>
      <w:r>
        <w:rPr>
          <w:rFonts w:ascii="Arial" w:eastAsia="Arial" w:hAnsi="Arial" w:cs="Arial"/>
        </w:rPr>
        <w:t>Sro</w:t>
      </w:r>
      <w:proofErr w:type="spellEnd"/>
      <w:r>
        <w:rPr>
          <w:rFonts w:ascii="Arial" w:eastAsia="Arial" w:hAnsi="Arial" w:cs="Arial"/>
        </w:rPr>
        <w:t>, vložka č. 69536/L</w:t>
      </w:r>
    </w:p>
    <w:p w:rsidR="00542334" w:rsidRDefault="008A168D">
      <w:pPr>
        <w:jc w:val="both"/>
        <w:rPr>
          <w:rFonts w:ascii="Arial" w:eastAsia="Arial" w:hAnsi="Arial" w:cs="Arial"/>
        </w:rPr>
      </w:pPr>
      <w:r>
        <w:rPr>
          <w:rFonts w:ascii="Arial" w:eastAsia="Arial" w:hAnsi="Arial" w:cs="Arial"/>
        </w:rPr>
        <w:t>(ďalej len „</w:t>
      </w:r>
      <w:r>
        <w:rPr>
          <w:rFonts w:ascii="Arial" w:eastAsia="Arial" w:hAnsi="Arial" w:cs="Arial"/>
          <w:b/>
        </w:rPr>
        <w:t>Poskytovateľ</w:t>
      </w:r>
      <w:r>
        <w:rPr>
          <w:rFonts w:ascii="Arial" w:eastAsia="Arial" w:hAnsi="Arial" w:cs="Arial"/>
        </w:rPr>
        <w:t>“)</w:t>
      </w:r>
    </w:p>
    <w:p w:rsidR="00542334" w:rsidRDefault="008A168D">
      <w:pPr>
        <w:spacing w:before="228" w:after="228"/>
        <w:jc w:val="center"/>
        <w:rPr>
          <w:rFonts w:ascii="Arial" w:eastAsia="Arial" w:hAnsi="Arial" w:cs="Arial"/>
        </w:rPr>
      </w:pPr>
      <w:r>
        <w:rPr>
          <w:rFonts w:ascii="Arial" w:eastAsia="Arial" w:hAnsi="Arial" w:cs="Arial"/>
        </w:rPr>
        <w:t>a</w:t>
      </w:r>
    </w:p>
    <w:p w:rsidR="00542334" w:rsidRDefault="008A168D">
      <w:pPr>
        <w:jc w:val="both"/>
        <w:rPr>
          <w:rFonts w:ascii="Arial" w:eastAsia="Arial" w:hAnsi="Arial" w:cs="Arial"/>
        </w:rPr>
      </w:pPr>
      <w:r>
        <w:rPr>
          <w:rFonts w:ascii="Arial" w:eastAsia="Arial" w:hAnsi="Arial" w:cs="Arial"/>
          <w:b/>
          <w:highlight w:val="yellow"/>
        </w:rPr>
        <w:t>Názov firmy</w:t>
      </w:r>
    </w:p>
    <w:p w:rsidR="00542334" w:rsidRDefault="008A168D">
      <w:pPr>
        <w:jc w:val="both"/>
        <w:rPr>
          <w:rFonts w:ascii="Arial" w:eastAsia="Arial" w:hAnsi="Arial" w:cs="Arial"/>
        </w:rPr>
      </w:pPr>
      <w:r>
        <w:rPr>
          <w:rFonts w:ascii="Arial" w:eastAsia="Arial" w:hAnsi="Arial" w:cs="Arial"/>
        </w:rPr>
        <w:t xml:space="preserve">so sídlom </w:t>
      </w:r>
      <w:r>
        <w:rPr>
          <w:rFonts w:ascii="Arial" w:eastAsia="Arial" w:hAnsi="Arial" w:cs="Arial"/>
          <w:highlight w:val="yellow"/>
        </w:rPr>
        <w:t>ulica číslo domu, PSČ Mesto</w:t>
      </w:r>
      <w:r>
        <w:rPr>
          <w:rFonts w:ascii="Arial" w:eastAsia="Arial" w:hAnsi="Arial" w:cs="Arial"/>
        </w:rPr>
        <w:t xml:space="preserve"> </w:t>
      </w:r>
    </w:p>
    <w:p w:rsidR="00542334" w:rsidRDefault="008A168D">
      <w:pPr>
        <w:jc w:val="both"/>
        <w:rPr>
          <w:rFonts w:ascii="Arial" w:eastAsia="Arial" w:hAnsi="Arial" w:cs="Arial"/>
        </w:rPr>
      </w:pPr>
      <w:r>
        <w:rPr>
          <w:rFonts w:ascii="Arial" w:eastAsia="Arial" w:hAnsi="Arial" w:cs="Arial"/>
        </w:rPr>
        <w:t xml:space="preserve">IČO: </w:t>
      </w:r>
      <w:r>
        <w:rPr>
          <w:rFonts w:ascii="Arial" w:eastAsia="Arial" w:hAnsi="Arial" w:cs="Arial"/>
          <w:highlight w:val="yellow"/>
        </w:rPr>
        <w:t>xxx</w:t>
      </w:r>
      <w:r>
        <w:rPr>
          <w:rFonts w:ascii="Arial" w:eastAsia="Arial" w:hAnsi="Arial" w:cs="Arial"/>
        </w:rPr>
        <w:t xml:space="preserve"> </w:t>
      </w:r>
    </w:p>
    <w:p w:rsidR="00542334" w:rsidRDefault="008A168D">
      <w:pPr>
        <w:jc w:val="both"/>
        <w:rPr>
          <w:rFonts w:ascii="Arial" w:eastAsia="Arial" w:hAnsi="Arial" w:cs="Arial"/>
        </w:rPr>
      </w:pPr>
      <w:r>
        <w:rPr>
          <w:rFonts w:ascii="Arial" w:eastAsia="Arial" w:hAnsi="Arial" w:cs="Arial"/>
        </w:rPr>
        <w:t xml:space="preserve">DIČ: </w:t>
      </w:r>
      <w:r>
        <w:rPr>
          <w:rFonts w:ascii="Arial" w:eastAsia="Arial" w:hAnsi="Arial" w:cs="Arial"/>
          <w:highlight w:val="yellow"/>
        </w:rPr>
        <w:t>xxx</w:t>
      </w:r>
      <w:r>
        <w:rPr>
          <w:rFonts w:ascii="Arial" w:eastAsia="Arial" w:hAnsi="Arial" w:cs="Arial"/>
        </w:rPr>
        <w:t xml:space="preserve"> </w:t>
      </w:r>
    </w:p>
    <w:p w:rsidR="00542334" w:rsidRDefault="008A168D">
      <w:pPr>
        <w:jc w:val="both"/>
        <w:rPr>
          <w:rFonts w:ascii="Arial" w:eastAsia="Arial" w:hAnsi="Arial" w:cs="Arial"/>
        </w:rPr>
      </w:pPr>
      <w:r>
        <w:rPr>
          <w:rFonts w:ascii="Arial" w:eastAsia="Arial" w:hAnsi="Arial" w:cs="Arial"/>
        </w:rPr>
        <w:t xml:space="preserve">IČ DPH: </w:t>
      </w:r>
      <w:r>
        <w:rPr>
          <w:rFonts w:ascii="Arial" w:eastAsia="Arial" w:hAnsi="Arial" w:cs="Arial"/>
          <w:highlight w:val="yellow"/>
        </w:rPr>
        <w:t>xxx</w:t>
      </w:r>
      <w:r>
        <w:rPr>
          <w:rFonts w:ascii="Arial" w:eastAsia="Arial" w:hAnsi="Arial" w:cs="Arial"/>
        </w:rPr>
        <w:t xml:space="preserve"> </w:t>
      </w:r>
    </w:p>
    <w:p w:rsidR="00542334" w:rsidRDefault="008A168D">
      <w:pPr>
        <w:jc w:val="both"/>
        <w:rPr>
          <w:rFonts w:ascii="Arial" w:eastAsia="Arial" w:hAnsi="Arial" w:cs="Arial"/>
        </w:rPr>
      </w:pPr>
      <w:r>
        <w:rPr>
          <w:rFonts w:ascii="Arial" w:eastAsia="Arial" w:hAnsi="Arial" w:cs="Arial"/>
        </w:rPr>
        <w:t xml:space="preserve">zapísaná v Obchodnom registri Okresného súdu </w:t>
      </w:r>
      <w:r>
        <w:rPr>
          <w:rFonts w:ascii="Arial" w:eastAsia="Arial" w:hAnsi="Arial" w:cs="Arial"/>
          <w:highlight w:val="yellow"/>
        </w:rPr>
        <w:t>xxx</w:t>
      </w:r>
      <w:r>
        <w:rPr>
          <w:rFonts w:ascii="Arial" w:eastAsia="Arial" w:hAnsi="Arial" w:cs="Arial"/>
        </w:rPr>
        <w:t xml:space="preserve">, oddiel </w:t>
      </w:r>
      <w:r>
        <w:rPr>
          <w:rFonts w:ascii="Arial" w:eastAsia="Arial" w:hAnsi="Arial" w:cs="Arial"/>
          <w:highlight w:val="yellow"/>
        </w:rPr>
        <w:t>xxx</w:t>
      </w:r>
      <w:r>
        <w:rPr>
          <w:rFonts w:ascii="Arial" w:eastAsia="Arial" w:hAnsi="Arial" w:cs="Arial"/>
        </w:rPr>
        <w:t xml:space="preserve">, vložka č. </w:t>
      </w:r>
      <w:r>
        <w:rPr>
          <w:rFonts w:ascii="Arial" w:eastAsia="Arial" w:hAnsi="Arial" w:cs="Arial"/>
          <w:highlight w:val="yellow"/>
        </w:rPr>
        <w:t>xxx</w:t>
      </w:r>
      <w:r>
        <w:rPr>
          <w:rFonts w:ascii="Arial" w:eastAsia="Arial" w:hAnsi="Arial" w:cs="Arial"/>
        </w:rPr>
        <w:t xml:space="preserve"> </w:t>
      </w:r>
    </w:p>
    <w:p w:rsidR="00542334" w:rsidRDefault="008A168D">
      <w:pPr>
        <w:jc w:val="both"/>
        <w:rPr>
          <w:rFonts w:ascii="Arial" w:eastAsia="Arial" w:hAnsi="Arial" w:cs="Arial"/>
        </w:rPr>
      </w:pPr>
      <w:r>
        <w:rPr>
          <w:rFonts w:ascii="Arial" w:eastAsia="Arial" w:hAnsi="Arial" w:cs="Arial"/>
        </w:rPr>
        <w:t>(ďalej len „</w:t>
      </w:r>
      <w:r>
        <w:rPr>
          <w:rFonts w:ascii="Arial" w:eastAsia="Arial" w:hAnsi="Arial" w:cs="Arial"/>
          <w:b/>
        </w:rPr>
        <w:t>Prijímateľ</w:t>
      </w:r>
      <w:r>
        <w:rPr>
          <w:rFonts w:ascii="Arial" w:eastAsia="Arial" w:hAnsi="Arial" w:cs="Arial"/>
        </w:rPr>
        <w:t>“)</w:t>
      </w:r>
    </w:p>
    <w:p w:rsidR="00542334" w:rsidRDefault="008A168D">
      <w:pPr>
        <w:pStyle w:val="Nadpis4"/>
        <w:spacing w:before="228" w:after="228"/>
        <w:rPr>
          <w:rFonts w:ascii="Arial" w:eastAsia="Arial" w:hAnsi="Arial" w:cs="Arial"/>
          <w:sz w:val="20"/>
        </w:rPr>
      </w:pPr>
      <w:r>
        <w:rPr>
          <w:rFonts w:ascii="Arial" w:eastAsia="Arial" w:hAnsi="Arial" w:cs="Arial"/>
          <w:sz w:val="20"/>
        </w:rPr>
        <w:t xml:space="preserve">Preambula </w:t>
      </w:r>
    </w:p>
    <w:p w:rsidR="00542334" w:rsidRDefault="008A168D">
      <w:pPr>
        <w:pBdr>
          <w:top w:val="nil"/>
          <w:left w:val="nil"/>
          <w:bottom w:val="nil"/>
          <w:right w:val="nil"/>
          <w:between w:val="nil"/>
        </w:pBdr>
        <w:jc w:val="both"/>
        <w:rPr>
          <w:rFonts w:ascii="Arial" w:eastAsia="Arial" w:hAnsi="Arial" w:cs="Arial"/>
        </w:rPr>
      </w:pPr>
      <w:r>
        <w:rPr>
          <w:rFonts w:ascii="Arial" w:eastAsia="Arial" w:hAnsi="Arial" w:cs="Arial"/>
        </w:rPr>
        <w:t>Majúc na mysli význam dôvernosti niektorých informácií ako aj potrebu udržiavať tieto informácie dôvernými z dôvodu ich významu pre Poskytovateľa, a pre účely vzájomnej spolupráce strán tejto dohody na projekte tak ako je definovaný v čl. I tejto dohody sa strany rozhodli upraviť pravidlá poskytovania, používania a ochrany poskytnutých Dôverných informácií.</w:t>
      </w:r>
    </w:p>
    <w:p w:rsidR="00542334" w:rsidRDefault="008A168D">
      <w:pPr>
        <w:spacing w:before="228" w:after="228"/>
        <w:jc w:val="center"/>
        <w:rPr>
          <w:rFonts w:ascii="Arial" w:eastAsia="Arial" w:hAnsi="Arial" w:cs="Arial"/>
        </w:rPr>
      </w:pPr>
      <w:r>
        <w:rPr>
          <w:rFonts w:ascii="Arial" w:eastAsia="Arial" w:hAnsi="Arial" w:cs="Arial"/>
          <w:b/>
        </w:rPr>
        <w:t xml:space="preserve">Čl. I Definície pojmov </w:t>
      </w:r>
    </w:p>
    <w:p w:rsidR="00542334" w:rsidRDefault="008A168D">
      <w:pPr>
        <w:pBdr>
          <w:top w:val="nil"/>
          <w:left w:val="nil"/>
          <w:bottom w:val="nil"/>
          <w:right w:val="nil"/>
          <w:between w:val="nil"/>
        </w:pBdr>
        <w:jc w:val="both"/>
        <w:rPr>
          <w:rFonts w:ascii="Arial" w:eastAsia="Arial" w:hAnsi="Arial" w:cs="Arial"/>
        </w:rPr>
      </w:pPr>
      <w:r>
        <w:rPr>
          <w:rFonts w:ascii="Arial" w:eastAsia="Arial" w:hAnsi="Arial" w:cs="Arial"/>
        </w:rPr>
        <w:t>Na účely tejto dohody sa pojmom:</w:t>
      </w:r>
    </w:p>
    <w:p w:rsidR="00542334" w:rsidRDefault="008A168D">
      <w:pPr>
        <w:numPr>
          <w:ilvl w:val="0"/>
          <w:numId w:val="4"/>
        </w:numPr>
        <w:pBdr>
          <w:top w:val="nil"/>
          <w:left w:val="nil"/>
          <w:bottom w:val="nil"/>
          <w:right w:val="nil"/>
          <w:between w:val="nil"/>
        </w:pBdr>
        <w:tabs>
          <w:tab w:val="left" w:pos="426"/>
        </w:tabs>
        <w:ind w:left="426" w:hanging="426"/>
        <w:jc w:val="both"/>
      </w:pPr>
      <w:r>
        <w:rPr>
          <w:rFonts w:ascii="Arial" w:eastAsia="Arial" w:hAnsi="Arial" w:cs="Arial"/>
        </w:rPr>
        <w:t>„</w:t>
      </w:r>
      <w:r>
        <w:rPr>
          <w:rFonts w:ascii="Arial" w:eastAsia="Arial" w:hAnsi="Arial" w:cs="Arial"/>
          <w:b/>
        </w:rPr>
        <w:t>Prijímateľ</w:t>
      </w:r>
      <w:r>
        <w:rPr>
          <w:rFonts w:ascii="Arial" w:eastAsia="Arial" w:hAnsi="Arial" w:cs="Arial"/>
        </w:rPr>
        <w:t>“ rozumie strana tejto dohody, ktorá sa na účely vzájomnej spolupráce a realizácie Projektu oboznamuje s Dôvernými informáciami druhej strany tejto dohody v súlade s podmienkami tejto dohody,</w:t>
      </w:r>
    </w:p>
    <w:p w:rsidR="00542334" w:rsidRDefault="008A168D">
      <w:pPr>
        <w:numPr>
          <w:ilvl w:val="0"/>
          <w:numId w:val="4"/>
        </w:numPr>
        <w:pBdr>
          <w:top w:val="nil"/>
          <w:left w:val="nil"/>
          <w:bottom w:val="nil"/>
          <w:right w:val="nil"/>
          <w:between w:val="nil"/>
        </w:pBdr>
        <w:tabs>
          <w:tab w:val="left" w:pos="426"/>
        </w:tabs>
        <w:ind w:left="426" w:hanging="426"/>
        <w:jc w:val="both"/>
      </w:pPr>
      <w:r>
        <w:rPr>
          <w:rFonts w:ascii="Arial" w:eastAsia="Arial" w:hAnsi="Arial" w:cs="Arial"/>
        </w:rPr>
        <w:t>„</w:t>
      </w:r>
      <w:r>
        <w:rPr>
          <w:rFonts w:ascii="Arial" w:eastAsia="Arial" w:hAnsi="Arial" w:cs="Arial"/>
          <w:b/>
        </w:rPr>
        <w:t>Poskytovateľ</w:t>
      </w:r>
      <w:r>
        <w:rPr>
          <w:rFonts w:ascii="Arial" w:eastAsia="Arial" w:hAnsi="Arial" w:cs="Arial"/>
        </w:rPr>
        <w:t>“ rozumie strana tejto dohody, ktorá disponuje Dôvernými informáciami alebo takéto informácie vlastní a poskytuje ich alebo sprístupňuje na účely vzájomnej spolupráce a realizácie Projektu Prijímateľovi v súlade s podmienkami tejto dohody,</w:t>
      </w:r>
    </w:p>
    <w:p w:rsidR="00542334" w:rsidRDefault="008A168D">
      <w:pPr>
        <w:numPr>
          <w:ilvl w:val="0"/>
          <w:numId w:val="4"/>
        </w:numPr>
        <w:pBdr>
          <w:top w:val="nil"/>
          <w:left w:val="nil"/>
          <w:bottom w:val="nil"/>
          <w:right w:val="nil"/>
          <w:between w:val="nil"/>
        </w:pBdr>
        <w:tabs>
          <w:tab w:val="left" w:pos="426"/>
        </w:tabs>
        <w:ind w:left="426" w:hanging="426"/>
        <w:jc w:val="both"/>
      </w:pPr>
      <w:r>
        <w:rPr>
          <w:rFonts w:ascii="Arial" w:eastAsia="Arial" w:hAnsi="Arial" w:cs="Arial"/>
        </w:rPr>
        <w:t>“</w:t>
      </w:r>
      <w:r>
        <w:rPr>
          <w:rFonts w:ascii="Arial" w:eastAsia="Arial" w:hAnsi="Arial" w:cs="Arial"/>
          <w:b/>
        </w:rPr>
        <w:t>Pridružená spoločnosť</w:t>
      </w:r>
      <w:r>
        <w:rPr>
          <w:rFonts w:ascii="Arial" w:eastAsia="Arial" w:hAnsi="Arial" w:cs="Arial"/>
        </w:rPr>
        <w:t>” rozumie (i) dcérska alebo materská spoločnosť strany tejto dohody, alebo (ii) iná osoba majetkovo prepojená so stranou tejto dohody, alebo (iii) osoba ovládaná alebo ovládajúca stranu tejto dohody v zmysle § 66a Obchodného zákonníka, alebo (iv) osoba priamo alebo nepriamo ovládaná alebo ovládajúca dcérsku alebo materskú spoločnosť strany tejto dohody,</w:t>
      </w:r>
    </w:p>
    <w:p w:rsidR="00542334" w:rsidRDefault="008A168D">
      <w:pPr>
        <w:numPr>
          <w:ilvl w:val="0"/>
          <w:numId w:val="4"/>
        </w:numPr>
        <w:tabs>
          <w:tab w:val="left" w:pos="426"/>
        </w:tabs>
        <w:ind w:left="426" w:hanging="426"/>
        <w:jc w:val="both"/>
      </w:pPr>
      <w:r>
        <w:rPr>
          <w:rFonts w:ascii="Arial" w:eastAsia="Arial" w:hAnsi="Arial" w:cs="Arial"/>
        </w:rPr>
        <w:t>“</w:t>
      </w:r>
      <w:r>
        <w:rPr>
          <w:rFonts w:ascii="Arial" w:eastAsia="Arial" w:hAnsi="Arial" w:cs="Arial"/>
          <w:b/>
        </w:rPr>
        <w:t>Predpis</w:t>
      </w:r>
      <w:r>
        <w:rPr>
          <w:rFonts w:ascii="Arial" w:eastAsia="Arial" w:hAnsi="Arial" w:cs="Arial"/>
        </w:rPr>
        <w:t>” rozumie akýkoľvek právny predpis, pravidlo alebo oficiálny príkaz kompetentného zákonodarného, vládneho, medzivládneho alebo nadnárodného verejného orgánu, agentúry alebo organizácie,</w:t>
      </w:r>
    </w:p>
    <w:p w:rsidR="00542334" w:rsidRPr="00F30E13" w:rsidRDefault="008A168D" w:rsidP="00F30E13">
      <w:pPr>
        <w:numPr>
          <w:ilvl w:val="0"/>
          <w:numId w:val="4"/>
        </w:numPr>
        <w:tabs>
          <w:tab w:val="left" w:pos="426"/>
        </w:tabs>
        <w:ind w:left="426" w:hanging="426"/>
        <w:jc w:val="both"/>
        <w:rPr>
          <w:rFonts w:ascii="Arial" w:eastAsia="Arial" w:hAnsi="Arial" w:cs="Arial"/>
        </w:rPr>
      </w:pPr>
      <w:r w:rsidRPr="00F30E13">
        <w:rPr>
          <w:rFonts w:ascii="Arial" w:eastAsia="Arial" w:hAnsi="Arial" w:cs="Arial"/>
        </w:rPr>
        <w:t>“</w:t>
      </w:r>
      <w:r w:rsidRPr="00F30E13">
        <w:rPr>
          <w:rFonts w:ascii="Arial" w:eastAsia="Arial" w:hAnsi="Arial" w:cs="Arial"/>
          <w:b/>
        </w:rPr>
        <w:t>Projekt</w:t>
      </w:r>
      <w:r w:rsidRPr="00F30E13">
        <w:rPr>
          <w:rFonts w:ascii="Arial" w:eastAsia="Arial" w:hAnsi="Arial" w:cs="Arial"/>
        </w:rPr>
        <w:t xml:space="preserve">” rozumie akákoľvek aktivita alebo vzájomná spolupráca strán tejto dohody, pri ktorej obvykle dochádza k poskytovaniu Dôverných informácií, ako napríklad získavanie komerčnej alebo inej ponuky jednou stranou tejto dohody od druhej strany tejto dohody, rokovanie strán tejto dohody ohľadom potenciálnej obchodnej transakcie, samotná obchodná transakcia (napr. poskytovanie tovarov, služieb, dodávok a iných plnení jednou stranou tejto dohody druhej strane tejto dohody); v súlade s uvedeným sa projektom na účely tejto dohody rozumie predovšetkým spolupráca v oblasti </w:t>
      </w:r>
      <w:r w:rsidR="00E908E9" w:rsidRPr="00F30E13">
        <w:rPr>
          <w:rFonts w:ascii="Arial" w:eastAsia="Arial" w:hAnsi="Arial" w:cs="Arial"/>
        </w:rPr>
        <w:t xml:space="preserve">poskytnutia služby umožňujúcej implementáciu </w:t>
      </w:r>
      <w:proofErr w:type="spellStart"/>
      <w:r w:rsidR="00CA6F95" w:rsidRPr="00F30E13">
        <w:rPr>
          <w:rFonts w:ascii="Arial" w:eastAsia="Arial" w:hAnsi="Arial" w:cs="Arial"/>
        </w:rPr>
        <w:t>interoperability</w:t>
      </w:r>
      <w:proofErr w:type="spellEnd"/>
      <w:r w:rsidR="00E908E9" w:rsidRPr="00F30E13">
        <w:rPr>
          <w:rFonts w:ascii="Arial" w:eastAsia="Arial" w:hAnsi="Arial" w:cs="Arial"/>
        </w:rPr>
        <w:t xml:space="preserve"> Kariet a Akceptačných zariadení v MHD Zvolen</w:t>
      </w:r>
      <w:r w:rsidR="00F30E13" w:rsidRPr="00F30E13">
        <w:rPr>
          <w:rFonts w:ascii="Arial" w:eastAsia="Arial" w:hAnsi="Arial" w:cs="Arial"/>
        </w:rPr>
        <w:t xml:space="preserve"> ako dodávka </w:t>
      </w:r>
      <w:r w:rsidR="00F30E13" w:rsidRPr="00F30E13">
        <w:rPr>
          <w:rFonts w:ascii="Arial" w:eastAsia="Arial" w:hAnsi="Arial" w:cs="Arial"/>
          <w:highlight w:val="yellow"/>
        </w:rPr>
        <w:t>xxx a xxx</w:t>
      </w:r>
      <w:r w:rsidR="00F30E13" w:rsidRPr="00F30E13">
        <w:rPr>
          <w:rFonts w:ascii="Arial" w:eastAsia="Arial" w:hAnsi="Arial" w:cs="Arial"/>
        </w:rPr>
        <w:t xml:space="preserve"> časti predmetu zákazky verejného obstarávania </w:t>
      </w:r>
      <w:r w:rsidR="00F30E13">
        <w:rPr>
          <w:rFonts w:ascii="Arial" w:eastAsia="Arial" w:hAnsi="Arial" w:cs="Arial"/>
        </w:rPr>
        <w:t>„</w:t>
      </w:r>
      <w:r w:rsidR="00F30E13" w:rsidRPr="00F30E13">
        <w:rPr>
          <w:rFonts w:ascii="Arial" w:eastAsia="Arial" w:hAnsi="Arial" w:cs="Arial"/>
          <w:highlight w:val="yellow"/>
        </w:rPr>
        <w:t>xxx</w:t>
      </w:r>
      <w:r w:rsidR="00F30E13">
        <w:rPr>
          <w:rFonts w:ascii="Arial" w:eastAsia="Arial" w:hAnsi="Arial" w:cs="Arial"/>
        </w:rPr>
        <w:t>“</w:t>
      </w:r>
      <w:r w:rsidR="00F30E13" w:rsidRPr="00F30E13">
        <w:rPr>
          <w:rFonts w:ascii="Arial" w:eastAsia="Arial" w:hAnsi="Arial" w:cs="Arial"/>
        </w:rPr>
        <w:t xml:space="preserve">, označenie v Úradnom vestníku EÚ: </w:t>
      </w:r>
      <w:r w:rsidR="00F30E13" w:rsidRPr="00F30E13">
        <w:rPr>
          <w:rFonts w:ascii="Arial" w:eastAsia="Arial" w:hAnsi="Arial" w:cs="Arial"/>
          <w:highlight w:val="yellow"/>
        </w:rPr>
        <w:t>xxx</w:t>
      </w:r>
      <w:r w:rsidR="00F30E13" w:rsidRPr="00F30E13">
        <w:rPr>
          <w:rFonts w:ascii="Arial" w:eastAsia="Arial" w:hAnsi="Arial" w:cs="Arial"/>
        </w:rPr>
        <w:t xml:space="preserve">, Označenie vo Vestníku VO vedeného ÚVO: Vestník č. </w:t>
      </w:r>
      <w:r w:rsidR="00F30E13" w:rsidRPr="00F30E13">
        <w:rPr>
          <w:rFonts w:ascii="Arial" w:eastAsia="Arial" w:hAnsi="Arial" w:cs="Arial"/>
          <w:highlight w:val="yellow"/>
        </w:rPr>
        <w:t>xxx</w:t>
      </w:r>
      <w:r w:rsidR="00F30E13" w:rsidRPr="00F30E13">
        <w:rPr>
          <w:rFonts w:ascii="Arial" w:eastAsia="Arial" w:hAnsi="Arial" w:cs="Arial"/>
        </w:rPr>
        <w:t xml:space="preserve"> zo dňa </w:t>
      </w:r>
      <w:r w:rsidR="00F30E13" w:rsidRPr="00F30E13">
        <w:rPr>
          <w:rFonts w:ascii="Arial" w:eastAsia="Arial" w:hAnsi="Arial" w:cs="Arial"/>
          <w:highlight w:val="yellow"/>
        </w:rPr>
        <w:t>xxx</w:t>
      </w:r>
      <w:r w:rsidR="00F30E13" w:rsidRPr="00F30E13">
        <w:rPr>
          <w:rFonts w:ascii="Arial" w:eastAsia="Arial" w:hAnsi="Arial" w:cs="Arial"/>
        </w:rPr>
        <w:t xml:space="preserve">, </w:t>
      </w:r>
      <w:r w:rsidR="00F30E13">
        <w:rPr>
          <w:rFonts w:ascii="Arial" w:eastAsia="Arial" w:hAnsi="Arial" w:cs="Arial"/>
        </w:rPr>
        <w:t xml:space="preserve">číslo </w:t>
      </w:r>
      <w:r w:rsidR="00F30E13" w:rsidRPr="00F30E13">
        <w:rPr>
          <w:rFonts w:ascii="Arial" w:eastAsia="Arial" w:hAnsi="Arial" w:cs="Arial"/>
          <w:highlight w:val="yellow"/>
        </w:rPr>
        <w:t>xxx</w:t>
      </w:r>
      <w:r w:rsidR="00F30E13" w:rsidRPr="00F30E13">
        <w:rPr>
          <w:rFonts w:ascii="Arial" w:eastAsia="Arial" w:hAnsi="Arial" w:cs="Arial"/>
        </w:rPr>
        <w:t>, ktorého obstarávateľom je Mes</w:t>
      </w:r>
      <w:r w:rsidR="00F30E13">
        <w:rPr>
          <w:rFonts w:ascii="Arial" w:eastAsia="Arial" w:hAnsi="Arial" w:cs="Arial"/>
        </w:rPr>
        <w:t>to Zvolen,</w:t>
      </w:r>
      <w:r w:rsidR="00F30E13" w:rsidRPr="00F30E13">
        <w:rPr>
          <w:rFonts w:ascii="Arial" w:eastAsia="Arial" w:hAnsi="Arial" w:cs="Arial"/>
        </w:rPr>
        <w:t xml:space="preserve"> </w:t>
      </w:r>
    </w:p>
    <w:p w:rsidR="00CA6F95" w:rsidRPr="00CA6F95" w:rsidRDefault="00CA6F95" w:rsidP="00CA6F95">
      <w:pPr>
        <w:numPr>
          <w:ilvl w:val="0"/>
          <w:numId w:val="4"/>
        </w:numPr>
        <w:tabs>
          <w:tab w:val="left" w:pos="426"/>
        </w:tabs>
        <w:ind w:left="426" w:hanging="426"/>
        <w:jc w:val="both"/>
        <w:rPr>
          <w:rFonts w:ascii="Arial" w:eastAsia="Arial" w:hAnsi="Arial" w:cs="Arial"/>
        </w:rPr>
      </w:pPr>
      <w:r w:rsidRPr="00CA6F95">
        <w:rPr>
          <w:rFonts w:ascii="Arial" w:eastAsia="Arial" w:hAnsi="Arial" w:cs="Arial"/>
          <w:b/>
        </w:rPr>
        <w:t>Dopravná karta</w:t>
      </w:r>
      <w:r w:rsidRPr="00CA6F95">
        <w:rPr>
          <w:rFonts w:ascii="Arial" w:eastAsia="Arial" w:hAnsi="Arial" w:cs="Arial"/>
        </w:rPr>
        <w:t xml:space="preserve"> (alebo len „</w:t>
      </w:r>
      <w:r w:rsidRPr="00CA6F95">
        <w:rPr>
          <w:rFonts w:ascii="Arial" w:eastAsia="Arial" w:hAnsi="Arial" w:cs="Arial"/>
          <w:b/>
        </w:rPr>
        <w:t>Karta</w:t>
      </w:r>
      <w:r w:rsidRPr="00CA6F95">
        <w:rPr>
          <w:rFonts w:ascii="Arial" w:eastAsia="Arial" w:hAnsi="Arial" w:cs="Arial"/>
        </w:rPr>
        <w:t>“) je už v súčasnosti existujúca alebo nová v budúcnosti vydaná bezkontaktná čipová karta s aktívnou Dopravnou aplikáciou v čipe, plne akceptovateľná a elektronicky pripravená na použitie v MHD Zvolen emitovaná podľa tarify Mesta Zvolen</w:t>
      </w:r>
      <w:r w:rsidR="00F30E13">
        <w:rPr>
          <w:rFonts w:ascii="Arial" w:eastAsia="Arial" w:hAnsi="Arial" w:cs="Arial"/>
        </w:rPr>
        <w:t>,</w:t>
      </w:r>
    </w:p>
    <w:p w:rsidR="00CA6F95" w:rsidRPr="00CA6F95" w:rsidRDefault="00CA6F95" w:rsidP="00CA6F95">
      <w:pPr>
        <w:numPr>
          <w:ilvl w:val="0"/>
          <w:numId w:val="4"/>
        </w:numPr>
        <w:tabs>
          <w:tab w:val="left" w:pos="426"/>
        </w:tabs>
        <w:ind w:left="426" w:hanging="426"/>
        <w:jc w:val="both"/>
        <w:rPr>
          <w:rFonts w:ascii="Arial" w:eastAsia="Arial" w:hAnsi="Arial" w:cs="Arial"/>
        </w:rPr>
      </w:pPr>
      <w:r w:rsidRPr="00CA6F95">
        <w:rPr>
          <w:rFonts w:ascii="Arial" w:eastAsia="Arial" w:hAnsi="Arial" w:cs="Arial"/>
          <w:b/>
        </w:rPr>
        <w:lastRenderedPageBreak/>
        <w:t>Akceptačné zariadenie</w:t>
      </w:r>
      <w:r w:rsidRPr="00CA6F95">
        <w:rPr>
          <w:rFonts w:ascii="Arial" w:eastAsia="Arial" w:hAnsi="Arial" w:cs="Arial"/>
        </w:rPr>
        <w:t xml:space="preserve"> je hardvérové zariadenie pre elektronickú komunikáciu (čítanie a zápis údajov) z Karty vydanej vydavateľom Karty umožňujúce odbavenie cestujúcich a ich kontrolu vo vozidlách Vybraného dodávateľa a na jeho predajných miestach, a to konkrétne: (i) palubný počítač, (ii) označovač cestovných lístkov v dopravných prostriedkoch Vybraného dodávateľa, (iii) revízorská čítačka, a (iv) zariadenie pre účely predpredaja</w:t>
      </w:r>
      <w:r w:rsidR="00F30E13">
        <w:rPr>
          <w:rFonts w:ascii="Arial" w:eastAsia="Arial" w:hAnsi="Arial" w:cs="Arial"/>
        </w:rPr>
        <w:t>,</w:t>
      </w:r>
      <w:r w:rsidRPr="00CA6F95">
        <w:rPr>
          <w:rFonts w:ascii="Arial" w:eastAsia="Arial" w:hAnsi="Arial" w:cs="Arial"/>
        </w:rPr>
        <w:t xml:space="preserve"> </w:t>
      </w:r>
    </w:p>
    <w:p w:rsidR="00542334" w:rsidRDefault="008A168D">
      <w:pPr>
        <w:numPr>
          <w:ilvl w:val="0"/>
          <w:numId w:val="4"/>
        </w:numPr>
        <w:pBdr>
          <w:top w:val="nil"/>
          <w:left w:val="nil"/>
          <w:bottom w:val="nil"/>
          <w:right w:val="nil"/>
          <w:between w:val="nil"/>
        </w:pBdr>
        <w:tabs>
          <w:tab w:val="left" w:pos="426"/>
        </w:tabs>
        <w:ind w:left="426" w:hanging="426"/>
        <w:jc w:val="both"/>
      </w:pPr>
      <w:r>
        <w:rPr>
          <w:rFonts w:ascii="Arial" w:eastAsia="Arial" w:hAnsi="Arial" w:cs="Arial"/>
        </w:rPr>
        <w:t>“</w:t>
      </w:r>
      <w:r>
        <w:rPr>
          <w:rFonts w:ascii="Arial" w:eastAsia="Arial" w:hAnsi="Arial" w:cs="Arial"/>
          <w:b/>
        </w:rPr>
        <w:t>Zástupcovia</w:t>
      </w:r>
      <w:r>
        <w:rPr>
          <w:rFonts w:ascii="Arial" w:eastAsia="Arial" w:hAnsi="Arial" w:cs="Arial"/>
        </w:rPr>
        <w:t>” rozumejú zástupcovia, riaditelia, externí poradcovia alebo konzultanti alebo iní odborní poradcovia strany tejto dohody (napr. daňoví, audítorskí alebo právni poradcovia), ktorí sú ňou menovaní alebo splnomocnení na konanie v jej mene</w:t>
      </w:r>
      <w:r w:rsidR="00F30E13">
        <w:rPr>
          <w:rFonts w:ascii="Arial" w:eastAsia="Arial" w:hAnsi="Arial" w:cs="Arial"/>
        </w:rPr>
        <w:t>,</w:t>
      </w:r>
    </w:p>
    <w:p w:rsidR="00542334" w:rsidRDefault="008A168D">
      <w:pPr>
        <w:numPr>
          <w:ilvl w:val="0"/>
          <w:numId w:val="4"/>
        </w:numPr>
        <w:pBdr>
          <w:top w:val="nil"/>
          <w:left w:val="nil"/>
          <w:bottom w:val="nil"/>
          <w:right w:val="nil"/>
          <w:between w:val="nil"/>
        </w:pBdr>
        <w:tabs>
          <w:tab w:val="left" w:pos="426"/>
        </w:tabs>
        <w:ind w:left="426" w:hanging="426"/>
        <w:jc w:val="both"/>
      </w:pPr>
      <w:r>
        <w:rPr>
          <w:rFonts w:ascii="Arial" w:eastAsia="Arial" w:hAnsi="Arial" w:cs="Arial"/>
        </w:rPr>
        <w:t>„</w:t>
      </w:r>
      <w:r>
        <w:rPr>
          <w:rFonts w:ascii="Arial" w:eastAsia="Arial" w:hAnsi="Arial" w:cs="Arial"/>
          <w:b/>
        </w:rPr>
        <w:t>Neoprávnená manipulácia</w:t>
      </w:r>
      <w:r>
        <w:rPr>
          <w:rFonts w:ascii="Arial" w:eastAsia="Arial" w:hAnsi="Arial" w:cs="Arial"/>
        </w:rPr>
        <w:t>“ znamená (i) vyzradenie, poskytnutie, sprístupnenie alebo umožnenie prístupu k Dôverným informáciám (tak ako sú definované ďalej v tejto dohode) tretej osobe v rozpore s podmienkami tejto dohody alebo (ii) zverejnenie, publikovanie alebo vystavenie na akomkoľvek verejnom mieste Dôverných informácií Prijímateľom alebo (iii) zneužitie Dôverných informácii Prijímateľom mimo rámca vzájomnej spolupráce s Poskytovateľom, (iv) stratu, odcudzenie alebo poškodenie Dôverných informácií alebo hmotných nosičov Dôverných informácií zapríčinené Prijímateľom bez ohľadu na zavinenie, alebo (v) porušenie iných povinností na ochranu Dôverných informácií podľa tejto dohody.</w:t>
      </w:r>
    </w:p>
    <w:p w:rsidR="00542334" w:rsidRDefault="008A168D">
      <w:pPr>
        <w:spacing w:before="228" w:after="228"/>
        <w:jc w:val="center"/>
        <w:rPr>
          <w:rFonts w:ascii="Arial" w:eastAsia="Arial" w:hAnsi="Arial" w:cs="Arial"/>
        </w:rPr>
      </w:pPr>
      <w:r>
        <w:rPr>
          <w:rFonts w:ascii="Arial" w:eastAsia="Arial" w:hAnsi="Arial" w:cs="Arial"/>
          <w:b/>
        </w:rPr>
        <w:t xml:space="preserve">Čl. II Dôverné informácie </w:t>
      </w:r>
    </w:p>
    <w:p w:rsidR="00542334" w:rsidRDefault="008A168D">
      <w:pPr>
        <w:numPr>
          <w:ilvl w:val="0"/>
          <w:numId w:val="8"/>
        </w:numPr>
        <w:tabs>
          <w:tab w:val="left" w:pos="450"/>
        </w:tabs>
        <w:ind w:left="426" w:hanging="426"/>
        <w:jc w:val="both"/>
      </w:pPr>
      <w:r>
        <w:rPr>
          <w:rFonts w:ascii="Arial" w:eastAsia="Arial" w:hAnsi="Arial" w:cs="Arial"/>
        </w:rPr>
        <w:t>Dôverné informácie sú všetky informácie verejne neprístupné, a to technické, obchodné, finančné, prevádzkové alebo všetky iné informácie, ktoré Poskytovateľ poskytne Prijímateľovi v súvislosti s Projektom alebo s ktorými sa Prijímateľ oboznámi iným spôsobom v súvislosti s Projektom alebo informácie, s ktorými sa má nakladať, vzhľadom na okolnosti známe Prijímateľovi pri ich poskytnutí ako s dôvernými, alebo akékoľvek informácie a údaje, z povahy ktorých je pochopiteľné pre akúkoľvek osobu, že sú dôverné, vrátane Osobitne chránených údajov podľa bodu 3 tohto článku (ďalej len „</w:t>
      </w:r>
      <w:r>
        <w:rPr>
          <w:rFonts w:ascii="Arial" w:eastAsia="Arial" w:hAnsi="Arial" w:cs="Arial"/>
          <w:b/>
        </w:rPr>
        <w:t>Dôverné informácie</w:t>
      </w:r>
      <w:r>
        <w:rPr>
          <w:rFonts w:ascii="Arial" w:eastAsia="Arial" w:hAnsi="Arial" w:cs="Arial"/>
        </w:rPr>
        <w:t>“). Dôverné informácie sú najmä akékoľvek technické, obchodné, finančné, komerčné alebo prevádzkové informácie, špecifikácie, plány, náčrty, modely, vzorky, dáta, počítačové programy, softvér alebo dokumentácia v akejkoľvek podobe či už zachytené hmotne alebo ústne poskytnuté, ako aj informácie prijaté od inej osoby ako je Poskytovateľ, pokiaľ je táto osoba zaviazaná nimi nakladať ako s dôvernými. Dôverné informácie poskytnuté Prijímateľovi priamo alebo v záujme Poskytovateľa sú chránené touto dohodou, s výnimkou uvedenou v bode 2 tohto článku nižšie.</w:t>
      </w:r>
    </w:p>
    <w:p w:rsidR="00542334" w:rsidRDefault="008A168D">
      <w:pPr>
        <w:numPr>
          <w:ilvl w:val="0"/>
          <w:numId w:val="8"/>
        </w:numPr>
        <w:tabs>
          <w:tab w:val="left" w:pos="450"/>
        </w:tabs>
        <w:ind w:left="426" w:hanging="426"/>
        <w:jc w:val="both"/>
      </w:pPr>
      <w:r>
        <w:rPr>
          <w:rFonts w:ascii="Arial" w:eastAsia="Arial" w:hAnsi="Arial" w:cs="Arial"/>
        </w:rPr>
        <w:t>Dôvernými informáciami nie sú informácie, ktoré:</w:t>
      </w:r>
    </w:p>
    <w:p w:rsidR="00542334" w:rsidRDefault="008A168D">
      <w:pPr>
        <w:numPr>
          <w:ilvl w:val="0"/>
          <w:numId w:val="6"/>
        </w:numPr>
        <w:pBdr>
          <w:top w:val="nil"/>
          <w:left w:val="nil"/>
          <w:bottom w:val="nil"/>
          <w:right w:val="nil"/>
          <w:between w:val="nil"/>
        </w:pBdr>
        <w:jc w:val="both"/>
        <w:rPr>
          <w:rFonts w:ascii="Arial" w:eastAsia="Arial" w:hAnsi="Arial" w:cs="Arial"/>
        </w:rPr>
      </w:pPr>
      <w:r>
        <w:rPr>
          <w:rFonts w:ascii="Arial" w:eastAsia="Arial" w:hAnsi="Arial" w:cs="Arial"/>
        </w:rPr>
        <w:t>sú, alebo sa následne stanú verejne dostupnými inak ako porušením povinností podľa tejto dohody Prijímateľom, alebo</w:t>
      </w:r>
    </w:p>
    <w:p w:rsidR="00542334" w:rsidRDefault="008A168D">
      <w:pPr>
        <w:numPr>
          <w:ilvl w:val="0"/>
          <w:numId w:val="6"/>
        </w:numPr>
        <w:jc w:val="both"/>
        <w:rPr>
          <w:rFonts w:ascii="Arial" w:eastAsia="Arial" w:hAnsi="Arial" w:cs="Arial"/>
        </w:rPr>
      </w:pPr>
      <w:r>
        <w:rPr>
          <w:rFonts w:ascii="Arial" w:eastAsia="Arial" w:hAnsi="Arial" w:cs="Arial"/>
        </w:rPr>
        <w:t>boli získané od tretej osoby, ktorá podľa odôvodneného úsudku Prijímateľa je oprávnená šíriť tieto informácie, alebo</w:t>
      </w:r>
    </w:p>
    <w:p w:rsidR="00542334" w:rsidRDefault="008A168D">
      <w:pPr>
        <w:numPr>
          <w:ilvl w:val="0"/>
          <w:numId w:val="6"/>
        </w:numPr>
        <w:jc w:val="both"/>
        <w:rPr>
          <w:rFonts w:ascii="Arial" w:eastAsia="Arial" w:hAnsi="Arial" w:cs="Arial"/>
        </w:rPr>
      </w:pPr>
      <w:r>
        <w:rPr>
          <w:rFonts w:ascii="Arial" w:eastAsia="Arial" w:hAnsi="Arial" w:cs="Arial"/>
        </w:rPr>
        <w:t>mal Prijímateľ k dispozícii už v čase poskytnutia Poskytovateľom alebo ktoré boli nezávisle vyvinuté Prijímateľom, bez použitia akýchkoľvek Dôverných informácií podľa tejto dohody.</w:t>
      </w:r>
    </w:p>
    <w:p w:rsidR="00542334" w:rsidRDefault="008A168D">
      <w:pPr>
        <w:numPr>
          <w:ilvl w:val="0"/>
          <w:numId w:val="8"/>
        </w:numPr>
        <w:tabs>
          <w:tab w:val="left" w:pos="450"/>
        </w:tabs>
        <w:ind w:left="426" w:hanging="426"/>
        <w:jc w:val="both"/>
      </w:pPr>
      <w:r>
        <w:rPr>
          <w:rFonts w:ascii="Arial" w:eastAsia="Arial" w:hAnsi="Arial" w:cs="Arial"/>
        </w:rPr>
        <w:t>Prijímateľ nie je oprávnený a zároveň sa zaväzuje neoboznamovať sa s akýmikoľvek údajmi a informáciami spracovávanými Poskytovateľom v akýchkoľvek jeho informačných systémoch alebo iných systémoch či v akýchkoľvek hmotných alebo nehmotných podobách, ktoré majú charakter osobných údajov, duševného vlastníctva, ako aj akýchkoľvek iných údajov alebo informácii, ktoré sú chránené osobitnými právnymi predpismi, pokiaľ tieto iné údaje alebo informácie nesúvisia s Projektom (ďalej aj ako „</w:t>
      </w:r>
      <w:r>
        <w:rPr>
          <w:rFonts w:ascii="Arial" w:eastAsia="Arial" w:hAnsi="Arial" w:cs="Arial"/>
          <w:b/>
        </w:rPr>
        <w:t>Osobitne chránené údaje</w:t>
      </w:r>
      <w:r>
        <w:rPr>
          <w:rFonts w:ascii="Arial" w:eastAsia="Arial" w:hAnsi="Arial" w:cs="Arial"/>
        </w:rPr>
        <w:t xml:space="preserve">“). Za týmto účelom je Prijímateľ povinný zdržať sa akýchkoľvek prístupov, vstupov alebo zásahov do informačných systémov alebo iných nosičov týchto Osobitne chránených údajov Poskytovateľa, ktorými by sa mohol akýmkoľvek spôsobom oboznámiť. Prijímateľ nie je oprávnený iným ako s Poskytovateľom </w:t>
      </w:r>
      <w:r w:rsidRPr="00F30E13">
        <w:rPr>
          <w:rFonts w:ascii="Arial" w:eastAsia="Arial" w:hAnsi="Arial" w:cs="Arial"/>
        </w:rPr>
        <w:t xml:space="preserve">dohodnutým spôsobom použiť </w:t>
      </w:r>
      <w:r w:rsidR="00CA6F95" w:rsidRPr="00F30E13">
        <w:rPr>
          <w:rFonts w:ascii="Arial" w:eastAsia="Arial" w:hAnsi="Arial" w:cs="Arial"/>
        </w:rPr>
        <w:t>poskytnutú dokumentáciu, softvérové moduly</w:t>
      </w:r>
      <w:r w:rsidRPr="00F30E13">
        <w:rPr>
          <w:rFonts w:ascii="Arial" w:eastAsia="Arial" w:hAnsi="Arial" w:cs="Arial"/>
        </w:rPr>
        <w:t xml:space="preserve"> a všetkých ďalších informácií týkajúcich sa spoločne riešeného Projektu. Prijímateľ sa zaväzuje tieto informácie</w:t>
      </w:r>
      <w:r>
        <w:rPr>
          <w:rFonts w:ascii="Arial" w:eastAsia="Arial" w:hAnsi="Arial" w:cs="Arial"/>
        </w:rPr>
        <w:t xml:space="preserve"> neposkytnúť žiadnym fyzickým a právnickým osobám bez predošlého písomného súhlasu Poskytovateľa.</w:t>
      </w:r>
      <w:r>
        <w:rPr>
          <w:rFonts w:ascii="Arial" w:eastAsia="Arial" w:hAnsi="Arial" w:cs="Arial"/>
          <w:color w:val="1F497D"/>
        </w:rPr>
        <w:t xml:space="preserve"> </w:t>
      </w:r>
      <w:r>
        <w:rPr>
          <w:rFonts w:ascii="Arial" w:eastAsia="Arial" w:hAnsi="Arial" w:cs="Arial"/>
        </w:rPr>
        <w:t>V prípade, ak by sa tieto Osobitne chránené údaje stali známymi náhodným alebo akýmkoľvek iným spôsobom bez aktívnej účasti Poskytovateľa alebo bez osobitnej písomnej dohody medzi stranami tejto dohody, je Prijímateľ povinný tieto Osobitne chránené údaje zachovávať, chrániť voči prezradeniu a neposkytnúť ich akejkoľvek tretej osobe.</w:t>
      </w:r>
    </w:p>
    <w:p w:rsidR="00542334" w:rsidRDefault="008A168D">
      <w:pPr>
        <w:spacing w:before="228" w:after="228"/>
        <w:jc w:val="center"/>
        <w:rPr>
          <w:rFonts w:ascii="Arial" w:eastAsia="Arial" w:hAnsi="Arial" w:cs="Arial"/>
        </w:rPr>
      </w:pPr>
      <w:r>
        <w:rPr>
          <w:rFonts w:ascii="Arial" w:eastAsia="Arial" w:hAnsi="Arial" w:cs="Arial"/>
          <w:b/>
        </w:rPr>
        <w:t xml:space="preserve">Čl. III Sprístupňovanie dôverných informácií </w:t>
      </w:r>
    </w:p>
    <w:p w:rsidR="00542334" w:rsidRDefault="008A168D">
      <w:pPr>
        <w:numPr>
          <w:ilvl w:val="0"/>
          <w:numId w:val="1"/>
        </w:numPr>
        <w:pBdr>
          <w:top w:val="nil"/>
          <w:left w:val="nil"/>
          <w:bottom w:val="nil"/>
          <w:right w:val="nil"/>
          <w:between w:val="nil"/>
        </w:pBdr>
        <w:tabs>
          <w:tab w:val="left" w:pos="360"/>
        </w:tabs>
        <w:ind w:left="360" w:hanging="360"/>
        <w:jc w:val="both"/>
      </w:pPr>
      <w:r>
        <w:rPr>
          <w:rFonts w:ascii="Arial" w:eastAsia="Arial" w:hAnsi="Arial" w:cs="Arial"/>
        </w:rPr>
        <w:t xml:space="preserve">Prijímateľ sa zaväzuje dodržiavať a prijať zodpovedajúce technické, organizačné a iné opatrenia potrebné na ochranu Dôverných informácií, ktoré mu boli alebo mu budú poskytnuté, alebo </w:t>
      </w:r>
      <w:r>
        <w:rPr>
          <w:rFonts w:ascii="Arial" w:eastAsia="Arial" w:hAnsi="Arial" w:cs="Arial"/>
        </w:rPr>
        <w:lastRenderedPageBreak/>
        <w:t>sprístupnené, pred Neoprávnenou manipuláciou s nimi, minimálne však také opatrenia, ktoré sú porovnateľné s opatreniami aké dodržiava pri ochrane vlastných údajov podobnej povahy a dôležitosti (ktoré však  nebudú v menšom rozsahu a kvalite, ako je rozumné a obvyklé).</w:t>
      </w:r>
    </w:p>
    <w:p w:rsidR="00542334" w:rsidRDefault="008A168D">
      <w:pPr>
        <w:numPr>
          <w:ilvl w:val="0"/>
          <w:numId w:val="1"/>
        </w:numPr>
        <w:pBdr>
          <w:top w:val="nil"/>
          <w:left w:val="nil"/>
          <w:bottom w:val="nil"/>
          <w:right w:val="nil"/>
          <w:between w:val="nil"/>
        </w:pBdr>
        <w:tabs>
          <w:tab w:val="left" w:pos="360"/>
        </w:tabs>
        <w:ind w:left="360" w:hanging="360"/>
        <w:jc w:val="both"/>
      </w:pPr>
      <w:r>
        <w:rPr>
          <w:rFonts w:ascii="Arial" w:eastAsia="Arial" w:hAnsi="Arial" w:cs="Arial"/>
        </w:rPr>
        <w:t>Prijímateľ môže použiť Dôverné informácie iba pre účely Projektu a po skončení Projektu nesmie bez akéhokoľvek časového obmedzenia použiť Dôverné informácie na akýkoľvek účel. Prijímateľ zároveň nesmie bez akéhokoľvek časového obmedzenia poskytnúť akékoľvek Dôverné informácie tretím osobám, pokiaľ nie je v tejto dohode vyslovene uvedené inak.</w:t>
      </w:r>
    </w:p>
    <w:p w:rsidR="00542334" w:rsidRDefault="008A168D">
      <w:pPr>
        <w:numPr>
          <w:ilvl w:val="0"/>
          <w:numId w:val="1"/>
        </w:numPr>
        <w:pBdr>
          <w:top w:val="nil"/>
          <w:left w:val="nil"/>
          <w:bottom w:val="nil"/>
          <w:right w:val="nil"/>
          <w:between w:val="nil"/>
        </w:pBdr>
        <w:tabs>
          <w:tab w:val="left" w:pos="360"/>
        </w:tabs>
        <w:ind w:left="360" w:hanging="360"/>
        <w:jc w:val="both"/>
      </w:pPr>
      <w:r>
        <w:rPr>
          <w:rFonts w:ascii="Arial" w:eastAsia="Arial" w:hAnsi="Arial" w:cs="Arial"/>
        </w:rPr>
        <w:t>Prijímateľ môže poskytnúť Dôverné informácie iba v nevyhnutnom rozsahu a výlučne na účely Projektu svojim zamestnancom, splnomocneným alebo povereným osobám a iným Zástupcom ako aj svojim externým daňovým, právnym a iným odborným poradcom a konzultantom, pokiaľ takéto osoby súhlasili s tým, že budú viazané touto dohodou alebo podobnou dohodou za rovnakých podmienok, aké sú uvedené v tejto dohode. V prípade poskytnutia Dôverných informácií osobám uvedeným v tomto bode 3 zodpovedá za ochranu takto poskytnutých údajov priamo Prijímateľ, akoby tieto informácie spracúval sám.</w:t>
      </w:r>
    </w:p>
    <w:p w:rsidR="00542334" w:rsidRDefault="008A168D">
      <w:pPr>
        <w:numPr>
          <w:ilvl w:val="0"/>
          <w:numId w:val="1"/>
        </w:numPr>
        <w:pBdr>
          <w:top w:val="nil"/>
          <w:left w:val="nil"/>
          <w:bottom w:val="nil"/>
          <w:right w:val="nil"/>
          <w:between w:val="nil"/>
        </w:pBdr>
        <w:tabs>
          <w:tab w:val="left" w:pos="360"/>
        </w:tabs>
        <w:ind w:left="360" w:hanging="360"/>
        <w:jc w:val="both"/>
      </w:pPr>
      <w:r>
        <w:rPr>
          <w:rFonts w:ascii="Arial" w:eastAsia="Arial" w:hAnsi="Arial" w:cs="Arial"/>
        </w:rPr>
        <w:t>Prijímateľ môže poskytnúť Dôverné informácie iba v nevyhnutnom rozsahu a  výlučne na účely Projektu svojej Pridruženej spoločnosti. V prípadoch uvedených v predchádzajúcej vete Prijímateľ môže poskytnúť takéto Dôverné informácie iba ak (i) Pridružená spoločnosť sa písomne zaviaže s Prijímateľom dodržiavať dôvernosť poskytnutých informácií za rovnakých podmienok, aké sú uvedené v tejto dohode a (ii) bol na takéto poskytnutie Dôverných informácií daný predchádzajúci písomný súhlas zo strany Poskytovateľa.</w:t>
      </w:r>
    </w:p>
    <w:p w:rsidR="00542334" w:rsidRDefault="008A168D">
      <w:pPr>
        <w:numPr>
          <w:ilvl w:val="0"/>
          <w:numId w:val="1"/>
        </w:numPr>
        <w:pBdr>
          <w:top w:val="nil"/>
          <w:left w:val="nil"/>
          <w:bottom w:val="nil"/>
          <w:right w:val="nil"/>
          <w:between w:val="nil"/>
        </w:pBdr>
        <w:tabs>
          <w:tab w:val="left" w:pos="360"/>
        </w:tabs>
        <w:ind w:left="360" w:hanging="360"/>
        <w:jc w:val="both"/>
      </w:pPr>
      <w:r>
        <w:rPr>
          <w:rFonts w:ascii="Arial" w:eastAsia="Arial" w:hAnsi="Arial" w:cs="Arial"/>
        </w:rPr>
        <w:t>Prijímateľ je oprávnený poskytnúť Dôverné informácie:</w:t>
      </w:r>
    </w:p>
    <w:p w:rsidR="00542334" w:rsidRDefault="008A168D">
      <w:pPr>
        <w:numPr>
          <w:ilvl w:val="0"/>
          <w:numId w:val="7"/>
        </w:numPr>
        <w:tabs>
          <w:tab w:val="left" w:pos="851"/>
        </w:tabs>
        <w:ind w:left="851" w:hanging="425"/>
        <w:jc w:val="both"/>
        <w:rPr>
          <w:rFonts w:ascii="Arial" w:eastAsia="Arial" w:hAnsi="Arial" w:cs="Arial"/>
        </w:rPr>
      </w:pPr>
      <w:r>
        <w:rPr>
          <w:rFonts w:ascii="Arial" w:eastAsia="Arial" w:hAnsi="Arial" w:cs="Arial"/>
        </w:rPr>
        <w:t>kompetentnému súdnemu, správnemu, rozhodcovskému alebo inému príslušnému rozhodovaciemu orgánu, v súvislosti s akýmkoľvek súdnym, správnym, rozhodcovským či iným úradným konaním vzniknutým a vedeným v súvislosti s obchodnými vzťahmi medzi stranami, alebo</w:t>
      </w:r>
    </w:p>
    <w:p w:rsidR="00542334" w:rsidRDefault="008A168D">
      <w:pPr>
        <w:numPr>
          <w:ilvl w:val="0"/>
          <w:numId w:val="7"/>
        </w:numPr>
        <w:tabs>
          <w:tab w:val="left" w:pos="851"/>
        </w:tabs>
        <w:ind w:left="851" w:hanging="425"/>
        <w:jc w:val="both"/>
        <w:rPr>
          <w:rFonts w:ascii="Arial" w:eastAsia="Arial" w:hAnsi="Arial" w:cs="Arial"/>
        </w:rPr>
      </w:pPr>
      <w:r>
        <w:rPr>
          <w:rFonts w:ascii="Arial" w:eastAsia="Arial" w:hAnsi="Arial" w:cs="Arial"/>
        </w:rPr>
        <w:t>ak je ich poskytnutie požadované na základe oprávneného a v súlade s predpisom, zákonom vydaného príkazu príslušného orgánu verejnej správy,</w:t>
      </w:r>
    </w:p>
    <w:p w:rsidR="00542334" w:rsidRDefault="008A168D">
      <w:pPr>
        <w:numPr>
          <w:ilvl w:val="0"/>
          <w:numId w:val="7"/>
        </w:numPr>
        <w:tabs>
          <w:tab w:val="left" w:pos="851"/>
        </w:tabs>
        <w:ind w:left="851" w:hanging="425"/>
        <w:jc w:val="both"/>
        <w:rPr>
          <w:rFonts w:ascii="Arial" w:eastAsia="Arial" w:hAnsi="Arial" w:cs="Arial"/>
        </w:rPr>
      </w:pPr>
      <w:r>
        <w:rPr>
          <w:rFonts w:ascii="Arial" w:eastAsia="Arial" w:hAnsi="Arial" w:cs="Arial"/>
        </w:rPr>
        <w:t>v súlade so zákonom, predpisom, podľa ktorého je strana povinná alebo požadovaná konať, alebo</w:t>
      </w:r>
    </w:p>
    <w:p w:rsidR="00542334" w:rsidRDefault="008A168D">
      <w:pPr>
        <w:numPr>
          <w:ilvl w:val="0"/>
          <w:numId w:val="7"/>
        </w:numPr>
        <w:tabs>
          <w:tab w:val="left" w:pos="851"/>
        </w:tabs>
        <w:ind w:left="851" w:hanging="425"/>
        <w:jc w:val="both"/>
        <w:rPr>
          <w:rFonts w:ascii="Arial" w:eastAsia="Arial" w:hAnsi="Arial" w:cs="Arial"/>
        </w:rPr>
      </w:pPr>
      <w:r>
        <w:rPr>
          <w:rFonts w:ascii="Arial" w:eastAsia="Arial" w:hAnsi="Arial" w:cs="Arial"/>
        </w:rPr>
        <w:t>vládnej, daňovej alebo inej kontrolnej autorite alebo banke alebo pobočke zahraničnej banky, ktoré sú oprávnené a kompetentné ich vyžadovať v súlade s právnymi predpismi, to všetko za podmienky, že Prijímateľ včas a vopred oznámi takúto povinnosť poskytnúť Dôverné informácie Poskytovateľovi a bude spolupracovať s Poskytovateľom na náklady Poskytovateľa, na zabezpečení potrebného príkazu, rozhodnutia alebo iného obdobného aktu na ochranu Dôverných informácií.</w:t>
      </w:r>
    </w:p>
    <w:p w:rsidR="00542334" w:rsidRDefault="008A168D">
      <w:pPr>
        <w:numPr>
          <w:ilvl w:val="0"/>
          <w:numId w:val="1"/>
        </w:numPr>
        <w:pBdr>
          <w:top w:val="nil"/>
          <w:left w:val="nil"/>
          <w:bottom w:val="nil"/>
          <w:right w:val="nil"/>
          <w:between w:val="nil"/>
        </w:pBdr>
        <w:tabs>
          <w:tab w:val="left" w:pos="360"/>
        </w:tabs>
        <w:ind w:left="360" w:hanging="360"/>
        <w:jc w:val="both"/>
      </w:pPr>
      <w:r>
        <w:rPr>
          <w:rFonts w:ascii="Arial" w:eastAsia="Arial" w:hAnsi="Arial" w:cs="Arial"/>
        </w:rPr>
        <w:t>Dôverné informácie môžu byť poskytnuté, reprodukované, kopírované, zhrnuté alebo distribuované, či už vcelku alebo čiastočne, iba v súlade s obchodnými vzťahmi medzi Prijímateľom a Poskytovateľom, a iba za podmienok uvedených v tejto dohode, pokiaľ sa strany tejto dohody písomne nedohodnú inak. Prijímateľ súhlasí a zaväzuje sa, že bude všetky Dôverné informácie získané podľa tejto dohody oddeľovať od ostatných Dôverných informácií, aby sa predišlo ich zmiešaniu sa.</w:t>
      </w:r>
    </w:p>
    <w:p w:rsidR="00542334" w:rsidRDefault="008A168D">
      <w:pPr>
        <w:numPr>
          <w:ilvl w:val="0"/>
          <w:numId w:val="1"/>
        </w:numPr>
        <w:pBdr>
          <w:top w:val="nil"/>
          <w:left w:val="nil"/>
          <w:bottom w:val="nil"/>
          <w:right w:val="nil"/>
          <w:between w:val="nil"/>
        </w:pBdr>
        <w:tabs>
          <w:tab w:val="left" w:pos="360"/>
        </w:tabs>
        <w:ind w:left="360" w:hanging="360"/>
        <w:jc w:val="both"/>
      </w:pPr>
      <w:r>
        <w:rPr>
          <w:rFonts w:ascii="Arial" w:eastAsia="Arial" w:hAnsi="Arial" w:cs="Arial"/>
        </w:rPr>
        <w:t>Prijímateľ môže poskytnúť Dôverné informácie inej osobe ako je uvedená v tejto dohode iba (i) po predchádzajúcom písomnom súhlase Poskytovateľa s takýmto poskytnutím a (ii) po tom, čo takáto osoba, ktorej sa majú zverejniť informácie uzavrela dohodu o ochrane Dôverných informácií s Poskytovateľom.</w:t>
      </w:r>
    </w:p>
    <w:p w:rsidR="00542334" w:rsidRDefault="008A168D">
      <w:pPr>
        <w:spacing w:before="228" w:after="228"/>
        <w:jc w:val="center"/>
        <w:rPr>
          <w:rFonts w:ascii="Arial" w:eastAsia="Arial" w:hAnsi="Arial" w:cs="Arial"/>
        </w:rPr>
      </w:pPr>
      <w:r>
        <w:rPr>
          <w:rFonts w:ascii="Arial" w:eastAsia="Arial" w:hAnsi="Arial" w:cs="Arial"/>
          <w:b/>
        </w:rPr>
        <w:t xml:space="preserve">Čl. IV Práva a nápravy </w:t>
      </w:r>
    </w:p>
    <w:p w:rsidR="00542334" w:rsidRDefault="008A168D">
      <w:pPr>
        <w:numPr>
          <w:ilvl w:val="0"/>
          <w:numId w:val="2"/>
        </w:numPr>
        <w:tabs>
          <w:tab w:val="left" w:pos="284"/>
        </w:tabs>
        <w:ind w:left="284" w:hanging="284"/>
        <w:jc w:val="both"/>
        <w:rPr>
          <w:rFonts w:ascii="Arial" w:eastAsia="Arial" w:hAnsi="Arial" w:cs="Arial"/>
        </w:rPr>
      </w:pPr>
      <w:r>
        <w:rPr>
          <w:rFonts w:ascii="Arial" w:eastAsia="Arial" w:hAnsi="Arial" w:cs="Arial"/>
        </w:rPr>
        <w:t>Prijímateľ je povinný oznámiť Poskytovateľovi každú Neoprávnenú manipuláciu s Dôvernými informáciami na svojej strane alebo inou osobou ihneď potom, ako túto skutočnosť zistí a zaväzuje sa vyvinúť v spolupráci s Poskytovateľom maximálne úsilie na to, aby sa odstránili následky takejto Neoprávnenej manipulácie, aby sa zabránilo ďalšej Neoprávnenej manipulácii a tiež sa zabezpečili a obnovili  všetky opatrenia potrebné na ochranu Dôverných informácií v zmysle tejto dohody.</w:t>
      </w:r>
    </w:p>
    <w:p w:rsidR="00542334" w:rsidRDefault="008A168D">
      <w:pPr>
        <w:numPr>
          <w:ilvl w:val="0"/>
          <w:numId w:val="2"/>
        </w:numPr>
        <w:tabs>
          <w:tab w:val="left" w:pos="284"/>
        </w:tabs>
        <w:ind w:left="284" w:hanging="284"/>
        <w:jc w:val="both"/>
        <w:rPr>
          <w:rFonts w:ascii="Arial" w:eastAsia="Arial" w:hAnsi="Arial" w:cs="Arial"/>
        </w:rPr>
      </w:pPr>
      <w:r>
        <w:rPr>
          <w:rFonts w:ascii="Arial" w:eastAsia="Arial" w:hAnsi="Arial" w:cs="Arial"/>
        </w:rPr>
        <w:t>Prijímateľ vráti na požiadanie Poskytovateľa všetky originály, kópie, reprodukcie alebo iné zhrnutia Dôverných informácií. Všetky dokumenty, listiny, poznámky a iné písomnosti, taktiež, no nie len, elektronické verzie alebo kópie ako sú napr. e-mail, počítačové súbory či už v strojovom kóde alebo normálne čitateľné, ktoré boli vyhotovené na základe poskytnutých Dôverných informácií Prijímateľom, jeho zamestnancami, Zástupcami, splnomocnenými osobami, spolupracujúcimi osobami, Pridruženými spoločnosťami a inými osobami, musia byť zničené na požiadanie Poskytovateľa a ich zničenie musí byť potvrdené písomne Poskytovateľovi.</w:t>
      </w:r>
    </w:p>
    <w:p w:rsidR="00542334" w:rsidRDefault="008A168D">
      <w:pPr>
        <w:numPr>
          <w:ilvl w:val="0"/>
          <w:numId w:val="2"/>
        </w:numPr>
        <w:tabs>
          <w:tab w:val="left" w:pos="284"/>
        </w:tabs>
        <w:ind w:left="284" w:hanging="284"/>
        <w:jc w:val="both"/>
        <w:rPr>
          <w:rFonts w:ascii="Arial" w:eastAsia="Arial" w:hAnsi="Arial" w:cs="Arial"/>
        </w:rPr>
      </w:pPr>
      <w:r>
        <w:rPr>
          <w:rFonts w:ascii="Arial" w:eastAsia="Arial" w:hAnsi="Arial" w:cs="Arial"/>
        </w:rPr>
        <w:lastRenderedPageBreak/>
        <w:t>Prijímateľ berie na vedomie, že porušenie ustanovení tejto dohody môže spôsobiť nenapraviteľné škody Poskytovateľovi, za ktoré Poskytovateľ nemôže byť adekvátne a primerane odškodnený v peniazoch. Preto je Poskytovateľ oprávnený, popri akýchkoľvek ďalších náhradách a bez ich obmedzenia, ako aj bez vzdania sa dostupnej ochrany, zakázať ďalšie použitie alebo inak spravodlivo ochrániť poskytnuté Dôverné informácie, pričom má nárok aj na náhradu s tým vzniknutých právnych trov a iných poplatkov ako sú cestovné a bežné náklady, náhrada času, to všetko v rozsahu rozhodnutia kompetentného súdu, ako aj má právo vykonať opatrenia na predídenie porušenia tejto dohody a na zabezpečenie jej vynútiteľnosti.</w:t>
      </w:r>
    </w:p>
    <w:p w:rsidR="00542334" w:rsidRDefault="008A168D">
      <w:pPr>
        <w:ind w:left="284" w:hanging="284"/>
        <w:jc w:val="both"/>
        <w:rPr>
          <w:rFonts w:ascii="Arial" w:eastAsia="Arial" w:hAnsi="Arial" w:cs="Arial"/>
        </w:rPr>
      </w:pPr>
      <w:r>
        <w:rPr>
          <w:rFonts w:ascii="Arial" w:eastAsia="Arial" w:hAnsi="Arial" w:cs="Arial"/>
        </w:rPr>
        <w:t>4.</w:t>
      </w:r>
      <w:r>
        <w:rPr>
          <w:rFonts w:ascii="Arial" w:eastAsia="Arial" w:hAnsi="Arial" w:cs="Arial"/>
        </w:rPr>
        <w:tab/>
        <w:t xml:space="preserve">V prípade porušenia akejkoľvek povinnosti vyplývajúcej z tejto dohody Prijímateľom, najmä, ale nie výhradne, porušenia akejkoľvek povinnosti uvedenej v čl. II bod 3, čl. III a čl. IV bod 1 alebo 2 tejto dohody, je Poskytovateľ oprávnený, nie však povinný, požadovať od Prijímateľa zaplatenie zmluvnej </w:t>
      </w:r>
      <w:r w:rsidRPr="00F30E13">
        <w:rPr>
          <w:rFonts w:ascii="Arial" w:eastAsia="Arial" w:hAnsi="Arial" w:cs="Arial"/>
          <w:color w:val="auto"/>
        </w:rPr>
        <w:t xml:space="preserve">pokuty v </w:t>
      </w:r>
      <w:r w:rsidR="002621B6" w:rsidRPr="00F30E13">
        <w:rPr>
          <w:rFonts w:ascii="Arial" w:eastAsia="Arial" w:hAnsi="Arial" w:cs="Arial"/>
          <w:color w:val="auto"/>
        </w:rPr>
        <w:t>sume 2</w:t>
      </w:r>
      <w:r w:rsidRPr="00F30E13">
        <w:rPr>
          <w:rFonts w:ascii="Arial" w:eastAsia="Arial" w:hAnsi="Arial" w:cs="Arial"/>
          <w:color w:val="auto"/>
        </w:rPr>
        <w:t xml:space="preserve">00 000,00 Eur (slovom </w:t>
      </w:r>
      <w:r w:rsidR="002621B6" w:rsidRPr="00F30E13">
        <w:rPr>
          <w:rFonts w:ascii="Arial" w:eastAsia="Arial" w:hAnsi="Arial" w:cs="Arial"/>
          <w:color w:val="auto"/>
        </w:rPr>
        <w:t>dve</w:t>
      </w:r>
      <w:r w:rsidRPr="00F30E13">
        <w:rPr>
          <w:rFonts w:ascii="Arial" w:eastAsia="Arial" w:hAnsi="Arial" w:cs="Arial"/>
          <w:color w:val="auto"/>
        </w:rPr>
        <w:t xml:space="preserve">stotisíc eur) za každé jedno takéto porušenie povinnosti. </w:t>
      </w:r>
      <w:r>
        <w:rPr>
          <w:rFonts w:ascii="Arial" w:eastAsia="Arial" w:hAnsi="Arial" w:cs="Arial"/>
        </w:rPr>
        <w:t xml:space="preserve">Zmluvná pokuta je splatná na základe faktúry vystavenej Poskytovateľom, a to do 14 dní od jej vystavenia. Prijímateľ sa týmto zaväzuje, že zmluvnú pokutu vyúčtovanú Poskytovateľom riadne a včas zaplatí. Zaplatením zmluvnej pokuty podľa tejto dohody nezaniká právo Poskytovateľa na náhradu škody v celkom rozsahu, </w:t>
      </w:r>
      <w:proofErr w:type="spellStart"/>
      <w:r>
        <w:rPr>
          <w:rFonts w:ascii="Arial" w:eastAsia="Arial" w:hAnsi="Arial" w:cs="Arial"/>
        </w:rPr>
        <w:t>t.j</w:t>
      </w:r>
      <w:proofErr w:type="spellEnd"/>
      <w:r>
        <w:rPr>
          <w:rFonts w:ascii="Arial" w:eastAsia="Arial" w:hAnsi="Arial" w:cs="Arial"/>
        </w:rPr>
        <w:t>. Poskytovateľ je oprávnený požadovať náhradu škody v celom rozsahu spôsobenej porušením povinnosti, na ktorú sa zmluvná pokuta vzťahuje. Prijímateľ je zároveň povinný uhradiť Poskytovateľovi náhradu škody presahujúcu zmluvnú pokutu.</w:t>
      </w:r>
    </w:p>
    <w:p w:rsidR="00542334" w:rsidRDefault="008A168D">
      <w:pPr>
        <w:spacing w:before="228" w:after="228"/>
        <w:jc w:val="center"/>
        <w:rPr>
          <w:rFonts w:ascii="Arial" w:eastAsia="Arial" w:hAnsi="Arial" w:cs="Arial"/>
        </w:rPr>
      </w:pPr>
      <w:r>
        <w:rPr>
          <w:rFonts w:ascii="Arial" w:eastAsia="Arial" w:hAnsi="Arial" w:cs="Arial"/>
          <w:b/>
        </w:rPr>
        <w:t xml:space="preserve">Čl. V Rôzne </w:t>
      </w:r>
    </w:p>
    <w:p w:rsidR="00542334" w:rsidRDefault="008A168D">
      <w:pPr>
        <w:numPr>
          <w:ilvl w:val="0"/>
          <w:numId w:val="3"/>
        </w:numPr>
        <w:tabs>
          <w:tab w:val="left" w:pos="284"/>
        </w:tabs>
        <w:ind w:left="284" w:hanging="284"/>
        <w:jc w:val="both"/>
      </w:pPr>
      <w:r>
        <w:rPr>
          <w:rFonts w:ascii="Arial" w:eastAsia="Arial" w:hAnsi="Arial" w:cs="Arial"/>
        </w:rPr>
        <w:t>Všetky Dôverné informácie sú a vždy budú vlastníctvom Poskytovateľa. Poskytnutím Dôverných informácií Prijímateľovi, Poskytovateľ v žiadnom prípade nedáva či už výslovne alebo nepriamo Prijímateľovi právo alebo neudeľuje licenciu na akékoľvek použitie patentov, autorských diel, ochranných známok, obchodných tajomstiev, ako aj iných práv duševného vlastníctva, alebo iných práv patriacich Poskytovateľovi alebo tretím osobám. Prijímateľ nie je oprávnený bez predchádzajúceho písomného súhlasu Poskytovateľa postúpiť, previesť túto dohodu alebo jednotlivé práva a povinnosti z nej vyplývajúce na inú osobu.</w:t>
      </w:r>
    </w:p>
    <w:p w:rsidR="00542334" w:rsidRDefault="008A168D">
      <w:pPr>
        <w:numPr>
          <w:ilvl w:val="0"/>
          <w:numId w:val="3"/>
        </w:numPr>
        <w:tabs>
          <w:tab w:val="left" w:pos="284"/>
        </w:tabs>
        <w:ind w:left="284" w:hanging="284"/>
        <w:jc w:val="both"/>
      </w:pPr>
      <w:r>
        <w:rPr>
          <w:rFonts w:ascii="Arial" w:eastAsia="Arial" w:hAnsi="Arial" w:cs="Arial"/>
        </w:rPr>
        <w:t>Táto dohoda je úplnou dohodou strán ohľadom záležitostí uvedených v tejto dohode a nezakladá akýkoľvek záväzok niektorej strany uzavrieť zmluvu alebo uskutočniť transakciu s druhou stranou alebo ju akýmkoľvek spôsobom kompenzovať, okrem prípadu, ak sa strany dohodnú inak v samostatnej písomnej dohode riadne podpísanej oboma stranami. Neuplatnenie alebo oneskorené uplatnenie ktorýchkoľvek práv podľa tejto dohody niektorou zo strán, alebo nevykonávanie týchto práv nebude vykladané ako vzdanie sa týchto práv, pokiaľ takéto vzdanie sa nie je vyhotovené v písomnej forme príslušnou stranou a doručené druhej strane.</w:t>
      </w:r>
    </w:p>
    <w:p w:rsidR="00542334" w:rsidRDefault="008A168D">
      <w:pPr>
        <w:numPr>
          <w:ilvl w:val="0"/>
          <w:numId w:val="3"/>
        </w:numPr>
        <w:tabs>
          <w:tab w:val="left" w:pos="284"/>
        </w:tabs>
        <w:ind w:left="284" w:hanging="284"/>
        <w:jc w:val="both"/>
      </w:pPr>
      <w:r>
        <w:rPr>
          <w:rFonts w:ascii="Arial" w:eastAsia="Arial" w:hAnsi="Arial" w:cs="Arial"/>
        </w:rPr>
        <w:t>Pokiaľ bude niektoré z ustanovení tejto dohody vyhlásené kompetentným súdom za nezákonné, neplatné alebo nevynútiteľné, toto vyhlásenie nebude mať žiaden vplyv na platnosť alebo vynútiteľnosť ostatných ustanovení dohody.</w:t>
      </w:r>
    </w:p>
    <w:p w:rsidR="00542334" w:rsidRDefault="008A168D">
      <w:pPr>
        <w:numPr>
          <w:ilvl w:val="0"/>
          <w:numId w:val="3"/>
        </w:numPr>
        <w:tabs>
          <w:tab w:val="left" w:pos="284"/>
        </w:tabs>
        <w:ind w:left="284" w:hanging="284"/>
        <w:jc w:val="both"/>
      </w:pPr>
      <w:r>
        <w:rPr>
          <w:rFonts w:ascii="Arial" w:eastAsia="Arial" w:hAnsi="Arial" w:cs="Arial"/>
        </w:rPr>
        <w:t>Okrem obmedzení uvedených v tejto dohode, všetky práva a povinnosti vzniknuté podľa tejto dohody budú trvať aj bez ohľadu na skutočnosť, či strany uzavreli zmluvu alebo nie, či zmenili alebo ukončili svoj zmluvný vzťah, pokiaľ sa strany výslovne písomnou formou nedohodnú inak.</w:t>
      </w:r>
    </w:p>
    <w:p w:rsidR="00542334" w:rsidRDefault="008A168D">
      <w:pPr>
        <w:numPr>
          <w:ilvl w:val="0"/>
          <w:numId w:val="3"/>
        </w:numPr>
        <w:tabs>
          <w:tab w:val="left" w:pos="284"/>
        </w:tabs>
        <w:ind w:left="284" w:hanging="284"/>
        <w:jc w:val="both"/>
      </w:pPr>
      <w:r>
        <w:rPr>
          <w:rFonts w:ascii="Arial" w:eastAsia="Arial" w:hAnsi="Arial" w:cs="Arial"/>
        </w:rPr>
        <w:t>Dodatky a zmeny  tejto dohody môžu byť vykonané iba písomne po vzájomnej dohode strán.</w:t>
      </w:r>
    </w:p>
    <w:p w:rsidR="00542334" w:rsidRDefault="008A168D">
      <w:pPr>
        <w:numPr>
          <w:ilvl w:val="0"/>
          <w:numId w:val="3"/>
        </w:numPr>
        <w:tabs>
          <w:tab w:val="left" w:pos="284"/>
        </w:tabs>
        <w:ind w:left="284" w:hanging="284"/>
        <w:jc w:val="both"/>
      </w:pPr>
      <w:r>
        <w:rPr>
          <w:rFonts w:ascii="Arial" w:eastAsia="Arial" w:hAnsi="Arial" w:cs="Arial"/>
        </w:rPr>
        <w:t>Ustanovenia tejto dohody sa primerane použijú tiež na akékoľvek a všetky obchodné alebo komerčné informácie strán, zahrňujúce najmä, no nie výlučne, špecifikácie, plány, náčrty, modely, vzorky, dáta, počítačové programy, software, dokumentáciu, zachytené či už písomne alebo ústne, pokiaľ sú tieto informácie považované za obchodné tajomstvo podľa príslušných právnych predpisov, najmä § 17 a </w:t>
      </w:r>
      <w:proofErr w:type="spellStart"/>
      <w:r>
        <w:rPr>
          <w:rFonts w:ascii="Arial" w:eastAsia="Arial" w:hAnsi="Arial" w:cs="Arial"/>
        </w:rPr>
        <w:t>nasl</w:t>
      </w:r>
      <w:proofErr w:type="spellEnd"/>
      <w:r>
        <w:rPr>
          <w:rFonts w:ascii="Arial" w:eastAsia="Arial" w:hAnsi="Arial" w:cs="Arial"/>
        </w:rPr>
        <w:t>. a § 271 Obchodného zákonníka (zákon č. 513/1991 Zb. v platnom znení).</w:t>
      </w:r>
    </w:p>
    <w:p w:rsidR="00542334" w:rsidRDefault="008A168D">
      <w:pPr>
        <w:pBdr>
          <w:top w:val="nil"/>
          <w:left w:val="nil"/>
          <w:bottom w:val="nil"/>
          <w:right w:val="nil"/>
          <w:between w:val="nil"/>
        </w:pBdr>
        <w:spacing w:before="228" w:after="228"/>
        <w:jc w:val="center"/>
        <w:rPr>
          <w:rFonts w:ascii="Arial" w:eastAsia="Arial" w:hAnsi="Arial" w:cs="Arial"/>
        </w:rPr>
      </w:pPr>
      <w:r>
        <w:rPr>
          <w:rFonts w:ascii="Arial" w:eastAsia="Arial" w:hAnsi="Arial" w:cs="Arial"/>
          <w:b/>
        </w:rPr>
        <w:t xml:space="preserve">Čl. VI Konkurenčná doložka </w:t>
      </w:r>
    </w:p>
    <w:p w:rsidR="00542334" w:rsidRDefault="008A168D">
      <w:pPr>
        <w:pBdr>
          <w:top w:val="nil"/>
          <w:left w:val="nil"/>
          <w:bottom w:val="nil"/>
          <w:right w:val="nil"/>
          <w:between w:val="nil"/>
        </w:pBdr>
        <w:ind w:left="284"/>
        <w:jc w:val="both"/>
        <w:rPr>
          <w:rFonts w:ascii="Arial" w:eastAsia="Arial" w:hAnsi="Arial" w:cs="Arial"/>
        </w:rPr>
      </w:pPr>
      <w:r>
        <w:rPr>
          <w:rFonts w:ascii="Arial" w:eastAsia="Arial" w:hAnsi="Arial" w:cs="Arial"/>
        </w:rPr>
        <w:t>Prijímateľ sa týmto zaväzuje zdržať sa použitia akýchkoľvek Dôverných informácií získaných podľa tejto dohody na účel realizovania činností konkurujúcich predmetu činnosti Poskytovateľa.</w:t>
      </w:r>
    </w:p>
    <w:p w:rsidR="00542334" w:rsidRDefault="008A168D">
      <w:pPr>
        <w:pBdr>
          <w:top w:val="nil"/>
          <w:left w:val="nil"/>
          <w:bottom w:val="nil"/>
          <w:right w:val="nil"/>
          <w:between w:val="nil"/>
        </w:pBdr>
        <w:spacing w:before="228" w:after="228"/>
        <w:jc w:val="center"/>
        <w:rPr>
          <w:rFonts w:ascii="Arial" w:eastAsia="Arial" w:hAnsi="Arial" w:cs="Arial"/>
        </w:rPr>
      </w:pPr>
      <w:r>
        <w:rPr>
          <w:rFonts w:ascii="Arial" w:eastAsia="Arial" w:hAnsi="Arial" w:cs="Arial"/>
          <w:b/>
        </w:rPr>
        <w:t xml:space="preserve">Čl. VII Spoločné a záverečné ustanovenia </w:t>
      </w:r>
    </w:p>
    <w:p w:rsidR="00542334" w:rsidRDefault="008A168D">
      <w:pPr>
        <w:numPr>
          <w:ilvl w:val="0"/>
          <w:numId w:val="5"/>
        </w:numPr>
        <w:pBdr>
          <w:top w:val="nil"/>
          <w:left w:val="nil"/>
          <w:bottom w:val="nil"/>
          <w:right w:val="nil"/>
          <w:between w:val="nil"/>
        </w:pBdr>
        <w:ind w:left="360"/>
        <w:jc w:val="both"/>
        <w:rPr>
          <w:rFonts w:ascii="Arial" w:eastAsia="Arial" w:hAnsi="Arial" w:cs="Arial"/>
        </w:rPr>
      </w:pPr>
      <w:r>
        <w:rPr>
          <w:rFonts w:ascii="Arial" w:eastAsia="Arial" w:hAnsi="Arial" w:cs="Arial"/>
        </w:rPr>
        <w:t xml:space="preserve">Ak sa strany písomne nedohodnú inak, zánik tejto dohody sa nedotýka povinností strán ďalej sa spravovať ustanovenia čl. III a IV tejto dohody, a teda uvedené ustanovenia ako aj s nimi súvisiace ustanovenia a také práva a povinnosti, z ktorých povahy vyplýva, že sú časovo neobmedzené, majú na základe vôle strán trvať aj po ukončení tejto dohody. Ustanovenie predchádzajúcej vety sa rovnako vzťahuje aj na povinnosť zaplatiť zmluvnú pokutu za porušenie tejto dohody, a to bez </w:t>
      </w:r>
      <w:r>
        <w:rPr>
          <w:rFonts w:ascii="Arial" w:eastAsia="Arial" w:hAnsi="Arial" w:cs="Arial"/>
        </w:rPr>
        <w:lastRenderedPageBreak/>
        <w:t>ohľadu na to, či nárok na zaplatenie zmluvnej pokuty vznikol počas trvania tejto dohody alebo po jej zániku, ako aj bez ohľadu na to, či k porušeniu povinnosti zabezpečenej zmluvnou pokutou došlo počas trvania dohody alebo po jej zániku.</w:t>
      </w:r>
    </w:p>
    <w:p w:rsidR="00542334" w:rsidRDefault="008A168D">
      <w:pPr>
        <w:numPr>
          <w:ilvl w:val="0"/>
          <w:numId w:val="5"/>
        </w:numPr>
        <w:pBdr>
          <w:top w:val="nil"/>
          <w:left w:val="nil"/>
          <w:bottom w:val="nil"/>
          <w:right w:val="nil"/>
          <w:between w:val="nil"/>
        </w:pBdr>
        <w:ind w:left="360"/>
        <w:jc w:val="both"/>
        <w:rPr>
          <w:rFonts w:ascii="Arial" w:eastAsia="Arial" w:hAnsi="Arial" w:cs="Arial"/>
        </w:rPr>
      </w:pPr>
      <w:r>
        <w:rPr>
          <w:rFonts w:ascii="Arial" w:eastAsia="Arial" w:hAnsi="Arial" w:cs="Arial"/>
        </w:rPr>
        <w:t xml:space="preserve">Táto dohoda, ako i práva a povinnosti vzniknuté na základe tejto dohody alebo v súvislosti s touto dohodou aj v nej výslovne neupravené sa riadia slovenským právnym poriadkom, najmä Obchodným zákonníkom v znení neskorších predpisov a ostatnými súvisiacimi právnymi predpismi. Spory vyplývajúce z tejto dohody, spory vyvolané touto dohodou, ako aj spory a veci týkajúce sa tejto dohody </w:t>
      </w:r>
      <w:proofErr w:type="spellStart"/>
      <w:r>
        <w:rPr>
          <w:rFonts w:ascii="Arial" w:eastAsia="Arial" w:hAnsi="Arial" w:cs="Arial"/>
        </w:rPr>
        <w:t>prejedná</w:t>
      </w:r>
      <w:proofErr w:type="spellEnd"/>
      <w:r>
        <w:rPr>
          <w:rFonts w:ascii="Arial" w:eastAsia="Arial" w:hAnsi="Arial" w:cs="Arial"/>
        </w:rPr>
        <w:t xml:space="preserve"> a rozhodne príslušný súd Slovenskej republiky.</w:t>
      </w:r>
    </w:p>
    <w:p w:rsidR="00542334" w:rsidRDefault="008A168D">
      <w:pPr>
        <w:numPr>
          <w:ilvl w:val="0"/>
          <w:numId w:val="5"/>
        </w:numPr>
        <w:pBdr>
          <w:top w:val="nil"/>
          <w:left w:val="nil"/>
          <w:bottom w:val="nil"/>
          <w:right w:val="nil"/>
          <w:between w:val="nil"/>
        </w:pBdr>
        <w:ind w:left="360"/>
        <w:jc w:val="both"/>
        <w:rPr>
          <w:rFonts w:ascii="Arial" w:eastAsia="Arial" w:hAnsi="Arial" w:cs="Arial"/>
        </w:rPr>
      </w:pPr>
      <w:r>
        <w:rPr>
          <w:rFonts w:ascii="Arial" w:eastAsia="Arial" w:hAnsi="Arial" w:cs="Arial"/>
        </w:rPr>
        <w:t>Táto dohoda je vyhotovená v slovenskom jazyku. V prípade, ak bude táto dohoda vyhotovená súčasne v slovenskom jazyku a aj v inom jazyku, prednosť má jej vyhotovenie v slovenskom jazyku.</w:t>
      </w:r>
    </w:p>
    <w:p w:rsidR="00542334" w:rsidRDefault="008A168D">
      <w:pPr>
        <w:numPr>
          <w:ilvl w:val="0"/>
          <w:numId w:val="5"/>
        </w:numPr>
        <w:pBdr>
          <w:top w:val="nil"/>
          <w:left w:val="nil"/>
          <w:bottom w:val="nil"/>
          <w:right w:val="nil"/>
          <w:between w:val="nil"/>
        </w:pBdr>
        <w:ind w:left="360"/>
        <w:jc w:val="both"/>
        <w:rPr>
          <w:rFonts w:ascii="Arial" w:eastAsia="Arial" w:hAnsi="Arial" w:cs="Arial"/>
        </w:rPr>
      </w:pPr>
      <w:r>
        <w:rPr>
          <w:rFonts w:ascii="Arial" w:eastAsia="Arial" w:hAnsi="Arial" w:cs="Arial"/>
        </w:rPr>
        <w:t>Táto dohoda je vyhotovená v dvoch rovnopisoch, jeden pre každú stranu.</w:t>
      </w:r>
    </w:p>
    <w:p w:rsidR="00542334" w:rsidRDefault="008A168D">
      <w:pPr>
        <w:numPr>
          <w:ilvl w:val="0"/>
          <w:numId w:val="5"/>
        </w:numPr>
        <w:pBdr>
          <w:top w:val="nil"/>
          <w:left w:val="nil"/>
          <w:bottom w:val="nil"/>
          <w:right w:val="nil"/>
          <w:between w:val="nil"/>
        </w:pBdr>
        <w:ind w:left="360"/>
        <w:jc w:val="both"/>
        <w:rPr>
          <w:rFonts w:ascii="Arial" w:eastAsia="Arial" w:hAnsi="Arial" w:cs="Arial"/>
        </w:rPr>
      </w:pPr>
      <w:r>
        <w:rPr>
          <w:rFonts w:ascii="Arial" w:eastAsia="Arial" w:hAnsi="Arial" w:cs="Arial"/>
        </w:rPr>
        <w:t>Táto dohoda nadobúda platnosť a účinnosť v deň jej podpísania stranami tejto dohody.</w:t>
      </w:r>
    </w:p>
    <w:p w:rsidR="00542334" w:rsidRDefault="008A168D">
      <w:pPr>
        <w:numPr>
          <w:ilvl w:val="0"/>
          <w:numId w:val="5"/>
        </w:numPr>
        <w:pBdr>
          <w:top w:val="nil"/>
          <w:left w:val="nil"/>
          <w:bottom w:val="nil"/>
          <w:right w:val="nil"/>
          <w:between w:val="nil"/>
        </w:pBdr>
        <w:ind w:left="360"/>
        <w:jc w:val="both"/>
        <w:rPr>
          <w:rFonts w:ascii="Arial" w:eastAsia="Arial" w:hAnsi="Arial" w:cs="Arial"/>
        </w:rPr>
      </w:pPr>
      <w:r>
        <w:rPr>
          <w:rFonts w:ascii="Arial" w:eastAsia="Arial" w:hAnsi="Arial" w:cs="Arial"/>
        </w:rPr>
        <w:t>Strany dohody vyhlasujú, že si túto dohodu prečítali a že táto, tak ako bola vyhotovená, zodpovedá ich skutočnej vôli, ktorú si vzájomne vážne, zrozumiteľne a úplne slobodne prejavili, na dôkaz čoho pripájajú svoje podpisy.</w:t>
      </w:r>
    </w:p>
    <w:p w:rsidR="00542334" w:rsidRDefault="00542334">
      <w:pPr>
        <w:pBdr>
          <w:top w:val="nil"/>
          <w:left w:val="nil"/>
          <w:bottom w:val="nil"/>
          <w:right w:val="nil"/>
          <w:between w:val="nil"/>
        </w:pBdr>
        <w:jc w:val="both"/>
        <w:rPr>
          <w:rFonts w:ascii="Arial" w:eastAsia="Arial" w:hAnsi="Arial" w:cs="Arial"/>
        </w:rPr>
      </w:pPr>
    </w:p>
    <w:p w:rsidR="00542334" w:rsidRDefault="00542334">
      <w:pPr>
        <w:pBdr>
          <w:top w:val="nil"/>
          <w:left w:val="nil"/>
          <w:bottom w:val="nil"/>
          <w:right w:val="nil"/>
          <w:between w:val="nil"/>
        </w:pBdr>
        <w:jc w:val="both"/>
        <w:rPr>
          <w:rFonts w:ascii="Arial" w:eastAsia="Arial" w:hAnsi="Arial" w:cs="Arial"/>
        </w:rPr>
      </w:pPr>
    </w:p>
    <w:tbl>
      <w:tblPr>
        <w:tblStyle w:val="a"/>
        <w:tblW w:w="9321"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4644"/>
        <w:gridCol w:w="4677"/>
      </w:tblGrid>
      <w:tr w:rsidR="00542334">
        <w:tc>
          <w:tcPr>
            <w:tcW w:w="4644" w:type="dxa"/>
            <w:tcBorders>
              <w:top w:val="single" w:sz="4" w:space="0" w:color="00000A"/>
              <w:left w:val="single" w:sz="4" w:space="0" w:color="00000A"/>
              <w:bottom w:val="single" w:sz="4" w:space="0" w:color="00000A"/>
              <w:right w:val="single" w:sz="4" w:space="0" w:color="00000A"/>
            </w:tcBorders>
            <w:shd w:val="clear" w:color="auto" w:fill="auto"/>
          </w:tcPr>
          <w:p w:rsidR="00542334" w:rsidRDefault="00542334">
            <w:pPr>
              <w:pBdr>
                <w:top w:val="nil"/>
                <w:left w:val="nil"/>
                <w:bottom w:val="nil"/>
                <w:right w:val="nil"/>
                <w:between w:val="nil"/>
              </w:pBdr>
              <w:jc w:val="both"/>
              <w:rPr>
                <w:rFonts w:ascii="Arial" w:eastAsia="Arial" w:hAnsi="Arial" w:cs="Arial"/>
                <w:b/>
              </w:rPr>
            </w:pPr>
          </w:p>
          <w:p w:rsidR="00542334" w:rsidRDefault="008A168D">
            <w:pPr>
              <w:pBdr>
                <w:top w:val="nil"/>
                <w:left w:val="nil"/>
                <w:bottom w:val="nil"/>
                <w:right w:val="nil"/>
                <w:between w:val="nil"/>
              </w:pBdr>
              <w:jc w:val="both"/>
              <w:rPr>
                <w:rFonts w:ascii="Arial" w:eastAsia="Arial" w:hAnsi="Arial" w:cs="Arial"/>
              </w:rPr>
            </w:pPr>
            <w:r>
              <w:rPr>
                <w:rFonts w:ascii="Arial" w:eastAsia="Arial" w:hAnsi="Arial" w:cs="Arial"/>
              </w:rPr>
              <w:t xml:space="preserve">V </w:t>
            </w:r>
            <w:r>
              <w:rPr>
                <w:rFonts w:ascii="Arial" w:eastAsia="Arial" w:hAnsi="Arial" w:cs="Arial"/>
                <w:highlight w:val="yellow"/>
              </w:rPr>
              <w:t>xxx</w:t>
            </w:r>
            <w:r>
              <w:rPr>
                <w:rFonts w:ascii="Arial" w:eastAsia="Arial" w:hAnsi="Arial" w:cs="Arial"/>
              </w:rPr>
              <w:t xml:space="preserve"> dňa: ………………</w:t>
            </w:r>
          </w:p>
          <w:p w:rsidR="00542334" w:rsidRDefault="008A168D">
            <w:pPr>
              <w:jc w:val="both"/>
              <w:rPr>
                <w:rFonts w:ascii="Arial" w:eastAsia="Arial" w:hAnsi="Arial" w:cs="Arial"/>
                <w:b/>
              </w:rPr>
            </w:pPr>
            <w:r>
              <w:rPr>
                <w:rFonts w:ascii="Arial" w:eastAsia="Arial" w:hAnsi="Arial" w:cs="Arial"/>
                <w:b/>
                <w:highlight w:val="yellow"/>
              </w:rPr>
              <w:t>xxx</w:t>
            </w:r>
          </w:p>
          <w:p w:rsidR="00542334" w:rsidRDefault="00542334">
            <w:pPr>
              <w:keepNext/>
              <w:pBdr>
                <w:top w:val="nil"/>
                <w:left w:val="nil"/>
                <w:bottom w:val="nil"/>
                <w:right w:val="nil"/>
                <w:between w:val="nil"/>
              </w:pBdr>
              <w:jc w:val="both"/>
              <w:rPr>
                <w:rFonts w:ascii="Arial" w:eastAsia="Arial" w:hAnsi="Arial" w:cs="Arial"/>
              </w:rPr>
            </w:pPr>
          </w:p>
          <w:p w:rsidR="00542334" w:rsidRDefault="00542334">
            <w:pPr>
              <w:keepNext/>
              <w:pBdr>
                <w:top w:val="nil"/>
                <w:left w:val="nil"/>
                <w:bottom w:val="nil"/>
                <w:right w:val="nil"/>
                <w:between w:val="nil"/>
              </w:pBdr>
              <w:jc w:val="both"/>
              <w:rPr>
                <w:rFonts w:ascii="Arial" w:eastAsia="Arial" w:hAnsi="Arial" w:cs="Arial"/>
              </w:rPr>
            </w:pPr>
          </w:p>
          <w:p w:rsidR="00542334" w:rsidRDefault="00542334">
            <w:pPr>
              <w:keepNext/>
              <w:pBdr>
                <w:top w:val="nil"/>
                <w:left w:val="nil"/>
                <w:bottom w:val="nil"/>
                <w:right w:val="nil"/>
                <w:between w:val="nil"/>
              </w:pBdr>
              <w:jc w:val="both"/>
              <w:rPr>
                <w:rFonts w:ascii="Arial" w:eastAsia="Arial" w:hAnsi="Arial" w:cs="Arial"/>
              </w:rPr>
            </w:pPr>
          </w:p>
          <w:p w:rsidR="00542334" w:rsidRDefault="008A168D">
            <w:pPr>
              <w:pBdr>
                <w:top w:val="nil"/>
                <w:left w:val="nil"/>
                <w:bottom w:val="nil"/>
                <w:right w:val="nil"/>
                <w:between w:val="nil"/>
              </w:pBdr>
              <w:jc w:val="both"/>
              <w:rPr>
                <w:rFonts w:ascii="Arial" w:eastAsia="Arial" w:hAnsi="Arial" w:cs="Arial"/>
              </w:rPr>
            </w:pPr>
            <w:r>
              <w:rPr>
                <w:rFonts w:ascii="Arial" w:eastAsia="Arial" w:hAnsi="Arial" w:cs="Arial"/>
              </w:rPr>
              <w:t>___________________________</w:t>
            </w:r>
          </w:p>
          <w:p w:rsidR="00542334" w:rsidRPr="00E81A18" w:rsidRDefault="008A168D">
            <w:pPr>
              <w:rPr>
                <w:rFonts w:ascii="Arial" w:eastAsia="Arial" w:hAnsi="Arial" w:cs="Arial"/>
                <w:highlight w:val="yellow"/>
              </w:rPr>
            </w:pPr>
            <w:r w:rsidRPr="00E81A18">
              <w:rPr>
                <w:rFonts w:ascii="Arial" w:eastAsia="Arial" w:hAnsi="Arial" w:cs="Arial"/>
                <w:highlight w:val="yellow"/>
              </w:rPr>
              <w:t xml:space="preserve">(Titul, Meno a Priezvisko podpisujúcej osoby) </w:t>
            </w:r>
          </w:p>
          <w:p w:rsidR="00542334" w:rsidRDefault="008A168D">
            <w:pPr>
              <w:pBdr>
                <w:top w:val="nil"/>
                <w:left w:val="nil"/>
                <w:bottom w:val="nil"/>
                <w:right w:val="nil"/>
                <w:between w:val="nil"/>
              </w:pBdr>
              <w:jc w:val="both"/>
              <w:rPr>
                <w:rFonts w:ascii="Arial" w:eastAsia="Arial" w:hAnsi="Arial" w:cs="Arial"/>
              </w:rPr>
            </w:pPr>
            <w:r w:rsidRPr="00E81A18">
              <w:rPr>
                <w:rFonts w:ascii="Arial" w:eastAsia="Arial" w:hAnsi="Arial" w:cs="Arial"/>
                <w:highlight w:val="yellow"/>
              </w:rPr>
              <w:t>(Názov funkcie podpisujúcej osoby)</w:t>
            </w:r>
            <w:r>
              <w:rPr>
                <w:rFonts w:ascii="Arial" w:eastAsia="Arial" w:hAnsi="Arial" w:cs="Arial"/>
              </w:rPr>
              <w:t xml:space="preserve"> </w:t>
            </w:r>
          </w:p>
          <w:p w:rsidR="00542334" w:rsidRDefault="00542334">
            <w:pPr>
              <w:pBdr>
                <w:top w:val="nil"/>
                <w:left w:val="nil"/>
                <w:bottom w:val="nil"/>
                <w:right w:val="nil"/>
                <w:between w:val="nil"/>
              </w:pBdr>
              <w:jc w:val="both"/>
              <w:rPr>
                <w:rFonts w:ascii="Arial" w:eastAsia="Arial" w:hAnsi="Arial" w:cs="Arial"/>
              </w:rPr>
            </w:pPr>
          </w:p>
          <w:p w:rsidR="00542334" w:rsidRDefault="00542334">
            <w:pPr>
              <w:pBdr>
                <w:top w:val="nil"/>
                <w:left w:val="nil"/>
                <w:bottom w:val="nil"/>
                <w:right w:val="nil"/>
                <w:between w:val="nil"/>
              </w:pBdr>
              <w:jc w:val="both"/>
              <w:rPr>
                <w:rFonts w:ascii="Arial" w:eastAsia="Arial" w:hAnsi="Arial" w:cs="Arial"/>
              </w:rPr>
            </w:pPr>
          </w:p>
        </w:tc>
        <w:tc>
          <w:tcPr>
            <w:tcW w:w="4677" w:type="dxa"/>
            <w:tcBorders>
              <w:top w:val="single" w:sz="4" w:space="0" w:color="00000A"/>
              <w:left w:val="single" w:sz="4" w:space="0" w:color="00000A"/>
              <w:bottom w:val="single" w:sz="4" w:space="0" w:color="00000A"/>
              <w:right w:val="single" w:sz="4" w:space="0" w:color="00000A"/>
            </w:tcBorders>
            <w:shd w:val="clear" w:color="auto" w:fill="auto"/>
          </w:tcPr>
          <w:p w:rsidR="00542334" w:rsidRDefault="00542334">
            <w:pPr>
              <w:pBdr>
                <w:top w:val="nil"/>
                <w:left w:val="nil"/>
                <w:bottom w:val="nil"/>
                <w:right w:val="nil"/>
                <w:between w:val="nil"/>
              </w:pBdr>
              <w:jc w:val="both"/>
              <w:rPr>
                <w:rFonts w:ascii="Arial" w:eastAsia="Arial" w:hAnsi="Arial" w:cs="Arial"/>
              </w:rPr>
            </w:pPr>
          </w:p>
          <w:p w:rsidR="00542334" w:rsidRDefault="008A168D">
            <w:pPr>
              <w:pBdr>
                <w:top w:val="nil"/>
                <w:left w:val="nil"/>
                <w:bottom w:val="nil"/>
                <w:right w:val="nil"/>
                <w:between w:val="nil"/>
              </w:pBdr>
              <w:jc w:val="both"/>
              <w:rPr>
                <w:rFonts w:ascii="Arial" w:eastAsia="Arial" w:hAnsi="Arial" w:cs="Arial"/>
                <w:sz w:val="24"/>
                <w:szCs w:val="24"/>
              </w:rPr>
            </w:pPr>
            <w:r>
              <w:rPr>
                <w:rFonts w:ascii="Arial" w:eastAsia="Arial" w:hAnsi="Arial" w:cs="Arial"/>
              </w:rPr>
              <w:t>V Žiline dňa: ……………</w:t>
            </w:r>
          </w:p>
          <w:p w:rsidR="00542334" w:rsidRDefault="008A168D">
            <w:pPr>
              <w:rPr>
                <w:rFonts w:ascii="Arial" w:eastAsia="Arial" w:hAnsi="Arial" w:cs="Arial"/>
                <w:b/>
              </w:rPr>
            </w:pPr>
            <w:proofErr w:type="spellStart"/>
            <w:r>
              <w:rPr>
                <w:rFonts w:ascii="Arial" w:eastAsia="Arial" w:hAnsi="Arial" w:cs="Arial"/>
                <w:b/>
              </w:rPr>
              <w:t>TransData</w:t>
            </w:r>
            <w:proofErr w:type="spellEnd"/>
            <w:r>
              <w:rPr>
                <w:rFonts w:ascii="Arial" w:eastAsia="Arial" w:hAnsi="Arial" w:cs="Arial"/>
                <w:b/>
              </w:rPr>
              <w:t xml:space="preserve"> </w:t>
            </w:r>
            <w:proofErr w:type="spellStart"/>
            <w:r>
              <w:rPr>
                <w:rFonts w:ascii="Arial" w:eastAsia="Arial" w:hAnsi="Arial" w:cs="Arial"/>
                <w:b/>
              </w:rPr>
              <w:t>s.r.o</w:t>
            </w:r>
            <w:proofErr w:type="spellEnd"/>
            <w:r>
              <w:rPr>
                <w:rFonts w:ascii="Arial" w:eastAsia="Arial" w:hAnsi="Arial" w:cs="Arial"/>
                <w:b/>
              </w:rPr>
              <w:t>.</w:t>
            </w:r>
          </w:p>
          <w:p w:rsidR="00542334" w:rsidRDefault="00542334">
            <w:pPr>
              <w:keepNext/>
              <w:pBdr>
                <w:top w:val="nil"/>
                <w:left w:val="nil"/>
                <w:bottom w:val="nil"/>
                <w:right w:val="nil"/>
                <w:between w:val="nil"/>
              </w:pBdr>
              <w:jc w:val="both"/>
              <w:rPr>
                <w:rFonts w:ascii="Arial" w:eastAsia="Arial" w:hAnsi="Arial" w:cs="Arial"/>
              </w:rPr>
            </w:pPr>
          </w:p>
          <w:p w:rsidR="00542334" w:rsidRDefault="00542334">
            <w:pPr>
              <w:keepNext/>
              <w:pBdr>
                <w:top w:val="nil"/>
                <w:left w:val="nil"/>
                <w:bottom w:val="nil"/>
                <w:right w:val="nil"/>
                <w:between w:val="nil"/>
              </w:pBdr>
              <w:jc w:val="both"/>
              <w:rPr>
                <w:rFonts w:ascii="Arial" w:eastAsia="Arial" w:hAnsi="Arial" w:cs="Arial"/>
              </w:rPr>
            </w:pPr>
          </w:p>
          <w:p w:rsidR="00542334" w:rsidRDefault="00542334">
            <w:pPr>
              <w:keepNext/>
              <w:pBdr>
                <w:top w:val="nil"/>
                <w:left w:val="nil"/>
                <w:bottom w:val="nil"/>
                <w:right w:val="nil"/>
                <w:between w:val="nil"/>
              </w:pBdr>
              <w:jc w:val="both"/>
              <w:rPr>
                <w:rFonts w:ascii="Arial" w:eastAsia="Arial" w:hAnsi="Arial" w:cs="Arial"/>
              </w:rPr>
            </w:pPr>
          </w:p>
          <w:p w:rsidR="00542334" w:rsidRDefault="008A168D">
            <w:pPr>
              <w:pBdr>
                <w:top w:val="nil"/>
                <w:left w:val="nil"/>
                <w:bottom w:val="nil"/>
                <w:right w:val="nil"/>
                <w:between w:val="nil"/>
              </w:pBdr>
              <w:rPr>
                <w:rFonts w:ascii="Arial" w:eastAsia="Arial" w:hAnsi="Arial" w:cs="Arial"/>
              </w:rPr>
            </w:pPr>
            <w:r>
              <w:rPr>
                <w:rFonts w:ascii="Arial" w:eastAsia="Arial" w:hAnsi="Arial" w:cs="Arial"/>
              </w:rPr>
              <w:t>___________________________</w:t>
            </w:r>
          </w:p>
          <w:p w:rsidR="00542334" w:rsidRDefault="008A168D">
            <w:pPr>
              <w:pBdr>
                <w:top w:val="nil"/>
                <w:left w:val="nil"/>
                <w:bottom w:val="nil"/>
                <w:right w:val="nil"/>
                <w:between w:val="nil"/>
              </w:pBdr>
              <w:rPr>
                <w:rFonts w:ascii="Arial" w:eastAsia="Arial" w:hAnsi="Arial" w:cs="Arial"/>
              </w:rPr>
            </w:pPr>
            <w:r>
              <w:rPr>
                <w:rFonts w:ascii="Arial" w:eastAsia="Arial" w:hAnsi="Arial" w:cs="Arial"/>
              </w:rPr>
              <w:t xml:space="preserve">Ing. Branislav </w:t>
            </w:r>
            <w:proofErr w:type="spellStart"/>
            <w:r>
              <w:rPr>
                <w:rFonts w:ascii="Arial" w:eastAsia="Arial" w:hAnsi="Arial" w:cs="Arial"/>
              </w:rPr>
              <w:t>Jurčišin</w:t>
            </w:r>
            <w:proofErr w:type="spellEnd"/>
            <w:r>
              <w:rPr>
                <w:rFonts w:ascii="Arial" w:eastAsia="Arial" w:hAnsi="Arial" w:cs="Arial"/>
              </w:rPr>
              <w:t xml:space="preserve"> </w:t>
            </w:r>
          </w:p>
          <w:p w:rsidR="00542334" w:rsidRDefault="008A168D">
            <w:pPr>
              <w:pBdr>
                <w:top w:val="nil"/>
                <w:left w:val="nil"/>
                <w:bottom w:val="nil"/>
                <w:right w:val="nil"/>
                <w:between w:val="nil"/>
              </w:pBdr>
              <w:tabs>
                <w:tab w:val="left" w:pos="559"/>
              </w:tabs>
              <w:jc w:val="both"/>
              <w:rPr>
                <w:rFonts w:ascii="Arial" w:eastAsia="Arial" w:hAnsi="Arial" w:cs="Arial"/>
              </w:rPr>
            </w:pPr>
            <w:r>
              <w:rPr>
                <w:rFonts w:ascii="Arial" w:eastAsia="Arial" w:hAnsi="Arial" w:cs="Arial"/>
              </w:rPr>
              <w:t>Konateľ</w:t>
            </w:r>
          </w:p>
          <w:p w:rsidR="00542334" w:rsidRDefault="00542334">
            <w:pPr>
              <w:pBdr>
                <w:top w:val="nil"/>
                <w:left w:val="nil"/>
                <w:bottom w:val="nil"/>
                <w:right w:val="nil"/>
                <w:between w:val="nil"/>
              </w:pBdr>
              <w:jc w:val="both"/>
              <w:rPr>
                <w:rFonts w:ascii="Arial" w:eastAsia="Arial" w:hAnsi="Arial" w:cs="Arial"/>
              </w:rPr>
            </w:pPr>
          </w:p>
          <w:p w:rsidR="00542334" w:rsidRDefault="00542334">
            <w:pPr>
              <w:pBdr>
                <w:top w:val="nil"/>
                <w:left w:val="nil"/>
                <w:bottom w:val="nil"/>
                <w:right w:val="nil"/>
                <w:between w:val="nil"/>
              </w:pBdr>
              <w:jc w:val="both"/>
              <w:rPr>
                <w:rFonts w:ascii="Arial" w:eastAsia="Arial" w:hAnsi="Arial" w:cs="Arial"/>
              </w:rPr>
            </w:pPr>
          </w:p>
          <w:p w:rsidR="00542334" w:rsidRDefault="00542334">
            <w:pPr>
              <w:pBdr>
                <w:top w:val="nil"/>
                <w:left w:val="nil"/>
                <w:bottom w:val="nil"/>
                <w:right w:val="nil"/>
                <w:between w:val="nil"/>
              </w:pBdr>
              <w:jc w:val="both"/>
              <w:rPr>
                <w:rFonts w:ascii="Arial" w:eastAsia="Arial" w:hAnsi="Arial" w:cs="Arial"/>
              </w:rPr>
            </w:pPr>
          </w:p>
          <w:p w:rsidR="00542334" w:rsidRDefault="008A168D">
            <w:pPr>
              <w:rPr>
                <w:rFonts w:ascii="Arial" w:eastAsia="Arial" w:hAnsi="Arial" w:cs="Arial"/>
              </w:rPr>
            </w:pPr>
            <w:r>
              <w:rPr>
                <w:rFonts w:ascii="Arial" w:eastAsia="Arial" w:hAnsi="Arial" w:cs="Arial"/>
              </w:rPr>
              <w:t>___________________________</w:t>
            </w:r>
          </w:p>
          <w:p w:rsidR="00542334" w:rsidRDefault="008A168D">
            <w:pPr>
              <w:pBdr>
                <w:top w:val="nil"/>
                <w:left w:val="nil"/>
                <w:bottom w:val="nil"/>
                <w:right w:val="nil"/>
                <w:between w:val="nil"/>
              </w:pBdr>
              <w:jc w:val="both"/>
              <w:rPr>
                <w:rFonts w:ascii="Arial" w:eastAsia="Arial" w:hAnsi="Arial" w:cs="Arial"/>
              </w:rPr>
            </w:pPr>
            <w:bookmarkStart w:id="1" w:name="_heading=h.1fob9te" w:colFirst="0" w:colLast="0"/>
            <w:bookmarkEnd w:id="1"/>
            <w:r>
              <w:rPr>
                <w:rFonts w:ascii="Arial" w:eastAsia="Arial" w:hAnsi="Arial" w:cs="Arial"/>
              </w:rPr>
              <w:t xml:space="preserve">Ing. Karol </w:t>
            </w:r>
            <w:proofErr w:type="spellStart"/>
            <w:r>
              <w:rPr>
                <w:rFonts w:ascii="Arial" w:eastAsia="Arial" w:hAnsi="Arial" w:cs="Arial"/>
              </w:rPr>
              <w:t>Gogolák</w:t>
            </w:r>
            <w:proofErr w:type="spellEnd"/>
            <w:r>
              <w:rPr>
                <w:rFonts w:ascii="Arial" w:eastAsia="Arial" w:hAnsi="Arial" w:cs="Arial"/>
              </w:rPr>
              <w:t xml:space="preserve">, MBA </w:t>
            </w:r>
          </w:p>
          <w:p w:rsidR="00542334" w:rsidRDefault="008A168D">
            <w:pPr>
              <w:pBdr>
                <w:top w:val="nil"/>
                <w:left w:val="nil"/>
                <w:bottom w:val="nil"/>
                <w:right w:val="nil"/>
                <w:between w:val="nil"/>
              </w:pBdr>
              <w:jc w:val="both"/>
              <w:rPr>
                <w:rFonts w:ascii="Arial" w:eastAsia="Arial" w:hAnsi="Arial" w:cs="Arial"/>
              </w:rPr>
            </w:pPr>
            <w:r>
              <w:rPr>
                <w:rFonts w:ascii="Arial" w:eastAsia="Arial" w:hAnsi="Arial" w:cs="Arial"/>
              </w:rPr>
              <w:t>Konateľ</w:t>
            </w:r>
          </w:p>
          <w:p w:rsidR="00542334" w:rsidRDefault="00542334">
            <w:pPr>
              <w:keepNext/>
              <w:pBdr>
                <w:top w:val="nil"/>
                <w:left w:val="nil"/>
                <w:bottom w:val="nil"/>
                <w:right w:val="nil"/>
                <w:between w:val="nil"/>
              </w:pBdr>
              <w:jc w:val="both"/>
              <w:rPr>
                <w:rFonts w:ascii="Arial" w:eastAsia="Arial" w:hAnsi="Arial" w:cs="Arial"/>
              </w:rPr>
            </w:pPr>
          </w:p>
        </w:tc>
      </w:tr>
    </w:tbl>
    <w:p w:rsidR="00542334" w:rsidRDefault="00542334">
      <w:pPr>
        <w:pBdr>
          <w:top w:val="nil"/>
          <w:left w:val="nil"/>
          <w:bottom w:val="nil"/>
          <w:right w:val="nil"/>
          <w:between w:val="nil"/>
        </w:pBdr>
        <w:jc w:val="both"/>
        <w:rPr>
          <w:rFonts w:ascii="Arial" w:eastAsia="Arial" w:hAnsi="Arial" w:cs="Arial"/>
        </w:rPr>
      </w:pPr>
    </w:p>
    <w:p w:rsidR="00542334" w:rsidRDefault="00542334">
      <w:pPr>
        <w:pBdr>
          <w:top w:val="nil"/>
          <w:left w:val="nil"/>
          <w:bottom w:val="nil"/>
          <w:right w:val="nil"/>
          <w:between w:val="nil"/>
        </w:pBdr>
        <w:jc w:val="both"/>
        <w:rPr>
          <w:rFonts w:ascii="Arial" w:eastAsia="Arial" w:hAnsi="Arial" w:cs="Arial"/>
          <w:sz w:val="24"/>
          <w:szCs w:val="24"/>
        </w:rPr>
      </w:pPr>
    </w:p>
    <w:sectPr w:rsidR="00542334">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2B1" w:rsidRDefault="00EE22B1">
      <w:r>
        <w:separator/>
      </w:r>
    </w:p>
  </w:endnote>
  <w:endnote w:type="continuationSeparator" w:id="0">
    <w:p w:rsidR="00EE22B1" w:rsidRDefault="00EE2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Lucida Grande">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2E" w:rsidRDefault="0067012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334" w:rsidRDefault="00542334">
    <w:pPr>
      <w:pBdr>
        <w:top w:val="nil"/>
        <w:left w:val="nil"/>
        <w:bottom w:val="nil"/>
        <w:right w:val="nil"/>
        <w:between w:val="nil"/>
      </w:pBdr>
      <w:tabs>
        <w:tab w:val="center" w:pos="4153"/>
        <w:tab w:val="right"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2E" w:rsidRDefault="0067012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2B1" w:rsidRDefault="00EE22B1">
      <w:r>
        <w:separator/>
      </w:r>
    </w:p>
  </w:footnote>
  <w:footnote w:type="continuationSeparator" w:id="0">
    <w:p w:rsidR="00EE22B1" w:rsidRDefault="00EE2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2E" w:rsidRDefault="0067012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334" w:rsidRDefault="00542334">
    <w:pPr>
      <w:pBdr>
        <w:top w:val="nil"/>
        <w:left w:val="nil"/>
        <w:bottom w:val="nil"/>
        <w:right w:val="nil"/>
        <w:between w:val="nil"/>
      </w:pBdr>
      <w:tabs>
        <w:tab w:val="center" w:pos="4536"/>
        <w:tab w:val="right" w:pos="907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12E" w:rsidRDefault="0067012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612"/>
    <w:multiLevelType w:val="multilevel"/>
    <w:tmpl w:val="2DAEF2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EC2F07"/>
    <w:multiLevelType w:val="multilevel"/>
    <w:tmpl w:val="D4728F86"/>
    <w:lvl w:ilvl="0">
      <w:start w:val="1"/>
      <w:numFmt w:val="lowerRoman"/>
      <w:lvlText w:val="(%1)"/>
      <w:lvlJc w:val="left"/>
      <w:pPr>
        <w:ind w:left="1146" w:hanging="72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0084641"/>
    <w:multiLevelType w:val="multilevel"/>
    <w:tmpl w:val="F320B85A"/>
    <w:lvl w:ilvl="0">
      <w:start w:val="1"/>
      <w:numFmt w:val="decimal"/>
      <w:lvlText w:val="%1."/>
      <w:lvlJc w:val="left"/>
      <w:pPr>
        <w:ind w:left="720" w:hanging="360"/>
      </w:pPr>
      <w:rPr>
        <w:rFonts w:ascii="Arial" w:eastAsia="Arial" w:hAnsi="Arial" w:cs="Arial"/>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822730"/>
    <w:multiLevelType w:val="multilevel"/>
    <w:tmpl w:val="4E00EA3E"/>
    <w:lvl w:ilvl="0">
      <w:start w:val="1"/>
      <w:numFmt w:val="decimal"/>
      <w:lvlText w:val="%1."/>
      <w:lvlJc w:val="left"/>
      <w:pPr>
        <w:ind w:left="870" w:hanging="51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98B2414"/>
    <w:multiLevelType w:val="multilevel"/>
    <w:tmpl w:val="AF98ED2E"/>
    <w:lvl w:ilvl="0">
      <w:start w:val="1"/>
      <w:numFmt w:val="decimal"/>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D656579"/>
    <w:multiLevelType w:val="multilevel"/>
    <w:tmpl w:val="3ABA6326"/>
    <w:lvl w:ilvl="0">
      <w:start w:val="1"/>
      <w:numFmt w:val="lowerRoman"/>
      <w:lvlText w:val="(%1)"/>
      <w:lvlJc w:val="left"/>
      <w:pPr>
        <w:ind w:left="1146" w:hanging="72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6DCB4679"/>
    <w:multiLevelType w:val="multilevel"/>
    <w:tmpl w:val="8AFA0F86"/>
    <w:lvl w:ilvl="0">
      <w:start w:val="1"/>
      <w:numFmt w:val="decimal"/>
      <w:lvlText w:val="1.%1"/>
      <w:lvlJc w:val="left"/>
      <w:pPr>
        <w:ind w:left="1196" w:hanging="360"/>
      </w:pPr>
      <w:rPr>
        <w:rFonts w:ascii="Times New Roman" w:hAnsi="Times New Roman"/>
        <w:i w:val="0"/>
        <w:iCs w:val="0"/>
      </w:rPr>
    </w:lvl>
    <w:lvl w:ilvl="1">
      <w:start w:val="1"/>
      <w:numFmt w:val="lowerLetter"/>
      <w:lvlText w:val="%2."/>
      <w:lvlJc w:val="left"/>
      <w:pPr>
        <w:ind w:left="1916" w:hanging="360"/>
      </w:pPr>
    </w:lvl>
    <w:lvl w:ilvl="2">
      <w:start w:val="1"/>
      <w:numFmt w:val="lowerRoman"/>
      <w:lvlText w:val="%3."/>
      <w:lvlJc w:val="right"/>
      <w:pPr>
        <w:ind w:left="2636" w:hanging="180"/>
      </w:pPr>
    </w:lvl>
    <w:lvl w:ilvl="3">
      <w:start w:val="1"/>
      <w:numFmt w:val="decimal"/>
      <w:lvlText w:val="%4."/>
      <w:lvlJc w:val="left"/>
      <w:pPr>
        <w:ind w:left="3356" w:hanging="360"/>
      </w:pPr>
    </w:lvl>
    <w:lvl w:ilvl="4">
      <w:start w:val="1"/>
      <w:numFmt w:val="lowerLetter"/>
      <w:lvlText w:val="%5."/>
      <w:lvlJc w:val="left"/>
      <w:pPr>
        <w:ind w:left="4076" w:hanging="360"/>
      </w:pPr>
    </w:lvl>
    <w:lvl w:ilvl="5">
      <w:start w:val="1"/>
      <w:numFmt w:val="lowerRoman"/>
      <w:lvlText w:val="%6."/>
      <w:lvlJc w:val="right"/>
      <w:pPr>
        <w:ind w:left="4796" w:hanging="180"/>
      </w:pPr>
    </w:lvl>
    <w:lvl w:ilvl="6">
      <w:start w:val="1"/>
      <w:numFmt w:val="decimal"/>
      <w:lvlText w:val="%7."/>
      <w:lvlJc w:val="left"/>
      <w:pPr>
        <w:ind w:left="5516" w:hanging="360"/>
      </w:pPr>
    </w:lvl>
    <w:lvl w:ilvl="7">
      <w:start w:val="1"/>
      <w:numFmt w:val="lowerLetter"/>
      <w:lvlText w:val="%8."/>
      <w:lvlJc w:val="left"/>
      <w:pPr>
        <w:ind w:left="6236" w:hanging="360"/>
      </w:pPr>
    </w:lvl>
    <w:lvl w:ilvl="8">
      <w:start w:val="1"/>
      <w:numFmt w:val="lowerRoman"/>
      <w:lvlText w:val="%9."/>
      <w:lvlJc w:val="right"/>
      <w:pPr>
        <w:ind w:left="6956" w:hanging="180"/>
      </w:pPr>
    </w:lvl>
  </w:abstractNum>
  <w:abstractNum w:abstractNumId="7" w15:restartNumberingAfterBreak="0">
    <w:nsid w:val="7DFB57BA"/>
    <w:multiLevelType w:val="multilevel"/>
    <w:tmpl w:val="99A61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7F3B450D"/>
    <w:multiLevelType w:val="multilevel"/>
    <w:tmpl w:val="7FAEBD42"/>
    <w:lvl w:ilvl="0">
      <w:start w:val="1"/>
      <w:numFmt w:val="lowerLetter"/>
      <w:lvlText w:val="%1)"/>
      <w:lvlJc w:val="left"/>
      <w:pPr>
        <w:ind w:left="720" w:hanging="360"/>
      </w:pPr>
      <w:rPr>
        <w:rFonts w:ascii="Arial" w:eastAsia="Arial" w:hAnsi="Arial" w:cs="Arial"/>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2"/>
  </w:num>
  <w:num w:numId="4">
    <w:abstractNumId w:val="8"/>
  </w:num>
  <w:num w:numId="5">
    <w:abstractNumId w:val="7"/>
  </w:num>
  <w:num w:numId="6">
    <w:abstractNumId w:val="5"/>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334"/>
    <w:rsid w:val="002621B6"/>
    <w:rsid w:val="00542334"/>
    <w:rsid w:val="0067012E"/>
    <w:rsid w:val="008A168D"/>
    <w:rsid w:val="00C44994"/>
    <w:rsid w:val="00CA6F95"/>
    <w:rsid w:val="00E81A18"/>
    <w:rsid w:val="00E908E9"/>
    <w:rsid w:val="00EE22B1"/>
    <w:rsid w:val="00F30E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A"/>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E248A"/>
    <w:rPr>
      <w:lang w:eastAsia="cs-CZ"/>
    </w:rPr>
  </w:style>
  <w:style w:type="paragraph" w:styleId="Nadpis1">
    <w:name w:val="heading 1"/>
    <w:basedOn w:val="Normlny"/>
    <w:qFormat/>
    <w:rsid w:val="00BE248A"/>
    <w:pPr>
      <w:keepNext/>
      <w:jc w:val="both"/>
      <w:outlineLvl w:val="0"/>
    </w:pPr>
    <w:rPr>
      <w:sz w:val="24"/>
      <w:u w:val="single"/>
    </w:rPr>
  </w:style>
  <w:style w:type="paragraph" w:styleId="Nadpis2">
    <w:name w:val="heading 2"/>
    <w:basedOn w:val="Normlny"/>
    <w:qFormat/>
    <w:rsid w:val="00BE248A"/>
    <w:pPr>
      <w:keepNext/>
      <w:jc w:val="both"/>
      <w:outlineLvl w:val="1"/>
    </w:pPr>
    <w:rPr>
      <w:sz w:val="24"/>
    </w:rPr>
  </w:style>
  <w:style w:type="paragraph" w:styleId="Nadpis3">
    <w:name w:val="heading 3"/>
    <w:basedOn w:val="Normlny"/>
    <w:qFormat/>
    <w:rsid w:val="00BE248A"/>
    <w:pPr>
      <w:keepNext/>
      <w:jc w:val="center"/>
      <w:outlineLvl w:val="2"/>
    </w:pPr>
    <w:rPr>
      <w:sz w:val="24"/>
    </w:rPr>
  </w:style>
  <w:style w:type="paragraph" w:styleId="Nadpis4">
    <w:name w:val="heading 4"/>
    <w:basedOn w:val="Normlny"/>
    <w:qFormat/>
    <w:rsid w:val="00BE248A"/>
    <w:pPr>
      <w:keepNext/>
      <w:jc w:val="center"/>
      <w:outlineLvl w:val="3"/>
    </w:pPr>
    <w:rPr>
      <w:b/>
      <w:sz w:val="24"/>
    </w:rPr>
  </w:style>
  <w:style w:type="paragraph" w:styleId="Nadpis5">
    <w:name w:val="heading 5"/>
    <w:basedOn w:val="Normlny"/>
    <w:next w:val="Normlny"/>
    <w:pPr>
      <w:keepNext/>
      <w:keepLines/>
      <w:spacing w:before="220" w:after="40"/>
      <w:outlineLvl w:val="4"/>
    </w:pPr>
    <w:rPr>
      <w:b/>
      <w:sz w:val="22"/>
      <w:szCs w:val="22"/>
    </w:rPr>
  </w:style>
  <w:style w:type="paragraph" w:styleId="Nadpis6">
    <w:name w:val="heading 6"/>
    <w:basedOn w:val="Normlny"/>
    <w:next w:val="Normlny"/>
    <w:pPr>
      <w:keepNext/>
      <w:keepLines/>
      <w:spacing w:before="200" w:after="40"/>
      <w:outlineLvl w:val="5"/>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qFormat/>
    <w:rsid w:val="00BE248A"/>
    <w:pPr>
      <w:jc w:val="center"/>
    </w:pPr>
    <w:rPr>
      <w:b/>
      <w:sz w:val="28"/>
    </w:rPr>
  </w:style>
  <w:style w:type="character" w:styleId="slostrany">
    <w:name w:val="page number"/>
    <w:basedOn w:val="Predvolenpsmoodseku"/>
    <w:semiHidden/>
    <w:qFormat/>
    <w:rsid w:val="00BE248A"/>
  </w:style>
  <w:style w:type="character" w:styleId="Odkaznakomentr">
    <w:name w:val="annotation reference"/>
    <w:basedOn w:val="Predvolenpsmoodseku"/>
    <w:semiHidden/>
    <w:qFormat/>
    <w:rsid w:val="00BE248A"/>
    <w:rPr>
      <w:sz w:val="16"/>
      <w:szCs w:val="16"/>
    </w:rPr>
  </w:style>
  <w:style w:type="character" w:customStyle="1" w:styleId="HlavikaChar">
    <w:name w:val="Hlavička Char"/>
    <w:basedOn w:val="Predvolenpsmoodseku"/>
    <w:link w:val="Hlavika"/>
    <w:uiPriority w:val="99"/>
    <w:qFormat/>
    <w:rsid w:val="00602803"/>
    <w:rPr>
      <w:lang w:eastAsia="cs-CZ"/>
    </w:rPr>
  </w:style>
  <w:style w:type="paragraph" w:customStyle="1" w:styleId="Heading">
    <w:name w:val="Heading"/>
    <w:basedOn w:val="Normlny"/>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y"/>
    <w:semiHidden/>
    <w:rsid w:val="00BE248A"/>
    <w:pPr>
      <w:jc w:val="both"/>
    </w:pPr>
    <w:rPr>
      <w:sz w:val="24"/>
    </w:rPr>
  </w:style>
  <w:style w:type="paragraph" w:styleId="Zoznam">
    <w:name w:val="List"/>
    <w:basedOn w:val="Zkladntext"/>
    <w:rPr>
      <w:rFonts w:cs="FreeSans"/>
    </w:rPr>
  </w:style>
  <w:style w:type="paragraph" w:styleId="Popis">
    <w:name w:val="caption"/>
    <w:basedOn w:val="Normlny"/>
    <w:qFormat/>
    <w:pPr>
      <w:suppressLineNumbers/>
      <w:spacing w:before="120" w:after="120"/>
    </w:pPr>
    <w:rPr>
      <w:rFonts w:cs="FreeSans"/>
      <w:i/>
      <w:iCs/>
      <w:sz w:val="24"/>
      <w:szCs w:val="24"/>
    </w:rPr>
  </w:style>
  <w:style w:type="paragraph" w:customStyle="1" w:styleId="Index">
    <w:name w:val="Index"/>
    <w:basedOn w:val="Normlny"/>
    <w:qFormat/>
    <w:pPr>
      <w:suppressLineNumbers/>
    </w:pPr>
    <w:rPr>
      <w:rFonts w:cs="FreeSans"/>
    </w:rPr>
  </w:style>
  <w:style w:type="paragraph" w:styleId="Zarkazkladnhotextu">
    <w:name w:val="Body Text Indent"/>
    <w:basedOn w:val="Normlny"/>
    <w:semiHidden/>
    <w:rsid w:val="00BE248A"/>
    <w:pPr>
      <w:ind w:left="426"/>
    </w:pPr>
    <w:rPr>
      <w:sz w:val="24"/>
    </w:rPr>
  </w:style>
  <w:style w:type="paragraph" w:styleId="Zarkazkladnhotextu2">
    <w:name w:val="Body Text Indent 2"/>
    <w:basedOn w:val="Normlny"/>
    <w:semiHidden/>
    <w:qFormat/>
    <w:rsid w:val="00BE248A"/>
    <w:pPr>
      <w:ind w:left="1134" w:hanging="708"/>
    </w:pPr>
    <w:rPr>
      <w:sz w:val="24"/>
    </w:rPr>
  </w:style>
  <w:style w:type="paragraph" w:styleId="Zarkazkladnhotextu3">
    <w:name w:val="Body Text Indent 3"/>
    <w:basedOn w:val="Normlny"/>
    <w:semiHidden/>
    <w:qFormat/>
    <w:rsid w:val="00BE248A"/>
    <w:pPr>
      <w:ind w:left="-993" w:firstLine="993"/>
      <w:jc w:val="both"/>
    </w:pPr>
    <w:rPr>
      <w:sz w:val="24"/>
    </w:rPr>
  </w:style>
  <w:style w:type="paragraph" w:styleId="Pta">
    <w:name w:val="footer"/>
    <w:basedOn w:val="Normlny"/>
    <w:semiHidden/>
    <w:rsid w:val="00BE248A"/>
    <w:pPr>
      <w:tabs>
        <w:tab w:val="center" w:pos="4153"/>
        <w:tab w:val="right" w:pos="8306"/>
      </w:tabs>
    </w:pPr>
  </w:style>
  <w:style w:type="paragraph" w:styleId="Zkladntext2">
    <w:name w:val="Body Text 2"/>
    <w:basedOn w:val="Normlny"/>
    <w:semiHidden/>
    <w:qFormat/>
    <w:rsid w:val="00BE248A"/>
    <w:pPr>
      <w:jc w:val="both"/>
    </w:pPr>
    <w:rPr>
      <w:color w:val="FF0000"/>
      <w:sz w:val="22"/>
    </w:rPr>
  </w:style>
  <w:style w:type="paragraph" w:styleId="Zkladntext3">
    <w:name w:val="Body Text 3"/>
    <w:basedOn w:val="Normlny"/>
    <w:semiHidden/>
    <w:qFormat/>
    <w:rsid w:val="00BE248A"/>
    <w:pPr>
      <w:jc w:val="both"/>
    </w:pPr>
    <w:rPr>
      <w:sz w:val="22"/>
      <w:lang w:val="sq-AL"/>
    </w:rPr>
  </w:style>
  <w:style w:type="paragraph" w:styleId="Textbubliny">
    <w:name w:val="Balloon Text"/>
    <w:basedOn w:val="Normlny"/>
    <w:semiHidden/>
    <w:qFormat/>
    <w:rsid w:val="00BE248A"/>
    <w:rPr>
      <w:rFonts w:ascii="Lucida Grande" w:hAnsi="Lucida Grande"/>
      <w:sz w:val="18"/>
      <w:szCs w:val="18"/>
    </w:rPr>
  </w:style>
  <w:style w:type="paragraph" w:styleId="Textkomentra">
    <w:name w:val="annotation text"/>
    <w:basedOn w:val="Normlny"/>
    <w:semiHidden/>
    <w:qFormat/>
    <w:rsid w:val="00BE248A"/>
  </w:style>
  <w:style w:type="paragraph" w:styleId="Predmetkomentra">
    <w:name w:val="annotation subject"/>
    <w:basedOn w:val="Textkomentra"/>
    <w:semiHidden/>
    <w:qFormat/>
    <w:rsid w:val="00BE248A"/>
    <w:rPr>
      <w:b/>
      <w:bCs/>
    </w:rPr>
  </w:style>
  <w:style w:type="paragraph" w:styleId="Oznaitext">
    <w:name w:val="Block Text"/>
    <w:basedOn w:val="Normlny"/>
    <w:semiHidden/>
    <w:qFormat/>
    <w:rsid w:val="00BE248A"/>
    <w:pPr>
      <w:ind w:left="284" w:right="-2" w:hanging="284"/>
      <w:jc w:val="both"/>
    </w:pPr>
    <w:rPr>
      <w:rFonts w:ascii="Arial" w:hAnsi="Arial" w:cs="Arial"/>
      <w:sz w:val="22"/>
    </w:rPr>
  </w:style>
  <w:style w:type="paragraph" w:styleId="Odsekzoznamu">
    <w:name w:val="List Paragraph"/>
    <w:basedOn w:val="Normlny"/>
    <w:uiPriority w:val="34"/>
    <w:qFormat/>
    <w:rsid w:val="0019427A"/>
    <w:pPr>
      <w:ind w:left="720"/>
      <w:contextualSpacing/>
    </w:pPr>
  </w:style>
  <w:style w:type="paragraph" w:styleId="Hlavika">
    <w:name w:val="header"/>
    <w:basedOn w:val="Normlny"/>
    <w:link w:val="HlavikaChar"/>
    <w:uiPriority w:val="99"/>
    <w:unhideWhenUsed/>
    <w:rsid w:val="00602803"/>
    <w:pPr>
      <w:tabs>
        <w:tab w:val="center" w:pos="4536"/>
        <w:tab w:val="right" w:pos="9072"/>
      </w:tabs>
    </w:pPr>
  </w:style>
  <w:style w:type="paragraph" w:styleId="Podtitul">
    <w:name w:val="Subtitle"/>
    <w:basedOn w:val="Normlny"/>
    <w:next w:val="Norm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9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LLCbzLgqu01xlmQ60LrDJ4MaCg==">AMUW2mUwDbILzaKWd91fo0WllHmHLvTRd7fClEe8cJcGYxcxziq87J7D+ijlXEpVG/Gq0RwRco92XBNF4KIWrFFbn17Mz9/olK6UN3ds8y1o/1dMe77LoMTe2V1yt5pBC20tv+JAlAv9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2810</Words>
  <Characters>16017</Characters>
  <Application>Microsoft Office Word</Application>
  <DocSecurity>0</DocSecurity>
  <Lines>133</Lines>
  <Paragraphs>37</Paragraphs>
  <ScaleCrop>false</ScaleCrop>
  <Company/>
  <LinksUpToDate>false</LinksUpToDate>
  <CharactersWithSpaces>18790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2021-07-16T11:14:00Z</dcterms:created>
  <dcterms:modified xsi:type="dcterms:W3CDTF">2021-07-16T11:17:00Z</dcterms:modified>
</cp:coreProperties>
</file>