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0625" w14:textId="0846B70E" w:rsidR="001E604B" w:rsidRPr="001E604B" w:rsidRDefault="001E604B" w:rsidP="006F472C">
      <w:pPr>
        <w:spacing w:after="0"/>
        <w:jc w:val="center"/>
        <w:rPr>
          <w:sz w:val="24"/>
          <w:szCs w:val="24"/>
        </w:rPr>
      </w:pPr>
      <w:r w:rsidRPr="001E604B">
        <w:rPr>
          <w:rFonts w:ascii="Calibri" w:eastAsia="Arial" w:hAnsi="Calibri" w:cs="Times New Roman"/>
          <w:b/>
          <w:bCs/>
          <w:sz w:val="44"/>
          <w:szCs w:val="44"/>
          <w:u w:color="000000"/>
          <w:lang w:val="sk" w:eastAsia="ar-SA"/>
        </w:rPr>
        <w:t>Výzva</w:t>
      </w:r>
      <w:r w:rsidRPr="001E604B">
        <w:rPr>
          <w:rFonts w:ascii="Calibri" w:eastAsia="Arial" w:hAnsi="Calibri" w:cs="Times New Roman"/>
          <w:sz w:val="44"/>
          <w:szCs w:val="44"/>
          <w:u w:color="000000"/>
          <w:lang w:val="sk" w:eastAsia="ar-SA"/>
        </w:rPr>
        <w:t xml:space="preserve"> </w:t>
      </w:r>
      <w:r w:rsidRPr="001E604B">
        <w:rPr>
          <w:rFonts w:ascii="Calibri" w:eastAsia="Arial" w:hAnsi="Calibri" w:cs="Times New Roman"/>
          <w:b/>
          <w:bCs/>
          <w:sz w:val="44"/>
          <w:szCs w:val="44"/>
          <w:u w:color="000000"/>
          <w:lang w:val="sk" w:eastAsia="ar-SA"/>
        </w:rPr>
        <w:t>na pred</w:t>
      </w:r>
      <w:r w:rsidR="001C6A88">
        <w:rPr>
          <w:rFonts w:ascii="Calibri" w:eastAsia="Arial" w:hAnsi="Calibri" w:cs="Times New Roman"/>
          <w:b/>
          <w:bCs/>
          <w:sz w:val="44"/>
          <w:szCs w:val="44"/>
          <w:u w:color="000000"/>
          <w:lang w:val="sk" w:eastAsia="ar-SA"/>
        </w:rPr>
        <w:t>kladanie ponúk</w:t>
      </w:r>
      <w:r w:rsidRPr="001E604B">
        <w:rPr>
          <w:rFonts w:ascii="Calibri" w:eastAsia="Arial" w:hAnsi="Calibri" w:cs="Times New Roman"/>
          <w:b/>
          <w:bCs/>
          <w:sz w:val="44"/>
          <w:szCs w:val="44"/>
          <w:u w:color="000000"/>
          <w:lang w:val="sk" w:eastAsia="ar-SA"/>
        </w:rPr>
        <w:br/>
      </w:r>
      <w:r w:rsidR="00E1051F">
        <w:rPr>
          <w:rFonts w:ascii="Calibri" w:eastAsia="Arial" w:hAnsi="Calibri" w:cs="Times New Roman"/>
          <w:bCs/>
          <w:sz w:val="44"/>
          <w:szCs w:val="44"/>
          <w:u w:color="000000"/>
          <w:lang w:val="sk" w:eastAsia="ar-SA"/>
        </w:rPr>
        <w:t xml:space="preserve">      </w:t>
      </w:r>
      <w:r w:rsidRPr="001E604B">
        <w:rPr>
          <w:rFonts w:ascii="Calibri" w:eastAsia="Arial" w:hAnsi="Calibri" w:cs="Times New Roman"/>
          <w:bCs/>
          <w:sz w:val="44"/>
          <w:szCs w:val="44"/>
          <w:u w:color="000000"/>
          <w:lang w:val="sk" w:eastAsia="ar-SA"/>
        </w:rPr>
        <w:t>(ďalej len „Výzva“)</w:t>
      </w:r>
    </w:p>
    <w:p w14:paraId="356AA138" w14:textId="77777777" w:rsidR="00401E8C" w:rsidRDefault="00401E8C" w:rsidP="009F0D3C">
      <w:pPr>
        <w:widowControl w:val="0"/>
        <w:tabs>
          <w:tab w:val="left" w:pos="5547"/>
        </w:tabs>
        <w:autoSpaceDE w:val="0"/>
        <w:autoSpaceDN w:val="0"/>
        <w:spacing w:before="2" w:after="0" w:line="240" w:lineRule="auto"/>
        <w:jc w:val="both"/>
        <w:rPr>
          <w:rFonts w:ascii="Calibri" w:eastAsia="Arial" w:hAnsi="Calibri" w:cs="Calibri"/>
          <w:b/>
          <w:lang w:val="sk" w:eastAsia="sk"/>
        </w:rPr>
      </w:pPr>
      <w:r>
        <w:rPr>
          <w:rFonts w:ascii="Calibri" w:eastAsia="Arial" w:hAnsi="Calibri" w:cs="Calibri"/>
          <w:b/>
          <w:lang w:val="sk" w:eastAsia="sk"/>
        </w:rPr>
        <w:t xml:space="preserve">  </w:t>
      </w:r>
    </w:p>
    <w:p w14:paraId="56B7AAC6" w14:textId="5AE3F85F" w:rsidR="00401E8C" w:rsidRPr="00401E8C" w:rsidRDefault="00401E8C" w:rsidP="009F0D3C">
      <w:pPr>
        <w:widowControl w:val="0"/>
        <w:tabs>
          <w:tab w:val="left" w:pos="5547"/>
        </w:tabs>
        <w:autoSpaceDE w:val="0"/>
        <w:autoSpaceDN w:val="0"/>
        <w:spacing w:before="2" w:after="0" w:line="240" w:lineRule="auto"/>
        <w:jc w:val="both"/>
        <w:rPr>
          <w:rFonts w:ascii="Calibri" w:eastAsia="Arial" w:hAnsi="Calibri" w:cs="Calibri"/>
          <w:bCs/>
          <w:lang w:val="sk" w:eastAsia="sk"/>
        </w:rPr>
      </w:pPr>
      <w:r w:rsidRPr="00401E8C">
        <w:rPr>
          <w:rFonts w:ascii="Calibri" w:eastAsia="Arial" w:hAnsi="Calibri" w:cs="Calibri"/>
          <w:bCs/>
          <w:lang w:val="sk" w:eastAsia="sk"/>
        </w:rPr>
        <w:t>Komunikácia pre uvedenú zákazku sa uskutočňuje prostredníctvom systému na elektronickú</w:t>
      </w:r>
    </w:p>
    <w:p w14:paraId="15E6A598" w14:textId="2105195D" w:rsidR="00454632" w:rsidRPr="00D52A68" w:rsidRDefault="00401E8C" w:rsidP="009F0D3C">
      <w:pPr>
        <w:widowControl w:val="0"/>
        <w:tabs>
          <w:tab w:val="left" w:pos="5547"/>
        </w:tabs>
        <w:autoSpaceDE w:val="0"/>
        <w:autoSpaceDN w:val="0"/>
        <w:spacing w:before="2" w:after="0" w:line="240" w:lineRule="auto"/>
        <w:jc w:val="both"/>
        <w:rPr>
          <w:rFonts w:ascii="Calibri" w:eastAsia="Arial" w:hAnsi="Calibri" w:cs="Calibri"/>
          <w:b/>
          <w:lang w:val="sk" w:eastAsia="sk"/>
        </w:rPr>
      </w:pPr>
      <w:r w:rsidRPr="00401E8C">
        <w:rPr>
          <w:rFonts w:ascii="Calibri" w:eastAsia="Arial" w:hAnsi="Calibri" w:cs="Calibri"/>
          <w:bCs/>
          <w:lang w:val="sk" w:eastAsia="sk"/>
        </w:rPr>
        <w:t>komunikáciu –</w:t>
      </w:r>
      <w:r w:rsidRPr="00401E8C">
        <w:rPr>
          <w:rFonts w:ascii="Calibri" w:eastAsia="Arial" w:hAnsi="Calibri" w:cs="Calibri"/>
          <w:b/>
          <w:lang w:val="sk" w:eastAsia="sk"/>
        </w:rPr>
        <w:t xml:space="preserve"> JOSEPHINE: </w:t>
      </w:r>
      <w:r>
        <w:rPr>
          <w:rFonts w:ascii="Calibri" w:eastAsia="Arial" w:hAnsi="Calibri" w:cs="Calibri"/>
          <w:b/>
          <w:lang w:val="sk" w:eastAsia="sk"/>
        </w:rPr>
        <w:t xml:space="preserve"> </w:t>
      </w:r>
      <w:hyperlink r:id="rId11" w:history="1">
        <w:r w:rsidRPr="007A62AB">
          <w:rPr>
            <w:rStyle w:val="Hypertextovprepojenie"/>
            <w:rFonts w:ascii="Calibri" w:eastAsia="Arial" w:hAnsi="Calibri" w:cs="Calibri"/>
            <w:b/>
            <w:lang w:val="sk" w:eastAsia="sk"/>
          </w:rPr>
          <w:t>https://josephine.proebiz.com/sk/</w:t>
        </w:r>
      </w:hyperlink>
      <w:r>
        <w:rPr>
          <w:rFonts w:ascii="Calibri" w:eastAsia="Arial" w:hAnsi="Calibri" w:cs="Calibri"/>
          <w:b/>
          <w:lang w:val="sk" w:eastAsia="sk"/>
        </w:rPr>
        <w:t xml:space="preserve"> </w:t>
      </w:r>
      <w:r w:rsidR="001E604B" w:rsidRPr="001E604B">
        <w:rPr>
          <w:rFonts w:ascii="Calibri" w:eastAsia="Arial" w:hAnsi="Calibri" w:cs="Calibri"/>
          <w:b/>
          <w:lang w:val="sk" w:eastAsia="sk"/>
        </w:rPr>
        <w:tab/>
      </w:r>
      <w:r w:rsidR="001E604B" w:rsidRPr="001E604B">
        <w:rPr>
          <w:rFonts w:ascii="Calibri" w:eastAsia="Arial" w:hAnsi="Calibri" w:cs="Calibri"/>
          <w:b/>
          <w:lang w:val="sk" w:eastAsia="sk"/>
        </w:rPr>
        <w:br/>
      </w:r>
    </w:p>
    <w:p w14:paraId="21B52537" w14:textId="7F702F12" w:rsidR="00454632" w:rsidRPr="00BC7473" w:rsidRDefault="003F68BC" w:rsidP="00A60904">
      <w:pPr>
        <w:pStyle w:val="Odsekzoznamu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 w:firstLine="0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>Základné informácie</w:t>
      </w:r>
    </w:p>
    <w:p w14:paraId="328440E9" w14:textId="3331C9B2" w:rsidR="00165627" w:rsidRPr="00185004" w:rsidRDefault="003F68BC" w:rsidP="004C0037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 w:rsidRPr="00454632">
        <w:rPr>
          <w:rFonts w:ascii="Calibri" w:eastAsia="Arial" w:hAnsi="Calibri" w:cs="Calibri"/>
          <w:lang w:val="sk" w:eastAsia="sk"/>
        </w:rPr>
        <w:t>Obstarávateľ:</w:t>
      </w:r>
      <w:r w:rsidR="001E604B" w:rsidRPr="00454632">
        <w:rPr>
          <w:rFonts w:ascii="Calibri" w:eastAsia="Arial" w:hAnsi="Calibri" w:cs="Calibri"/>
          <w:lang w:val="sk" w:eastAsia="sk"/>
        </w:rPr>
        <w:tab/>
      </w:r>
      <w:r w:rsidR="001E604B" w:rsidRPr="00454632">
        <w:rPr>
          <w:rFonts w:ascii="Calibri" w:eastAsia="Arial" w:hAnsi="Calibri" w:cs="Calibri"/>
          <w:lang w:val="sk" w:eastAsia="sk"/>
        </w:rPr>
        <w:tab/>
        <w:t xml:space="preserve">Odvoz a likvidácia odpadu </w:t>
      </w:r>
      <w:proofErr w:type="spellStart"/>
      <w:r w:rsidR="001E604B" w:rsidRPr="00454632">
        <w:rPr>
          <w:rFonts w:ascii="Calibri" w:eastAsia="Arial" w:hAnsi="Calibri" w:cs="Calibri"/>
          <w:lang w:val="sk" w:eastAsia="sk"/>
        </w:rPr>
        <w:t>a.s</w:t>
      </w:r>
      <w:proofErr w:type="spellEnd"/>
      <w:r w:rsidR="001E604B" w:rsidRPr="00454632">
        <w:rPr>
          <w:rFonts w:ascii="Calibri" w:eastAsia="Arial" w:hAnsi="Calibri" w:cs="Calibri"/>
          <w:lang w:val="sk" w:eastAsia="sk"/>
        </w:rPr>
        <w:t>.</w:t>
      </w:r>
      <w:r w:rsidRPr="00454632">
        <w:rPr>
          <w:rFonts w:ascii="Calibri" w:eastAsia="Arial" w:hAnsi="Calibri" w:cs="Calibri"/>
          <w:lang w:val="sk" w:eastAsia="sk"/>
        </w:rPr>
        <w:t xml:space="preserve">, </w:t>
      </w:r>
      <w:proofErr w:type="spellStart"/>
      <w:r w:rsidR="001E604B" w:rsidRPr="00454632">
        <w:rPr>
          <w:rFonts w:ascii="Calibri" w:eastAsia="Arial" w:hAnsi="Calibri" w:cs="Calibri"/>
          <w:lang w:val="sk" w:eastAsia="sk"/>
        </w:rPr>
        <w:t>Ivanská</w:t>
      </w:r>
      <w:proofErr w:type="spellEnd"/>
      <w:r w:rsidR="001E604B" w:rsidRPr="00454632">
        <w:rPr>
          <w:rFonts w:ascii="Calibri" w:eastAsia="Arial" w:hAnsi="Calibri" w:cs="Calibri"/>
          <w:lang w:val="sk" w:eastAsia="sk"/>
        </w:rPr>
        <w:t xml:space="preserve"> cesta 22, 821 04 Bratislava</w:t>
      </w:r>
      <w:r w:rsidR="00A8748A">
        <w:rPr>
          <w:rFonts w:ascii="Calibri" w:eastAsia="Arial" w:hAnsi="Calibri" w:cs="Calibri"/>
          <w:lang w:val="sk" w:eastAsia="sk"/>
        </w:rPr>
        <w:t>,</w:t>
      </w:r>
      <w:r w:rsidR="00185004" w:rsidRPr="00185004">
        <w:rPr>
          <w:rFonts w:eastAsia="Arial" w:cstheme="minorHAnsi"/>
          <w:lang w:val="sk" w:eastAsia="sk"/>
        </w:rPr>
        <w:t xml:space="preserve"> </w:t>
      </w:r>
      <w:r w:rsidR="00185004">
        <w:rPr>
          <w:rFonts w:eastAsia="Arial" w:cstheme="minorHAnsi"/>
          <w:lang w:val="sk" w:eastAsia="sk"/>
        </w:rPr>
        <w:t>v</w:t>
      </w:r>
      <w:r w:rsidR="00165627" w:rsidRPr="00185004">
        <w:rPr>
          <w:rFonts w:eastAsia="Arial" w:cstheme="minorHAnsi"/>
          <w:lang w:val="sk" w:eastAsia="sk"/>
        </w:rPr>
        <w:t xml:space="preserve"> zmysle </w:t>
      </w:r>
      <w:r w:rsidR="00165627" w:rsidRPr="00185004">
        <w:rPr>
          <w:rFonts w:cstheme="minorHAnsi"/>
        </w:rPr>
        <w:t>§ 9 ods. 1 písm. a) zákona č. 343/2015 Z. z. o  verejnom obstarávaní a o zmene a doplnení niektorých zákonov v znení neskorších predpisov (ďalej len „zákon o verejnom obstarávaní“)</w:t>
      </w:r>
      <w:r w:rsidR="004C5352">
        <w:rPr>
          <w:rFonts w:cstheme="minorHAnsi"/>
        </w:rPr>
        <w:t>.</w:t>
      </w:r>
    </w:p>
    <w:p w14:paraId="04E0C320" w14:textId="16BB083C" w:rsidR="00A8748A" w:rsidRPr="00454632" w:rsidRDefault="00A8748A" w:rsidP="00962E6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Arial" w:hAnsi="Calibri" w:cs="Calibri"/>
          <w:bCs/>
          <w:color w:val="548DD4" w:themeColor="text2" w:themeTint="99"/>
          <w:sz w:val="28"/>
          <w:szCs w:val="28"/>
          <w:u w:color="000000"/>
          <w:lang w:val="sk" w:eastAsia="sk"/>
        </w:rPr>
      </w:pPr>
    </w:p>
    <w:p w14:paraId="11DD1B1B" w14:textId="7A5A0F5C" w:rsidR="001E604B" w:rsidRDefault="001E604B" w:rsidP="00962E6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Arial" w:hAnsi="Calibri" w:cs="Calibri"/>
          <w:lang w:val="sk" w:eastAsia="sk"/>
        </w:rPr>
      </w:pPr>
      <w:r w:rsidRPr="001E604B">
        <w:rPr>
          <w:rFonts w:ascii="Calibri" w:eastAsia="Arial" w:hAnsi="Calibri" w:cs="Calibri"/>
          <w:lang w:val="sk" w:eastAsia="sk"/>
        </w:rPr>
        <w:t xml:space="preserve">Kontaktná osoba: </w:t>
      </w:r>
      <w:r w:rsidRPr="001E604B">
        <w:rPr>
          <w:rFonts w:ascii="Calibri" w:eastAsia="Arial" w:hAnsi="Calibri" w:cs="Calibri"/>
          <w:lang w:val="sk" w:eastAsia="sk"/>
        </w:rPr>
        <w:tab/>
      </w:r>
      <w:r w:rsidR="00F5177A">
        <w:rPr>
          <w:rFonts w:ascii="Calibri" w:eastAsia="Arial" w:hAnsi="Calibri" w:cs="Calibri"/>
          <w:lang w:val="sk" w:eastAsia="sk"/>
        </w:rPr>
        <w:t>Mgr.</w:t>
      </w:r>
      <w:r w:rsidR="00E4386B">
        <w:rPr>
          <w:rFonts w:ascii="Calibri" w:eastAsia="Arial" w:hAnsi="Calibri" w:cs="Calibri"/>
          <w:lang w:val="sk" w:eastAsia="sk"/>
        </w:rPr>
        <w:t xml:space="preserve"> </w:t>
      </w:r>
      <w:r w:rsidR="00F5177A">
        <w:rPr>
          <w:rFonts w:ascii="Calibri" w:eastAsia="Arial" w:hAnsi="Calibri" w:cs="Calibri"/>
          <w:lang w:val="sk" w:eastAsia="sk"/>
        </w:rPr>
        <w:t>Alexander Kanóc</w:t>
      </w:r>
      <w:r w:rsidR="003F68BC">
        <w:rPr>
          <w:rFonts w:ascii="Calibri" w:eastAsia="Arial" w:hAnsi="Calibri" w:cs="Calibri"/>
          <w:lang w:val="sk" w:eastAsia="sk"/>
        </w:rPr>
        <w:t xml:space="preserve">, </w:t>
      </w:r>
      <w:hyperlink r:id="rId12" w:history="1">
        <w:r w:rsidR="00F5177A" w:rsidRPr="00802AC0">
          <w:rPr>
            <w:rStyle w:val="Hypertextovprepojenie"/>
            <w:rFonts w:ascii="Calibri" w:eastAsia="Arial" w:hAnsi="Calibri" w:cs="Calibri"/>
            <w:lang w:val="sk" w:eastAsia="sk"/>
          </w:rPr>
          <w:t>kanoc@olo.sk</w:t>
        </w:r>
      </w:hyperlink>
      <w:r w:rsidR="003F68BC">
        <w:rPr>
          <w:rFonts w:ascii="Calibri" w:eastAsia="Arial" w:hAnsi="Calibri" w:cs="Calibri"/>
          <w:lang w:val="sk" w:eastAsia="sk"/>
        </w:rPr>
        <w:t xml:space="preserve">, </w:t>
      </w:r>
      <w:r w:rsidR="00F5177A">
        <w:rPr>
          <w:rFonts w:ascii="Calibri" w:eastAsia="Arial" w:hAnsi="Calibri" w:cs="Calibri"/>
          <w:lang w:val="sk" w:eastAsia="sk"/>
        </w:rPr>
        <w:t>+421</w:t>
      </w:r>
      <w:r w:rsidR="003F68BC">
        <w:rPr>
          <w:rFonts w:ascii="Calibri" w:eastAsia="Arial" w:hAnsi="Calibri" w:cs="Calibri"/>
          <w:lang w:val="sk" w:eastAsia="sk"/>
        </w:rPr>
        <w:t>/</w:t>
      </w:r>
      <w:r w:rsidR="00886EA1" w:rsidRPr="00886EA1">
        <w:rPr>
          <w:rFonts w:ascii="Calibri" w:eastAsia="Arial" w:hAnsi="Calibri" w:cs="Calibri"/>
          <w:lang w:val="sk" w:eastAsia="sk"/>
        </w:rPr>
        <w:t xml:space="preserve">949 007 350                                              </w:t>
      </w:r>
    </w:p>
    <w:p w14:paraId="43B22483" w14:textId="77777777" w:rsidR="00C535B8" w:rsidRPr="00C535B8" w:rsidRDefault="00C535B8" w:rsidP="00962E6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Arial" w:hAnsi="Calibri" w:cs="Calibri"/>
          <w:lang w:eastAsia="sk"/>
        </w:rPr>
      </w:pPr>
    </w:p>
    <w:p w14:paraId="18AE75D2" w14:textId="17BBE846" w:rsidR="00C535B8" w:rsidRPr="001E604B" w:rsidRDefault="00C535B8" w:rsidP="00962E6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Arial" w:hAnsi="Calibri" w:cs="Calibri"/>
          <w:lang w:val="sk" w:eastAsia="sk"/>
        </w:rPr>
      </w:pPr>
      <w:r w:rsidRPr="00C535B8">
        <w:rPr>
          <w:rFonts w:ascii="Calibri" w:eastAsia="Arial" w:hAnsi="Calibri" w:cs="Calibri"/>
          <w:lang w:eastAsia="sk"/>
        </w:rPr>
        <w:t>Komunikácia medzi obstarávateľom a záujemcami/uchádzačmi, ako aj predkladanie ponúk uchádzačmi sa uskutočňuje výhradne prostredníctvom informačného systému JOSEPHINE na adrese</w:t>
      </w:r>
      <w:r w:rsidR="006E71C1">
        <w:rPr>
          <w:rFonts w:ascii="Calibri" w:eastAsia="Arial" w:hAnsi="Calibri" w:cs="Calibri"/>
          <w:lang w:eastAsia="sk"/>
        </w:rPr>
        <w:t>:</w:t>
      </w:r>
      <w:r>
        <w:rPr>
          <w:rFonts w:ascii="Calibri" w:eastAsia="Arial" w:hAnsi="Calibri" w:cs="Calibri"/>
          <w:lang w:eastAsia="sk"/>
        </w:rPr>
        <w:t xml:space="preserve"> </w:t>
      </w:r>
      <w:hyperlink r:id="rId13" w:history="1">
        <w:r w:rsidR="009737B2" w:rsidRPr="00475AE3">
          <w:rPr>
            <w:rStyle w:val="Hypertextovprepojenie"/>
          </w:rPr>
          <w:t>https://josephine.proebiz.com/sk/promoter/tender/13567/summary</w:t>
        </w:r>
      </w:hyperlink>
      <w:r w:rsidR="00C56ACF">
        <w:t xml:space="preserve"> </w:t>
      </w:r>
      <w:r w:rsidR="008233EF">
        <w:t xml:space="preserve">. </w:t>
      </w:r>
      <w:r w:rsidR="006E71C1">
        <w:rPr>
          <w:rFonts w:ascii="Calibri" w:eastAsia="Arial" w:hAnsi="Calibri" w:cs="Calibri"/>
          <w:lang w:eastAsia="sk"/>
        </w:rPr>
        <w:t xml:space="preserve"> </w:t>
      </w:r>
      <w:r w:rsidR="00400C51">
        <w:rPr>
          <w:rFonts w:ascii="Calibri" w:eastAsia="Arial" w:hAnsi="Calibri" w:cs="Calibri"/>
          <w:lang w:eastAsia="sk"/>
        </w:rPr>
        <w:t xml:space="preserve"> </w:t>
      </w:r>
    </w:p>
    <w:p w14:paraId="1667EBB6" w14:textId="77777777" w:rsidR="00454632" w:rsidRDefault="001E604B" w:rsidP="009F0D3C">
      <w:pPr>
        <w:widowControl w:val="0"/>
        <w:autoSpaceDE w:val="0"/>
        <w:autoSpaceDN w:val="0"/>
        <w:spacing w:after="0"/>
        <w:ind w:left="624"/>
        <w:jc w:val="both"/>
        <w:rPr>
          <w:rFonts w:ascii="Calibri" w:eastAsia="Arial" w:hAnsi="Calibri" w:cs="Calibri"/>
          <w:lang w:val="sk" w:eastAsia="sk"/>
        </w:rPr>
      </w:pPr>
      <w:r w:rsidRPr="001E604B">
        <w:rPr>
          <w:rFonts w:ascii="Calibri" w:eastAsia="Arial" w:hAnsi="Calibri" w:cs="Calibri"/>
          <w:lang w:val="sk" w:eastAsia="sk"/>
        </w:rPr>
        <w:tab/>
      </w:r>
    </w:p>
    <w:p w14:paraId="63F22CDC" w14:textId="69950966" w:rsidR="00454632" w:rsidRPr="00BC7473" w:rsidRDefault="003F68BC" w:rsidP="00962E6A">
      <w:pPr>
        <w:pStyle w:val="Odsekzoznamu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jc w:val="both"/>
        <w:rPr>
          <w:rFonts w:ascii="Calibri" w:eastAsia="Arial" w:hAnsi="Calibri" w:cs="Calibri"/>
          <w:color w:val="1F497D" w:themeColor="text2"/>
          <w:lang w:val="sk" w:eastAsia="sk"/>
        </w:rPr>
      </w:pPr>
      <w:r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Identifikácia predmetu obstarávania podľa CPV kódov</w:t>
      </w:r>
    </w:p>
    <w:p w14:paraId="24E47AFD" w14:textId="42055DC6" w:rsidR="00AA55B6" w:rsidRPr="00063F3D" w:rsidRDefault="001E604B" w:rsidP="00962E6A">
      <w:pPr>
        <w:spacing w:after="0"/>
        <w:jc w:val="both"/>
        <w:rPr>
          <w:rFonts w:cstheme="minorHAnsi"/>
        </w:rPr>
      </w:pPr>
      <w:r w:rsidRPr="001E604B">
        <w:rPr>
          <w:rFonts w:ascii="Calibri" w:eastAsia="Arial" w:hAnsi="Calibri" w:cs="Calibri"/>
          <w:lang w:val="sk" w:eastAsia="sk"/>
        </w:rPr>
        <w:t>Názov:</w:t>
      </w:r>
      <w:r w:rsidRPr="001E604B">
        <w:rPr>
          <w:rFonts w:ascii="Calibri" w:eastAsia="Arial" w:hAnsi="Calibri" w:cs="Calibri"/>
          <w:lang w:val="sk" w:eastAsia="sk"/>
        </w:rPr>
        <w:tab/>
      </w:r>
      <w:r w:rsidR="00372D94" w:rsidRPr="00372D94">
        <w:rPr>
          <w:rFonts w:ascii="Calibri" w:eastAsia="Arial" w:hAnsi="Calibri" w:cs="Calibri"/>
          <w:b/>
          <w:bCs/>
          <w:lang w:val="sk" w:eastAsia="sk"/>
        </w:rPr>
        <w:t>„</w:t>
      </w:r>
      <w:r w:rsidR="00495E90" w:rsidRPr="00495E90">
        <w:rPr>
          <w:rFonts w:ascii="Calibri" w:eastAsia="Arial" w:hAnsi="Calibri" w:cs="Calibri"/>
          <w:b/>
          <w:bCs/>
          <w:lang w:eastAsia="sk"/>
        </w:rPr>
        <w:t>Rekonštrukcia a výmena oplechovania násypiek kotlov K1, K2</w:t>
      </w:r>
      <w:r w:rsidR="00372D94" w:rsidRPr="00372D94">
        <w:rPr>
          <w:rFonts w:ascii="Calibri" w:eastAsia="Arial" w:hAnsi="Calibri" w:cs="Calibri"/>
          <w:b/>
          <w:bCs/>
          <w:lang w:val="sk" w:eastAsia="sk"/>
        </w:rPr>
        <w:t>“</w:t>
      </w:r>
    </w:p>
    <w:p w14:paraId="2F57EFB0" w14:textId="77777777" w:rsidR="00D8296E" w:rsidRDefault="001E604B" w:rsidP="00D8296E">
      <w:pPr>
        <w:spacing w:after="0" w:line="259" w:lineRule="auto"/>
        <w:jc w:val="both"/>
        <w:rPr>
          <w:rFonts w:ascii="Calibri" w:eastAsia="Arial" w:hAnsi="Calibri" w:cs="Calibri"/>
          <w:lang w:val="sk" w:eastAsia="sk"/>
        </w:rPr>
      </w:pPr>
      <w:r w:rsidRPr="001E604B">
        <w:rPr>
          <w:rFonts w:ascii="Calibri" w:eastAsia="Arial" w:hAnsi="Calibri" w:cs="Calibri"/>
          <w:lang w:val="sk" w:eastAsia="sk"/>
        </w:rPr>
        <w:t>CPV</w:t>
      </w:r>
      <w:r w:rsidR="00895E51">
        <w:rPr>
          <w:rFonts w:ascii="Calibri" w:eastAsia="Arial" w:hAnsi="Calibri" w:cs="Calibri"/>
          <w:lang w:val="sk" w:eastAsia="sk"/>
        </w:rPr>
        <w:t xml:space="preserve"> </w:t>
      </w:r>
      <w:r w:rsidRPr="001E604B">
        <w:rPr>
          <w:rFonts w:ascii="Calibri" w:eastAsia="Arial" w:hAnsi="Calibri" w:cs="Calibri"/>
          <w:lang w:val="sk" w:eastAsia="sk"/>
        </w:rPr>
        <w:t>:</w:t>
      </w:r>
      <w:r w:rsidR="00DF0A6D">
        <w:rPr>
          <w:rFonts w:ascii="Calibri" w:eastAsia="Arial" w:hAnsi="Calibri" w:cs="Calibri"/>
          <w:lang w:val="sk" w:eastAsia="sk"/>
        </w:rPr>
        <w:t xml:space="preserve"> </w:t>
      </w:r>
      <w:r w:rsidR="006873FF">
        <w:rPr>
          <w:rFonts w:ascii="Calibri" w:eastAsia="Arial" w:hAnsi="Calibri" w:cs="Calibri"/>
          <w:lang w:val="sk" w:eastAsia="sk"/>
        </w:rPr>
        <w:tab/>
      </w:r>
      <w:r w:rsidR="00962E6A">
        <w:rPr>
          <w:rFonts w:ascii="Calibri" w:eastAsia="Arial" w:hAnsi="Calibri" w:cs="Calibri"/>
          <w:lang w:val="sk" w:eastAsia="sk"/>
        </w:rPr>
        <w:tab/>
      </w:r>
    </w:p>
    <w:p w14:paraId="62CD251A" w14:textId="6E22C368" w:rsidR="00E5258C" w:rsidRPr="00E5258C" w:rsidRDefault="00E5258C" w:rsidP="00E5258C">
      <w:pPr>
        <w:spacing w:after="0" w:line="259" w:lineRule="auto"/>
        <w:ind w:left="1360"/>
        <w:jc w:val="both"/>
        <w:rPr>
          <w:i/>
          <w:iCs/>
        </w:rPr>
      </w:pPr>
      <w:r w:rsidRPr="00E5258C">
        <w:rPr>
          <w:i/>
          <w:iCs/>
        </w:rPr>
        <w:t xml:space="preserve">45223110-0 </w:t>
      </w:r>
      <w:r>
        <w:rPr>
          <w:i/>
          <w:iCs/>
        </w:rPr>
        <w:t>-</w:t>
      </w:r>
      <w:r w:rsidRPr="00E5258C">
        <w:rPr>
          <w:i/>
          <w:iCs/>
        </w:rPr>
        <w:t xml:space="preserve"> Inštalácia kovových konštrukcií</w:t>
      </w:r>
    </w:p>
    <w:p w14:paraId="73154E41" w14:textId="5173A29F" w:rsidR="00E5258C" w:rsidRPr="00E5258C" w:rsidRDefault="00E5258C" w:rsidP="00E5258C">
      <w:pPr>
        <w:spacing w:after="0" w:line="259" w:lineRule="auto"/>
        <w:ind w:left="1360"/>
        <w:jc w:val="both"/>
        <w:rPr>
          <w:i/>
          <w:iCs/>
        </w:rPr>
      </w:pPr>
      <w:r w:rsidRPr="00E5258C">
        <w:rPr>
          <w:i/>
          <w:iCs/>
        </w:rPr>
        <w:t xml:space="preserve">45223210-1 </w:t>
      </w:r>
      <w:r>
        <w:rPr>
          <w:i/>
          <w:iCs/>
        </w:rPr>
        <w:t xml:space="preserve">- </w:t>
      </w:r>
      <w:r w:rsidRPr="00E5258C">
        <w:rPr>
          <w:i/>
          <w:iCs/>
        </w:rPr>
        <w:t>Oceľové konštrukcie</w:t>
      </w:r>
    </w:p>
    <w:p w14:paraId="1367FE77" w14:textId="5C329D41" w:rsidR="00E5258C" w:rsidRPr="00E5258C" w:rsidRDefault="00E5258C" w:rsidP="00E5258C">
      <w:pPr>
        <w:spacing w:after="0" w:line="259" w:lineRule="auto"/>
        <w:ind w:left="1360"/>
        <w:jc w:val="both"/>
        <w:rPr>
          <w:i/>
          <w:iCs/>
        </w:rPr>
      </w:pPr>
      <w:r w:rsidRPr="00E5258C">
        <w:rPr>
          <w:i/>
          <w:iCs/>
        </w:rPr>
        <w:t>45111300-1</w:t>
      </w:r>
      <w:r>
        <w:rPr>
          <w:i/>
          <w:iCs/>
        </w:rPr>
        <w:t xml:space="preserve"> </w:t>
      </w:r>
      <w:r w:rsidRPr="00E5258C">
        <w:rPr>
          <w:i/>
          <w:iCs/>
        </w:rPr>
        <w:t>-  Demontážne práce</w:t>
      </w:r>
    </w:p>
    <w:p w14:paraId="1799CF9C" w14:textId="77777777" w:rsidR="00E5258C" w:rsidRPr="00E5258C" w:rsidRDefault="00E5258C" w:rsidP="00E5258C">
      <w:pPr>
        <w:spacing w:after="0" w:line="259" w:lineRule="auto"/>
        <w:ind w:left="1360"/>
        <w:jc w:val="both"/>
        <w:rPr>
          <w:i/>
          <w:iCs/>
        </w:rPr>
      </w:pPr>
      <w:r w:rsidRPr="00E5258C">
        <w:rPr>
          <w:i/>
          <w:iCs/>
        </w:rPr>
        <w:t>45255400-3 - Montážne práce</w:t>
      </w:r>
    </w:p>
    <w:p w14:paraId="02BE45E1" w14:textId="77777777" w:rsidR="00E5258C" w:rsidRPr="00E5258C" w:rsidRDefault="00E5258C" w:rsidP="00E5258C">
      <w:pPr>
        <w:spacing w:after="0" w:line="259" w:lineRule="auto"/>
        <w:ind w:left="1360"/>
        <w:jc w:val="both"/>
        <w:rPr>
          <w:i/>
          <w:iCs/>
        </w:rPr>
      </w:pPr>
      <w:r w:rsidRPr="00E5258C">
        <w:rPr>
          <w:i/>
          <w:iCs/>
        </w:rPr>
        <w:t>42320000-5 - Pece na spaľovanie odpadu</w:t>
      </w:r>
    </w:p>
    <w:p w14:paraId="44ADE7D6" w14:textId="4B0EBB54" w:rsidR="00C247A8" w:rsidRDefault="00C247A8" w:rsidP="00D8296E">
      <w:pPr>
        <w:spacing w:after="0" w:line="259" w:lineRule="auto"/>
        <w:jc w:val="both"/>
        <w:rPr>
          <w:rFonts w:ascii="Calibri" w:eastAsia="Arial" w:hAnsi="Calibri" w:cs="Calibri"/>
          <w:bCs/>
          <w:lang w:eastAsia="sk"/>
        </w:rPr>
      </w:pPr>
    </w:p>
    <w:p w14:paraId="6949D576" w14:textId="11BB4638" w:rsidR="0094438A" w:rsidRPr="0094438A" w:rsidRDefault="0094438A" w:rsidP="00962E6A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bCs/>
          <w:lang w:eastAsia="sk"/>
        </w:rPr>
      </w:pPr>
      <w:r w:rsidRPr="0094438A">
        <w:rPr>
          <w:rFonts w:ascii="Calibri" w:eastAsia="Arial" w:hAnsi="Calibri" w:cs="Calibri"/>
          <w:bCs/>
          <w:lang w:eastAsia="sk"/>
        </w:rPr>
        <w:t>Druh:</w:t>
      </w:r>
      <w:r w:rsidR="00F87C22">
        <w:rPr>
          <w:rFonts w:ascii="Calibri" w:eastAsia="Arial" w:hAnsi="Calibri" w:cs="Calibri"/>
          <w:bCs/>
          <w:lang w:eastAsia="sk"/>
        </w:rPr>
        <w:tab/>
      </w:r>
      <w:r w:rsidR="00F87C22">
        <w:rPr>
          <w:rFonts w:ascii="Calibri" w:eastAsia="Arial" w:hAnsi="Calibri" w:cs="Calibri"/>
          <w:bCs/>
          <w:lang w:eastAsia="sk"/>
        </w:rPr>
        <w:tab/>
      </w:r>
      <w:r w:rsidR="00895E51">
        <w:rPr>
          <w:rFonts w:ascii="Calibri" w:eastAsia="Arial" w:hAnsi="Calibri" w:cs="Calibri"/>
          <w:bCs/>
          <w:lang w:eastAsia="sk"/>
        </w:rPr>
        <w:t>služby</w:t>
      </w:r>
    </w:p>
    <w:p w14:paraId="6304B879" w14:textId="3F293073" w:rsidR="003F68BC" w:rsidRPr="0094438A" w:rsidRDefault="0094438A" w:rsidP="00962E6A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94438A">
        <w:rPr>
          <w:rFonts w:ascii="Calibri" w:eastAsia="Arial" w:hAnsi="Calibri" w:cs="Calibri"/>
          <w:bCs/>
          <w:lang w:val="sk" w:eastAsia="sk"/>
        </w:rPr>
        <w:t>Elektronická aukcia:</w:t>
      </w:r>
      <w:r>
        <w:rPr>
          <w:rFonts w:ascii="Calibri" w:eastAsia="Arial" w:hAnsi="Calibri" w:cs="Calibri"/>
          <w:bCs/>
          <w:lang w:val="sk" w:eastAsia="sk"/>
        </w:rPr>
        <w:t xml:space="preserve"> </w:t>
      </w:r>
      <w:r w:rsidRPr="0094438A">
        <w:rPr>
          <w:rFonts w:ascii="Calibri" w:eastAsia="Arial" w:hAnsi="Calibri" w:cs="Calibri"/>
          <w:bCs/>
          <w:lang w:val="sk" w:eastAsia="sk"/>
        </w:rPr>
        <w:t xml:space="preserve"> Nie</w:t>
      </w:r>
      <w:r w:rsidR="003F68BC" w:rsidRPr="0094438A">
        <w:rPr>
          <w:rFonts w:ascii="Calibri" w:eastAsia="Arial" w:hAnsi="Calibri" w:cs="Calibri"/>
          <w:bCs/>
          <w:lang w:eastAsia="sk"/>
        </w:rPr>
        <w:t xml:space="preserve">                 </w:t>
      </w:r>
    </w:p>
    <w:p w14:paraId="307B7AE5" w14:textId="676E90DC" w:rsidR="007F7679" w:rsidRPr="00BC7473" w:rsidRDefault="00454632" w:rsidP="00962E6A">
      <w:pPr>
        <w:pStyle w:val="Odsekzoznamu"/>
        <w:widowControl w:val="0"/>
        <w:numPr>
          <w:ilvl w:val="0"/>
          <w:numId w:val="1"/>
        </w:numPr>
        <w:autoSpaceDE w:val="0"/>
        <w:autoSpaceDN w:val="0"/>
        <w:spacing w:before="240" w:after="0" w:line="360" w:lineRule="auto"/>
        <w:ind w:left="0" w:firstLine="0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>Opis</w:t>
      </w:r>
      <w:r w:rsidR="001E604B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 xml:space="preserve"> predmetu zákazky </w:t>
      </w:r>
    </w:p>
    <w:p w14:paraId="5839DF69" w14:textId="77777777" w:rsidR="009316F1" w:rsidRDefault="00D6072B" w:rsidP="00136A85">
      <w:pPr>
        <w:pStyle w:val="Odsekzoznamu"/>
        <w:widowControl w:val="0"/>
        <w:autoSpaceDE w:val="0"/>
        <w:autoSpaceDN w:val="0"/>
        <w:ind w:left="0"/>
        <w:jc w:val="both"/>
        <w:rPr>
          <w:rFonts w:cstheme="minorHAnsi"/>
          <w:color w:val="333333"/>
          <w:shd w:val="clear" w:color="auto" w:fill="FFFFFF"/>
        </w:rPr>
      </w:pPr>
      <w:r w:rsidRPr="00D6072B">
        <w:rPr>
          <w:rFonts w:ascii="Calibri" w:eastAsia="Calibri" w:hAnsi="Calibri" w:cs="Times New Roman"/>
        </w:rPr>
        <w:t xml:space="preserve">Predmetom zákazky je </w:t>
      </w:r>
      <w:r w:rsidR="00115256" w:rsidRPr="00115256">
        <w:rPr>
          <w:rFonts w:ascii="Calibri" w:eastAsia="Calibri" w:hAnsi="Calibri" w:cs="Times New Roman"/>
        </w:rPr>
        <w:t>Rekonštrukcia a výmena oplechovania násypiek kotlov K1, K2</w:t>
      </w:r>
      <w:r w:rsidR="00115256">
        <w:rPr>
          <w:rFonts w:ascii="Calibri" w:eastAsia="Calibri" w:hAnsi="Calibri" w:cs="Times New Roman"/>
        </w:rPr>
        <w:t xml:space="preserve"> </w:t>
      </w:r>
      <w:r w:rsidR="00115256" w:rsidRPr="00D6072B">
        <w:rPr>
          <w:rFonts w:ascii="Calibri" w:eastAsia="Calibri" w:hAnsi="Calibri" w:cs="Times New Roman"/>
        </w:rPr>
        <w:t xml:space="preserve">v závode </w:t>
      </w:r>
      <w:r w:rsidR="00115256" w:rsidRPr="00C56802">
        <w:rPr>
          <w:rFonts w:ascii="Calibri" w:eastAsia="Calibri" w:hAnsi="Calibri" w:cs="Times New Roman"/>
        </w:rPr>
        <w:t>Zariadenia na energetické využitie odpadu (ďalej len „ZEVO“)</w:t>
      </w:r>
      <w:r w:rsidR="00BE340C">
        <w:rPr>
          <w:rFonts w:cstheme="minorHAnsi"/>
          <w:color w:val="333333"/>
          <w:shd w:val="clear" w:color="auto" w:fill="FFFFFF"/>
        </w:rPr>
        <w:t>.</w:t>
      </w:r>
    </w:p>
    <w:p w14:paraId="76271701" w14:textId="5D59C726" w:rsidR="00BE340C" w:rsidRDefault="00BE340C" w:rsidP="00136A85">
      <w:pPr>
        <w:pStyle w:val="Odsekzoznamu"/>
        <w:widowControl w:val="0"/>
        <w:autoSpaceDE w:val="0"/>
        <w:autoSpaceDN w:val="0"/>
        <w:ind w:left="0"/>
        <w:jc w:val="both"/>
        <w:rPr>
          <w:rFonts w:cstheme="minorHAnsi"/>
          <w:color w:val="333333"/>
          <w:shd w:val="clear" w:color="auto" w:fill="FFFFFF"/>
        </w:rPr>
      </w:pPr>
      <w:r w:rsidRPr="00BE340C">
        <w:rPr>
          <w:rFonts w:cstheme="minorHAnsi"/>
          <w:color w:val="333333"/>
          <w:shd w:val="clear" w:color="auto" w:fill="FFFFFF"/>
        </w:rPr>
        <w:t xml:space="preserve"> </w:t>
      </w:r>
      <w:r w:rsidR="009501B7">
        <w:rPr>
          <w:rFonts w:cstheme="minorHAnsi"/>
          <w:color w:val="333333"/>
          <w:shd w:val="clear" w:color="auto" w:fill="FFFFFF"/>
        </w:rPr>
        <w:t xml:space="preserve"> </w:t>
      </w:r>
    </w:p>
    <w:p w14:paraId="7AE4B9BF" w14:textId="3D926B83" w:rsidR="00167096" w:rsidRDefault="003B4C5E" w:rsidP="00136A85">
      <w:pPr>
        <w:pStyle w:val="Odsekzoznamu"/>
        <w:widowControl w:val="0"/>
        <w:autoSpaceDE w:val="0"/>
        <w:autoSpaceDN w:val="0"/>
        <w:ind w:left="0"/>
        <w:jc w:val="both"/>
        <w:rPr>
          <w:rFonts w:cstheme="minorHAnsi"/>
        </w:rPr>
      </w:pPr>
      <w:r w:rsidRPr="003B4C5E">
        <w:rPr>
          <w:rFonts w:cstheme="minorHAnsi"/>
        </w:rPr>
        <w:t xml:space="preserve">Bližšia špecifikácia predmetu zákazky je uvedená v </w:t>
      </w:r>
      <w:r w:rsidR="004155E1">
        <w:rPr>
          <w:rFonts w:cstheme="minorHAnsi"/>
        </w:rPr>
        <w:t>P</w:t>
      </w:r>
      <w:r w:rsidRPr="003B4C5E">
        <w:rPr>
          <w:rFonts w:cstheme="minorHAnsi"/>
        </w:rPr>
        <w:t>rílohe č. 1 – technická špecifikácia</w:t>
      </w:r>
      <w:r w:rsidR="00D6072B">
        <w:rPr>
          <w:rFonts w:cstheme="minorHAnsi"/>
        </w:rPr>
        <w:t>.</w:t>
      </w:r>
    </w:p>
    <w:p w14:paraId="2D64A5BC" w14:textId="77777777" w:rsidR="00871037" w:rsidRPr="00BC7473" w:rsidRDefault="00897E6E" w:rsidP="00962E6A">
      <w:pPr>
        <w:pStyle w:val="vyzvalanky"/>
        <w:ind w:left="0" w:firstLine="0"/>
        <w:rPr>
          <w:color w:val="1F497D" w:themeColor="text2"/>
        </w:rPr>
      </w:pPr>
      <w:r w:rsidRPr="00BC7473">
        <w:rPr>
          <w:color w:val="1F497D" w:themeColor="text2"/>
        </w:rPr>
        <w:t>Rozdelenie predmetu obstarávania na časti</w:t>
      </w:r>
    </w:p>
    <w:p w14:paraId="4305C626" w14:textId="0D77532F" w:rsidR="00897E6E" w:rsidRPr="00F75109" w:rsidRDefault="00897E6E" w:rsidP="00962E6A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eastAsia="Arial" w:cstheme="minorHAnsi"/>
          <w:color w:val="548DD4" w:themeColor="text2" w:themeTint="99"/>
          <w:lang w:eastAsia="sk"/>
        </w:rPr>
      </w:pPr>
      <w:r w:rsidRPr="00F75109">
        <w:rPr>
          <w:rFonts w:cstheme="minorHAnsi"/>
        </w:rPr>
        <w:t xml:space="preserve">Zákazka </w:t>
      </w:r>
      <w:r w:rsidR="006B5453">
        <w:rPr>
          <w:rFonts w:cstheme="minorHAnsi"/>
        </w:rPr>
        <w:t xml:space="preserve">nie je </w:t>
      </w:r>
      <w:r w:rsidR="00ED09FD">
        <w:rPr>
          <w:rFonts w:cstheme="minorHAnsi"/>
        </w:rPr>
        <w:t>rozdelená na samostatné časti.</w:t>
      </w:r>
    </w:p>
    <w:p w14:paraId="71B84CA1" w14:textId="196436EA" w:rsidR="00897E6E" w:rsidRDefault="00897E6E" w:rsidP="00962E6A">
      <w:pPr>
        <w:pStyle w:val="vyzvalanky"/>
        <w:ind w:left="0" w:firstLine="0"/>
        <w:rPr>
          <w:color w:val="1F497D" w:themeColor="text2"/>
        </w:rPr>
      </w:pPr>
      <w:r w:rsidRPr="00BC7473">
        <w:rPr>
          <w:color w:val="1F497D" w:themeColor="text2"/>
        </w:rPr>
        <w:t>Typ zmluvného vzťahu</w:t>
      </w:r>
    </w:p>
    <w:p w14:paraId="36208640" w14:textId="589E9AEE" w:rsidR="003D246B" w:rsidRDefault="003D246B" w:rsidP="00962E6A">
      <w:pPr>
        <w:pStyle w:val="vyzvalanky"/>
        <w:numPr>
          <w:ilvl w:val="0"/>
          <w:numId w:val="0"/>
        </w:numPr>
        <w:rPr>
          <w:color w:val="auto"/>
          <w:sz w:val="22"/>
          <w:szCs w:val="22"/>
        </w:rPr>
      </w:pPr>
      <w:r w:rsidRPr="003D246B">
        <w:rPr>
          <w:color w:val="auto"/>
          <w:sz w:val="22"/>
          <w:szCs w:val="22"/>
        </w:rPr>
        <w:t xml:space="preserve">Plnenie zákazky bude uskutočnené na základe </w:t>
      </w:r>
      <w:r w:rsidR="0052048B">
        <w:rPr>
          <w:color w:val="auto"/>
          <w:sz w:val="22"/>
          <w:szCs w:val="22"/>
        </w:rPr>
        <w:t>Zmluvy o dielo</w:t>
      </w:r>
      <w:r w:rsidR="00063F3D">
        <w:rPr>
          <w:color w:val="auto"/>
          <w:sz w:val="22"/>
          <w:szCs w:val="22"/>
        </w:rPr>
        <w:t xml:space="preserve"> </w:t>
      </w:r>
      <w:r w:rsidRPr="003D246B">
        <w:rPr>
          <w:color w:val="auto"/>
          <w:sz w:val="22"/>
          <w:szCs w:val="22"/>
        </w:rPr>
        <w:t>(ďalej len „Zmluva“)</w:t>
      </w:r>
      <w:r>
        <w:rPr>
          <w:color w:val="auto"/>
          <w:sz w:val="22"/>
          <w:szCs w:val="22"/>
        </w:rPr>
        <w:t xml:space="preserve">. </w:t>
      </w:r>
      <w:r w:rsidRPr="003D246B">
        <w:rPr>
          <w:color w:val="auto"/>
          <w:sz w:val="22"/>
          <w:szCs w:val="22"/>
        </w:rPr>
        <w:t xml:space="preserve">Záväzný návrh tejto Zmluvy </w:t>
      </w:r>
      <w:r w:rsidR="00D729C5" w:rsidRPr="003D246B">
        <w:rPr>
          <w:color w:val="auto"/>
          <w:sz w:val="22"/>
          <w:szCs w:val="22"/>
        </w:rPr>
        <w:t>tvorí</w:t>
      </w:r>
      <w:r w:rsidRPr="003D246B">
        <w:rPr>
          <w:color w:val="auto"/>
          <w:sz w:val="22"/>
          <w:szCs w:val="22"/>
        </w:rPr>
        <w:t xml:space="preserve"> </w:t>
      </w:r>
      <w:r w:rsidR="00A2118D">
        <w:rPr>
          <w:color w:val="auto"/>
          <w:sz w:val="22"/>
          <w:szCs w:val="22"/>
        </w:rPr>
        <w:t>P</w:t>
      </w:r>
      <w:r w:rsidRPr="003D246B">
        <w:rPr>
          <w:color w:val="auto"/>
          <w:sz w:val="22"/>
          <w:szCs w:val="22"/>
        </w:rPr>
        <w:t xml:space="preserve">rílohu č. </w:t>
      </w:r>
      <w:r w:rsidR="005975F4">
        <w:rPr>
          <w:color w:val="auto"/>
          <w:sz w:val="22"/>
          <w:szCs w:val="22"/>
        </w:rPr>
        <w:t>3</w:t>
      </w:r>
      <w:r w:rsidRPr="003D246B">
        <w:rPr>
          <w:color w:val="auto"/>
          <w:sz w:val="22"/>
          <w:szCs w:val="22"/>
        </w:rPr>
        <w:t>.</w:t>
      </w:r>
    </w:p>
    <w:p w14:paraId="24AB2982" w14:textId="6F309712" w:rsidR="004220F3" w:rsidRPr="003D246B" w:rsidRDefault="003D246B" w:rsidP="00962E6A">
      <w:pPr>
        <w:pStyle w:val="vyzvalanky"/>
        <w:numPr>
          <w:ilvl w:val="0"/>
          <w:numId w:val="0"/>
        </w:numPr>
        <w:rPr>
          <w:color w:val="auto"/>
          <w:sz w:val="22"/>
          <w:szCs w:val="22"/>
        </w:rPr>
      </w:pPr>
      <w:r>
        <w:rPr>
          <w:color w:val="1F497D" w:themeColor="text2"/>
        </w:rPr>
        <w:t xml:space="preserve">  </w:t>
      </w:r>
    </w:p>
    <w:p w14:paraId="6966FC17" w14:textId="5D261FF1" w:rsidR="00D52A68" w:rsidRDefault="00486FBC" w:rsidP="00962E6A">
      <w:pPr>
        <w:widowControl w:val="0"/>
        <w:autoSpaceDE w:val="0"/>
        <w:autoSpaceDN w:val="0"/>
        <w:spacing w:after="0"/>
        <w:jc w:val="both"/>
        <w:rPr>
          <w:rFonts w:cstheme="minorHAnsi"/>
        </w:rPr>
      </w:pPr>
      <w:r>
        <w:rPr>
          <w:rFonts w:cstheme="minorHAnsi"/>
        </w:rPr>
        <w:lastRenderedPageBreak/>
        <w:t>Plnenie na základe zmluvy</w:t>
      </w:r>
      <w:r w:rsidR="00F66608">
        <w:rPr>
          <w:rFonts w:cstheme="minorHAnsi"/>
        </w:rPr>
        <w:t xml:space="preserve">, </w:t>
      </w:r>
      <w:r w:rsidR="004220F3" w:rsidRPr="004220F3">
        <w:rPr>
          <w:rFonts w:cstheme="minorHAnsi"/>
        </w:rPr>
        <w:t xml:space="preserve">vystavená faktúra zo strany dodávateľa </w:t>
      </w:r>
      <w:r w:rsidR="00EC13D2">
        <w:rPr>
          <w:rFonts w:cstheme="minorHAnsi"/>
        </w:rPr>
        <w:t>tovaru</w:t>
      </w:r>
      <w:r w:rsidR="004220F3" w:rsidRPr="004220F3">
        <w:rPr>
          <w:rFonts w:cstheme="minorHAnsi"/>
        </w:rPr>
        <w:t xml:space="preserve"> musí obsahovať všetky náležitosti daňového dokladu podľa zákona č. 222/2004 Z. z. o dani z pridanej hodnoty v znení neskorších predpisov. Platba bude realizovaná bezhotovostným platobným príkazom. </w:t>
      </w:r>
    </w:p>
    <w:p w14:paraId="3BB9C320" w14:textId="44E04E3D" w:rsidR="001F69CA" w:rsidRPr="00406B37" w:rsidRDefault="001F69CA" w:rsidP="009F0D3C">
      <w:pPr>
        <w:widowControl w:val="0"/>
        <w:autoSpaceDE w:val="0"/>
        <w:autoSpaceDN w:val="0"/>
        <w:spacing w:after="0"/>
        <w:ind w:left="360"/>
        <w:jc w:val="both"/>
        <w:rPr>
          <w:rFonts w:cstheme="minorHAnsi"/>
        </w:rPr>
      </w:pPr>
    </w:p>
    <w:p w14:paraId="58572A45" w14:textId="38856F9F" w:rsidR="00687801" w:rsidRPr="00BC7473" w:rsidRDefault="001F69CA" w:rsidP="004C0037">
      <w:pPr>
        <w:pStyle w:val="vyzvalanky"/>
        <w:ind w:left="0" w:firstLine="0"/>
        <w:rPr>
          <w:color w:val="1F497D" w:themeColor="text2"/>
        </w:rPr>
      </w:pPr>
      <w:r w:rsidRPr="00BC7473">
        <w:rPr>
          <w:color w:val="1F497D" w:themeColor="text2"/>
        </w:rPr>
        <w:t>Obhliadka predmetu zákazky</w:t>
      </w:r>
    </w:p>
    <w:p w14:paraId="760CF6B9" w14:textId="18205EBD" w:rsidR="001F69CA" w:rsidRPr="00382446" w:rsidRDefault="008D73E2" w:rsidP="009F0D3C">
      <w:pPr>
        <w:widowControl w:val="0"/>
        <w:autoSpaceDE w:val="0"/>
        <w:autoSpaceDN w:val="0"/>
        <w:spacing w:after="0"/>
        <w:jc w:val="both"/>
        <w:rPr>
          <w:rFonts w:cstheme="minorHAnsi"/>
        </w:rPr>
      </w:pPr>
      <w:r w:rsidRPr="008D73E2">
        <w:rPr>
          <w:rFonts w:cstheme="minorHAnsi"/>
        </w:rPr>
        <w:t>Obstarávateľ umožňuje obhliadku priestorov po dohode s kontaktnou osobou</w:t>
      </w:r>
      <w:r w:rsidR="001D3308">
        <w:rPr>
          <w:rFonts w:cstheme="minorHAnsi"/>
        </w:rPr>
        <w:t xml:space="preserve"> </w:t>
      </w:r>
      <w:r w:rsidR="001D3308">
        <w:t xml:space="preserve">v termínoch </w:t>
      </w:r>
      <w:r w:rsidR="00842ABF">
        <w:t>26</w:t>
      </w:r>
      <w:r w:rsidR="00771B49">
        <w:t>.</w:t>
      </w:r>
      <w:r w:rsidR="00842ABF">
        <w:t>7</w:t>
      </w:r>
      <w:r w:rsidR="00771B49">
        <w:t>.2021</w:t>
      </w:r>
      <w:r w:rsidR="001D3308">
        <w:t xml:space="preserve"> </w:t>
      </w:r>
      <w:r w:rsidR="009B6C84">
        <w:t>a</w:t>
      </w:r>
      <w:r w:rsidR="00842ABF">
        <w:t>ž</w:t>
      </w:r>
      <w:r w:rsidR="001D3308">
        <w:t xml:space="preserve"> </w:t>
      </w:r>
      <w:del w:id="0" w:author="Kanóc Alexander" w:date="2021-07-29T08:58:00Z">
        <w:r w:rsidR="00842ABF" w:rsidDel="00F81A9B">
          <w:delText>28</w:delText>
        </w:r>
        <w:r w:rsidR="001D3308" w:rsidDel="00F81A9B">
          <w:delText>.0</w:delText>
        </w:r>
        <w:r w:rsidR="00842ABF" w:rsidDel="00F81A9B">
          <w:delText>7</w:delText>
        </w:r>
        <w:r w:rsidR="001D3308" w:rsidDel="00F81A9B">
          <w:delText>.2021</w:delText>
        </w:r>
      </w:del>
      <w:ins w:id="1" w:author="Kanóc Alexander" w:date="2021-07-29T08:58:00Z">
        <w:r w:rsidR="00F81A9B">
          <w:t xml:space="preserve"> </w:t>
        </w:r>
      </w:ins>
      <w:ins w:id="2" w:author="Kanóc Alexander" w:date="2021-07-29T08:59:00Z">
        <w:r w:rsidR="00570BCA">
          <w:t>5.8.2021</w:t>
        </w:r>
      </w:ins>
      <w:r w:rsidR="001D3308">
        <w:t xml:space="preserve"> v čase od 08</w:t>
      </w:r>
      <w:r w:rsidR="009B6C84">
        <w:t>:</w:t>
      </w:r>
      <w:r w:rsidR="001D3308">
        <w:t>00 h</w:t>
      </w:r>
      <w:r w:rsidR="009B6C84">
        <w:t>od.</w:t>
      </w:r>
      <w:r w:rsidR="001D3308">
        <w:t xml:space="preserve"> do 14</w:t>
      </w:r>
      <w:r w:rsidR="009B6C84">
        <w:t>:</w:t>
      </w:r>
      <w:r w:rsidR="001D3308">
        <w:t>00 h</w:t>
      </w:r>
      <w:r w:rsidR="009B6C84">
        <w:t>od</w:t>
      </w:r>
      <w:r w:rsidRPr="008D73E2">
        <w:rPr>
          <w:rFonts w:cstheme="minorHAnsi"/>
        </w:rPr>
        <w:t xml:space="preserve">.  Kontaktná osoba: Ing. </w:t>
      </w:r>
      <w:r w:rsidR="00842ABF">
        <w:rPr>
          <w:rFonts w:cstheme="minorHAnsi"/>
        </w:rPr>
        <w:t>Marek Jantošovič</w:t>
      </w:r>
      <w:r w:rsidRPr="008D73E2">
        <w:rPr>
          <w:rFonts w:cstheme="minorHAnsi"/>
        </w:rPr>
        <w:t xml:space="preserve">, tel.: </w:t>
      </w:r>
      <w:r w:rsidR="00CA7785" w:rsidRPr="00CA7785">
        <w:rPr>
          <w:rFonts w:ascii="Arial" w:hAnsi="Arial" w:cs="Arial"/>
          <w:color w:val="000000"/>
          <w:sz w:val="20"/>
          <w:szCs w:val="20"/>
        </w:rPr>
        <w:t xml:space="preserve"> </w:t>
      </w:r>
      <w:r w:rsidR="00CA7785" w:rsidRPr="00CA7785">
        <w:rPr>
          <w:rFonts w:cstheme="minorHAnsi"/>
        </w:rPr>
        <w:t>+421/918 110 502</w:t>
      </w:r>
      <w:r w:rsidRPr="008D73E2">
        <w:rPr>
          <w:rFonts w:cstheme="minorHAnsi"/>
        </w:rPr>
        <w:t xml:space="preserve">, e-mail: </w:t>
      </w:r>
      <w:r w:rsidR="00CA7785">
        <w:rPr>
          <w:rFonts w:cstheme="minorHAnsi"/>
        </w:rPr>
        <w:t>jantosovis</w:t>
      </w:r>
      <w:r w:rsidRPr="008D73E2">
        <w:rPr>
          <w:rFonts w:cstheme="minorHAnsi"/>
        </w:rPr>
        <w:t>@olo.sk.</w:t>
      </w:r>
    </w:p>
    <w:p w14:paraId="52184B2C" w14:textId="77777777" w:rsidR="00E87E81" w:rsidRDefault="00895E51" w:rsidP="009F0D3C">
      <w:pPr>
        <w:widowControl w:val="0"/>
        <w:autoSpaceDE w:val="0"/>
        <w:autoSpaceDN w:val="0"/>
        <w:spacing w:after="0"/>
        <w:jc w:val="both"/>
        <w:rPr>
          <w:rFonts w:cstheme="minorHAnsi"/>
          <w:b/>
          <w:bCs/>
        </w:rPr>
      </w:pPr>
      <w:r w:rsidRPr="00E87E81">
        <w:rPr>
          <w:rFonts w:cstheme="minorHAnsi"/>
          <w:b/>
          <w:bCs/>
        </w:rPr>
        <w:t xml:space="preserve">      </w:t>
      </w:r>
      <w:r w:rsidR="00E87E81">
        <w:rPr>
          <w:rFonts w:cstheme="minorHAnsi"/>
          <w:b/>
          <w:bCs/>
        </w:rPr>
        <w:t xml:space="preserve">     </w:t>
      </w:r>
    </w:p>
    <w:p w14:paraId="0D6D0E7D" w14:textId="366F9EE9" w:rsidR="00687801" w:rsidRPr="00A8302E" w:rsidRDefault="001F69CA" w:rsidP="004C0037">
      <w:pPr>
        <w:pStyle w:val="vyzvalanky"/>
        <w:ind w:left="0" w:firstLine="0"/>
        <w:rPr>
          <w:color w:val="1F497D" w:themeColor="text2"/>
        </w:rPr>
      </w:pPr>
      <w:r w:rsidRPr="00A8302E">
        <w:rPr>
          <w:color w:val="1F497D" w:themeColor="text2"/>
        </w:rPr>
        <w:t>Miesto a čas dodania zákazk</w:t>
      </w:r>
      <w:r w:rsidR="00F75109" w:rsidRPr="00A8302E">
        <w:rPr>
          <w:color w:val="1F497D" w:themeColor="text2"/>
        </w:rPr>
        <w:t>y</w:t>
      </w:r>
    </w:p>
    <w:p w14:paraId="16C97E6D" w14:textId="0DDD3556" w:rsidR="001E604B" w:rsidRDefault="00394D55" w:rsidP="004C0037">
      <w:pPr>
        <w:pStyle w:val="Odsekzoznamu"/>
        <w:ind w:left="0"/>
        <w:jc w:val="both"/>
        <w:rPr>
          <w:rFonts w:cstheme="minorHAnsi"/>
          <w:color w:val="000000" w:themeColor="text1"/>
          <w:lang w:val="sk" w:eastAsia="sk"/>
        </w:rPr>
      </w:pPr>
      <w:r w:rsidRPr="00687801">
        <w:rPr>
          <w:rFonts w:cstheme="minorHAnsi"/>
          <w:b/>
          <w:bCs/>
          <w:color w:val="000000" w:themeColor="text1"/>
          <w:lang w:eastAsia="sk"/>
        </w:rPr>
        <w:t>Miesto</w:t>
      </w:r>
      <w:r w:rsidRPr="00F75109">
        <w:rPr>
          <w:rFonts w:cstheme="minorHAnsi"/>
          <w:color w:val="000000" w:themeColor="text1"/>
          <w:lang w:eastAsia="sk"/>
        </w:rPr>
        <w:t>:</w:t>
      </w:r>
      <w:r w:rsidRPr="00F75109">
        <w:rPr>
          <w:rFonts w:cstheme="minorHAnsi"/>
          <w:b/>
          <w:bCs/>
          <w:color w:val="000000" w:themeColor="text1"/>
          <w:lang w:eastAsia="sk"/>
        </w:rPr>
        <w:t xml:space="preserve">  </w:t>
      </w:r>
      <w:r w:rsidR="000C7D9C" w:rsidRPr="000C7D9C">
        <w:rPr>
          <w:rFonts w:ascii="Arial" w:eastAsia="Calibri" w:hAnsi="Arial" w:cs="Arial"/>
          <w:sz w:val="18"/>
          <w:szCs w:val="18"/>
        </w:rPr>
        <w:t>ZEVO</w:t>
      </w:r>
      <w:r w:rsidR="000C7D9C">
        <w:rPr>
          <w:rFonts w:ascii="Arial" w:eastAsia="Calibri" w:hAnsi="Arial" w:cs="Arial"/>
          <w:sz w:val="18"/>
          <w:szCs w:val="18"/>
        </w:rPr>
        <w:t>,</w:t>
      </w:r>
      <w:r w:rsidR="00033094" w:rsidRPr="00F75109">
        <w:rPr>
          <w:rFonts w:cstheme="minorHAnsi"/>
          <w:color w:val="000000" w:themeColor="text1"/>
          <w:lang w:val="sk" w:eastAsia="sk"/>
        </w:rPr>
        <w:t xml:space="preserve"> </w:t>
      </w:r>
      <w:r w:rsidR="00334491" w:rsidRPr="00F75109">
        <w:rPr>
          <w:rFonts w:cstheme="minorHAnsi"/>
          <w:color w:val="000000" w:themeColor="text1"/>
          <w:lang w:val="sk" w:eastAsia="sk"/>
        </w:rPr>
        <w:t xml:space="preserve">Vlčie hrdlo 72, </w:t>
      </w:r>
      <w:r w:rsidR="00033094" w:rsidRPr="00F75109">
        <w:rPr>
          <w:rFonts w:cstheme="minorHAnsi"/>
          <w:color w:val="000000" w:themeColor="text1"/>
          <w:lang w:val="sk" w:eastAsia="sk"/>
        </w:rPr>
        <w:t>821 07</w:t>
      </w:r>
      <w:r w:rsidR="002E4CCD">
        <w:rPr>
          <w:rFonts w:cstheme="minorHAnsi"/>
          <w:color w:val="000000" w:themeColor="text1"/>
          <w:lang w:val="sk" w:eastAsia="sk"/>
        </w:rPr>
        <w:t xml:space="preserve"> </w:t>
      </w:r>
      <w:r w:rsidR="00334491" w:rsidRPr="00F75109">
        <w:rPr>
          <w:rFonts w:cstheme="minorHAnsi"/>
          <w:color w:val="000000" w:themeColor="text1"/>
          <w:lang w:val="sk" w:eastAsia="sk"/>
        </w:rPr>
        <w:t>Bratislava</w:t>
      </w:r>
    </w:p>
    <w:p w14:paraId="53B59C72" w14:textId="27B10115" w:rsidR="005975F4" w:rsidRPr="005975F4" w:rsidRDefault="005975F4" w:rsidP="004C0037">
      <w:pPr>
        <w:pStyle w:val="Odsekzoznamu"/>
        <w:ind w:left="0"/>
        <w:jc w:val="both"/>
        <w:rPr>
          <w:rFonts w:cstheme="minorHAnsi"/>
          <w:lang w:val="sk" w:eastAsia="sk"/>
        </w:rPr>
      </w:pPr>
      <w:r w:rsidRPr="005975F4">
        <w:rPr>
          <w:rFonts w:cstheme="minorHAnsi"/>
          <w:b/>
          <w:lang w:eastAsia="sk"/>
        </w:rPr>
        <w:t>Dodacie podmienky:</w:t>
      </w:r>
      <w:r w:rsidRPr="005975F4">
        <w:rPr>
          <w:rFonts w:cstheme="minorHAnsi"/>
          <w:lang w:eastAsia="sk"/>
        </w:rPr>
        <w:t xml:space="preserve"> </w:t>
      </w:r>
      <w:r w:rsidR="0092159A">
        <w:rPr>
          <w:rFonts w:cstheme="minorHAnsi"/>
          <w:lang w:eastAsia="sk"/>
        </w:rPr>
        <w:t xml:space="preserve"> </w:t>
      </w:r>
      <w:r w:rsidR="00EB26BE">
        <w:rPr>
          <w:rFonts w:cstheme="minorHAnsi"/>
        </w:rPr>
        <w:t xml:space="preserve">v zmysle </w:t>
      </w:r>
      <w:r w:rsidR="00D639C4">
        <w:rPr>
          <w:rFonts w:cstheme="minorHAnsi"/>
        </w:rPr>
        <w:t>Z</w:t>
      </w:r>
      <w:r w:rsidR="00EB26BE">
        <w:rPr>
          <w:rFonts w:cstheme="minorHAnsi"/>
        </w:rPr>
        <w:t>mluvy</w:t>
      </w:r>
      <w:r w:rsidRPr="005975F4">
        <w:rPr>
          <w:rFonts w:cstheme="minorHAnsi"/>
          <w:lang w:eastAsia="sk"/>
        </w:rPr>
        <w:t>.</w:t>
      </w:r>
    </w:p>
    <w:p w14:paraId="2EE5513E" w14:textId="77777777" w:rsidR="000A717F" w:rsidRDefault="000A717F" w:rsidP="009F0D3C">
      <w:pPr>
        <w:pStyle w:val="Odsekzoznamu"/>
        <w:spacing w:after="0"/>
        <w:ind w:left="567"/>
        <w:jc w:val="both"/>
        <w:rPr>
          <w:rFonts w:cstheme="minorHAnsi"/>
          <w:color w:val="000000" w:themeColor="text1"/>
          <w:lang w:eastAsia="sk"/>
        </w:rPr>
      </w:pPr>
    </w:p>
    <w:p w14:paraId="1E60148F" w14:textId="184D68EB" w:rsidR="00352F7B" w:rsidRPr="00BC7473" w:rsidRDefault="00352F7B" w:rsidP="004C0037">
      <w:pPr>
        <w:pStyle w:val="Odsekzoznamu"/>
        <w:numPr>
          <w:ilvl w:val="0"/>
          <w:numId w:val="4"/>
        </w:numPr>
        <w:tabs>
          <w:tab w:val="left" w:pos="709"/>
        </w:tabs>
        <w:spacing w:before="240"/>
        <w:ind w:hanging="567"/>
        <w:jc w:val="both"/>
        <w:rPr>
          <w:rFonts w:cstheme="minorHAnsi"/>
          <w:color w:val="1F497D" w:themeColor="text2"/>
          <w:sz w:val="28"/>
          <w:szCs w:val="28"/>
          <w:lang w:eastAsia="sk"/>
        </w:rPr>
      </w:pPr>
      <w:r w:rsidRPr="00BC7473">
        <w:rPr>
          <w:rFonts w:cstheme="minorHAnsi"/>
          <w:color w:val="1F497D" w:themeColor="text2"/>
          <w:sz w:val="28"/>
          <w:szCs w:val="28"/>
          <w:lang w:eastAsia="sk"/>
        </w:rPr>
        <w:t>Hlavné podmienky financovania</w:t>
      </w:r>
    </w:p>
    <w:p w14:paraId="1C632D64" w14:textId="2E6A9662" w:rsidR="00E45F2F" w:rsidRDefault="00352F7B" w:rsidP="004C0037">
      <w:pPr>
        <w:pStyle w:val="Odsekzoznamu"/>
        <w:ind w:left="0"/>
        <w:jc w:val="both"/>
      </w:pPr>
      <w:r w:rsidRPr="00E45F2F">
        <w:t xml:space="preserve">Predmet zákazky bude financovaný z vlastných zdrojov OLO </w:t>
      </w:r>
      <w:proofErr w:type="spellStart"/>
      <w:r w:rsidRPr="00E45F2F">
        <w:t>a.s</w:t>
      </w:r>
      <w:proofErr w:type="spellEnd"/>
      <w:r w:rsidRPr="00E45F2F">
        <w:t xml:space="preserve">. </w:t>
      </w:r>
      <w:r w:rsidR="0092159A">
        <w:t xml:space="preserve"> Platba </w:t>
      </w:r>
      <w:r w:rsidRPr="00E45F2F">
        <w:t>na základe faktúry</w:t>
      </w:r>
      <w:r w:rsidR="009E770F">
        <w:t>.</w:t>
      </w:r>
      <w:r w:rsidRPr="00E45F2F">
        <w:t xml:space="preserve"> Faktúra bude mať 30-dňovú lehotu splatnosti odo dňa jej doručenia. </w:t>
      </w:r>
      <w:r w:rsidR="009E770F">
        <w:t>F</w:t>
      </w:r>
      <w:r w:rsidRPr="00E45F2F">
        <w:t xml:space="preserve">aktúra musí obsahovať všetky náležitosti riadneho daňového a účtovného dokladu v súlade s príslušnými daňovými dokladmi. Platba bude realizovaná bezhotovostným platobným príkazom. Neposkytuje sa preddavok ani zálohová platba. Vystavená faktúra zo strany dodávateľa </w:t>
      </w:r>
      <w:r w:rsidR="00990923">
        <w:t>tovaru</w:t>
      </w:r>
      <w:r w:rsidRPr="00E45F2F">
        <w:t xml:space="preserve"> musí obsahovať všetky náležitosti daňového dokladu podľa zákona č. 222/2004 Z. z. o dani z pridanej hodnoty v znení neskorších predpisov</w:t>
      </w:r>
      <w:r w:rsidR="000A717F">
        <w:t>.</w:t>
      </w:r>
    </w:p>
    <w:p w14:paraId="0133A4A1" w14:textId="77777777" w:rsidR="00CA770A" w:rsidRPr="00CA770A" w:rsidRDefault="00CA770A" w:rsidP="009F0D3C">
      <w:pPr>
        <w:pStyle w:val="Odsekzoznamu"/>
        <w:ind w:left="340"/>
        <w:jc w:val="both"/>
      </w:pPr>
    </w:p>
    <w:p w14:paraId="290EF486" w14:textId="66F97E91" w:rsidR="00F75109" w:rsidRPr="00BC7473" w:rsidRDefault="00BC7473" w:rsidP="004C0037">
      <w:pPr>
        <w:pStyle w:val="Odsekzoznamu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color w:val="1F497D" w:themeColor="text2"/>
          <w:sz w:val="23"/>
          <w:szCs w:val="23"/>
        </w:rPr>
      </w:pPr>
      <w:r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 xml:space="preserve"> </w:t>
      </w:r>
      <w:r w:rsidR="00352F7B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Podmienky účasti uchádzačo</w:t>
      </w:r>
      <w:r w:rsidR="00F75109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v</w:t>
      </w:r>
    </w:p>
    <w:p w14:paraId="56C14795" w14:textId="2324FF48" w:rsidR="009875D2" w:rsidRPr="00F75109" w:rsidRDefault="009875D2" w:rsidP="004C0037">
      <w:pPr>
        <w:pStyle w:val="Odsekzoznamu"/>
        <w:numPr>
          <w:ilvl w:val="0"/>
          <w:numId w:val="7"/>
        </w:numPr>
        <w:spacing w:after="0"/>
        <w:ind w:left="426" w:hanging="426"/>
        <w:jc w:val="both"/>
        <w:rPr>
          <w:sz w:val="23"/>
          <w:szCs w:val="23"/>
        </w:rPr>
      </w:pPr>
      <w:r w:rsidRPr="00F75109">
        <w:rPr>
          <w:rFonts w:ascii="Calibri" w:eastAsia="Arial" w:hAnsi="Calibri" w:cs="Calibri"/>
          <w:bCs/>
          <w:u w:color="000000"/>
          <w:lang w:eastAsia="sk"/>
        </w:rPr>
        <w:t xml:space="preserve">podľa § 32 ods. 1 písm. e) ZVO, t. j. uchádzač musí byť oprávnený poskytovať </w:t>
      </w:r>
      <w:r w:rsidR="00EC13D2">
        <w:rPr>
          <w:rFonts w:ascii="Calibri" w:eastAsia="Arial" w:hAnsi="Calibri" w:cs="Calibri"/>
          <w:bCs/>
          <w:u w:color="000000"/>
          <w:lang w:eastAsia="sk"/>
        </w:rPr>
        <w:t>tovar</w:t>
      </w:r>
      <w:r w:rsidRPr="00F75109">
        <w:rPr>
          <w:rFonts w:ascii="Calibri" w:eastAsia="Arial" w:hAnsi="Calibri" w:cs="Calibri"/>
          <w:bCs/>
          <w:u w:color="000000"/>
          <w:lang w:eastAsia="sk"/>
        </w:rPr>
        <w:t xml:space="preserve"> v rozsahu predmetu zákazky, </w:t>
      </w:r>
    </w:p>
    <w:p w14:paraId="4FE411C5" w14:textId="6DA6A167" w:rsidR="009875D2" w:rsidRDefault="009875D2" w:rsidP="004C0037">
      <w:pPr>
        <w:pStyle w:val="Odsekzoznamu"/>
        <w:widowControl w:val="0"/>
        <w:numPr>
          <w:ilvl w:val="0"/>
          <w:numId w:val="8"/>
        </w:numPr>
        <w:ind w:left="426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9875D2">
        <w:rPr>
          <w:rFonts w:ascii="Calibri" w:eastAsia="Arial" w:hAnsi="Calibri" w:cs="Calibri"/>
          <w:bCs/>
          <w:u w:color="000000"/>
          <w:lang w:eastAsia="sk"/>
        </w:rPr>
        <w:t xml:space="preserve">podľa § 32 ods. 1 písm. f) ZVO, t. j. že uchádzač nemá uložený zákaz účasti vo verejnom obstarávaní. </w:t>
      </w:r>
    </w:p>
    <w:p w14:paraId="1AACD6B1" w14:textId="77777777" w:rsidR="00432C63" w:rsidRPr="00432C63" w:rsidRDefault="00184ED9" w:rsidP="00C361AD">
      <w:pPr>
        <w:pStyle w:val="Odsekzoznamu"/>
        <w:widowControl w:val="0"/>
        <w:numPr>
          <w:ilvl w:val="0"/>
          <w:numId w:val="8"/>
        </w:numPr>
        <w:ind w:left="426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184ED9">
        <w:rPr>
          <w:rFonts w:ascii="Calibri" w:eastAsia="Arial" w:hAnsi="Calibri" w:cs="Calibri"/>
          <w:bCs/>
          <w:u w:color="000000"/>
          <w:lang w:eastAsia="sk"/>
        </w:rPr>
        <w:t>podľa § 34 ods. 1 písm. a) ZVO</w:t>
      </w:r>
      <w:r w:rsidR="003164B5">
        <w:rPr>
          <w:rFonts w:ascii="Calibri" w:eastAsia="Arial" w:hAnsi="Calibri" w:cs="Calibri"/>
          <w:bCs/>
          <w:u w:color="000000"/>
          <w:lang w:eastAsia="sk"/>
        </w:rPr>
        <w:t xml:space="preserve">, </w:t>
      </w:r>
      <w:r w:rsidR="009F1D18">
        <w:rPr>
          <w:rFonts w:ascii="Calibri" w:eastAsia="Arial" w:hAnsi="Calibri" w:cs="Calibri"/>
          <w:bCs/>
          <w:u w:color="000000"/>
          <w:lang w:eastAsia="sk"/>
        </w:rPr>
        <w:t>t. j.</w:t>
      </w:r>
      <w:r w:rsidRPr="00184ED9">
        <w:rPr>
          <w:rFonts w:ascii="Calibri" w:eastAsia="Arial" w:hAnsi="Calibri" w:cs="Calibri"/>
          <w:bCs/>
          <w:u w:color="000000"/>
          <w:lang w:eastAsia="sk"/>
        </w:rPr>
        <w:t xml:space="preserve"> </w:t>
      </w:r>
      <w:r w:rsidR="00432C63" w:rsidRPr="00432C63">
        <w:rPr>
          <w:rFonts w:ascii="Calibri" w:eastAsia="Arial" w:hAnsi="Calibri" w:cs="Calibri"/>
          <w:bCs/>
          <w:u w:color="000000"/>
          <w:lang w:eastAsia="sk"/>
        </w:rPr>
        <w:t>zoznam poskytnutých služieb za predchádzajúce tri roky od vyhlásenia verejného obstarávania s uvedením cien, lehôt dodania a odberateľov; dokladom je referencia, ak odberateľom bol verejný obstarávateľ alebo obstarávateľ podľa ZVO, pričom podľa § 40 ods. 5 ZVO je verejný obstarávateľ pri vyhodnotení splnenia podmienok účasti uchádzačov týkajúcich sa technickej spôsobilosti alebo odbornej spôsobilosti podľa § 34 ods. 1 písm. a) alebo písm. b) povinný zohľadniť referencie uchádzačov alebo záujemcov uvedené v evidencii referencií podľa § 12, ak takéto referencie existujú. Za vyhlásenie verejného obstarávania sa považuje dátum zverejnenia Výzvy na predkladanie ponúk v systéme JOSEPHINE.</w:t>
      </w:r>
    </w:p>
    <w:p w14:paraId="73B4F467" w14:textId="5D508341" w:rsidR="00432C63" w:rsidRPr="00432C63" w:rsidRDefault="00C361AD" w:rsidP="00C361AD">
      <w:pPr>
        <w:pStyle w:val="Odsekzoznamu"/>
        <w:widowControl w:val="0"/>
        <w:ind w:left="426" w:hanging="66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u w:color="000000"/>
          <w:lang w:eastAsia="sk"/>
        </w:rPr>
        <w:t xml:space="preserve"> </w:t>
      </w:r>
      <w:r w:rsidR="00432C63" w:rsidRPr="00432C63">
        <w:rPr>
          <w:rFonts w:ascii="Calibri" w:eastAsia="Arial" w:hAnsi="Calibri" w:cs="Calibri"/>
          <w:bCs/>
          <w:u w:color="000000"/>
          <w:lang w:eastAsia="sk"/>
        </w:rPr>
        <w:t>Minimálna požadovaná úroveň štandardov:</w:t>
      </w:r>
    </w:p>
    <w:p w14:paraId="001104CA" w14:textId="77777777" w:rsidR="00432C63" w:rsidRPr="00432C63" w:rsidRDefault="00432C63" w:rsidP="00C361AD">
      <w:pPr>
        <w:pStyle w:val="Odsekzoznamu"/>
        <w:widowControl w:val="0"/>
        <w:ind w:left="426" w:hanging="6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27F1661E" w14:textId="6BCA2EC4" w:rsidR="00432C63" w:rsidRPr="00432C63" w:rsidRDefault="00C361AD" w:rsidP="00C361AD">
      <w:pPr>
        <w:pStyle w:val="Odsekzoznamu"/>
        <w:widowControl w:val="0"/>
        <w:ind w:left="426" w:hanging="66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u w:color="000000"/>
          <w:lang w:eastAsia="sk"/>
        </w:rPr>
        <w:t xml:space="preserve"> </w:t>
      </w:r>
      <w:r w:rsidR="00432C63" w:rsidRPr="00432C63">
        <w:rPr>
          <w:rFonts w:ascii="Calibri" w:eastAsia="Arial" w:hAnsi="Calibri" w:cs="Calibri"/>
          <w:bCs/>
          <w:u w:color="000000"/>
          <w:lang w:eastAsia="sk"/>
        </w:rPr>
        <w:t xml:space="preserve">Uchádzač zoznamom poskytnutých služieb preukáže, že za predchádzajúce tri roky od vyhlásenia verejného obstarávania plnil zákazky poskytnutím služieb k predmetu obstarávania alebo podobných zákaziek: </w:t>
      </w:r>
      <w:r w:rsidR="001667F5" w:rsidRPr="001667F5">
        <w:rPr>
          <w:rFonts w:ascii="Calibri" w:eastAsia="Arial" w:hAnsi="Calibri" w:cs="Calibri"/>
          <w:bCs/>
          <w:u w:color="000000"/>
          <w:lang w:eastAsia="sk"/>
        </w:rPr>
        <w:t>najmä montážne a demontážne práce, zváranie plechov, dodanie pro</w:t>
      </w:r>
      <w:r w:rsidR="001667F5">
        <w:rPr>
          <w:rFonts w:ascii="Calibri" w:eastAsia="Arial" w:hAnsi="Calibri" w:cs="Calibri"/>
          <w:bCs/>
          <w:u w:color="000000"/>
          <w:lang w:eastAsia="sk"/>
        </w:rPr>
        <w:t>je</w:t>
      </w:r>
      <w:r w:rsidR="00267C5A">
        <w:rPr>
          <w:rFonts w:ascii="Calibri" w:eastAsia="Arial" w:hAnsi="Calibri" w:cs="Calibri"/>
          <w:bCs/>
          <w:u w:color="000000"/>
          <w:lang w:eastAsia="sk"/>
        </w:rPr>
        <w:t>ktovej</w:t>
      </w:r>
      <w:r w:rsidR="001667F5" w:rsidRPr="001667F5">
        <w:rPr>
          <w:rFonts w:ascii="Calibri" w:eastAsia="Arial" w:hAnsi="Calibri" w:cs="Calibri"/>
          <w:bCs/>
          <w:u w:color="000000"/>
          <w:lang w:eastAsia="sk"/>
        </w:rPr>
        <w:t xml:space="preserve"> dokumentácie</w:t>
      </w:r>
      <w:r w:rsidR="00432C63" w:rsidRPr="00432C63">
        <w:rPr>
          <w:rFonts w:ascii="Calibri" w:eastAsia="Arial" w:hAnsi="Calibri" w:cs="Calibri"/>
          <w:bCs/>
          <w:u w:color="000000"/>
          <w:lang w:eastAsia="sk"/>
        </w:rPr>
        <w:t>, pričom minimálne dve z predložených referencií musí byť v minimálnom objeme spolu 60 000,00 EUR bez DPH.</w:t>
      </w:r>
    </w:p>
    <w:p w14:paraId="05C74E91" w14:textId="77777777" w:rsidR="000C75AA" w:rsidRDefault="000C75AA" w:rsidP="00C361AD">
      <w:pPr>
        <w:pStyle w:val="Odsekzoznamu"/>
        <w:widowControl w:val="0"/>
        <w:ind w:left="426" w:hanging="6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2F244516" w14:textId="586069CA" w:rsidR="00432C63" w:rsidRPr="00432C63" w:rsidRDefault="00432C63" w:rsidP="00C361AD">
      <w:pPr>
        <w:pStyle w:val="Odsekzoznamu"/>
        <w:widowControl w:val="0"/>
        <w:ind w:left="426" w:hanging="6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Obstarávateľ  vyžaduje, aby zoznam poskytnutých služieb obsahoval minimálne:</w:t>
      </w:r>
    </w:p>
    <w:p w14:paraId="1D7B3230" w14:textId="77777777" w:rsidR="00432C63" w:rsidRPr="00432C63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názov a sídlo odberateľa,</w:t>
      </w:r>
    </w:p>
    <w:p w14:paraId="1A412312" w14:textId="77777777" w:rsidR="00432C63" w:rsidRPr="00432C63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lastRenderedPageBreak/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kontaktné údaje odberateľa, kde je možné uvedené informácie overiť (meno a priezvisko, tel. č., e-mail),</w:t>
      </w:r>
    </w:p>
    <w:p w14:paraId="4FEB35E4" w14:textId="77777777" w:rsidR="00432C63" w:rsidRPr="00432C63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predmet poskytnutej služby,</w:t>
      </w:r>
    </w:p>
    <w:p w14:paraId="0D7F4931" w14:textId="77777777" w:rsidR="00432C63" w:rsidRPr="00432C63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opis predmetu poskytnutej služby,</w:t>
      </w:r>
    </w:p>
    <w:p w14:paraId="67279CB6" w14:textId="77777777" w:rsidR="00432C63" w:rsidRPr="00432C63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doba poskytnutia,</w:t>
      </w:r>
    </w:p>
    <w:p w14:paraId="106C7614" w14:textId="4234A9ED" w:rsidR="00C361AD" w:rsidRDefault="00432C63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432C63">
        <w:rPr>
          <w:rFonts w:ascii="Calibri" w:eastAsia="Arial" w:hAnsi="Calibri" w:cs="Calibri"/>
          <w:bCs/>
          <w:u w:color="000000"/>
          <w:lang w:eastAsia="sk"/>
        </w:rPr>
        <w:t>•</w:t>
      </w:r>
      <w:r w:rsidRPr="00432C63">
        <w:rPr>
          <w:rFonts w:ascii="Calibri" w:eastAsia="Arial" w:hAnsi="Calibri" w:cs="Calibri"/>
          <w:bCs/>
          <w:u w:color="000000"/>
          <w:lang w:eastAsia="sk"/>
        </w:rPr>
        <w:tab/>
        <w:t>cena poskytnutej služby bez DPH celkom za požadované obdobie.</w:t>
      </w:r>
    </w:p>
    <w:p w14:paraId="4C5D14A8" w14:textId="2F46DF41" w:rsidR="00975BB5" w:rsidRDefault="00975BB5" w:rsidP="00C361AD">
      <w:pPr>
        <w:pStyle w:val="Odsekzoznamu"/>
        <w:widowControl w:val="0"/>
        <w:ind w:left="993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5EF1001A" w14:textId="28595652" w:rsidR="00433F9A" w:rsidRDefault="00433F9A" w:rsidP="00433F9A">
      <w:pPr>
        <w:pStyle w:val="Odsekzoznamu"/>
        <w:numPr>
          <w:ilvl w:val="0"/>
          <w:numId w:val="8"/>
        </w:numPr>
        <w:spacing w:after="0"/>
        <w:ind w:left="426" w:hanging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D97E91">
        <w:rPr>
          <w:rFonts w:ascii="Calibri" w:eastAsia="Arial" w:hAnsi="Calibri" w:cs="Calibri"/>
          <w:bCs/>
          <w:u w:color="000000"/>
          <w:lang w:eastAsia="sk"/>
        </w:rPr>
        <w:t>Podľa § 34 ods. 1 písm. g) ZVO, t. j. údaje o vzdelaní a odbornej praxi alebo o odbornej kvalifikácii osôb určených na plnenie zmluvy:</w:t>
      </w:r>
    </w:p>
    <w:p w14:paraId="5E9DD576" w14:textId="77777777" w:rsidR="00433F9A" w:rsidRPr="00D97E91" w:rsidRDefault="00433F9A" w:rsidP="00433F9A">
      <w:pPr>
        <w:pStyle w:val="Odsekzoznamu"/>
        <w:spacing w:after="0"/>
        <w:ind w:left="42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6812FEE9" w14:textId="77777777" w:rsidR="00433F9A" w:rsidRDefault="00433F9A" w:rsidP="00433F9A">
      <w:pPr>
        <w:pStyle w:val="Odsekzoznamu"/>
        <w:spacing w:after="0"/>
        <w:ind w:left="426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D97E91">
        <w:rPr>
          <w:rFonts w:ascii="Calibri" w:eastAsia="Arial" w:hAnsi="Calibri" w:cs="Calibri"/>
          <w:bCs/>
          <w:u w:color="000000"/>
          <w:lang w:eastAsia="sk"/>
        </w:rPr>
        <w:t>Minimálna požadovaná úroveň štandardov:</w:t>
      </w:r>
    </w:p>
    <w:p w14:paraId="3BCA11D4" w14:textId="77777777" w:rsidR="00433F9A" w:rsidRPr="00D97E91" w:rsidRDefault="00433F9A" w:rsidP="00433F9A">
      <w:pPr>
        <w:pStyle w:val="Odsekzoznamu"/>
        <w:spacing w:after="0"/>
        <w:ind w:left="42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0B705D7F" w14:textId="6FCD50BA" w:rsidR="00433F9A" w:rsidRDefault="000E04D1" w:rsidP="00433F9A">
      <w:pPr>
        <w:spacing w:after="0"/>
        <w:ind w:firstLine="426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i/>
          <w:iCs/>
          <w:u w:val="single"/>
          <w:lang w:eastAsia="sk"/>
        </w:rPr>
        <w:t>D</w:t>
      </w:r>
      <w:r w:rsidR="00D64149">
        <w:rPr>
          <w:rFonts w:ascii="Calibri" w:eastAsia="Arial" w:hAnsi="Calibri" w:cs="Calibri"/>
          <w:bCs/>
          <w:i/>
          <w:iCs/>
          <w:u w:val="single"/>
          <w:lang w:eastAsia="sk"/>
        </w:rPr>
        <w:t>vaja technológovia</w:t>
      </w:r>
      <w:r w:rsidR="00433F9A" w:rsidRPr="0082363C">
        <w:rPr>
          <w:rFonts w:ascii="Calibri" w:eastAsia="Arial" w:hAnsi="Calibri" w:cs="Calibri"/>
          <w:bCs/>
          <w:i/>
          <w:iCs/>
          <w:u w:val="single"/>
          <w:lang w:eastAsia="sk"/>
        </w:rPr>
        <w:t xml:space="preserve"> na zváranie</w:t>
      </w:r>
      <w:r w:rsidR="00433F9A" w:rsidRPr="0082363C">
        <w:rPr>
          <w:rFonts w:ascii="Calibri" w:eastAsia="Arial" w:hAnsi="Calibri" w:cs="Calibri"/>
          <w:bCs/>
          <w:u w:color="000000"/>
          <w:lang w:eastAsia="sk"/>
        </w:rPr>
        <w:t xml:space="preserve"> mus</w:t>
      </w:r>
      <w:r w:rsidR="00804C0D">
        <w:rPr>
          <w:rFonts w:ascii="Calibri" w:eastAsia="Arial" w:hAnsi="Calibri" w:cs="Calibri"/>
          <w:bCs/>
          <w:u w:color="000000"/>
          <w:lang w:eastAsia="sk"/>
        </w:rPr>
        <w:t>ia</w:t>
      </w:r>
      <w:r w:rsidR="00433F9A" w:rsidRPr="0082363C">
        <w:rPr>
          <w:rFonts w:ascii="Calibri" w:eastAsia="Arial" w:hAnsi="Calibri" w:cs="Calibri"/>
          <w:bCs/>
          <w:u w:color="000000"/>
          <w:lang w:eastAsia="sk"/>
        </w:rPr>
        <w:t xml:space="preserve"> disponovať minimálne:</w:t>
      </w:r>
    </w:p>
    <w:p w14:paraId="70BF800A" w14:textId="77777777" w:rsidR="00433F9A" w:rsidRPr="0082363C" w:rsidRDefault="00433F9A" w:rsidP="00433F9A">
      <w:pPr>
        <w:spacing w:after="0"/>
        <w:ind w:firstLine="426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7D9FF498" w14:textId="4D279F10" w:rsidR="00433F9A" w:rsidRPr="00D97E91" w:rsidRDefault="00433F9A" w:rsidP="00433F9A">
      <w:pPr>
        <w:pStyle w:val="Odsekzoznamu"/>
        <w:numPr>
          <w:ilvl w:val="0"/>
          <w:numId w:val="24"/>
        </w:numPr>
        <w:spacing w:after="0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u w:color="000000"/>
          <w:lang w:eastAsia="sk"/>
        </w:rPr>
        <w:t>c</w:t>
      </w:r>
      <w:r w:rsidRPr="00D97E91">
        <w:rPr>
          <w:rFonts w:ascii="Calibri" w:eastAsia="Arial" w:hAnsi="Calibri" w:cs="Calibri"/>
          <w:bCs/>
          <w:u w:color="000000"/>
          <w:lang w:eastAsia="sk"/>
        </w:rPr>
        <w:t>ertifikát - osvedčenie o skúške zváračov</w:t>
      </w:r>
      <w:r w:rsidR="00BC4582">
        <w:rPr>
          <w:rFonts w:ascii="Calibri" w:eastAsia="Arial" w:hAnsi="Calibri" w:cs="Calibri"/>
          <w:bCs/>
          <w:u w:color="000000"/>
          <w:lang w:eastAsia="sk"/>
        </w:rPr>
        <w:t>.</w:t>
      </w:r>
    </w:p>
    <w:p w14:paraId="26E64613" w14:textId="1A7E9C0C" w:rsidR="000E04D1" w:rsidRDefault="000E04D1" w:rsidP="000E04D1">
      <w:pPr>
        <w:spacing w:after="0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43A86257" w14:textId="4C27A6A5" w:rsidR="000E04D1" w:rsidRPr="00D97E91" w:rsidRDefault="000E04D1" w:rsidP="000E04D1">
      <w:pPr>
        <w:pStyle w:val="Odsekzoznamu"/>
        <w:spacing w:after="0"/>
        <w:ind w:left="0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D97E91">
        <w:rPr>
          <w:rFonts w:ascii="Calibri" w:eastAsia="Arial" w:hAnsi="Calibri" w:cs="Calibri"/>
          <w:bCs/>
          <w:u w:color="000000"/>
          <w:lang w:eastAsia="sk"/>
        </w:rPr>
        <w:t xml:space="preserve">Uchádzač predloží </w:t>
      </w:r>
      <w:r w:rsidR="00CB37F7">
        <w:rPr>
          <w:rFonts w:ascii="Calibri" w:eastAsia="Arial" w:hAnsi="Calibri" w:cs="Calibri"/>
          <w:bCs/>
          <w:u w:color="000000"/>
          <w:lang w:eastAsia="sk"/>
        </w:rPr>
        <w:t>c</w:t>
      </w:r>
      <w:r w:rsidR="00CB37F7" w:rsidRPr="00CB37F7">
        <w:rPr>
          <w:rFonts w:ascii="Calibri" w:eastAsia="Arial" w:hAnsi="Calibri" w:cs="Calibri"/>
          <w:bCs/>
          <w:u w:color="000000"/>
          <w:lang w:eastAsia="sk"/>
        </w:rPr>
        <w:t>ertifikát</w:t>
      </w:r>
      <w:r w:rsidR="00CB37F7">
        <w:rPr>
          <w:rFonts w:ascii="Calibri" w:eastAsia="Arial" w:hAnsi="Calibri" w:cs="Calibri"/>
          <w:bCs/>
          <w:u w:color="000000"/>
          <w:lang w:eastAsia="sk"/>
        </w:rPr>
        <w:t xml:space="preserve"> </w:t>
      </w:r>
      <w:r w:rsidR="00CB37F7" w:rsidRPr="00CB37F7">
        <w:rPr>
          <w:rFonts w:ascii="Calibri" w:eastAsia="Arial" w:hAnsi="Calibri" w:cs="Calibri"/>
          <w:bCs/>
          <w:u w:color="000000"/>
          <w:lang w:eastAsia="sk"/>
        </w:rPr>
        <w:t>- osvedčenie o skúške zváračov (pracovníkov, ktorí budú vykonávať predmet zákazky</w:t>
      </w:r>
      <w:r w:rsidR="00CB37F7">
        <w:rPr>
          <w:rFonts w:ascii="Calibri" w:eastAsia="Arial" w:hAnsi="Calibri" w:cs="Calibri"/>
          <w:bCs/>
          <w:u w:color="000000"/>
          <w:lang w:eastAsia="sk"/>
        </w:rPr>
        <w:t>)</w:t>
      </w:r>
      <w:r w:rsidRPr="00D97E91">
        <w:rPr>
          <w:rFonts w:ascii="Calibri" w:eastAsia="Arial" w:hAnsi="Calibri" w:cs="Calibri"/>
          <w:bCs/>
          <w:u w:color="000000"/>
          <w:lang w:eastAsia="sk"/>
        </w:rPr>
        <w:t>.</w:t>
      </w:r>
    </w:p>
    <w:p w14:paraId="06353E6C" w14:textId="77777777" w:rsidR="000E04D1" w:rsidRPr="000E04D1" w:rsidRDefault="000E04D1" w:rsidP="000E04D1">
      <w:pPr>
        <w:spacing w:after="0"/>
        <w:jc w:val="both"/>
        <w:rPr>
          <w:rFonts w:ascii="Calibri" w:eastAsia="Arial" w:hAnsi="Calibri" w:cs="Calibri"/>
          <w:bCs/>
          <w:u w:color="000000"/>
          <w:lang w:eastAsia="sk"/>
        </w:rPr>
      </w:pPr>
    </w:p>
    <w:p w14:paraId="6432AB6D" w14:textId="30ADED20" w:rsidR="009875D2" w:rsidRDefault="009875D2" w:rsidP="00C361AD">
      <w:pPr>
        <w:pStyle w:val="Odsekzoznamu"/>
        <w:widowControl w:val="0"/>
        <w:ind w:left="0"/>
        <w:jc w:val="both"/>
        <w:rPr>
          <w:u w:color="000000"/>
          <w:lang w:eastAsia="sk"/>
        </w:rPr>
      </w:pPr>
      <w:r w:rsidRPr="00687801">
        <w:rPr>
          <w:u w:color="000000"/>
          <w:lang w:eastAsia="sk"/>
        </w:rPr>
        <w:t xml:space="preserve">Splnenie podmienok účasti osobného postavenia uchádzač </w:t>
      </w:r>
      <w:r w:rsidRPr="00687801">
        <w:rPr>
          <w:b/>
          <w:u w:color="000000"/>
          <w:lang w:eastAsia="sk"/>
        </w:rPr>
        <w:t>preukazuje čestným vyhlásením</w:t>
      </w:r>
      <w:r w:rsidRPr="00687801">
        <w:rPr>
          <w:u w:color="000000"/>
          <w:lang w:eastAsia="sk"/>
        </w:rPr>
        <w:t xml:space="preserve">, ktoré je súčasťou Prílohy č. </w:t>
      </w:r>
      <w:r w:rsidR="00990923">
        <w:rPr>
          <w:u w:color="000000"/>
          <w:lang w:eastAsia="sk"/>
        </w:rPr>
        <w:t>2 Návrh na plnenie kritérií</w:t>
      </w:r>
      <w:r w:rsidR="00F07E79">
        <w:rPr>
          <w:u w:color="000000"/>
          <w:lang w:eastAsia="sk"/>
        </w:rPr>
        <w:t xml:space="preserve"> </w:t>
      </w:r>
      <w:r w:rsidR="00990923">
        <w:rPr>
          <w:u w:color="000000"/>
          <w:lang w:eastAsia="sk"/>
        </w:rPr>
        <w:t>- Cenová ponuka</w:t>
      </w:r>
      <w:r w:rsidRPr="00687801">
        <w:rPr>
          <w:u w:color="000000"/>
          <w:lang w:eastAsia="sk"/>
        </w:rPr>
        <w:t xml:space="preserve"> tejto </w:t>
      </w:r>
      <w:r w:rsidR="001F5AD1">
        <w:rPr>
          <w:u w:color="000000"/>
          <w:lang w:eastAsia="sk"/>
        </w:rPr>
        <w:t>V</w:t>
      </w:r>
      <w:r w:rsidRPr="00687801">
        <w:rPr>
          <w:u w:color="000000"/>
          <w:lang w:eastAsia="sk"/>
        </w:rPr>
        <w:t>ýzvy.</w:t>
      </w:r>
      <w:r w:rsidR="00687801" w:rsidRPr="006878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7801" w:rsidRPr="00687801">
        <w:rPr>
          <w:u w:color="000000"/>
          <w:lang w:eastAsia="sk"/>
        </w:rPr>
        <w:t>(nie je potrebné predkladať ďalší dokument).</w:t>
      </w:r>
    </w:p>
    <w:p w14:paraId="431BE930" w14:textId="687530ED" w:rsidR="0034499E" w:rsidRDefault="0034499E" w:rsidP="004C0037">
      <w:pPr>
        <w:jc w:val="both"/>
      </w:pPr>
      <w:bookmarkStart w:id="3" w:name="_Hlk77836814"/>
      <w:r w:rsidRPr="0034499E">
        <w:rPr>
          <w:u w:color="000000"/>
          <w:lang w:eastAsia="sk"/>
        </w:rPr>
        <w:t xml:space="preserve">Splnenie podmienok účasti </w:t>
      </w:r>
      <w:r w:rsidR="00203FB4">
        <w:rPr>
          <w:u w:color="000000"/>
          <w:lang w:eastAsia="sk"/>
        </w:rPr>
        <w:t>technickej a odbornej spôsobilosti</w:t>
      </w:r>
      <w:r w:rsidRPr="0034499E">
        <w:rPr>
          <w:u w:color="000000"/>
          <w:lang w:eastAsia="sk"/>
        </w:rPr>
        <w:t xml:space="preserve"> uchádzač </w:t>
      </w:r>
      <w:r w:rsidRPr="0034499E">
        <w:rPr>
          <w:b/>
          <w:u w:color="000000"/>
          <w:lang w:eastAsia="sk"/>
        </w:rPr>
        <w:t>preukazuje</w:t>
      </w:r>
      <w:r w:rsidR="00152C62">
        <w:rPr>
          <w:b/>
          <w:u w:color="000000"/>
          <w:lang w:eastAsia="sk"/>
        </w:rPr>
        <w:t xml:space="preserve"> </w:t>
      </w:r>
      <w:r w:rsidR="00152C62" w:rsidRPr="00152C62">
        <w:rPr>
          <w:b/>
          <w:bCs/>
        </w:rPr>
        <w:t>zoznamom dodávok tovaru alebo poskytnutých služieb/referenciami</w:t>
      </w:r>
      <w:r w:rsidR="009F1D18" w:rsidRPr="00322037">
        <w:t xml:space="preserve"> podľa </w:t>
      </w:r>
      <w:r w:rsidR="00322037" w:rsidRPr="00322037">
        <w:t>minimálnych</w:t>
      </w:r>
      <w:r w:rsidR="009F1D18" w:rsidRPr="00322037">
        <w:t xml:space="preserve"> </w:t>
      </w:r>
      <w:r w:rsidR="00322037" w:rsidRPr="00322037">
        <w:t>štandardov</w:t>
      </w:r>
      <w:r w:rsidR="009F1D18" w:rsidRPr="00322037">
        <w:t xml:space="preserve"> uvedených v bode </w:t>
      </w:r>
      <w:r w:rsidR="00322037" w:rsidRPr="00322037">
        <w:t>9 .písm. c)</w:t>
      </w:r>
      <w:bookmarkEnd w:id="3"/>
      <w:r w:rsidR="0024347D">
        <w:t xml:space="preserve">  tejto Výzvy</w:t>
      </w:r>
      <w:r w:rsidR="00322037">
        <w:t>.</w:t>
      </w:r>
    </w:p>
    <w:p w14:paraId="0A30C289" w14:textId="421E9D6B" w:rsidR="00D64149" w:rsidRDefault="00D64149" w:rsidP="004C0037">
      <w:pPr>
        <w:jc w:val="both"/>
        <w:rPr>
          <w:u w:color="000000"/>
          <w:lang w:eastAsia="sk"/>
        </w:rPr>
      </w:pPr>
      <w:r w:rsidRPr="00D64149">
        <w:rPr>
          <w:u w:color="000000"/>
          <w:lang w:eastAsia="sk"/>
        </w:rPr>
        <w:t xml:space="preserve">Splnenie podmienok účasti technickej a odbornej spôsobilosti uchádzač </w:t>
      </w:r>
      <w:r w:rsidRPr="00D64149">
        <w:rPr>
          <w:b/>
          <w:u w:color="000000"/>
          <w:lang w:eastAsia="sk"/>
        </w:rPr>
        <w:t xml:space="preserve">preukazuje </w:t>
      </w:r>
      <w:r w:rsidR="00CB37F7">
        <w:rPr>
          <w:b/>
          <w:bCs/>
          <w:u w:color="000000"/>
          <w:lang w:eastAsia="sk"/>
        </w:rPr>
        <w:t>certifikátom</w:t>
      </w:r>
      <w:r w:rsidR="00E429DA" w:rsidRPr="00E429DA">
        <w:rPr>
          <w:b/>
          <w:bCs/>
          <w:u w:color="000000"/>
          <w:lang w:eastAsia="sk"/>
        </w:rPr>
        <w:t xml:space="preserve"> alebo ekvivalentný doklad </w:t>
      </w:r>
      <w:r w:rsidRPr="00D64149">
        <w:rPr>
          <w:u w:color="000000"/>
          <w:lang w:eastAsia="sk"/>
        </w:rPr>
        <w:t xml:space="preserve">podľa minimálnych štandardov uvedených v bode 9 .písm. </w:t>
      </w:r>
      <w:r w:rsidR="00E429DA">
        <w:rPr>
          <w:u w:color="000000"/>
          <w:lang w:eastAsia="sk"/>
        </w:rPr>
        <w:t>d</w:t>
      </w:r>
      <w:r w:rsidRPr="00D64149">
        <w:rPr>
          <w:u w:color="000000"/>
          <w:lang w:eastAsia="sk"/>
        </w:rPr>
        <w:t>)</w:t>
      </w:r>
      <w:r w:rsidR="0024347D">
        <w:rPr>
          <w:u w:color="000000"/>
          <w:lang w:eastAsia="sk"/>
        </w:rPr>
        <w:t xml:space="preserve"> </w:t>
      </w:r>
      <w:r w:rsidR="001F5AD1">
        <w:rPr>
          <w:u w:color="000000"/>
          <w:lang w:eastAsia="sk"/>
        </w:rPr>
        <w:t>tejto Výzvy</w:t>
      </w:r>
      <w:r w:rsidR="00E429DA">
        <w:rPr>
          <w:u w:color="000000"/>
          <w:lang w:eastAsia="sk"/>
        </w:rPr>
        <w:t>.</w:t>
      </w:r>
    </w:p>
    <w:p w14:paraId="33715A0D" w14:textId="77777777" w:rsidR="001E604B" w:rsidRPr="001E604B" w:rsidRDefault="001E604B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val="sk" w:eastAsia="sk"/>
        </w:rPr>
      </w:pPr>
      <w:r w:rsidRPr="001E604B">
        <w:rPr>
          <w:rFonts w:ascii="Calibri" w:eastAsia="Arial" w:hAnsi="Calibri" w:cs="Calibri"/>
          <w:lang w:val="sk" w:eastAsia="sk"/>
        </w:rPr>
        <w:t xml:space="preserve">Osobné údaje dotknutých osôb, ktoré sú súčasťou tohto procesu obstarávania, sú spracúvané obstarávateľom na vopred vymedzený účel v súlade s Nariadením Európskeho parlamentu a Rady (EÚ) 2016/679 o ochrane fyzických osôb pri spracúvaní osobných údajov a o voľnom pohybe takýchto údajov a zákona NR SR č. 18/2018 Z. z. o ochrane osobných údajov a o zmene a doplnení niektorých zákonov. </w:t>
      </w:r>
    </w:p>
    <w:p w14:paraId="1E987845" w14:textId="09E5A161" w:rsidR="0054539C" w:rsidRPr="000507C4" w:rsidRDefault="00BC7473" w:rsidP="004C0037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before="240" w:after="0" w:line="360" w:lineRule="auto"/>
        <w:ind w:left="0" w:firstLine="0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 xml:space="preserve"> </w:t>
      </w:r>
      <w:r w:rsidR="00687801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Komunikácia a</w:t>
      </w:r>
      <w:r w:rsidR="000507C4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 </w:t>
      </w:r>
      <w:r w:rsidR="00687801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vysvetľovanie</w:t>
      </w:r>
    </w:p>
    <w:p w14:paraId="57952309" w14:textId="3F0B76B7" w:rsidR="000507C4" w:rsidRPr="000507C4" w:rsidRDefault="000507C4" w:rsidP="000507C4">
      <w:pPr>
        <w:pStyle w:val="Odsekzoznamu"/>
        <w:widowControl w:val="0"/>
        <w:tabs>
          <w:tab w:val="left" w:pos="709"/>
        </w:tabs>
        <w:autoSpaceDE w:val="0"/>
        <w:autoSpaceDN w:val="0"/>
        <w:spacing w:before="240" w:after="0" w:line="360" w:lineRule="auto"/>
        <w:ind w:left="0"/>
        <w:jc w:val="both"/>
        <w:rPr>
          <w:rFonts w:ascii="Calibri" w:eastAsia="Arial" w:hAnsi="Calibri" w:cs="Calibri"/>
          <w:lang w:eastAsia="sk"/>
        </w:rPr>
      </w:pPr>
      <w:r w:rsidRPr="000507C4">
        <w:rPr>
          <w:rFonts w:ascii="Calibri" w:eastAsia="Arial" w:hAnsi="Calibri" w:cs="Calibri"/>
          <w:lang w:eastAsia="sk"/>
        </w:rPr>
        <w:t xml:space="preserve">Žiadosť o vysvetlenie k súťažným podkladom je možné podať v lehote do </w:t>
      </w:r>
      <w:del w:id="4" w:author="Kanóc Alexander" w:date="2021-07-29T09:00:00Z">
        <w:r w:rsidR="00556FC9" w:rsidDel="006E3C4D">
          <w:rPr>
            <w:rFonts w:ascii="Calibri" w:eastAsia="Arial" w:hAnsi="Calibri" w:cs="Calibri"/>
            <w:lang w:eastAsia="sk"/>
          </w:rPr>
          <w:delText>28</w:delText>
        </w:r>
        <w:r w:rsidRPr="000507C4" w:rsidDel="006E3C4D">
          <w:rPr>
            <w:rFonts w:ascii="Calibri" w:eastAsia="Arial" w:hAnsi="Calibri" w:cs="Calibri"/>
            <w:lang w:eastAsia="sk"/>
          </w:rPr>
          <w:delText>.0</w:delText>
        </w:r>
        <w:r w:rsidR="00556FC9" w:rsidDel="006E3C4D">
          <w:rPr>
            <w:rFonts w:ascii="Calibri" w:eastAsia="Arial" w:hAnsi="Calibri" w:cs="Calibri"/>
            <w:lang w:eastAsia="sk"/>
          </w:rPr>
          <w:delText>7</w:delText>
        </w:r>
        <w:r w:rsidRPr="000507C4" w:rsidDel="006E3C4D">
          <w:rPr>
            <w:rFonts w:ascii="Calibri" w:eastAsia="Arial" w:hAnsi="Calibri" w:cs="Calibri"/>
            <w:lang w:eastAsia="sk"/>
          </w:rPr>
          <w:delText>.2021</w:delText>
        </w:r>
      </w:del>
      <w:ins w:id="5" w:author="Kanóc Alexander" w:date="2021-07-29T09:00:00Z">
        <w:r w:rsidR="006E3C4D">
          <w:rPr>
            <w:rFonts w:ascii="Calibri" w:eastAsia="Arial" w:hAnsi="Calibri" w:cs="Calibri"/>
            <w:lang w:eastAsia="sk"/>
          </w:rPr>
          <w:t xml:space="preserve"> 5.8.2021</w:t>
        </w:r>
      </w:ins>
      <w:r w:rsidRPr="000507C4">
        <w:rPr>
          <w:rFonts w:ascii="Calibri" w:eastAsia="Arial" w:hAnsi="Calibri" w:cs="Calibri"/>
          <w:lang w:eastAsia="sk"/>
        </w:rPr>
        <w:t xml:space="preserve"> do 1</w:t>
      </w:r>
      <w:r w:rsidR="008E7BB4">
        <w:rPr>
          <w:rFonts w:ascii="Calibri" w:eastAsia="Arial" w:hAnsi="Calibri" w:cs="Calibri"/>
          <w:lang w:eastAsia="sk"/>
        </w:rPr>
        <w:t>6</w:t>
      </w:r>
      <w:r w:rsidRPr="000507C4">
        <w:rPr>
          <w:rFonts w:ascii="Calibri" w:eastAsia="Arial" w:hAnsi="Calibri" w:cs="Calibri"/>
          <w:lang w:eastAsia="sk"/>
        </w:rPr>
        <w:t>:00 hod.</w:t>
      </w:r>
    </w:p>
    <w:p w14:paraId="5DC6F28D" w14:textId="3F2834A9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>Komunikácia medzi obstarávateľom a záujemcami/uchádzačmi sa uskutočňuje v štátnom (slovenskom) jazyku výhradne prostredníctvom IS JOSEPHINE, prevádzkovaného na elektronickej adrese:</w:t>
      </w:r>
      <w:r w:rsidR="00400C51" w:rsidRPr="00400C51">
        <w:t xml:space="preserve"> </w:t>
      </w:r>
      <w:hyperlink r:id="rId14" w:history="1">
        <w:r w:rsidR="009737B2" w:rsidRPr="00475AE3">
          <w:rPr>
            <w:rStyle w:val="Hypertextovprepojenie"/>
          </w:rPr>
          <w:t>https://josephine.proebiz.com/sk/promoter/tender/13567/summary</w:t>
        </w:r>
      </w:hyperlink>
      <w:r w:rsidR="003477BC">
        <w:t xml:space="preserve"> </w:t>
      </w:r>
      <w:r w:rsidR="009E385D">
        <w:rPr>
          <w:rFonts w:ascii="Calibri" w:eastAsia="Arial" w:hAnsi="Calibri" w:cs="Calibri"/>
          <w:lang w:eastAsia="sk"/>
        </w:rPr>
        <w:t>.</w:t>
      </w:r>
      <w:r w:rsidR="00D639C4">
        <w:rPr>
          <w:rFonts w:ascii="Calibri" w:eastAsia="Arial" w:hAnsi="Calibri" w:cs="Calibri"/>
          <w:lang w:eastAsia="sk"/>
        </w:rPr>
        <w:t xml:space="preserve"> </w:t>
      </w:r>
      <w:r w:rsidRPr="00E45F2F">
        <w:rPr>
          <w:rFonts w:ascii="Calibri" w:eastAsia="Arial" w:hAnsi="Calibri" w:cs="Calibri"/>
          <w:lang w:eastAsia="sk"/>
        </w:rPr>
        <w:t>Tento spôsob komunikácie sa týka akejkoľvek komunikácie a podaní medzi obstarávateľom</w:t>
      </w:r>
      <w:r w:rsidR="009D211F">
        <w:rPr>
          <w:rFonts w:ascii="Calibri" w:eastAsia="Arial" w:hAnsi="Calibri" w:cs="Calibri"/>
          <w:lang w:eastAsia="sk"/>
        </w:rPr>
        <w:t xml:space="preserve">  </w:t>
      </w:r>
      <w:r w:rsidRPr="00E45F2F">
        <w:rPr>
          <w:rFonts w:ascii="Calibri" w:eastAsia="Arial" w:hAnsi="Calibri" w:cs="Calibri"/>
          <w:lang w:eastAsia="sk"/>
        </w:rPr>
        <w:t xml:space="preserve">a záujemcami/uchádzačmi počas celého procesu obstarávania. </w:t>
      </w:r>
    </w:p>
    <w:p w14:paraId="34540369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Na bezproblémové používanie systému JOSEPHINE je nutné používať jeden z podporovaných </w:t>
      </w:r>
      <w:r w:rsidRPr="00E45F2F">
        <w:rPr>
          <w:rFonts w:ascii="Calibri" w:eastAsia="Arial" w:hAnsi="Calibri" w:cs="Calibri"/>
          <w:lang w:eastAsia="sk"/>
        </w:rPr>
        <w:lastRenderedPageBreak/>
        <w:t xml:space="preserve">internetových prehliadačov: </w:t>
      </w:r>
    </w:p>
    <w:p w14:paraId="1613941C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• Microsoft Internet Explorer verzia 11.0 a vyššia, </w:t>
      </w:r>
    </w:p>
    <w:p w14:paraId="0825BC29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• </w:t>
      </w:r>
      <w:proofErr w:type="spellStart"/>
      <w:r w:rsidRPr="00E45F2F">
        <w:rPr>
          <w:rFonts w:ascii="Calibri" w:eastAsia="Arial" w:hAnsi="Calibri" w:cs="Calibri"/>
          <w:lang w:eastAsia="sk"/>
        </w:rPr>
        <w:t>Mozilla</w:t>
      </w:r>
      <w:proofErr w:type="spellEnd"/>
      <w:r w:rsidRPr="00E45F2F">
        <w:rPr>
          <w:rFonts w:ascii="Calibri" w:eastAsia="Arial" w:hAnsi="Calibri" w:cs="Calibri"/>
          <w:lang w:eastAsia="sk"/>
        </w:rPr>
        <w:t xml:space="preserve"> Firefox verzia 13.0 a vyššia alebo </w:t>
      </w:r>
    </w:p>
    <w:p w14:paraId="2AB01709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• Google Chrome </w:t>
      </w:r>
    </w:p>
    <w:p w14:paraId="40707934" w14:textId="4BBD37F7" w:rsidR="00E45F2F" w:rsidRDefault="00E45F2F" w:rsidP="004C0037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• Microsoft </w:t>
      </w:r>
      <w:proofErr w:type="spellStart"/>
      <w:r w:rsidRPr="00E45F2F">
        <w:rPr>
          <w:rFonts w:ascii="Calibri" w:eastAsia="Arial" w:hAnsi="Calibri" w:cs="Calibri"/>
          <w:lang w:eastAsia="sk"/>
        </w:rPr>
        <w:t>Edge</w:t>
      </w:r>
      <w:proofErr w:type="spellEnd"/>
      <w:r w:rsidRPr="00E45F2F">
        <w:rPr>
          <w:rFonts w:ascii="Calibri" w:eastAsia="Arial" w:hAnsi="Calibri" w:cs="Calibri"/>
          <w:lang w:eastAsia="sk"/>
        </w:rPr>
        <w:t xml:space="preserve">. </w:t>
      </w:r>
    </w:p>
    <w:p w14:paraId="30BA4C5E" w14:textId="1981F9BF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Samostatný dokument Technické nároky systému JOSEPHINE si môžete stiahnuť </w:t>
      </w:r>
      <w:hyperlink r:id="rId15" w:history="1">
        <w:r w:rsidRPr="00E45F2F">
          <w:rPr>
            <w:rStyle w:val="Hypertextovprepojenie"/>
            <w:rFonts w:ascii="Calibri" w:eastAsia="Arial" w:hAnsi="Calibri" w:cs="Calibri"/>
            <w:lang w:eastAsia="sk"/>
          </w:rPr>
          <w:t>TU.</w:t>
        </w:r>
      </w:hyperlink>
      <w:r w:rsidRPr="00E45F2F">
        <w:rPr>
          <w:rFonts w:ascii="Calibri" w:eastAsia="Arial" w:hAnsi="Calibri" w:cs="Calibri"/>
          <w:lang w:eastAsia="sk"/>
        </w:rPr>
        <w:t xml:space="preserve"> </w:t>
      </w:r>
    </w:p>
    <w:p w14:paraId="76108252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>Každý hospodársky subjekt/záujemca má možnosť registrovať sa do systému JOSEPHINE pomocou hesla alebo pomocou občianskeho preukazu s elektronickým čipom a bezpečnostným osobnostným kódom (</w:t>
      </w:r>
      <w:proofErr w:type="spellStart"/>
      <w:r w:rsidRPr="00E45F2F">
        <w:rPr>
          <w:rFonts w:ascii="Calibri" w:eastAsia="Arial" w:hAnsi="Calibri" w:cs="Calibri"/>
          <w:lang w:eastAsia="sk"/>
        </w:rPr>
        <w:t>eID</w:t>
      </w:r>
      <w:proofErr w:type="spellEnd"/>
      <w:r w:rsidRPr="00E45F2F">
        <w:rPr>
          <w:rFonts w:ascii="Calibri" w:eastAsia="Arial" w:hAnsi="Calibri" w:cs="Calibri"/>
          <w:lang w:eastAsia="sk"/>
        </w:rPr>
        <w:t xml:space="preserve">). </w:t>
      </w:r>
    </w:p>
    <w:p w14:paraId="72646B43" w14:textId="77777777" w:rsidR="00E45F2F" w:rsidRP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 xml:space="preserve">Predkladanie ponúk je pri zákazkách s nízkou hodnotou umožnené aj neautentifikovaným hospodárskym subjektom. </w:t>
      </w:r>
    </w:p>
    <w:p w14:paraId="3518D62C" w14:textId="19D8EB20" w:rsid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>Záujemca si po prihlásení do systému JOSEPHINE v prehľade – zozname obstarávaní vyberie predmetné obstarávanie a vloží svoju ponuku do určeného formulára na príjem ponúk, ktorý nájde v záložke „Ponuky a žiadosti“.</w:t>
      </w:r>
    </w:p>
    <w:p w14:paraId="607D3818" w14:textId="3EDDD4D3" w:rsidR="00E45F2F" w:rsidRDefault="00E45F2F" w:rsidP="009F0D3C">
      <w:pPr>
        <w:widowControl w:val="0"/>
        <w:autoSpaceDE w:val="0"/>
        <w:autoSpaceDN w:val="0"/>
        <w:spacing w:after="0"/>
        <w:ind w:left="340"/>
        <w:jc w:val="both"/>
        <w:rPr>
          <w:rFonts w:ascii="Calibri" w:eastAsia="Arial" w:hAnsi="Calibri" w:cs="Calibri"/>
          <w:lang w:eastAsia="sk"/>
        </w:rPr>
      </w:pPr>
    </w:p>
    <w:p w14:paraId="3D5977FF" w14:textId="6EEC2A1B" w:rsidR="00E45F2F" w:rsidRDefault="00927276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hyperlink r:id="rId16" w:history="1">
        <w:r w:rsidR="00E45F2F" w:rsidRPr="00E45F2F">
          <w:rPr>
            <w:rStyle w:val="Hypertextovprepojenie"/>
            <w:rFonts w:ascii="Calibri" w:eastAsia="Arial" w:hAnsi="Calibri" w:cs="Calibri"/>
            <w:color w:val="6666FF" w:themeColor="hyperlink" w:themeTint="99"/>
            <w:lang w:eastAsia="sk"/>
          </w:rPr>
          <w:t>Skrátený návod</w:t>
        </w:r>
      </w:hyperlink>
      <w:r w:rsidR="00E45F2F" w:rsidRPr="00E45F2F">
        <w:rPr>
          <w:rFonts w:ascii="Calibri" w:eastAsia="Arial" w:hAnsi="Calibri" w:cs="Calibri"/>
          <w:color w:val="548DD4" w:themeColor="text2" w:themeTint="99"/>
          <w:lang w:eastAsia="sk"/>
        </w:rPr>
        <w:t xml:space="preserve"> </w:t>
      </w:r>
      <w:r w:rsidR="00E45F2F" w:rsidRPr="00E45F2F">
        <w:rPr>
          <w:rFonts w:ascii="Calibri" w:eastAsia="Arial" w:hAnsi="Calibri" w:cs="Calibri"/>
          <w:lang w:eastAsia="sk"/>
        </w:rPr>
        <w:t xml:space="preserve">registrácie Vás rýchlo a jednoducho prevedie procesom registrácie v systéme </w:t>
      </w:r>
      <w:r w:rsidR="009D211F">
        <w:rPr>
          <w:rFonts w:ascii="Calibri" w:eastAsia="Arial" w:hAnsi="Calibri" w:cs="Calibri"/>
          <w:lang w:eastAsia="sk"/>
        </w:rPr>
        <w:t xml:space="preserve">                          </w:t>
      </w:r>
      <w:r w:rsidR="00E45F2F" w:rsidRPr="00E45F2F">
        <w:rPr>
          <w:rFonts w:ascii="Calibri" w:eastAsia="Arial" w:hAnsi="Calibri" w:cs="Calibri"/>
          <w:lang w:eastAsia="sk"/>
        </w:rPr>
        <w:t xml:space="preserve">na elektronizáciu verejného obstarávania JOSEPHINE. Pre lepší prehľad tu nájdete tiež opis základných obrazoviek systému. </w:t>
      </w:r>
    </w:p>
    <w:p w14:paraId="13AE830B" w14:textId="77777777" w:rsidR="009B0997" w:rsidRDefault="009B0997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5F3A6FE7" w14:textId="20499DEA" w:rsidR="00E45F2F" w:rsidRDefault="00E45F2F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E45F2F">
        <w:rPr>
          <w:rFonts w:ascii="Calibri" w:eastAsia="Arial" w:hAnsi="Calibri" w:cs="Calibri"/>
          <w:lang w:eastAsia="sk"/>
        </w:rPr>
        <w:t>Zásielka sa považuje za doručenú záujemcovi/uchádzačovi, ak jej adresát bude mať objektívnu možnosť oboznámiť sa s jej obsahom, t. j. ako náhle sa dostane zásielka do sféry jeho dispozície. Za okamih doručenia sa v systéme JOSEPHINE považuje okamih jej odoslania v systéme JOSEPHINE, a to v súlade s funkcionalitou systému.</w:t>
      </w:r>
    </w:p>
    <w:p w14:paraId="433BCDDC" w14:textId="68553F12" w:rsid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296180B0" w14:textId="34972D88" w:rsid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2B4AE9">
        <w:rPr>
          <w:rFonts w:ascii="Calibri" w:eastAsia="Arial" w:hAnsi="Calibri" w:cs="Calibri"/>
          <w:lang w:eastAsia="sk"/>
        </w:rPr>
        <w:t>Ak je odosielateľom zásielky  obstarávateľ, tak záujemcovi, resp. uchádzačovi bude na ním určený kontaktný e-mail (zadaný pri registrácii do systému JOSEPHINE) bezodkladne odoslaná</w:t>
      </w:r>
      <w:r>
        <w:rPr>
          <w:rFonts w:ascii="Calibri" w:eastAsia="Arial" w:hAnsi="Calibri" w:cs="Calibri"/>
          <w:lang w:eastAsia="sk"/>
        </w:rPr>
        <w:t xml:space="preserve"> </w:t>
      </w:r>
      <w:r w:rsidRPr="002B4AE9">
        <w:rPr>
          <w:rFonts w:ascii="Calibri" w:eastAsia="Arial" w:hAnsi="Calibri" w:cs="Calibri"/>
          <w:lang w:eastAsia="sk"/>
        </w:rPr>
        <w:t xml:space="preserve">informácia, </w:t>
      </w:r>
      <w:r w:rsidR="00D83580">
        <w:rPr>
          <w:rFonts w:ascii="Calibri" w:eastAsia="Arial" w:hAnsi="Calibri" w:cs="Calibri"/>
          <w:lang w:eastAsia="sk"/>
        </w:rPr>
        <w:t xml:space="preserve">                </w:t>
      </w:r>
      <w:r w:rsidRPr="002B4AE9">
        <w:rPr>
          <w:rFonts w:ascii="Calibri" w:eastAsia="Arial" w:hAnsi="Calibri" w:cs="Calibri"/>
          <w:lang w:eastAsia="sk"/>
        </w:rPr>
        <w:t xml:space="preserve">že k predmetnej zákazke existuje nová zásielka/správa. Záujemca, resp. uchádzač sa prihlási </w:t>
      </w:r>
      <w:r w:rsidR="00D83580">
        <w:rPr>
          <w:rFonts w:ascii="Calibri" w:eastAsia="Arial" w:hAnsi="Calibri" w:cs="Calibri"/>
          <w:lang w:eastAsia="sk"/>
        </w:rPr>
        <w:t xml:space="preserve">                     </w:t>
      </w:r>
      <w:r w:rsidRPr="002B4AE9">
        <w:rPr>
          <w:rFonts w:ascii="Calibri" w:eastAsia="Arial" w:hAnsi="Calibri" w:cs="Calibri"/>
          <w:lang w:eastAsia="sk"/>
        </w:rPr>
        <w:t>do systému a v komunikačnom rozhraní zákazky bude mať zobrazený obsah komunikácie – zásielky, správy. Záujemca, resp. uchádzač si môže v komunikačnom rozhraní zobraziť celú históriu o svojej komunikácií s  obstarávateľom.</w:t>
      </w:r>
    </w:p>
    <w:p w14:paraId="21CCDA04" w14:textId="4AD48466" w:rsid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3F7F1AF1" w14:textId="2F11AB38" w:rsidR="002B4AE9" w:rsidRP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2B4AE9">
        <w:rPr>
          <w:rFonts w:ascii="Calibri" w:eastAsia="Arial" w:hAnsi="Calibri" w:cs="Calibri"/>
          <w:lang w:eastAsia="sk"/>
        </w:rPr>
        <w:t xml:space="preserve">Ak je odosielateľom informácie záujemca, resp. uchádzač, tak po prihlásení do systému a predmetnej zákazky môže prostredníctvom komunikačného rozhrania odosielať správy a potrebné prílohy obstarávateľovi. Takáto zásielka sa považuje za doručenú obstarávateľovi okamihom jej odoslania </w:t>
      </w:r>
      <w:r w:rsidR="00D83580">
        <w:rPr>
          <w:rFonts w:ascii="Calibri" w:eastAsia="Arial" w:hAnsi="Calibri" w:cs="Calibri"/>
          <w:lang w:eastAsia="sk"/>
        </w:rPr>
        <w:t xml:space="preserve">                  </w:t>
      </w:r>
      <w:r w:rsidRPr="002B4AE9">
        <w:rPr>
          <w:rFonts w:ascii="Calibri" w:eastAsia="Arial" w:hAnsi="Calibri" w:cs="Calibri"/>
          <w:lang w:eastAsia="sk"/>
        </w:rPr>
        <w:t xml:space="preserve">v systéme JOSEPHINE v súlade s funkcionalitou systému. </w:t>
      </w:r>
    </w:p>
    <w:p w14:paraId="55E818B1" w14:textId="619A38B3" w:rsid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>O</w:t>
      </w:r>
      <w:r w:rsidRPr="002B4AE9">
        <w:rPr>
          <w:rFonts w:ascii="Calibri" w:eastAsia="Arial" w:hAnsi="Calibri" w:cs="Calibri"/>
          <w:lang w:eastAsia="sk"/>
        </w:rPr>
        <w:t>bstarávateľ odporúča záujemcom, ktorí chcú byť informovaní o prípadných aktualizáciách týkajúcich sa konkrétnej zákazky prostredníctvom notifikačných e-mailov, aby v danej zákazke zaklikli tlačidlo „ZAUJÍMA MA TO“ (v pravej hornej časti obrazovky).</w:t>
      </w:r>
    </w:p>
    <w:p w14:paraId="747E0B3B" w14:textId="2281DF54" w:rsid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7BC3C584" w14:textId="643ECC3A" w:rsidR="002B4AE9" w:rsidRPr="002B4AE9" w:rsidRDefault="002B4AE9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>O</w:t>
      </w:r>
      <w:r w:rsidRPr="002B4AE9">
        <w:rPr>
          <w:rFonts w:ascii="Calibri" w:eastAsia="Arial" w:hAnsi="Calibri" w:cs="Calibri"/>
          <w:lang w:eastAsia="sk"/>
        </w:rPr>
        <w:t xml:space="preserve">bstarávateľ umožňuje neobmedzený a priamy prístup elektronickými prostriedkami ku všetkým dokumentom potrebným na vypracovanie a predloženie ponuky v predmetnom obstarávaní. </w:t>
      </w:r>
    </w:p>
    <w:p w14:paraId="6B616DF5" w14:textId="3F7719FD" w:rsidR="002B4AE9" w:rsidRPr="00E45F2F" w:rsidRDefault="00927276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hyperlink r:id="rId17" w:history="1">
        <w:r w:rsidR="002B4AE9" w:rsidRPr="002B4AE9">
          <w:rPr>
            <w:rStyle w:val="Hypertextovprepojenie"/>
            <w:rFonts w:ascii="Calibri" w:eastAsia="Arial" w:hAnsi="Calibri" w:cs="Calibri"/>
            <w:color w:val="6666FF" w:themeColor="hyperlink" w:themeTint="99"/>
            <w:lang w:eastAsia="sk"/>
          </w:rPr>
          <w:t>Skrátený návod</w:t>
        </w:r>
      </w:hyperlink>
      <w:r w:rsidR="002B4AE9" w:rsidRPr="002B4AE9">
        <w:rPr>
          <w:rFonts w:ascii="Calibri" w:eastAsia="Arial" w:hAnsi="Calibri" w:cs="Calibri"/>
          <w:color w:val="548DD4" w:themeColor="text2" w:themeTint="99"/>
          <w:lang w:eastAsia="sk"/>
        </w:rPr>
        <w:t xml:space="preserve"> </w:t>
      </w:r>
      <w:r w:rsidR="002B4AE9" w:rsidRPr="002B4AE9">
        <w:rPr>
          <w:rFonts w:ascii="Calibri" w:eastAsia="Arial" w:hAnsi="Calibri" w:cs="Calibri"/>
          <w:lang w:eastAsia="sk"/>
        </w:rPr>
        <w:t xml:space="preserve">vás rýchlo a jednoducho prevedie procesom prihlásenia, posielania správ </w:t>
      </w:r>
      <w:r w:rsidR="00D83580">
        <w:rPr>
          <w:rFonts w:ascii="Calibri" w:eastAsia="Arial" w:hAnsi="Calibri" w:cs="Calibri"/>
          <w:lang w:eastAsia="sk"/>
        </w:rPr>
        <w:t xml:space="preserve">                                     </w:t>
      </w:r>
      <w:r w:rsidR="002B4AE9" w:rsidRPr="002B4AE9">
        <w:rPr>
          <w:rFonts w:ascii="Calibri" w:eastAsia="Arial" w:hAnsi="Calibri" w:cs="Calibri"/>
          <w:lang w:eastAsia="sk"/>
        </w:rPr>
        <w:t xml:space="preserve">a predkladaním ponúk v systéme na elektronizáciu verejného obstarávania JOSEPHINE. Pre lepší prehľad tu nájdete tiež opis základných obrazoviek systému. Ak budete potrebovať niektoré </w:t>
      </w:r>
      <w:r w:rsidR="00D83580">
        <w:rPr>
          <w:rFonts w:ascii="Calibri" w:eastAsia="Arial" w:hAnsi="Calibri" w:cs="Calibri"/>
          <w:lang w:eastAsia="sk"/>
        </w:rPr>
        <w:t xml:space="preserve">                        </w:t>
      </w:r>
      <w:r w:rsidR="002B4AE9" w:rsidRPr="002B4AE9">
        <w:rPr>
          <w:rFonts w:ascii="Calibri" w:eastAsia="Arial" w:hAnsi="Calibri" w:cs="Calibri"/>
          <w:lang w:eastAsia="sk"/>
        </w:rPr>
        <w:t>z informácií spresniť, máte vždy možnosť kontaktovať linku podpory Houston PROEBIZ.</w:t>
      </w:r>
    </w:p>
    <w:p w14:paraId="6C1B16C9" w14:textId="5B6BBA00" w:rsidR="009E6ECB" w:rsidRPr="0071425C" w:rsidRDefault="000B4653" w:rsidP="009F0D3C">
      <w:pPr>
        <w:widowControl w:val="0"/>
        <w:autoSpaceDE w:val="0"/>
        <w:autoSpaceDN w:val="0"/>
        <w:spacing w:after="0"/>
        <w:ind w:left="340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lastRenderedPageBreak/>
        <w:t xml:space="preserve">             </w:t>
      </w:r>
    </w:p>
    <w:p w14:paraId="14410DB4" w14:textId="2334E761" w:rsidR="001E604B" w:rsidRPr="00BC7473" w:rsidRDefault="002B4AE9" w:rsidP="004C003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before="240" w:after="0"/>
        <w:ind w:left="0" w:firstLine="0"/>
        <w:contextualSpacing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eastAsia="sk"/>
        </w:rPr>
        <w:t>Predkladanie ponúk</w:t>
      </w:r>
    </w:p>
    <w:p w14:paraId="7C57EDCE" w14:textId="7F76A446" w:rsidR="009B0997" w:rsidRDefault="009B0997" w:rsidP="004C0037">
      <w:pPr>
        <w:widowControl w:val="0"/>
        <w:autoSpaceDE w:val="0"/>
        <w:autoSpaceDN w:val="0"/>
        <w:spacing w:before="240" w:after="0"/>
        <w:contextualSpacing/>
        <w:jc w:val="both"/>
        <w:rPr>
          <w:rFonts w:ascii="Calibri" w:eastAsia="Arial" w:hAnsi="Calibri" w:cs="Calibri"/>
          <w:bCs/>
          <w:u w:color="000000"/>
          <w:lang w:val="sk" w:eastAsia="sk"/>
        </w:rPr>
      </w:pPr>
      <w:r w:rsidRPr="009B0997">
        <w:rPr>
          <w:rFonts w:ascii="Calibri" w:eastAsia="Arial" w:hAnsi="Calibri" w:cs="Calibri"/>
          <w:bCs/>
          <w:u w:color="000000"/>
          <w:lang w:val="sk" w:eastAsia="sk"/>
        </w:rPr>
        <w:t>Predkladanie ponúk je umožnené registrovaným uchádzačom.</w:t>
      </w:r>
    </w:p>
    <w:p w14:paraId="05891E39" w14:textId="77777777" w:rsidR="009B0997" w:rsidRPr="009B0997" w:rsidRDefault="009B0997" w:rsidP="004C0037">
      <w:pPr>
        <w:widowControl w:val="0"/>
        <w:autoSpaceDE w:val="0"/>
        <w:autoSpaceDN w:val="0"/>
        <w:spacing w:before="240" w:after="0"/>
        <w:contextualSpacing/>
        <w:jc w:val="both"/>
        <w:rPr>
          <w:rFonts w:ascii="Calibri" w:eastAsia="Arial" w:hAnsi="Calibri" w:cs="Calibri"/>
          <w:bCs/>
          <w:u w:color="000000"/>
          <w:lang w:val="sk" w:eastAsia="sk"/>
        </w:rPr>
      </w:pPr>
    </w:p>
    <w:p w14:paraId="565DD460" w14:textId="4616389B" w:rsidR="002B4AE9" w:rsidRPr="002B4AE9" w:rsidRDefault="002B4AE9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2B4AE9">
        <w:rPr>
          <w:rFonts w:ascii="Calibri" w:eastAsia="Arial" w:hAnsi="Calibri" w:cs="Calibri"/>
          <w:b/>
          <w:bCs/>
          <w:lang w:eastAsia="sk"/>
        </w:rPr>
        <w:t xml:space="preserve">Lehota: </w:t>
      </w:r>
      <w:del w:id="6" w:author="Kanóc Alexander" w:date="2021-07-29T08:59:00Z">
        <w:r w:rsidR="00556FC9" w:rsidRPr="00556FC9" w:rsidDel="00570BCA">
          <w:rPr>
            <w:rFonts w:ascii="Calibri" w:eastAsia="Arial" w:hAnsi="Calibri" w:cs="Calibri"/>
            <w:lang w:eastAsia="sk"/>
          </w:rPr>
          <w:delText>3</w:delText>
        </w:r>
        <w:r w:rsidR="00556FC9" w:rsidRPr="00556FC9" w:rsidDel="002F3B22">
          <w:rPr>
            <w:rFonts w:ascii="Calibri" w:eastAsia="Arial" w:hAnsi="Calibri" w:cs="Calibri"/>
            <w:lang w:eastAsia="sk"/>
          </w:rPr>
          <w:delText>0</w:delText>
        </w:r>
        <w:r w:rsidR="00032EFA" w:rsidRPr="00556FC9" w:rsidDel="002F3B22">
          <w:rPr>
            <w:rFonts w:ascii="Calibri" w:eastAsia="Arial" w:hAnsi="Calibri" w:cs="Calibri"/>
            <w:lang w:eastAsia="sk"/>
          </w:rPr>
          <w:delText>.</w:delText>
        </w:r>
        <w:r w:rsidR="00657B79" w:rsidDel="002F3B22">
          <w:rPr>
            <w:rFonts w:ascii="Calibri" w:eastAsia="Arial" w:hAnsi="Calibri" w:cs="Calibri"/>
            <w:lang w:eastAsia="sk"/>
          </w:rPr>
          <w:delText>0</w:delText>
        </w:r>
        <w:r w:rsidR="00556FC9" w:rsidDel="002F3B22">
          <w:rPr>
            <w:rFonts w:ascii="Calibri" w:eastAsia="Arial" w:hAnsi="Calibri" w:cs="Calibri"/>
            <w:lang w:eastAsia="sk"/>
          </w:rPr>
          <w:delText>7</w:delText>
        </w:r>
        <w:r w:rsidR="00032EFA" w:rsidDel="002F3B22">
          <w:rPr>
            <w:rFonts w:ascii="Calibri" w:eastAsia="Arial" w:hAnsi="Calibri" w:cs="Calibri"/>
            <w:lang w:eastAsia="sk"/>
          </w:rPr>
          <w:delText>.</w:delText>
        </w:r>
        <w:r w:rsidRPr="002B4AE9" w:rsidDel="002F3B22">
          <w:rPr>
            <w:rFonts w:ascii="Calibri" w:eastAsia="Arial" w:hAnsi="Calibri" w:cs="Calibri"/>
            <w:lang w:eastAsia="sk"/>
          </w:rPr>
          <w:delText>202</w:delText>
        </w:r>
        <w:r w:rsidR="00657B79" w:rsidDel="002F3B22">
          <w:rPr>
            <w:rFonts w:ascii="Calibri" w:eastAsia="Arial" w:hAnsi="Calibri" w:cs="Calibri"/>
            <w:lang w:eastAsia="sk"/>
          </w:rPr>
          <w:delText>1</w:delText>
        </w:r>
      </w:del>
      <w:r w:rsidRPr="002B4AE9">
        <w:rPr>
          <w:rFonts w:ascii="Calibri" w:eastAsia="Arial" w:hAnsi="Calibri" w:cs="Calibri"/>
          <w:lang w:eastAsia="sk"/>
        </w:rPr>
        <w:t xml:space="preserve"> </w:t>
      </w:r>
      <w:ins w:id="7" w:author="Kanóc Alexander" w:date="2021-07-29T08:59:00Z">
        <w:r w:rsidR="002F3B22">
          <w:rPr>
            <w:rFonts w:ascii="Calibri" w:eastAsia="Arial" w:hAnsi="Calibri" w:cs="Calibri"/>
            <w:lang w:eastAsia="sk"/>
          </w:rPr>
          <w:t xml:space="preserve">6.8.2021 </w:t>
        </w:r>
      </w:ins>
      <w:r w:rsidRPr="002B4AE9">
        <w:rPr>
          <w:rFonts w:ascii="Calibri" w:eastAsia="Arial" w:hAnsi="Calibri" w:cs="Calibri"/>
          <w:lang w:eastAsia="sk"/>
        </w:rPr>
        <w:t>do 1</w:t>
      </w:r>
      <w:r w:rsidR="009A6774">
        <w:rPr>
          <w:rFonts w:ascii="Calibri" w:eastAsia="Arial" w:hAnsi="Calibri" w:cs="Calibri"/>
          <w:lang w:eastAsia="sk"/>
        </w:rPr>
        <w:t>1</w:t>
      </w:r>
      <w:r w:rsidRPr="002B4AE9">
        <w:rPr>
          <w:rFonts w:ascii="Calibri" w:eastAsia="Arial" w:hAnsi="Calibri" w:cs="Calibri"/>
          <w:lang w:eastAsia="sk"/>
        </w:rPr>
        <w:t xml:space="preserve">:00 hod. </w:t>
      </w:r>
    </w:p>
    <w:p w14:paraId="1EB78065" w14:textId="6F8C66C5" w:rsidR="001E604B" w:rsidRDefault="002B4AE9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2B4AE9">
        <w:rPr>
          <w:rFonts w:ascii="Calibri" w:eastAsia="Arial" w:hAnsi="Calibri" w:cs="Calibri"/>
          <w:b/>
          <w:bCs/>
          <w:lang w:eastAsia="sk"/>
        </w:rPr>
        <w:t xml:space="preserve">Spôsob: </w:t>
      </w:r>
      <w:r w:rsidRPr="002B4AE9">
        <w:rPr>
          <w:rFonts w:ascii="Calibri" w:eastAsia="Arial" w:hAnsi="Calibri" w:cs="Calibri"/>
          <w:lang w:eastAsia="sk"/>
        </w:rPr>
        <w:t>prostredníctvom systému JOSEPHINE na adrese</w:t>
      </w:r>
      <w:r w:rsidR="009E385D">
        <w:rPr>
          <w:rFonts w:ascii="Calibri" w:eastAsia="Arial" w:hAnsi="Calibri" w:cs="Calibri"/>
          <w:lang w:eastAsia="sk"/>
        </w:rPr>
        <w:t xml:space="preserve">: </w:t>
      </w:r>
    </w:p>
    <w:p w14:paraId="6A9DF64B" w14:textId="04E9839C" w:rsidR="00055EA8" w:rsidRDefault="00927276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</w:pPr>
      <w:hyperlink r:id="rId18" w:history="1">
        <w:r w:rsidR="009737B2" w:rsidRPr="00475AE3">
          <w:rPr>
            <w:rStyle w:val="Hypertextovprepojenie"/>
          </w:rPr>
          <w:t>https://josephine.proebiz.com/sk/promoter/tender/13567/summary</w:t>
        </w:r>
      </w:hyperlink>
      <w:r w:rsidR="009A6774">
        <w:t xml:space="preserve"> </w:t>
      </w:r>
      <w:r w:rsidR="00D639C4">
        <w:t xml:space="preserve">. </w:t>
      </w:r>
    </w:p>
    <w:p w14:paraId="10084693" w14:textId="146B11FE" w:rsidR="009B0997" w:rsidRP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9B0997">
        <w:rPr>
          <w:rFonts w:ascii="Calibri" w:eastAsia="Arial" w:hAnsi="Calibri" w:cs="Calibri"/>
          <w:b/>
          <w:bCs/>
          <w:lang w:eastAsia="sk"/>
        </w:rPr>
        <w:t xml:space="preserve">Obsah ponuky: </w:t>
      </w:r>
    </w:p>
    <w:p w14:paraId="28882030" w14:textId="36C30714" w:rsidR="009B0997" w:rsidRDefault="009B0997" w:rsidP="006A1E4F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94"/>
        <w:jc w:val="both"/>
        <w:rPr>
          <w:rFonts w:ascii="Calibri" w:eastAsia="Arial" w:hAnsi="Calibri" w:cs="Calibri"/>
          <w:lang w:eastAsia="sk"/>
        </w:rPr>
      </w:pPr>
      <w:r w:rsidRPr="006A1E4F">
        <w:rPr>
          <w:rFonts w:ascii="Calibri" w:eastAsia="Arial" w:hAnsi="Calibri" w:cs="Calibri"/>
          <w:lang w:eastAsia="sk"/>
        </w:rPr>
        <w:t xml:space="preserve">Riadne vyplnená a podpísaná </w:t>
      </w:r>
      <w:r w:rsidR="00AE3B60">
        <w:rPr>
          <w:rFonts w:ascii="Calibri" w:eastAsia="Arial" w:hAnsi="Calibri" w:cs="Calibri"/>
          <w:lang w:eastAsia="sk"/>
        </w:rPr>
        <w:t>P</w:t>
      </w:r>
      <w:r w:rsidRPr="006A1E4F">
        <w:rPr>
          <w:rFonts w:ascii="Calibri" w:eastAsia="Arial" w:hAnsi="Calibri" w:cs="Calibri"/>
          <w:lang w:eastAsia="sk"/>
        </w:rPr>
        <w:t xml:space="preserve">ríloha č. </w:t>
      </w:r>
      <w:r w:rsidR="00990923" w:rsidRPr="006A1E4F">
        <w:rPr>
          <w:rFonts w:ascii="Calibri" w:eastAsia="Arial" w:hAnsi="Calibri" w:cs="Calibri"/>
          <w:lang w:eastAsia="sk"/>
        </w:rPr>
        <w:t>2</w:t>
      </w:r>
      <w:r w:rsidR="00C55209" w:rsidRPr="006A1E4F">
        <w:rPr>
          <w:rFonts w:ascii="Calibri" w:eastAsia="Arial" w:hAnsi="Calibri" w:cs="Calibri"/>
          <w:lang w:eastAsia="sk"/>
        </w:rPr>
        <w:t xml:space="preserve"> </w:t>
      </w:r>
      <w:r w:rsidR="00AC27FF" w:rsidRPr="006A1E4F">
        <w:rPr>
          <w:rFonts w:ascii="Calibri" w:eastAsia="Arial" w:hAnsi="Calibri" w:cs="Calibri"/>
          <w:lang w:eastAsia="sk"/>
        </w:rPr>
        <w:t>tejto Výzvy</w:t>
      </w:r>
      <w:r w:rsidR="00763CE3">
        <w:rPr>
          <w:rFonts w:ascii="Calibri" w:eastAsia="Arial" w:hAnsi="Calibri" w:cs="Calibri"/>
          <w:lang w:eastAsia="sk"/>
        </w:rPr>
        <w:t xml:space="preserve"> vrátane prílohy </w:t>
      </w:r>
      <w:r w:rsidR="00A44E6C">
        <w:rPr>
          <w:rFonts w:ascii="Calibri" w:eastAsia="Arial" w:hAnsi="Calibri" w:cs="Calibri"/>
          <w:lang w:eastAsia="sk"/>
        </w:rPr>
        <w:t xml:space="preserve">2.1 </w:t>
      </w:r>
      <w:r w:rsidR="00A44E6C" w:rsidRPr="00A44E6C">
        <w:rPr>
          <w:rFonts w:ascii="Calibri" w:eastAsia="Arial" w:hAnsi="Calibri" w:cs="Calibri"/>
          <w:lang w:eastAsia="sk"/>
        </w:rPr>
        <w:t>Výkaz výmer násypka K1 a K2</w:t>
      </w:r>
      <w:r w:rsidR="00AC27FF" w:rsidRPr="006A1E4F">
        <w:rPr>
          <w:rFonts w:ascii="Calibri" w:eastAsia="Arial" w:hAnsi="Calibri" w:cs="Calibri"/>
          <w:lang w:eastAsia="sk"/>
        </w:rPr>
        <w:t>.</w:t>
      </w:r>
      <w:r w:rsidR="00D26B3E" w:rsidRPr="006A1E4F">
        <w:rPr>
          <w:rFonts w:ascii="Calibri" w:eastAsia="Arial" w:hAnsi="Calibri" w:cs="Calibri"/>
          <w:lang w:eastAsia="sk"/>
        </w:rPr>
        <w:t xml:space="preserve"> </w:t>
      </w:r>
      <w:r w:rsidRPr="006A1E4F">
        <w:rPr>
          <w:rFonts w:ascii="Calibri" w:eastAsia="Arial" w:hAnsi="Calibri" w:cs="Calibri"/>
          <w:lang w:eastAsia="sk"/>
        </w:rPr>
        <w:t xml:space="preserve"> Záujemca zároveň vyplní návrh na plnenie kritérií na vyhodnotenie ponuky aj elektronicky v systéme JOSEPHINE v časti „Ponuky“.</w:t>
      </w:r>
    </w:p>
    <w:p w14:paraId="4FF117FB" w14:textId="2EE1E566" w:rsidR="00E41C57" w:rsidRPr="00E41C57" w:rsidRDefault="00E41C57" w:rsidP="00E41C57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94"/>
        <w:jc w:val="both"/>
        <w:rPr>
          <w:rFonts w:ascii="Calibri" w:eastAsia="Arial" w:hAnsi="Calibri" w:cs="Calibri"/>
          <w:lang w:eastAsia="sk"/>
        </w:rPr>
      </w:pPr>
      <w:r w:rsidRPr="00E41C57">
        <w:rPr>
          <w:rFonts w:ascii="Calibri" w:eastAsia="Arial" w:hAnsi="Calibri" w:cs="Calibri"/>
          <w:lang w:eastAsia="sk"/>
        </w:rPr>
        <w:t>Riadne doplnený, podpísaný a opečiatkovaný návrh zmluvy štatutárom</w:t>
      </w:r>
      <w:r>
        <w:rPr>
          <w:rFonts w:ascii="Calibri" w:eastAsia="Arial" w:hAnsi="Calibri" w:cs="Calibri"/>
          <w:lang w:eastAsia="sk"/>
        </w:rPr>
        <w:t xml:space="preserve"> uchádzača</w:t>
      </w:r>
      <w:r w:rsidRPr="00E41C57">
        <w:rPr>
          <w:rFonts w:ascii="Calibri" w:eastAsia="Arial" w:hAnsi="Calibri" w:cs="Calibri"/>
          <w:lang w:eastAsia="sk"/>
        </w:rPr>
        <w:t xml:space="preserve"> - Príloha č.3 tejto Výzvy. Štatutár  podpisom návrhu zmluvy súhlasí s podmienkami tejto zmluvy.</w:t>
      </w:r>
      <w:r>
        <w:rPr>
          <w:rFonts w:ascii="Calibri" w:eastAsia="Arial" w:hAnsi="Calibri" w:cs="Calibri"/>
          <w:lang w:eastAsia="sk"/>
        </w:rPr>
        <w:t xml:space="preserve"> </w:t>
      </w:r>
      <w:r w:rsidRPr="00E41C57">
        <w:rPr>
          <w:rFonts w:ascii="Calibri" w:eastAsia="Arial" w:hAnsi="Calibri" w:cs="Calibri"/>
          <w:lang w:eastAsia="sk"/>
        </w:rPr>
        <w:t xml:space="preserve">Návrh zmluvy nie je dovolené bez upovedomenia a písomného súhlasu akokoľvek pozmeňovať a prepisovať. </w:t>
      </w:r>
    </w:p>
    <w:p w14:paraId="619A018E" w14:textId="4CE26A09" w:rsidR="006B3A24" w:rsidRDefault="000B01DC" w:rsidP="006A1E4F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94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>Z</w:t>
      </w:r>
      <w:r w:rsidRPr="000B01DC">
        <w:rPr>
          <w:rFonts w:ascii="Calibri" w:eastAsia="Arial" w:hAnsi="Calibri" w:cs="Calibri"/>
          <w:lang w:eastAsia="sk"/>
        </w:rPr>
        <w:t>oznam dodávok tovaru alebo poskytnutých služieb/referenci</w:t>
      </w:r>
      <w:r w:rsidR="00AC086D">
        <w:rPr>
          <w:rFonts w:ascii="Calibri" w:eastAsia="Arial" w:hAnsi="Calibri" w:cs="Calibri"/>
          <w:lang w:eastAsia="sk"/>
        </w:rPr>
        <w:t>e podľa bodu 9. písm. c) tejto Výzvy</w:t>
      </w:r>
      <w:r w:rsidR="006B3A24">
        <w:rPr>
          <w:rFonts w:ascii="Calibri" w:eastAsia="Arial" w:hAnsi="Calibri" w:cs="Calibri"/>
          <w:lang w:eastAsia="sk"/>
        </w:rPr>
        <w:t>.</w:t>
      </w:r>
    </w:p>
    <w:p w14:paraId="7DC2DD54" w14:textId="17529545" w:rsidR="0016775A" w:rsidRDefault="00B351F0" w:rsidP="00B351F0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84"/>
        <w:jc w:val="both"/>
        <w:rPr>
          <w:rFonts w:ascii="Calibri" w:eastAsia="Arial" w:hAnsi="Calibri" w:cs="Calibri"/>
          <w:lang w:eastAsia="sk"/>
        </w:rPr>
      </w:pPr>
      <w:bookmarkStart w:id="8" w:name="_Hlk77936583"/>
      <w:r>
        <w:rPr>
          <w:rFonts w:ascii="Calibri" w:eastAsia="Arial" w:hAnsi="Calibri" w:cs="Calibri"/>
          <w:lang w:eastAsia="sk"/>
        </w:rPr>
        <w:t>C</w:t>
      </w:r>
      <w:r w:rsidRPr="00B351F0">
        <w:rPr>
          <w:rFonts w:ascii="Calibri" w:eastAsia="Arial" w:hAnsi="Calibri" w:cs="Calibri"/>
          <w:lang w:eastAsia="sk"/>
        </w:rPr>
        <w:t>ertifikát- osvedčenie o skúške zváračov</w:t>
      </w:r>
      <w:r>
        <w:rPr>
          <w:rFonts w:ascii="Calibri" w:eastAsia="Arial" w:hAnsi="Calibri" w:cs="Calibri"/>
          <w:lang w:eastAsia="sk"/>
        </w:rPr>
        <w:t xml:space="preserve"> </w:t>
      </w:r>
      <w:r w:rsidRPr="00B351F0">
        <w:rPr>
          <w:rFonts w:ascii="Calibri" w:eastAsia="Arial" w:hAnsi="Calibri" w:cs="Calibri"/>
          <w:lang w:eastAsia="sk"/>
        </w:rPr>
        <w:t>(pracovníkov</w:t>
      </w:r>
      <w:r>
        <w:rPr>
          <w:rFonts w:ascii="Calibri" w:eastAsia="Arial" w:hAnsi="Calibri" w:cs="Calibri"/>
          <w:lang w:eastAsia="sk"/>
        </w:rPr>
        <w:t>,</w:t>
      </w:r>
      <w:r w:rsidRPr="00B351F0">
        <w:rPr>
          <w:rFonts w:ascii="Calibri" w:eastAsia="Arial" w:hAnsi="Calibri" w:cs="Calibri"/>
          <w:lang w:eastAsia="sk"/>
        </w:rPr>
        <w:t xml:space="preserve"> ktorí budú vykonávať predmet zákazky</w:t>
      </w:r>
      <w:bookmarkEnd w:id="8"/>
      <w:r w:rsidRPr="00B351F0">
        <w:rPr>
          <w:rFonts w:ascii="Calibri" w:eastAsia="Arial" w:hAnsi="Calibri" w:cs="Calibri"/>
          <w:lang w:eastAsia="sk"/>
        </w:rPr>
        <w:t>).</w:t>
      </w:r>
    </w:p>
    <w:p w14:paraId="56354012" w14:textId="3AF81EF5" w:rsidR="005D2FE8" w:rsidRDefault="005D2FE8" w:rsidP="00B351F0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84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 xml:space="preserve">Harmonogram </w:t>
      </w:r>
      <w:r w:rsidR="002653FF">
        <w:rPr>
          <w:rFonts w:ascii="Calibri" w:eastAsia="Arial" w:hAnsi="Calibri" w:cs="Calibri"/>
          <w:lang w:eastAsia="sk"/>
        </w:rPr>
        <w:t>prác</w:t>
      </w:r>
      <w:r w:rsidR="00D454F5">
        <w:rPr>
          <w:rFonts w:ascii="Calibri" w:eastAsia="Arial" w:hAnsi="Calibri" w:cs="Calibri"/>
          <w:lang w:eastAsia="sk"/>
        </w:rPr>
        <w:t>.</w:t>
      </w:r>
    </w:p>
    <w:p w14:paraId="665423B4" w14:textId="144F6D85" w:rsidR="00BA637B" w:rsidRPr="00C34B7C" w:rsidRDefault="00BA637B" w:rsidP="00B351F0">
      <w:pPr>
        <w:pStyle w:val="Odsekzoznamu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after="0"/>
        <w:ind w:left="284" w:hanging="284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 xml:space="preserve">Poistná zmluva </w:t>
      </w:r>
      <w:r w:rsidR="00C91CB8">
        <w:rPr>
          <w:rFonts w:ascii="Calibri" w:eastAsia="Arial" w:hAnsi="Calibri" w:cs="Calibri"/>
          <w:lang w:eastAsia="sk"/>
        </w:rPr>
        <w:t xml:space="preserve">za zodpovednosť za škodu </w:t>
      </w:r>
      <w:r w:rsidR="00FD4C62">
        <w:rPr>
          <w:rFonts w:ascii="Calibri" w:eastAsia="Arial" w:hAnsi="Calibri" w:cs="Calibri"/>
          <w:lang w:eastAsia="sk"/>
        </w:rPr>
        <w:t>v </w:t>
      </w:r>
      <w:r w:rsidR="00A74D3C">
        <w:rPr>
          <w:rFonts w:ascii="Calibri" w:eastAsia="Arial" w:hAnsi="Calibri" w:cs="Calibri"/>
          <w:lang w:eastAsia="sk"/>
        </w:rPr>
        <w:t>min</w:t>
      </w:r>
      <w:r w:rsidR="00FD4C62">
        <w:rPr>
          <w:rFonts w:ascii="Calibri" w:eastAsia="Arial" w:hAnsi="Calibri" w:cs="Calibri"/>
          <w:lang w:eastAsia="sk"/>
        </w:rPr>
        <w:t>imálnej výške</w:t>
      </w:r>
      <w:r w:rsidR="00963EEF">
        <w:rPr>
          <w:rFonts w:ascii="Calibri" w:eastAsia="Arial" w:hAnsi="Calibri" w:cs="Calibri"/>
          <w:lang w:eastAsia="sk"/>
        </w:rPr>
        <w:t xml:space="preserve"> 50 000 Eur (predloží iba úspešný uchádzač).</w:t>
      </w:r>
    </w:p>
    <w:p w14:paraId="31A5BB00" w14:textId="3E03C64B" w:rsidR="00E64DD5" w:rsidRDefault="00E64DD5" w:rsidP="004C0037">
      <w:pPr>
        <w:pStyle w:val="Odsekzoznamu"/>
        <w:widowControl w:val="0"/>
        <w:tabs>
          <w:tab w:val="left" w:pos="1276"/>
        </w:tabs>
        <w:autoSpaceDE w:val="0"/>
        <w:autoSpaceDN w:val="0"/>
        <w:spacing w:after="0"/>
        <w:ind w:left="0"/>
        <w:jc w:val="both"/>
        <w:rPr>
          <w:rFonts w:ascii="Calibri" w:eastAsia="Arial" w:hAnsi="Calibri" w:cs="Calibri"/>
          <w:lang w:eastAsia="sk"/>
        </w:rPr>
      </w:pPr>
    </w:p>
    <w:p w14:paraId="3822E867" w14:textId="575FC3EE" w:rsidR="00E64DD5" w:rsidRPr="00E64DD5" w:rsidRDefault="00E64DD5" w:rsidP="004C0037">
      <w:pPr>
        <w:tabs>
          <w:tab w:val="left" w:pos="1276"/>
        </w:tabs>
        <w:spacing w:after="0"/>
        <w:jc w:val="both"/>
        <w:rPr>
          <w:rFonts w:ascii="Calibri" w:eastAsia="Arial" w:hAnsi="Calibri" w:cs="Calibri"/>
          <w:u w:val="single"/>
          <w:lang w:eastAsia="sk"/>
        </w:rPr>
      </w:pPr>
      <w:r w:rsidRPr="00E64DD5">
        <w:rPr>
          <w:rFonts w:ascii="Calibri" w:eastAsia="Arial" w:hAnsi="Calibri" w:cs="Calibri"/>
          <w:lang w:eastAsia="sk"/>
        </w:rPr>
        <w:t xml:space="preserve"> </w:t>
      </w:r>
      <w:r w:rsidRPr="00E64DD5">
        <w:rPr>
          <w:rFonts w:ascii="Calibri" w:eastAsia="Arial" w:hAnsi="Calibri" w:cs="Calibri"/>
          <w:u w:val="single"/>
          <w:lang w:eastAsia="sk"/>
        </w:rPr>
        <w:t>Neumožňuje sa predložiť variantné riešenie.</w:t>
      </w:r>
    </w:p>
    <w:p w14:paraId="2E3A78E8" w14:textId="0729B394" w:rsidR="00E64DD5" w:rsidRPr="00E64DD5" w:rsidRDefault="00E64DD5" w:rsidP="004C0037">
      <w:pPr>
        <w:tabs>
          <w:tab w:val="left" w:pos="1276"/>
        </w:tabs>
        <w:spacing w:after="0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eastAsia="sk"/>
        </w:rPr>
        <w:t xml:space="preserve"> </w:t>
      </w:r>
      <w:r w:rsidRPr="00E64DD5">
        <w:rPr>
          <w:rFonts w:ascii="Calibri" w:eastAsia="Arial" w:hAnsi="Calibri" w:cs="Calibri"/>
          <w:lang w:eastAsia="sk"/>
        </w:rPr>
        <w:t xml:space="preserve">Ak súčasťou ponuky bude aj variantné riešenie, toto variantné riešenie nebude zaradené </w:t>
      </w:r>
      <w:r w:rsidR="00270CD9">
        <w:rPr>
          <w:rFonts w:ascii="Calibri" w:eastAsia="Arial" w:hAnsi="Calibri" w:cs="Calibri"/>
          <w:lang w:eastAsia="sk"/>
        </w:rPr>
        <w:t xml:space="preserve">                                   </w:t>
      </w:r>
      <w:r w:rsidR="00C34B7C">
        <w:rPr>
          <w:rFonts w:ascii="Calibri" w:eastAsia="Arial" w:hAnsi="Calibri" w:cs="Calibri"/>
          <w:lang w:eastAsia="sk"/>
        </w:rPr>
        <w:t xml:space="preserve">  </w:t>
      </w:r>
      <w:r w:rsidRPr="00E64DD5">
        <w:rPr>
          <w:rFonts w:ascii="Calibri" w:eastAsia="Arial" w:hAnsi="Calibri" w:cs="Calibri"/>
          <w:lang w:eastAsia="sk"/>
        </w:rPr>
        <w:t>do</w:t>
      </w:r>
      <w:r w:rsidR="00270CD9">
        <w:rPr>
          <w:rFonts w:ascii="Calibri" w:eastAsia="Arial" w:hAnsi="Calibri" w:cs="Calibri"/>
          <w:lang w:eastAsia="sk"/>
        </w:rPr>
        <w:t xml:space="preserve">    </w:t>
      </w:r>
      <w:r w:rsidRPr="00E64DD5">
        <w:rPr>
          <w:rFonts w:ascii="Calibri" w:eastAsia="Arial" w:hAnsi="Calibri" w:cs="Calibri"/>
          <w:lang w:eastAsia="sk"/>
        </w:rPr>
        <w:t xml:space="preserve">vyhodnotenia a bude sa naň hľadieť, akoby nebolo predložené. </w:t>
      </w:r>
    </w:p>
    <w:p w14:paraId="28A6C580" w14:textId="20F38BDB" w:rsidR="00BC7473" w:rsidRDefault="00BC7473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2BB7C377" w14:textId="37EA85B7" w:rsidR="00BC7473" w:rsidRPr="00BC7473" w:rsidRDefault="004220F3" w:rsidP="004C0037">
      <w:pPr>
        <w:widowControl w:val="0"/>
        <w:tabs>
          <w:tab w:val="left" w:pos="1276"/>
        </w:tabs>
        <w:autoSpaceDE w:val="0"/>
        <w:autoSpaceDN w:val="0"/>
        <w:spacing w:after="0"/>
        <w:ind w:hanging="284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b/>
          <w:lang w:eastAsia="sk"/>
        </w:rPr>
        <w:t xml:space="preserve">      </w:t>
      </w:r>
      <w:r w:rsidR="00BC7473" w:rsidRPr="00BC7473">
        <w:rPr>
          <w:rFonts w:ascii="Calibri" w:eastAsia="Arial" w:hAnsi="Calibri" w:cs="Calibri"/>
          <w:b/>
          <w:lang w:eastAsia="sk"/>
        </w:rPr>
        <w:t>Plnomocenstvo</w:t>
      </w:r>
      <w:r w:rsidR="00BC7473" w:rsidRPr="00BC7473">
        <w:rPr>
          <w:rFonts w:ascii="Calibri" w:eastAsia="Arial" w:hAnsi="Calibri" w:cs="Calibri"/>
          <w:lang w:eastAsia="sk"/>
        </w:rPr>
        <w:t xml:space="preserve"> v prípade, že za spoločnosť koná osoba oprávnená na základe plnej moci, pričom sa vyžaduje, aby podpis splnomocniteľa bol úradne overený.</w:t>
      </w:r>
    </w:p>
    <w:p w14:paraId="6EA9B682" w14:textId="7FCB911C" w:rsid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3F8AD0FD" w14:textId="0428EB4E" w:rsid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9B0997">
        <w:rPr>
          <w:rFonts w:ascii="Calibri" w:eastAsia="Arial" w:hAnsi="Calibri" w:cs="Calibri"/>
          <w:lang w:eastAsia="sk"/>
        </w:rPr>
        <w:t>V predloženej ponuke prostredníctvom systému JOSEPHINE musia byť pripojené  požadované naskenované doklady (odporúčaný formát je .</w:t>
      </w:r>
      <w:proofErr w:type="spellStart"/>
      <w:r w:rsidRPr="009B0997">
        <w:rPr>
          <w:rFonts w:ascii="Calibri" w:eastAsia="Arial" w:hAnsi="Calibri" w:cs="Calibri"/>
          <w:lang w:eastAsia="sk"/>
        </w:rPr>
        <w:t>pdf</w:t>
      </w:r>
      <w:proofErr w:type="spellEnd"/>
      <w:r w:rsidRPr="009B0997">
        <w:rPr>
          <w:rFonts w:ascii="Calibri" w:eastAsia="Arial" w:hAnsi="Calibri" w:cs="Calibri"/>
          <w:lang w:eastAsia="sk"/>
        </w:rPr>
        <w:t>) Doklady musia byť k termínu predloženia ponuky platné a aktuálne. Ak ponuka obsahuje dôverné informácie, uchádzač ich v ponuke viditeľne označí.</w:t>
      </w:r>
    </w:p>
    <w:p w14:paraId="0B762552" w14:textId="4E825EE7" w:rsid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39DD2D39" w14:textId="2F5E5196" w:rsidR="009B0997" w:rsidRP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9B0997">
        <w:rPr>
          <w:rFonts w:ascii="Calibri" w:eastAsia="Arial" w:hAnsi="Calibri" w:cs="Calibri"/>
          <w:lang w:eastAsia="sk"/>
        </w:rPr>
        <w:t>Ponuku môžu predkladať všetky hospodárske subjekty (fyzické, právnické osoby alebo skupina fyzických alebo právnických osôb vystupujúcich voči  obstarávateľovi spoločne). V prípade, že je uchádzačom skupina, takýto uchádzač je povinný predložiť doklad podpísaný všetkými členmi skupiny o nominovaní vedúceho člena oprávneného konať v mene ostatných členov skupiny v súvislosti s touto zákazkou. V prípade, ak bude ponuka skupiny uchádzačov vyhodnotená ako úspešná, táto skupina bude povinná vytvoriť združenie osôb podľa relevantných ustanovení súkromného práva.</w:t>
      </w:r>
      <w:r w:rsidR="00B43B13">
        <w:rPr>
          <w:rFonts w:ascii="Calibri" w:eastAsia="Arial" w:hAnsi="Calibri" w:cs="Calibri"/>
          <w:lang w:eastAsia="sk"/>
        </w:rPr>
        <w:t xml:space="preserve">                                       </w:t>
      </w:r>
      <w:r w:rsidRPr="009B0997">
        <w:rPr>
          <w:rFonts w:ascii="Calibri" w:eastAsia="Arial" w:hAnsi="Calibri" w:cs="Calibri"/>
          <w:lang w:eastAsia="sk"/>
        </w:rPr>
        <w:t>Z dokumentácie preukazujúcej vznik združenia (resp. inej zákonnej formy spolupráce fyzických alebo právnických osôb) musí byť jasné a zrejmé, ako sú stanovené vzájomné práva a povinnosti, kto a akou časťou sa bude na plnení podieľať a skutočnosť, že všetci členovia združenia ručia za záväzky združenia spoločne a nerozdielne.</w:t>
      </w:r>
    </w:p>
    <w:p w14:paraId="7A7FB2E2" w14:textId="522FCE92" w:rsidR="009B0997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0F148A36" w14:textId="220704EC" w:rsidR="009B0997" w:rsidRPr="009B0997" w:rsidDel="00F57B3D" w:rsidRDefault="009B0997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del w:id="9" w:author="Kanóc Alexander" w:date="2021-07-29T09:01:00Z"/>
          <w:rFonts w:ascii="Calibri" w:eastAsia="Arial" w:hAnsi="Calibri" w:cs="Calibri"/>
          <w:lang w:eastAsia="sk"/>
        </w:rPr>
      </w:pPr>
      <w:r w:rsidRPr="009B0997">
        <w:rPr>
          <w:rFonts w:ascii="Calibri" w:eastAsia="Arial" w:hAnsi="Calibri" w:cs="Calibri"/>
          <w:lang w:eastAsia="sk"/>
        </w:rPr>
        <w:t xml:space="preserve">Uchádzač alebo skupina uchádzačov môže predložiť iba jednu ponuku. Uchádzač nemôže byť v tom istom postupe zadávania zákazky členom skupiny dodávateľov, ktorá predkladá ponuku. Obstarávateľ </w:t>
      </w:r>
      <w:r w:rsidRPr="009B0997">
        <w:rPr>
          <w:rFonts w:ascii="Calibri" w:eastAsia="Arial" w:hAnsi="Calibri" w:cs="Calibri"/>
          <w:lang w:eastAsia="sk"/>
        </w:rPr>
        <w:lastRenderedPageBreak/>
        <w:t>vylúči uchádzača, ktorý je súčasne členom skupiny dodávateľov</w:t>
      </w:r>
      <w:del w:id="10" w:author="Kanóc Alexander" w:date="2021-07-29T09:01:00Z">
        <w:r w:rsidRPr="009B0997" w:rsidDel="00F57B3D">
          <w:rPr>
            <w:rFonts w:ascii="Calibri" w:eastAsia="Arial" w:hAnsi="Calibri" w:cs="Calibri"/>
            <w:lang w:eastAsia="sk"/>
          </w:rPr>
          <w:delText>.</w:delText>
        </w:r>
      </w:del>
    </w:p>
    <w:p w14:paraId="41E19F36" w14:textId="7BE261B7" w:rsidR="00CF3DE0" w:rsidRDefault="00CF3DE0" w:rsidP="00927276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7842BE1E" w14:textId="265A0834" w:rsidR="002B4AE9" w:rsidRPr="00BC7473" w:rsidRDefault="00BC7473" w:rsidP="004C0037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/>
        <w:ind w:left="0" w:firstLine="0"/>
        <w:jc w:val="both"/>
        <w:rPr>
          <w:rFonts w:ascii="Calibri" w:eastAsia="Arial" w:hAnsi="Calibri" w:cs="Calibri"/>
          <w:color w:val="1F497D" w:themeColor="text2"/>
          <w:sz w:val="28"/>
          <w:szCs w:val="28"/>
          <w:lang w:eastAsia="sk"/>
        </w:rPr>
      </w:pPr>
      <w:r>
        <w:rPr>
          <w:rFonts w:ascii="Calibri" w:eastAsia="Arial" w:hAnsi="Calibri" w:cs="Calibri"/>
          <w:color w:val="1F497D" w:themeColor="text2"/>
          <w:sz w:val="28"/>
          <w:szCs w:val="28"/>
          <w:lang w:eastAsia="sk"/>
        </w:rPr>
        <w:t xml:space="preserve"> </w:t>
      </w:r>
      <w:r w:rsidR="002B4AE9" w:rsidRPr="00BC7473">
        <w:rPr>
          <w:rFonts w:ascii="Calibri" w:eastAsia="Arial" w:hAnsi="Calibri" w:cs="Calibri"/>
          <w:color w:val="1F497D" w:themeColor="text2"/>
          <w:sz w:val="28"/>
          <w:szCs w:val="28"/>
          <w:lang w:eastAsia="sk"/>
        </w:rPr>
        <w:t>Kritériá na vyhodnotenie ponúk</w:t>
      </w:r>
    </w:p>
    <w:p w14:paraId="6F47E619" w14:textId="3595DE9D" w:rsidR="00400C51" w:rsidRPr="00400C51" w:rsidRDefault="008A320E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>
        <w:rPr>
          <w:rFonts w:ascii="Calibri" w:eastAsia="Arial" w:hAnsi="Calibri" w:cs="Calibri"/>
          <w:lang w:val="sk" w:eastAsia="sk"/>
        </w:rPr>
        <w:t>O</w:t>
      </w:r>
      <w:r w:rsidRPr="008A320E">
        <w:rPr>
          <w:rFonts w:ascii="Calibri" w:eastAsia="Arial" w:hAnsi="Calibri" w:cs="Calibri"/>
          <w:lang w:val="sk" w:eastAsia="sk"/>
        </w:rPr>
        <w:t>bstarávateľ stanovuje ako jediné kritérium na vyhodnotenie ponúk najnižšiu celkovú cenu</w:t>
      </w:r>
      <w:r w:rsidR="009773DA">
        <w:rPr>
          <w:rFonts w:ascii="Calibri" w:eastAsia="Arial" w:hAnsi="Calibri" w:cs="Calibri"/>
          <w:lang w:val="sk" w:eastAsia="sk"/>
        </w:rPr>
        <w:t xml:space="preserve"> </w:t>
      </w:r>
      <w:r w:rsidRPr="008A320E">
        <w:rPr>
          <w:rFonts w:ascii="Calibri" w:eastAsia="Arial" w:hAnsi="Calibri" w:cs="Calibri"/>
          <w:lang w:val="sk" w:eastAsia="sk"/>
        </w:rPr>
        <w:t xml:space="preserve">za </w:t>
      </w:r>
      <w:r w:rsidR="00F90BB3">
        <w:rPr>
          <w:rFonts w:ascii="Calibri" w:eastAsia="Arial" w:hAnsi="Calibri" w:cs="Calibri"/>
          <w:lang w:val="sk" w:eastAsia="sk"/>
        </w:rPr>
        <w:t>celý</w:t>
      </w:r>
      <w:r w:rsidR="004301CA">
        <w:rPr>
          <w:rFonts w:ascii="Calibri" w:eastAsia="Arial" w:hAnsi="Calibri" w:cs="Calibri"/>
          <w:lang w:val="sk" w:eastAsia="sk"/>
        </w:rPr>
        <w:t xml:space="preserve"> </w:t>
      </w:r>
      <w:r w:rsidR="00990923">
        <w:rPr>
          <w:rFonts w:ascii="Calibri" w:eastAsia="Arial" w:hAnsi="Calibri" w:cs="Calibri"/>
          <w:lang w:val="sk" w:eastAsia="sk"/>
        </w:rPr>
        <w:t>predmet</w:t>
      </w:r>
      <w:r w:rsidR="004301CA">
        <w:rPr>
          <w:rFonts w:ascii="Calibri" w:eastAsia="Arial" w:hAnsi="Calibri" w:cs="Calibri"/>
          <w:lang w:val="sk" w:eastAsia="sk"/>
        </w:rPr>
        <w:t>u</w:t>
      </w:r>
      <w:r w:rsidR="00990923">
        <w:rPr>
          <w:rFonts w:ascii="Calibri" w:eastAsia="Arial" w:hAnsi="Calibri" w:cs="Calibri"/>
          <w:lang w:val="sk" w:eastAsia="sk"/>
        </w:rPr>
        <w:t xml:space="preserve"> zákazky </w:t>
      </w:r>
      <w:r w:rsidRPr="008A320E">
        <w:rPr>
          <w:rFonts w:ascii="Calibri" w:eastAsia="Arial" w:hAnsi="Calibri" w:cs="Calibri"/>
          <w:lang w:val="sk" w:eastAsia="sk"/>
        </w:rPr>
        <w:t xml:space="preserve"> v </w:t>
      </w:r>
      <w:r w:rsidR="002114C3">
        <w:rPr>
          <w:rFonts w:ascii="Calibri" w:eastAsia="Arial" w:hAnsi="Calibri" w:cs="Calibri"/>
          <w:lang w:val="sk" w:eastAsia="sk"/>
        </w:rPr>
        <w:t>EUR</w:t>
      </w:r>
      <w:r w:rsidRPr="008A320E">
        <w:rPr>
          <w:rFonts w:ascii="Calibri" w:eastAsia="Arial" w:hAnsi="Calibri" w:cs="Calibri"/>
          <w:lang w:val="sk" w:eastAsia="sk"/>
        </w:rPr>
        <w:t xml:space="preserve"> </w:t>
      </w:r>
      <w:r w:rsidR="00583323">
        <w:rPr>
          <w:rFonts w:ascii="Calibri" w:eastAsia="Arial" w:hAnsi="Calibri" w:cs="Calibri"/>
          <w:lang w:val="sk" w:eastAsia="sk"/>
        </w:rPr>
        <w:t>bez</w:t>
      </w:r>
      <w:r>
        <w:rPr>
          <w:rFonts w:ascii="Calibri" w:eastAsia="Arial" w:hAnsi="Calibri" w:cs="Calibri"/>
          <w:lang w:val="sk" w:eastAsia="sk"/>
        </w:rPr>
        <w:t xml:space="preserve"> DPH</w:t>
      </w:r>
      <w:r w:rsidR="00E87E81">
        <w:rPr>
          <w:rFonts w:ascii="Calibri" w:eastAsia="Arial" w:hAnsi="Calibri" w:cs="Calibri"/>
          <w:lang w:val="sk" w:eastAsia="sk"/>
        </w:rPr>
        <w:t>.</w:t>
      </w:r>
    </w:p>
    <w:p w14:paraId="1CEDC05D" w14:textId="67F97C0F" w:rsidR="008A320E" w:rsidRDefault="008A320E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val="sk" w:eastAsia="sk"/>
        </w:rPr>
      </w:pPr>
    </w:p>
    <w:p w14:paraId="69194834" w14:textId="25592B3F" w:rsidR="008A320E" w:rsidRDefault="008A320E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8A320E">
        <w:rPr>
          <w:rFonts w:ascii="Calibri" w:eastAsia="Arial" w:hAnsi="Calibri" w:cs="Calibri"/>
          <w:lang w:eastAsia="sk"/>
        </w:rPr>
        <w:t>Uchádzač</w:t>
      </w:r>
      <w:r w:rsidR="00400C51">
        <w:rPr>
          <w:rFonts w:ascii="Calibri" w:eastAsia="Arial" w:hAnsi="Calibri" w:cs="Calibri"/>
          <w:lang w:eastAsia="sk"/>
        </w:rPr>
        <w:t>om</w:t>
      </w:r>
      <w:r w:rsidRPr="008A320E">
        <w:rPr>
          <w:rFonts w:ascii="Calibri" w:eastAsia="Arial" w:hAnsi="Calibri" w:cs="Calibri"/>
          <w:lang w:eastAsia="sk"/>
        </w:rPr>
        <w:t xml:space="preserve"> uvedená ponuková cena je maximálna a nemožno ju navýšiť. Uchádzač musí pri jej stanovení zohľadniť všetky náklady na poskytnutie celého plnenia, ktoré je predmetom zákazky</w:t>
      </w:r>
      <w:r w:rsidR="00B43B13">
        <w:rPr>
          <w:rFonts w:ascii="Calibri" w:eastAsia="Arial" w:hAnsi="Calibri" w:cs="Calibri"/>
          <w:lang w:eastAsia="sk"/>
        </w:rPr>
        <w:t xml:space="preserve"> </w:t>
      </w:r>
      <w:r w:rsidR="004D2FC4">
        <w:rPr>
          <w:rFonts w:ascii="Calibri" w:eastAsia="Arial" w:hAnsi="Calibri" w:cs="Calibri"/>
          <w:lang w:eastAsia="sk"/>
        </w:rPr>
        <w:t xml:space="preserve">                         </w:t>
      </w:r>
      <w:r w:rsidRPr="008A320E">
        <w:rPr>
          <w:rFonts w:ascii="Calibri" w:eastAsia="Arial" w:hAnsi="Calibri" w:cs="Calibri"/>
          <w:lang w:eastAsia="sk"/>
        </w:rPr>
        <w:t xml:space="preserve">v rozsahu ako je to uvedené v </w:t>
      </w:r>
      <w:r>
        <w:rPr>
          <w:rFonts w:ascii="Calibri" w:eastAsia="Arial" w:hAnsi="Calibri" w:cs="Calibri"/>
          <w:lang w:eastAsia="sk"/>
        </w:rPr>
        <w:t>3</w:t>
      </w:r>
      <w:r w:rsidRPr="008A320E">
        <w:rPr>
          <w:rFonts w:ascii="Calibri" w:eastAsia="Arial" w:hAnsi="Calibri" w:cs="Calibri"/>
          <w:lang w:eastAsia="sk"/>
        </w:rPr>
        <w:t xml:space="preserve">. bode „Opis predmetu zákazky“ tejto </w:t>
      </w:r>
      <w:r w:rsidR="00861637">
        <w:rPr>
          <w:rFonts w:ascii="Calibri" w:eastAsia="Arial" w:hAnsi="Calibri" w:cs="Calibri"/>
          <w:lang w:eastAsia="sk"/>
        </w:rPr>
        <w:t>V</w:t>
      </w:r>
      <w:r w:rsidRPr="008A320E">
        <w:rPr>
          <w:rFonts w:ascii="Calibri" w:eastAsia="Arial" w:hAnsi="Calibri" w:cs="Calibri"/>
          <w:lang w:eastAsia="sk"/>
        </w:rPr>
        <w:t>ýzvy.</w:t>
      </w:r>
    </w:p>
    <w:p w14:paraId="46673458" w14:textId="77777777" w:rsidR="00D729C5" w:rsidRDefault="00D729C5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233E6F9F" w14:textId="2AD016B2" w:rsidR="00406B37" w:rsidRDefault="008A320E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8A320E">
        <w:rPr>
          <w:rFonts w:ascii="Calibri" w:eastAsia="Arial" w:hAnsi="Calibri" w:cs="Calibri"/>
          <w:b/>
          <w:bCs/>
          <w:lang w:eastAsia="sk"/>
        </w:rPr>
        <w:t xml:space="preserve">Ak uchádzač nie je platcom DPH, na túto skutočnosť upozorní obstarávateľa. </w:t>
      </w:r>
      <w:r w:rsidRPr="008A320E">
        <w:rPr>
          <w:rFonts w:ascii="Calibri" w:eastAsia="Arial" w:hAnsi="Calibri" w:cs="Calibri"/>
          <w:lang w:eastAsia="sk"/>
        </w:rPr>
        <w:t xml:space="preserve">Ak uchádzač nie je platcom DPH, ním uvedená cena bude považovaná za konečnú aj v prípade, ak by sa počas plnenia predmetu zákazky stal platiteľom DPH. V prípade, ak uchádzač je platiteľom DPH, avšak jeho sídlo je </w:t>
      </w:r>
      <w:r w:rsidR="004D2FC4">
        <w:rPr>
          <w:rFonts w:ascii="Calibri" w:eastAsia="Arial" w:hAnsi="Calibri" w:cs="Calibri"/>
          <w:lang w:eastAsia="sk"/>
        </w:rPr>
        <w:t xml:space="preserve">               </w:t>
      </w:r>
      <w:r w:rsidRPr="008A320E">
        <w:rPr>
          <w:rFonts w:ascii="Calibri" w:eastAsia="Arial" w:hAnsi="Calibri" w:cs="Calibri"/>
          <w:lang w:eastAsia="sk"/>
        </w:rPr>
        <w:t xml:space="preserve">v inom členskom štáte EÚ alebo sídli mimo EÚ, uvedie v ponuke cenu, ktorá bude rozdelená na ním navrhovanú cenu bez DPH, výšku DPH a aj cenu s DPH podľa slovenských právnych predpisov (20%), </w:t>
      </w:r>
      <w:r w:rsidR="004D2FC4">
        <w:rPr>
          <w:rFonts w:ascii="Calibri" w:eastAsia="Arial" w:hAnsi="Calibri" w:cs="Calibri"/>
          <w:lang w:eastAsia="sk"/>
        </w:rPr>
        <w:t xml:space="preserve">    </w:t>
      </w:r>
      <w:r w:rsidRPr="008A320E">
        <w:rPr>
          <w:rFonts w:ascii="Calibri" w:eastAsia="Arial" w:hAnsi="Calibri" w:cs="Calibri"/>
          <w:lang w:eastAsia="sk"/>
        </w:rPr>
        <w:t>aj keď samotnú DPH nebude v súlade s komunitárnym právom fakturovať.</w:t>
      </w:r>
    </w:p>
    <w:p w14:paraId="3674E4A7" w14:textId="3D74B8B4" w:rsidR="00C55209" w:rsidRDefault="00C55209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</w:p>
    <w:p w14:paraId="0687B7FE" w14:textId="42809A60" w:rsidR="00D729C5" w:rsidRPr="00D729C5" w:rsidRDefault="00C55209" w:rsidP="004C0037">
      <w:pPr>
        <w:widowControl w:val="0"/>
        <w:tabs>
          <w:tab w:val="left" w:pos="1276"/>
        </w:tabs>
        <w:autoSpaceDE w:val="0"/>
        <w:autoSpaceDN w:val="0"/>
        <w:spacing w:after="0"/>
        <w:jc w:val="both"/>
        <w:rPr>
          <w:rFonts w:ascii="Calibri" w:eastAsia="Arial" w:hAnsi="Calibri" w:cs="Calibri"/>
          <w:lang w:eastAsia="sk"/>
        </w:rPr>
      </w:pPr>
      <w:r w:rsidRPr="00C55209">
        <w:rPr>
          <w:rFonts w:ascii="Calibri" w:eastAsia="Arial" w:hAnsi="Calibri" w:cs="Calibri"/>
          <w:lang w:eastAsia="sk"/>
        </w:rPr>
        <w:t xml:space="preserve">V prípade rovnosti predložených cenových ponúk </w:t>
      </w:r>
      <w:r w:rsidR="00E76380">
        <w:rPr>
          <w:rFonts w:ascii="Calibri" w:eastAsia="Arial" w:hAnsi="Calibri" w:cs="Calibri"/>
          <w:lang w:eastAsia="sk"/>
        </w:rPr>
        <w:t xml:space="preserve">pre samostatnú časť predmetu zákazky </w:t>
      </w:r>
      <w:r w:rsidRPr="00C55209">
        <w:rPr>
          <w:rFonts w:ascii="Calibri" w:eastAsia="Arial" w:hAnsi="Calibri" w:cs="Calibri"/>
          <w:lang w:eastAsia="sk"/>
        </w:rPr>
        <w:t xml:space="preserve">budú vyzvaní tí uchádzači, ktorí predložili najnižšie cenové ponuky, aby ich v lehote nie kratšej ako jeden pracovný deň upravili smerom nadol, prípadne potvrdili ich aktuálnu výšku. Úspešným sa stane uchádzač </w:t>
      </w:r>
      <w:r w:rsidR="004D2FC4">
        <w:rPr>
          <w:rFonts w:ascii="Calibri" w:eastAsia="Arial" w:hAnsi="Calibri" w:cs="Calibri"/>
          <w:lang w:eastAsia="sk"/>
        </w:rPr>
        <w:t xml:space="preserve">                        </w:t>
      </w:r>
      <w:r w:rsidRPr="00C55209">
        <w:rPr>
          <w:rFonts w:ascii="Calibri" w:eastAsia="Arial" w:hAnsi="Calibri" w:cs="Calibri"/>
          <w:lang w:eastAsia="sk"/>
        </w:rPr>
        <w:t>s najnižšou cenovou ponukou po uplynutí danej lehoty. Tento postup možno aj opakovať</w:t>
      </w:r>
      <w:r w:rsidR="004C0037">
        <w:rPr>
          <w:rFonts w:ascii="Calibri" w:eastAsia="Arial" w:hAnsi="Calibri" w:cs="Calibri"/>
          <w:lang w:eastAsia="sk"/>
        </w:rPr>
        <w:t>.</w:t>
      </w:r>
    </w:p>
    <w:p w14:paraId="3F9A0A04" w14:textId="77777777" w:rsidR="00C55209" w:rsidRDefault="00BC7473" w:rsidP="004C0037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before="240" w:after="0"/>
        <w:ind w:left="0" w:firstLine="0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 xml:space="preserve"> </w:t>
      </w:r>
      <w:r w:rsidR="008504ED" w:rsidRPr="00BC7473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>Ďalšie informácie</w:t>
      </w:r>
    </w:p>
    <w:p w14:paraId="53167BD6" w14:textId="3CAD2E4B" w:rsidR="00D729C5" w:rsidRDefault="00C55209" w:rsidP="009F0D3C">
      <w:pPr>
        <w:pStyle w:val="Odsekzoznamu"/>
        <w:widowControl w:val="0"/>
        <w:numPr>
          <w:ilvl w:val="0"/>
          <w:numId w:val="11"/>
        </w:numPr>
        <w:autoSpaceDE w:val="0"/>
        <w:autoSpaceDN w:val="0"/>
        <w:spacing w:before="240" w:after="0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u w:color="000000"/>
          <w:lang w:eastAsia="sk"/>
        </w:rPr>
        <w:t>O</w:t>
      </w:r>
      <w:r w:rsidR="00D729C5" w:rsidRPr="00C55209">
        <w:rPr>
          <w:rFonts w:ascii="Calibri" w:eastAsia="Arial" w:hAnsi="Calibri" w:cs="Calibri"/>
          <w:bCs/>
          <w:u w:color="000000"/>
          <w:lang w:eastAsia="sk"/>
        </w:rPr>
        <w:t>bstarávateľ vyzve uchádzača s najnižšou  ceno</w:t>
      </w:r>
      <w:r>
        <w:rPr>
          <w:rFonts w:ascii="Calibri" w:eastAsia="Arial" w:hAnsi="Calibri" w:cs="Calibri"/>
          <w:bCs/>
          <w:u w:color="000000"/>
          <w:lang w:eastAsia="sk"/>
        </w:rPr>
        <w:t>vou ponukou</w:t>
      </w:r>
      <w:r w:rsidR="00D729C5" w:rsidRPr="00C55209">
        <w:rPr>
          <w:rFonts w:ascii="Calibri" w:eastAsia="Arial" w:hAnsi="Calibri" w:cs="Calibri"/>
          <w:bCs/>
          <w:u w:color="000000"/>
          <w:lang w:eastAsia="sk"/>
        </w:rPr>
        <w:t xml:space="preserve"> na predloženie dokladov nevyhnutných na overenie splnenia tých podmienok účasti, ktoré si nevie  obstarávateľ overiť sám z verejne prístupných zdrojov (napr. na predloženie originálu alebo osvedčenej kópie dokladu o oprávnení podnikať nie staršieho ako tri mesiace - živnostenské oprávnenie alebo výpis zo živnostenského registra alebo iné než živnostenské oprávnenie, vydané podľa osobitných predpisov alebo výpis z obchodného registra, príp. registra právnických osôb </w:t>
      </w:r>
      <w:r w:rsidR="004D2FC4">
        <w:rPr>
          <w:rFonts w:ascii="Calibri" w:eastAsia="Arial" w:hAnsi="Calibri" w:cs="Calibri"/>
          <w:bCs/>
          <w:u w:color="000000"/>
          <w:lang w:eastAsia="sk"/>
        </w:rPr>
        <w:t xml:space="preserve">                      </w:t>
      </w:r>
      <w:r w:rsidR="00D729C5" w:rsidRPr="00C55209">
        <w:rPr>
          <w:rFonts w:ascii="Calibri" w:eastAsia="Arial" w:hAnsi="Calibri" w:cs="Calibri"/>
          <w:bCs/>
          <w:u w:color="000000"/>
          <w:lang w:eastAsia="sk"/>
        </w:rPr>
        <w:t>a podnikateľov). V prípade, že uchádzač s najnižšou cenou nepreukáže splnenie podmienok účasti, verejný obstarávateľ môže vyzvať uchádzača druhého v poradí. Tento postup môže obstarávateľ opakovať.</w:t>
      </w:r>
    </w:p>
    <w:p w14:paraId="7030CCAE" w14:textId="1E1880BD" w:rsidR="00CA770A" w:rsidRPr="00CA770A" w:rsidRDefault="00C55209" w:rsidP="009F0D3C">
      <w:pPr>
        <w:pStyle w:val="Odsekzoznamu"/>
        <w:widowControl w:val="0"/>
        <w:numPr>
          <w:ilvl w:val="0"/>
          <w:numId w:val="11"/>
        </w:numPr>
        <w:autoSpaceDE w:val="0"/>
        <w:autoSpaceDN w:val="0"/>
        <w:spacing w:before="240" w:after="0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C55209">
        <w:rPr>
          <w:rFonts w:ascii="Calibri" w:eastAsia="Arial" w:hAnsi="Calibri" w:cs="Calibri"/>
          <w:bCs/>
          <w:u w:color="000000"/>
          <w:lang w:eastAsia="sk"/>
        </w:rPr>
        <w:t>V prípade, že uchádzač s najnižšou ponukovou cenou predloží certifikáty</w:t>
      </w:r>
      <w:r w:rsidR="00E64DD5">
        <w:rPr>
          <w:rFonts w:ascii="Calibri" w:eastAsia="Arial" w:hAnsi="Calibri" w:cs="Calibri"/>
          <w:bCs/>
          <w:u w:color="000000"/>
          <w:lang w:eastAsia="sk"/>
        </w:rPr>
        <w:t xml:space="preserve"> a doklady</w:t>
      </w:r>
      <w:r w:rsidRPr="00C55209">
        <w:rPr>
          <w:rFonts w:ascii="Calibri" w:eastAsia="Arial" w:hAnsi="Calibri" w:cs="Calibri"/>
          <w:bCs/>
          <w:u w:color="000000"/>
          <w:lang w:eastAsia="sk"/>
        </w:rPr>
        <w:t xml:space="preserve">, ktoré nezodpovedajú požiadavkám obstarávateľa, prípadne nepredloží požadované certifikáty </w:t>
      </w:r>
      <w:r w:rsidR="004D2FC4">
        <w:rPr>
          <w:rFonts w:ascii="Calibri" w:eastAsia="Arial" w:hAnsi="Calibri" w:cs="Calibri"/>
          <w:bCs/>
          <w:u w:color="000000"/>
          <w:lang w:eastAsia="sk"/>
        </w:rPr>
        <w:t xml:space="preserve">                  </w:t>
      </w:r>
      <w:r w:rsidRPr="00C55209">
        <w:rPr>
          <w:rFonts w:ascii="Calibri" w:eastAsia="Arial" w:hAnsi="Calibri" w:cs="Calibri"/>
          <w:bCs/>
          <w:u w:color="000000"/>
          <w:lang w:eastAsia="sk"/>
        </w:rPr>
        <w:t xml:space="preserve">v stanovenom termíne, bude  obstarávateľ toto považovať za nesplnenie podmienky účasti </w:t>
      </w:r>
      <w:r w:rsidR="004D2FC4">
        <w:rPr>
          <w:rFonts w:ascii="Calibri" w:eastAsia="Arial" w:hAnsi="Calibri" w:cs="Calibri"/>
          <w:bCs/>
          <w:u w:color="000000"/>
          <w:lang w:eastAsia="sk"/>
        </w:rPr>
        <w:t xml:space="preserve">                </w:t>
      </w:r>
      <w:r w:rsidRPr="00C55209">
        <w:rPr>
          <w:rFonts w:ascii="Calibri" w:eastAsia="Arial" w:hAnsi="Calibri" w:cs="Calibri"/>
          <w:bCs/>
          <w:u w:color="000000"/>
          <w:lang w:eastAsia="sk"/>
        </w:rPr>
        <w:t>a bude postupovať v súlade s písm. a) tohto bodu.</w:t>
      </w:r>
    </w:p>
    <w:p w14:paraId="37C679DC" w14:textId="265EA616" w:rsidR="00C55209" w:rsidRDefault="00C55209" w:rsidP="009F0D3C">
      <w:pPr>
        <w:pStyle w:val="Odsekzoznamu"/>
        <w:widowControl w:val="0"/>
        <w:numPr>
          <w:ilvl w:val="0"/>
          <w:numId w:val="11"/>
        </w:numPr>
        <w:autoSpaceDE w:val="0"/>
        <w:autoSpaceDN w:val="0"/>
        <w:spacing w:before="240" w:after="0"/>
        <w:jc w:val="both"/>
        <w:rPr>
          <w:rFonts w:ascii="Calibri" w:eastAsia="Arial" w:hAnsi="Calibri" w:cs="Calibri"/>
          <w:bCs/>
          <w:u w:color="000000"/>
          <w:lang w:eastAsia="sk"/>
        </w:rPr>
      </w:pPr>
      <w:r>
        <w:rPr>
          <w:rFonts w:ascii="Calibri" w:eastAsia="Arial" w:hAnsi="Calibri" w:cs="Calibri"/>
          <w:bCs/>
          <w:u w:color="000000"/>
          <w:lang w:eastAsia="sk"/>
        </w:rPr>
        <w:t>O</w:t>
      </w:r>
      <w:r w:rsidRPr="00C55209">
        <w:rPr>
          <w:rFonts w:ascii="Calibri" w:eastAsia="Arial" w:hAnsi="Calibri" w:cs="Calibri"/>
          <w:bCs/>
          <w:u w:color="000000"/>
          <w:lang w:eastAsia="sk"/>
        </w:rPr>
        <w:t>bstarávateľ označí za úspešného uchádzača s najnižšou cenou, ktorý preukázal stanovené podmienky účasti a požiadavky na predmet zákazky.</w:t>
      </w:r>
    </w:p>
    <w:p w14:paraId="181655B6" w14:textId="181D1FF4" w:rsidR="00C55209" w:rsidRPr="00C55209" w:rsidRDefault="00C55209" w:rsidP="009F0D3C">
      <w:pPr>
        <w:pStyle w:val="Odsekzoznamu"/>
        <w:widowControl w:val="0"/>
        <w:numPr>
          <w:ilvl w:val="0"/>
          <w:numId w:val="11"/>
        </w:numPr>
        <w:autoSpaceDE w:val="0"/>
        <w:autoSpaceDN w:val="0"/>
        <w:spacing w:before="240" w:after="0"/>
        <w:jc w:val="both"/>
        <w:rPr>
          <w:rFonts w:ascii="Calibri" w:eastAsia="Arial" w:hAnsi="Calibri" w:cs="Calibri"/>
          <w:bCs/>
          <w:u w:color="000000"/>
          <w:lang w:eastAsia="sk"/>
        </w:rPr>
      </w:pPr>
      <w:r w:rsidRPr="00C55209">
        <w:rPr>
          <w:rFonts w:ascii="Calibri" w:eastAsia="Arial" w:hAnsi="Calibri" w:cs="Calibri"/>
          <w:bCs/>
          <w:u w:color="000000"/>
          <w:lang w:eastAsia="sk"/>
        </w:rPr>
        <w:t xml:space="preserve">Informácia o výsledku procesu obstarávania a vyhodnotenia ponúk bude uchádzačom zaslaná elektronicky prostredníctvom </w:t>
      </w:r>
      <w:r w:rsidRPr="00C55209">
        <w:rPr>
          <w:rFonts w:ascii="Calibri" w:eastAsia="Arial" w:hAnsi="Calibri" w:cs="Calibri"/>
          <w:bCs/>
          <w:u w:color="000000"/>
          <w:lang w:val="sk" w:eastAsia="sk"/>
        </w:rPr>
        <w:t>systému na elektronickú komunikáciu –</w:t>
      </w:r>
      <w:r w:rsidRPr="00C55209">
        <w:rPr>
          <w:rFonts w:ascii="Calibri" w:eastAsia="Arial" w:hAnsi="Calibri" w:cs="Calibri"/>
          <w:b/>
          <w:bCs/>
          <w:u w:color="000000"/>
          <w:lang w:val="sk" w:eastAsia="sk"/>
        </w:rPr>
        <w:t xml:space="preserve"> JOSEPHINE</w:t>
      </w:r>
      <w:r w:rsidR="00A60904">
        <w:rPr>
          <w:rFonts w:ascii="Calibri" w:eastAsia="Arial" w:hAnsi="Calibri" w:cs="Calibri"/>
          <w:b/>
          <w:bCs/>
          <w:u w:color="000000"/>
          <w:lang w:val="sk" w:eastAsia="sk"/>
        </w:rPr>
        <w:t>.</w:t>
      </w:r>
    </w:p>
    <w:p w14:paraId="6A68DDCA" w14:textId="668E6241" w:rsidR="00C55209" w:rsidRDefault="00C55209" w:rsidP="009F0D3C">
      <w:pPr>
        <w:pStyle w:val="Odsekzoznamu"/>
        <w:widowControl w:val="0"/>
        <w:numPr>
          <w:ilvl w:val="0"/>
          <w:numId w:val="11"/>
        </w:numPr>
        <w:autoSpaceDE w:val="0"/>
        <w:autoSpaceDN w:val="0"/>
        <w:spacing w:before="240" w:after="0"/>
        <w:jc w:val="both"/>
        <w:rPr>
          <w:rFonts w:ascii="Calibri" w:eastAsia="Arial" w:hAnsi="Calibri" w:cs="Calibri"/>
          <w:u w:color="000000"/>
          <w:lang w:eastAsia="sk"/>
        </w:rPr>
      </w:pPr>
      <w:r w:rsidRPr="00C55209">
        <w:rPr>
          <w:rFonts w:ascii="Calibri" w:eastAsia="Arial" w:hAnsi="Calibri" w:cs="Calibri"/>
          <w:u w:color="000000"/>
          <w:lang w:eastAsia="sk"/>
        </w:rPr>
        <w:t>Obstarávateľ si vyhradzuje právo neprijať žiadnu ponuku</w:t>
      </w:r>
      <w:r w:rsidR="004C0DA3">
        <w:rPr>
          <w:rFonts w:ascii="Calibri" w:eastAsia="Arial" w:hAnsi="Calibri" w:cs="Calibri"/>
          <w:u w:color="000000"/>
          <w:lang w:eastAsia="sk"/>
        </w:rPr>
        <w:t xml:space="preserve"> a súťaž kedykoľvek zrušiť.</w:t>
      </w:r>
      <w:r w:rsidRPr="00C55209">
        <w:rPr>
          <w:rFonts w:ascii="Calibri" w:eastAsia="Arial" w:hAnsi="Calibri" w:cs="Calibri"/>
          <w:u w:color="000000"/>
          <w:lang w:eastAsia="sk"/>
        </w:rPr>
        <w:t xml:space="preserve"> O takomto postupe bude obstarávateľ uchádzačov informovať.</w:t>
      </w:r>
    </w:p>
    <w:p w14:paraId="7F5C369E" w14:textId="77777777" w:rsidR="00804C0D" w:rsidRPr="00C55209" w:rsidRDefault="00804C0D" w:rsidP="00804C0D">
      <w:pPr>
        <w:pStyle w:val="Odsekzoznamu"/>
        <w:widowControl w:val="0"/>
        <w:autoSpaceDE w:val="0"/>
        <w:autoSpaceDN w:val="0"/>
        <w:spacing w:before="240" w:after="0"/>
        <w:ind w:left="700"/>
        <w:jc w:val="both"/>
        <w:rPr>
          <w:rFonts w:ascii="Calibri" w:eastAsia="Arial" w:hAnsi="Calibri" w:cs="Calibri"/>
          <w:u w:color="000000"/>
          <w:lang w:eastAsia="sk"/>
        </w:rPr>
      </w:pPr>
    </w:p>
    <w:p w14:paraId="643D0782" w14:textId="427C634B" w:rsidR="00262BBE" w:rsidRDefault="00262BBE" w:rsidP="009F0D3C">
      <w:pPr>
        <w:spacing w:after="0"/>
        <w:jc w:val="both"/>
        <w:rPr>
          <w:rFonts w:ascii="Calibri" w:eastAsia="Arial" w:hAnsi="Calibri" w:cs="Calibri"/>
          <w:lang w:val="sk" w:eastAsia="sk"/>
        </w:rPr>
      </w:pPr>
    </w:p>
    <w:p w14:paraId="38FA029F" w14:textId="6A436773" w:rsidR="00CF3DE0" w:rsidRDefault="00CF3DE0" w:rsidP="009F0D3C">
      <w:pPr>
        <w:spacing w:after="0"/>
        <w:jc w:val="both"/>
        <w:rPr>
          <w:rFonts w:ascii="Calibri" w:eastAsia="Arial" w:hAnsi="Calibri" w:cs="Calibri"/>
          <w:lang w:val="sk" w:eastAsia="sk"/>
        </w:rPr>
      </w:pPr>
    </w:p>
    <w:p w14:paraId="36E490E0" w14:textId="77777777" w:rsidR="00CF3DE0" w:rsidRPr="00C55209" w:rsidRDefault="00CF3DE0" w:rsidP="009F0D3C">
      <w:pPr>
        <w:spacing w:after="0"/>
        <w:jc w:val="both"/>
        <w:rPr>
          <w:rFonts w:ascii="Calibri" w:eastAsia="Arial" w:hAnsi="Calibri" w:cs="Calibri"/>
          <w:lang w:val="sk" w:eastAsia="sk"/>
        </w:rPr>
      </w:pPr>
    </w:p>
    <w:p w14:paraId="1455E3D1" w14:textId="35566705" w:rsidR="005236E5" w:rsidRPr="00406B37" w:rsidRDefault="0009755D" w:rsidP="004C0037">
      <w:pPr>
        <w:pStyle w:val="Odsekzoznamu"/>
        <w:numPr>
          <w:ilvl w:val="0"/>
          <w:numId w:val="4"/>
        </w:numPr>
        <w:tabs>
          <w:tab w:val="left" w:pos="709"/>
          <w:tab w:val="left" w:pos="851"/>
        </w:tabs>
        <w:spacing w:after="0"/>
        <w:ind w:left="550" w:hanging="550"/>
        <w:jc w:val="both"/>
        <w:rPr>
          <w:rFonts w:ascii="Calibri" w:eastAsia="Arial" w:hAnsi="Calibri" w:cs="Calibri"/>
          <w:color w:val="1F497D" w:themeColor="text2"/>
          <w:sz w:val="28"/>
          <w:szCs w:val="28"/>
          <w:lang w:val="sk" w:eastAsia="sk"/>
        </w:rPr>
      </w:pPr>
      <w:r>
        <w:rPr>
          <w:rFonts w:ascii="Calibri" w:eastAsia="Arial" w:hAnsi="Calibri" w:cs="Calibri"/>
          <w:color w:val="1F497D" w:themeColor="text2"/>
          <w:sz w:val="28"/>
          <w:szCs w:val="28"/>
          <w:lang w:eastAsia="sk"/>
        </w:rPr>
        <w:t xml:space="preserve"> </w:t>
      </w:r>
      <w:r w:rsidR="005236E5" w:rsidRPr="00406B37">
        <w:rPr>
          <w:rFonts w:ascii="Calibri" w:eastAsia="Arial" w:hAnsi="Calibri" w:cs="Calibri"/>
          <w:color w:val="1F497D" w:themeColor="text2"/>
          <w:sz w:val="28"/>
          <w:szCs w:val="28"/>
          <w:lang w:eastAsia="sk"/>
        </w:rPr>
        <w:t>Jazyk ponuky</w:t>
      </w:r>
    </w:p>
    <w:p w14:paraId="3E117762" w14:textId="5F506A06" w:rsidR="005236E5" w:rsidRDefault="005236E5" w:rsidP="004C0037">
      <w:pPr>
        <w:pStyle w:val="Odsekzoznamu"/>
        <w:spacing w:after="0"/>
        <w:ind w:left="0" w:hanging="1"/>
        <w:jc w:val="both"/>
        <w:rPr>
          <w:rFonts w:ascii="Calibri" w:eastAsia="Arial" w:hAnsi="Calibri" w:cs="Calibri"/>
          <w:lang w:eastAsia="sk"/>
        </w:rPr>
      </w:pPr>
      <w:r w:rsidRPr="005236E5">
        <w:rPr>
          <w:rFonts w:ascii="Calibri" w:eastAsia="Arial" w:hAnsi="Calibri" w:cs="Calibri"/>
          <w:lang w:eastAsia="sk"/>
        </w:rPr>
        <w:t xml:space="preserve">Uchádzač predkladá ponuku v slovenskom alebo českom jazyku. Ak je jej súčasťou doklad </w:t>
      </w:r>
      <w:r w:rsidR="004D2FC4">
        <w:rPr>
          <w:rFonts w:ascii="Calibri" w:eastAsia="Arial" w:hAnsi="Calibri" w:cs="Calibri"/>
          <w:lang w:eastAsia="sk"/>
        </w:rPr>
        <w:t xml:space="preserve">                       </w:t>
      </w:r>
      <w:r w:rsidRPr="005236E5">
        <w:rPr>
          <w:rFonts w:ascii="Calibri" w:eastAsia="Arial" w:hAnsi="Calibri" w:cs="Calibri"/>
          <w:lang w:eastAsia="sk"/>
        </w:rPr>
        <w:t xml:space="preserve">alebo dokument vyhotovený v cudzom jazyku, predkladá sa spolu s jeho úradným prekladom </w:t>
      </w:r>
      <w:r w:rsidR="00C6114F">
        <w:rPr>
          <w:rFonts w:ascii="Calibri" w:eastAsia="Arial" w:hAnsi="Calibri" w:cs="Calibri"/>
          <w:lang w:eastAsia="sk"/>
        </w:rPr>
        <w:t xml:space="preserve">                  </w:t>
      </w:r>
      <w:r w:rsidRPr="005236E5">
        <w:rPr>
          <w:rFonts w:ascii="Calibri" w:eastAsia="Arial" w:hAnsi="Calibri" w:cs="Calibri"/>
          <w:lang w:eastAsia="sk"/>
        </w:rPr>
        <w:t>do slovenčiny; to neplatí pre doklady a dokumenty vyhotovené v českom jazyku. Ponuka musí byť predložená</w:t>
      </w:r>
      <w:r w:rsidR="004D2FC4">
        <w:rPr>
          <w:rFonts w:ascii="Calibri" w:eastAsia="Arial" w:hAnsi="Calibri" w:cs="Calibri"/>
          <w:lang w:eastAsia="sk"/>
        </w:rPr>
        <w:t xml:space="preserve"> </w:t>
      </w:r>
      <w:r w:rsidRPr="005236E5">
        <w:rPr>
          <w:rFonts w:ascii="Calibri" w:eastAsia="Arial" w:hAnsi="Calibri" w:cs="Calibri"/>
          <w:lang w:eastAsia="sk"/>
        </w:rPr>
        <w:t>v čitateľnej a reprodukovateľnej podobe.</w:t>
      </w:r>
    </w:p>
    <w:p w14:paraId="01EC158C" w14:textId="5903473E" w:rsidR="008D6B7D" w:rsidRDefault="008D6B7D" w:rsidP="009F0D3C">
      <w:pPr>
        <w:pStyle w:val="Odsekzoznamu"/>
        <w:spacing w:after="0"/>
        <w:ind w:left="340" w:hanging="1"/>
        <w:jc w:val="both"/>
        <w:rPr>
          <w:rFonts w:ascii="Calibri" w:eastAsia="Arial" w:hAnsi="Calibri" w:cs="Calibri"/>
          <w:lang w:eastAsia="sk"/>
        </w:rPr>
      </w:pPr>
    </w:p>
    <w:p w14:paraId="1782F676" w14:textId="231C9CF3" w:rsidR="00990FAE" w:rsidRPr="00990FAE" w:rsidRDefault="00990FAE" w:rsidP="004C0037">
      <w:pPr>
        <w:spacing w:after="0" w:line="264" w:lineRule="auto"/>
        <w:jc w:val="both"/>
        <w:rPr>
          <w:rFonts w:ascii="Calibri" w:eastAsia="Calibri" w:hAnsi="Calibri" w:cs="Calibri"/>
          <w:b/>
          <w:color w:val="FF0000"/>
          <w:u w:val="single"/>
          <w:lang w:eastAsia="sk-SK"/>
        </w:rPr>
      </w:pPr>
      <w:r w:rsidRPr="00990FAE">
        <w:rPr>
          <w:rFonts w:ascii="Calibri" w:eastAsia="Calibri" w:hAnsi="Calibri" w:cs="Calibri"/>
          <w:b/>
          <w:color w:val="FF0000"/>
          <w:u w:val="single"/>
          <w:lang w:eastAsia="sk-SK"/>
        </w:rPr>
        <w:t>UPOZORNENIE</w:t>
      </w:r>
    </w:p>
    <w:p w14:paraId="1635B914" w14:textId="1CA80026" w:rsidR="00990FAE" w:rsidRPr="00990FAE" w:rsidRDefault="00990FAE" w:rsidP="004C0037">
      <w:pPr>
        <w:spacing w:after="0" w:line="264" w:lineRule="auto"/>
        <w:contextualSpacing/>
        <w:jc w:val="both"/>
        <w:rPr>
          <w:rFonts w:ascii="Calibri" w:eastAsia="Calibri" w:hAnsi="Calibri" w:cs="Calibri"/>
          <w:b/>
          <w:color w:val="000000"/>
        </w:rPr>
      </w:pPr>
      <w:r w:rsidRPr="00990FAE">
        <w:rPr>
          <w:rFonts w:ascii="Calibri" w:eastAsia="Calibri" w:hAnsi="Calibri" w:cs="Calibri"/>
          <w:b/>
          <w:color w:val="000000"/>
        </w:rPr>
        <w:t>Ponuka uchádzača predložená po uplynutí lehoty na predkladanie ponúk sa elektronicky neotvorí, čo znamená, že nebude zaradená do vyhodnocovania. Z uvedeného dôvodu obstarávateľ odporúča, aby záujemcovia nečakali s predložením ponuky na posledné okamihy pred uplynutím lehoty</w:t>
      </w:r>
      <w:r w:rsidR="00214679">
        <w:rPr>
          <w:rFonts w:ascii="Calibri" w:eastAsia="Calibri" w:hAnsi="Calibri" w:cs="Calibri"/>
          <w:b/>
          <w:color w:val="000000"/>
        </w:rPr>
        <w:t xml:space="preserve">             </w:t>
      </w:r>
      <w:r w:rsidRPr="00990FAE">
        <w:rPr>
          <w:rFonts w:ascii="Calibri" w:eastAsia="Calibri" w:hAnsi="Calibri" w:cs="Calibri"/>
          <w:b/>
          <w:color w:val="000000"/>
        </w:rPr>
        <w:t xml:space="preserve"> na predkladanie ponúk a aby svoju ponuku predložili s dostatočným časovým predstihom.</w:t>
      </w:r>
    </w:p>
    <w:p w14:paraId="1C8D04FA" w14:textId="77777777" w:rsidR="007E1461" w:rsidRDefault="001E604B" w:rsidP="004C0037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C55209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>Prílohy</w:t>
      </w:r>
      <w:r w:rsidR="00C55209" w:rsidRPr="00C55209"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  <w:t>:</w:t>
      </w:r>
    </w:p>
    <w:p w14:paraId="154E8752" w14:textId="0F7C72E0" w:rsidR="00E64DD5" w:rsidRPr="007E1461" w:rsidRDefault="007E1461" w:rsidP="004C0037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Calibri" w:eastAsia="Arial" w:hAnsi="Calibri" w:cs="Calibri"/>
          <w:bCs/>
          <w:color w:val="1F497D" w:themeColor="text2"/>
          <w:sz w:val="28"/>
          <w:szCs w:val="28"/>
          <w:u w:color="000000"/>
          <w:lang w:val="sk" w:eastAsia="sk"/>
        </w:rPr>
      </w:pPr>
      <w:r w:rsidRPr="007E1461">
        <w:rPr>
          <w:rFonts w:ascii="Calibri" w:eastAsia="Arial" w:hAnsi="Calibri" w:cs="Calibri"/>
          <w:bCs/>
          <w:u w:color="000000"/>
          <w:lang w:val="sk" w:eastAsia="sk"/>
        </w:rPr>
        <w:t xml:space="preserve">Príloha č. 1 - </w:t>
      </w:r>
      <w:r>
        <w:rPr>
          <w:rFonts w:ascii="Calibri" w:eastAsia="Arial" w:hAnsi="Calibri" w:cs="Calibri"/>
          <w:bCs/>
          <w:u w:color="000000"/>
          <w:lang w:val="sk" w:eastAsia="sk"/>
        </w:rPr>
        <w:t xml:space="preserve"> </w:t>
      </w:r>
      <w:r w:rsidRPr="007E1461">
        <w:rPr>
          <w:rFonts w:ascii="Calibri" w:eastAsia="Arial" w:hAnsi="Calibri" w:cs="Calibri"/>
          <w:b/>
          <w:bCs/>
          <w:u w:color="000000"/>
          <w:lang w:eastAsia="sk"/>
        </w:rPr>
        <w:t>Technická špecifikácia</w:t>
      </w:r>
      <w:r w:rsidR="00D71CAE">
        <w:rPr>
          <w:rFonts w:ascii="Calibri" w:eastAsia="Arial" w:hAnsi="Calibri" w:cs="Calibri"/>
          <w:b/>
          <w:bCs/>
          <w:u w:color="000000"/>
          <w:lang w:eastAsia="sk"/>
        </w:rPr>
        <w:t xml:space="preserve"> </w:t>
      </w:r>
    </w:p>
    <w:p w14:paraId="21DF8C3A" w14:textId="5C92AC9B" w:rsidR="005541DB" w:rsidRPr="00406B37" w:rsidRDefault="00521FD8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b/>
          <w:lang w:eastAsia="sk"/>
        </w:rPr>
      </w:pPr>
      <w:r>
        <w:rPr>
          <w:rFonts w:ascii="Calibri" w:eastAsia="Arial" w:hAnsi="Calibri" w:cs="Calibri"/>
          <w:lang w:val="sk" w:eastAsia="sk"/>
        </w:rPr>
        <w:t>Príloha č.</w:t>
      </w:r>
      <w:r w:rsidR="00E64DD5">
        <w:rPr>
          <w:rFonts w:ascii="Calibri" w:eastAsia="Arial" w:hAnsi="Calibri" w:cs="Calibri"/>
          <w:lang w:val="sk" w:eastAsia="sk"/>
        </w:rPr>
        <w:t xml:space="preserve"> 2</w:t>
      </w:r>
      <w:r>
        <w:rPr>
          <w:rFonts w:ascii="Calibri" w:eastAsia="Arial" w:hAnsi="Calibri" w:cs="Calibri"/>
          <w:lang w:val="sk" w:eastAsia="sk"/>
        </w:rPr>
        <w:t xml:space="preserve"> </w:t>
      </w:r>
      <w:r w:rsidR="005541DB" w:rsidRPr="005541DB">
        <w:rPr>
          <w:rFonts w:ascii="Calibri" w:eastAsia="Arial" w:hAnsi="Calibri" w:cs="Calibri"/>
          <w:b/>
          <w:lang w:eastAsia="sk"/>
        </w:rPr>
        <w:t xml:space="preserve"> - </w:t>
      </w:r>
      <w:r w:rsidR="00406B37" w:rsidRPr="00406B37">
        <w:rPr>
          <w:rFonts w:ascii="Calibri" w:eastAsia="Arial" w:hAnsi="Calibri" w:cs="Calibri"/>
          <w:b/>
          <w:lang w:eastAsia="sk"/>
        </w:rPr>
        <w:t>Návrh na plnenie kritérií</w:t>
      </w:r>
      <w:r w:rsidR="00A5766A">
        <w:rPr>
          <w:rFonts w:ascii="Calibri" w:eastAsia="Arial" w:hAnsi="Calibri" w:cs="Calibri"/>
          <w:b/>
          <w:lang w:eastAsia="sk"/>
        </w:rPr>
        <w:t xml:space="preserve"> </w:t>
      </w:r>
      <w:r w:rsidR="00E64DD5">
        <w:rPr>
          <w:rFonts w:ascii="Calibri" w:eastAsia="Arial" w:hAnsi="Calibri" w:cs="Calibri"/>
          <w:b/>
          <w:lang w:eastAsia="sk"/>
        </w:rPr>
        <w:t>- Cenová ponuka</w:t>
      </w:r>
      <w:r w:rsidR="007F3B7A">
        <w:rPr>
          <w:rFonts w:ascii="Calibri" w:eastAsia="Arial" w:hAnsi="Calibri" w:cs="Calibri"/>
          <w:b/>
          <w:lang w:eastAsia="sk"/>
        </w:rPr>
        <w:t xml:space="preserve"> </w:t>
      </w:r>
      <w:r w:rsidR="00214679">
        <w:rPr>
          <w:rFonts w:ascii="Calibri" w:eastAsia="Arial" w:hAnsi="Calibri" w:cs="Calibri"/>
          <w:b/>
          <w:lang w:eastAsia="sk"/>
        </w:rPr>
        <w:t>(</w:t>
      </w:r>
      <w:r w:rsidR="00D70F10">
        <w:rPr>
          <w:rFonts w:ascii="Calibri" w:eastAsia="Arial" w:hAnsi="Calibri" w:cs="Calibri"/>
          <w:b/>
          <w:lang w:eastAsia="sk"/>
        </w:rPr>
        <w:t xml:space="preserve"> vrátane príl</w:t>
      </w:r>
      <w:r w:rsidR="007114D3">
        <w:rPr>
          <w:rFonts w:ascii="Calibri" w:eastAsia="Arial" w:hAnsi="Calibri" w:cs="Calibri"/>
          <w:b/>
          <w:lang w:eastAsia="sk"/>
        </w:rPr>
        <w:t>o</w:t>
      </w:r>
      <w:r w:rsidR="00D70F10">
        <w:rPr>
          <w:rFonts w:ascii="Calibri" w:eastAsia="Arial" w:hAnsi="Calibri" w:cs="Calibri"/>
          <w:b/>
          <w:lang w:eastAsia="sk"/>
        </w:rPr>
        <w:t>h</w:t>
      </w:r>
      <w:r w:rsidR="009228C7">
        <w:rPr>
          <w:rFonts w:ascii="Calibri" w:eastAsia="Arial" w:hAnsi="Calibri" w:cs="Calibri"/>
          <w:b/>
          <w:lang w:eastAsia="sk"/>
        </w:rPr>
        <w:t>y</w:t>
      </w:r>
      <w:r w:rsidR="00D70F10">
        <w:rPr>
          <w:rFonts w:ascii="Calibri" w:eastAsia="Arial" w:hAnsi="Calibri" w:cs="Calibri"/>
          <w:b/>
          <w:lang w:eastAsia="sk"/>
        </w:rPr>
        <w:t xml:space="preserve"> </w:t>
      </w:r>
      <w:r w:rsidR="009228C7">
        <w:rPr>
          <w:rFonts w:ascii="Calibri" w:eastAsia="Arial" w:hAnsi="Calibri" w:cs="Calibri"/>
          <w:b/>
          <w:lang w:eastAsia="sk"/>
        </w:rPr>
        <w:t>2</w:t>
      </w:r>
      <w:r w:rsidR="00D70F10">
        <w:rPr>
          <w:rFonts w:ascii="Calibri" w:eastAsia="Arial" w:hAnsi="Calibri" w:cs="Calibri"/>
          <w:b/>
          <w:lang w:eastAsia="sk"/>
        </w:rPr>
        <w:t>.1</w:t>
      </w:r>
      <w:r w:rsidR="00475259">
        <w:rPr>
          <w:rFonts w:ascii="Calibri" w:eastAsia="Arial" w:hAnsi="Calibri" w:cs="Calibri"/>
          <w:b/>
          <w:lang w:eastAsia="sk"/>
        </w:rPr>
        <w:t xml:space="preserve"> – </w:t>
      </w:r>
      <w:bookmarkStart w:id="11" w:name="_Hlk77843632"/>
      <w:r w:rsidR="00662D0E">
        <w:rPr>
          <w:rFonts w:ascii="Calibri" w:eastAsia="Arial" w:hAnsi="Calibri" w:cs="Calibri"/>
          <w:b/>
          <w:lang w:eastAsia="sk"/>
        </w:rPr>
        <w:t>Výkaz</w:t>
      </w:r>
      <w:r w:rsidR="00763CE3">
        <w:rPr>
          <w:rFonts w:ascii="Calibri" w:eastAsia="Arial" w:hAnsi="Calibri" w:cs="Calibri"/>
          <w:b/>
          <w:lang w:eastAsia="sk"/>
        </w:rPr>
        <w:t xml:space="preserve"> výmer násypka K1 a K2</w:t>
      </w:r>
      <w:bookmarkEnd w:id="11"/>
      <w:r w:rsidR="009228C7">
        <w:rPr>
          <w:rFonts w:ascii="Calibri" w:eastAsia="Arial" w:hAnsi="Calibri" w:cs="Calibri"/>
          <w:b/>
          <w:lang w:eastAsia="sk"/>
        </w:rPr>
        <w:t>)</w:t>
      </w:r>
    </w:p>
    <w:p w14:paraId="18134A11" w14:textId="53641BD4" w:rsidR="005541DB" w:rsidRDefault="005541DB" w:rsidP="004C0037">
      <w:pPr>
        <w:widowControl w:val="0"/>
        <w:autoSpaceDE w:val="0"/>
        <w:autoSpaceDN w:val="0"/>
        <w:spacing w:after="0"/>
        <w:jc w:val="both"/>
        <w:rPr>
          <w:rFonts w:ascii="Calibri" w:eastAsia="Arial" w:hAnsi="Calibri" w:cs="Calibri"/>
          <w:b/>
          <w:bCs/>
          <w:lang w:eastAsia="sk"/>
        </w:rPr>
      </w:pPr>
      <w:r w:rsidRPr="00EF111B">
        <w:rPr>
          <w:rFonts w:ascii="Calibri" w:eastAsia="Arial" w:hAnsi="Calibri" w:cs="Calibri"/>
          <w:lang w:eastAsia="sk"/>
        </w:rPr>
        <w:t>Príloha č.</w:t>
      </w:r>
      <w:r w:rsidR="00EF111B">
        <w:rPr>
          <w:rFonts w:ascii="Calibri" w:eastAsia="Arial" w:hAnsi="Calibri" w:cs="Calibri"/>
          <w:lang w:eastAsia="sk"/>
        </w:rPr>
        <w:t xml:space="preserve"> </w:t>
      </w:r>
      <w:r w:rsidR="00E64DD5">
        <w:rPr>
          <w:rFonts w:ascii="Calibri" w:eastAsia="Arial" w:hAnsi="Calibri" w:cs="Calibri"/>
          <w:lang w:eastAsia="sk"/>
        </w:rPr>
        <w:t>3</w:t>
      </w:r>
      <w:r>
        <w:rPr>
          <w:rFonts w:ascii="Calibri" w:eastAsia="Arial" w:hAnsi="Calibri" w:cs="Calibri"/>
          <w:b/>
          <w:bCs/>
          <w:lang w:eastAsia="sk"/>
        </w:rPr>
        <w:t xml:space="preserve"> </w:t>
      </w:r>
      <w:r w:rsidR="00EF111B">
        <w:rPr>
          <w:rFonts w:ascii="Calibri" w:eastAsia="Arial" w:hAnsi="Calibri" w:cs="Calibri"/>
          <w:b/>
          <w:bCs/>
          <w:lang w:eastAsia="sk"/>
        </w:rPr>
        <w:t>-</w:t>
      </w:r>
      <w:r>
        <w:rPr>
          <w:rFonts w:ascii="Calibri" w:eastAsia="Arial" w:hAnsi="Calibri" w:cs="Calibri"/>
          <w:b/>
          <w:bCs/>
          <w:lang w:eastAsia="sk"/>
        </w:rPr>
        <w:t xml:space="preserve"> </w:t>
      </w:r>
      <w:r w:rsidR="007E1461">
        <w:rPr>
          <w:rFonts w:ascii="Calibri" w:eastAsia="Arial" w:hAnsi="Calibri" w:cs="Calibri"/>
          <w:b/>
          <w:bCs/>
          <w:lang w:eastAsia="sk"/>
        </w:rPr>
        <w:t xml:space="preserve"> </w:t>
      </w:r>
      <w:r>
        <w:rPr>
          <w:rFonts w:ascii="Calibri" w:eastAsia="Arial" w:hAnsi="Calibri" w:cs="Calibri"/>
          <w:b/>
          <w:bCs/>
          <w:lang w:eastAsia="sk"/>
        </w:rPr>
        <w:t>Návrh zmluvy</w:t>
      </w:r>
      <w:r w:rsidR="00E87E81">
        <w:rPr>
          <w:rFonts w:ascii="Calibri" w:eastAsia="Arial" w:hAnsi="Calibri" w:cs="Calibri"/>
          <w:b/>
          <w:bCs/>
          <w:lang w:eastAsia="sk"/>
        </w:rPr>
        <w:t xml:space="preserve"> </w:t>
      </w:r>
    </w:p>
    <w:p w14:paraId="5C66D009" w14:textId="21D510F2" w:rsidR="001E604B" w:rsidRPr="001E604B" w:rsidRDefault="006C7BEE" w:rsidP="009F0D3C">
      <w:pPr>
        <w:widowControl w:val="0"/>
        <w:autoSpaceDE w:val="0"/>
        <w:autoSpaceDN w:val="0"/>
        <w:spacing w:after="0"/>
        <w:ind w:left="318"/>
        <w:jc w:val="both"/>
        <w:rPr>
          <w:rFonts w:ascii="Calibri" w:eastAsia="Arial" w:hAnsi="Calibri" w:cs="Calibri"/>
          <w:lang w:val="sk" w:eastAsia="sk"/>
        </w:rPr>
      </w:pPr>
      <w:r>
        <w:rPr>
          <w:rFonts w:ascii="Calibri" w:eastAsia="Arial" w:hAnsi="Calibri" w:cs="Calibri"/>
          <w:b/>
          <w:lang w:val="sk" w:eastAsia="sk"/>
        </w:rPr>
        <w:t xml:space="preserve">      </w:t>
      </w:r>
    </w:p>
    <w:p w14:paraId="2EA98CBE" w14:textId="638F2906" w:rsidR="001E5169" w:rsidRPr="007676BF" w:rsidRDefault="00916738" w:rsidP="004C0037">
      <w:pPr>
        <w:widowControl w:val="0"/>
        <w:autoSpaceDE w:val="0"/>
        <w:autoSpaceDN w:val="0"/>
        <w:spacing w:after="0"/>
        <w:jc w:val="both"/>
        <w:rPr>
          <w:b/>
        </w:rPr>
      </w:pPr>
      <w:r>
        <w:rPr>
          <w:rFonts w:ascii="Calibri" w:eastAsia="Arial" w:hAnsi="Calibri" w:cs="Calibri"/>
          <w:lang w:val="sk" w:eastAsia="sk"/>
        </w:rPr>
        <w:t xml:space="preserve"> </w:t>
      </w:r>
      <w:r w:rsidR="001E604B" w:rsidRPr="0071425C">
        <w:rPr>
          <w:rFonts w:ascii="Calibri" w:eastAsia="Arial" w:hAnsi="Calibri" w:cs="Calibri"/>
          <w:lang w:val="sk" w:eastAsia="sk"/>
        </w:rPr>
        <w:t xml:space="preserve">V Bratislava, dňa </w:t>
      </w:r>
      <w:r w:rsidR="00556FC9">
        <w:rPr>
          <w:rFonts w:ascii="Calibri" w:eastAsia="Arial" w:hAnsi="Calibri" w:cs="Calibri"/>
          <w:lang w:val="sk" w:eastAsia="sk"/>
        </w:rPr>
        <w:t>2</w:t>
      </w:r>
      <w:r w:rsidR="00CB37F7">
        <w:rPr>
          <w:rFonts w:ascii="Calibri" w:eastAsia="Arial" w:hAnsi="Calibri" w:cs="Calibri"/>
          <w:lang w:val="sk" w:eastAsia="sk"/>
        </w:rPr>
        <w:t>3</w:t>
      </w:r>
      <w:r w:rsidR="00772C10">
        <w:rPr>
          <w:rFonts w:ascii="Calibri" w:eastAsia="Arial" w:hAnsi="Calibri" w:cs="Calibri"/>
          <w:lang w:val="sk" w:eastAsia="sk"/>
        </w:rPr>
        <w:t>.</w:t>
      </w:r>
      <w:r w:rsidR="00316BE9">
        <w:rPr>
          <w:rFonts w:ascii="Calibri" w:eastAsia="Arial" w:hAnsi="Calibri" w:cs="Calibri"/>
          <w:lang w:val="sk" w:eastAsia="sk"/>
        </w:rPr>
        <w:t>0</w:t>
      </w:r>
      <w:r w:rsidR="00556FC9">
        <w:rPr>
          <w:rFonts w:ascii="Calibri" w:eastAsia="Arial" w:hAnsi="Calibri" w:cs="Calibri"/>
          <w:lang w:val="sk" w:eastAsia="sk"/>
        </w:rPr>
        <w:t>7</w:t>
      </w:r>
      <w:r w:rsidR="00772C10">
        <w:rPr>
          <w:rFonts w:ascii="Calibri" w:eastAsia="Arial" w:hAnsi="Calibri" w:cs="Calibri"/>
          <w:lang w:val="sk" w:eastAsia="sk"/>
        </w:rPr>
        <w:t>.</w:t>
      </w:r>
      <w:r w:rsidR="000B4653">
        <w:rPr>
          <w:rFonts w:ascii="Calibri" w:eastAsia="Arial" w:hAnsi="Calibri" w:cs="Calibri"/>
          <w:lang w:val="sk" w:eastAsia="sk"/>
        </w:rPr>
        <w:t>202</w:t>
      </w:r>
      <w:r w:rsidR="00560F06">
        <w:rPr>
          <w:rFonts w:ascii="Calibri" w:eastAsia="Arial" w:hAnsi="Calibri" w:cs="Calibri"/>
          <w:lang w:val="sk" w:eastAsia="sk"/>
        </w:rPr>
        <w:t>1</w:t>
      </w:r>
      <w:r w:rsidR="001E604B" w:rsidRPr="0071425C">
        <w:rPr>
          <w:rFonts w:ascii="Calibri" w:eastAsia="Arial" w:hAnsi="Calibri" w:cs="Calibri"/>
          <w:lang w:val="sk" w:eastAsia="sk"/>
        </w:rPr>
        <w:t>.</w:t>
      </w:r>
    </w:p>
    <w:sectPr w:rsidR="001E5169" w:rsidRPr="007676BF" w:rsidSect="009F0D3C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0" w:footer="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33E4D" w14:textId="77777777" w:rsidR="00A907F9" w:rsidRDefault="00A907F9" w:rsidP="00F14090">
      <w:pPr>
        <w:spacing w:after="0" w:line="240" w:lineRule="auto"/>
      </w:pPr>
      <w:r>
        <w:separator/>
      </w:r>
    </w:p>
  </w:endnote>
  <w:endnote w:type="continuationSeparator" w:id="0">
    <w:p w14:paraId="598A6D69" w14:textId="77777777" w:rsidR="00A907F9" w:rsidRDefault="00A907F9" w:rsidP="00F1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75F8" w14:textId="77777777" w:rsidR="00050AB4" w:rsidRDefault="00050AB4" w:rsidP="00050AB4">
    <w:pPr>
      <w:pStyle w:val="Pta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B589" w14:textId="77777777" w:rsidR="00050AB4" w:rsidRDefault="00050AB4" w:rsidP="00050AB4">
    <w:pPr>
      <w:pStyle w:val="Pta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8D459" w14:textId="77777777" w:rsidR="00A907F9" w:rsidRDefault="00A907F9" w:rsidP="00F14090">
      <w:pPr>
        <w:spacing w:after="0" w:line="240" w:lineRule="auto"/>
      </w:pPr>
      <w:r>
        <w:separator/>
      </w:r>
    </w:p>
  </w:footnote>
  <w:footnote w:type="continuationSeparator" w:id="0">
    <w:p w14:paraId="0446F678" w14:textId="77777777" w:rsidR="00A907F9" w:rsidRDefault="00A907F9" w:rsidP="00F1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9C06" w14:textId="77777777" w:rsidR="00F14090" w:rsidRDefault="00927276">
    <w:pPr>
      <w:pStyle w:val="Hlavika"/>
    </w:pPr>
    <w:r>
      <w:rPr>
        <w:noProof/>
        <w:lang w:eastAsia="sk-SK"/>
      </w:rPr>
      <w:pict w14:anchorId="30441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22407" o:spid="_x0000_s2053" type="#_x0000_t75" style="position:absolute;margin-left:0;margin-top:0;width:408pt;height:758pt;z-index:-251658752;mso-position-horizontal:center;mso-position-horizontal-relative:margin;mso-position-vertical:center;mso-position-vertical-relative:margin" o:allowincell="f">
          <v:imagedata r:id="rId1" o:title="general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67B8" w14:textId="04662CFE" w:rsidR="00F14090" w:rsidRDefault="00F14090" w:rsidP="0035027C">
    <w:pPr>
      <w:pStyle w:val="Hlavika"/>
      <w:ind w:left="-14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8F33" w14:textId="77777777" w:rsidR="00F14090" w:rsidRPr="00050AB4" w:rsidRDefault="00713C01" w:rsidP="00050AB4">
    <w:pPr>
      <w:pStyle w:val="Hlavika"/>
      <w:ind w:left="-1417"/>
    </w:pPr>
    <w:r>
      <w:rPr>
        <w:noProof/>
        <w:lang w:eastAsia="sk-SK"/>
      </w:rPr>
      <w:drawing>
        <wp:inline distT="0" distB="0" distL="0" distR="0" wp14:anchorId="17E8B0DA" wp14:editId="54D548C0">
          <wp:extent cx="7570800" cy="1256400"/>
          <wp:effectExtent l="0" t="0" r="0" b="127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c_papier_OLO1_HLAVICKA_new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25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51DE"/>
    <w:multiLevelType w:val="hybridMultilevel"/>
    <w:tmpl w:val="0EB0D5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357AB"/>
    <w:multiLevelType w:val="hybridMultilevel"/>
    <w:tmpl w:val="C48CA70A"/>
    <w:lvl w:ilvl="0" w:tplc="A39ACA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CA37507"/>
    <w:multiLevelType w:val="hybridMultilevel"/>
    <w:tmpl w:val="A99A225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3F16BC"/>
    <w:multiLevelType w:val="hybridMultilevel"/>
    <w:tmpl w:val="6A049C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6454B"/>
    <w:multiLevelType w:val="hybridMultilevel"/>
    <w:tmpl w:val="0EF2A5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E6D34"/>
    <w:multiLevelType w:val="hybridMultilevel"/>
    <w:tmpl w:val="DE1EA526"/>
    <w:lvl w:ilvl="0" w:tplc="F678E18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3E353307"/>
    <w:multiLevelType w:val="multilevel"/>
    <w:tmpl w:val="EB6C4234"/>
    <w:lvl w:ilvl="0">
      <w:start w:val="3"/>
      <w:numFmt w:val="decimal"/>
      <w:lvlText w:val="%1."/>
      <w:lvlJc w:val="left"/>
      <w:pPr>
        <w:tabs>
          <w:tab w:val="num" w:pos="357"/>
        </w:tabs>
        <w:ind w:left="567" w:hanging="210"/>
      </w:pPr>
      <w:rPr>
        <w:rFonts w:hint="default"/>
        <w:b w:val="0"/>
        <w:bCs/>
        <w:color w:val="548DD4" w:themeColor="text2" w:themeTint="99"/>
        <w:sz w:val="28"/>
        <w:szCs w:val="28"/>
      </w:rPr>
    </w:lvl>
    <w:lvl w:ilvl="1">
      <w:start w:val="2"/>
      <w:numFmt w:val="lowerLetter"/>
      <w:lvlText w:val="%2)"/>
      <w:lvlJc w:val="left"/>
      <w:pPr>
        <w:tabs>
          <w:tab w:val="num" w:pos="567"/>
        </w:tabs>
        <w:ind w:left="397" w:firstLine="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77"/>
        </w:tabs>
        <w:ind w:left="987" w:hanging="2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87"/>
        </w:tabs>
        <w:ind w:left="1197" w:hanging="2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97"/>
        </w:tabs>
        <w:ind w:left="1407" w:hanging="2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07"/>
        </w:tabs>
        <w:ind w:left="1617" w:hanging="2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17"/>
        </w:tabs>
        <w:ind w:left="1827" w:hanging="21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27"/>
        </w:tabs>
        <w:ind w:left="2037" w:hanging="21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37"/>
        </w:tabs>
        <w:ind w:left="2247" w:hanging="210"/>
      </w:pPr>
      <w:rPr>
        <w:rFonts w:hint="default"/>
      </w:rPr>
    </w:lvl>
  </w:abstractNum>
  <w:abstractNum w:abstractNumId="7" w15:restartNumberingAfterBreak="0">
    <w:nsid w:val="404C5BC6"/>
    <w:multiLevelType w:val="hybridMultilevel"/>
    <w:tmpl w:val="284EAF7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2F022CB"/>
    <w:multiLevelType w:val="hybridMultilevel"/>
    <w:tmpl w:val="11F8B610"/>
    <w:lvl w:ilvl="0" w:tplc="71F4114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52CD2"/>
    <w:multiLevelType w:val="hybridMultilevel"/>
    <w:tmpl w:val="B5502ED2"/>
    <w:lvl w:ilvl="0" w:tplc="041B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4B177497"/>
    <w:multiLevelType w:val="hybridMultilevel"/>
    <w:tmpl w:val="F5BCF49A"/>
    <w:lvl w:ilvl="0" w:tplc="9234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702B4"/>
    <w:multiLevelType w:val="hybridMultilevel"/>
    <w:tmpl w:val="8FC606DC"/>
    <w:lvl w:ilvl="0" w:tplc="5F188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B45"/>
    <w:multiLevelType w:val="hybridMultilevel"/>
    <w:tmpl w:val="FB0A60E0"/>
    <w:lvl w:ilvl="0" w:tplc="52781940">
      <w:start w:val="90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D836266"/>
    <w:multiLevelType w:val="multilevel"/>
    <w:tmpl w:val="27D80BB0"/>
    <w:lvl w:ilvl="0">
      <w:start w:val="4"/>
      <w:numFmt w:val="decimal"/>
      <w:pStyle w:val="vyzvalanky"/>
      <w:lvlText w:val="%1."/>
      <w:lvlJc w:val="left"/>
      <w:pPr>
        <w:tabs>
          <w:tab w:val="num" w:pos="357"/>
        </w:tabs>
        <w:ind w:left="567" w:hanging="210"/>
      </w:pPr>
      <w:rPr>
        <w:rFonts w:hint="default"/>
        <w:b w:val="0"/>
        <w:bCs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10" w:hanging="113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77"/>
        </w:tabs>
        <w:ind w:left="987" w:hanging="2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87"/>
        </w:tabs>
        <w:ind w:left="1197" w:hanging="2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97"/>
        </w:tabs>
        <w:ind w:left="1407" w:hanging="2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07"/>
        </w:tabs>
        <w:ind w:left="1617" w:hanging="2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17"/>
        </w:tabs>
        <w:ind w:left="1827" w:hanging="21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27"/>
        </w:tabs>
        <w:ind w:left="2037" w:hanging="21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37"/>
        </w:tabs>
        <w:ind w:left="2247" w:hanging="210"/>
      </w:pPr>
      <w:rPr>
        <w:rFonts w:hint="default"/>
      </w:rPr>
    </w:lvl>
  </w:abstractNum>
  <w:abstractNum w:abstractNumId="14" w15:restartNumberingAfterBreak="0">
    <w:nsid w:val="534005AA"/>
    <w:multiLevelType w:val="hybridMultilevel"/>
    <w:tmpl w:val="D0585150"/>
    <w:lvl w:ilvl="0" w:tplc="BCF45DC6">
      <w:start w:val="1"/>
      <w:numFmt w:val="lowerLetter"/>
      <w:lvlText w:val="%1)"/>
      <w:lvlJc w:val="left"/>
      <w:pPr>
        <w:ind w:left="910" w:hanging="360"/>
      </w:pPr>
      <w:rPr>
        <w:rFonts w:ascii="Calibri" w:eastAsia="Arial" w:hAnsi="Calibri" w:cs="Calibri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630" w:hanging="360"/>
      </w:pPr>
    </w:lvl>
    <w:lvl w:ilvl="2" w:tplc="041B001B" w:tentative="1">
      <w:start w:val="1"/>
      <w:numFmt w:val="lowerRoman"/>
      <w:lvlText w:val="%3."/>
      <w:lvlJc w:val="right"/>
      <w:pPr>
        <w:ind w:left="2350" w:hanging="180"/>
      </w:pPr>
    </w:lvl>
    <w:lvl w:ilvl="3" w:tplc="041B000F" w:tentative="1">
      <w:start w:val="1"/>
      <w:numFmt w:val="decimal"/>
      <w:lvlText w:val="%4."/>
      <w:lvlJc w:val="left"/>
      <w:pPr>
        <w:ind w:left="3070" w:hanging="360"/>
      </w:pPr>
    </w:lvl>
    <w:lvl w:ilvl="4" w:tplc="041B0019" w:tentative="1">
      <w:start w:val="1"/>
      <w:numFmt w:val="lowerLetter"/>
      <w:lvlText w:val="%5."/>
      <w:lvlJc w:val="left"/>
      <w:pPr>
        <w:ind w:left="3790" w:hanging="360"/>
      </w:pPr>
    </w:lvl>
    <w:lvl w:ilvl="5" w:tplc="041B001B" w:tentative="1">
      <w:start w:val="1"/>
      <w:numFmt w:val="lowerRoman"/>
      <w:lvlText w:val="%6."/>
      <w:lvlJc w:val="right"/>
      <w:pPr>
        <w:ind w:left="4510" w:hanging="180"/>
      </w:pPr>
    </w:lvl>
    <w:lvl w:ilvl="6" w:tplc="041B000F" w:tentative="1">
      <w:start w:val="1"/>
      <w:numFmt w:val="decimal"/>
      <w:lvlText w:val="%7."/>
      <w:lvlJc w:val="left"/>
      <w:pPr>
        <w:ind w:left="5230" w:hanging="360"/>
      </w:pPr>
    </w:lvl>
    <w:lvl w:ilvl="7" w:tplc="041B0019" w:tentative="1">
      <w:start w:val="1"/>
      <w:numFmt w:val="lowerLetter"/>
      <w:lvlText w:val="%8."/>
      <w:lvlJc w:val="left"/>
      <w:pPr>
        <w:ind w:left="5950" w:hanging="360"/>
      </w:pPr>
    </w:lvl>
    <w:lvl w:ilvl="8" w:tplc="041B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5" w15:restartNumberingAfterBreak="0">
    <w:nsid w:val="5660705A"/>
    <w:multiLevelType w:val="multilevel"/>
    <w:tmpl w:val="041B001D"/>
    <w:styleLink w:val="Vzva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3"/>
      <w:numFmt w:val="decimal"/>
      <w:lvlText w:val="%2"/>
      <w:lvlJc w:val="left"/>
      <w:pPr>
        <w:ind w:left="72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CEA58D4"/>
    <w:multiLevelType w:val="hybridMultilevel"/>
    <w:tmpl w:val="8FC606DC"/>
    <w:lvl w:ilvl="0" w:tplc="5F188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CA334E"/>
    <w:multiLevelType w:val="hybridMultilevel"/>
    <w:tmpl w:val="EB662F38"/>
    <w:lvl w:ilvl="0" w:tplc="11AE9B5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</w:lvl>
    <w:lvl w:ilvl="4">
      <w:start w:val="1"/>
      <w:numFmt w:val="decimal"/>
      <w:isLgl/>
      <w:lvlText w:val="%1.%2.%3.%4.%5"/>
      <w:lvlJc w:val="left"/>
      <w:pPr>
        <w:ind w:left="2130" w:hanging="1080"/>
      </w:pPr>
    </w:lvl>
    <w:lvl w:ilvl="5">
      <w:start w:val="1"/>
      <w:numFmt w:val="decimal"/>
      <w:isLgl/>
      <w:lvlText w:val="%1.%2.%3.%4.%5.%6"/>
      <w:lvlJc w:val="left"/>
      <w:pPr>
        <w:ind w:left="2130" w:hanging="1080"/>
      </w:pPr>
    </w:lvl>
    <w:lvl w:ilvl="6">
      <w:start w:val="1"/>
      <w:numFmt w:val="decimal"/>
      <w:isLgl/>
      <w:lvlText w:val="%1.%2.%3.%4.%5.%6.%7"/>
      <w:lvlJc w:val="left"/>
      <w:pPr>
        <w:ind w:left="2490" w:hanging="1440"/>
      </w:p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</w:lvl>
  </w:abstractNum>
  <w:abstractNum w:abstractNumId="19" w15:restartNumberingAfterBreak="0">
    <w:nsid w:val="6C054023"/>
    <w:multiLevelType w:val="hybridMultilevel"/>
    <w:tmpl w:val="97869A76"/>
    <w:lvl w:ilvl="0" w:tplc="D7FC817A">
      <w:start w:val="1"/>
      <w:numFmt w:val="decimal"/>
      <w:lvlText w:val="%1."/>
      <w:lvlJc w:val="left"/>
      <w:pPr>
        <w:ind w:left="1359" w:hanging="792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003637B"/>
    <w:multiLevelType w:val="hybridMultilevel"/>
    <w:tmpl w:val="368E423A"/>
    <w:lvl w:ilvl="0" w:tplc="2884B9AE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7380513B"/>
    <w:multiLevelType w:val="hybridMultilevel"/>
    <w:tmpl w:val="6FB4C1DC"/>
    <w:lvl w:ilvl="0" w:tplc="52781940">
      <w:start w:val="90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4115B2"/>
    <w:multiLevelType w:val="multilevel"/>
    <w:tmpl w:val="EBD27456"/>
    <w:lvl w:ilvl="0">
      <w:start w:val="1"/>
      <w:numFmt w:val="decimal"/>
      <w:lvlText w:val="%1."/>
      <w:lvlJc w:val="left"/>
      <w:pPr>
        <w:tabs>
          <w:tab w:val="num" w:pos="357"/>
        </w:tabs>
        <w:ind w:left="567" w:hanging="210"/>
      </w:pPr>
      <w:rPr>
        <w:rFonts w:hint="default"/>
        <w:b w:val="0"/>
        <w:bCs/>
        <w:color w:val="1F497D" w:themeColor="text2"/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567"/>
        </w:tabs>
        <w:ind w:left="777" w:hanging="21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77"/>
        </w:tabs>
        <w:ind w:left="987" w:hanging="2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87"/>
        </w:tabs>
        <w:ind w:left="1197" w:hanging="2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97"/>
        </w:tabs>
        <w:ind w:left="1407" w:hanging="2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07"/>
        </w:tabs>
        <w:ind w:left="1617" w:hanging="2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17"/>
        </w:tabs>
        <w:ind w:left="1827" w:hanging="21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27"/>
        </w:tabs>
        <w:ind w:left="2037" w:hanging="21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37"/>
        </w:tabs>
        <w:ind w:left="2247" w:hanging="21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13"/>
  </w:num>
  <w:num w:numId="5">
    <w:abstractNumId w:val="20"/>
  </w:num>
  <w:num w:numId="6">
    <w:abstractNumId w:val="11"/>
  </w:num>
  <w:num w:numId="7">
    <w:abstractNumId w:val="14"/>
  </w:num>
  <w:num w:numId="8">
    <w:abstractNumId w:val="8"/>
  </w:num>
  <w:num w:numId="9">
    <w:abstractNumId w:val="3"/>
  </w:num>
  <w:num w:numId="10">
    <w:abstractNumId w:val="5"/>
  </w:num>
  <w:num w:numId="11">
    <w:abstractNumId w:val="17"/>
  </w:num>
  <w:num w:numId="12">
    <w:abstractNumId w:val="9"/>
  </w:num>
  <w:num w:numId="13">
    <w:abstractNumId w:val="4"/>
  </w:num>
  <w:num w:numId="14">
    <w:abstractNumId w:val="16"/>
  </w:num>
  <w:num w:numId="15">
    <w:abstractNumId w:val="1"/>
  </w:num>
  <w:num w:numId="16">
    <w:abstractNumId w:val="18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7"/>
  </w:num>
  <w:num w:numId="20">
    <w:abstractNumId w:val="19"/>
  </w:num>
  <w:num w:numId="21">
    <w:abstractNumId w:val="13"/>
  </w:num>
  <w:num w:numId="22">
    <w:abstractNumId w:val="0"/>
  </w:num>
  <w:num w:numId="23">
    <w:abstractNumId w:val="12"/>
  </w:num>
  <w:num w:numId="24">
    <w:abstractNumId w:val="2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óc Alexander">
    <w15:presenceInfo w15:providerId="AD" w15:userId="S::kanoc@olo.sk::3bd977e8-4e96-4b71-93d0-de8e9ff79a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90"/>
    <w:rsid w:val="0001271E"/>
    <w:rsid w:val="000200E2"/>
    <w:rsid w:val="00021F4C"/>
    <w:rsid w:val="00024B56"/>
    <w:rsid w:val="00032EFA"/>
    <w:rsid w:val="00033094"/>
    <w:rsid w:val="00036964"/>
    <w:rsid w:val="00037B79"/>
    <w:rsid w:val="00037FCA"/>
    <w:rsid w:val="00045046"/>
    <w:rsid w:val="000507C4"/>
    <w:rsid w:val="00050AB4"/>
    <w:rsid w:val="000514EF"/>
    <w:rsid w:val="00051D56"/>
    <w:rsid w:val="00055EA8"/>
    <w:rsid w:val="00063F3D"/>
    <w:rsid w:val="00065F6D"/>
    <w:rsid w:val="00067585"/>
    <w:rsid w:val="0007327F"/>
    <w:rsid w:val="00091C9A"/>
    <w:rsid w:val="00095262"/>
    <w:rsid w:val="00096F73"/>
    <w:rsid w:val="0009755D"/>
    <w:rsid w:val="000A2F4A"/>
    <w:rsid w:val="000A3E3D"/>
    <w:rsid w:val="000A717F"/>
    <w:rsid w:val="000A769C"/>
    <w:rsid w:val="000B01DC"/>
    <w:rsid w:val="000B4653"/>
    <w:rsid w:val="000C26E1"/>
    <w:rsid w:val="000C663C"/>
    <w:rsid w:val="000C75AA"/>
    <w:rsid w:val="000C7D9C"/>
    <w:rsid w:val="000D6998"/>
    <w:rsid w:val="000D7E6A"/>
    <w:rsid w:val="000E04D1"/>
    <w:rsid w:val="000E0762"/>
    <w:rsid w:val="000E3864"/>
    <w:rsid w:val="000E3995"/>
    <w:rsid w:val="000F0D46"/>
    <w:rsid w:val="001036FC"/>
    <w:rsid w:val="001056C7"/>
    <w:rsid w:val="00114BA4"/>
    <w:rsid w:val="00114F79"/>
    <w:rsid w:val="00115256"/>
    <w:rsid w:val="00117D2E"/>
    <w:rsid w:val="00120DE8"/>
    <w:rsid w:val="00120FD8"/>
    <w:rsid w:val="0012386B"/>
    <w:rsid w:val="0012561E"/>
    <w:rsid w:val="001275B5"/>
    <w:rsid w:val="00127873"/>
    <w:rsid w:val="00136A85"/>
    <w:rsid w:val="00141ABE"/>
    <w:rsid w:val="00152C62"/>
    <w:rsid w:val="00156E52"/>
    <w:rsid w:val="00165627"/>
    <w:rsid w:val="001667F5"/>
    <w:rsid w:val="00167096"/>
    <w:rsid w:val="0016775A"/>
    <w:rsid w:val="00171D80"/>
    <w:rsid w:val="001744EF"/>
    <w:rsid w:val="00175BF6"/>
    <w:rsid w:val="00184ED9"/>
    <w:rsid w:val="00185004"/>
    <w:rsid w:val="001852CF"/>
    <w:rsid w:val="00187D5B"/>
    <w:rsid w:val="0019484C"/>
    <w:rsid w:val="00194FCD"/>
    <w:rsid w:val="001A435D"/>
    <w:rsid w:val="001B16B3"/>
    <w:rsid w:val="001B16ED"/>
    <w:rsid w:val="001C616E"/>
    <w:rsid w:val="001C6A88"/>
    <w:rsid w:val="001D3308"/>
    <w:rsid w:val="001E11A8"/>
    <w:rsid w:val="001E19D6"/>
    <w:rsid w:val="001E41EA"/>
    <w:rsid w:val="001E5169"/>
    <w:rsid w:val="001E5980"/>
    <w:rsid w:val="001E604B"/>
    <w:rsid w:val="001F5AD1"/>
    <w:rsid w:val="001F69CA"/>
    <w:rsid w:val="00203801"/>
    <w:rsid w:val="00203FB4"/>
    <w:rsid w:val="002114C3"/>
    <w:rsid w:val="00213526"/>
    <w:rsid w:val="00213CBF"/>
    <w:rsid w:val="00214679"/>
    <w:rsid w:val="002274AE"/>
    <w:rsid w:val="00240309"/>
    <w:rsid w:val="002417E1"/>
    <w:rsid w:val="0024317B"/>
    <w:rsid w:val="0024347D"/>
    <w:rsid w:val="002453CC"/>
    <w:rsid w:val="00245AED"/>
    <w:rsid w:val="00253A7B"/>
    <w:rsid w:val="00253CF1"/>
    <w:rsid w:val="00257120"/>
    <w:rsid w:val="00262BBE"/>
    <w:rsid w:val="0026431A"/>
    <w:rsid w:val="00264AB1"/>
    <w:rsid w:val="002653FF"/>
    <w:rsid w:val="00266EB6"/>
    <w:rsid w:val="00267C5A"/>
    <w:rsid w:val="00270CD9"/>
    <w:rsid w:val="00274170"/>
    <w:rsid w:val="00277CEA"/>
    <w:rsid w:val="002801AB"/>
    <w:rsid w:val="00297444"/>
    <w:rsid w:val="00297B91"/>
    <w:rsid w:val="002A1A85"/>
    <w:rsid w:val="002A50B6"/>
    <w:rsid w:val="002B4AE9"/>
    <w:rsid w:val="002D054B"/>
    <w:rsid w:val="002D3E06"/>
    <w:rsid w:val="002E2B61"/>
    <w:rsid w:val="002E36FB"/>
    <w:rsid w:val="002E4CCD"/>
    <w:rsid w:val="002F07E5"/>
    <w:rsid w:val="002F276B"/>
    <w:rsid w:val="002F3B22"/>
    <w:rsid w:val="00300AF1"/>
    <w:rsid w:val="003013EA"/>
    <w:rsid w:val="00306940"/>
    <w:rsid w:val="00312388"/>
    <w:rsid w:val="003164B5"/>
    <w:rsid w:val="00316BE9"/>
    <w:rsid w:val="00322037"/>
    <w:rsid w:val="003279D3"/>
    <w:rsid w:val="00334491"/>
    <w:rsid w:val="0034499E"/>
    <w:rsid w:val="003474AD"/>
    <w:rsid w:val="003477BC"/>
    <w:rsid w:val="0035027C"/>
    <w:rsid w:val="00352F7B"/>
    <w:rsid w:val="00360584"/>
    <w:rsid w:val="00361369"/>
    <w:rsid w:val="0036163E"/>
    <w:rsid w:val="00361EA5"/>
    <w:rsid w:val="0036274F"/>
    <w:rsid w:val="003679F0"/>
    <w:rsid w:val="00372D94"/>
    <w:rsid w:val="00382446"/>
    <w:rsid w:val="00384BCE"/>
    <w:rsid w:val="00394D55"/>
    <w:rsid w:val="003A65B2"/>
    <w:rsid w:val="003A7BB3"/>
    <w:rsid w:val="003B19F7"/>
    <w:rsid w:val="003B2A25"/>
    <w:rsid w:val="003B4C5E"/>
    <w:rsid w:val="003D19E8"/>
    <w:rsid w:val="003D246B"/>
    <w:rsid w:val="003D35F2"/>
    <w:rsid w:val="003F1F91"/>
    <w:rsid w:val="003F68BC"/>
    <w:rsid w:val="00400C51"/>
    <w:rsid w:val="00401936"/>
    <w:rsid w:val="00401E8C"/>
    <w:rsid w:val="00404E78"/>
    <w:rsid w:val="00406B37"/>
    <w:rsid w:val="00411FEE"/>
    <w:rsid w:val="00412B83"/>
    <w:rsid w:val="004155E1"/>
    <w:rsid w:val="00416456"/>
    <w:rsid w:val="004220F3"/>
    <w:rsid w:val="0042212F"/>
    <w:rsid w:val="004301CA"/>
    <w:rsid w:val="00432C63"/>
    <w:rsid w:val="00433F9A"/>
    <w:rsid w:val="00451600"/>
    <w:rsid w:val="00452D0D"/>
    <w:rsid w:val="00454632"/>
    <w:rsid w:val="00463C44"/>
    <w:rsid w:val="00464935"/>
    <w:rsid w:val="00465846"/>
    <w:rsid w:val="00472410"/>
    <w:rsid w:val="00475259"/>
    <w:rsid w:val="004765E2"/>
    <w:rsid w:val="00476976"/>
    <w:rsid w:val="00477F98"/>
    <w:rsid w:val="0048124C"/>
    <w:rsid w:val="00486FBC"/>
    <w:rsid w:val="00494404"/>
    <w:rsid w:val="00495E90"/>
    <w:rsid w:val="004A3249"/>
    <w:rsid w:val="004A55E5"/>
    <w:rsid w:val="004B1E32"/>
    <w:rsid w:val="004B445E"/>
    <w:rsid w:val="004B504D"/>
    <w:rsid w:val="004C0037"/>
    <w:rsid w:val="004C06AC"/>
    <w:rsid w:val="004C0DA3"/>
    <w:rsid w:val="004C0E98"/>
    <w:rsid w:val="004C5352"/>
    <w:rsid w:val="004D2D33"/>
    <w:rsid w:val="004D2FC4"/>
    <w:rsid w:val="004F03F9"/>
    <w:rsid w:val="004F3E8F"/>
    <w:rsid w:val="004F7224"/>
    <w:rsid w:val="00502435"/>
    <w:rsid w:val="0050293E"/>
    <w:rsid w:val="00505E73"/>
    <w:rsid w:val="0050638E"/>
    <w:rsid w:val="005071D2"/>
    <w:rsid w:val="00507966"/>
    <w:rsid w:val="00511E87"/>
    <w:rsid w:val="00512255"/>
    <w:rsid w:val="005135F2"/>
    <w:rsid w:val="00513753"/>
    <w:rsid w:val="0052048B"/>
    <w:rsid w:val="00521FD8"/>
    <w:rsid w:val="005225BF"/>
    <w:rsid w:val="005236E5"/>
    <w:rsid w:val="00537A95"/>
    <w:rsid w:val="00540A9A"/>
    <w:rsid w:val="00542D19"/>
    <w:rsid w:val="0054539C"/>
    <w:rsid w:val="00547004"/>
    <w:rsid w:val="005522BB"/>
    <w:rsid w:val="005541DB"/>
    <w:rsid w:val="0055455B"/>
    <w:rsid w:val="00556FC9"/>
    <w:rsid w:val="00560F06"/>
    <w:rsid w:val="005655DB"/>
    <w:rsid w:val="0057058A"/>
    <w:rsid w:val="00570BCA"/>
    <w:rsid w:val="0057325C"/>
    <w:rsid w:val="0058218B"/>
    <w:rsid w:val="00583323"/>
    <w:rsid w:val="00584CBC"/>
    <w:rsid w:val="00593FA5"/>
    <w:rsid w:val="00595334"/>
    <w:rsid w:val="0059724C"/>
    <w:rsid w:val="005975F4"/>
    <w:rsid w:val="005A094D"/>
    <w:rsid w:val="005A2648"/>
    <w:rsid w:val="005B7775"/>
    <w:rsid w:val="005C33BD"/>
    <w:rsid w:val="005C56BC"/>
    <w:rsid w:val="005D2FE8"/>
    <w:rsid w:val="005D6B42"/>
    <w:rsid w:val="005D78CE"/>
    <w:rsid w:val="005F03F6"/>
    <w:rsid w:val="006020B9"/>
    <w:rsid w:val="00610845"/>
    <w:rsid w:val="0061672F"/>
    <w:rsid w:val="006167B9"/>
    <w:rsid w:val="00616A03"/>
    <w:rsid w:val="006236D7"/>
    <w:rsid w:val="00630156"/>
    <w:rsid w:val="00631D7E"/>
    <w:rsid w:val="00632F64"/>
    <w:rsid w:val="00635072"/>
    <w:rsid w:val="0064014E"/>
    <w:rsid w:val="0064080C"/>
    <w:rsid w:val="006531AC"/>
    <w:rsid w:val="0065567A"/>
    <w:rsid w:val="00657B79"/>
    <w:rsid w:val="00662B03"/>
    <w:rsid w:val="00662D0E"/>
    <w:rsid w:val="006843B0"/>
    <w:rsid w:val="006873FF"/>
    <w:rsid w:val="00687801"/>
    <w:rsid w:val="006A0B45"/>
    <w:rsid w:val="006A1E4F"/>
    <w:rsid w:val="006A291B"/>
    <w:rsid w:val="006A45B5"/>
    <w:rsid w:val="006B3A24"/>
    <w:rsid w:val="006B5453"/>
    <w:rsid w:val="006C0151"/>
    <w:rsid w:val="006C0407"/>
    <w:rsid w:val="006C261C"/>
    <w:rsid w:val="006C7045"/>
    <w:rsid w:val="006C7B28"/>
    <w:rsid w:val="006C7BEE"/>
    <w:rsid w:val="006D0997"/>
    <w:rsid w:val="006D1475"/>
    <w:rsid w:val="006D2C97"/>
    <w:rsid w:val="006D4313"/>
    <w:rsid w:val="006D55CD"/>
    <w:rsid w:val="006D5E6F"/>
    <w:rsid w:val="006E183A"/>
    <w:rsid w:val="006E28CB"/>
    <w:rsid w:val="006E3C4D"/>
    <w:rsid w:val="006E45C8"/>
    <w:rsid w:val="006E71C1"/>
    <w:rsid w:val="006F1EC9"/>
    <w:rsid w:val="006F44F2"/>
    <w:rsid w:val="006F472C"/>
    <w:rsid w:val="006F478E"/>
    <w:rsid w:val="0070353B"/>
    <w:rsid w:val="007114D3"/>
    <w:rsid w:val="00711B43"/>
    <w:rsid w:val="00713C01"/>
    <w:rsid w:val="0071407E"/>
    <w:rsid w:val="0071425C"/>
    <w:rsid w:val="007208CB"/>
    <w:rsid w:val="00720BA6"/>
    <w:rsid w:val="007238DC"/>
    <w:rsid w:val="00726DAE"/>
    <w:rsid w:val="007306A3"/>
    <w:rsid w:val="00736218"/>
    <w:rsid w:val="00751102"/>
    <w:rsid w:val="00757342"/>
    <w:rsid w:val="007628BD"/>
    <w:rsid w:val="00763CE3"/>
    <w:rsid w:val="0076672F"/>
    <w:rsid w:val="007676BF"/>
    <w:rsid w:val="00767BC1"/>
    <w:rsid w:val="00771B49"/>
    <w:rsid w:val="00772038"/>
    <w:rsid w:val="00772C10"/>
    <w:rsid w:val="007805D8"/>
    <w:rsid w:val="0078105B"/>
    <w:rsid w:val="00783E00"/>
    <w:rsid w:val="007867D7"/>
    <w:rsid w:val="00791113"/>
    <w:rsid w:val="00792D2E"/>
    <w:rsid w:val="007A0ADF"/>
    <w:rsid w:val="007B0404"/>
    <w:rsid w:val="007B137B"/>
    <w:rsid w:val="007B35C0"/>
    <w:rsid w:val="007B450C"/>
    <w:rsid w:val="007B6818"/>
    <w:rsid w:val="007B7D76"/>
    <w:rsid w:val="007C6B14"/>
    <w:rsid w:val="007C7C60"/>
    <w:rsid w:val="007E145D"/>
    <w:rsid w:val="007E1461"/>
    <w:rsid w:val="007E2534"/>
    <w:rsid w:val="007E39FF"/>
    <w:rsid w:val="007F0ED0"/>
    <w:rsid w:val="007F3B7A"/>
    <w:rsid w:val="007F7679"/>
    <w:rsid w:val="00804C0D"/>
    <w:rsid w:val="0081198B"/>
    <w:rsid w:val="00811E91"/>
    <w:rsid w:val="008228FF"/>
    <w:rsid w:val="008233EF"/>
    <w:rsid w:val="00830DA9"/>
    <w:rsid w:val="00833D19"/>
    <w:rsid w:val="0083547A"/>
    <w:rsid w:val="00835BAD"/>
    <w:rsid w:val="00840EE0"/>
    <w:rsid w:val="008417D5"/>
    <w:rsid w:val="00842ABF"/>
    <w:rsid w:val="00843380"/>
    <w:rsid w:val="008448A7"/>
    <w:rsid w:val="00846B0E"/>
    <w:rsid w:val="008504ED"/>
    <w:rsid w:val="00856943"/>
    <w:rsid w:val="008570FF"/>
    <w:rsid w:val="00861637"/>
    <w:rsid w:val="008616FF"/>
    <w:rsid w:val="00871037"/>
    <w:rsid w:val="00875807"/>
    <w:rsid w:val="008840BC"/>
    <w:rsid w:val="00885655"/>
    <w:rsid w:val="00886EA1"/>
    <w:rsid w:val="00890814"/>
    <w:rsid w:val="0089163E"/>
    <w:rsid w:val="00895E51"/>
    <w:rsid w:val="00897E6E"/>
    <w:rsid w:val="008A320E"/>
    <w:rsid w:val="008A7B10"/>
    <w:rsid w:val="008B4A51"/>
    <w:rsid w:val="008C1B2F"/>
    <w:rsid w:val="008C1C0B"/>
    <w:rsid w:val="008D1B99"/>
    <w:rsid w:val="008D1C87"/>
    <w:rsid w:val="008D3EAE"/>
    <w:rsid w:val="008D4113"/>
    <w:rsid w:val="008D6B7D"/>
    <w:rsid w:val="008D73E2"/>
    <w:rsid w:val="008E2F6D"/>
    <w:rsid w:val="008E7BB4"/>
    <w:rsid w:val="008F5FF9"/>
    <w:rsid w:val="008F6202"/>
    <w:rsid w:val="009006E5"/>
    <w:rsid w:val="00901B5F"/>
    <w:rsid w:val="009043FD"/>
    <w:rsid w:val="0090444A"/>
    <w:rsid w:val="009050A9"/>
    <w:rsid w:val="00906932"/>
    <w:rsid w:val="00907061"/>
    <w:rsid w:val="00916738"/>
    <w:rsid w:val="0092048A"/>
    <w:rsid w:val="0092159A"/>
    <w:rsid w:val="009228C7"/>
    <w:rsid w:val="00927276"/>
    <w:rsid w:val="009316F1"/>
    <w:rsid w:val="009416A1"/>
    <w:rsid w:val="0094438A"/>
    <w:rsid w:val="009473CC"/>
    <w:rsid w:val="009501B7"/>
    <w:rsid w:val="00950F44"/>
    <w:rsid w:val="0096209A"/>
    <w:rsid w:val="00962E6A"/>
    <w:rsid w:val="0096382C"/>
    <w:rsid w:val="00963B88"/>
    <w:rsid w:val="00963EEF"/>
    <w:rsid w:val="009737B2"/>
    <w:rsid w:val="00973A94"/>
    <w:rsid w:val="00975BB5"/>
    <w:rsid w:val="00976DD0"/>
    <w:rsid w:val="009773DA"/>
    <w:rsid w:val="00981BEA"/>
    <w:rsid w:val="00984BAF"/>
    <w:rsid w:val="00986664"/>
    <w:rsid w:val="009875D2"/>
    <w:rsid w:val="00990923"/>
    <w:rsid w:val="00990FAE"/>
    <w:rsid w:val="0099218E"/>
    <w:rsid w:val="00996919"/>
    <w:rsid w:val="009A3D0B"/>
    <w:rsid w:val="009A6774"/>
    <w:rsid w:val="009A7AB0"/>
    <w:rsid w:val="009B0997"/>
    <w:rsid w:val="009B20AD"/>
    <w:rsid w:val="009B3B00"/>
    <w:rsid w:val="009B6C84"/>
    <w:rsid w:val="009C7CD5"/>
    <w:rsid w:val="009D211F"/>
    <w:rsid w:val="009D6D31"/>
    <w:rsid w:val="009E385D"/>
    <w:rsid w:val="009E4610"/>
    <w:rsid w:val="009E6ECB"/>
    <w:rsid w:val="009E770F"/>
    <w:rsid w:val="009F0D3C"/>
    <w:rsid w:val="009F162E"/>
    <w:rsid w:val="009F16D3"/>
    <w:rsid w:val="009F196F"/>
    <w:rsid w:val="009F1D18"/>
    <w:rsid w:val="00A0435A"/>
    <w:rsid w:val="00A14A42"/>
    <w:rsid w:val="00A15E27"/>
    <w:rsid w:val="00A17DFC"/>
    <w:rsid w:val="00A2118D"/>
    <w:rsid w:val="00A234C6"/>
    <w:rsid w:val="00A23C50"/>
    <w:rsid w:val="00A2660B"/>
    <w:rsid w:val="00A27198"/>
    <w:rsid w:val="00A3260E"/>
    <w:rsid w:val="00A42445"/>
    <w:rsid w:val="00A44E6C"/>
    <w:rsid w:val="00A46257"/>
    <w:rsid w:val="00A50456"/>
    <w:rsid w:val="00A5766A"/>
    <w:rsid w:val="00A60904"/>
    <w:rsid w:val="00A70A93"/>
    <w:rsid w:val="00A72FEB"/>
    <w:rsid w:val="00A73134"/>
    <w:rsid w:val="00A74D3C"/>
    <w:rsid w:val="00A775E4"/>
    <w:rsid w:val="00A80D8C"/>
    <w:rsid w:val="00A826F2"/>
    <w:rsid w:val="00A8302E"/>
    <w:rsid w:val="00A8748A"/>
    <w:rsid w:val="00A907F9"/>
    <w:rsid w:val="00A936A4"/>
    <w:rsid w:val="00A93A91"/>
    <w:rsid w:val="00A9706C"/>
    <w:rsid w:val="00AA31D5"/>
    <w:rsid w:val="00AA55B6"/>
    <w:rsid w:val="00AA5650"/>
    <w:rsid w:val="00AA7F88"/>
    <w:rsid w:val="00AC086D"/>
    <w:rsid w:val="00AC27FF"/>
    <w:rsid w:val="00AC33AA"/>
    <w:rsid w:val="00AD2734"/>
    <w:rsid w:val="00AD347C"/>
    <w:rsid w:val="00AD7542"/>
    <w:rsid w:val="00AE190C"/>
    <w:rsid w:val="00AE3B60"/>
    <w:rsid w:val="00AE419D"/>
    <w:rsid w:val="00AE5654"/>
    <w:rsid w:val="00AF071B"/>
    <w:rsid w:val="00B02E29"/>
    <w:rsid w:val="00B24CAF"/>
    <w:rsid w:val="00B251A9"/>
    <w:rsid w:val="00B27802"/>
    <w:rsid w:val="00B31E59"/>
    <w:rsid w:val="00B351F0"/>
    <w:rsid w:val="00B43B13"/>
    <w:rsid w:val="00B456CD"/>
    <w:rsid w:val="00B639C2"/>
    <w:rsid w:val="00B702F5"/>
    <w:rsid w:val="00B719C2"/>
    <w:rsid w:val="00B74793"/>
    <w:rsid w:val="00B82461"/>
    <w:rsid w:val="00B9393D"/>
    <w:rsid w:val="00B94C91"/>
    <w:rsid w:val="00BA0126"/>
    <w:rsid w:val="00BA18AF"/>
    <w:rsid w:val="00BA530B"/>
    <w:rsid w:val="00BA637B"/>
    <w:rsid w:val="00BC3F29"/>
    <w:rsid w:val="00BC4582"/>
    <w:rsid w:val="00BC4A6B"/>
    <w:rsid w:val="00BC7473"/>
    <w:rsid w:val="00BC7E58"/>
    <w:rsid w:val="00BE1F44"/>
    <w:rsid w:val="00BE33ED"/>
    <w:rsid w:val="00BE340C"/>
    <w:rsid w:val="00BE550F"/>
    <w:rsid w:val="00BF240C"/>
    <w:rsid w:val="00C01048"/>
    <w:rsid w:val="00C0169C"/>
    <w:rsid w:val="00C03CF9"/>
    <w:rsid w:val="00C065D1"/>
    <w:rsid w:val="00C202D3"/>
    <w:rsid w:val="00C21BEB"/>
    <w:rsid w:val="00C2247C"/>
    <w:rsid w:val="00C2266A"/>
    <w:rsid w:val="00C247A8"/>
    <w:rsid w:val="00C25EA7"/>
    <w:rsid w:val="00C321DE"/>
    <w:rsid w:val="00C34B7C"/>
    <w:rsid w:val="00C361AD"/>
    <w:rsid w:val="00C37A2E"/>
    <w:rsid w:val="00C43A8A"/>
    <w:rsid w:val="00C4655D"/>
    <w:rsid w:val="00C4746F"/>
    <w:rsid w:val="00C50260"/>
    <w:rsid w:val="00C51DE3"/>
    <w:rsid w:val="00C535B8"/>
    <w:rsid w:val="00C53DD3"/>
    <w:rsid w:val="00C55209"/>
    <w:rsid w:val="00C56802"/>
    <w:rsid w:val="00C56ACF"/>
    <w:rsid w:val="00C6114F"/>
    <w:rsid w:val="00C61FBC"/>
    <w:rsid w:val="00C63E0E"/>
    <w:rsid w:val="00C641B1"/>
    <w:rsid w:val="00C76082"/>
    <w:rsid w:val="00C84D06"/>
    <w:rsid w:val="00C856A8"/>
    <w:rsid w:val="00C91CB8"/>
    <w:rsid w:val="00CA770A"/>
    <w:rsid w:val="00CA7785"/>
    <w:rsid w:val="00CB201A"/>
    <w:rsid w:val="00CB37F7"/>
    <w:rsid w:val="00CB7ADE"/>
    <w:rsid w:val="00CC2F7A"/>
    <w:rsid w:val="00CC538B"/>
    <w:rsid w:val="00CC7C4D"/>
    <w:rsid w:val="00CD28DB"/>
    <w:rsid w:val="00CD7B03"/>
    <w:rsid w:val="00CF1BE4"/>
    <w:rsid w:val="00CF2C14"/>
    <w:rsid w:val="00CF3A1E"/>
    <w:rsid w:val="00CF3DE0"/>
    <w:rsid w:val="00D01ADA"/>
    <w:rsid w:val="00D036DF"/>
    <w:rsid w:val="00D05C18"/>
    <w:rsid w:val="00D123EA"/>
    <w:rsid w:val="00D1299B"/>
    <w:rsid w:val="00D16487"/>
    <w:rsid w:val="00D22C98"/>
    <w:rsid w:val="00D23007"/>
    <w:rsid w:val="00D254DA"/>
    <w:rsid w:val="00D26B3E"/>
    <w:rsid w:val="00D30F2D"/>
    <w:rsid w:val="00D35AC9"/>
    <w:rsid w:val="00D36D7D"/>
    <w:rsid w:val="00D433F1"/>
    <w:rsid w:val="00D43473"/>
    <w:rsid w:val="00D43752"/>
    <w:rsid w:val="00D44D5F"/>
    <w:rsid w:val="00D454F5"/>
    <w:rsid w:val="00D52A68"/>
    <w:rsid w:val="00D52F30"/>
    <w:rsid w:val="00D6072B"/>
    <w:rsid w:val="00D639C4"/>
    <w:rsid w:val="00D64149"/>
    <w:rsid w:val="00D677C8"/>
    <w:rsid w:val="00D67DC0"/>
    <w:rsid w:val="00D70F10"/>
    <w:rsid w:val="00D71964"/>
    <w:rsid w:val="00D71CAE"/>
    <w:rsid w:val="00D729C5"/>
    <w:rsid w:val="00D7355F"/>
    <w:rsid w:val="00D8169B"/>
    <w:rsid w:val="00D8296E"/>
    <w:rsid w:val="00D83580"/>
    <w:rsid w:val="00D841C2"/>
    <w:rsid w:val="00D942B6"/>
    <w:rsid w:val="00DA3589"/>
    <w:rsid w:val="00DA53EB"/>
    <w:rsid w:val="00DB01B4"/>
    <w:rsid w:val="00DB140D"/>
    <w:rsid w:val="00DB387B"/>
    <w:rsid w:val="00DB4C85"/>
    <w:rsid w:val="00DC15D6"/>
    <w:rsid w:val="00DC5DDC"/>
    <w:rsid w:val="00DC6B4F"/>
    <w:rsid w:val="00DD0FA9"/>
    <w:rsid w:val="00DD66B9"/>
    <w:rsid w:val="00DE28FF"/>
    <w:rsid w:val="00DE7462"/>
    <w:rsid w:val="00DE7AE0"/>
    <w:rsid w:val="00DF0A6D"/>
    <w:rsid w:val="00DF231E"/>
    <w:rsid w:val="00DF3C2B"/>
    <w:rsid w:val="00DF457C"/>
    <w:rsid w:val="00DF6AD0"/>
    <w:rsid w:val="00E0252A"/>
    <w:rsid w:val="00E1051F"/>
    <w:rsid w:val="00E119C7"/>
    <w:rsid w:val="00E2477F"/>
    <w:rsid w:val="00E24B80"/>
    <w:rsid w:val="00E26649"/>
    <w:rsid w:val="00E27901"/>
    <w:rsid w:val="00E41C57"/>
    <w:rsid w:val="00E429DA"/>
    <w:rsid w:val="00E4386B"/>
    <w:rsid w:val="00E45F2F"/>
    <w:rsid w:val="00E50801"/>
    <w:rsid w:val="00E5190F"/>
    <w:rsid w:val="00E5258C"/>
    <w:rsid w:val="00E54356"/>
    <w:rsid w:val="00E55D81"/>
    <w:rsid w:val="00E64DD5"/>
    <w:rsid w:val="00E7534D"/>
    <w:rsid w:val="00E76380"/>
    <w:rsid w:val="00E77A84"/>
    <w:rsid w:val="00E81C8A"/>
    <w:rsid w:val="00E8336E"/>
    <w:rsid w:val="00E85511"/>
    <w:rsid w:val="00E87E81"/>
    <w:rsid w:val="00E906FE"/>
    <w:rsid w:val="00E90A44"/>
    <w:rsid w:val="00E95F4E"/>
    <w:rsid w:val="00E96A9F"/>
    <w:rsid w:val="00E97586"/>
    <w:rsid w:val="00EA202E"/>
    <w:rsid w:val="00EA27D8"/>
    <w:rsid w:val="00EA4889"/>
    <w:rsid w:val="00EA4D69"/>
    <w:rsid w:val="00EA6B70"/>
    <w:rsid w:val="00EB0C82"/>
    <w:rsid w:val="00EB26BE"/>
    <w:rsid w:val="00EB4C6E"/>
    <w:rsid w:val="00EC13D2"/>
    <w:rsid w:val="00ED09FD"/>
    <w:rsid w:val="00ED1932"/>
    <w:rsid w:val="00ED64D0"/>
    <w:rsid w:val="00EE40F0"/>
    <w:rsid w:val="00EE4D2D"/>
    <w:rsid w:val="00EE6498"/>
    <w:rsid w:val="00EF111B"/>
    <w:rsid w:val="00F00C2D"/>
    <w:rsid w:val="00F0277C"/>
    <w:rsid w:val="00F0566F"/>
    <w:rsid w:val="00F05AD0"/>
    <w:rsid w:val="00F06DB6"/>
    <w:rsid w:val="00F07E79"/>
    <w:rsid w:val="00F14090"/>
    <w:rsid w:val="00F240D6"/>
    <w:rsid w:val="00F24C69"/>
    <w:rsid w:val="00F50F15"/>
    <w:rsid w:val="00F5177A"/>
    <w:rsid w:val="00F57B3D"/>
    <w:rsid w:val="00F6017F"/>
    <w:rsid w:val="00F6149B"/>
    <w:rsid w:val="00F625A7"/>
    <w:rsid w:val="00F65580"/>
    <w:rsid w:val="00F66608"/>
    <w:rsid w:val="00F75109"/>
    <w:rsid w:val="00F75F17"/>
    <w:rsid w:val="00F802A4"/>
    <w:rsid w:val="00F81A9B"/>
    <w:rsid w:val="00F87C22"/>
    <w:rsid w:val="00F90BB3"/>
    <w:rsid w:val="00F93840"/>
    <w:rsid w:val="00F9591C"/>
    <w:rsid w:val="00FA1218"/>
    <w:rsid w:val="00FA265D"/>
    <w:rsid w:val="00FA2E33"/>
    <w:rsid w:val="00FB2454"/>
    <w:rsid w:val="00FC0C80"/>
    <w:rsid w:val="00FC3BFE"/>
    <w:rsid w:val="00FC54CA"/>
    <w:rsid w:val="00FD1555"/>
    <w:rsid w:val="00FD4C62"/>
    <w:rsid w:val="00FD7CFF"/>
    <w:rsid w:val="00FE3CA8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2FDA08E"/>
  <w15:docId w15:val="{8DB06060-F6F9-41C1-9305-B80C49CB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E3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14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4090"/>
  </w:style>
  <w:style w:type="paragraph" w:styleId="Pta">
    <w:name w:val="footer"/>
    <w:basedOn w:val="Normlny"/>
    <w:link w:val="PtaChar"/>
    <w:uiPriority w:val="99"/>
    <w:unhideWhenUsed/>
    <w:rsid w:val="00F14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4090"/>
  </w:style>
  <w:style w:type="paragraph" w:styleId="Textbubliny">
    <w:name w:val="Balloon Text"/>
    <w:basedOn w:val="Normlny"/>
    <w:link w:val="TextbublinyChar"/>
    <w:uiPriority w:val="99"/>
    <w:semiHidden/>
    <w:unhideWhenUsed/>
    <w:rsid w:val="00D3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0F2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FE3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riekatabuky">
    <w:name w:val="Table Grid"/>
    <w:basedOn w:val="Normlnatabuka"/>
    <w:uiPriority w:val="59"/>
    <w:rsid w:val="007E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basedOn w:val="Predvolenpsmoodseku"/>
    <w:uiPriority w:val="20"/>
    <w:qFormat/>
    <w:rsid w:val="00AE5654"/>
    <w:rPr>
      <w:i/>
      <w:iCs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3344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01E8C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01E8C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rsid w:val="008616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8616F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qFormat/>
    <w:rsid w:val="00454632"/>
  </w:style>
  <w:style w:type="numbering" w:customStyle="1" w:styleId="Vzva1">
    <w:name w:val="Výzva1"/>
    <w:uiPriority w:val="99"/>
    <w:rsid w:val="007F7679"/>
    <w:pPr>
      <w:numPr>
        <w:numId w:val="2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E45F2F"/>
    <w:rPr>
      <w:color w:val="800080" w:themeColor="followedHyperlink"/>
      <w:u w:val="single"/>
    </w:rPr>
  </w:style>
  <w:style w:type="paragraph" w:customStyle="1" w:styleId="vyzvalanky">
    <w:name w:val="vyzva članky"/>
    <w:basedOn w:val="Odsekzoznamu"/>
    <w:link w:val="vyzvalankyChar"/>
    <w:qFormat/>
    <w:rsid w:val="00BC7473"/>
    <w:pPr>
      <w:widowControl w:val="0"/>
      <w:numPr>
        <w:numId w:val="4"/>
      </w:numPr>
      <w:autoSpaceDE w:val="0"/>
      <w:autoSpaceDN w:val="0"/>
      <w:spacing w:after="0"/>
      <w:jc w:val="both"/>
    </w:pPr>
    <w:rPr>
      <w:rFonts w:cstheme="minorHAnsi"/>
      <w:color w:val="548DD4" w:themeColor="text2" w:themeTint="99"/>
      <w:sz w:val="28"/>
      <w:szCs w:val="28"/>
    </w:rPr>
  </w:style>
  <w:style w:type="paragraph" w:styleId="Bezriadkovania">
    <w:name w:val="No Spacing"/>
    <w:uiPriority w:val="1"/>
    <w:qFormat/>
    <w:rsid w:val="00BC7473"/>
    <w:pPr>
      <w:spacing w:after="0" w:line="240" w:lineRule="auto"/>
    </w:pPr>
  </w:style>
  <w:style w:type="character" w:customStyle="1" w:styleId="vyzvalankyChar">
    <w:name w:val="vyzva članky Char"/>
    <w:basedOn w:val="OdsekzoznamuChar"/>
    <w:link w:val="vyzvalanky"/>
    <w:rsid w:val="00BC7473"/>
    <w:rPr>
      <w:rFonts w:cstheme="minorHAnsi"/>
      <w:color w:val="548DD4" w:themeColor="text2" w:themeTint="99"/>
      <w:sz w:val="28"/>
      <w:szCs w:val="28"/>
    </w:rPr>
  </w:style>
  <w:style w:type="paragraph" w:styleId="Textkomentra">
    <w:name w:val="annotation text"/>
    <w:basedOn w:val="Normlny"/>
    <w:link w:val="TextkomentraChar"/>
    <w:uiPriority w:val="99"/>
    <w:unhideWhenUsed/>
    <w:rsid w:val="00FD155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155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D1555"/>
    <w:pPr>
      <w:spacing w:after="12"/>
      <w:ind w:left="454" w:right="59" w:hanging="10"/>
      <w:jc w:val="both"/>
    </w:pPr>
    <w:rPr>
      <w:rFonts w:ascii="Times New Roman" w:eastAsia="Times New Roman" w:hAnsi="Times New Roman" w:cs="Times New Roman"/>
      <w:b/>
      <w:bCs/>
      <w:color w:val="00000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D1555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802A4"/>
    <w:rPr>
      <w:sz w:val="16"/>
      <w:szCs w:val="16"/>
    </w:rPr>
  </w:style>
  <w:style w:type="paragraph" w:customStyle="1" w:styleId="Default">
    <w:name w:val="Default"/>
    <w:rsid w:val="00F802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sk/promoter/tender/13567/summary" TargetMode="External"/><Relationship Id="rId18" Type="http://schemas.openxmlformats.org/officeDocument/2006/relationships/hyperlink" Target="https://josephine.proebiz.com/sk/promoter/tender/13567/summary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kanoc@olo.sk" TargetMode="External"/><Relationship Id="rId17" Type="http://schemas.openxmlformats.org/officeDocument/2006/relationships/hyperlink" Target="https://store.proebiz.com/docs/josephine/sk/Skrateny_navod_ucastnik.pdf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store.proebiz.com/docs/josephine/sk/Manual_registracie_SK.pd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/sk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store.proebiz.com/docs/josephine/sk/Technicke_poziadavky_sw_JOSEPHINE.pdf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sk/promoter/tender/13567/summary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5C4AC8422E354A9EE880A2DEC80D8D" ma:contentTypeVersion="11" ma:contentTypeDescription="Umožňuje vytvoriť nový dokument." ma:contentTypeScope="" ma:versionID="11edcd3812c28109fa291aba15deb428">
  <xsd:schema xmlns:xsd="http://www.w3.org/2001/XMLSchema" xmlns:xs="http://www.w3.org/2001/XMLSchema" xmlns:p="http://schemas.microsoft.com/office/2006/metadata/properties" xmlns:ns2="58f44432-2ffa-4cb3-b82c-650269a5c818" xmlns:ns3="7bf8e6c9-f539-4c77-b95d-790df5fcf730" targetNamespace="http://schemas.microsoft.com/office/2006/metadata/properties" ma:root="true" ma:fieldsID="bffd85be707dd7bd22638d9a8174458e" ns2:_="" ns3:_="">
    <xsd:import namespace="58f44432-2ffa-4cb3-b82c-650269a5c818"/>
    <xsd:import namespace="7bf8e6c9-f539-4c77-b95d-790df5fcf7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4432-2ffa-4cb3-b82c-650269a5c8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8e6c9-f539-4c77-b95d-790df5fcf7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3419-DC3D-4B8F-8F82-27258A0A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DBBD22-6052-4076-A681-1AEA4564F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f44432-2ffa-4cb3-b82c-650269a5c818"/>
    <ds:schemaRef ds:uri="7bf8e6c9-f539-4c77-b95d-790df5fcf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1C89B-BE7B-436C-9627-46F76247B0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F996F-8DCB-4D0A-A97D-C691B9E9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Ad/Art Slovakia, s.r.o.</Company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Ondrej Pudmerický</dc:creator>
  <cp:lastModifiedBy>Kanóc Alexander</cp:lastModifiedBy>
  <cp:revision>196</cp:revision>
  <cp:lastPrinted>2020-07-24T07:17:00Z</cp:lastPrinted>
  <dcterms:created xsi:type="dcterms:W3CDTF">2021-02-04T15:33:00Z</dcterms:created>
  <dcterms:modified xsi:type="dcterms:W3CDTF">2021-07-29T07:02:00Z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0x010100475C4AC8422E354A9EE880A2DEC80D8D</vt:lpwstr>
  </property>
</Properties>
</file>