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77970" w14:textId="77777777" w:rsidR="00EC5727" w:rsidRPr="001472DA" w:rsidRDefault="00CC492C">
      <w:pPr>
        <w:widowControl w:val="0"/>
        <w:spacing w:after="0" w:line="240" w:lineRule="auto"/>
        <w:jc w:val="center"/>
        <w:rPr>
          <w:rFonts w:ascii="Nudista" w:hAnsi="Nudista" w:cs="Arial"/>
          <w:b/>
          <w:bCs/>
          <w:sz w:val="20"/>
          <w:szCs w:val="20"/>
        </w:rPr>
      </w:pPr>
      <w:r w:rsidRPr="001472DA">
        <w:rPr>
          <w:rFonts w:ascii="Nudista" w:hAnsi="Nudista" w:cs="Arial"/>
          <w:b/>
          <w:bCs/>
          <w:caps/>
          <w:sz w:val="20"/>
          <w:szCs w:val="20"/>
        </w:rPr>
        <w:t>Kúpna zmluva</w:t>
      </w:r>
    </w:p>
    <w:p w14:paraId="283AB74C" w14:textId="77777777" w:rsidR="00EC5727" w:rsidRPr="001472DA" w:rsidRDefault="00CC492C">
      <w:pPr>
        <w:widowControl w:val="0"/>
        <w:spacing w:before="240" w:after="0" w:line="240" w:lineRule="auto"/>
        <w:jc w:val="center"/>
        <w:rPr>
          <w:rFonts w:ascii="Nudista" w:hAnsi="Nudista" w:cs="Arial"/>
          <w:bCs/>
          <w:sz w:val="20"/>
          <w:szCs w:val="20"/>
        </w:rPr>
      </w:pPr>
      <w:r w:rsidRPr="001472DA">
        <w:rPr>
          <w:rFonts w:ascii="Nudista" w:hAnsi="Nudista" w:cs="Arial"/>
          <w:bCs/>
          <w:sz w:val="20"/>
          <w:szCs w:val="20"/>
        </w:rPr>
        <w:t xml:space="preserve">č. </w:t>
      </w:r>
      <w:r w:rsidRPr="001472DA">
        <w:rPr>
          <w:rFonts w:ascii="Nudista" w:hAnsi="Nudista" w:cs="Arial"/>
          <w:sz w:val="20"/>
          <w:szCs w:val="20"/>
        </w:rPr>
        <w:t>[</w:t>
      </w:r>
      <w:r w:rsidRPr="001472DA">
        <w:rPr>
          <w:rFonts w:ascii="Courier New" w:hAnsi="Courier New" w:cs="Courier New"/>
          <w:sz w:val="20"/>
          <w:szCs w:val="20"/>
          <w:highlight w:val="lightGray"/>
        </w:rPr>
        <w:t>●</w:t>
      </w:r>
      <w:r w:rsidRPr="001472DA">
        <w:rPr>
          <w:rFonts w:ascii="Nudista" w:hAnsi="Nudista" w:cs="Arial"/>
          <w:sz w:val="20"/>
          <w:szCs w:val="20"/>
        </w:rPr>
        <w:t>]</w:t>
      </w:r>
    </w:p>
    <w:p w14:paraId="6F96B0E1" w14:textId="77777777" w:rsidR="00EC5727" w:rsidRPr="001472DA" w:rsidRDefault="00CC492C">
      <w:pPr>
        <w:widowControl w:val="0"/>
        <w:spacing w:after="0" w:line="240" w:lineRule="auto"/>
        <w:jc w:val="center"/>
        <w:rPr>
          <w:rFonts w:ascii="Nudista" w:hAnsi="Nudista" w:cs="Arial"/>
          <w:bCs/>
          <w:sz w:val="20"/>
          <w:szCs w:val="20"/>
        </w:rPr>
      </w:pPr>
      <w:r w:rsidRPr="001472DA">
        <w:rPr>
          <w:rFonts w:ascii="Nudista" w:hAnsi="Nudista" w:cs="Arial"/>
          <w:bCs/>
          <w:sz w:val="20"/>
          <w:szCs w:val="20"/>
        </w:rPr>
        <w:t xml:space="preserve">uzatvorená podľa ustanovenia </w:t>
      </w:r>
      <w:bookmarkStart w:id="0" w:name="_Hlk519074602"/>
      <w:r w:rsidRPr="001472DA">
        <w:rPr>
          <w:rFonts w:ascii="Nudista" w:hAnsi="Nudista" w:cs="Arial"/>
          <w:bCs/>
          <w:sz w:val="20"/>
          <w:szCs w:val="20"/>
        </w:rPr>
        <w:t>§ 409 a nasl.</w:t>
      </w:r>
      <w:bookmarkEnd w:id="0"/>
      <w:r w:rsidRPr="001472DA">
        <w:rPr>
          <w:rFonts w:ascii="Nudista" w:hAnsi="Nudista" w:cs="Arial"/>
          <w:bCs/>
          <w:sz w:val="20"/>
          <w:szCs w:val="20"/>
        </w:rPr>
        <w:t xml:space="preserve"> Obchodného zákonníka,</w:t>
      </w:r>
    </w:p>
    <w:p w14:paraId="030C9284" w14:textId="77777777" w:rsidR="00EC5727" w:rsidRPr="001472DA" w:rsidRDefault="00CC492C">
      <w:pPr>
        <w:widowControl w:val="0"/>
        <w:spacing w:line="240" w:lineRule="auto"/>
        <w:jc w:val="center"/>
        <w:rPr>
          <w:rFonts w:ascii="Nudista" w:hAnsi="Nudista" w:cstheme="minorHAnsi"/>
          <w:sz w:val="20"/>
          <w:szCs w:val="20"/>
        </w:rPr>
      </w:pPr>
      <w:r w:rsidRPr="001472DA">
        <w:rPr>
          <w:rFonts w:ascii="Nudista" w:hAnsi="Nudista" w:cs="Arial"/>
          <w:bCs/>
          <w:sz w:val="20"/>
          <w:szCs w:val="20"/>
        </w:rPr>
        <w:t>medzi zmluvnými stranami</w:t>
      </w:r>
      <w:r w:rsidRPr="001472DA">
        <w:rPr>
          <w:rFonts w:ascii="Nudista" w:hAnsi="Nudista"/>
          <w:sz w:val="20"/>
          <w:szCs w:val="20"/>
        </w:rPr>
        <w:t xml:space="preserve"> </w:t>
      </w:r>
    </w:p>
    <w:p w14:paraId="145D7F4A" w14:textId="77777777" w:rsidR="00EC5727" w:rsidRPr="001472DA" w:rsidRDefault="00CC492C">
      <w:pPr>
        <w:widowControl w:val="0"/>
        <w:spacing w:line="240" w:lineRule="auto"/>
        <w:jc w:val="center"/>
        <w:rPr>
          <w:rFonts w:ascii="Nudista" w:hAnsi="Nudista" w:cstheme="minorHAnsi"/>
          <w:sz w:val="20"/>
          <w:szCs w:val="20"/>
        </w:rPr>
      </w:pPr>
      <w:r w:rsidRPr="001472DA">
        <w:rPr>
          <w:rFonts w:ascii="Nudista" w:hAnsi="Nudista" w:cstheme="minorHAnsi"/>
          <w:sz w:val="20"/>
          <w:szCs w:val="20"/>
        </w:rPr>
        <w:t>(ďalej tiež len „</w:t>
      </w:r>
      <w:r w:rsidRPr="001472DA">
        <w:rPr>
          <w:rFonts w:ascii="Nudista" w:hAnsi="Nudista" w:cstheme="minorHAnsi"/>
          <w:b/>
          <w:sz w:val="20"/>
          <w:szCs w:val="20"/>
        </w:rPr>
        <w:t>Zmluva</w:t>
      </w:r>
      <w:r w:rsidRPr="001472DA">
        <w:rPr>
          <w:rFonts w:ascii="Nudista" w:hAnsi="Nudista" w:cstheme="minorHAnsi"/>
          <w:sz w:val="20"/>
          <w:szCs w:val="20"/>
        </w:rPr>
        <w:t>“)</w:t>
      </w:r>
    </w:p>
    <w:p w14:paraId="61E8E93D" w14:textId="77777777" w:rsidR="00EC5727" w:rsidRPr="001472DA" w:rsidRDefault="00CC492C" w:rsidP="00A6448C">
      <w:pPr>
        <w:widowControl w:val="0"/>
        <w:spacing w:after="0" w:line="240" w:lineRule="auto"/>
        <w:rPr>
          <w:rFonts w:ascii="Nudista" w:hAnsi="Nudista" w:cs="Arial"/>
          <w:b/>
          <w:sz w:val="20"/>
          <w:szCs w:val="20"/>
        </w:rPr>
      </w:pPr>
      <w:r w:rsidRPr="001472DA">
        <w:rPr>
          <w:rFonts w:ascii="Nudista" w:hAnsi="Nudista" w:cs="Arial"/>
          <w:b/>
          <w:sz w:val="20"/>
          <w:szCs w:val="20"/>
        </w:rPr>
        <w:t>Kupujúci</w:t>
      </w:r>
      <w:r w:rsidRPr="001472DA">
        <w:rPr>
          <w:rFonts w:ascii="Nudista" w:hAnsi="Nudista" w:cs="Arial"/>
          <w:b/>
          <w:sz w:val="20"/>
          <w:szCs w:val="20"/>
        </w:rPr>
        <w:tab/>
      </w:r>
    </w:p>
    <w:p w14:paraId="3F48B236" w14:textId="13DC8E2E" w:rsidR="00EC5727" w:rsidRPr="001472DA" w:rsidRDefault="00CC492C" w:rsidP="00A6448C">
      <w:pPr>
        <w:widowControl w:val="0"/>
        <w:spacing w:after="0" w:line="240" w:lineRule="auto"/>
        <w:ind w:left="3402" w:hanging="3402"/>
        <w:rPr>
          <w:rFonts w:ascii="Nudista" w:hAnsi="Nudista" w:cs="Arial"/>
          <w:b/>
          <w:sz w:val="20"/>
          <w:szCs w:val="20"/>
        </w:rPr>
      </w:pPr>
      <w:r w:rsidRPr="001472DA">
        <w:rPr>
          <w:rFonts w:ascii="Nudista" w:hAnsi="Nudista" w:cs="Arial"/>
          <w:bCs/>
          <w:sz w:val="20"/>
          <w:szCs w:val="20"/>
        </w:rPr>
        <w:t>Názov:</w:t>
      </w:r>
      <w:r w:rsidRPr="001472DA">
        <w:rPr>
          <w:rFonts w:ascii="Nudista" w:hAnsi="Nudista" w:cs="Arial"/>
          <w:bCs/>
          <w:sz w:val="20"/>
          <w:szCs w:val="20"/>
        </w:rPr>
        <w:tab/>
      </w:r>
      <w:r w:rsidRPr="001472DA">
        <w:rPr>
          <w:rFonts w:ascii="Nudista" w:hAnsi="Nudista" w:cs="Arial"/>
          <w:b/>
          <w:sz w:val="20"/>
          <w:szCs w:val="20"/>
        </w:rPr>
        <w:t>Bratislavská vodárenská spoločnosť, a.s.</w:t>
      </w:r>
    </w:p>
    <w:p w14:paraId="62E98E6B"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 xml:space="preserve">Sídlo: </w:t>
      </w:r>
      <w:r w:rsidRPr="001472DA">
        <w:rPr>
          <w:rFonts w:ascii="Nudista" w:hAnsi="Nudista" w:cs="Arial"/>
          <w:bCs/>
          <w:sz w:val="20"/>
          <w:szCs w:val="20"/>
        </w:rPr>
        <w:tab/>
        <w:t>Prešovská 48, 826 46 Bratislava</w:t>
      </w:r>
    </w:p>
    <w:p w14:paraId="35097FAE"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Zápis v registri:</w:t>
      </w:r>
      <w:r w:rsidRPr="001472DA">
        <w:rPr>
          <w:rFonts w:ascii="Nudista" w:hAnsi="Nudista" w:cs="Arial"/>
          <w:bCs/>
          <w:sz w:val="20"/>
          <w:szCs w:val="20"/>
        </w:rPr>
        <w:tab/>
        <w:t>Akciová spoločnosť zapísaná v Obchodnom registri Okresného súdu Bratislava I, oddiel: Sa, vložka číslo: 3080/B</w:t>
      </w:r>
    </w:p>
    <w:p w14:paraId="487403C3"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 xml:space="preserve">Štatutárny orgán: </w:t>
      </w:r>
      <w:r w:rsidRPr="001472DA">
        <w:rPr>
          <w:rFonts w:ascii="Nudista" w:hAnsi="Nudista" w:cs="Arial"/>
          <w:bCs/>
          <w:sz w:val="20"/>
          <w:szCs w:val="20"/>
        </w:rPr>
        <w:tab/>
        <w:t>JUDr. Peter Olajoš, predseda predstavenstva a generálny riaditeľ</w:t>
      </w:r>
    </w:p>
    <w:p w14:paraId="25C1299B" w14:textId="77777777" w:rsidR="00EC5727" w:rsidRPr="001472DA" w:rsidRDefault="00CC492C" w:rsidP="00A6448C">
      <w:pPr>
        <w:widowControl w:val="0"/>
        <w:spacing w:after="0" w:line="240" w:lineRule="auto"/>
        <w:ind w:left="3402"/>
        <w:rPr>
          <w:rFonts w:ascii="Nudista" w:hAnsi="Nudista" w:cs="Arial"/>
          <w:bCs/>
          <w:sz w:val="20"/>
          <w:szCs w:val="20"/>
        </w:rPr>
      </w:pPr>
      <w:r w:rsidRPr="001472DA">
        <w:rPr>
          <w:rFonts w:ascii="Nudista" w:hAnsi="Nudista" w:cs="Arial"/>
          <w:bCs/>
          <w:sz w:val="20"/>
          <w:szCs w:val="20"/>
        </w:rPr>
        <w:t>Ing. Emerich Šinka, člen predstavenstva a finančný riaditeľ</w:t>
      </w:r>
    </w:p>
    <w:p w14:paraId="7E65EA02"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 xml:space="preserve">Zástupca zodpovedný vo </w:t>
      </w:r>
    </w:p>
    <w:p w14:paraId="26CF529A"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veciach technických:</w:t>
      </w:r>
      <w:r w:rsidRPr="001472DA">
        <w:rPr>
          <w:rFonts w:ascii="Nudista" w:hAnsi="Nudista" w:cs="Arial"/>
          <w:bCs/>
          <w:sz w:val="20"/>
          <w:szCs w:val="20"/>
        </w:rPr>
        <w:tab/>
        <w:t>Ing. Jozef Martinkovič, vedúci odboru správy majetku</w:t>
      </w:r>
    </w:p>
    <w:p w14:paraId="7AA0ABCB"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IČO:</w:t>
      </w:r>
      <w:r w:rsidRPr="001472DA">
        <w:rPr>
          <w:rFonts w:ascii="Nudista" w:hAnsi="Nudista" w:cs="Arial"/>
          <w:bCs/>
          <w:sz w:val="20"/>
          <w:szCs w:val="20"/>
        </w:rPr>
        <w:tab/>
        <w:t>35 850 370</w:t>
      </w:r>
    </w:p>
    <w:p w14:paraId="00EB8063"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IČ DPH</w:t>
      </w:r>
      <w:r w:rsidRPr="001472DA">
        <w:rPr>
          <w:rFonts w:ascii="Nudista" w:hAnsi="Nudista" w:cs="Arial"/>
          <w:bCs/>
          <w:sz w:val="20"/>
          <w:szCs w:val="20"/>
        </w:rPr>
        <w:tab/>
        <w:t>SK2020263432</w:t>
      </w:r>
    </w:p>
    <w:p w14:paraId="65A91055"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DIČ:</w:t>
      </w:r>
      <w:r w:rsidRPr="001472DA">
        <w:rPr>
          <w:rFonts w:ascii="Nudista" w:hAnsi="Nudista" w:cs="Arial"/>
          <w:bCs/>
          <w:sz w:val="20"/>
          <w:szCs w:val="20"/>
        </w:rPr>
        <w:tab/>
        <w:t>2020263432</w:t>
      </w:r>
    </w:p>
    <w:p w14:paraId="21E479D4"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 xml:space="preserve">Bankové spojenie I.: </w:t>
      </w:r>
      <w:r w:rsidRPr="001472DA">
        <w:rPr>
          <w:rFonts w:ascii="Nudista" w:hAnsi="Nudista" w:cs="Arial"/>
          <w:bCs/>
          <w:sz w:val="20"/>
          <w:szCs w:val="20"/>
        </w:rPr>
        <w:tab/>
        <w:t>Všeobecná úverová banka, a. s.</w:t>
      </w:r>
    </w:p>
    <w:p w14:paraId="55227D00"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SWIFT (BIC)</w:t>
      </w:r>
      <w:r w:rsidRPr="001472DA">
        <w:rPr>
          <w:rFonts w:ascii="Nudista" w:hAnsi="Nudista" w:cs="Arial"/>
          <w:bCs/>
          <w:sz w:val="20"/>
          <w:szCs w:val="20"/>
        </w:rPr>
        <w:tab/>
        <w:t>SUBASKBX</w:t>
      </w:r>
    </w:p>
    <w:p w14:paraId="272251AD"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IBAN:</w:t>
      </w:r>
      <w:r w:rsidRPr="001472DA">
        <w:rPr>
          <w:rFonts w:ascii="Nudista" w:hAnsi="Nudista" w:cs="Arial"/>
          <w:bCs/>
          <w:sz w:val="20"/>
          <w:szCs w:val="20"/>
        </w:rPr>
        <w:tab/>
        <w:t>SK07 0200 0000 0000 0100 4062</w:t>
      </w:r>
    </w:p>
    <w:p w14:paraId="6AA42A2B" w14:textId="77777777" w:rsidR="00EC5727" w:rsidRPr="001472DA" w:rsidRDefault="00CC492C" w:rsidP="00A6448C">
      <w:pPr>
        <w:widowControl w:val="0"/>
        <w:spacing w:after="0" w:line="240" w:lineRule="auto"/>
        <w:rPr>
          <w:rFonts w:ascii="Nudista" w:hAnsi="Nudista" w:cs="Arial"/>
          <w:bCs/>
          <w:sz w:val="20"/>
          <w:szCs w:val="20"/>
        </w:rPr>
      </w:pPr>
      <w:r w:rsidRPr="001472DA">
        <w:rPr>
          <w:rFonts w:ascii="Nudista" w:hAnsi="Nudista" w:cs="Arial"/>
          <w:bCs/>
          <w:sz w:val="20"/>
          <w:szCs w:val="20"/>
        </w:rPr>
        <w:t>(ďalej len ako „</w:t>
      </w:r>
      <w:r w:rsidRPr="001472DA">
        <w:rPr>
          <w:rFonts w:ascii="Nudista" w:hAnsi="Nudista" w:cs="Arial"/>
          <w:b/>
          <w:sz w:val="20"/>
          <w:szCs w:val="20"/>
        </w:rPr>
        <w:t>Kupujúci</w:t>
      </w:r>
      <w:r w:rsidRPr="001472DA">
        <w:rPr>
          <w:rFonts w:ascii="Nudista" w:hAnsi="Nudista" w:cs="Arial"/>
          <w:bCs/>
          <w:sz w:val="20"/>
          <w:szCs w:val="20"/>
        </w:rPr>
        <w:t xml:space="preserve">“) </w:t>
      </w:r>
      <w:r w:rsidRPr="001472DA">
        <w:rPr>
          <w:rFonts w:ascii="Nudista" w:hAnsi="Nudista" w:cs="Arial"/>
          <w:bCs/>
          <w:sz w:val="20"/>
          <w:szCs w:val="20"/>
        </w:rPr>
        <w:tab/>
      </w:r>
    </w:p>
    <w:p w14:paraId="36F2A909" w14:textId="77777777" w:rsidR="00EC5727" w:rsidRPr="001472DA" w:rsidRDefault="00EC5727" w:rsidP="00A6448C">
      <w:pPr>
        <w:widowControl w:val="0"/>
        <w:spacing w:after="0" w:line="240" w:lineRule="auto"/>
        <w:rPr>
          <w:rFonts w:ascii="Nudista" w:hAnsi="Nudista" w:cs="Arial"/>
          <w:bCs/>
          <w:sz w:val="20"/>
          <w:szCs w:val="20"/>
        </w:rPr>
      </w:pPr>
    </w:p>
    <w:p w14:paraId="164B89F3" w14:textId="77777777" w:rsidR="00EC5727" w:rsidRPr="001472DA" w:rsidRDefault="00CC492C" w:rsidP="00A6448C">
      <w:pPr>
        <w:widowControl w:val="0"/>
        <w:spacing w:after="0" w:line="240" w:lineRule="auto"/>
        <w:rPr>
          <w:rFonts w:ascii="Nudista" w:hAnsi="Nudista" w:cs="Arial"/>
          <w:bCs/>
          <w:sz w:val="20"/>
          <w:szCs w:val="20"/>
        </w:rPr>
      </w:pPr>
      <w:r w:rsidRPr="001472DA">
        <w:rPr>
          <w:rFonts w:ascii="Nudista" w:hAnsi="Nudista" w:cs="Arial"/>
          <w:bCs/>
          <w:sz w:val="20"/>
          <w:szCs w:val="20"/>
        </w:rPr>
        <w:t>a</w:t>
      </w:r>
    </w:p>
    <w:p w14:paraId="6AF7F449" w14:textId="77777777" w:rsidR="00EC5727" w:rsidRPr="001472DA" w:rsidRDefault="00EC5727" w:rsidP="00A6448C">
      <w:pPr>
        <w:widowControl w:val="0"/>
        <w:spacing w:after="0" w:line="240" w:lineRule="auto"/>
        <w:rPr>
          <w:rFonts w:ascii="Nudista" w:hAnsi="Nudista" w:cs="Arial"/>
          <w:bCs/>
          <w:sz w:val="20"/>
          <w:szCs w:val="20"/>
        </w:rPr>
      </w:pPr>
    </w:p>
    <w:p w14:paraId="45637986" w14:textId="77777777" w:rsidR="00EC5727" w:rsidRPr="001472DA" w:rsidRDefault="00CC492C" w:rsidP="00A6448C">
      <w:pPr>
        <w:widowControl w:val="0"/>
        <w:spacing w:after="0" w:line="240" w:lineRule="auto"/>
        <w:rPr>
          <w:rFonts w:ascii="Nudista" w:hAnsi="Nudista" w:cs="Arial"/>
          <w:b/>
          <w:sz w:val="20"/>
          <w:szCs w:val="20"/>
        </w:rPr>
      </w:pPr>
      <w:r w:rsidRPr="001472DA">
        <w:rPr>
          <w:rFonts w:ascii="Nudista" w:hAnsi="Nudista" w:cs="Arial"/>
          <w:b/>
          <w:sz w:val="20"/>
          <w:szCs w:val="20"/>
        </w:rPr>
        <w:t>Prenajímateľ</w:t>
      </w:r>
      <w:r w:rsidRPr="001472DA">
        <w:rPr>
          <w:rFonts w:ascii="Nudista" w:hAnsi="Nudista" w:cs="Arial"/>
          <w:b/>
          <w:sz w:val="20"/>
          <w:szCs w:val="20"/>
        </w:rPr>
        <w:tab/>
      </w:r>
    </w:p>
    <w:p w14:paraId="1439DDD4" w14:textId="77777777" w:rsidR="00EC5727" w:rsidRPr="00A6448C"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Názov:</w:t>
      </w:r>
      <w:r w:rsidRPr="001472DA">
        <w:rPr>
          <w:rFonts w:ascii="Nudista" w:hAnsi="Nudista" w:cs="Arial"/>
          <w:bCs/>
          <w:sz w:val="20"/>
          <w:szCs w:val="20"/>
        </w:rPr>
        <w:tab/>
      </w:r>
      <w:r w:rsidRPr="00A6448C">
        <w:rPr>
          <w:rFonts w:ascii="Nudista" w:hAnsi="Nudista" w:cs="Arial"/>
          <w:bCs/>
          <w:sz w:val="20"/>
          <w:szCs w:val="20"/>
        </w:rPr>
        <w:t>[</w:t>
      </w:r>
      <w:r w:rsidRPr="00A6448C">
        <w:rPr>
          <w:rFonts w:ascii="Nudista" w:hAnsi="Nudista" w:cs="Arial"/>
          <w:bCs/>
          <w:i/>
          <w:iCs/>
          <w:sz w:val="20"/>
          <w:szCs w:val="20"/>
          <w:highlight w:val="lightGray"/>
        </w:rPr>
        <w:t>doplní uchádzač</w:t>
      </w:r>
      <w:r w:rsidRPr="00A6448C">
        <w:rPr>
          <w:rFonts w:ascii="Nudista" w:hAnsi="Nudista" w:cs="Arial"/>
          <w:bCs/>
          <w:sz w:val="20"/>
          <w:szCs w:val="20"/>
        </w:rPr>
        <w:t>]</w:t>
      </w:r>
    </w:p>
    <w:p w14:paraId="0AFFC0D2" w14:textId="77777777" w:rsidR="00EC5727" w:rsidRPr="001472DA" w:rsidRDefault="00CC492C" w:rsidP="00A6448C">
      <w:pPr>
        <w:widowControl w:val="0"/>
        <w:spacing w:after="0" w:line="240" w:lineRule="auto"/>
        <w:ind w:left="3402" w:hanging="3402"/>
        <w:rPr>
          <w:rFonts w:ascii="Nudista" w:hAnsi="Nudista" w:cs="Arial"/>
          <w:bCs/>
          <w:i/>
          <w:iCs/>
          <w:sz w:val="20"/>
          <w:szCs w:val="20"/>
        </w:rPr>
      </w:pPr>
      <w:r w:rsidRPr="001472DA">
        <w:rPr>
          <w:rFonts w:ascii="Nudista" w:hAnsi="Nudista" w:cs="Arial"/>
          <w:bCs/>
          <w:sz w:val="20"/>
          <w:szCs w:val="20"/>
        </w:rPr>
        <w:t xml:space="preserve">Sídlo: </w:t>
      </w:r>
      <w:r w:rsidRPr="001472DA">
        <w:rPr>
          <w:rFonts w:ascii="Nudista" w:hAnsi="Nudista" w:cs="Arial"/>
          <w:bCs/>
          <w:sz w:val="20"/>
          <w:szCs w:val="20"/>
        </w:rPr>
        <w:tab/>
        <w:t>[</w:t>
      </w:r>
      <w:r w:rsidRPr="001472DA">
        <w:rPr>
          <w:rFonts w:ascii="Nudista" w:hAnsi="Nudista" w:cs="Arial"/>
          <w:bCs/>
          <w:i/>
          <w:iCs/>
          <w:sz w:val="20"/>
          <w:szCs w:val="20"/>
          <w:highlight w:val="lightGray"/>
        </w:rPr>
        <w:t>doplní uchádzač</w:t>
      </w:r>
      <w:r w:rsidRPr="001472DA">
        <w:rPr>
          <w:rFonts w:ascii="Nudista" w:hAnsi="Nudista" w:cs="Arial"/>
          <w:bCs/>
          <w:sz w:val="20"/>
          <w:szCs w:val="20"/>
          <w:highlight w:val="lightGray"/>
        </w:rPr>
        <w:t>]</w:t>
      </w:r>
    </w:p>
    <w:p w14:paraId="1094F19D"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Zápis v registri:</w:t>
      </w:r>
      <w:r w:rsidRPr="001472DA">
        <w:rPr>
          <w:rFonts w:ascii="Nudista" w:hAnsi="Nudista" w:cs="Arial"/>
          <w:bCs/>
          <w:sz w:val="20"/>
          <w:szCs w:val="20"/>
        </w:rPr>
        <w:tab/>
        <w:t>[</w:t>
      </w:r>
      <w:r w:rsidRPr="001472DA">
        <w:rPr>
          <w:rFonts w:ascii="Nudista" w:hAnsi="Nudista" w:cs="Arial"/>
          <w:bCs/>
          <w:i/>
          <w:iCs/>
          <w:sz w:val="20"/>
          <w:szCs w:val="20"/>
          <w:highlight w:val="lightGray"/>
        </w:rPr>
        <w:t>doplní uchádzač</w:t>
      </w:r>
      <w:r w:rsidRPr="001472DA">
        <w:rPr>
          <w:rFonts w:ascii="Nudista" w:hAnsi="Nudista" w:cs="Arial"/>
          <w:bCs/>
          <w:sz w:val="20"/>
          <w:szCs w:val="20"/>
        </w:rPr>
        <w:t>]</w:t>
      </w:r>
    </w:p>
    <w:p w14:paraId="3D05C5CA"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 xml:space="preserve">Štatutárny orgán: </w:t>
      </w:r>
      <w:r w:rsidRPr="001472DA">
        <w:rPr>
          <w:rFonts w:ascii="Nudista" w:hAnsi="Nudista" w:cs="Arial"/>
          <w:bCs/>
          <w:sz w:val="20"/>
          <w:szCs w:val="20"/>
        </w:rPr>
        <w:tab/>
        <w:t>[</w:t>
      </w:r>
      <w:r w:rsidRPr="001472DA">
        <w:rPr>
          <w:rFonts w:ascii="Nudista" w:hAnsi="Nudista" w:cs="Arial"/>
          <w:bCs/>
          <w:i/>
          <w:iCs/>
          <w:sz w:val="20"/>
          <w:szCs w:val="20"/>
          <w:highlight w:val="lightGray"/>
        </w:rPr>
        <w:t>doplní uchádzač</w:t>
      </w:r>
      <w:r w:rsidRPr="001472DA">
        <w:rPr>
          <w:rFonts w:ascii="Nudista" w:hAnsi="Nudista" w:cs="Arial"/>
          <w:bCs/>
          <w:sz w:val="20"/>
          <w:szCs w:val="20"/>
        </w:rPr>
        <w:t>]</w:t>
      </w:r>
    </w:p>
    <w:p w14:paraId="2181A13D"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 xml:space="preserve">Zástupca zodpovedný vo </w:t>
      </w:r>
    </w:p>
    <w:p w14:paraId="0513663F"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veciach technických:</w:t>
      </w:r>
      <w:r w:rsidRPr="001472DA">
        <w:rPr>
          <w:rFonts w:ascii="Nudista" w:hAnsi="Nudista" w:cs="Arial"/>
          <w:bCs/>
          <w:sz w:val="20"/>
          <w:szCs w:val="20"/>
        </w:rPr>
        <w:tab/>
      </w:r>
      <w:r w:rsidRPr="001472DA">
        <w:rPr>
          <w:rFonts w:ascii="Nudista" w:hAnsi="Nudista" w:cs="Arial"/>
          <w:bCs/>
          <w:i/>
          <w:iCs/>
          <w:sz w:val="20"/>
          <w:szCs w:val="20"/>
          <w:highlight w:val="lightGray"/>
        </w:rPr>
        <w:t>[doplní uchádzač</w:t>
      </w:r>
      <w:r w:rsidRPr="001472DA">
        <w:rPr>
          <w:rFonts w:ascii="Nudista" w:hAnsi="Nudista" w:cs="Arial"/>
          <w:bCs/>
          <w:sz w:val="20"/>
          <w:szCs w:val="20"/>
        </w:rPr>
        <w:t>]</w:t>
      </w:r>
    </w:p>
    <w:p w14:paraId="5446447F"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IČO:</w:t>
      </w:r>
      <w:r w:rsidRPr="001472DA">
        <w:rPr>
          <w:rFonts w:ascii="Nudista" w:hAnsi="Nudista" w:cs="Arial"/>
          <w:bCs/>
          <w:sz w:val="20"/>
          <w:szCs w:val="20"/>
        </w:rPr>
        <w:tab/>
        <w:t>[</w:t>
      </w:r>
      <w:r w:rsidRPr="001472DA">
        <w:rPr>
          <w:rFonts w:ascii="Nudista" w:hAnsi="Nudista" w:cs="Arial"/>
          <w:bCs/>
          <w:i/>
          <w:iCs/>
          <w:sz w:val="20"/>
          <w:szCs w:val="20"/>
          <w:highlight w:val="lightGray"/>
        </w:rPr>
        <w:t>doplní uchádzač</w:t>
      </w:r>
      <w:r w:rsidRPr="001472DA">
        <w:rPr>
          <w:rFonts w:ascii="Nudista" w:hAnsi="Nudista" w:cs="Arial"/>
          <w:bCs/>
          <w:sz w:val="20"/>
          <w:szCs w:val="20"/>
        </w:rPr>
        <w:t>]</w:t>
      </w:r>
    </w:p>
    <w:p w14:paraId="26BE8C29"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IČ DPH</w:t>
      </w:r>
      <w:r w:rsidRPr="001472DA">
        <w:rPr>
          <w:rFonts w:ascii="Nudista" w:hAnsi="Nudista" w:cs="Arial"/>
          <w:bCs/>
          <w:sz w:val="20"/>
          <w:szCs w:val="20"/>
        </w:rPr>
        <w:tab/>
        <w:t>[</w:t>
      </w:r>
      <w:r w:rsidRPr="001472DA">
        <w:rPr>
          <w:rFonts w:ascii="Nudista" w:hAnsi="Nudista" w:cs="Arial"/>
          <w:bCs/>
          <w:i/>
          <w:iCs/>
          <w:sz w:val="20"/>
          <w:szCs w:val="20"/>
          <w:highlight w:val="lightGray"/>
        </w:rPr>
        <w:t>doplní uchádzač</w:t>
      </w:r>
      <w:r w:rsidRPr="001472DA">
        <w:rPr>
          <w:rFonts w:ascii="Nudista" w:hAnsi="Nudista" w:cs="Arial"/>
          <w:bCs/>
          <w:sz w:val="20"/>
          <w:szCs w:val="20"/>
        </w:rPr>
        <w:t>]</w:t>
      </w:r>
    </w:p>
    <w:p w14:paraId="7713DA6E"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DIČ:</w:t>
      </w:r>
      <w:r w:rsidRPr="001472DA">
        <w:rPr>
          <w:rFonts w:ascii="Nudista" w:hAnsi="Nudista" w:cs="Arial"/>
          <w:bCs/>
          <w:sz w:val="20"/>
          <w:szCs w:val="20"/>
        </w:rPr>
        <w:tab/>
        <w:t>[</w:t>
      </w:r>
      <w:r w:rsidRPr="001472DA">
        <w:rPr>
          <w:rFonts w:ascii="Nudista" w:hAnsi="Nudista" w:cs="Arial"/>
          <w:bCs/>
          <w:i/>
          <w:iCs/>
          <w:sz w:val="20"/>
          <w:szCs w:val="20"/>
          <w:highlight w:val="lightGray"/>
        </w:rPr>
        <w:t>doplní uchádzač</w:t>
      </w:r>
      <w:r w:rsidRPr="001472DA">
        <w:rPr>
          <w:rFonts w:ascii="Nudista" w:hAnsi="Nudista" w:cs="Arial"/>
          <w:bCs/>
          <w:sz w:val="20"/>
          <w:szCs w:val="20"/>
        </w:rPr>
        <w:t>]</w:t>
      </w:r>
    </w:p>
    <w:p w14:paraId="4FAFB07C"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 xml:space="preserve">Bankové spojenie I.: </w:t>
      </w:r>
      <w:r w:rsidRPr="001472DA">
        <w:rPr>
          <w:rFonts w:ascii="Nudista" w:hAnsi="Nudista" w:cs="Arial"/>
          <w:bCs/>
          <w:sz w:val="20"/>
          <w:szCs w:val="20"/>
        </w:rPr>
        <w:tab/>
        <w:t>[</w:t>
      </w:r>
      <w:r w:rsidRPr="001472DA">
        <w:rPr>
          <w:rFonts w:ascii="Nudista" w:hAnsi="Nudista" w:cs="Arial"/>
          <w:bCs/>
          <w:i/>
          <w:iCs/>
          <w:sz w:val="20"/>
          <w:szCs w:val="20"/>
          <w:highlight w:val="lightGray"/>
        </w:rPr>
        <w:t>doplní uchádzač</w:t>
      </w:r>
      <w:r w:rsidRPr="001472DA">
        <w:rPr>
          <w:rFonts w:ascii="Nudista" w:hAnsi="Nudista" w:cs="Arial"/>
          <w:bCs/>
          <w:sz w:val="20"/>
          <w:szCs w:val="20"/>
        </w:rPr>
        <w:t>]</w:t>
      </w:r>
    </w:p>
    <w:p w14:paraId="22126F13"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SWIFT (BIC)</w:t>
      </w:r>
      <w:r w:rsidRPr="001472DA">
        <w:rPr>
          <w:rFonts w:ascii="Nudista" w:hAnsi="Nudista" w:cs="Arial"/>
          <w:bCs/>
          <w:sz w:val="20"/>
          <w:szCs w:val="20"/>
        </w:rPr>
        <w:tab/>
      </w:r>
      <w:r w:rsidRPr="001472DA">
        <w:rPr>
          <w:rFonts w:ascii="Nudista" w:hAnsi="Nudista" w:cs="Arial"/>
          <w:bCs/>
          <w:i/>
          <w:iCs/>
          <w:sz w:val="20"/>
          <w:szCs w:val="20"/>
          <w:highlight w:val="lightGray"/>
        </w:rPr>
        <w:t>[doplní uchádzač</w:t>
      </w:r>
      <w:r w:rsidRPr="001472DA">
        <w:rPr>
          <w:rFonts w:ascii="Nudista" w:hAnsi="Nudista" w:cs="Arial"/>
          <w:bCs/>
          <w:sz w:val="20"/>
          <w:szCs w:val="20"/>
        </w:rPr>
        <w:t>]</w:t>
      </w:r>
    </w:p>
    <w:p w14:paraId="383BE034" w14:textId="77777777" w:rsidR="00EC5727" w:rsidRPr="001472DA" w:rsidRDefault="00CC492C" w:rsidP="00A6448C">
      <w:pPr>
        <w:widowControl w:val="0"/>
        <w:spacing w:after="0" w:line="240" w:lineRule="auto"/>
        <w:ind w:left="3402" w:hanging="3402"/>
        <w:rPr>
          <w:rFonts w:ascii="Nudista" w:hAnsi="Nudista" w:cs="Arial"/>
          <w:bCs/>
          <w:sz w:val="20"/>
          <w:szCs w:val="20"/>
        </w:rPr>
      </w:pPr>
      <w:r w:rsidRPr="001472DA">
        <w:rPr>
          <w:rFonts w:ascii="Nudista" w:hAnsi="Nudista" w:cs="Arial"/>
          <w:bCs/>
          <w:sz w:val="20"/>
          <w:szCs w:val="20"/>
        </w:rPr>
        <w:t>IBAN:</w:t>
      </w:r>
      <w:r w:rsidRPr="001472DA">
        <w:rPr>
          <w:rFonts w:ascii="Nudista" w:hAnsi="Nudista" w:cs="Arial"/>
          <w:bCs/>
          <w:sz w:val="20"/>
          <w:szCs w:val="20"/>
        </w:rPr>
        <w:tab/>
        <w:t>[</w:t>
      </w:r>
      <w:r w:rsidRPr="001472DA">
        <w:rPr>
          <w:rFonts w:ascii="Nudista" w:hAnsi="Nudista" w:cs="Arial"/>
          <w:bCs/>
          <w:i/>
          <w:iCs/>
          <w:sz w:val="20"/>
          <w:szCs w:val="20"/>
          <w:highlight w:val="lightGray"/>
        </w:rPr>
        <w:t>doplní uchádzač]</w:t>
      </w:r>
      <w:r w:rsidRPr="001472DA">
        <w:rPr>
          <w:rFonts w:ascii="Nudista" w:hAnsi="Nudista" w:cs="Arial"/>
          <w:bCs/>
          <w:sz w:val="20"/>
          <w:szCs w:val="20"/>
        </w:rPr>
        <w:t xml:space="preserve"> </w:t>
      </w:r>
    </w:p>
    <w:p w14:paraId="6C14FC7C" w14:textId="77777777" w:rsidR="00EC5727" w:rsidRPr="001472DA" w:rsidRDefault="00CC492C">
      <w:pPr>
        <w:widowControl w:val="0"/>
        <w:spacing w:after="120" w:line="240" w:lineRule="auto"/>
        <w:ind w:left="3402" w:hanging="3402"/>
        <w:rPr>
          <w:rFonts w:ascii="Nudista" w:hAnsi="Nudista" w:cs="Arial"/>
          <w:sz w:val="20"/>
          <w:szCs w:val="20"/>
        </w:rPr>
      </w:pPr>
      <w:r w:rsidRPr="001472DA">
        <w:rPr>
          <w:rFonts w:ascii="Nudista" w:hAnsi="Nudista" w:cs="Arial"/>
          <w:bCs/>
          <w:sz w:val="20"/>
          <w:szCs w:val="20"/>
        </w:rPr>
        <w:t>(ďalej len ako „</w:t>
      </w:r>
      <w:r w:rsidRPr="001472DA">
        <w:rPr>
          <w:rFonts w:ascii="Nudista" w:hAnsi="Nudista" w:cs="Arial"/>
          <w:b/>
          <w:sz w:val="20"/>
          <w:szCs w:val="20"/>
        </w:rPr>
        <w:t>Prenajímateľ</w:t>
      </w:r>
      <w:r w:rsidRPr="001472DA">
        <w:rPr>
          <w:rFonts w:ascii="Nudista" w:hAnsi="Nudista" w:cs="Arial"/>
          <w:bCs/>
          <w:sz w:val="20"/>
          <w:szCs w:val="20"/>
        </w:rPr>
        <w:t>“)</w:t>
      </w:r>
    </w:p>
    <w:p w14:paraId="7C2719D4" w14:textId="77777777" w:rsidR="00EC5727" w:rsidRPr="001472DA" w:rsidRDefault="00EC5727">
      <w:pPr>
        <w:spacing w:after="120" w:line="240" w:lineRule="auto"/>
        <w:rPr>
          <w:rFonts w:ascii="Nudista" w:hAnsi="Nudista" w:cstheme="minorHAnsi"/>
          <w:sz w:val="20"/>
          <w:szCs w:val="20"/>
        </w:rPr>
      </w:pPr>
    </w:p>
    <w:p w14:paraId="0316D2BB" w14:textId="77777777" w:rsidR="00EC5727" w:rsidRPr="001472DA" w:rsidRDefault="00CC492C">
      <w:pPr>
        <w:spacing w:after="120" w:line="240" w:lineRule="auto"/>
        <w:rPr>
          <w:rFonts w:ascii="Nudista" w:hAnsi="Nudista" w:cstheme="minorHAnsi"/>
          <w:sz w:val="20"/>
          <w:szCs w:val="20"/>
        </w:rPr>
      </w:pPr>
      <w:r w:rsidRPr="001472DA">
        <w:rPr>
          <w:rFonts w:ascii="Nudista" w:hAnsi="Nudista" w:cstheme="minorHAnsi"/>
          <w:sz w:val="20"/>
          <w:szCs w:val="20"/>
        </w:rPr>
        <w:t>(Kupujúci a</w:t>
      </w:r>
      <w:r w:rsidRPr="001472DA">
        <w:rPr>
          <w:rFonts w:ascii="Nudista" w:hAnsi="Nudista" w:cs="Calibri"/>
          <w:sz w:val="20"/>
          <w:szCs w:val="20"/>
        </w:rPr>
        <w:t> </w:t>
      </w:r>
      <w:r w:rsidRPr="001472DA">
        <w:rPr>
          <w:rFonts w:ascii="Nudista" w:hAnsi="Nudista" w:cstheme="minorHAnsi"/>
          <w:sz w:val="20"/>
          <w:szCs w:val="20"/>
        </w:rPr>
        <w:t xml:space="preserve">Predávajúci </w:t>
      </w:r>
      <w:r w:rsidRPr="001472DA">
        <w:rPr>
          <w:rFonts w:ascii="Nudista" w:hAnsi="Nudista" w:cs="Proba Pro"/>
          <w:sz w:val="20"/>
          <w:szCs w:val="20"/>
        </w:rPr>
        <w:t>ď</w:t>
      </w:r>
      <w:r w:rsidRPr="001472DA">
        <w:rPr>
          <w:rFonts w:ascii="Nudista" w:hAnsi="Nudista" w:cstheme="minorHAnsi"/>
          <w:sz w:val="20"/>
          <w:szCs w:val="20"/>
        </w:rPr>
        <w:t xml:space="preserve">alej spolu aj ako </w:t>
      </w:r>
      <w:r w:rsidRPr="001472DA">
        <w:rPr>
          <w:rFonts w:ascii="Nudista" w:hAnsi="Nudista" w:cs="Proba Pro"/>
          <w:sz w:val="20"/>
          <w:szCs w:val="20"/>
        </w:rPr>
        <w:t>„</w:t>
      </w:r>
      <w:r w:rsidRPr="001472DA">
        <w:rPr>
          <w:rFonts w:ascii="Nudista" w:hAnsi="Nudista" w:cstheme="minorHAnsi"/>
          <w:b/>
          <w:sz w:val="20"/>
          <w:szCs w:val="20"/>
        </w:rPr>
        <w:t>Zmluvné strany</w:t>
      </w:r>
      <w:r w:rsidRPr="001472DA">
        <w:rPr>
          <w:rFonts w:ascii="Nudista" w:hAnsi="Nudista" w:cstheme="minorHAnsi"/>
          <w:sz w:val="20"/>
          <w:szCs w:val="20"/>
        </w:rPr>
        <w:t>“)</w:t>
      </w:r>
    </w:p>
    <w:p w14:paraId="1D9EF507" w14:textId="77777777" w:rsidR="00EC5727" w:rsidRPr="001472DA" w:rsidRDefault="00EC5727">
      <w:pPr>
        <w:spacing w:after="7" w:line="240" w:lineRule="auto"/>
        <w:rPr>
          <w:rFonts w:ascii="Nudista" w:hAnsi="Nudista" w:cstheme="minorHAnsi"/>
          <w:sz w:val="20"/>
          <w:szCs w:val="20"/>
        </w:rPr>
      </w:pPr>
    </w:p>
    <w:p w14:paraId="762ABDA5" w14:textId="77777777" w:rsidR="00EC5727" w:rsidRPr="001472DA" w:rsidRDefault="00CC492C">
      <w:pPr>
        <w:spacing w:after="117" w:line="240" w:lineRule="auto"/>
        <w:jc w:val="center"/>
        <w:rPr>
          <w:rFonts w:ascii="Nudista" w:hAnsi="Nudista" w:cstheme="minorHAnsi"/>
          <w:sz w:val="20"/>
          <w:szCs w:val="20"/>
        </w:rPr>
      </w:pPr>
      <w:r w:rsidRPr="001472DA">
        <w:rPr>
          <w:rFonts w:ascii="Nudista" w:hAnsi="Nudista" w:cstheme="minorHAnsi"/>
          <w:b/>
          <w:sz w:val="20"/>
          <w:szCs w:val="20"/>
        </w:rPr>
        <w:t>Preambula</w:t>
      </w:r>
    </w:p>
    <w:p w14:paraId="60BA6B4F" w14:textId="700AFC20" w:rsidR="00EC5727" w:rsidRPr="001472DA" w:rsidRDefault="00CC492C">
      <w:pPr>
        <w:spacing w:line="240" w:lineRule="auto"/>
        <w:jc w:val="both"/>
        <w:rPr>
          <w:rStyle w:val="FontStyle46"/>
          <w:rFonts w:ascii="Nudista" w:hAnsi="Nudista" w:cstheme="minorHAnsi"/>
          <w:sz w:val="20"/>
          <w:szCs w:val="20"/>
        </w:rPr>
      </w:pPr>
      <w:r w:rsidRPr="001472DA">
        <w:rPr>
          <w:rStyle w:val="FontStyle46"/>
          <w:rFonts w:ascii="Nudista" w:hAnsi="Nudista" w:cstheme="minorHAnsi"/>
          <w:sz w:val="20"/>
          <w:szCs w:val="20"/>
        </w:rPr>
        <w:t xml:space="preserve">Zmluvné strany uzatvárajú túto Zmluvu v súlade s výsledkom </w:t>
      </w:r>
      <w:r w:rsidR="001472DA">
        <w:rPr>
          <w:rStyle w:val="FontStyle46"/>
          <w:rFonts w:ascii="Nudista" w:hAnsi="Nudista" w:cstheme="minorHAnsi"/>
          <w:sz w:val="20"/>
          <w:szCs w:val="20"/>
        </w:rPr>
        <w:t xml:space="preserve">verejnej </w:t>
      </w:r>
      <w:r w:rsidRPr="001472DA">
        <w:rPr>
          <w:rStyle w:val="FontStyle46"/>
          <w:rFonts w:ascii="Nudista" w:hAnsi="Nudista" w:cstheme="minorHAnsi"/>
          <w:sz w:val="20"/>
          <w:szCs w:val="20"/>
        </w:rPr>
        <w:t>súťaže na obstaranie predmetu nadlimitnej zákazky s</w:t>
      </w:r>
      <w:r w:rsidRPr="001472DA">
        <w:rPr>
          <w:rStyle w:val="FontStyle46"/>
          <w:rFonts w:ascii="Nudista" w:hAnsi="Nudista" w:cs="Calibri"/>
          <w:sz w:val="20"/>
          <w:szCs w:val="20"/>
        </w:rPr>
        <w:t> </w:t>
      </w:r>
      <w:r w:rsidRPr="001472DA">
        <w:rPr>
          <w:rStyle w:val="FontStyle46"/>
          <w:rFonts w:ascii="Nudista" w:hAnsi="Nudista" w:cstheme="minorHAnsi"/>
          <w:sz w:val="20"/>
          <w:szCs w:val="20"/>
        </w:rPr>
        <w:t>n</w:t>
      </w:r>
      <w:r w:rsidRPr="001472DA">
        <w:rPr>
          <w:rStyle w:val="FontStyle46"/>
          <w:rFonts w:ascii="Nudista" w:hAnsi="Nudista" w:cs="Proba Pro"/>
          <w:sz w:val="20"/>
          <w:szCs w:val="20"/>
        </w:rPr>
        <w:t>á</w:t>
      </w:r>
      <w:r w:rsidRPr="001472DA">
        <w:rPr>
          <w:rStyle w:val="FontStyle46"/>
          <w:rFonts w:ascii="Nudista" w:hAnsi="Nudista" w:cstheme="minorHAnsi"/>
          <w:sz w:val="20"/>
          <w:szCs w:val="20"/>
        </w:rPr>
        <w:t xml:space="preserve">zvom „Úžitkové motorové vozidlá“, ktorá bola vyhlásená zverejnením </w:t>
      </w:r>
      <w:r w:rsidR="001472DA">
        <w:rPr>
          <w:rStyle w:val="FontStyle46"/>
          <w:rFonts w:ascii="Nudista" w:hAnsi="Nudista" w:cstheme="minorHAnsi"/>
          <w:sz w:val="20"/>
          <w:szCs w:val="20"/>
        </w:rPr>
        <w:t xml:space="preserve">Oznámenia o vyhlásení verejného obstarávania v Dodatku k Úradnému vestníku Európskej únie </w:t>
      </w:r>
      <w:r w:rsidR="001472DA" w:rsidRPr="001472DA">
        <w:rPr>
          <w:rFonts w:ascii="Nudista" w:hAnsi="Nudista" w:cs="Arial"/>
          <w:bCs/>
          <w:noProof/>
          <w:sz w:val="20"/>
          <w:szCs w:val="20"/>
        </w:rPr>
        <w:t xml:space="preserve">dňa </w:t>
      </w:r>
      <w:r w:rsidR="001472DA" w:rsidRPr="001472DA">
        <w:rPr>
          <w:rFonts w:ascii="Nudista" w:hAnsi="Nudista" w:cs="Arial"/>
          <w:bCs/>
          <w:i/>
          <w:noProof/>
          <w:sz w:val="20"/>
          <w:szCs w:val="20"/>
        </w:rPr>
        <w:t>[</w:t>
      </w:r>
      <w:r w:rsidR="001472DA" w:rsidRPr="001472DA">
        <w:rPr>
          <w:rFonts w:ascii="Nudista" w:hAnsi="Nudista" w:cs="Arial"/>
          <w:bCs/>
          <w:i/>
          <w:noProof/>
          <w:sz w:val="20"/>
          <w:szCs w:val="20"/>
          <w:highlight w:val="lightGray"/>
          <w:shd w:val="clear" w:color="auto" w:fill="BFBFBF" w:themeFill="background1" w:themeFillShade="BF"/>
        </w:rPr>
        <w:t>doplniť dátum zverejnenia vo Vestníku</w:t>
      </w:r>
      <w:r w:rsidR="001472DA" w:rsidRPr="001472DA">
        <w:rPr>
          <w:rFonts w:ascii="Nudista" w:hAnsi="Nudista" w:cs="Arial"/>
          <w:bCs/>
          <w:i/>
          <w:noProof/>
          <w:sz w:val="20"/>
          <w:szCs w:val="20"/>
        </w:rPr>
        <w:t>]</w:t>
      </w:r>
      <w:r w:rsidR="001472DA" w:rsidRPr="001472DA">
        <w:rPr>
          <w:rFonts w:ascii="Nudista" w:hAnsi="Nudista" w:cs="Arial"/>
          <w:bCs/>
          <w:noProof/>
          <w:sz w:val="20"/>
          <w:szCs w:val="20"/>
        </w:rPr>
        <w:t xml:space="preserve"> </w:t>
      </w:r>
      <w:r w:rsidR="001472DA">
        <w:rPr>
          <w:rStyle w:val="FontStyle46"/>
          <w:rFonts w:ascii="Nudista" w:hAnsi="Nudista" w:cstheme="minorHAnsi"/>
          <w:sz w:val="20"/>
          <w:szCs w:val="20"/>
        </w:rPr>
        <w:t xml:space="preserve"> pod označením </w:t>
      </w:r>
      <w:r w:rsidR="001472DA" w:rsidRPr="001472DA">
        <w:rPr>
          <w:rFonts w:ascii="Nudista" w:hAnsi="Nudista" w:cs="Arial"/>
          <w:bCs/>
          <w:i/>
          <w:noProof/>
          <w:sz w:val="20"/>
          <w:szCs w:val="20"/>
        </w:rPr>
        <w:t>[</w:t>
      </w:r>
      <w:r w:rsidR="001472DA" w:rsidRPr="001472DA">
        <w:rPr>
          <w:rFonts w:ascii="Nudista" w:hAnsi="Nudista" w:cs="Arial"/>
          <w:bCs/>
          <w:i/>
          <w:noProof/>
          <w:sz w:val="20"/>
          <w:szCs w:val="20"/>
          <w:highlight w:val="lightGray"/>
          <w:shd w:val="clear" w:color="auto" w:fill="BFBFBF" w:themeFill="background1" w:themeFillShade="BF"/>
        </w:rPr>
        <w:t>doplniť číslo značky vo Vestníku</w:t>
      </w:r>
      <w:r w:rsidR="001472DA" w:rsidRPr="001472DA">
        <w:rPr>
          <w:rFonts w:ascii="Nudista" w:hAnsi="Nudista" w:cs="Arial"/>
          <w:bCs/>
          <w:i/>
          <w:noProof/>
          <w:sz w:val="20"/>
          <w:szCs w:val="20"/>
        </w:rPr>
        <w:t>]</w:t>
      </w:r>
      <w:r w:rsidR="001472DA" w:rsidRPr="001472DA">
        <w:rPr>
          <w:rFonts w:ascii="Nudista" w:hAnsi="Nudista" w:cs="Arial"/>
          <w:sz w:val="20"/>
          <w:szCs w:val="20"/>
        </w:rPr>
        <w:t xml:space="preserve"> </w:t>
      </w:r>
      <w:r w:rsidR="001472DA">
        <w:rPr>
          <w:rFonts w:ascii="Nudista" w:hAnsi="Nudista" w:cs="Arial"/>
          <w:sz w:val="20"/>
          <w:szCs w:val="20"/>
        </w:rPr>
        <w:t xml:space="preserve">a </w:t>
      </w:r>
      <w:r w:rsidRPr="001472DA">
        <w:rPr>
          <w:rFonts w:ascii="Nudista" w:hAnsi="Nudista" w:cs="Arial"/>
          <w:bCs/>
          <w:noProof/>
          <w:sz w:val="20"/>
          <w:szCs w:val="20"/>
        </w:rPr>
        <w:t>vo Vestn</w:t>
      </w:r>
      <w:r w:rsidRPr="001472DA">
        <w:rPr>
          <w:rFonts w:ascii="Nudista" w:hAnsi="Nudista" w:cs="Proba Pro"/>
          <w:bCs/>
          <w:noProof/>
          <w:sz w:val="20"/>
          <w:szCs w:val="20"/>
        </w:rPr>
        <w:t>í</w:t>
      </w:r>
      <w:r w:rsidRPr="001472DA">
        <w:rPr>
          <w:rFonts w:ascii="Nudista" w:hAnsi="Nudista" w:cs="Arial"/>
          <w:bCs/>
          <w:noProof/>
          <w:sz w:val="20"/>
          <w:szCs w:val="20"/>
        </w:rPr>
        <w:t>ku verejn</w:t>
      </w:r>
      <w:r w:rsidRPr="001472DA">
        <w:rPr>
          <w:rFonts w:ascii="Nudista" w:hAnsi="Nudista" w:cs="Proba Pro"/>
          <w:bCs/>
          <w:noProof/>
          <w:sz w:val="20"/>
          <w:szCs w:val="20"/>
        </w:rPr>
        <w:t>é</w:t>
      </w:r>
      <w:r w:rsidRPr="001472DA">
        <w:rPr>
          <w:rFonts w:ascii="Nudista" w:hAnsi="Nudista" w:cs="Arial"/>
          <w:bCs/>
          <w:noProof/>
          <w:sz w:val="20"/>
          <w:szCs w:val="20"/>
        </w:rPr>
        <w:t>ho obstar</w:t>
      </w:r>
      <w:r w:rsidRPr="001472DA">
        <w:rPr>
          <w:rFonts w:ascii="Nudista" w:hAnsi="Nudista" w:cs="Proba Pro"/>
          <w:bCs/>
          <w:noProof/>
          <w:sz w:val="20"/>
          <w:szCs w:val="20"/>
        </w:rPr>
        <w:t>á</w:t>
      </w:r>
      <w:r w:rsidRPr="001472DA">
        <w:rPr>
          <w:rFonts w:ascii="Nudista" w:hAnsi="Nudista" w:cs="Arial"/>
          <w:bCs/>
          <w:noProof/>
          <w:sz w:val="20"/>
          <w:szCs w:val="20"/>
        </w:rPr>
        <w:t xml:space="preserve">vania </w:t>
      </w:r>
      <w:r w:rsidRPr="001472DA">
        <w:rPr>
          <w:rFonts w:ascii="Nudista" w:hAnsi="Nudista" w:cs="Arial"/>
          <w:bCs/>
          <w:i/>
          <w:noProof/>
          <w:sz w:val="20"/>
          <w:szCs w:val="20"/>
        </w:rPr>
        <w:t>[</w:t>
      </w:r>
      <w:r w:rsidRPr="001472DA">
        <w:rPr>
          <w:rFonts w:ascii="Nudista" w:hAnsi="Nudista" w:cs="Arial"/>
          <w:bCs/>
          <w:i/>
          <w:noProof/>
          <w:sz w:val="20"/>
          <w:szCs w:val="20"/>
          <w:highlight w:val="lightGray"/>
          <w:shd w:val="clear" w:color="auto" w:fill="BFBFBF" w:themeFill="background1" w:themeFillShade="BF"/>
        </w:rPr>
        <w:t>doplniť číslo Vestníka</w:t>
      </w:r>
      <w:r w:rsidRPr="001472DA">
        <w:rPr>
          <w:rFonts w:ascii="Nudista" w:hAnsi="Nudista" w:cs="Arial"/>
          <w:bCs/>
          <w:i/>
          <w:noProof/>
          <w:sz w:val="20"/>
          <w:szCs w:val="20"/>
        </w:rPr>
        <w:t>]</w:t>
      </w:r>
      <w:r w:rsidRPr="001472DA">
        <w:rPr>
          <w:rFonts w:ascii="Nudista" w:hAnsi="Nudista" w:cs="Arial"/>
          <w:bCs/>
          <w:noProof/>
          <w:sz w:val="20"/>
          <w:szCs w:val="20"/>
        </w:rPr>
        <w:t xml:space="preserve"> zo dňa </w:t>
      </w:r>
      <w:r w:rsidRPr="001472DA">
        <w:rPr>
          <w:rFonts w:ascii="Nudista" w:hAnsi="Nudista" w:cs="Arial"/>
          <w:bCs/>
          <w:i/>
          <w:noProof/>
          <w:sz w:val="20"/>
          <w:szCs w:val="20"/>
        </w:rPr>
        <w:t>[</w:t>
      </w:r>
      <w:r w:rsidRPr="001472DA">
        <w:rPr>
          <w:rFonts w:ascii="Nudista" w:hAnsi="Nudista" w:cs="Arial"/>
          <w:bCs/>
          <w:i/>
          <w:noProof/>
          <w:sz w:val="20"/>
          <w:szCs w:val="20"/>
          <w:highlight w:val="lightGray"/>
          <w:shd w:val="clear" w:color="auto" w:fill="BFBFBF" w:themeFill="background1" w:themeFillShade="BF"/>
        </w:rPr>
        <w:t xml:space="preserve">doplniť dátum zverejnenia vo </w:t>
      </w:r>
      <w:r w:rsidRPr="001472DA">
        <w:rPr>
          <w:rFonts w:ascii="Nudista" w:hAnsi="Nudista" w:cs="Arial"/>
          <w:bCs/>
          <w:i/>
          <w:noProof/>
          <w:sz w:val="20"/>
          <w:szCs w:val="20"/>
          <w:highlight w:val="lightGray"/>
          <w:shd w:val="clear" w:color="auto" w:fill="BFBFBF" w:themeFill="background1" w:themeFillShade="BF"/>
        </w:rPr>
        <w:lastRenderedPageBreak/>
        <w:t>Vestníku</w:t>
      </w:r>
      <w:r w:rsidRPr="001472DA">
        <w:rPr>
          <w:rFonts w:ascii="Nudista" w:hAnsi="Nudista" w:cs="Arial"/>
          <w:bCs/>
          <w:i/>
          <w:noProof/>
          <w:sz w:val="20"/>
          <w:szCs w:val="20"/>
        </w:rPr>
        <w:t>]</w:t>
      </w:r>
      <w:r w:rsidRPr="001472DA">
        <w:rPr>
          <w:rFonts w:ascii="Nudista" w:hAnsi="Nudista" w:cs="Arial"/>
          <w:bCs/>
          <w:noProof/>
          <w:sz w:val="20"/>
          <w:szCs w:val="20"/>
        </w:rPr>
        <w:t xml:space="preserve"> pod číslom </w:t>
      </w:r>
      <w:r w:rsidRPr="001472DA">
        <w:rPr>
          <w:rFonts w:ascii="Nudista" w:hAnsi="Nudista" w:cs="Arial"/>
          <w:bCs/>
          <w:i/>
          <w:noProof/>
          <w:sz w:val="20"/>
          <w:szCs w:val="20"/>
        </w:rPr>
        <w:t>[</w:t>
      </w:r>
      <w:r w:rsidRPr="001472DA">
        <w:rPr>
          <w:rFonts w:ascii="Nudista" w:hAnsi="Nudista" w:cs="Arial"/>
          <w:bCs/>
          <w:i/>
          <w:noProof/>
          <w:sz w:val="20"/>
          <w:szCs w:val="20"/>
          <w:highlight w:val="lightGray"/>
          <w:shd w:val="clear" w:color="auto" w:fill="BFBFBF" w:themeFill="background1" w:themeFillShade="BF"/>
        </w:rPr>
        <w:t>doplniť číslo značky vo Vestníku</w:t>
      </w:r>
      <w:r w:rsidRPr="001472DA">
        <w:rPr>
          <w:rFonts w:ascii="Nudista" w:hAnsi="Nudista" w:cs="Arial"/>
          <w:bCs/>
          <w:i/>
          <w:noProof/>
          <w:sz w:val="20"/>
          <w:szCs w:val="20"/>
        </w:rPr>
        <w:t>]</w:t>
      </w:r>
      <w:r w:rsidRPr="001472DA">
        <w:rPr>
          <w:rFonts w:ascii="Nudista" w:hAnsi="Nudista" w:cs="Arial"/>
          <w:sz w:val="20"/>
          <w:szCs w:val="20"/>
        </w:rPr>
        <w:t xml:space="preserve"> (ďalej len „</w:t>
      </w:r>
      <w:r w:rsidRPr="001472DA">
        <w:rPr>
          <w:rFonts w:ascii="Nudista" w:hAnsi="Nudista" w:cs="Arial"/>
          <w:b/>
          <w:sz w:val="20"/>
          <w:szCs w:val="20"/>
        </w:rPr>
        <w:t>Súťaž</w:t>
      </w:r>
      <w:r w:rsidRPr="001472DA">
        <w:rPr>
          <w:rFonts w:ascii="Nudista" w:hAnsi="Nudista" w:cs="Arial"/>
          <w:sz w:val="20"/>
          <w:szCs w:val="20"/>
        </w:rPr>
        <w:t xml:space="preserve">“) </w:t>
      </w:r>
      <w:r w:rsidRPr="001472DA">
        <w:rPr>
          <w:rStyle w:val="FontStyle46"/>
          <w:rFonts w:ascii="Nudista" w:hAnsi="Nudista" w:cstheme="minorHAnsi"/>
          <w:sz w:val="20"/>
          <w:szCs w:val="20"/>
        </w:rPr>
        <w:t>a v súlade so zákonom č. 343/2015 Z. z. o verejnom obstarávaní a o zmene a doplnení niektorých zákonov v znení neskorších predpisov (ďalej aj „</w:t>
      </w:r>
      <w:r w:rsidRPr="001472DA">
        <w:rPr>
          <w:rStyle w:val="FontStyle46"/>
          <w:rFonts w:ascii="Nudista" w:hAnsi="Nudista" w:cstheme="minorHAnsi"/>
          <w:b/>
          <w:sz w:val="20"/>
          <w:szCs w:val="20"/>
        </w:rPr>
        <w:t>Zákon o verejnom obstarávaní</w:t>
      </w:r>
      <w:r w:rsidRPr="001472DA">
        <w:rPr>
          <w:rStyle w:val="FontStyle46"/>
          <w:rFonts w:ascii="Nudista" w:hAnsi="Nudista" w:cstheme="minorHAnsi"/>
          <w:sz w:val="20"/>
          <w:szCs w:val="20"/>
        </w:rPr>
        <w:t xml:space="preserve">"). </w:t>
      </w:r>
    </w:p>
    <w:p w14:paraId="6AB3A604" w14:textId="77777777" w:rsidR="00EC5727" w:rsidRPr="001472DA" w:rsidRDefault="00CC492C">
      <w:pPr>
        <w:spacing w:line="240" w:lineRule="auto"/>
        <w:jc w:val="both"/>
        <w:rPr>
          <w:rFonts w:ascii="Nudista" w:hAnsi="Nudista" w:cstheme="minorHAnsi"/>
          <w:sz w:val="20"/>
          <w:szCs w:val="20"/>
        </w:rPr>
      </w:pPr>
      <w:r w:rsidRPr="001472DA">
        <w:rPr>
          <w:rStyle w:val="FontStyle46"/>
          <w:rFonts w:ascii="Nudista" w:hAnsi="Nudista" w:cstheme="minorHAnsi"/>
          <w:sz w:val="20"/>
          <w:szCs w:val="20"/>
        </w:rPr>
        <w:t xml:space="preserve">Ponuka Predávajúceho bola v Súťaži vyhodnotená ako úspešná, na základe čoho </w:t>
      </w:r>
      <w:r w:rsidRPr="001472DA">
        <w:rPr>
          <w:rFonts w:ascii="Nudista" w:hAnsi="Nudista"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08F4CC03" w14:textId="77777777" w:rsidR="00EC5727" w:rsidRPr="001472DA" w:rsidRDefault="00EC5727">
      <w:pPr>
        <w:pStyle w:val="nadpisedouasD"/>
        <w:rPr>
          <w:rFonts w:ascii="Nudista" w:hAnsi="Nudista"/>
        </w:rPr>
      </w:pPr>
    </w:p>
    <w:p w14:paraId="3243396D" w14:textId="77777777" w:rsidR="00EC5727" w:rsidRPr="001472DA" w:rsidRDefault="00CC492C">
      <w:pPr>
        <w:spacing w:after="120" w:line="240" w:lineRule="auto"/>
        <w:jc w:val="center"/>
        <w:rPr>
          <w:rFonts w:ascii="Nudista" w:hAnsi="Nudista"/>
          <w:b/>
          <w:sz w:val="20"/>
          <w:szCs w:val="20"/>
        </w:rPr>
      </w:pPr>
      <w:r w:rsidRPr="001472DA">
        <w:rPr>
          <w:rFonts w:ascii="Nudista" w:hAnsi="Nudista"/>
          <w:b/>
          <w:sz w:val="20"/>
          <w:szCs w:val="20"/>
        </w:rPr>
        <w:t>Predmet Zmluvy</w:t>
      </w:r>
    </w:p>
    <w:p w14:paraId="57FED620" w14:textId="3B85CD99"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rPr>
        <w:t>Predmetom Zmluvy je záväzok Predávajúceho dodať Kupujúcemu hnuteľné veci spolu s príslušenstvom, uvedené v bode 1.2 tejto Zmluvy (ďalej tiež len „</w:t>
      </w:r>
      <w:r w:rsidRPr="001472DA">
        <w:rPr>
          <w:rFonts w:ascii="Nudista" w:hAnsi="Nudista"/>
          <w:b/>
        </w:rPr>
        <w:t>Predmet kúpy</w:t>
      </w:r>
      <w:r w:rsidRPr="001472DA">
        <w:rPr>
          <w:rFonts w:ascii="Nudista" w:hAnsi="Nudista"/>
        </w:rPr>
        <w:t>“) a previesť na</w:t>
      </w:r>
      <w:r w:rsidRPr="001472DA">
        <w:rPr>
          <w:rFonts w:ascii="Nudista" w:hAnsi="Nudista" w:cs="Calibri"/>
        </w:rPr>
        <w:t> </w:t>
      </w:r>
      <w:r w:rsidRPr="001472DA">
        <w:rPr>
          <w:rFonts w:ascii="Nudista" w:hAnsi="Nudista"/>
        </w:rPr>
        <w:t>Kupujúceho vlastnícke právo k</w:t>
      </w:r>
      <w:r w:rsidRPr="001472DA">
        <w:rPr>
          <w:rFonts w:ascii="Nudista" w:hAnsi="Nudista" w:cs="Calibri"/>
        </w:rPr>
        <w:t> </w:t>
      </w:r>
      <w:r w:rsidRPr="001472DA">
        <w:rPr>
          <w:rFonts w:ascii="Nudista" w:hAnsi="Nudista"/>
        </w:rPr>
        <w:t>Predmetu kúpy a</w:t>
      </w:r>
      <w:r w:rsidRPr="001472DA">
        <w:rPr>
          <w:rFonts w:ascii="Nudista" w:hAnsi="Nudista" w:cs="Calibri"/>
        </w:rPr>
        <w:t> </w:t>
      </w:r>
      <w:r w:rsidRPr="001472DA">
        <w:rPr>
          <w:rFonts w:ascii="Nudista" w:hAnsi="Nudista"/>
        </w:rPr>
        <w:t>záväzok Kupujúceho riadne dodaný Predmet kúpy prevziať a zaplatiť Predávajúcemu dohodnutú kúpnu cenu, uvedenú v</w:t>
      </w:r>
      <w:r w:rsidRPr="001472DA">
        <w:rPr>
          <w:rFonts w:ascii="Nudista" w:hAnsi="Nudista" w:cs="Calibri"/>
        </w:rPr>
        <w:t> </w:t>
      </w:r>
      <w:r w:rsidRPr="001472DA">
        <w:rPr>
          <w:rFonts w:ascii="Nudista" w:hAnsi="Nudista" w:cs="Proba Pro"/>
        </w:rPr>
        <w:t>č</w:t>
      </w:r>
      <w:r w:rsidRPr="001472DA">
        <w:rPr>
          <w:rFonts w:ascii="Nudista" w:hAnsi="Nudista"/>
        </w:rPr>
        <w:t xml:space="preserve">lánku II tejto Zmluvy. Súčasťou plnenia predmetu tejto Zmluvy je aj záväzok Predávajúceho poskytovať Kupujúcemu záručný servis. </w:t>
      </w:r>
    </w:p>
    <w:p w14:paraId="6669670F" w14:textId="0AD8A3AB" w:rsidR="00EC5727" w:rsidRPr="001472DA" w:rsidRDefault="00CC492C">
      <w:pPr>
        <w:pStyle w:val="Odsekzoznamu"/>
        <w:numPr>
          <w:ilvl w:val="1"/>
          <w:numId w:val="144"/>
        </w:numPr>
        <w:spacing w:after="120" w:line="240" w:lineRule="auto"/>
        <w:ind w:left="567" w:hanging="567"/>
        <w:contextualSpacing w:val="0"/>
        <w:jc w:val="both"/>
        <w:rPr>
          <w:rFonts w:ascii="Nudista" w:hAnsi="Nudista"/>
        </w:rPr>
      </w:pPr>
      <w:bookmarkStart w:id="1" w:name="_Ref81991466"/>
      <w:r w:rsidRPr="001472DA">
        <w:rPr>
          <w:rFonts w:ascii="Nudista" w:hAnsi="Nudista"/>
        </w:rPr>
        <w:t>Predmet kúpy musí byť nový, nepoužívaný a nesmú na a ňom viaznuť práva tretích osôb. Predmet kúpy tvoria úžitkové motorové vozidlá, ktorých počet a špecifikácia je uvedená</w:t>
      </w:r>
    </w:p>
    <w:p w14:paraId="74A397B1" w14:textId="77777777" w:rsidR="00EC5727" w:rsidRPr="001472DA" w:rsidRDefault="00CC492C">
      <w:pPr>
        <w:pStyle w:val="Odsekzoznamu"/>
        <w:spacing w:after="120" w:line="240" w:lineRule="auto"/>
        <w:ind w:left="567"/>
        <w:contextualSpacing w:val="0"/>
        <w:jc w:val="both"/>
        <w:rPr>
          <w:rFonts w:ascii="Nudista" w:hAnsi="Nudista"/>
        </w:rPr>
      </w:pPr>
      <w:r w:rsidRPr="001472DA">
        <w:rPr>
          <w:rFonts w:ascii="Nudista" w:eastAsia="Calibri" w:hAnsi="Nudista" w:cs="Arial"/>
          <w:b/>
          <w:i/>
          <w:noProof/>
          <w:highlight w:val="lightGray"/>
          <w:shd w:val="clear" w:color="auto" w:fill="BFBFBF" w:themeFill="background1" w:themeFillShade="BF"/>
        </w:rPr>
        <w:t>Alt. 1:</w:t>
      </w:r>
      <w:r w:rsidRPr="001472DA">
        <w:rPr>
          <w:rFonts w:ascii="Nudista" w:eastAsia="Calibri" w:hAnsi="Nudista" w:cs="Arial"/>
          <w:bCs/>
          <w:i/>
          <w:noProof/>
          <w:highlight w:val="lightGray"/>
          <w:shd w:val="clear" w:color="auto" w:fill="BFBFBF" w:themeFill="background1" w:themeFillShade="BF"/>
        </w:rPr>
        <w:t xml:space="preserve"> v prílohe č. 1a Zmluvy – Opis predmetu zákazky pre Časť I. </w:t>
      </w:r>
      <w:r w:rsidRPr="001472DA">
        <w:rPr>
          <w:rFonts w:ascii="Nudista" w:eastAsia="Calibri" w:hAnsi="Nudista" w:cs="Arial"/>
          <w:bCs/>
          <w:i/>
          <w:noProof/>
          <w:shd w:val="clear" w:color="auto" w:fill="BFBFBF" w:themeFill="background1" w:themeFillShade="BF"/>
        </w:rPr>
        <w:t>/</w:t>
      </w:r>
    </w:p>
    <w:p w14:paraId="42FF5B0F" w14:textId="77777777" w:rsidR="00EC5727" w:rsidRPr="001472DA" w:rsidRDefault="00CC492C">
      <w:pPr>
        <w:pStyle w:val="Odsekzoznamu"/>
        <w:spacing w:after="120" w:line="240" w:lineRule="auto"/>
        <w:ind w:left="567"/>
        <w:contextualSpacing w:val="0"/>
        <w:jc w:val="both"/>
        <w:rPr>
          <w:rFonts w:ascii="Nudista" w:eastAsia="Calibri" w:hAnsi="Nudista" w:cs="Arial"/>
          <w:bCs/>
          <w:i/>
          <w:noProof/>
          <w:shd w:val="clear" w:color="auto" w:fill="BFBFBF" w:themeFill="background1" w:themeFillShade="BF"/>
        </w:rPr>
      </w:pPr>
      <w:r w:rsidRPr="001472DA">
        <w:rPr>
          <w:rFonts w:ascii="Nudista" w:eastAsia="Calibri" w:hAnsi="Nudista" w:cs="Arial"/>
          <w:b/>
          <w:i/>
          <w:noProof/>
          <w:highlight w:val="lightGray"/>
          <w:shd w:val="clear" w:color="auto" w:fill="BFBFBF" w:themeFill="background1" w:themeFillShade="BF"/>
        </w:rPr>
        <w:t>Alt. 2:</w:t>
      </w:r>
      <w:r w:rsidRPr="001472DA">
        <w:rPr>
          <w:rFonts w:ascii="Nudista" w:eastAsia="Calibri" w:hAnsi="Nudista" w:cs="Arial"/>
          <w:bCs/>
          <w:i/>
          <w:noProof/>
          <w:highlight w:val="lightGray"/>
          <w:shd w:val="clear" w:color="auto" w:fill="BFBFBF" w:themeFill="background1" w:themeFillShade="BF"/>
        </w:rPr>
        <w:t xml:space="preserve"> v prílohe č. 1b Zmluvy – Opis predmetu zákazky pre Časť II.</w:t>
      </w:r>
    </w:p>
    <w:p w14:paraId="59552EBB" w14:textId="77777777" w:rsidR="00EC5727" w:rsidRPr="001472DA" w:rsidRDefault="00CC492C">
      <w:pPr>
        <w:pStyle w:val="Odsekzoznamu"/>
        <w:shd w:val="clear" w:color="auto" w:fill="FFFFFF" w:themeFill="background1"/>
        <w:spacing w:after="120" w:line="240" w:lineRule="auto"/>
        <w:ind w:left="567"/>
        <w:contextualSpacing w:val="0"/>
        <w:jc w:val="both"/>
        <w:rPr>
          <w:rFonts w:ascii="Nudista" w:hAnsi="Nudista"/>
        </w:rPr>
      </w:pPr>
      <w:r w:rsidRPr="001472DA">
        <w:rPr>
          <w:rFonts w:ascii="Nudista" w:hAnsi="Nudista"/>
        </w:rPr>
        <w:t>tejto Zmluvy (ďalej ako „</w:t>
      </w:r>
      <w:r w:rsidRPr="001472DA">
        <w:rPr>
          <w:rFonts w:ascii="Nudista" w:hAnsi="Nudista"/>
          <w:b/>
          <w:bCs/>
        </w:rPr>
        <w:t>Špecifikácia predmetu kúpy</w:t>
      </w:r>
      <w:r w:rsidRPr="001472DA">
        <w:rPr>
          <w:rFonts w:ascii="Nudista" w:hAnsi="Nudista"/>
        </w:rPr>
        <w:t>“).</w:t>
      </w:r>
    </w:p>
    <w:bookmarkEnd w:id="1"/>
    <w:p w14:paraId="33EEA56F" w14:textId="77777777" w:rsidR="00EC5727" w:rsidRPr="001472DA" w:rsidRDefault="00CC492C">
      <w:pPr>
        <w:pStyle w:val="Odsekzoznamu"/>
        <w:numPr>
          <w:ilvl w:val="1"/>
          <w:numId w:val="144"/>
        </w:numPr>
        <w:spacing w:after="120" w:line="240" w:lineRule="auto"/>
        <w:ind w:left="567" w:hanging="567"/>
        <w:contextualSpacing w:val="0"/>
        <w:jc w:val="both"/>
        <w:rPr>
          <w:rFonts w:ascii="Nudista" w:hAnsi="Nudista"/>
        </w:rPr>
      </w:pPr>
      <w:r w:rsidRPr="001472DA">
        <w:rPr>
          <w:rFonts w:ascii="Nudista" w:hAnsi="Nudista"/>
        </w:rPr>
        <w:t>Predávajúci sa zaväzuje dodať Predmet kúpy v požadovanom množstve, vrátane dopravy na miesto dodania, t. j. zabezpečenie dopravy do miesta dodania a jeho vyloženie v mieste dodania, preukázanie funkčnosti a zaškolenie zamestnancov Kupujúceho, týkajúce sa obsluhy dodaného Predmetu kúpy Predávajúcim v súlade so Špecifikáciou predmetu kúpy.</w:t>
      </w:r>
    </w:p>
    <w:p w14:paraId="654D6392" w14:textId="77777777" w:rsidR="00EC5727" w:rsidRPr="001472DA" w:rsidRDefault="00CC492C">
      <w:pPr>
        <w:pStyle w:val="Odsekzoznamu"/>
        <w:numPr>
          <w:ilvl w:val="1"/>
          <w:numId w:val="144"/>
        </w:numPr>
        <w:spacing w:after="120" w:line="240" w:lineRule="auto"/>
        <w:ind w:left="567" w:hanging="567"/>
        <w:contextualSpacing w:val="0"/>
        <w:jc w:val="both"/>
        <w:rPr>
          <w:rFonts w:ascii="Nudista" w:hAnsi="Nudista"/>
        </w:rPr>
      </w:pPr>
      <w:r w:rsidRPr="001472DA">
        <w:rPr>
          <w:rFonts w:ascii="Nudista" w:hAnsi="Nudista"/>
        </w:rPr>
        <w:t>Predávajúci je povinný pri dodaní Predmetu kúpy predviesť jeho funkčnosť a zaškoliť pre každé vozidlo, tvoriace Predmet kúpy, minimálne päť (5) osôb ako obsluhu určených Kupujúcim.</w:t>
      </w:r>
    </w:p>
    <w:p w14:paraId="64F1C67B" w14:textId="172D3363"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rPr>
        <w:t xml:space="preserve">Súčasťou dodania Predmetu kúpy je aj poskytnutie písomných dokladov, potrebných pre riadne a bezchybné užívanie Predmetu kúpy (vrátane príslušenstva tvoriaceho Predmet kúpy) na účel, na ktorý sú vyrobené a určené a to najmä, no nie len výlučne: </w:t>
      </w:r>
    </w:p>
    <w:p w14:paraId="2A5852D9" w14:textId="77777777" w:rsidR="00EC5727" w:rsidRPr="001472DA" w:rsidRDefault="00CC492C">
      <w:pPr>
        <w:pStyle w:val="Odsekzoznamu"/>
        <w:numPr>
          <w:ilvl w:val="0"/>
          <w:numId w:val="145"/>
        </w:numPr>
        <w:overflowPunct w:val="0"/>
        <w:autoSpaceDE w:val="0"/>
        <w:autoSpaceDN w:val="0"/>
        <w:adjustRightInd w:val="0"/>
        <w:spacing w:after="120" w:line="240" w:lineRule="auto"/>
        <w:ind w:left="924" w:hanging="357"/>
        <w:contextualSpacing w:val="0"/>
        <w:jc w:val="both"/>
        <w:rPr>
          <w:rFonts w:ascii="Nudista" w:hAnsi="Nudista"/>
        </w:rPr>
      </w:pPr>
      <w:r w:rsidRPr="001472DA">
        <w:rPr>
          <w:rFonts w:ascii="Nudista" w:hAnsi="Nudista"/>
        </w:rPr>
        <w:t>návod na použitie/obsluhu v</w:t>
      </w:r>
      <w:r w:rsidRPr="001472DA">
        <w:rPr>
          <w:rFonts w:ascii="Nudista" w:hAnsi="Nudista" w:cs="Calibri"/>
        </w:rPr>
        <w:t> </w:t>
      </w:r>
      <w:r w:rsidRPr="001472DA">
        <w:rPr>
          <w:rFonts w:ascii="Nudista" w:hAnsi="Nudista"/>
        </w:rPr>
        <w:t xml:space="preserve">slovenskom, resp. v českom jazyku, </w:t>
      </w:r>
    </w:p>
    <w:p w14:paraId="196F1378" w14:textId="77777777" w:rsidR="00EC5727" w:rsidRPr="001472DA" w:rsidRDefault="00CC492C">
      <w:pPr>
        <w:pStyle w:val="Odsekzoznamu"/>
        <w:numPr>
          <w:ilvl w:val="0"/>
          <w:numId w:val="145"/>
        </w:numPr>
        <w:overflowPunct w:val="0"/>
        <w:autoSpaceDE w:val="0"/>
        <w:autoSpaceDN w:val="0"/>
        <w:adjustRightInd w:val="0"/>
        <w:spacing w:after="120" w:line="240" w:lineRule="auto"/>
        <w:ind w:left="924" w:hanging="357"/>
        <w:contextualSpacing w:val="0"/>
        <w:jc w:val="both"/>
        <w:rPr>
          <w:rFonts w:ascii="Nudista" w:hAnsi="Nudista"/>
        </w:rPr>
      </w:pPr>
      <w:r w:rsidRPr="001472DA">
        <w:rPr>
          <w:rFonts w:ascii="Nudista" w:hAnsi="Nudista"/>
        </w:rPr>
        <w:t>záručný list,</w:t>
      </w:r>
    </w:p>
    <w:p w14:paraId="554AA4C1" w14:textId="77777777" w:rsidR="00EC5727" w:rsidRPr="001472DA" w:rsidRDefault="00CC492C">
      <w:pPr>
        <w:pStyle w:val="Odsekzoznamu"/>
        <w:numPr>
          <w:ilvl w:val="0"/>
          <w:numId w:val="145"/>
        </w:numPr>
        <w:overflowPunct w:val="0"/>
        <w:autoSpaceDE w:val="0"/>
        <w:autoSpaceDN w:val="0"/>
        <w:adjustRightInd w:val="0"/>
        <w:spacing w:after="120" w:line="240" w:lineRule="auto"/>
        <w:ind w:left="924" w:hanging="357"/>
        <w:contextualSpacing w:val="0"/>
        <w:jc w:val="both"/>
        <w:rPr>
          <w:rFonts w:ascii="Nudista" w:hAnsi="Nudista"/>
        </w:rPr>
      </w:pPr>
      <w:r w:rsidRPr="001472DA">
        <w:rPr>
          <w:rFonts w:ascii="Nudista" w:hAnsi="Nudista"/>
        </w:rPr>
        <w:t>všetky ďalšie doklady a dokumenty vyžadované platnou legislatívou SR a Európskej únie, ktoré sú potrebné k riadnemu užívaniu Predmetu kúpy na požadovaný účel,</w:t>
      </w:r>
    </w:p>
    <w:p w14:paraId="2B9F68DD" w14:textId="77777777" w:rsidR="00EC5727" w:rsidRPr="001472DA" w:rsidRDefault="00CC492C">
      <w:pPr>
        <w:pStyle w:val="Odsekzoznamu"/>
        <w:numPr>
          <w:ilvl w:val="0"/>
          <w:numId w:val="145"/>
        </w:numPr>
        <w:overflowPunct w:val="0"/>
        <w:autoSpaceDE w:val="0"/>
        <w:autoSpaceDN w:val="0"/>
        <w:adjustRightInd w:val="0"/>
        <w:spacing w:after="120" w:line="240" w:lineRule="auto"/>
        <w:ind w:left="924" w:hanging="357"/>
        <w:contextualSpacing w:val="0"/>
        <w:jc w:val="both"/>
        <w:rPr>
          <w:rFonts w:ascii="Nudista" w:hAnsi="Nudista"/>
        </w:rPr>
      </w:pPr>
      <w:r w:rsidRPr="001472DA">
        <w:rPr>
          <w:rFonts w:ascii="Nudista" w:hAnsi="Nudista"/>
        </w:rPr>
        <w:t>vyhlásenia o</w:t>
      </w:r>
      <w:r w:rsidRPr="001472DA">
        <w:rPr>
          <w:rFonts w:ascii="Nudista" w:hAnsi="Nudista" w:cs="Calibri"/>
        </w:rPr>
        <w:t> </w:t>
      </w:r>
      <w:r w:rsidRPr="001472DA">
        <w:rPr>
          <w:rFonts w:ascii="Nudista" w:hAnsi="Nudista"/>
        </w:rPr>
        <w:t>zhode alebo CE certifikáty.</w:t>
      </w:r>
    </w:p>
    <w:p w14:paraId="1D86BD94" w14:textId="29A3E4B2"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b/>
        </w:rPr>
      </w:pPr>
      <w:r w:rsidRPr="001472DA">
        <w:rPr>
          <w:rFonts w:ascii="Nudista" w:hAnsi="Nudista" w:cstheme="majorHAnsi"/>
          <w:bCs/>
        </w:rPr>
        <w:t xml:space="preserve">Predávajúci sa zároveň zaväzuje, že súčasťou dodania </w:t>
      </w:r>
      <w:r w:rsidRPr="001472DA">
        <w:rPr>
          <w:rFonts w:ascii="Nudista" w:hAnsi="Nudista"/>
        </w:rPr>
        <w:t xml:space="preserve">Predmetu kúpy </w:t>
      </w:r>
      <w:r w:rsidRPr="001472DA">
        <w:rPr>
          <w:rFonts w:ascii="Nudista" w:hAnsi="Nudista" w:cstheme="majorHAnsi"/>
          <w:bCs/>
        </w:rPr>
        <w:t>v</w:t>
      </w:r>
      <w:r w:rsidRPr="001472DA">
        <w:rPr>
          <w:rFonts w:ascii="Nudista" w:hAnsi="Nudista" w:cs="Calibri"/>
          <w:bCs/>
        </w:rPr>
        <w:t> </w:t>
      </w:r>
      <w:r w:rsidRPr="001472DA">
        <w:rPr>
          <w:rFonts w:ascii="Nudista" w:hAnsi="Nudista" w:cstheme="majorHAnsi"/>
          <w:bCs/>
        </w:rPr>
        <w:t>r</w:t>
      </w:r>
      <w:r w:rsidRPr="001472DA">
        <w:rPr>
          <w:rFonts w:ascii="Nudista" w:hAnsi="Nudista" w:cs="Proba Pro"/>
          <w:bCs/>
        </w:rPr>
        <w:t>á</w:t>
      </w:r>
      <w:r w:rsidRPr="001472DA">
        <w:rPr>
          <w:rFonts w:ascii="Nudista" w:hAnsi="Nudista" w:cstheme="majorHAnsi"/>
          <w:bCs/>
        </w:rPr>
        <w:t>mci dohodnutej K</w:t>
      </w:r>
      <w:r w:rsidRPr="001472DA">
        <w:rPr>
          <w:rFonts w:ascii="Nudista" w:hAnsi="Nudista" w:cs="Proba Pro"/>
          <w:bCs/>
        </w:rPr>
        <w:t>ú</w:t>
      </w:r>
      <w:r w:rsidRPr="001472DA">
        <w:rPr>
          <w:rFonts w:ascii="Nudista" w:hAnsi="Nudista" w:cstheme="majorHAnsi"/>
          <w:bCs/>
        </w:rPr>
        <w:t>pnej ceny, uvedenej v článku II tejto Zmluvy, je aj poskytnutie záručného servisu na Predmet kúpy podľa Špecifikácie predmetu kúpy. Miesto pracoviska záručného servisu sa nachádza na adrese:</w:t>
      </w:r>
    </w:p>
    <w:p w14:paraId="5523A1B1" w14:textId="77777777" w:rsidR="00EC5727" w:rsidRPr="001472DA" w:rsidRDefault="00CC492C">
      <w:pPr>
        <w:pStyle w:val="Odsekzoznamu"/>
        <w:overflowPunct w:val="0"/>
        <w:autoSpaceDE w:val="0"/>
        <w:autoSpaceDN w:val="0"/>
        <w:adjustRightInd w:val="0"/>
        <w:spacing w:after="120" w:line="240" w:lineRule="auto"/>
        <w:ind w:left="567"/>
        <w:contextualSpacing w:val="0"/>
        <w:jc w:val="both"/>
        <w:rPr>
          <w:rFonts w:ascii="Nudista" w:hAnsi="Nudista"/>
          <w:b/>
        </w:rPr>
      </w:pPr>
      <w:r w:rsidRPr="001472DA">
        <w:rPr>
          <w:rFonts w:ascii="Nudista" w:hAnsi="Nudista" w:cs="Arial"/>
          <w:bCs/>
          <w:i/>
          <w:iCs/>
          <w:highlight w:val="lightGray"/>
        </w:rPr>
        <w:t>[doplní uchádzač</w:t>
      </w:r>
      <w:r w:rsidRPr="001472DA">
        <w:rPr>
          <w:rFonts w:ascii="Nudista" w:hAnsi="Nudista" w:cs="Arial"/>
          <w:bCs/>
        </w:rPr>
        <w:t>].</w:t>
      </w:r>
    </w:p>
    <w:p w14:paraId="52FEF5B7" w14:textId="77777777" w:rsidR="00EC5727" w:rsidRPr="001472DA" w:rsidRDefault="00EC5727">
      <w:pPr>
        <w:pStyle w:val="nadpisedouasD"/>
        <w:rPr>
          <w:rFonts w:ascii="Nudista" w:hAnsi="Nudista"/>
        </w:rPr>
      </w:pPr>
    </w:p>
    <w:p w14:paraId="4626425C" w14:textId="77777777" w:rsidR="00EC5727" w:rsidRPr="001472DA" w:rsidRDefault="00CC492C">
      <w:pPr>
        <w:pStyle w:val="Odsekzoznamu"/>
        <w:spacing w:after="0" w:line="240" w:lineRule="auto"/>
        <w:ind w:left="360"/>
        <w:jc w:val="center"/>
        <w:rPr>
          <w:rFonts w:ascii="Nudista" w:eastAsiaTheme="minorHAnsi" w:hAnsi="Nudista" w:cs="Arial"/>
          <w:b/>
          <w:bCs/>
        </w:rPr>
      </w:pPr>
      <w:r w:rsidRPr="001472DA">
        <w:rPr>
          <w:rFonts w:ascii="Nudista" w:eastAsiaTheme="minorHAnsi" w:hAnsi="Nudista" w:cs="Arial"/>
          <w:b/>
          <w:bCs/>
        </w:rPr>
        <w:t>Miesto a</w:t>
      </w:r>
      <w:r w:rsidRPr="001472DA">
        <w:rPr>
          <w:rFonts w:ascii="Nudista" w:eastAsiaTheme="minorHAnsi" w:hAnsi="Nudista" w:cs="Calibri"/>
          <w:b/>
          <w:bCs/>
        </w:rPr>
        <w:t> </w:t>
      </w:r>
      <w:r w:rsidRPr="001472DA">
        <w:rPr>
          <w:rFonts w:ascii="Nudista" w:eastAsiaTheme="minorHAnsi" w:hAnsi="Nudista" w:cs="Arial"/>
          <w:b/>
          <w:bCs/>
        </w:rPr>
        <w:t>lehota dodania Predmetu kúpy a</w:t>
      </w:r>
    </w:p>
    <w:p w14:paraId="44CC95EB" w14:textId="77777777" w:rsidR="00EC5727" w:rsidRPr="001472DA" w:rsidRDefault="00CC492C">
      <w:pPr>
        <w:pStyle w:val="Odsekzoznamu"/>
        <w:spacing w:after="120" w:line="240" w:lineRule="auto"/>
        <w:ind w:left="357"/>
        <w:contextualSpacing w:val="0"/>
        <w:jc w:val="center"/>
        <w:rPr>
          <w:rFonts w:ascii="Nudista" w:eastAsiaTheme="minorHAnsi" w:hAnsi="Nudista" w:cs="Arial"/>
          <w:b/>
          <w:bCs/>
        </w:rPr>
      </w:pPr>
      <w:r w:rsidRPr="001472DA">
        <w:rPr>
          <w:rFonts w:ascii="Nudista" w:eastAsiaTheme="minorHAnsi" w:hAnsi="Nudista" w:cs="Arial"/>
          <w:b/>
          <w:bCs/>
        </w:rPr>
        <w:t>preberanie Predmetu kúpy</w:t>
      </w:r>
    </w:p>
    <w:p w14:paraId="77A031AF"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rPr>
        <w:t>Zmluvné strany sa dohodli, že miestom dodania Predmetu kúpy je Ústredná čistička odpadových vôd, Majerská  48, Bratislava Vrakuňa (spolu ako „</w:t>
      </w:r>
      <w:r w:rsidRPr="001472DA">
        <w:rPr>
          <w:rFonts w:ascii="Nudista" w:hAnsi="Nudista"/>
          <w:b/>
          <w:bCs/>
        </w:rPr>
        <w:t>Miesto dodania</w:t>
      </w:r>
      <w:r w:rsidRPr="001472DA">
        <w:rPr>
          <w:rFonts w:ascii="Nudista" w:hAnsi="Nudista"/>
        </w:rPr>
        <w:t>“).</w:t>
      </w:r>
    </w:p>
    <w:p w14:paraId="579EF431" w14:textId="1AB4598F"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rPr>
        <w:lastRenderedPageBreak/>
        <w:t xml:space="preserve">Zmluvné strany sa dohodli, že Predmet kúpy podľa tejto Zmluvy bude dodaný do </w:t>
      </w:r>
      <w:r w:rsidRPr="001472DA">
        <w:rPr>
          <w:rFonts w:ascii="Nudista" w:hAnsi="Nudista" w:cs="Arial"/>
          <w:bCs/>
          <w:i/>
          <w:highlight w:val="lightGray"/>
          <w:shd w:val="clear" w:color="auto" w:fill="D0CECE" w:themeFill="background2" w:themeFillShade="E6"/>
        </w:rPr>
        <w:t xml:space="preserve">[doplní uchádzač podľa lehoty dodania uvedenej v ponuke (max. </w:t>
      </w:r>
      <w:r w:rsidR="001472DA" w:rsidRPr="001472DA">
        <w:rPr>
          <w:rFonts w:ascii="Nudista" w:hAnsi="Nudista" w:cs="Arial"/>
          <w:bCs/>
          <w:i/>
          <w:highlight w:val="lightGray"/>
          <w:shd w:val="clear" w:color="auto" w:fill="D0CECE" w:themeFill="background2" w:themeFillShade="E6"/>
        </w:rPr>
        <w:t>540</w:t>
      </w:r>
      <w:r w:rsidRPr="001472DA">
        <w:rPr>
          <w:rFonts w:ascii="Nudista" w:hAnsi="Nudista" w:cs="Arial"/>
          <w:bCs/>
          <w:i/>
          <w:highlight w:val="lightGray"/>
          <w:shd w:val="clear" w:color="auto" w:fill="D0CECE" w:themeFill="background2" w:themeFillShade="E6"/>
        </w:rPr>
        <w:t xml:space="preserve"> dní)]</w:t>
      </w:r>
      <w:r w:rsidRPr="001472DA">
        <w:rPr>
          <w:rFonts w:ascii="Nudista" w:hAnsi="Nudista" w:cs="Arial"/>
          <w:bCs/>
          <w:i/>
        </w:rPr>
        <w:t xml:space="preserve"> </w:t>
      </w:r>
      <w:r w:rsidRPr="001472DA">
        <w:rPr>
          <w:rFonts w:ascii="Nudista" w:hAnsi="Nudista"/>
        </w:rPr>
        <w:t>odo dňa účinnosti tejto Zmluvy (ďalej ako „</w:t>
      </w:r>
      <w:r w:rsidRPr="001472DA">
        <w:rPr>
          <w:rFonts w:ascii="Nudista" w:hAnsi="Nudista"/>
          <w:b/>
          <w:bCs/>
        </w:rPr>
        <w:t>Lehota dodania</w:t>
      </w:r>
      <w:r w:rsidRPr="001472DA">
        <w:rPr>
          <w:rFonts w:ascii="Nudista" w:hAnsi="Nudista"/>
        </w:rPr>
        <w:t>“). Predávajúci je oprávnený dodať úžitkové vozidlá tvoriace Predmet kúpy postupne po častiach, avšak najneskôr do uplynutia Lehoty dodania.</w:t>
      </w:r>
    </w:p>
    <w:p w14:paraId="080AF21E"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cstheme="majorHAnsi"/>
          <w:bCs/>
        </w:rPr>
        <w:t>Povinnosť Predávajúceho dodať Kupujúcemu Predmet kúpy je splnená tým, že dodá Predmet kúpy na Miesto dodania v</w:t>
      </w:r>
      <w:r w:rsidRPr="001472DA">
        <w:rPr>
          <w:rFonts w:ascii="Nudista" w:hAnsi="Nudista" w:cs="Calibri"/>
          <w:bCs/>
        </w:rPr>
        <w:t> </w:t>
      </w:r>
      <w:r w:rsidRPr="001472DA">
        <w:rPr>
          <w:rFonts w:ascii="Nudista" w:hAnsi="Nudista" w:cstheme="majorHAnsi"/>
          <w:bCs/>
        </w:rPr>
        <w:t>dohodnutom množstve a</w:t>
      </w:r>
      <w:r w:rsidRPr="001472DA">
        <w:rPr>
          <w:rFonts w:ascii="Nudista" w:hAnsi="Nudista" w:cs="Calibri"/>
          <w:bCs/>
        </w:rPr>
        <w:t> </w:t>
      </w:r>
      <w:r w:rsidRPr="001472DA">
        <w:rPr>
          <w:rFonts w:ascii="Nudista" w:hAnsi="Nudista" w:cstheme="majorHAnsi"/>
          <w:bCs/>
        </w:rPr>
        <w:t>kvalite a Kupujúcemu umožní s</w:t>
      </w:r>
      <w:r w:rsidRPr="001472DA">
        <w:rPr>
          <w:rFonts w:ascii="Nudista" w:hAnsi="Nudista" w:cs="Calibri"/>
          <w:bCs/>
        </w:rPr>
        <w:t> </w:t>
      </w:r>
      <w:r w:rsidRPr="001472DA">
        <w:rPr>
          <w:rFonts w:ascii="Nudista" w:hAnsi="Nudista" w:cstheme="majorHAnsi"/>
          <w:bCs/>
        </w:rPr>
        <w:t>Predmetom kúpy nakladať (t. j. Predmet kúpy prevziať). Kupujúci sa zaväzuje prevziať Predmet kúpy v dohodnutom Mieste dodania.</w:t>
      </w:r>
    </w:p>
    <w:p w14:paraId="26F7151C" w14:textId="0F895A6E"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bookmarkStart w:id="2" w:name="_Ref81991526"/>
      <w:r w:rsidRPr="001472DA">
        <w:rPr>
          <w:rFonts w:ascii="Nudista" w:eastAsiaTheme="minorHAnsi" w:hAnsi="Nudista"/>
        </w:rPr>
        <w:t>O riadnom dodaní Predmetu kúpy, alebo jeho časti Predávajúci a</w:t>
      </w:r>
      <w:r w:rsidRPr="001472DA">
        <w:rPr>
          <w:rFonts w:ascii="Nudista" w:eastAsiaTheme="minorHAnsi" w:hAnsi="Nudista" w:cs="Calibri"/>
        </w:rPr>
        <w:t> </w:t>
      </w:r>
      <w:r w:rsidRPr="001472DA">
        <w:rPr>
          <w:rFonts w:ascii="Nudista" w:eastAsiaTheme="minorHAnsi" w:hAnsi="Nudista"/>
        </w:rPr>
        <w:t>Kupujúci spíšu protokol o</w:t>
      </w:r>
      <w:r w:rsidRPr="001472DA">
        <w:rPr>
          <w:rFonts w:ascii="Nudista" w:eastAsiaTheme="minorHAnsi" w:hAnsi="Nudista" w:cs="Calibri"/>
        </w:rPr>
        <w:t> </w:t>
      </w:r>
      <w:r w:rsidRPr="001472DA">
        <w:rPr>
          <w:rFonts w:ascii="Nudista" w:eastAsiaTheme="minorHAnsi" w:hAnsi="Nudista"/>
        </w:rPr>
        <w:t>dodaní a</w:t>
      </w:r>
      <w:r w:rsidRPr="001472DA">
        <w:rPr>
          <w:rFonts w:ascii="Nudista" w:eastAsiaTheme="minorHAnsi" w:hAnsi="Nudista" w:cs="Calibri"/>
        </w:rPr>
        <w:t> </w:t>
      </w:r>
      <w:r w:rsidRPr="001472DA">
        <w:rPr>
          <w:rFonts w:ascii="Nudista" w:eastAsiaTheme="minorHAnsi" w:hAnsi="Nudista"/>
        </w:rPr>
        <w:t>prevzatí Predmetu kúpy alebo jeho časti (ďalej len „</w:t>
      </w:r>
      <w:r w:rsidRPr="001472DA">
        <w:rPr>
          <w:rFonts w:ascii="Nudista" w:eastAsiaTheme="minorHAnsi" w:hAnsi="Nudista"/>
          <w:b/>
        </w:rPr>
        <w:t>Preberací protokol</w:t>
      </w:r>
      <w:r w:rsidRPr="001472DA">
        <w:rPr>
          <w:rFonts w:ascii="Nudista" w:eastAsiaTheme="minorHAnsi" w:hAnsi="Nudista"/>
        </w:rPr>
        <w:t xml:space="preserve">“). </w:t>
      </w:r>
      <w:r w:rsidRPr="001472DA">
        <w:rPr>
          <w:rFonts w:ascii="Nudista" w:hAnsi="Nudista" w:cstheme="majorHAnsi"/>
          <w:bCs/>
        </w:rPr>
        <w:t xml:space="preserve">Preberací protokol musí obsahovať minimálne nasledovné náležitosti: </w:t>
      </w:r>
    </w:p>
    <w:p w14:paraId="6FF18D17" w14:textId="77777777" w:rsidR="00EC5727" w:rsidRPr="001472DA" w:rsidRDefault="00CC492C">
      <w:pPr>
        <w:pStyle w:val="Zarkazkladnhotextu2"/>
        <w:numPr>
          <w:ilvl w:val="0"/>
          <w:numId w:val="138"/>
        </w:numPr>
        <w:spacing w:after="120" w:line="240" w:lineRule="auto"/>
        <w:ind w:left="924" w:hanging="357"/>
        <w:rPr>
          <w:rFonts w:ascii="Nudista" w:hAnsi="Nudista" w:cstheme="majorHAnsi"/>
          <w:bCs/>
          <w:szCs w:val="20"/>
        </w:rPr>
      </w:pPr>
      <w:r w:rsidRPr="001472DA">
        <w:rPr>
          <w:rFonts w:ascii="Nudista" w:hAnsi="Nudista" w:cstheme="majorHAnsi"/>
          <w:bCs/>
          <w:szCs w:val="20"/>
        </w:rPr>
        <w:t>identifikačné údaje Predávajúceho a Kupujúceho,</w:t>
      </w:r>
    </w:p>
    <w:p w14:paraId="20BE94DB" w14:textId="77777777" w:rsidR="00EC5727" w:rsidRPr="001472DA" w:rsidRDefault="00CC492C">
      <w:pPr>
        <w:pStyle w:val="Zarkazkladnhotextu2"/>
        <w:numPr>
          <w:ilvl w:val="0"/>
          <w:numId w:val="138"/>
        </w:numPr>
        <w:spacing w:after="120" w:line="240" w:lineRule="auto"/>
        <w:ind w:left="924" w:hanging="357"/>
        <w:rPr>
          <w:rFonts w:ascii="Nudista" w:hAnsi="Nudista" w:cstheme="majorHAnsi"/>
          <w:bCs/>
          <w:szCs w:val="20"/>
        </w:rPr>
      </w:pPr>
      <w:r w:rsidRPr="001472DA">
        <w:rPr>
          <w:rFonts w:ascii="Nudista" w:hAnsi="Nudista" w:cstheme="majorHAnsi"/>
          <w:bCs/>
          <w:szCs w:val="20"/>
        </w:rPr>
        <w:t>identifikáciu Predmetu kúpy v rozsahu: množstvo dodaných vozidiel, ich označenie a označenie príslušenstva dodaného spolu s nimi,</w:t>
      </w:r>
    </w:p>
    <w:p w14:paraId="4A6165CE" w14:textId="77777777" w:rsidR="00EC5727" w:rsidRPr="001472DA" w:rsidRDefault="00CC492C">
      <w:pPr>
        <w:pStyle w:val="Zarkazkladnhotextu2"/>
        <w:numPr>
          <w:ilvl w:val="0"/>
          <w:numId w:val="138"/>
        </w:numPr>
        <w:spacing w:after="120" w:line="240" w:lineRule="auto"/>
        <w:ind w:left="924" w:hanging="357"/>
        <w:rPr>
          <w:rFonts w:ascii="Nudista" w:hAnsi="Nudista" w:cstheme="majorHAnsi"/>
          <w:bCs/>
          <w:szCs w:val="20"/>
        </w:rPr>
      </w:pPr>
      <w:r w:rsidRPr="001472DA">
        <w:rPr>
          <w:rFonts w:ascii="Nudista" w:hAnsi="Nudista" w:cstheme="majorHAnsi"/>
          <w:bCs/>
          <w:szCs w:val="20"/>
        </w:rPr>
        <w:t>sumu predmetného plnenia,</w:t>
      </w:r>
    </w:p>
    <w:p w14:paraId="158B7E48" w14:textId="77777777" w:rsidR="00EC5727" w:rsidRPr="001472DA" w:rsidRDefault="00CC492C">
      <w:pPr>
        <w:pStyle w:val="Zarkazkladnhotextu2"/>
        <w:numPr>
          <w:ilvl w:val="0"/>
          <w:numId w:val="138"/>
        </w:numPr>
        <w:spacing w:after="120" w:line="240" w:lineRule="auto"/>
        <w:ind w:left="924" w:hanging="357"/>
        <w:rPr>
          <w:rFonts w:ascii="Nudista" w:hAnsi="Nudista" w:cstheme="majorHAnsi"/>
          <w:bCs/>
          <w:szCs w:val="20"/>
        </w:rPr>
      </w:pPr>
      <w:r w:rsidRPr="001472DA">
        <w:rPr>
          <w:rFonts w:ascii="Nudista" w:hAnsi="Nudista"/>
          <w:szCs w:val="20"/>
        </w:rPr>
        <w:t>preukázanie funkčnosti a zaškolenia obsluhy (zamestnancov) Kupujúceho týkajúce sa obsluhy dodaného Predmetu kúpy</w:t>
      </w:r>
      <w:r w:rsidRPr="001472DA">
        <w:rPr>
          <w:rFonts w:ascii="Nudista" w:hAnsi="Nudista" w:cstheme="majorHAnsi"/>
          <w:bCs/>
          <w:szCs w:val="20"/>
        </w:rPr>
        <w:t>,</w:t>
      </w:r>
    </w:p>
    <w:p w14:paraId="23785FF5" w14:textId="77777777" w:rsidR="00EC5727" w:rsidRPr="001472DA" w:rsidRDefault="00CC492C">
      <w:pPr>
        <w:pStyle w:val="Zarkazkladnhotextu2"/>
        <w:numPr>
          <w:ilvl w:val="0"/>
          <w:numId w:val="138"/>
        </w:numPr>
        <w:spacing w:after="120" w:line="240" w:lineRule="auto"/>
        <w:ind w:left="924" w:hanging="357"/>
        <w:rPr>
          <w:rFonts w:ascii="Nudista" w:hAnsi="Nudista" w:cstheme="majorHAnsi"/>
          <w:bCs/>
          <w:szCs w:val="20"/>
        </w:rPr>
      </w:pPr>
      <w:r w:rsidRPr="001472DA">
        <w:rPr>
          <w:rFonts w:ascii="Nudista" w:hAnsi="Nudista" w:cstheme="majorHAnsi"/>
          <w:bCs/>
          <w:szCs w:val="20"/>
        </w:rPr>
        <w:t>miesto dodania Predmetu kúpy a dátum vyhotovenia Preberacieho protokolu,</w:t>
      </w:r>
    </w:p>
    <w:p w14:paraId="5C05FEA3" w14:textId="235EF8AB" w:rsidR="00EC5727" w:rsidRPr="001472DA" w:rsidRDefault="00CC492C">
      <w:pPr>
        <w:pStyle w:val="Zarkazkladnhotextu2"/>
        <w:numPr>
          <w:ilvl w:val="0"/>
          <w:numId w:val="138"/>
        </w:numPr>
        <w:spacing w:after="120" w:line="240" w:lineRule="auto"/>
        <w:ind w:left="924" w:hanging="357"/>
        <w:rPr>
          <w:rFonts w:ascii="Nudista" w:hAnsi="Nudista" w:cstheme="majorHAnsi"/>
          <w:bCs/>
          <w:szCs w:val="20"/>
        </w:rPr>
      </w:pPr>
      <w:r w:rsidRPr="001472DA">
        <w:rPr>
          <w:rFonts w:ascii="Nudista" w:hAnsi="Nudista" w:cstheme="majorHAnsi"/>
          <w:bCs/>
          <w:szCs w:val="20"/>
        </w:rPr>
        <w:t xml:space="preserve">podpisy </w:t>
      </w:r>
      <w:r w:rsidRPr="001472DA">
        <w:rPr>
          <w:rFonts w:ascii="Nudista" w:hAnsi="Nudista" w:cs="Arial"/>
          <w:szCs w:val="20"/>
        </w:rPr>
        <w:t>zástupcov vo veciach technických</w:t>
      </w:r>
      <w:r w:rsidRPr="001472DA">
        <w:rPr>
          <w:rFonts w:ascii="Nudista" w:hAnsi="Nudista" w:cstheme="majorHAnsi"/>
          <w:bCs/>
          <w:szCs w:val="20"/>
        </w:rPr>
        <w:t xml:space="preserve"> za Predávajúceho a</w:t>
      </w:r>
      <w:r w:rsidRPr="001472DA">
        <w:rPr>
          <w:rFonts w:ascii="Nudista" w:hAnsi="Nudista" w:cs="Calibri"/>
          <w:bCs/>
          <w:szCs w:val="20"/>
        </w:rPr>
        <w:t> </w:t>
      </w:r>
      <w:r w:rsidRPr="001472DA">
        <w:rPr>
          <w:rFonts w:ascii="Nudista" w:hAnsi="Nudista" w:cstheme="majorHAnsi"/>
          <w:bCs/>
          <w:szCs w:val="20"/>
        </w:rPr>
        <w:t>Kupujúceho.</w:t>
      </w:r>
      <w:bookmarkEnd w:id="2"/>
    </w:p>
    <w:p w14:paraId="6D069BBD" w14:textId="77777777" w:rsidR="00EC5727" w:rsidRPr="001472DA" w:rsidRDefault="00CC492C">
      <w:pPr>
        <w:pStyle w:val="Odsekzoznamu"/>
        <w:numPr>
          <w:ilvl w:val="1"/>
          <w:numId w:val="144"/>
        </w:numPr>
        <w:overflowPunct w:val="0"/>
        <w:autoSpaceDE w:val="0"/>
        <w:autoSpaceDN w:val="0"/>
        <w:adjustRightInd w:val="0"/>
        <w:spacing w:line="240" w:lineRule="auto"/>
        <w:ind w:left="567" w:hanging="567"/>
        <w:contextualSpacing w:val="0"/>
        <w:jc w:val="both"/>
        <w:rPr>
          <w:rFonts w:ascii="Nudista" w:hAnsi="Nudista"/>
        </w:rPr>
      </w:pPr>
      <w:r w:rsidRPr="001472DA">
        <w:rPr>
          <w:rFonts w:ascii="Nudista" w:hAnsi="Nudista"/>
        </w:rPr>
        <w:t>Pre riadne splnenie povinnosti Predávajúceho dodať Predmet kúpy na základe tejto Zmluvy je potrebné, aby boli podpísané Preberacie protokoly pre každé úžitkové motorové vozidlo tvoriace Predmet kúpy v Lehote dodania.</w:t>
      </w:r>
    </w:p>
    <w:p w14:paraId="31918A69" w14:textId="615BAC09" w:rsidR="00EC5727" w:rsidRPr="001472DA" w:rsidRDefault="00CC492C">
      <w:pPr>
        <w:pStyle w:val="Odsekzoznamu"/>
        <w:numPr>
          <w:ilvl w:val="1"/>
          <w:numId w:val="144"/>
        </w:numPr>
        <w:overflowPunct w:val="0"/>
        <w:autoSpaceDE w:val="0"/>
        <w:autoSpaceDN w:val="0"/>
        <w:adjustRightInd w:val="0"/>
        <w:spacing w:line="240" w:lineRule="auto"/>
        <w:ind w:left="567" w:hanging="567"/>
        <w:contextualSpacing w:val="0"/>
        <w:jc w:val="both"/>
        <w:rPr>
          <w:rFonts w:ascii="Nudista" w:hAnsi="Nudista"/>
        </w:rPr>
      </w:pPr>
      <w:r w:rsidRPr="001472DA">
        <w:rPr>
          <w:rFonts w:ascii="Nudista" w:hAnsi="Nudista"/>
        </w:rPr>
        <w:t>Kupujúci je oprávnený odmietnuť prevzatie Predmetu kúpy, resp. jeho časti v prípade, ak nie je dodaný v súlade s podmienkami, dohodnutými v tejto Zmluve.</w:t>
      </w:r>
    </w:p>
    <w:p w14:paraId="3777B596" w14:textId="77777777" w:rsidR="00EC5727" w:rsidRPr="001472DA" w:rsidRDefault="00EC5727">
      <w:pPr>
        <w:pStyle w:val="nadpisedouasD"/>
        <w:rPr>
          <w:rFonts w:ascii="Nudista" w:hAnsi="Nudista"/>
        </w:rPr>
      </w:pPr>
    </w:p>
    <w:p w14:paraId="067E145C" w14:textId="77777777" w:rsidR="00EC5727" w:rsidRPr="001472DA" w:rsidRDefault="00CC492C">
      <w:pPr>
        <w:spacing w:after="120" w:line="240" w:lineRule="auto"/>
        <w:ind w:left="357"/>
        <w:jc w:val="center"/>
        <w:rPr>
          <w:rFonts w:ascii="Nudista" w:hAnsi="Nudista"/>
          <w:b/>
          <w:sz w:val="20"/>
          <w:szCs w:val="20"/>
        </w:rPr>
      </w:pPr>
      <w:r w:rsidRPr="001472DA">
        <w:rPr>
          <w:rFonts w:ascii="Nudista" w:hAnsi="Nudista"/>
          <w:b/>
          <w:sz w:val="20"/>
          <w:szCs w:val="20"/>
        </w:rPr>
        <w:t>Kúpna cena a platobné podmienky</w:t>
      </w:r>
    </w:p>
    <w:p w14:paraId="2DDFD13C" w14:textId="77777777" w:rsidR="00EC5727" w:rsidRPr="001472DA" w:rsidRDefault="00CC492C">
      <w:pPr>
        <w:pStyle w:val="Odsekzoznamu"/>
        <w:numPr>
          <w:ilvl w:val="1"/>
          <w:numId w:val="144"/>
        </w:numPr>
        <w:overflowPunct w:val="0"/>
        <w:autoSpaceDE w:val="0"/>
        <w:autoSpaceDN w:val="0"/>
        <w:adjustRightInd w:val="0"/>
        <w:spacing w:line="240" w:lineRule="auto"/>
        <w:ind w:left="567" w:hanging="567"/>
        <w:contextualSpacing w:val="0"/>
        <w:jc w:val="both"/>
        <w:rPr>
          <w:rFonts w:ascii="Nudista" w:hAnsi="Nudista"/>
        </w:rPr>
      </w:pPr>
      <w:r w:rsidRPr="001472DA">
        <w:rPr>
          <w:rFonts w:ascii="Nudista" w:hAnsi="Nudista"/>
        </w:rPr>
        <w:t>Kúpna cena je stanovená dohodou Zmluvných strán na základe cenovej ponuky Predávajúceho predloženej v</w:t>
      </w:r>
      <w:r w:rsidRPr="001472DA">
        <w:rPr>
          <w:rFonts w:ascii="Nudista" w:hAnsi="Nudista" w:cs="Calibri"/>
        </w:rPr>
        <w:t xml:space="preserve"> S</w:t>
      </w:r>
      <w:r w:rsidRPr="001472DA">
        <w:rPr>
          <w:rFonts w:ascii="Nudista" w:hAnsi="Nudista"/>
        </w:rPr>
        <w:t>úťaži, ktorá je uvedená</w:t>
      </w:r>
    </w:p>
    <w:p w14:paraId="7E6AAD08" w14:textId="77777777" w:rsidR="00EC5727" w:rsidRPr="001472DA" w:rsidRDefault="00CC492C">
      <w:pPr>
        <w:pStyle w:val="Odsekzoznamu"/>
        <w:overflowPunct w:val="0"/>
        <w:autoSpaceDE w:val="0"/>
        <w:autoSpaceDN w:val="0"/>
        <w:adjustRightInd w:val="0"/>
        <w:spacing w:line="240" w:lineRule="auto"/>
        <w:ind w:left="567"/>
        <w:contextualSpacing w:val="0"/>
        <w:jc w:val="both"/>
        <w:rPr>
          <w:rFonts w:ascii="Nudista" w:eastAsia="Calibri" w:hAnsi="Nudista" w:cs="Arial"/>
          <w:bCs/>
          <w:i/>
          <w:noProof/>
          <w:highlight w:val="lightGray"/>
          <w:shd w:val="clear" w:color="auto" w:fill="BFBFBF" w:themeFill="background1" w:themeFillShade="BF"/>
        </w:rPr>
      </w:pPr>
      <w:r w:rsidRPr="001472DA">
        <w:rPr>
          <w:rFonts w:ascii="Nudista" w:eastAsia="Calibri" w:hAnsi="Nudista" w:cs="Arial"/>
          <w:b/>
          <w:i/>
          <w:noProof/>
          <w:highlight w:val="lightGray"/>
          <w:shd w:val="clear" w:color="auto" w:fill="BFBFBF" w:themeFill="background1" w:themeFillShade="BF"/>
        </w:rPr>
        <w:t>Alt. 1:</w:t>
      </w:r>
      <w:r w:rsidRPr="001472DA">
        <w:rPr>
          <w:rFonts w:ascii="Nudista" w:eastAsia="Calibri" w:hAnsi="Nudista" w:cs="Arial"/>
          <w:bCs/>
          <w:i/>
          <w:noProof/>
          <w:highlight w:val="lightGray"/>
          <w:shd w:val="clear" w:color="auto" w:fill="BFBFBF" w:themeFill="background1" w:themeFillShade="BF"/>
        </w:rPr>
        <w:t xml:space="preserve"> v Prílohe č. 2a – Cenová tabuľka pre Časť I. predmetu zákazky /</w:t>
      </w:r>
    </w:p>
    <w:p w14:paraId="5D7CFB9F" w14:textId="77777777" w:rsidR="00EC5727" w:rsidRPr="001472DA" w:rsidRDefault="00CC492C">
      <w:pPr>
        <w:pStyle w:val="Odsekzoznamu"/>
        <w:overflowPunct w:val="0"/>
        <w:autoSpaceDE w:val="0"/>
        <w:autoSpaceDN w:val="0"/>
        <w:adjustRightInd w:val="0"/>
        <w:spacing w:line="240" w:lineRule="auto"/>
        <w:ind w:left="567"/>
        <w:contextualSpacing w:val="0"/>
        <w:jc w:val="both"/>
        <w:rPr>
          <w:rFonts w:ascii="Nudista" w:eastAsia="Calibri" w:hAnsi="Nudista" w:cs="Arial"/>
          <w:bCs/>
          <w:i/>
          <w:noProof/>
          <w:highlight w:val="lightGray"/>
          <w:shd w:val="clear" w:color="auto" w:fill="BFBFBF" w:themeFill="background1" w:themeFillShade="BF"/>
        </w:rPr>
      </w:pPr>
      <w:r w:rsidRPr="001472DA">
        <w:rPr>
          <w:rFonts w:ascii="Nudista" w:eastAsia="Calibri" w:hAnsi="Nudista" w:cs="Arial"/>
          <w:b/>
          <w:i/>
          <w:noProof/>
          <w:highlight w:val="lightGray"/>
          <w:shd w:val="clear" w:color="auto" w:fill="BFBFBF" w:themeFill="background1" w:themeFillShade="BF"/>
        </w:rPr>
        <w:t>Alt 2:</w:t>
      </w:r>
      <w:r w:rsidRPr="001472DA">
        <w:rPr>
          <w:rFonts w:ascii="Nudista" w:eastAsia="Calibri" w:hAnsi="Nudista" w:cs="Arial"/>
          <w:bCs/>
          <w:i/>
          <w:noProof/>
          <w:highlight w:val="lightGray"/>
          <w:shd w:val="clear" w:color="auto" w:fill="BFBFBF" w:themeFill="background1" w:themeFillShade="BF"/>
        </w:rPr>
        <w:t xml:space="preserve"> v Prílohe č. 2b – Cenová tabuľka pre Časť II. predmetu zákazky </w:t>
      </w:r>
    </w:p>
    <w:p w14:paraId="1ECDFC5F" w14:textId="77777777" w:rsidR="00EC5727" w:rsidRPr="001472DA" w:rsidRDefault="00CC492C">
      <w:pPr>
        <w:pStyle w:val="Odsekzoznamu"/>
        <w:overflowPunct w:val="0"/>
        <w:autoSpaceDE w:val="0"/>
        <w:autoSpaceDN w:val="0"/>
        <w:adjustRightInd w:val="0"/>
        <w:spacing w:line="240" w:lineRule="auto"/>
        <w:ind w:left="567"/>
        <w:contextualSpacing w:val="0"/>
        <w:jc w:val="both"/>
        <w:rPr>
          <w:rFonts w:ascii="Nudista" w:hAnsi="Nudista"/>
        </w:rPr>
      </w:pPr>
      <w:r w:rsidRPr="001472DA">
        <w:rPr>
          <w:rFonts w:ascii="Nudista" w:hAnsi="Nudista"/>
        </w:rPr>
        <w:t>tejto Zmluvy a</w:t>
      </w:r>
      <w:r w:rsidRPr="001472DA">
        <w:rPr>
          <w:rFonts w:ascii="Nudista" w:hAnsi="Nudista" w:cs="Calibri"/>
        </w:rPr>
        <w:t> </w:t>
      </w:r>
      <w:r w:rsidRPr="001472DA">
        <w:rPr>
          <w:rFonts w:ascii="Nudista" w:hAnsi="Nudista"/>
        </w:rPr>
        <w:t>tvorí neoddeliteľnú súčasť tejto Zmluvy (inde v Zmluve len ako “</w:t>
      </w:r>
      <w:r w:rsidRPr="001472DA">
        <w:rPr>
          <w:rFonts w:ascii="Nudista" w:hAnsi="Nudista"/>
          <w:b/>
        </w:rPr>
        <w:t>Kúpna cena</w:t>
      </w:r>
      <w:r w:rsidRPr="001472DA">
        <w:rPr>
          <w:rFonts w:ascii="Nudista" w:hAnsi="Nudista"/>
        </w:rPr>
        <w:t>”).</w:t>
      </w:r>
    </w:p>
    <w:p w14:paraId="5F579AC8" w14:textId="77777777" w:rsidR="00EC5727" w:rsidRPr="001472DA" w:rsidRDefault="00CC492C" w:rsidP="001472DA">
      <w:pPr>
        <w:pStyle w:val="Odsekzoznamu"/>
        <w:overflowPunct w:val="0"/>
        <w:autoSpaceDE w:val="0"/>
        <w:autoSpaceDN w:val="0"/>
        <w:adjustRightInd w:val="0"/>
        <w:spacing w:line="240" w:lineRule="auto"/>
        <w:ind w:left="567"/>
        <w:contextualSpacing w:val="0"/>
        <w:jc w:val="both"/>
        <w:rPr>
          <w:rFonts w:ascii="Nudista" w:hAnsi="Nudista" w:cs="Arial"/>
          <w:bCs/>
        </w:rPr>
      </w:pPr>
      <w:r w:rsidRPr="001472DA">
        <w:rPr>
          <w:rFonts w:ascii="Nudista" w:hAnsi="Nudista"/>
        </w:rPr>
        <w:t>Celková</w:t>
      </w:r>
      <w:r w:rsidRPr="001472DA">
        <w:rPr>
          <w:rFonts w:ascii="Nudista" w:hAnsi="Nudista" w:cs="Arial"/>
          <w:bCs/>
        </w:rPr>
        <w:t xml:space="preserve"> Kúpna cena za dodaný Predmet kúpy a</w:t>
      </w:r>
      <w:r w:rsidRPr="001472DA">
        <w:rPr>
          <w:rFonts w:ascii="Nudista" w:hAnsi="Nudista" w:cs="Calibri"/>
          <w:bCs/>
        </w:rPr>
        <w:t> </w:t>
      </w:r>
      <w:r w:rsidRPr="001472DA">
        <w:rPr>
          <w:rFonts w:ascii="Nudista" w:hAnsi="Nudista" w:cs="Arial"/>
          <w:bCs/>
        </w:rPr>
        <w:t>za v</w:t>
      </w:r>
      <w:r w:rsidRPr="001472DA">
        <w:rPr>
          <w:rFonts w:ascii="Nudista" w:hAnsi="Nudista" w:cs="Proba Pro"/>
          <w:bCs/>
        </w:rPr>
        <w:t>š</w:t>
      </w:r>
      <w:r w:rsidRPr="001472DA">
        <w:rPr>
          <w:rFonts w:ascii="Nudista" w:hAnsi="Nudista" w:cs="Arial"/>
          <w:bCs/>
        </w:rPr>
        <w:t>etky s</w:t>
      </w:r>
      <w:r w:rsidRPr="001472DA">
        <w:rPr>
          <w:rFonts w:ascii="Nudista" w:hAnsi="Nudista" w:cs="Proba Pro"/>
          <w:bCs/>
        </w:rPr>
        <w:t>ú</w:t>
      </w:r>
      <w:r w:rsidRPr="001472DA">
        <w:rPr>
          <w:rFonts w:ascii="Nudista" w:hAnsi="Nudista" w:cs="Arial"/>
          <w:bCs/>
        </w:rPr>
        <w:t>visiace plnenia podľa tejto Zmluvy je nasledovná</w:t>
      </w:r>
      <w:r w:rsidRPr="001472DA">
        <w:rPr>
          <w:rFonts w:ascii="Nudista" w:hAnsi="Nudista" w:cs="Arial"/>
        </w:rPr>
        <w:t>:</w:t>
      </w:r>
    </w:p>
    <w:p w14:paraId="1F8AF4C7" w14:textId="1BE637B1" w:rsidR="00EC5727" w:rsidRPr="001472DA" w:rsidRDefault="00CC492C" w:rsidP="00A6448C">
      <w:pPr>
        <w:spacing w:after="120" w:line="240" w:lineRule="auto"/>
        <w:ind w:left="567"/>
        <w:jc w:val="both"/>
        <w:rPr>
          <w:rFonts w:ascii="Nudista" w:hAnsi="Nudista" w:cs="Arial"/>
          <w:bCs/>
          <w:sz w:val="20"/>
          <w:szCs w:val="20"/>
        </w:rPr>
      </w:pPr>
      <w:r w:rsidRPr="001472DA">
        <w:rPr>
          <w:rFonts w:ascii="Nudista" w:hAnsi="Nudista" w:cs="Arial"/>
          <w:bCs/>
          <w:sz w:val="20"/>
          <w:szCs w:val="20"/>
        </w:rPr>
        <w:t>Cena bez DPH:</w:t>
      </w:r>
      <w:r w:rsidRPr="001472DA">
        <w:rPr>
          <w:rFonts w:ascii="Nudista" w:hAnsi="Nudista" w:cs="Arial"/>
          <w:bCs/>
          <w:sz w:val="20"/>
          <w:szCs w:val="20"/>
        </w:rPr>
        <w:tab/>
      </w:r>
      <w:r w:rsidRPr="001472DA">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1472DA">
        <w:rPr>
          <w:rFonts w:ascii="Nudista" w:hAnsi="Nudista" w:cs="Arial"/>
          <w:bCs/>
          <w:i/>
          <w:sz w:val="20"/>
          <w:szCs w:val="20"/>
        </w:rPr>
        <w:t xml:space="preserve"> </w:t>
      </w:r>
      <w:r w:rsidRPr="001472DA">
        <w:rPr>
          <w:rFonts w:ascii="Nudista" w:hAnsi="Nudista" w:cs="Arial"/>
          <w:bCs/>
          <w:sz w:val="20"/>
          <w:szCs w:val="20"/>
        </w:rPr>
        <w:t>EUR</w:t>
      </w:r>
      <w:r w:rsidR="00A6448C">
        <w:rPr>
          <w:rFonts w:ascii="Nudista" w:hAnsi="Nudista" w:cs="Arial"/>
          <w:bCs/>
          <w:sz w:val="20"/>
          <w:szCs w:val="20"/>
        </w:rPr>
        <w:t xml:space="preserve"> </w:t>
      </w:r>
      <w:r w:rsidRPr="001472DA">
        <w:rPr>
          <w:rFonts w:ascii="Nudista" w:hAnsi="Nudista" w:cs="Arial"/>
          <w:bCs/>
          <w:sz w:val="20"/>
          <w:szCs w:val="20"/>
        </w:rPr>
        <w:t xml:space="preserve">(slovom: </w:t>
      </w:r>
      <w:r w:rsidRPr="001472DA">
        <w:rPr>
          <w:rFonts w:ascii="Nudista" w:hAnsi="Nudista" w:cs="Arial"/>
          <w:bCs/>
          <w:i/>
          <w:sz w:val="20"/>
          <w:szCs w:val="20"/>
          <w:highlight w:val="lightGray"/>
          <w:shd w:val="clear" w:color="auto" w:fill="D0CECE" w:themeFill="background2" w:themeFillShade="E6"/>
        </w:rPr>
        <w:t>[doplní uchádzač]</w:t>
      </w:r>
      <w:r w:rsidRPr="001472DA">
        <w:rPr>
          <w:rFonts w:ascii="Nudista" w:hAnsi="Nudista" w:cs="Arial"/>
          <w:bCs/>
          <w:i/>
          <w:sz w:val="20"/>
          <w:szCs w:val="20"/>
        </w:rPr>
        <w:t xml:space="preserve"> </w:t>
      </w:r>
      <w:r w:rsidRPr="001472DA">
        <w:rPr>
          <w:rFonts w:ascii="Nudista" w:hAnsi="Nudista" w:cs="Arial"/>
          <w:bCs/>
          <w:sz w:val="20"/>
          <w:szCs w:val="20"/>
        </w:rPr>
        <w:t>EUR). Ku Kúpnej cene bude uplatnený režim DPH podľa platných právnych predpisov.</w:t>
      </w:r>
    </w:p>
    <w:p w14:paraId="30DD3370"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rPr>
        <w:t xml:space="preserve">Kúpnou cenou sa rozumie konečná cena vrátane všetkých ciel a daňových poplatkov, nákladov súvisiacich s dodaním Predmetu kúpy podľa bodu </w:t>
      </w:r>
      <w:r w:rsidRPr="001472DA">
        <w:rPr>
          <w:rFonts w:ascii="Nudista" w:hAnsi="Nudista"/>
        </w:rPr>
        <w:fldChar w:fldCharType="begin"/>
      </w:r>
      <w:r w:rsidRPr="001472DA">
        <w:rPr>
          <w:rFonts w:ascii="Nudista" w:hAnsi="Nudista"/>
        </w:rPr>
        <w:instrText xml:space="preserve"> REF _Ref81991466 \r \h  \* MERGEFORMAT </w:instrText>
      </w:r>
      <w:r w:rsidRPr="001472DA">
        <w:rPr>
          <w:rFonts w:ascii="Nudista" w:hAnsi="Nudista"/>
        </w:rPr>
      </w:r>
      <w:r w:rsidRPr="001472DA">
        <w:rPr>
          <w:rFonts w:ascii="Nudista" w:hAnsi="Nudista"/>
        </w:rPr>
        <w:fldChar w:fldCharType="separate"/>
      </w:r>
      <w:r w:rsidRPr="001472DA">
        <w:rPr>
          <w:rFonts w:ascii="Nudista" w:hAnsi="Nudista"/>
        </w:rPr>
        <w:t>1.2</w:t>
      </w:r>
      <w:r w:rsidRPr="001472DA">
        <w:rPr>
          <w:rFonts w:ascii="Nudista" w:hAnsi="Nudista"/>
        </w:rPr>
        <w:fldChar w:fldCharType="end"/>
      </w:r>
      <w:r w:rsidRPr="001472DA">
        <w:rPr>
          <w:rFonts w:ascii="Nudista" w:hAnsi="Nudista"/>
        </w:rPr>
        <w:t xml:space="preserve"> článku I. Zmluvy na miesto dodania dohodnuté touto Zmluvou ako aj nákladov na odstraňovanie vád v záručnej lehote podľa článku IV. Zmluvy ako aj všetkých ďalších služieb, činností, výkonov a ostatných nákladov Predávajúceho v súvislosti s predajom Predmetu kúpy za podmienok dohodnutých v tejto Zmluve.</w:t>
      </w:r>
    </w:p>
    <w:p w14:paraId="310B0B8E"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rPr>
        <w:t xml:space="preserve">Kupujúci neposkytuje za Predmet kúpy zálohu ani žiadne preddavky z Kúpnej ceny. </w:t>
      </w:r>
    </w:p>
    <w:p w14:paraId="0FC72573"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rPr>
        <w:lastRenderedPageBreak/>
        <w:t>Predávajúci je oprávnený vystaviť faktúru na zaplatenie Predmetu kúpy (alebo jeho časti) až po potvrdení dodania Predmetu kúpy (alebo jeho časti) zo strany Kupujúceho podpisom Preberacieho protokolu podľa podmienok, stanovených v článku II tejto Zmluvy.</w:t>
      </w:r>
    </w:p>
    <w:p w14:paraId="65F45E9A" w14:textId="77777777" w:rsidR="00EC5727" w:rsidRPr="001472DA" w:rsidRDefault="00CC492C">
      <w:pPr>
        <w:pStyle w:val="AOHead2"/>
        <w:widowControl w:val="0"/>
        <w:numPr>
          <w:ilvl w:val="1"/>
          <w:numId w:val="144"/>
        </w:numPr>
        <w:spacing w:before="0" w:line="240" w:lineRule="auto"/>
        <w:ind w:left="567" w:hanging="567"/>
        <w:rPr>
          <w:rFonts w:ascii="Nudista" w:hAnsi="Nudista" w:cs="Arial"/>
          <w:b w:val="0"/>
          <w:sz w:val="20"/>
          <w:szCs w:val="20"/>
          <w:lang w:val="sk-SK"/>
        </w:rPr>
      </w:pPr>
      <w:r w:rsidRPr="001472DA">
        <w:rPr>
          <w:rFonts w:ascii="Nudista" w:hAnsi="Nudista" w:cs="Arial"/>
          <w:b w:val="0"/>
          <w:sz w:val="20"/>
          <w:szCs w:val="20"/>
          <w:lang w:val="sk-SK"/>
        </w:rPr>
        <w:t xml:space="preserve">Predávajúci je povinný najneskôr do pätnástich (15) dní od vzniku daňovej povinnosti (potvrdení dodania Predmetu kúpy alebo jeho časti zo strany Kupujúceho) vystaviť a zaslať faktúru Kupujúcemu na e-mailovú adresu: </w:t>
      </w:r>
      <w:r w:rsidRPr="001472DA">
        <w:rPr>
          <w:rFonts w:ascii="Nudista" w:hAnsi="Nudista" w:cs="Arial"/>
          <w:sz w:val="20"/>
          <w:szCs w:val="20"/>
          <w:lang w:val="sk-SK"/>
        </w:rPr>
        <w:t>e-infaktury@bvsas.sk</w:t>
      </w:r>
      <w:r w:rsidRPr="001472DA">
        <w:rPr>
          <w:rFonts w:ascii="Nudista" w:hAnsi="Nudista" w:cs="Arial"/>
          <w:b w:val="0"/>
          <w:sz w:val="20"/>
          <w:szCs w:val="20"/>
          <w:lang w:val="sk-SK"/>
        </w:rPr>
        <w:t>.</w:t>
      </w:r>
    </w:p>
    <w:p w14:paraId="6ADE3221" w14:textId="77777777" w:rsidR="00EC5727" w:rsidRPr="001472DA" w:rsidRDefault="00CC492C">
      <w:pPr>
        <w:pStyle w:val="Odsekzoznamu"/>
        <w:suppressAutoHyphens/>
        <w:spacing w:after="0" w:line="240" w:lineRule="auto"/>
        <w:ind w:left="567"/>
        <w:jc w:val="both"/>
        <w:rPr>
          <w:rFonts w:ascii="Nudista" w:hAnsi="Nudista" w:cs="Arial"/>
        </w:rPr>
      </w:pPr>
      <w:r w:rsidRPr="001472DA">
        <w:rPr>
          <w:rFonts w:ascii="Nudista" w:hAnsi="Nudista" w:cs="Arial"/>
        </w:rPr>
        <w:t xml:space="preserve">Za deň doručenia faktúry, ktorá bude vystavená po vecnej a formálnej stránke v súlade s podmienkami, stanovenými v tomto článku Zmluvy, sa považuje deň doručenia faktúry na e-mailovú adresu, uvedenú v tomto bode Zmluvy. Faktúry doručené počas sviatkov a dní pracovného pokoja, resp. v pracovné dni po 16:00 hod., budú vždy považované za doručené najbližší nasledujúci pracovný deň. </w:t>
      </w:r>
    </w:p>
    <w:p w14:paraId="69360350" w14:textId="77777777" w:rsidR="00EC5727" w:rsidRPr="001472DA" w:rsidRDefault="00CC492C">
      <w:pPr>
        <w:pStyle w:val="AOHead2"/>
        <w:widowControl w:val="0"/>
        <w:numPr>
          <w:ilvl w:val="0"/>
          <w:numId w:val="0"/>
        </w:numPr>
        <w:spacing w:before="0" w:after="120" w:line="240" w:lineRule="auto"/>
        <w:ind w:left="567"/>
        <w:rPr>
          <w:rFonts w:ascii="Nudista" w:eastAsiaTheme="minorHAnsi" w:hAnsi="Nudista" w:cs="Arial"/>
          <w:b w:val="0"/>
          <w:sz w:val="20"/>
          <w:szCs w:val="20"/>
          <w:lang w:val="sk-SK"/>
        </w:rPr>
      </w:pPr>
      <w:r w:rsidRPr="001472DA">
        <w:rPr>
          <w:rFonts w:ascii="Nudista" w:hAnsi="Nudista" w:cs="Arial"/>
          <w:b w:val="0"/>
          <w:sz w:val="20"/>
          <w:szCs w:val="20"/>
          <w:lang w:val="sk-SK"/>
        </w:rPr>
        <w:t>Kupujúci nenesie zodpovednosť za nedoručenie faktúry zo strany Predávajúceho a ani nie je povinný o tejto skutočnosti Predávajúceho upovedomiť.</w:t>
      </w:r>
    </w:p>
    <w:p w14:paraId="582A007C" w14:textId="77777777" w:rsidR="00EC5727" w:rsidRPr="001472DA" w:rsidRDefault="00CC492C">
      <w:pPr>
        <w:pStyle w:val="AOHead2"/>
        <w:widowControl w:val="0"/>
        <w:numPr>
          <w:ilvl w:val="1"/>
          <w:numId w:val="144"/>
        </w:numPr>
        <w:spacing w:before="0" w:after="120" w:line="240" w:lineRule="auto"/>
        <w:ind w:left="567" w:hanging="567"/>
        <w:rPr>
          <w:rFonts w:ascii="Nudista" w:hAnsi="Nudista" w:cs="Arial"/>
          <w:b w:val="0"/>
          <w:sz w:val="20"/>
          <w:szCs w:val="20"/>
          <w:lang w:val="sk-SK"/>
        </w:rPr>
      </w:pPr>
      <w:r w:rsidRPr="001472DA">
        <w:rPr>
          <w:rFonts w:ascii="Nudista" w:hAnsi="Nudista" w:cs="Arial"/>
          <w:b w:val="0"/>
          <w:sz w:val="20"/>
          <w:szCs w:val="20"/>
          <w:lang w:val="sk-SK"/>
        </w:rPr>
        <w:t>Faktúra musí obsahovať všetky náležitosti podľa zákona č. 222/2004 o dani z pridanej hodnoty v znení neskorších predpisov (ďalej len „zákon o DPH“), vrátane rozdelenia predmetu fakturácie na jednotlivé druhy dodaných tovarov a služieb, v zmysle ustanovení § 74 ods. 1 písm. f) tohto zákona a ako prílohu scan Preberacieho protokolu, podpísaný zástupcami vo veciach technických oboch zmluvných strán a potvrdenú objednávku, zaslanú Kupujúcim alebo vo faktúre bude uvedené číslo objednávky, pod ktorým ju Kupujúci eviduje.</w:t>
      </w:r>
    </w:p>
    <w:p w14:paraId="5E616884" w14:textId="77777777" w:rsidR="00EC5727" w:rsidRPr="001472DA" w:rsidRDefault="00CC492C">
      <w:pPr>
        <w:spacing w:after="120" w:line="240" w:lineRule="auto"/>
        <w:ind w:left="567" w:hanging="567"/>
        <w:jc w:val="both"/>
        <w:rPr>
          <w:rFonts w:ascii="Nudista" w:hAnsi="Nudista" w:cs="Arial"/>
          <w:sz w:val="20"/>
          <w:szCs w:val="20"/>
        </w:rPr>
      </w:pPr>
      <w:r w:rsidRPr="001472DA">
        <w:rPr>
          <w:rFonts w:ascii="Nudista" w:hAnsi="Nudista" w:cs="Arial"/>
          <w:sz w:val="20"/>
          <w:szCs w:val="20"/>
        </w:rPr>
        <w:t xml:space="preserve">3.8 </w:t>
      </w:r>
      <w:r w:rsidRPr="001472DA">
        <w:rPr>
          <w:rFonts w:ascii="Nudista" w:hAnsi="Nudista" w:cs="Arial"/>
          <w:sz w:val="20"/>
          <w:szCs w:val="20"/>
        </w:rPr>
        <w:tab/>
        <w:t>Kupujúci podpisom tejto Zmluvy udeľuje Predávajúcemu súhlas k zasielaniu faktúr v elektronickej forme (v súlade s ustanovením § 71 ods. 1 písm. b) zákona o DPH).</w:t>
      </w:r>
    </w:p>
    <w:p w14:paraId="59F37721" w14:textId="77777777" w:rsidR="00EC5727" w:rsidRPr="001472DA" w:rsidRDefault="00CC492C">
      <w:pPr>
        <w:pStyle w:val="Odsekzoznamu"/>
        <w:suppressAutoHyphens/>
        <w:spacing w:after="120" w:line="240" w:lineRule="auto"/>
        <w:ind w:left="567" w:hanging="567"/>
        <w:jc w:val="both"/>
        <w:rPr>
          <w:rFonts w:ascii="Nudista" w:eastAsiaTheme="minorHAnsi" w:hAnsi="Nudista" w:cs="Arial"/>
        </w:rPr>
      </w:pPr>
      <w:r w:rsidRPr="001472DA">
        <w:rPr>
          <w:rFonts w:ascii="Nudista" w:hAnsi="Nudista" w:cs="Arial"/>
        </w:rPr>
        <w:t xml:space="preserve">3.9 </w:t>
      </w:r>
      <w:r w:rsidRPr="001472DA">
        <w:rPr>
          <w:rFonts w:ascii="Nudista" w:hAnsi="Nudista" w:cs="Arial"/>
        </w:rPr>
        <w:tab/>
        <w:t xml:space="preserve">V </w:t>
      </w:r>
      <w:r w:rsidRPr="001472DA">
        <w:rPr>
          <w:rFonts w:ascii="Nudista" w:eastAsiaTheme="minorHAnsi" w:hAnsi="Nudista" w:cs="Arial"/>
        </w:rPr>
        <w:t xml:space="preserve">predmete e-mailu, ktorým </w:t>
      </w:r>
      <w:r w:rsidRPr="001472DA">
        <w:rPr>
          <w:rFonts w:ascii="Nudista" w:hAnsi="Nudista" w:cs="Arial"/>
        </w:rPr>
        <w:t>bude</w:t>
      </w:r>
      <w:r w:rsidRPr="001472DA">
        <w:rPr>
          <w:rFonts w:ascii="Nudista" w:eastAsiaTheme="minorHAnsi" w:hAnsi="Nudista" w:cs="Arial"/>
        </w:rPr>
        <w:t xml:space="preserve"> elektronická faktúra zasielaná, musí byť </w:t>
      </w:r>
      <w:r w:rsidRPr="001472DA">
        <w:rPr>
          <w:rFonts w:ascii="Nudista" w:hAnsi="Nudista" w:cs="Arial"/>
        </w:rPr>
        <w:t>(</w:t>
      </w:r>
      <w:r w:rsidRPr="001472DA">
        <w:rPr>
          <w:rFonts w:ascii="Nudista" w:eastAsiaTheme="minorHAnsi" w:hAnsi="Nudista" w:cs="Arial"/>
        </w:rPr>
        <w:t>za účelom základnej identifikácie</w:t>
      </w:r>
      <w:r w:rsidRPr="001472DA">
        <w:rPr>
          <w:rFonts w:ascii="Nudista" w:hAnsi="Nudista" w:cs="Arial"/>
        </w:rPr>
        <w:t>)</w:t>
      </w:r>
      <w:r w:rsidRPr="001472DA">
        <w:rPr>
          <w:rFonts w:ascii="Nudista" w:eastAsiaTheme="minorHAnsi" w:hAnsi="Nudista" w:cs="Arial"/>
        </w:rPr>
        <w:t xml:space="preserve"> </w:t>
      </w:r>
      <w:r w:rsidRPr="001472DA">
        <w:rPr>
          <w:rFonts w:ascii="Nudista" w:hAnsi="Nudista" w:cs="Arial"/>
        </w:rPr>
        <w:t xml:space="preserve">uvedené </w:t>
      </w:r>
      <w:r w:rsidRPr="001472DA">
        <w:rPr>
          <w:rFonts w:ascii="Nudista" w:eastAsiaTheme="minorHAnsi" w:hAnsi="Nudista" w:cs="Arial"/>
        </w:rPr>
        <w:t>slovo: „faktúra“, „invoice“, „dobropis“, „ťarchopis“; popri tomto označení môžu byť v predmete e-mailu uvedené aj ďalšie znaky, slúžiace k bližšej identifikácii (čísla alebo písmená).</w:t>
      </w:r>
    </w:p>
    <w:p w14:paraId="6C2E0B65" w14:textId="77777777" w:rsidR="00EC5727" w:rsidRPr="001472DA" w:rsidRDefault="00CC492C">
      <w:pPr>
        <w:pStyle w:val="AODocTxt"/>
        <w:numPr>
          <w:ilvl w:val="0"/>
          <w:numId w:val="0"/>
        </w:numPr>
        <w:suppressAutoHyphens/>
        <w:spacing w:before="0" w:after="120" w:line="240" w:lineRule="auto"/>
        <w:ind w:left="567" w:hanging="567"/>
        <w:rPr>
          <w:rFonts w:ascii="Nudista" w:hAnsi="Nudista" w:cs="Arial"/>
          <w:sz w:val="20"/>
          <w:szCs w:val="20"/>
          <w:lang w:val="sk-SK"/>
        </w:rPr>
      </w:pPr>
      <w:r w:rsidRPr="001472DA">
        <w:rPr>
          <w:rFonts w:ascii="Nudista" w:hAnsi="Nudista" w:cs="Arial"/>
          <w:sz w:val="20"/>
          <w:szCs w:val="20"/>
          <w:lang w:val="sk-SK"/>
        </w:rPr>
        <w:t xml:space="preserve">3.10 </w:t>
      </w:r>
      <w:r w:rsidRPr="001472DA">
        <w:rPr>
          <w:rFonts w:ascii="Nudista" w:hAnsi="Nudista" w:cs="Arial"/>
          <w:sz w:val="20"/>
          <w:szCs w:val="20"/>
          <w:lang w:val="sk-SK"/>
        </w:rPr>
        <w:tab/>
        <w:t>Elektronická faktúra musí byť vystavená len vo formátoch súborov PDF, TIF, JPEG, BMP a nesmie byť zaheslovaná, zamknutá na tlačenie, ani komprimovaná.</w:t>
      </w:r>
    </w:p>
    <w:p w14:paraId="3D781CCD" w14:textId="0D0E1D61" w:rsidR="00EC5727" w:rsidRPr="001472DA" w:rsidRDefault="00CC492C">
      <w:pPr>
        <w:pStyle w:val="AODocTxt"/>
        <w:numPr>
          <w:ilvl w:val="0"/>
          <w:numId w:val="0"/>
        </w:numPr>
        <w:suppressAutoHyphens/>
        <w:spacing w:before="0" w:after="120" w:line="240" w:lineRule="auto"/>
        <w:ind w:left="567" w:hanging="567"/>
        <w:rPr>
          <w:rFonts w:ascii="Nudista" w:hAnsi="Nudista" w:cs="Arial"/>
          <w:sz w:val="20"/>
          <w:szCs w:val="20"/>
          <w:lang w:val="sk-SK"/>
        </w:rPr>
      </w:pPr>
      <w:r w:rsidRPr="001472DA">
        <w:rPr>
          <w:rFonts w:ascii="Nudista" w:hAnsi="Nudista" w:cs="Arial"/>
          <w:sz w:val="20"/>
          <w:szCs w:val="20"/>
          <w:lang w:val="sk-SK"/>
        </w:rPr>
        <w:t xml:space="preserve">3.11 </w:t>
      </w:r>
      <w:r w:rsidRPr="001472DA">
        <w:rPr>
          <w:rFonts w:ascii="Nudista" w:hAnsi="Nudista" w:cs="Arial"/>
          <w:sz w:val="20"/>
          <w:szCs w:val="20"/>
          <w:lang w:val="sk-SK"/>
        </w:rPr>
        <w:tab/>
        <w:t>Každý e-mail môže obsahovať v prílohe iba jednu elektronickú faktúru, pričom všetky dokumenty, ktoré sa prikladajú k faktúre (podľa bodu 3.6 tohto článku Zmluvy) musia byť zaslané v tom istom e-maile, ako samotná faktúra. E-mail, ktorým bude zasielaná elektronická faktúra (prípadne spolu s ďalšími dokumentami) nesmie byť väčší než 20 MB.</w:t>
      </w:r>
    </w:p>
    <w:p w14:paraId="43F5A8BB" w14:textId="77777777" w:rsidR="00EC5727" w:rsidRPr="001472DA" w:rsidRDefault="00CC492C">
      <w:pPr>
        <w:pStyle w:val="AODocTxt"/>
        <w:numPr>
          <w:ilvl w:val="0"/>
          <w:numId w:val="0"/>
        </w:numPr>
        <w:suppressAutoHyphens/>
        <w:spacing w:before="0" w:after="120" w:line="240" w:lineRule="auto"/>
        <w:ind w:left="567" w:hanging="567"/>
        <w:rPr>
          <w:rFonts w:ascii="Nudista" w:hAnsi="Nudista" w:cs="Arial"/>
          <w:sz w:val="20"/>
          <w:szCs w:val="20"/>
          <w:lang w:val="sk-SK"/>
        </w:rPr>
      </w:pPr>
      <w:r w:rsidRPr="001472DA">
        <w:rPr>
          <w:rFonts w:ascii="Nudista" w:hAnsi="Nudista" w:cs="Arial"/>
          <w:sz w:val="20"/>
          <w:szCs w:val="20"/>
          <w:lang w:val="sk-SK"/>
        </w:rPr>
        <w:t xml:space="preserve">3.12 </w:t>
      </w:r>
      <w:r w:rsidRPr="001472DA">
        <w:rPr>
          <w:rFonts w:ascii="Nudista" w:hAnsi="Nudista" w:cs="Arial"/>
          <w:sz w:val="20"/>
          <w:szCs w:val="20"/>
          <w:lang w:val="sk-SK"/>
        </w:rPr>
        <w:tab/>
        <w:t>Predávajúci je povinný zabezpečiť vierohodnosť pôvodu neporušenosť obsahu a čitateľnosť faktúry, vyhotovenej v elektronickej forme, v súlade s podmienkami zákona o DPH. Podpis faktúry kvalifikovaným elektronickým podpisom sa nevyžaduje.</w:t>
      </w:r>
    </w:p>
    <w:p w14:paraId="4256F9FB" w14:textId="77777777" w:rsidR="00EC5727" w:rsidRPr="001472DA" w:rsidRDefault="00CC492C">
      <w:pPr>
        <w:pStyle w:val="AOHead2"/>
        <w:widowControl w:val="0"/>
        <w:numPr>
          <w:ilvl w:val="0"/>
          <w:numId w:val="0"/>
        </w:numPr>
        <w:spacing w:before="0" w:after="120" w:line="240" w:lineRule="auto"/>
        <w:ind w:left="567" w:hanging="567"/>
        <w:rPr>
          <w:rFonts w:ascii="Nudista" w:hAnsi="Nudista" w:cs="Arial"/>
          <w:b w:val="0"/>
          <w:sz w:val="20"/>
          <w:szCs w:val="20"/>
          <w:lang w:val="sk-SK"/>
        </w:rPr>
      </w:pPr>
      <w:r w:rsidRPr="001472DA">
        <w:rPr>
          <w:rFonts w:ascii="Nudista" w:hAnsi="Nudista" w:cs="Arial"/>
          <w:b w:val="0"/>
          <w:sz w:val="20"/>
          <w:szCs w:val="20"/>
          <w:lang w:val="sk-SK"/>
        </w:rPr>
        <w:t xml:space="preserve">3.13 </w:t>
      </w:r>
      <w:r w:rsidRPr="001472DA">
        <w:rPr>
          <w:rFonts w:ascii="Nudista" w:hAnsi="Nudista" w:cs="Arial"/>
          <w:b w:val="0"/>
          <w:sz w:val="20"/>
          <w:szCs w:val="20"/>
          <w:lang w:val="sk-SK"/>
        </w:rPr>
        <w:tab/>
        <w:t>Predávajúci, ktorý nemá sídlo v Slovenskej republike, je povinný ku každému dodanému tovaru uviesť vo faktúre alebo v Preberacom protokole, kód kombinovanej nomenklatúry (kód CN), krajinu pôvodu a čistú hmotnosť tovaru (t. j. hmotnosť tovaru bez všetkých obalov).</w:t>
      </w:r>
    </w:p>
    <w:p w14:paraId="1DC0E92E" w14:textId="77777777" w:rsidR="00EC5727" w:rsidRPr="001472DA" w:rsidRDefault="00CC492C">
      <w:pPr>
        <w:pStyle w:val="AOHead2"/>
        <w:widowControl w:val="0"/>
        <w:numPr>
          <w:ilvl w:val="0"/>
          <w:numId w:val="0"/>
        </w:numPr>
        <w:spacing w:before="0" w:after="120" w:line="240" w:lineRule="auto"/>
        <w:ind w:left="567" w:hanging="567"/>
        <w:rPr>
          <w:rFonts w:ascii="Nudista" w:hAnsi="Nudista" w:cs="Arial"/>
          <w:b w:val="0"/>
          <w:sz w:val="20"/>
          <w:szCs w:val="20"/>
          <w:lang w:val="sk-SK"/>
        </w:rPr>
      </w:pPr>
      <w:r w:rsidRPr="001472DA">
        <w:rPr>
          <w:rFonts w:ascii="Nudista" w:hAnsi="Nudista" w:cs="Arial"/>
          <w:b w:val="0"/>
          <w:sz w:val="20"/>
          <w:szCs w:val="20"/>
          <w:lang w:val="sk-SK"/>
        </w:rPr>
        <w:t xml:space="preserve">3.14 </w:t>
      </w:r>
      <w:r w:rsidRPr="001472DA">
        <w:rPr>
          <w:rFonts w:ascii="Nudista" w:hAnsi="Nudista" w:cs="Arial"/>
          <w:b w:val="0"/>
          <w:sz w:val="20"/>
          <w:szCs w:val="20"/>
          <w:lang w:val="sk-SK"/>
        </w:rPr>
        <w:tab/>
        <w:t>V prípade, že faktúra:</w:t>
      </w:r>
    </w:p>
    <w:p w14:paraId="0CBE38C5" w14:textId="77777777" w:rsidR="00EC5727" w:rsidRPr="001472DA" w:rsidRDefault="00CC492C">
      <w:pPr>
        <w:pStyle w:val="AOHead2"/>
        <w:widowControl w:val="0"/>
        <w:numPr>
          <w:ilvl w:val="0"/>
          <w:numId w:val="0"/>
        </w:numPr>
        <w:spacing w:before="0" w:after="120" w:line="240" w:lineRule="auto"/>
        <w:ind w:left="567"/>
        <w:rPr>
          <w:rFonts w:ascii="Nudista" w:hAnsi="Nudista" w:cs="Arial"/>
          <w:b w:val="0"/>
          <w:sz w:val="20"/>
          <w:szCs w:val="20"/>
          <w:lang w:val="sk-SK"/>
        </w:rPr>
      </w:pPr>
      <w:r w:rsidRPr="001472DA">
        <w:rPr>
          <w:rFonts w:ascii="Nudista" w:hAnsi="Nudista" w:cs="Arial"/>
          <w:b w:val="0"/>
          <w:sz w:val="20"/>
          <w:szCs w:val="20"/>
          <w:lang w:val="sk-SK"/>
        </w:rPr>
        <w:t>- bude obsahovať nesprávne údaje, nesprávne fakturovanú cenu,</w:t>
      </w:r>
    </w:p>
    <w:p w14:paraId="789493BD" w14:textId="77777777" w:rsidR="00EC5727" w:rsidRPr="001472DA" w:rsidRDefault="00CC492C">
      <w:pPr>
        <w:pStyle w:val="AOHead2"/>
        <w:widowControl w:val="0"/>
        <w:numPr>
          <w:ilvl w:val="0"/>
          <w:numId w:val="0"/>
        </w:numPr>
        <w:spacing w:before="0" w:after="120" w:line="240" w:lineRule="auto"/>
        <w:ind w:left="567"/>
        <w:rPr>
          <w:rFonts w:ascii="Nudista" w:hAnsi="Nudista" w:cs="Arial"/>
          <w:b w:val="0"/>
          <w:sz w:val="20"/>
          <w:szCs w:val="20"/>
          <w:lang w:val="sk-SK"/>
        </w:rPr>
      </w:pPr>
      <w:r w:rsidRPr="001472DA">
        <w:rPr>
          <w:rFonts w:ascii="Nudista" w:hAnsi="Nudista" w:cs="Arial"/>
          <w:b w:val="0"/>
          <w:sz w:val="20"/>
          <w:szCs w:val="20"/>
          <w:lang w:val="sk-SK"/>
        </w:rPr>
        <w:t xml:space="preserve">- nebude obsahovať všetky potrebné náležitosti (vrátane príloh) podľa tejto Zmluvy, </w:t>
      </w:r>
    </w:p>
    <w:p w14:paraId="76F4A002" w14:textId="77777777" w:rsidR="00EC5727" w:rsidRPr="001472DA" w:rsidRDefault="00CC492C">
      <w:pPr>
        <w:pStyle w:val="AOHead2"/>
        <w:widowControl w:val="0"/>
        <w:numPr>
          <w:ilvl w:val="0"/>
          <w:numId w:val="0"/>
        </w:numPr>
        <w:spacing w:before="0" w:after="120" w:line="240" w:lineRule="auto"/>
        <w:ind w:left="567"/>
        <w:rPr>
          <w:rFonts w:ascii="Nudista" w:hAnsi="Nudista" w:cs="Arial"/>
          <w:b w:val="0"/>
          <w:sz w:val="20"/>
          <w:szCs w:val="20"/>
          <w:lang w:val="sk-SK"/>
        </w:rPr>
      </w:pPr>
      <w:r w:rsidRPr="001472DA">
        <w:rPr>
          <w:rFonts w:ascii="Nudista" w:hAnsi="Nudista" w:cs="Arial"/>
          <w:b w:val="0"/>
          <w:sz w:val="20"/>
          <w:szCs w:val="20"/>
          <w:lang w:val="sk-SK"/>
        </w:rPr>
        <w:t xml:space="preserve">- nebude zabezpečená vierohodnosť jej pôvodu, neporušenosť obsahu a čitateľnosť a/alebo </w:t>
      </w:r>
    </w:p>
    <w:p w14:paraId="21AB71BA" w14:textId="77777777" w:rsidR="00EC5727" w:rsidRPr="001472DA" w:rsidRDefault="00CC492C">
      <w:pPr>
        <w:pStyle w:val="AOHead2"/>
        <w:widowControl w:val="0"/>
        <w:numPr>
          <w:ilvl w:val="0"/>
          <w:numId w:val="0"/>
        </w:numPr>
        <w:spacing w:before="0" w:after="120" w:line="240" w:lineRule="auto"/>
        <w:ind w:left="567"/>
        <w:rPr>
          <w:rFonts w:ascii="Nudista" w:hAnsi="Nudista" w:cs="Arial"/>
          <w:b w:val="0"/>
          <w:sz w:val="20"/>
          <w:szCs w:val="20"/>
          <w:lang w:val="sk-SK"/>
        </w:rPr>
      </w:pPr>
      <w:r w:rsidRPr="001472DA">
        <w:rPr>
          <w:rFonts w:ascii="Nudista" w:hAnsi="Nudista" w:cs="Arial"/>
          <w:b w:val="0"/>
          <w:sz w:val="20"/>
          <w:szCs w:val="20"/>
          <w:lang w:val="sk-SK"/>
        </w:rPr>
        <w:t xml:space="preserve">- nebude zaslaná v súlade s podmienkami, dohodnutými v tejto Zmluve, </w:t>
      </w:r>
    </w:p>
    <w:p w14:paraId="4936AFEE" w14:textId="77777777" w:rsidR="00EC5727" w:rsidRPr="001472DA" w:rsidRDefault="00CC492C">
      <w:pPr>
        <w:pStyle w:val="AOHead2"/>
        <w:widowControl w:val="0"/>
        <w:numPr>
          <w:ilvl w:val="0"/>
          <w:numId w:val="0"/>
        </w:numPr>
        <w:spacing w:before="0" w:after="120" w:line="240" w:lineRule="auto"/>
        <w:ind w:left="567"/>
        <w:rPr>
          <w:rFonts w:ascii="Nudista" w:hAnsi="Nudista" w:cs="Arial"/>
          <w:b w:val="0"/>
          <w:sz w:val="20"/>
          <w:szCs w:val="20"/>
          <w:lang w:val="sk-SK"/>
        </w:rPr>
      </w:pPr>
      <w:r w:rsidRPr="001472DA">
        <w:rPr>
          <w:rFonts w:ascii="Nudista" w:hAnsi="Nudista" w:cs="Arial"/>
          <w:b w:val="0"/>
          <w:sz w:val="20"/>
          <w:szCs w:val="20"/>
          <w:lang w:val="sk-SK"/>
        </w:rPr>
        <w:t xml:space="preserve">Kupujúci je oprávnený vrátiť ju Predávajúcemu na doplnenie alebo opravu (faktúra bude vrátená na emailovú adresu, z ktorej bola doručená, to neplatí ak Predávajúci Kupujúcemu oznámi inú/osobitnú adresu pre tento účel). V takom prípade sa zastaví plynutie lehoty splatnosti a nová lehota splatnosti začne plynúť dňom doručenia opravenej faktúry Kupujúcemu spôsobom, </w:t>
      </w:r>
      <w:r w:rsidRPr="001472DA">
        <w:rPr>
          <w:rFonts w:ascii="Nudista" w:hAnsi="Nudista" w:cs="Arial"/>
          <w:b w:val="0"/>
          <w:sz w:val="20"/>
          <w:szCs w:val="20"/>
          <w:lang w:val="sk-SK"/>
        </w:rPr>
        <w:lastRenderedPageBreak/>
        <w:t>uvedeným v odseku 3.15 tohto článku zmluvy.</w:t>
      </w:r>
    </w:p>
    <w:p w14:paraId="5208229D" w14:textId="7189CCE8" w:rsidR="00EC5727" w:rsidRPr="001472DA" w:rsidRDefault="00CC492C">
      <w:pPr>
        <w:pStyle w:val="Odsekzoznamu"/>
        <w:suppressAutoHyphens/>
        <w:spacing w:after="120" w:line="240" w:lineRule="auto"/>
        <w:ind w:left="567" w:hanging="567"/>
        <w:jc w:val="both"/>
        <w:rPr>
          <w:rFonts w:ascii="Nudista" w:hAnsi="Nudista" w:cs="Arial"/>
        </w:rPr>
      </w:pPr>
      <w:r w:rsidRPr="001472DA">
        <w:rPr>
          <w:rFonts w:ascii="Nudista" w:hAnsi="Nudista" w:cs="Arial"/>
        </w:rPr>
        <w:t xml:space="preserve">3.15 </w:t>
      </w:r>
      <w:r w:rsidRPr="001472DA">
        <w:rPr>
          <w:rFonts w:ascii="Nudista" w:hAnsi="Nudista" w:cs="Arial"/>
        </w:rPr>
        <w:tab/>
        <w:t xml:space="preserve">Lehota splatnosti faktúry je tridsať (30) dní odo dňa jej doručenia na e-mailovú adresu Kupujúceho, uvedenú v bode 3.5 tohto článku Zmluvy. </w:t>
      </w:r>
    </w:p>
    <w:p w14:paraId="1D24C31E" w14:textId="77777777" w:rsidR="00EC5727" w:rsidRPr="001472DA" w:rsidRDefault="00EC5727">
      <w:pPr>
        <w:pStyle w:val="Odsekzoznamu"/>
        <w:overflowPunct w:val="0"/>
        <w:autoSpaceDE w:val="0"/>
        <w:autoSpaceDN w:val="0"/>
        <w:adjustRightInd w:val="0"/>
        <w:spacing w:line="240" w:lineRule="auto"/>
        <w:ind w:left="567"/>
        <w:contextualSpacing w:val="0"/>
        <w:jc w:val="both"/>
        <w:rPr>
          <w:rFonts w:ascii="Nudista" w:hAnsi="Nudista"/>
        </w:rPr>
      </w:pPr>
    </w:p>
    <w:p w14:paraId="579D8A29" w14:textId="77777777" w:rsidR="00EC5727" w:rsidRPr="001472DA" w:rsidRDefault="00EC5727">
      <w:pPr>
        <w:pStyle w:val="nadpisedouasD"/>
        <w:rPr>
          <w:rFonts w:ascii="Nudista" w:hAnsi="Nudista"/>
        </w:rPr>
      </w:pPr>
    </w:p>
    <w:p w14:paraId="51CA3616" w14:textId="77777777" w:rsidR="00EC5727" w:rsidRPr="001472DA" w:rsidRDefault="00CC492C">
      <w:pPr>
        <w:overflowPunct w:val="0"/>
        <w:autoSpaceDE w:val="0"/>
        <w:autoSpaceDN w:val="0"/>
        <w:adjustRightInd w:val="0"/>
        <w:spacing w:after="120" w:line="240" w:lineRule="auto"/>
        <w:jc w:val="center"/>
        <w:rPr>
          <w:rFonts w:ascii="Nudista" w:hAnsi="Nudista"/>
          <w:b/>
          <w:sz w:val="20"/>
          <w:szCs w:val="20"/>
        </w:rPr>
      </w:pPr>
      <w:r w:rsidRPr="001472DA">
        <w:rPr>
          <w:rFonts w:ascii="Nudista" w:hAnsi="Nudista"/>
          <w:b/>
          <w:sz w:val="20"/>
          <w:szCs w:val="20"/>
        </w:rPr>
        <w:t>Záruka a</w:t>
      </w:r>
      <w:r w:rsidRPr="001472DA">
        <w:rPr>
          <w:rFonts w:ascii="Nudista" w:hAnsi="Nudista" w:cs="Calibri"/>
          <w:b/>
          <w:sz w:val="20"/>
          <w:szCs w:val="20"/>
        </w:rPr>
        <w:t> </w:t>
      </w:r>
      <w:r w:rsidRPr="001472DA">
        <w:rPr>
          <w:rFonts w:ascii="Nudista" w:hAnsi="Nudista"/>
          <w:b/>
          <w:sz w:val="20"/>
          <w:szCs w:val="20"/>
        </w:rPr>
        <w:t>zodpovednosť za vady a záručný servis</w:t>
      </w:r>
    </w:p>
    <w:p w14:paraId="5589D91C" w14:textId="1FB5EEB1"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rPr>
        <w:t>Predávajúci sa zaväzuje, že Predmet kúpy bude spĺňať dohodnutý účel a vlastnosti, vyplývajúce zo Špecifikácie predmetu kúpy a zároveň bude spĺňať technické požiadavky, uvedené v</w:t>
      </w:r>
      <w:r w:rsidRPr="001472DA">
        <w:rPr>
          <w:rFonts w:ascii="Nudista" w:hAnsi="Nudista" w:cs="Calibri"/>
        </w:rPr>
        <w:t> </w:t>
      </w:r>
      <w:r w:rsidRPr="001472DA">
        <w:rPr>
          <w:rFonts w:ascii="Nudista" w:hAnsi="Nudista"/>
        </w:rPr>
        <w:t>súťažných podkladoch k</w:t>
      </w:r>
      <w:r w:rsidRPr="001472DA">
        <w:rPr>
          <w:rFonts w:ascii="Nudista" w:hAnsi="Nudista" w:cs="Calibri"/>
        </w:rPr>
        <w:t> </w:t>
      </w:r>
      <w:r w:rsidRPr="001472DA">
        <w:rPr>
          <w:rFonts w:ascii="Nudista" w:hAnsi="Nudista"/>
        </w:rPr>
        <w:t xml:space="preserve">Súťaži a následne uvedené v ponuke Predávajúceho. </w:t>
      </w:r>
    </w:p>
    <w:p w14:paraId="245AEF53" w14:textId="66812880"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rPr>
      </w:pPr>
      <w:r w:rsidRPr="001472DA">
        <w:rPr>
          <w:rFonts w:ascii="Nudista" w:hAnsi="Nudista"/>
        </w:rPr>
        <w:t xml:space="preserve">Záručná doba na Predmet kúpy je </w:t>
      </w:r>
      <w:r w:rsidR="00A6448C">
        <w:rPr>
          <w:rFonts w:ascii="Nudista" w:hAnsi="Nudista"/>
        </w:rPr>
        <w:t>(24) dvadsaťštyri</w:t>
      </w:r>
      <w:r w:rsidR="00A6448C" w:rsidRPr="001472DA">
        <w:rPr>
          <w:rFonts w:ascii="Nudista" w:hAnsi="Nudista"/>
        </w:rPr>
        <w:t xml:space="preserve"> </w:t>
      </w:r>
      <w:r w:rsidRPr="001472DA">
        <w:rPr>
          <w:rFonts w:ascii="Nudista" w:hAnsi="Nudista"/>
        </w:rPr>
        <w:t xml:space="preserve">mesiacov odo dňa jeho prevzatia, resp. prevzatia jeho časti zo strany Kupujúceho. </w:t>
      </w:r>
    </w:p>
    <w:p w14:paraId="4F9C090F" w14:textId="2B5B5131"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1472DA">
        <w:rPr>
          <w:rFonts w:ascii="Nudista" w:hAnsi="Nudista" w:cstheme="majorHAnsi"/>
          <w:bCs/>
        </w:rPr>
        <w:t>Dátum prevzatia Predmetu kúpy bude uvedený na Preberacom protokole podľa bodu 2.4 článku II tejto Zmluvy.</w:t>
      </w:r>
    </w:p>
    <w:p w14:paraId="30147059" w14:textId="694683BD"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color w:val="000000" w:themeColor="text1"/>
        </w:rPr>
      </w:pPr>
      <w:r w:rsidRPr="001472DA">
        <w:rPr>
          <w:rFonts w:ascii="Nudista" w:hAnsi="Nudista" w:cstheme="majorHAnsi"/>
          <w:bCs/>
        </w:rPr>
        <w:t>Práva zo zodpovednosti za vady, ktoré sa vyskytnú v</w:t>
      </w:r>
      <w:r w:rsidRPr="001472DA">
        <w:rPr>
          <w:rFonts w:ascii="Nudista" w:hAnsi="Nudista" w:cs="Calibri"/>
          <w:bCs/>
        </w:rPr>
        <w:t> </w:t>
      </w:r>
      <w:r w:rsidRPr="001472DA">
        <w:rPr>
          <w:rFonts w:ascii="Nudista" w:hAnsi="Nudista" w:cstheme="majorHAnsi"/>
          <w:bCs/>
        </w:rPr>
        <w:t>záručnej dobe, musí Kupujúci uplatniť v</w:t>
      </w:r>
      <w:r w:rsidRPr="001472DA">
        <w:rPr>
          <w:rFonts w:ascii="Nudista" w:hAnsi="Nudista" w:cs="Calibri"/>
          <w:bCs/>
        </w:rPr>
        <w:t> rámci záručného servisu</w:t>
      </w:r>
      <w:r w:rsidRPr="001472DA">
        <w:rPr>
          <w:rFonts w:ascii="Nudista" w:hAnsi="Nudista" w:cstheme="majorHAnsi"/>
          <w:bCs/>
        </w:rPr>
        <w:t xml:space="preserve">. </w:t>
      </w:r>
      <w:r w:rsidRPr="001472DA">
        <w:rPr>
          <w:rFonts w:ascii="Nudista" w:hAnsi="Nudista" w:cstheme="majorHAnsi"/>
          <w:bCs/>
          <w:color w:val="000000" w:themeColor="text1"/>
        </w:rPr>
        <w:t xml:space="preserve">Kupujúci je povinný vady Predmetu kúpy bez zbytočného odkladu po ich zistení písomne oznámiť kontaktnej osobe Predávajúceho, uvedenej v bode </w:t>
      </w:r>
      <w:r w:rsidRPr="001472DA">
        <w:rPr>
          <w:rFonts w:ascii="Nudista" w:hAnsi="Nudista" w:cstheme="majorHAnsi"/>
          <w:bCs/>
          <w:color w:val="000000" w:themeColor="text1"/>
        </w:rPr>
        <w:fldChar w:fldCharType="begin"/>
      </w:r>
      <w:r w:rsidRPr="001472DA">
        <w:rPr>
          <w:rFonts w:ascii="Nudista" w:hAnsi="Nudista" w:cstheme="majorHAnsi"/>
          <w:bCs/>
          <w:color w:val="000000" w:themeColor="text1"/>
        </w:rPr>
        <w:instrText xml:space="preserve"> REF _Ref82000509 \r \h  \* MERGEFORMAT </w:instrText>
      </w:r>
      <w:r w:rsidRPr="001472DA">
        <w:rPr>
          <w:rFonts w:ascii="Nudista" w:hAnsi="Nudista" w:cstheme="majorHAnsi"/>
          <w:bCs/>
          <w:color w:val="000000" w:themeColor="text1"/>
        </w:rPr>
      </w:r>
      <w:r w:rsidRPr="001472DA">
        <w:rPr>
          <w:rFonts w:ascii="Nudista" w:hAnsi="Nudista" w:cstheme="majorHAnsi"/>
          <w:bCs/>
          <w:color w:val="000000" w:themeColor="text1"/>
        </w:rPr>
        <w:fldChar w:fldCharType="separate"/>
      </w:r>
      <w:r w:rsidRPr="001472DA">
        <w:rPr>
          <w:rFonts w:ascii="Nudista" w:hAnsi="Nudista" w:cstheme="majorHAnsi"/>
          <w:bCs/>
          <w:color w:val="000000" w:themeColor="text1"/>
        </w:rPr>
        <w:t>9.4i)</w:t>
      </w:r>
      <w:r w:rsidRPr="001472DA">
        <w:rPr>
          <w:rFonts w:ascii="Nudista" w:hAnsi="Nudista" w:cstheme="majorHAnsi"/>
          <w:bCs/>
          <w:color w:val="000000" w:themeColor="text1"/>
        </w:rPr>
        <w:fldChar w:fldCharType="end"/>
      </w:r>
      <w:r w:rsidRPr="001472DA">
        <w:rPr>
          <w:rFonts w:ascii="Nudista" w:hAnsi="Nudista" w:cstheme="majorHAnsi"/>
          <w:bCs/>
          <w:color w:val="000000" w:themeColor="text1"/>
        </w:rPr>
        <w:t xml:space="preserve"> Zmluvy (ďalej len „</w:t>
      </w:r>
      <w:r w:rsidRPr="001472DA">
        <w:rPr>
          <w:rFonts w:ascii="Nudista" w:hAnsi="Nudista" w:cstheme="majorHAnsi"/>
          <w:b/>
          <w:bCs/>
          <w:color w:val="000000" w:themeColor="text1"/>
        </w:rPr>
        <w:t>uplatnenie záruky</w:t>
      </w:r>
      <w:r w:rsidRPr="001472DA">
        <w:rPr>
          <w:rFonts w:ascii="Nudista" w:hAnsi="Nudista" w:cstheme="majorHAnsi"/>
          <w:bCs/>
          <w:color w:val="000000" w:themeColor="text1"/>
        </w:rPr>
        <w:t>“). Oznámenie o</w:t>
      </w:r>
      <w:r w:rsidRPr="001472DA">
        <w:rPr>
          <w:rFonts w:ascii="Nudista" w:hAnsi="Nudista" w:cs="Calibri"/>
          <w:bCs/>
          <w:color w:val="000000" w:themeColor="text1"/>
        </w:rPr>
        <w:t> </w:t>
      </w:r>
      <w:r w:rsidRPr="001472DA">
        <w:rPr>
          <w:rFonts w:ascii="Nudista" w:hAnsi="Nudista" w:cstheme="majorHAnsi"/>
          <w:bCs/>
          <w:color w:val="000000" w:themeColor="text1"/>
        </w:rPr>
        <w:t>vadách Predmetu kúpy musí obsahovať:</w:t>
      </w:r>
    </w:p>
    <w:p w14:paraId="1B26CF64"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hAnsi="Nudista" w:cstheme="majorHAnsi"/>
          <w:bCs/>
          <w:color w:val="000000" w:themeColor="text1"/>
        </w:rPr>
      </w:pPr>
      <w:r w:rsidRPr="001472DA">
        <w:rPr>
          <w:rFonts w:ascii="Nudista" w:hAnsi="Nudista" w:cstheme="majorHAnsi"/>
          <w:bCs/>
          <w:color w:val="000000" w:themeColor="text1"/>
        </w:rPr>
        <w:t>identifikáciu Zmluvy,</w:t>
      </w:r>
    </w:p>
    <w:p w14:paraId="3AEEE6A0"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hAnsi="Nudista" w:cstheme="majorHAnsi"/>
          <w:bCs/>
          <w:color w:val="000000" w:themeColor="text1"/>
        </w:rPr>
      </w:pPr>
      <w:r w:rsidRPr="001472DA">
        <w:rPr>
          <w:rFonts w:ascii="Nudista" w:hAnsi="Nudista" w:cstheme="majorHAnsi"/>
          <w:bCs/>
          <w:color w:val="000000" w:themeColor="text1"/>
        </w:rPr>
        <w:t>identifikáciu Predmetu kúpy, resp. konkrétneho úžitkového motorového vozidla,</w:t>
      </w:r>
    </w:p>
    <w:p w14:paraId="7A1263E9"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hAnsi="Nudista" w:cstheme="majorHAnsi"/>
          <w:bCs/>
          <w:color w:val="000000" w:themeColor="text1"/>
        </w:rPr>
      </w:pPr>
      <w:bookmarkStart w:id="3" w:name="_Ref81992980"/>
      <w:r w:rsidRPr="001472DA">
        <w:rPr>
          <w:rFonts w:ascii="Nudista" w:hAnsi="Nudista" w:cstheme="majorHAnsi"/>
          <w:bCs/>
          <w:color w:val="000000" w:themeColor="text1"/>
        </w:rPr>
        <w:t>popis vady Predmetu kúpy alebo spôsob, akým sa vada prejavuje,</w:t>
      </w:r>
      <w:bookmarkEnd w:id="3"/>
    </w:p>
    <w:p w14:paraId="2E8FCF0B"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hAnsi="Nudista" w:cstheme="majorHAnsi"/>
          <w:bCs/>
          <w:color w:val="000000" w:themeColor="text1"/>
        </w:rPr>
      </w:pPr>
      <w:r w:rsidRPr="001472DA">
        <w:rPr>
          <w:rFonts w:ascii="Nudista" w:hAnsi="Nudista" w:cstheme="majorHAnsi"/>
          <w:bCs/>
          <w:color w:val="000000" w:themeColor="text1"/>
        </w:rPr>
        <w:t>určenie spôsobu uspokojenia nároku zo záruky.</w:t>
      </w:r>
    </w:p>
    <w:p w14:paraId="5E0693F7"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1472DA">
        <w:rPr>
          <w:rFonts w:ascii="Nudista" w:hAnsi="Nudista" w:cstheme="majorHAnsi"/>
          <w:bCs/>
        </w:rPr>
        <w:t xml:space="preserve">Kupujúci je pri uplatnení záruky oprávnený namiesto nárokov zo záručného servisu (podľa Špecifikácie predmetu kúpy) požadovať podľa svojho uváženia: </w:t>
      </w:r>
    </w:p>
    <w:p w14:paraId="3D6742B2"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hAnsi="Nudista" w:cstheme="majorHAnsi"/>
          <w:bCs/>
        </w:rPr>
      </w:pPr>
      <w:bookmarkStart w:id="4" w:name="_Ref81992944"/>
      <w:r w:rsidRPr="001472DA">
        <w:rPr>
          <w:rFonts w:ascii="Nudista" w:hAnsi="Nudista" w:cstheme="majorHAnsi"/>
          <w:bCs/>
        </w:rPr>
        <w:t>vrátenie zaplatenej Kúpnej ceny za Predmet kúpy, vykazujúci vady akosti a/alebo vady druhu,</w:t>
      </w:r>
      <w:bookmarkEnd w:id="4"/>
      <w:r w:rsidRPr="001472DA">
        <w:rPr>
          <w:rFonts w:ascii="Nudista" w:hAnsi="Nudista" w:cstheme="majorHAnsi"/>
          <w:bCs/>
        </w:rPr>
        <w:t xml:space="preserve"> </w:t>
      </w:r>
    </w:p>
    <w:p w14:paraId="3D7689F2"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hAnsi="Nudista" w:cstheme="majorHAnsi"/>
          <w:bCs/>
        </w:rPr>
      </w:pPr>
      <w:bookmarkStart w:id="5" w:name="_Ref81992955"/>
      <w:r w:rsidRPr="001472DA">
        <w:rPr>
          <w:rFonts w:ascii="Nudista" w:hAnsi="Nudista" w:cstheme="majorHAnsi"/>
          <w:bCs/>
        </w:rPr>
        <w:t>zľavu z kúpnej ceny za Predmet kúpy, vykazujúci vady akosti,</w:t>
      </w:r>
      <w:bookmarkEnd w:id="5"/>
      <w:r w:rsidRPr="001472DA">
        <w:rPr>
          <w:rFonts w:ascii="Nudista" w:hAnsi="Nudista" w:cstheme="majorHAnsi"/>
          <w:bCs/>
        </w:rPr>
        <w:t xml:space="preserve"> </w:t>
      </w:r>
    </w:p>
    <w:p w14:paraId="0796D63E"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hAnsi="Nudista" w:cstheme="majorHAnsi"/>
          <w:bCs/>
          <w:color w:val="000000" w:themeColor="text1"/>
        </w:rPr>
      </w:pPr>
      <w:bookmarkStart w:id="6" w:name="_Ref81992988"/>
      <w:r w:rsidRPr="001472DA">
        <w:rPr>
          <w:rFonts w:ascii="Nudista" w:hAnsi="Nudista" w:cstheme="majorHAnsi"/>
          <w:bCs/>
        </w:rPr>
        <w:t xml:space="preserve">výmenu Predmetu kúpy, vykazujúceho vady akosti, za bezchybný a/alebo vady druhu Predmetu kúpy za Predmet kúpy, identifikovaný v </w:t>
      </w:r>
      <w:r w:rsidRPr="001472DA">
        <w:rPr>
          <w:rFonts w:ascii="Nudista" w:hAnsi="Nudista" w:cstheme="majorHAnsi"/>
          <w:bCs/>
          <w:color w:val="000000" w:themeColor="text1"/>
        </w:rPr>
        <w:t>Zmluve, resp. v Špecifikácií predmetu kúpy,</w:t>
      </w:r>
      <w:bookmarkEnd w:id="6"/>
    </w:p>
    <w:p w14:paraId="40A5CD62"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hAnsi="Nudista" w:cstheme="majorHAnsi"/>
          <w:bCs/>
        </w:rPr>
      </w:pPr>
      <w:bookmarkStart w:id="7" w:name="_Ref81992997"/>
      <w:r w:rsidRPr="001472DA">
        <w:rPr>
          <w:rFonts w:ascii="Nudista" w:hAnsi="Nudista" w:cstheme="majorHAnsi"/>
          <w:bCs/>
        </w:rPr>
        <w:t>opravu Predmetu kúpy, vykazujúceho vady v rámci záručného servisu, ak sú vady opraviteľné.</w:t>
      </w:r>
      <w:bookmarkEnd w:id="7"/>
    </w:p>
    <w:p w14:paraId="33C4FFAB"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1472DA">
        <w:rPr>
          <w:rFonts w:ascii="Nudista" w:hAnsi="Nudista" w:cstheme="majorHAnsi"/>
          <w:bCs/>
        </w:rPr>
        <w:t>Popri nárokoch ustanovených v</w:t>
      </w:r>
      <w:r w:rsidRPr="001472DA">
        <w:rPr>
          <w:rFonts w:ascii="Nudista" w:hAnsi="Nudista" w:cs="Calibri"/>
          <w:bCs/>
        </w:rPr>
        <w:t> </w:t>
      </w:r>
      <w:r w:rsidRPr="001472DA">
        <w:rPr>
          <w:rFonts w:ascii="Nudista" w:hAnsi="Nudista" w:cstheme="majorHAnsi"/>
          <w:bCs/>
        </w:rPr>
        <w:t>bode 4.5 tejto Zmluvy má Kupujúci nárok na náhradu škody.</w:t>
      </w:r>
    </w:p>
    <w:p w14:paraId="27911F82" w14:textId="107767CB"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1472DA">
        <w:rPr>
          <w:rFonts w:ascii="Nudista" w:hAnsi="Nudista" w:cstheme="majorHAnsi"/>
          <w:bCs/>
        </w:rPr>
        <w:t>Kupujúci má v rámci záručného servisu nárok na dodanie bežných náhradných dielcov, t. j. dielov prevádzkových častí, teda najmä dielov, ktoré podliehajú bežnému opotrebeniu ako napr. hadice, tesnenia, spojky, filtre a pod. a to do 48 hodín od oznámenia požiadavky na ich dodanie Predávajúcemu.</w:t>
      </w:r>
    </w:p>
    <w:p w14:paraId="057296A5"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1472DA">
        <w:rPr>
          <w:rFonts w:ascii="Nudista" w:hAnsi="Nudista" w:cstheme="majorHAnsi"/>
          <w:bCs/>
        </w:rPr>
        <w:t xml:space="preserve">V prípade nárokov z oprávnenej reklamácie podľa bodu </w:t>
      </w:r>
      <w:r w:rsidRPr="001472DA">
        <w:rPr>
          <w:rFonts w:ascii="Nudista" w:hAnsi="Nudista" w:cstheme="majorHAnsi"/>
          <w:bCs/>
        </w:rPr>
        <w:fldChar w:fldCharType="begin"/>
      </w:r>
      <w:r w:rsidRPr="001472DA">
        <w:rPr>
          <w:rFonts w:ascii="Nudista" w:hAnsi="Nudista" w:cstheme="majorHAnsi"/>
          <w:bCs/>
        </w:rPr>
        <w:instrText xml:space="preserve"> REF _Ref81992944 \r \h  \* MERGEFORMAT </w:instrText>
      </w:r>
      <w:r w:rsidRPr="001472DA">
        <w:rPr>
          <w:rFonts w:ascii="Nudista" w:hAnsi="Nudista" w:cstheme="majorHAnsi"/>
          <w:bCs/>
        </w:rPr>
      </w:r>
      <w:r w:rsidRPr="001472DA">
        <w:rPr>
          <w:rFonts w:ascii="Nudista" w:hAnsi="Nudista" w:cstheme="majorHAnsi"/>
          <w:bCs/>
        </w:rPr>
        <w:fldChar w:fldCharType="separate"/>
      </w:r>
      <w:r w:rsidRPr="001472DA">
        <w:rPr>
          <w:rFonts w:ascii="Nudista" w:hAnsi="Nudista" w:cstheme="majorHAnsi"/>
          <w:bCs/>
        </w:rPr>
        <w:t>4.5i)</w:t>
      </w:r>
      <w:r w:rsidRPr="001472DA">
        <w:rPr>
          <w:rFonts w:ascii="Nudista" w:hAnsi="Nudista" w:cstheme="majorHAnsi"/>
          <w:bCs/>
        </w:rPr>
        <w:fldChar w:fldCharType="end"/>
      </w:r>
      <w:r w:rsidRPr="001472DA">
        <w:rPr>
          <w:rFonts w:ascii="Nudista" w:hAnsi="Nudista" w:cstheme="majorHAnsi"/>
          <w:bCs/>
        </w:rPr>
        <w:t xml:space="preserve"> a</w:t>
      </w:r>
      <w:r w:rsidRPr="001472DA">
        <w:rPr>
          <w:rFonts w:ascii="Nudista" w:hAnsi="Nudista" w:cs="Calibri"/>
          <w:bCs/>
        </w:rPr>
        <w:t xml:space="preserve"> </w:t>
      </w:r>
      <w:r w:rsidRPr="001472DA">
        <w:rPr>
          <w:rFonts w:ascii="Nudista" w:hAnsi="Nudista" w:cs="Calibri"/>
          <w:bCs/>
        </w:rPr>
        <w:fldChar w:fldCharType="begin"/>
      </w:r>
      <w:r w:rsidRPr="001472DA">
        <w:rPr>
          <w:rFonts w:ascii="Nudista" w:hAnsi="Nudista" w:cs="Calibri"/>
          <w:bCs/>
        </w:rPr>
        <w:instrText xml:space="preserve"> REF _Ref81992955 \r \h  \* MERGEFORMAT </w:instrText>
      </w:r>
      <w:r w:rsidRPr="001472DA">
        <w:rPr>
          <w:rFonts w:ascii="Nudista" w:hAnsi="Nudista" w:cs="Calibri"/>
          <w:bCs/>
        </w:rPr>
      </w:r>
      <w:r w:rsidRPr="001472DA">
        <w:rPr>
          <w:rFonts w:ascii="Nudista" w:hAnsi="Nudista" w:cs="Calibri"/>
          <w:bCs/>
        </w:rPr>
        <w:fldChar w:fldCharType="separate"/>
      </w:r>
      <w:r w:rsidRPr="001472DA">
        <w:rPr>
          <w:rFonts w:ascii="Nudista" w:hAnsi="Nudista" w:cs="Calibri"/>
          <w:bCs/>
        </w:rPr>
        <w:t>4.5ii)</w:t>
      </w:r>
      <w:r w:rsidRPr="001472DA">
        <w:rPr>
          <w:rFonts w:ascii="Nudista" w:hAnsi="Nudista" w:cs="Calibri"/>
          <w:bCs/>
        </w:rPr>
        <w:fldChar w:fldCharType="end"/>
      </w:r>
      <w:r w:rsidRPr="001472DA">
        <w:rPr>
          <w:rFonts w:ascii="Nudista" w:hAnsi="Nudista" w:cstheme="majorHAnsi"/>
          <w:bCs/>
        </w:rPr>
        <w:t xml:space="preserve"> vyššie tohto článku Zmluvy je Predávajúci povinný vystaviť a doručiť Kupujúcemu dobropis (oprava základu dane s náležitosťami podľa príslušných všeobecne záväzných právnych predpisov) so splatnosťou (30) tridsať dní odo dňa jeho doručenia Kupujúcemu.</w:t>
      </w:r>
    </w:p>
    <w:p w14:paraId="1809F84F" w14:textId="4FD587E6"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1472DA">
        <w:rPr>
          <w:rFonts w:ascii="Nudista" w:hAnsi="Nudista" w:cstheme="majorHAnsi"/>
          <w:bCs/>
        </w:rPr>
        <w:t xml:space="preserve">V prípade nárokov z oprávnenej reklamácie podľa bodu </w:t>
      </w:r>
      <w:r w:rsidRPr="001472DA">
        <w:rPr>
          <w:rFonts w:ascii="Nudista" w:hAnsi="Nudista" w:cstheme="majorHAnsi"/>
          <w:bCs/>
        </w:rPr>
        <w:fldChar w:fldCharType="begin"/>
      </w:r>
      <w:r w:rsidRPr="001472DA">
        <w:rPr>
          <w:rFonts w:ascii="Nudista" w:hAnsi="Nudista" w:cstheme="majorHAnsi"/>
          <w:bCs/>
        </w:rPr>
        <w:instrText xml:space="preserve"> REF _Ref81992980 \r \h  \* MERGEFORMAT </w:instrText>
      </w:r>
      <w:r w:rsidRPr="001472DA">
        <w:rPr>
          <w:rFonts w:ascii="Nudista" w:hAnsi="Nudista" w:cstheme="majorHAnsi"/>
          <w:bCs/>
        </w:rPr>
      </w:r>
      <w:r w:rsidRPr="001472DA">
        <w:rPr>
          <w:rFonts w:ascii="Nudista" w:hAnsi="Nudista" w:cstheme="majorHAnsi"/>
          <w:bCs/>
        </w:rPr>
        <w:fldChar w:fldCharType="end"/>
      </w:r>
      <w:r w:rsidRPr="001472DA">
        <w:rPr>
          <w:rFonts w:ascii="Nudista" w:hAnsi="Nudista" w:cstheme="majorHAnsi"/>
          <w:bCs/>
        </w:rPr>
        <w:fldChar w:fldCharType="begin"/>
      </w:r>
      <w:r w:rsidRPr="001472DA">
        <w:rPr>
          <w:rFonts w:ascii="Nudista" w:hAnsi="Nudista" w:cstheme="majorHAnsi"/>
          <w:bCs/>
        </w:rPr>
        <w:instrText xml:space="preserve"> REF _Ref81992988 \r \h  \* MERGEFORMAT </w:instrText>
      </w:r>
      <w:r w:rsidRPr="001472DA">
        <w:rPr>
          <w:rFonts w:ascii="Nudista" w:hAnsi="Nudista" w:cstheme="majorHAnsi"/>
          <w:bCs/>
        </w:rPr>
      </w:r>
      <w:r w:rsidRPr="001472DA">
        <w:rPr>
          <w:rFonts w:ascii="Nudista" w:hAnsi="Nudista" w:cstheme="majorHAnsi"/>
          <w:bCs/>
        </w:rPr>
        <w:fldChar w:fldCharType="separate"/>
      </w:r>
      <w:r w:rsidRPr="001472DA">
        <w:rPr>
          <w:rFonts w:ascii="Nudista" w:hAnsi="Nudista" w:cstheme="majorHAnsi"/>
          <w:bCs/>
        </w:rPr>
        <w:t>4.5iii)</w:t>
      </w:r>
      <w:r w:rsidRPr="001472DA">
        <w:rPr>
          <w:rFonts w:ascii="Nudista" w:hAnsi="Nudista" w:cstheme="majorHAnsi"/>
          <w:bCs/>
        </w:rPr>
        <w:fldChar w:fldCharType="end"/>
      </w:r>
      <w:r w:rsidRPr="001472DA">
        <w:rPr>
          <w:rFonts w:ascii="Nudista" w:hAnsi="Nudista" w:cstheme="majorHAnsi"/>
          <w:bCs/>
        </w:rPr>
        <w:t xml:space="preserve"> vyššie v tomto článku Zmluvy je Predávajúci povinný vymeniť Predmet kúpy, vykazujúci vady akosti a /alebo vady druhu, za bezchybný Predmet kúpy. </w:t>
      </w:r>
    </w:p>
    <w:p w14:paraId="5187A34C" w14:textId="216BC655"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1472DA">
        <w:rPr>
          <w:rFonts w:ascii="Nudista" w:hAnsi="Nudista" w:cstheme="majorHAnsi"/>
          <w:bCs/>
        </w:rPr>
        <w:lastRenderedPageBreak/>
        <w:t xml:space="preserve">V prípade nárokov z oprávnenej reklamácie podľa bodu </w:t>
      </w:r>
      <w:r w:rsidRPr="001472DA">
        <w:rPr>
          <w:rFonts w:ascii="Nudista" w:hAnsi="Nudista" w:cstheme="majorHAnsi"/>
          <w:bCs/>
        </w:rPr>
        <w:fldChar w:fldCharType="begin"/>
      </w:r>
      <w:r w:rsidRPr="001472DA">
        <w:rPr>
          <w:rFonts w:ascii="Nudista" w:hAnsi="Nudista" w:cstheme="majorHAnsi"/>
          <w:bCs/>
        </w:rPr>
        <w:instrText xml:space="preserve"> REF _Ref81992997 \r \h  \* MERGEFORMAT </w:instrText>
      </w:r>
      <w:r w:rsidRPr="001472DA">
        <w:rPr>
          <w:rFonts w:ascii="Nudista" w:hAnsi="Nudista" w:cstheme="majorHAnsi"/>
          <w:bCs/>
        </w:rPr>
      </w:r>
      <w:r w:rsidRPr="001472DA">
        <w:rPr>
          <w:rFonts w:ascii="Nudista" w:hAnsi="Nudista" w:cstheme="majorHAnsi"/>
          <w:bCs/>
        </w:rPr>
        <w:fldChar w:fldCharType="separate"/>
      </w:r>
      <w:r w:rsidRPr="001472DA">
        <w:rPr>
          <w:rFonts w:ascii="Nudista" w:hAnsi="Nudista" w:cstheme="majorHAnsi"/>
          <w:bCs/>
        </w:rPr>
        <w:t>4.5iv)</w:t>
      </w:r>
      <w:r w:rsidRPr="001472DA">
        <w:rPr>
          <w:rFonts w:ascii="Nudista" w:hAnsi="Nudista" w:cstheme="majorHAnsi"/>
          <w:bCs/>
        </w:rPr>
        <w:fldChar w:fldCharType="end"/>
      </w:r>
      <w:r w:rsidRPr="001472DA">
        <w:rPr>
          <w:rFonts w:ascii="Nudista" w:hAnsi="Nudista" w:cstheme="majorHAnsi"/>
          <w:bCs/>
        </w:rPr>
        <w:t xml:space="preserve"> vyššie v tomto článku Zmluvy je Predávajúci povinný vykonať výjazdový servisný zásah maximálne do 24 hodín od doručenia uplatnenia záruky v</w:t>
      </w:r>
      <w:r w:rsidRPr="001472DA">
        <w:rPr>
          <w:rFonts w:ascii="Nudista" w:hAnsi="Nudista" w:cs="Calibri"/>
          <w:bCs/>
        </w:rPr>
        <w:t> </w:t>
      </w:r>
      <w:r w:rsidRPr="001472DA">
        <w:rPr>
          <w:rFonts w:ascii="Nudista" w:hAnsi="Nudista" w:cstheme="majorHAnsi"/>
          <w:bCs/>
        </w:rPr>
        <w:t>zmysle bodu 4.4 vyššie. Predávajúci je povinný odstrániť vady, resp. poruchy Predmetu kúpy, t. j. uviesť Predmet kúpy do stavu plnej využiteľnosti vzhľadom k</w:t>
      </w:r>
      <w:r w:rsidRPr="001472DA">
        <w:rPr>
          <w:rFonts w:ascii="Nudista" w:hAnsi="Nudista" w:cs="Calibri"/>
          <w:bCs/>
        </w:rPr>
        <w:t> </w:t>
      </w:r>
      <w:r w:rsidRPr="001472DA">
        <w:rPr>
          <w:rFonts w:ascii="Nudista" w:hAnsi="Nudista" w:cstheme="majorHAnsi"/>
          <w:bCs/>
        </w:rPr>
        <w:t xml:space="preserve">jeho technickým parametrom </w:t>
      </w:r>
      <w:r w:rsidRPr="001472DA">
        <w:rPr>
          <w:rFonts w:ascii="Nudista" w:hAnsi="Nudista" w:cstheme="majorHAnsi"/>
          <w:b/>
        </w:rPr>
        <w:t>na mieste</w:t>
      </w:r>
      <w:r w:rsidRPr="001472DA">
        <w:rPr>
          <w:rFonts w:ascii="Nudista" w:hAnsi="Nudista" w:cstheme="majorHAnsi"/>
          <w:bCs/>
        </w:rPr>
        <w:t>, resp. v</w:t>
      </w:r>
      <w:r w:rsidRPr="001472DA">
        <w:rPr>
          <w:rFonts w:ascii="Nudista" w:hAnsi="Nudista" w:cs="Calibri"/>
          <w:bCs/>
        </w:rPr>
        <w:t> </w:t>
      </w:r>
      <w:r w:rsidRPr="001472DA">
        <w:rPr>
          <w:rFonts w:ascii="Nudista" w:hAnsi="Nudista" w:cstheme="majorHAnsi"/>
          <w:bCs/>
        </w:rPr>
        <w:t xml:space="preserve">lehote najneskôr </w:t>
      </w:r>
      <w:r w:rsidRPr="001472DA">
        <w:rPr>
          <w:rFonts w:ascii="Nudista" w:hAnsi="Nudista" w:cstheme="majorHAnsi"/>
          <w:b/>
        </w:rPr>
        <w:t>do piatich (5) pracovných dní</w:t>
      </w:r>
      <w:r w:rsidRPr="001472DA">
        <w:rPr>
          <w:rFonts w:ascii="Nudista" w:hAnsi="Nudista" w:cstheme="majorHAnsi"/>
          <w:bCs/>
        </w:rPr>
        <w:t xml:space="preserve"> odo dňa doručenia uplatnenia záruky v</w:t>
      </w:r>
      <w:r w:rsidRPr="001472DA">
        <w:rPr>
          <w:rFonts w:ascii="Nudista" w:hAnsi="Nudista" w:cs="Calibri"/>
          <w:bCs/>
        </w:rPr>
        <w:t> </w:t>
      </w:r>
      <w:r w:rsidRPr="001472DA">
        <w:rPr>
          <w:rFonts w:ascii="Nudista" w:hAnsi="Nudista" w:cstheme="majorHAnsi"/>
          <w:bCs/>
        </w:rPr>
        <w:t>zmysle bodu 4.4 vyššie. V</w:t>
      </w:r>
      <w:r w:rsidRPr="001472DA">
        <w:rPr>
          <w:rFonts w:ascii="Nudista" w:hAnsi="Nudista" w:cs="Calibri"/>
          <w:bCs/>
        </w:rPr>
        <w:t> </w:t>
      </w:r>
      <w:r w:rsidRPr="001472DA">
        <w:rPr>
          <w:rFonts w:ascii="Nudista" w:hAnsi="Nudista" w:cstheme="majorHAnsi"/>
          <w:bCs/>
        </w:rPr>
        <w:t>prípade, ak si charakter a</w:t>
      </w:r>
      <w:r w:rsidRPr="001472DA">
        <w:rPr>
          <w:rFonts w:ascii="Nudista" w:hAnsi="Nudista" w:cs="Calibri"/>
          <w:bCs/>
        </w:rPr>
        <w:t> </w:t>
      </w:r>
      <w:r w:rsidRPr="001472DA">
        <w:rPr>
          <w:rFonts w:ascii="Nudista" w:hAnsi="Nudista" w:cstheme="majorHAnsi"/>
          <w:bCs/>
        </w:rPr>
        <w:t>predmet vady, resp. poruchy vyžaduje dlhšiu dobu opravy (t. j. odstránenie vady, resp. poruchy si vyžaduje prevzatie Predmetu kúpy do opravy alebo zabezpečenie originálneho náhradného dielca na Predmet kúpy od výrobcu) a</w:t>
      </w:r>
      <w:r w:rsidRPr="001472DA">
        <w:rPr>
          <w:rFonts w:ascii="Nudista" w:hAnsi="Nudista" w:cs="Calibri"/>
          <w:bCs/>
        </w:rPr>
        <w:t> </w:t>
      </w:r>
      <w:r w:rsidRPr="001472DA">
        <w:rPr>
          <w:rFonts w:ascii="Nudista" w:hAnsi="Nudista" w:cstheme="majorHAnsi"/>
          <w:bCs/>
        </w:rPr>
        <w:t xml:space="preserve">pokiaľ sa Zmluvné strany nedohodli inak platí, že Predávajúci je povinný bez zbytočného odkladu na vlastné náklady zabezpečiť odvezenie reklamovaného Predmetu kúpy, vykazujúceho vady akosti, resp. poruchy a /alebo vady druhu,. </w:t>
      </w:r>
    </w:p>
    <w:p w14:paraId="5B908814"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1472DA">
        <w:rPr>
          <w:rFonts w:ascii="Nudista" w:hAnsi="Nudista" w:cstheme="majorHAnsi"/>
          <w:bCs/>
        </w:rPr>
        <w:t>Predávajúci nezodpovedá za vady spôsobené nesprávnym užívaním Predmetu kúpy alebo neodbornou manipuláciou s</w:t>
      </w:r>
      <w:r w:rsidRPr="001472DA">
        <w:rPr>
          <w:rFonts w:ascii="Nudista" w:hAnsi="Nudista" w:cs="Calibri"/>
          <w:bCs/>
        </w:rPr>
        <w:t> </w:t>
      </w:r>
      <w:r w:rsidRPr="001472DA">
        <w:rPr>
          <w:rFonts w:ascii="Nudista" w:hAnsi="Nudista" w:cstheme="majorHAnsi"/>
          <w:bCs/>
        </w:rPr>
        <w:t>Predmetom kúpy, resp. používaním v</w:t>
      </w:r>
      <w:r w:rsidRPr="001472DA">
        <w:rPr>
          <w:rFonts w:ascii="Nudista" w:hAnsi="Nudista" w:cs="Calibri"/>
          <w:bCs/>
        </w:rPr>
        <w:t> </w:t>
      </w:r>
      <w:r w:rsidRPr="001472DA">
        <w:rPr>
          <w:rFonts w:ascii="Nudista" w:hAnsi="Nudista" w:cstheme="majorHAnsi"/>
          <w:bCs/>
        </w:rPr>
        <w:t>rozpore s</w:t>
      </w:r>
      <w:r w:rsidRPr="001472DA">
        <w:rPr>
          <w:rFonts w:ascii="Nudista" w:hAnsi="Nudista" w:cs="Calibri"/>
          <w:bCs/>
        </w:rPr>
        <w:t> </w:t>
      </w:r>
      <w:r w:rsidRPr="001472DA">
        <w:rPr>
          <w:rFonts w:ascii="Nudista" w:hAnsi="Nudista" w:cstheme="majorHAnsi"/>
          <w:bCs/>
        </w:rPr>
        <w:t>návodom na obsluhu. Rovnako Predávajúci nezodpovedá za vady Predmetu kúpy, ktoré vzniknú v</w:t>
      </w:r>
      <w:r w:rsidRPr="001472DA">
        <w:rPr>
          <w:rFonts w:ascii="Nudista" w:hAnsi="Nudista" w:cs="Calibri"/>
          <w:bCs/>
        </w:rPr>
        <w:t> </w:t>
      </w:r>
      <w:r w:rsidRPr="001472DA">
        <w:rPr>
          <w:rFonts w:ascii="Nudista" w:hAnsi="Nudista" w:cstheme="majorHAnsi"/>
          <w:bCs/>
        </w:rPr>
        <w:t>dôsledku vyššej moci (vis maior) alebo vandalizmu.</w:t>
      </w:r>
    </w:p>
    <w:p w14:paraId="52C14F91"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1472DA">
        <w:rPr>
          <w:rFonts w:ascii="Nudista" w:hAnsi="Nudista" w:cstheme="majorHAnsi"/>
          <w:bCs/>
        </w:rPr>
        <w:t>Záruka zaniká pred uplynutím záručnej doby, najmä ak:</w:t>
      </w:r>
    </w:p>
    <w:p w14:paraId="5D164185" w14:textId="77777777" w:rsidR="00EC5727" w:rsidRPr="001472DA" w:rsidRDefault="00CC492C">
      <w:pPr>
        <w:pStyle w:val="Odsekzoznamu"/>
        <w:numPr>
          <w:ilvl w:val="0"/>
          <w:numId w:val="138"/>
        </w:numPr>
        <w:spacing w:after="0" w:line="240" w:lineRule="auto"/>
        <w:ind w:left="924" w:hanging="357"/>
        <w:jc w:val="both"/>
        <w:rPr>
          <w:rFonts w:ascii="Nudista" w:eastAsiaTheme="minorHAnsi" w:hAnsi="Nudista" w:cs="Arial"/>
          <w:bCs/>
        </w:rPr>
      </w:pPr>
      <w:r w:rsidRPr="001472DA">
        <w:rPr>
          <w:rFonts w:ascii="Nudista" w:eastAsiaTheme="minorHAnsi" w:hAnsi="Nudista" w:cs="Arial"/>
          <w:bCs/>
        </w:rPr>
        <w:t>bol Predmet kúpy zo strany Kupujúceho alebo z jeho podnetu pozmenený nedovoleným spôsobom, odlišujúcim sa od jeho technického riešenia,</w:t>
      </w:r>
    </w:p>
    <w:p w14:paraId="39DC6EF9" w14:textId="77777777" w:rsidR="00EC5727" w:rsidRPr="001472DA" w:rsidRDefault="00CC492C">
      <w:pPr>
        <w:pStyle w:val="Odsekzoznamu"/>
        <w:numPr>
          <w:ilvl w:val="0"/>
          <w:numId w:val="138"/>
        </w:numPr>
        <w:spacing w:after="120" w:line="240" w:lineRule="auto"/>
        <w:ind w:left="924" w:hanging="357"/>
        <w:contextualSpacing w:val="0"/>
        <w:jc w:val="both"/>
        <w:rPr>
          <w:rFonts w:ascii="Nudista" w:eastAsiaTheme="minorHAnsi" w:hAnsi="Nudista" w:cs="Arial"/>
          <w:bCs/>
        </w:rPr>
      </w:pPr>
      <w:r w:rsidRPr="001472DA">
        <w:rPr>
          <w:rFonts w:ascii="Nudista" w:eastAsiaTheme="minorHAnsi" w:hAnsi="Nudista" w:cs="Arial"/>
          <w:bCs/>
        </w:rPr>
        <w:t>bol Predmet kúpy používaný na činnosti v</w:t>
      </w:r>
      <w:r w:rsidRPr="001472DA">
        <w:rPr>
          <w:rFonts w:ascii="Nudista" w:eastAsiaTheme="minorHAnsi" w:hAnsi="Nudista" w:cs="Calibri"/>
          <w:bCs/>
        </w:rPr>
        <w:t> </w:t>
      </w:r>
      <w:r w:rsidRPr="001472DA">
        <w:rPr>
          <w:rFonts w:ascii="Nudista" w:eastAsiaTheme="minorHAnsi" w:hAnsi="Nudista" w:cs="Arial"/>
          <w:bCs/>
        </w:rPr>
        <w:t>rozpore s</w:t>
      </w:r>
      <w:r w:rsidRPr="001472DA">
        <w:rPr>
          <w:rFonts w:ascii="Nudista" w:eastAsiaTheme="minorHAnsi" w:hAnsi="Nudista" w:cs="Calibri"/>
          <w:bCs/>
        </w:rPr>
        <w:t> </w:t>
      </w:r>
      <w:r w:rsidRPr="001472DA">
        <w:rPr>
          <w:rFonts w:ascii="Nudista" w:eastAsiaTheme="minorHAnsi" w:hAnsi="Nudista" w:cs="Arial"/>
          <w:bCs/>
        </w:rPr>
        <w:t xml:space="preserve">jeho </w:t>
      </w:r>
      <w:r w:rsidRPr="001472DA">
        <w:rPr>
          <w:rFonts w:ascii="Nudista" w:eastAsiaTheme="minorHAnsi" w:hAnsi="Nudista" w:cs="Proba Pro"/>
          <w:bCs/>
        </w:rPr>
        <w:t>úč</w:t>
      </w:r>
      <w:r w:rsidRPr="001472DA">
        <w:rPr>
          <w:rFonts w:ascii="Nudista" w:eastAsiaTheme="minorHAnsi" w:hAnsi="Nudista" w:cs="Arial"/>
          <w:bCs/>
        </w:rPr>
        <w:t>elom.</w:t>
      </w:r>
    </w:p>
    <w:p w14:paraId="589A1043" w14:textId="77777777" w:rsidR="00EC5727" w:rsidRPr="001472DA" w:rsidRDefault="00CC492C">
      <w:pPr>
        <w:pStyle w:val="Odsekzoznamu"/>
        <w:numPr>
          <w:ilvl w:val="1"/>
          <w:numId w:val="144"/>
        </w:numPr>
        <w:overflowPunct w:val="0"/>
        <w:autoSpaceDE w:val="0"/>
        <w:autoSpaceDN w:val="0"/>
        <w:adjustRightInd w:val="0"/>
        <w:spacing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V</w:t>
      </w:r>
      <w:r w:rsidRPr="001472DA">
        <w:rPr>
          <w:rFonts w:ascii="Nudista" w:eastAsiaTheme="minorHAnsi" w:hAnsi="Nudista" w:cs="Calibri"/>
          <w:bCs/>
        </w:rPr>
        <w:t> </w:t>
      </w:r>
      <w:r w:rsidRPr="001472DA">
        <w:rPr>
          <w:rFonts w:ascii="Nudista" w:eastAsiaTheme="minorHAnsi" w:hAnsi="Nudista" w:cs="Arial"/>
          <w:bCs/>
        </w:rPr>
        <w:t>pr</w:t>
      </w:r>
      <w:r w:rsidRPr="001472DA">
        <w:rPr>
          <w:rFonts w:ascii="Nudista" w:eastAsiaTheme="minorHAnsi" w:hAnsi="Nudista" w:cs="Proba Pro"/>
          <w:bCs/>
        </w:rPr>
        <w:t>í</w:t>
      </w:r>
      <w:r w:rsidRPr="001472DA">
        <w:rPr>
          <w:rFonts w:ascii="Nudista" w:eastAsiaTheme="minorHAnsi" w:hAnsi="Nudista" w:cs="Arial"/>
          <w:bCs/>
        </w:rPr>
        <w:t>pade uplat</w:t>
      </w:r>
      <w:r w:rsidRPr="001472DA">
        <w:rPr>
          <w:rFonts w:ascii="Nudista" w:eastAsiaTheme="minorHAnsi" w:hAnsi="Nudista" w:cs="Proba Pro"/>
          <w:bCs/>
        </w:rPr>
        <w:t>ň</w:t>
      </w:r>
      <w:r w:rsidRPr="001472DA">
        <w:rPr>
          <w:rFonts w:ascii="Nudista" w:eastAsiaTheme="minorHAnsi" w:hAnsi="Nudista" w:cs="Arial"/>
          <w:bCs/>
        </w:rPr>
        <w:t>ovania nárokov z</w:t>
      </w:r>
      <w:r w:rsidRPr="001472DA">
        <w:rPr>
          <w:rFonts w:ascii="Nudista" w:eastAsiaTheme="minorHAnsi" w:hAnsi="Nudista" w:cs="Calibri"/>
          <w:bCs/>
        </w:rPr>
        <w:t> </w:t>
      </w:r>
      <w:r w:rsidRPr="001472DA">
        <w:rPr>
          <w:rFonts w:ascii="Nudista" w:eastAsiaTheme="minorHAnsi" w:hAnsi="Nudista" w:cs="Arial"/>
          <w:bCs/>
        </w:rPr>
        <w:t>vád Predmetu k</w:t>
      </w:r>
      <w:r w:rsidRPr="001472DA">
        <w:rPr>
          <w:rFonts w:ascii="Nudista" w:eastAsiaTheme="minorHAnsi" w:hAnsi="Nudista" w:cs="Proba Pro"/>
          <w:bCs/>
        </w:rPr>
        <w:t>ú</w:t>
      </w:r>
      <w:r w:rsidRPr="001472DA">
        <w:rPr>
          <w:rFonts w:ascii="Nudista" w:eastAsiaTheme="minorHAnsi" w:hAnsi="Nudista" w:cs="Arial"/>
          <w:bCs/>
        </w:rPr>
        <w:t>py v</w:t>
      </w:r>
      <w:r w:rsidRPr="001472DA">
        <w:rPr>
          <w:rFonts w:ascii="Nudista" w:eastAsiaTheme="minorHAnsi" w:hAnsi="Nudista" w:cs="Calibri"/>
          <w:bCs/>
        </w:rPr>
        <w:t> </w:t>
      </w:r>
      <w:r w:rsidRPr="001472DA">
        <w:rPr>
          <w:rFonts w:ascii="Nudista" w:eastAsiaTheme="minorHAnsi" w:hAnsi="Nudista" w:cs="Arial"/>
          <w:bCs/>
        </w:rPr>
        <w:t>rámci záručnej doby Kupujúcim sa primerane uplatnia pr</w:t>
      </w:r>
      <w:r w:rsidRPr="001472DA">
        <w:rPr>
          <w:rFonts w:ascii="Nudista" w:eastAsiaTheme="minorHAnsi" w:hAnsi="Nudista" w:cs="Proba Pro"/>
          <w:bCs/>
        </w:rPr>
        <w:t>í</w:t>
      </w:r>
      <w:r w:rsidRPr="001472DA">
        <w:rPr>
          <w:rFonts w:ascii="Nudista" w:eastAsiaTheme="minorHAnsi" w:hAnsi="Nudista" w:cs="Arial"/>
          <w:bCs/>
        </w:rPr>
        <w:t>slu</w:t>
      </w:r>
      <w:r w:rsidRPr="001472DA">
        <w:rPr>
          <w:rFonts w:ascii="Nudista" w:eastAsiaTheme="minorHAnsi" w:hAnsi="Nudista" w:cs="Proba Pro"/>
          <w:bCs/>
        </w:rPr>
        <w:t>š</w:t>
      </w:r>
      <w:r w:rsidRPr="001472DA">
        <w:rPr>
          <w:rFonts w:ascii="Nudista" w:eastAsiaTheme="minorHAnsi" w:hAnsi="Nudista" w:cs="Arial"/>
          <w:bCs/>
        </w:rPr>
        <w:t>n</w:t>
      </w:r>
      <w:r w:rsidRPr="001472DA">
        <w:rPr>
          <w:rFonts w:ascii="Nudista" w:eastAsiaTheme="minorHAnsi" w:hAnsi="Nudista" w:cs="Proba Pro"/>
          <w:bCs/>
        </w:rPr>
        <w:t>é</w:t>
      </w:r>
      <w:r w:rsidRPr="001472DA">
        <w:rPr>
          <w:rFonts w:ascii="Nudista" w:eastAsiaTheme="minorHAnsi" w:hAnsi="Nudista" w:cs="Arial"/>
          <w:bCs/>
        </w:rPr>
        <w:t xml:space="preserve"> ustanoven</w:t>
      </w:r>
      <w:r w:rsidRPr="001472DA">
        <w:rPr>
          <w:rFonts w:ascii="Nudista" w:eastAsiaTheme="minorHAnsi" w:hAnsi="Nudista" w:cs="Proba Pro"/>
          <w:bCs/>
        </w:rPr>
        <w:t>ia</w:t>
      </w:r>
      <w:r w:rsidRPr="001472DA">
        <w:rPr>
          <w:rFonts w:ascii="Nudista" w:eastAsiaTheme="minorHAnsi" w:hAnsi="Nudista" w:cs="Arial"/>
          <w:bCs/>
        </w:rPr>
        <w:t xml:space="preserve"> zákona č. 513/1991 Zb. Obchodn</w:t>
      </w:r>
      <w:r w:rsidRPr="001472DA">
        <w:rPr>
          <w:rFonts w:ascii="Nudista" w:eastAsiaTheme="minorHAnsi" w:hAnsi="Nudista" w:cs="Proba Pro"/>
          <w:bCs/>
        </w:rPr>
        <w:t>ý</w:t>
      </w:r>
      <w:r w:rsidRPr="001472DA">
        <w:rPr>
          <w:rFonts w:ascii="Nudista" w:eastAsiaTheme="minorHAnsi" w:hAnsi="Nudista" w:cs="Arial"/>
          <w:bCs/>
        </w:rPr>
        <w:t xml:space="preserve"> z</w:t>
      </w:r>
      <w:r w:rsidRPr="001472DA">
        <w:rPr>
          <w:rFonts w:ascii="Nudista" w:eastAsiaTheme="minorHAnsi" w:hAnsi="Nudista" w:cs="Proba Pro"/>
          <w:bCs/>
        </w:rPr>
        <w:t>á</w:t>
      </w:r>
      <w:r w:rsidRPr="001472DA">
        <w:rPr>
          <w:rFonts w:ascii="Nudista" w:eastAsiaTheme="minorHAnsi" w:hAnsi="Nudista" w:cs="Arial"/>
          <w:bCs/>
        </w:rPr>
        <w:t>konn</w:t>
      </w:r>
      <w:r w:rsidRPr="001472DA">
        <w:rPr>
          <w:rFonts w:ascii="Nudista" w:eastAsiaTheme="minorHAnsi" w:hAnsi="Nudista" w:cs="Proba Pro"/>
          <w:bCs/>
        </w:rPr>
        <w:t>í</w:t>
      </w:r>
      <w:r w:rsidRPr="001472DA">
        <w:rPr>
          <w:rFonts w:ascii="Nudista" w:eastAsiaTheme="minorHAnsi" w:hAnsi="Nudista" w:cs="Arial"/>
          <w:bCs/>
        </w:rPr>
        <w:t>k a</w:t>
      </w:r>
      <w:r w:rsidRPr="001472DA">
        <w:rPr>
          <w:rFonts w:ascii="Nudista" w:eastAsiaTheme="minorHAnsi" w:hAnsi="Nudista" w:cs="Calibri"/>
          <w:bCs/>
        </w:rPr>
        <w:t> </w:t>
      </w:r>
      <w:r w:rsidRPr="001472DA">
        <w:rPr>
          <w:rFonts w:ascii="Nudista" w:eastAsiaTheme="minorHAnsi" w:hAnsi="Nudista" w:cs="Arial"/>
          <w:bCs/>
        </w:rPr>
        <w:t>ostatn</w:t>
      </w:r>
      <w:r w:rsidRPr="001472DA">
        <w:rPr>
          <w:rFonts w:ascii="Nudista" w:eastAsiaTheme="minorHAnsi" w:hAnsi="Nudista" w:cs="Proba Pro"/>
          <w:bCs/>
        </w:rPr>
        <w:t>ý</w:t>
      </w:r>
      <w:r w:rsidRPr="001472DA">
        <w:rPr>
          <w:rFonts w:ascii="Nudista" w:eastAsiaTheme="minorHAnsi" w:hAnsi="Nudista" w:cs="Arial"/>
          <w:bCs/>
        </w:rPr>
        <w:t>ch v</w:t>
      </w:r>
      <w:r w:rsidRPr="001472DA">
        <w:rPr>
          <w:rFonts w:ascii="Nudista" w:eastAsiaTheme="minorHAnsi" w:hAnsi="Nudista" w:cs="Proba Pro"/>
          <w:bCs/>
        </w:rPr>
        <w:t>š</w:t>
      </w:r>
      <w:r w:rsidRPr="001472DA">
        <w:rPr>
          <w:rFonts w:ascii="Nudista" w:eastAsiaTheme="minorHAnsi" w:hAnsi="Nudista" w:cs="Arial"/>
          <w:bCs/>
        </w:rPr>
        <w:t>eobecne z</w:t>
      </w:r>
      <w:r w:rsidRPr="001472DA">
        <w:rPr>
          <w:rFonts w:ascii="Nudista" w:eastAsiaTheme="minorHAnsi" w:hAnsi="Nudista" w:cs="Proba Pro"/>
          <w:bCs/>
        </w:rPr>
        <w:t>á</w:t>
      </w:r>
      <w:r w:rsidRPr="001472DA">
        <w:rPr>
          <w:rFonts w:ascii="Nudista" w:eastAsiaTheme="minorHAnsi" w:hAnsi="Nudista" w:cs="Arial"/>
          <w:bCs/>
        </w:rPr>
        <w:t>v</w:t>
      </w:r>
      <w:r w:rsidRPr="001472DA">
        <w:rPr>
          <w:rFonts w:ascii="Nudista" w:eastAsiaTheme="minorHAnsi" w:hAnsi="Nudista" w:cs="Proba Pro"/>
          <w:bCs/>
        </w:rPr>
        <w:t>ä</w:t>
      </w:r>
      <w:r w:rsidRPr="001472DA">
        <w:rPr>
          <w:rFonts w:ascii="Nudista" w:eastAsiaTheme="minorHAnsi" w:hAnsi="Nudista" w:cs="Arial"/>
          <w:bCs/>
        </w:rPr>
        <w:t>zn</w:t>
      </w:r>
      <w:r w:rsidRPr="001472DA">
        <w:rPr>
          <w:rFonts w:ascii="Nudista" w:eastAsiaTheme="minorHAnsi" w:hAnsi="Nudista" w:cs="Proba Pro"/>
          <w:bCs/>
        </w:rPr>
        <w:t>ý</w:t>
      </w:r>
      <w:r w:rsidRPr="001472DA">
        <w:rPr>
          <w:rFonts w:ascii="Nudista" w:eastAsiaTheme="minorHAnsi" w:hAnsi="Nudista" w:cs="Arial"/>
          <w:bCs/>
        </w:rPr>
        <w:t>ch pr</w:t>
      </w:r>
      <w:r w:rsidRPr="001472DA">
        <w:rPr>
          <w:rFonts w:ascii="Nudista" w:eastAsiaTheme="minorHAnsi" w:hAnsi="Nudista" w:cs="Proba Pro"/>
          <w:bCs/>
        </w:rPr>
        <w:t>á</w:t>
      </w:r>
      <w:r w:rsidRPr="001472DA">
        <w:rPr>
          <w:rFonts w:ascii="Nudista" w:eastAsiaTheme="minorHAnsi" w:hAnsi="Nudista" w:cs="Arial"/>
          <w:bCs/>
        </w:rPr>
        <w:t>vnych predpisov Slovenskej republiky.</w:t>
      </w:r>
    </w:p>
    <w:p w14:paraId="296EB0F5" w14:textId="77777777" w:rsidR="00EC5727" w:rsidRPr="001472DA" w:rsidRDefault="00EC5727">
      <w:pPr>
        <w:pStyle w:val="nadpisedouasD"/>
        <w:rPr>
          <w:rFonts w:ascii="Nudista" w:hAnsi="Nudista"/>
        </w:rPr>
      </w:pPr>
    </w:p>
    <w:p w14:paraId="16877FF2" w14:textId="77777777" w:rsidR="00EC5727" w:rsidRPr="001472DA" w:rsidRDefault="00CC492C">
      <w:pPr>
        <w:overflowPunct w:val="0"/>
        <w:autoSpaceDE w:val="0"/>
        <w:autoSpaceDN w:val="0"/>
        <w:adjustRightInd w:val="0"/>
        <w:spacing w:after="120" w:line="240" w:lineRule="auto"/>
        <w:jc w:val="center"/>
        <w:rPr>
          <w:rFonts w:ascii="Nudista" w:hAnsi="Nudista"/>
          <w:b/>
          <w:bCs/>
          <w:sz w:val="20"/>
          <w:szCs w:val="20"/>
        </w:rPr>
      </w:pPr>
      <w:r w:rsidRPr="001472DA">
        <w:rPr>
          <w:rFonts w:ascii="Nudista" w:hAnsi="Nudista"/>
          <w:b/>
          <w:sz w:val="20"/>
          <w:szCs w:val="20"/>
        </w:rPr>
        <w:t>Sankcie</w:t>
      </w:r>
    </w:p>
    <w:p w14:paraId="674431B1" w14:textId="36923BB4"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rPr>
      </w:pPr>
      <w:r w:rsidRPr="001472DA">
        <w:rPr>
          <w:rFonts w:ascii="Nudista" w:eastAsiaTheme="minorHAnsi" w:hAnsi="Nudista"/>
        </w:rPr>
        <w:t>Za omeškanie Predávajúceho s</w:t>
      </w:r>
      <w:r w:rsidRPr="001472DA">
        <w:rPr>
          <w:rFonts w:ascii="Nudista" w:eastAsiaTheme="minorHAnsi" w:hAnsi="Nudista" w:cs="Calibri"/>
        </w:rPr>
        <w:t> </w:t>
      </w:r>
      <w:r w:rsidRPr="001472DA">
        <w:rPr>
          <w:rFonts w:ascii="Nudista" w:eastAsiaTheme="minorHAnsi" w:hAnsi="Nudista"/>
        </w:rPr>
        <w:t>riadnym dodaním Predmetu kúpy alebo jeho časti oproti termínu, uvedenom v bode 2.2 čl. II tejto Zmluvy, má Kupujúci nárok na zmluvnú pokutu vo výške 5 % Kúpnej ceny, resp. časti Kúpnej ceny, ktorá zodpovedá nedodanej časti Predmetu kúpy</w:t>
      </w:r>
      <w:r w:rsidR="005019E9">
        <w:rPr>
          <w:rFonts w:ascii="Nudista" w:eastAsiaTheme="minorHAnsi" w:hAnsi="Nudista"/>
        </w:rPr>
        <w:t xml:space="preserve"> za každý mesiac omeškania</w:t>
      </w:r>
      <w:r w:rsidRPr="001472DA">
        <w:rPr>
          <w:rFonts w:ascii="Nudista" w:eastAsiaTheme="minorHAnsi" w:hAnsi="Nudista"/>
        </w:rPr>
        <w:t>. Omeškanie trvajúce viac ako (30) tridsať dní sa považuje za podstatné porušenie Zmluvy a</w:t>
      </w:r>
      <w:r w:rsidRPr="001472DA">
        <w:rPr>
          <w:rFonts w:ascii="Nudista" w:eastAsiaTheme="minorHAnsi" w:hAnsi="Nudista" w:cs="Calibri"/>
        </w:rPr>
        <w:t> </w:t>
      </w:r>
      <w:r w:rsidRPr="001472DA">
        <w:rPr>
          <w:rFonts w:ascii="Nudista" w:eastAsiaTheme="minorHAnsi" w:hAnsi="Nudista"/>
        </w:rPr>
        <w:t>opr</w:t>
      </w:r>
      <w:r w:rsidRPr="001472DA">
        <w:rPr>
          <w:rFonts w:ascii="Nudista" w:eastAsiaTheme="minorHAnsi" w:hAnsi="Nudista" w:cs="Proba Pro"/>
        </w:rPr>
        <w:t>á</w:t>
      </w:r>
      <w:r w:rsidRPr="001472DA">
        <w:rPr>
          <w:rFonts w:ascii="Nudista" w:eastAsiaTheme="minorHAnsi" w:hAnsi="Nudista"/>
        </w:rPr>
        <w:t>v</w:t>
      </w:r>
      <w:r w:rsidRPr="001472DA">
        <w:rPr>
          <w:rFonts w:ascii="Nudista" w:eastAsiaTheme="minorHAnsi" w:hAnsi="Nudista" w:cs="Proba Pro"/>
        </w:rPr>
        <w:t>ň</w:t>
      </w:r>
      <w:r w:rsidRPr="001472DA">
        <w:rPr>
          <w:rFonts w:ascii="Nudista" w:eastAsiaTheme="minorHAnsi" w:hAnsi="Nudista"/>
        </w:rPr>
        <w:t>uje Kupuj</w:t>
      </w:r>
      <w:r w:rsidRPr="001472DA">
        <w:rPr>
          <w:rFonts w:ascii="Nudista" w:eastAsiaTheme="minorHAnsi" w:hAnsi="Nudista" w:cs="Proba Pro"/>
        </w:rPr>
        <w:t>ú</w:t>
      </w:r>
      <w:r w:rsidRPr="001472DA">
        <w:rPr>
          <w:rFonts w:ascii="Nudista" w:eastAsiaTheme="minorHAnsi" w:hAnsi="Nudista"/>
        </w:rPr>
        <w:t>ceho na odst</w:t>
      </w:r>
      <w:r w:rsidRPr="001472DA">
        <w:rPr>
          <w:rFonts w:ascii="Nudista" w:eastAsiaTheme="minorHAnsi" w:hAnsi="Nudista" w:cs="Proba Pro"/>
        </w:rPr>
        <w:t>ú</w:t>
      </w:r>
      <w:r w:rsidRPr="001472DA">
        <w:rPr>
          <w:rFonts w:ascii="Nudista" w:eastAsiaTheme="minorHAnsi" w:hAnsi="Nudista"/>
        </w:rPr>
        <w:t>penie od</w:t>
      </w:r>
      <w:r w:rsidRPr="001472DA">
        <w:rPr>
          <w:rFonts w:ascii="Nudista" w:eastAsiaTheme="minorHAnsi" w:hAnsi="Nudista" w:cs="Calibri"/>
        </w:rPr>
        <w:t> </w:t>
      </w:r>
      <w:r w:rsidRPr="001472DA">
        <w:rPr>
          <w:rFonts w:ascii="Nudista" w:eastAsiaTheme="minorHAnsi" w:hAnsi="Nudista"/>
        </w:rPr>
        <w:t>Zmluvy.</w:t>
      </w:r>
    </w:p>
    <w:p w14:paraId="3E3337C8"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Za omeškanie Kupujúceho so zaplatením splatnej Kúpnej ceny alebo časti splatnej Kúpnej ceny má Predávajúci nárok na zaplatenie úroku z</w:t>
      </w:r>
      <w:r w:rsidRPr="001472DA">
        <w:rPr>
          <w:rFonts w:ascii="Nudista" w:eastAsiaTheme="minorHAnsi" w:hAnsi="Nudista" w:cs="Calibri"/>
          <w:bCs/>
        </w:rPr>
        <w:t> </w:t>
      </w:r>
      <w:r w:rsidRPr="001472DA">
        <w:rPr>
          <w:rFonts w:ascii="Nudista" w:eastAsiaTheme="minorHAnsi" w:hAnsi="Nudista" w:cs="Arial"/>
          <w:bCs/>
        </w:rPr>
        <w:t>omeškania vo výške 0,05 % z</w:t>
      </w:r>
      <w:r w:rsidRPr="001472DA">
        <w:rPr>
          <w:rFonts w:ascii="Nudista" w:eastAsiaTheme="minorHAnsi" w:hAnsi="Nudista" w:cs="Calibri"/>
          <w:bCs/>
        </w:rPr>
        <w:t> </w:t>
      </w:r>
      <w:r w:rsidRPr="001472DA">
        <w:rPr>
          <w:rFonts w:ascii="Nudista" w:eastAsiaTheme="minorHAnsi" w:hAnsi="Nudista" w:cs="Arial"/>
          <w:bCs/>
        </w:rPr>
        <w:t xml:space="preserve">dlžnej sumy za každý </w:t>
      </w:r>
      <w:r w:rsidRPr="001472DA">
        <w:rPr>
          <w:rFonts w:ascii="Nudista" w:eastAsiaTheme="minorHAnsi" w:hAnsi="Nudista"/>
        </w:rPr>
        <w:t>čo i</w:t>
      </w:r>
      <w:r w:rsidRPr="001472DA">
        <w:rPr>
          <w:rFonts w:ascii="Nudista" w:eastAsiaTheme="minorHAnsi" w:hAnsi="Nudista" w:cs="Calibri"/>
        </w:rPr>
        <w:t> </w:t>
      </w:r>
      <w:r w:rsidRPr="001472DA">
        <w:rPr>
          <w:rFonts w:ascii="Nudista" w:eastAsiaTheme="minorHAnsi" w:hAnsi="Nudista"/>
        </w:rPr>
        <w:t xml:space="preserve">len začatý </w:t>
      </w:r>
      <w:r w:rsidRPr="001472DA">
        <w:rPr>
          <w:rFonts w:ascii="Nudista" w:eastAsiaTheme="minorHAnsi" w:hAnsi="Nudista" w:cs="Arial"/>
          <w:bCs/>
        </w:rPr>
        <w:t>deň omeškania.</w:t>
      </w:r>
    </w:p>
    <w:p w14:paraId="4DEFBD63" w14:textId="4E86C2BD"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V</w:t>
      </w:r>
      <w:r w:rsidRPr="001472DA">
        <w:rPr>
          <w:rFonts w:ascii="Nudista" w:eastAsiaTheme="minorHAnsi" w:hAnsi="Nudista" w:cs="Calibri"/>
          <w:bCs/>
        </w:rPr>
        <w:t> </w:t>
      </w:r>
      <w:r w:rsidRPr="001472DA">
        <w:rPr>
          <w:rFonts w:ascii="Nudista" w:eastAsiaTheme="minorHAnsi" w:hAnsi="Nudista" w:cs="Arial"/>
          <w:bCs/>
        </w:rPr>
        <w:t>prípade omeškania Predávajúceho so splnením povinnosti odstrániť vady Predmetu kúpy alebo jeho časti podľa článku IV. tejto Zmluvy, má Kupujúci nárok na zmluvnú pokutu vo výške 200,- EUR za každý aj začatý deň omeškania až do odstránenia vady.</w:t>
      </w:r>
    </w:p>
    <w:p w14:paraId="01414E9E" w14:textId="77777777" w:rsidR="00EC5727" w:rsidRPr="001472DA" w:rsidRDefault="00CC492C">
      <w:pPr>
        <w:pStyle w:val="Odsekzoznamu"/>
        <w:numPr>
          <w:ilvl w:val="1"/>
          <w:numId w:val="144"/>
        </w:numPr>
        <w:overflowPunct w:val="0"/>
        <w:autoSpaceDE w:val="0"/>
        <w:autoSpaceDN w:val="0"/>
        <w:adjustRightInd w:val="0"/>
        <w:spacing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Nárok na zaplatenie zmluvnej pokuty si oprávnená strana uplatní doručením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Predávajúceho a náhrada škody nie je výškou zmluvnej pokuty obmedzená, pričom zmluvná pokuta sa na náhradu škody nezapočítava.</w:t>
      </w:r>
    </w:p>
    <w:p w14:paraId="4171BA19" w14:textId="77777777" w:rsidR="00EC5727" w:rsidRPr="001472DA" w:rsidRDefault="00EC5727">
      <w:pPr>
        <w:pStyle w:val="nadpisedouasD"/>
        <w:rPr>
          <w:rFonts w:ascii="Nudista" w:hAnsi="Nudista"/>
        </w:rPr>
      </w:pPr>
    </w:p>
    <w:p w14:paraId="42FD1B7D" w14:textId="77777777" w:rsidR="00EC5727" w:rsidRPr="001472DA" w:rsidRDefault="00CC492C">
      <w:pPr>
        <w:overflowPunct w:val="0"/>
        <w:autoSpaceDE w:val="0"/>
        <w:autoSpaceDN w:val="0"/>
        <w:adjustRightInd w:val="0"/>
        <w:spacing w:after="120" w:line="240" w:lineRule="auto"/>
        <w:jc w:val="center"/>
        <w:rPr>
          <w:rFonts w:ascii="Nudista" w:hAnsi="Nudista"/>
          <w:b/>
          <w:sz w:val="20"/>
          <w:szCs w:val="20"/>
        </w:rPr>
      </w:pPr>
      <w:r w:rsidRPr="001472DA">
        <w:rPr>
          <w:rFonts w:ascii="Nudista" w:hAnsi="Nudista"/>
          <w:b/>
          <w:sz w:val="20"/>
          <w:szCs w:val="20"/>
        </w:rPr>
        <w:t>Vlastnícke právo a</w:t>
      </w:r>
      <w:r w:rsidRPr="001472DA">
        <w:rPr>
          <w:rFonts w:ascii="Nudista" w:hAnsi="Nudista" w:cs="Calibri"/>
          <w:b/>
          <w:sz w:val="20"/>
          <w:szCs w:val="20"/>
        </w:rPr>
        <w:t> </w:t>
      </w:r>
      <w:r w:rsidRPr="001472DA">
        <w:rPr>
          <w:rFonts w:ascii="Nudista" w:hAnsi="Nudista"/>
          <w:b/>
          <w:sz w:val="20"/>
          <w:szCs w:val="20"/>
        </w:rPr>
        <w:t>zodpovednosť za škodu</w:t>
      </w:r>
    </w:p>
    <w:p w14:paraId="03145784" w14:textId="5398F14E"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Vlastnícke právo k</w:t>
      </w:r>
      <w:r w:rsidRPr="001472DA">
        <w:rPr>
          <w:rFonts w:ascii="Nudista" w:eastAsiaTheme="minorHAnsi" w:hAnsi="Nudista" w:cs="Calibri"/>
          <w:bCs/>
        </w:rPr>
        <w:t> </w:t>
      </w:r>
      <w:r w:rsidRPr="001472DA">
        <w:rPr>
          <w:rFonts w:ascii="Nudista" w:eastAsiaTheme="minorHAnsi" w:hAnsi="Nudista" w:cs="Arial"/>
          <w:bCs/>
        </w:rPr>
        <w:t>Predmetu kúpy, resp. k</w:t>
      </w:r>
      <w:r w:rsidRPr="001472DA">
        <w:rPr>
          <w:rFonts w:ascii="Nudista" w:eastAsiaTheme="minorHAnsi" w:hAnsi="Nudista" w:cs="Calibri"/>
          <w:bCs/>
        </w:rPr>
        <w:t> </w:t>
      </w:r>
      <w:r w:rsidRPr="001472DA">
        <w:rPr>
          <w:rFonts w:ascii="Nudista" w:eastAsiaTheme="minorHAnsi" w:hAnsi="Nudista" w:cs="Arial"/>
          <w:bCs/>
        </w:rPr>
        <w:t>jeho časti prechádza na Kupujúceho prevzatím Predmetu kúpy, tzn.</w:t>
      </w:r>
      <w:r w:rsidRPr="001472DA">
        <w:rPr>
          <w:rFonts w:ascii="Nudista" w:eastAsiaTheme="minorHAnsi" w:hAnsi="Nudista" w:cs="Calibri"/>
          <w:bCs/>
        </w:rPr>
        <w:t> </w:t>
      </w:r>
      <w:r w:rsidRPr="001472DA">
        <w:rPr>
          <w:rFonts w:ascii="Nudista" w:eastAsiaTheme="minorHAnsi" w:hAnsi="Nudista" w:cs="Arial"/>
          <w:bCs/>
        </w:rPr>
        <w:t>okamihom podpisu Preberacieho protokolu a uhradením fakturovanej Kúpnej ceny zo strany Kupujúceho podľa podmienok, stanovených touto Zmluvou.</w:t>
      </w:r>
    </w:p>
    <w:p w14:paraId="3E6E12E8" w14:textId="77777777" w:rsidR="00EC5727" w:rsidRPr="001472DA" w:rsidRDefault="00CC492C">
      <w:pPr>
        <w:pStyle w:val="Odsekzoznamu"/>
        <w:numPr>
          <w:ilvl w:val="1"/>
          <w:numId w:val="144"/>
        </w:numPr>
        <w:overflowPunct w:val="0"/>
        <w:autoSpaceDE w:val="0"/>
        <w:autoSpaceDN w:val="0"/>
        <w:adjustRightInd w:val="0"/>
        <w:spacing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Nebezpečenstvo škody a</w:t>
      </w:r>
      <w:r w:rsidRPr="001472DA">
        <w:rPr>
          <w:rFonts w:ascii="Nudista" w:eastAsiaTheme="minorHAnsi" w:hAnsi="Nudista" w:cs="Calibri"/>
          <w:bCs/>
        </w:rPr>
        <w:t> </w:t>
      </w:r>
      <w:r w:rsidRPr="001472DA">
        <w:rPr>
          <w:rFonts w:ascii="Nudista" w:eastAsiaTheme="minorHAnsi" w:hAnsi="Nudista" w:cs="Arial"/>
          <w:bCs/>
        </w:rPr>
        <w:t>riziko n</w:t>
      </w:r>
      <w:r w:rsidRPr="001472DA">
        <w:rPr>
          <w:rFonts w:ascii="Nudista" w:eastAsiaTheme="minorHAnsi" w:hAnsi="Nudista" w:cs="Proba Pro"/>
          <w:bCs/>
        </w:rPr>
        <w:t>á</w:t>
      </w:r>
      <w:r w:rsidRPr="001472DA">
        <w:rPr>
          <w:rFonts w:ascii="Nudista" w:eastAsiaTheme="minorHAnsi" w:hAnsi="Nudista" w:cs="Arial"/>
          <w:bCs/>
        </w:rPr>
        <w:t xml:space="preserve">hodnej skazy na Predmete kúpy, resp. jeho časti prechádza na Kupujúceho až momentom podpísania Preberacieho protokolu. Do momentu podpísania </w:t>
      </w:r>
      <w:r w:rsidRPr="001472DA">
        <w:rPr>
          <w:rFonts w:ascii="Nudista" w:eastAsiaTheme="minorHAnsi" w:hAnsi="Nudista" w:cs="Arial"/>
          <w:bCs/>
        </w:rPr>
        <w:lastRenderedPageBreak/>
        <w:t>Preberacieho protokolu znáša nebezpečenstvo škody na Predmete kúpy, resp. jeho časti Predávajúci.</w:t>
      </w:r>
    </w:p>
    <w:p w14:paraId="1FD831B7" w14:textId="77777777" w:rsidR="00EC5727" w:rsidRPr="001472DA" w:rsidRDefault="00EC5727">
      <w:pPr>
        <w:pStyle w:val="nadpisedouasD"/>
        <w:rPr>
          <w:rFonts w:ascii="Nudista" w:hAnsi="Nudista"/>
        </w:rPr>
      </w:pPr>
    </w:p>
    <w:p w14:paraId="43F80562" w14:textId="77777777" w:rsidR="00EC5727" w:rsidRPr="001472DA" w:rsidRDefault="00CC492C">
      <w:pPr>
        <w:spacing w:after="0" w:line="240" w:lineRule="auto"/>
        <w:ind w:left="360"/>
        <w:jc w:val="center"/>
        <w:rPr>
          <w:rFonts w:ascii="Nudista" w:hAnsi="Nudista"/>
          <w:b/>
          <w:bCs/>
          <w:sz w:val="20"/>
          <w:szCs w:val="20"/>
        </w:rPr>
      </w:pPr>
      <w:r w:rsidRPr="001472DA">
        <w:rPr>
          <w:rFonts w:ascii="Nudista" w:hAnsi="Nudista"/>
          <w:b/>
          <w:bCs/>
          <w:sz w:val="20"/>
          <w:szCs w:val="20"/>
        </w:rPr>
        <w:t>Ukončenie Zmluvy a</w:t>
      </w:r>
      <w:r w:rsidRPr="001472DA">
        <w:rPr>
          <w:rFonts w:ascii="Nudista" w:hAnsi="Nudista" w:cs="Calibri"/>
          <w:b/>
          <w:bCs/>
          <w:sz w:val="20"/>
          <w:szCs w:val="20"/>
        </w:rPr>
        <w:t> </w:t>
      </w:r>
      <w:r w:rsidRPr="001472DA">
        <w:rPr>
          <w:rFonts w:ascii="Nudista" w:hAnsi="Nudista"/>
          <w:b/>
          <w:bCs/>
          <w:sz w:val="20"/>
          <w:szCs w:val="20"/>
        </w:rPr>
        <w:t>úhrada súvisiacich nákladov</w:t>
      </w:r>
    </w:p>
    <w:p w14:paraId="1CF35A85" w14:textId="77777777" w:rsidR="00EC5727" w:rsidRPr="001472DA" w:rsidRDefault="00EC5727">
      <w:pPr>
        <w:spacing w:after="0" w:line="240" w:lineRule="auto"/>
        <w:ind w:left="360"/>
        <w:jc w:val="center"/>
        <w:rPr>
          <w:rFonts w:ascii="Nudista" w:hAnsi="Nudista"/>
          <w:b/>
          <w:bCs/>
          <w:sz w:val="20"/>
          <w:szCs w:val="20"/>
        </w:rPr>
      </w:pPr>
    </w:p>
    <w:p w14:paraId="3EE45298"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Arial"/>
        </w:rPr>
      </w:pPr>
      <w:r w:rsidRPr="001472DA">
        <w:rPr>
          <w:rFonts w:ascii="Nudista" w:eastAsiaTheme="minorEastAsia" w:hAnsi="Nudista"/>
        </w:rPr>
        <w:t>Táto</w:t>
      </w:r>
      <w:r w:rsidRPr="001472DA">
        <w:rPr>
          <w:rStyle w:val="FontStyle46"/>
          <w:rFonts w:ascii="Nudista" w:hAnsi="Nudista"/>
          <w:sz w:val="20"/>
          <w:szCs w:val="20"/>
        </w:rPr>
        <w:t xml:space="preserve"> zmluva trvá až do okamihu riadneho doručenia Predmetu kúpy, za podmienok dohodnutých v</w:t>
      </w:r>
      <w:r w:rsidRPr="001472DA">
        <w:rPr>
          <w:rStyle w:val="FontStyle46"/>
          <w:rFonts w:ascii="Nudista" w:hAnsi="Nudista" w:cs="Calibri"/>
          <w:sz w:val="20"/>
          <w:szCs w:val="20"/>
        </w:rPr>
        <w:t> </w:t>
      </w:r>
      <w:r w:rsidRPr="001472DA">
        <w:rPr>
          <w:rStyle w:val="FontStyle46"/>
          <w:rFonts w:ascii="Nudista" w:hAnsi="Nudista"/>
          <w:sz w:val="20"/>
          <w:szCs w:val="20"/>
        </w:rPr>
        <w:t xml:space="preserve">tejto Zmluve. </w:t>
      </w:r>
      <w:r w:rsidRPr="001472DA">
        <w:rPr>
          <w:rFonts w:ascii="Nudista" w:hAnsi="Nudista" w:cs="Arial"/>
        </w:rPr>
        <w:t xml:space="preserve">Táto zmluva zanikne aj písomnou dohodou Zmluvných strán alebo písomným odstúpením od Zmluvy jednou zo Zmluvných strán. </w:t>
      </w:r>
    </w:p>
    <w:p w14:paraId="5841667C"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bCs/>
        </w:rPr>
      </w:pPr>
      <w:r w:rsidRPr="001472DA">
        <w:rPr>
          <w:rFonts w:ascii="Nudista" w:hAnsi="Nudista"/>
          <w:bCs/>
        </w:rPr>
        <w:t>V</w:t>
      </w:r>
      <w:r w:rsidRPr="001472DA">
        <w:rPr>
          <w:rFonts w:ascii="Nudista" w:hAnsi="Nudista" w:cs="Calibri"/>
          <w:bCs/>
        </w:rPr>
        <w:t> </w:t>
      </w:r>
      <w:r w:rsidRPr="001472DA">
        <w:rPr>
          <w:rFonts w:ascii="Nudista" w:hAnsi="Nudista"/>
          <w:bCs/>
        </w:rPr>
        <w:t>prípade zániku Zmluvy dohodou Zmluvných strán, táto Zmluva zaniká dňom, uvedeným v</w:t>
      </w:r>
      <w:r w:rsidRPr="001472DA">
        <w:rPr>
          <w:rFonts w:ascii="Nudista" w:hAnsi="Nudista" w:cs="Calibri"/>
          <w:bCs/>
        </w:rPr>
        <w:t> </w:t>
      </w:r>
      <w:r w:rsidRPr="001472DA">
        <w:rPr>
          <w:rFonts w:ascii="Nudista" w:hAnsi="Nudista"/>
          <w:bCs/>
        </w:rPr>
        <w:t>tejto dohode. Dohoda o</w:t>
      </w:r>
      <w:r w:rsidRPr="001472DA">
        <w:rPr>
          <w:rFonts w:ascii="Nudista" w:hAnsi="Nudista" w:cs="Calibri"/>
          <w:bCs/>
        </w:rPr>
        <w:t> </w:t>
      </w:r>
      <w:r w:rsidRPr="001472DA">
        <w:rPr>
          <w:rFonts w:ascii="Nudista" w:hAnsi="Nudista"/>
          <w:bCs/>
        </w:rPr>
        <w:t>ukončení zmluvy musí byť písomná. V</w:t>
      </w:r>
      <w:r w:rsidRPr="001472DA">
        <w:rPr>
          <w:rFonts w:ascii="Nudista" w:hAnsi="Nudista" w:cs="Calibri"/>
          <w:bCs/>
        </w:rPr>
        <w:t> </w:t>
      </w:r>
      <w:r w:rsidRPr="001472DA">
        <w:rPr>
          <w:rFonts w:ascii="Nudista" w:hAnsi="Nudista"/>
          <w:bCs/>
        </w:rPr>
        <w:t>tejto dohode sa upravia aj vzájomné nároky Zmluvných strán, ktoré vzniknú z</w:t>
      </w:r>
      <w:r w:rsidRPr="001472DA">
        <w:rPr>
          <w:rFonts w:ascii="Nudista" w:hAnsi="Nudista" w:cs="Calibri"/>
          <w:bCs/>
        </w:rPr>
        <w:t> </w:t>
      </w:r>
      <w:r w:rsidRPr="001472DA">
        <w:rPr>
          <w:rFonts w:ascii="Nudista" w:hAnsi="Nudista"/>
          <w:bCs/>
        </w:rPr>
        <w:t>plnenia zmluvných povinností alebo z</w:t>
      </w:r>
      <w:r w:rsidRPr="001472DA">
        <w:rPr>
          <w:rFonts w:ascii="Nudista" w:hAnsi="Nudista" w:cs="Calibri"/>
          <w:bCs/>
        </w:rPr>
        <w:t> </w:t>
      </w:r>
      <w:r w:rsidRPr="001472DA">
        <w:rPr>
          <w:rFonts w:ascii="Nudista" w:hAnsi="Nudista"/>
          <w:bCs/>
        </w:rPr>
        <w:t>ich porušenia druhou Zmluvnou stranou ku dňu zániku Zmluvy dohodou.</w:t>
      </w:r>
    </w:p>
    <w:p w14:paraId="60059802" w14:textId="2D6E1AEC"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Style w:val="FontStyle46"/>
          <w:rFonts w:ascii="Nudista" w:hAnsi="Nudista"/>
          <w:sz w:val="20"/>
          <w:szCs w:val="20"/>
        </w:rPr>
      </w:pPr>
      <w:r w:rsidRPr="001472DA">
        <w:rPr>
          <w:rStyle w:val="FontStyle46"/>
          <w:rFonts w:ascii="Nudista" w:hAnsi="Nudista"/>
          <w:sz w:val="20"/>
          <w:szCs w:val="20"/>
        </w:rPr>
        <w:t>Od tejto Zmluvy možno písomne odstúpiť iba v</w:t>
      </w:r>
      <w:r w:rsidRPr="001472DA">
        <w:rPr>
          <w:rStyle w:val="FontStyle46"/>
          <w:rFonts w:ascii="Nudista" w:hAnsi="Nudista" w:cs="Calibri"/>
          <w:sz w:val="20"/>
          <w:szCs w:val="20"/>
        </w:rPr>
        <w:t> </w:t>
      </w:r>
      <w:r w:rsidRPr="001472DA">
        <w:rPr>
          <w:rStyle w:val="FontStyle46"/>
          <w:rFonts w:ascii="Nudista" w:hAnsi="Nudista"/>
          <w:sz w:val="20"/>
          <w:szCs w:val="20"/>
        </w:rPr>
        <w:t>zákonom stanovených prípadoch a</w:t>
      </w:r>
      <w:r w:rsidRPr="001472DA">
        <w:rPr>
          <w:rStyle w:val="FontStyle46"/>
          <w:rFonts w:ascii="Nudista" w:hAnsi="Nudista" w:cs="Calibri"/>
          <w:sz w:val="20"/>
          <w:szCs w:val="20"/>
        </w:rPr>
        <w:t> </w:t>
      </w:r>
      <w:r w:rsidRPr="001472DA">
        <w:rPr>
          <w:rStyle w:val="FontStyle46"/>
          <w:rFonts w:ascii="Nudista" w:hAnsi="Nudista"/>
          <w:sz w:val="20"/>
          <w:szCs w:val="20"/>
        </w:rPr>
        <w:t>v</w:t>
      </w:r>
      <w:r w:rsidRPr="001472DA">
        <w:rPr>
          <w:rStyle w:val="FontStyle46"/>
          <w:rFonts w:ascii="Nudista" w:hAnsi="Nudista" w:cs="Calibri"/>
          <w:sz w:val="20"/>
          <w:szCs w:val="20"/>
        </w:rPr>
        <w:t> </w:t>
      </w:r>
      <w:r w:rsidRPr="001472DA">
        <w:rPr>
          <w:rStyle w:val="FontStyle46"/>
          <w:rFonts w:ascii="Nudista" w:hAnsi="Nudista"/>
          <w:sz w:val="20"/>
          <w:szCs w:val="20"/>
        </w:rPr>
        <w:t>pr</w:t>
      </w:r>
      <w:r w:rsidRPr="001472DA">
        <w:rPr>
          <w:rStyle w:val="FontStyle46"/>
          <w:rFonts w:ascii="Nudista" w:hAnsi="Nudista" w:cs="Proba Pro"/>
          <w:sz w:val="20"/>
          <w:szCs w:val="20"/>
        </w:rPr>
        <w:t>í</w:t>
      </w:r>
      <w:r w:rsidRPr="001472DA">
        <w:rPr>
          <w:rStyle w:val="FontStyle46"/>
          <w:rFonts w:ascii="Nudista" w:hAnsi="Nudista"/>
          <w:sz w:val="20"/>
          <w:szCs w:val="20"/>
        </w:rPr>
        <w:t>padoch, uveden</w:t>
      </w:r>
      <w:r w:rsidRPr="001472DA">
        <w:rPr>
          <w:rStyle w:val="FontStyle46"/>
          <w:rFonts w:ascii="Nudista" w:hAnsi="Nudista" w:cs="Proba Pro"/>
          <w:sz w:val="20"/>
          <w:szCs w:val="20"/>
        </w:rPr>
        <w:t>ý</w:t>
      </w:r>
      <w:r w:rsidRPr="001472DA">
        <w:rPr>
          <w:rStyle w:val="FontStyle46"/>
          <w:rFonts w:ascii="Nudista" w:hAnsi="Nudista"/>
          <w:sz w:val="20"/>
          <w:szCs w:val="20"/>
        </w:rPr>
        <w:t>ch v tejto Zmluve.</w:t>
      </w:r>
    </w:p>
    <w:p w14:paraId="51A57352"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hAnsi="Nudista" w:cs="Arial"/>
        </w:rPr>
      </w:pPr>
      <w:r w:rsidRPr="001472DA">
        <w:rPr>
          <w:rStyle w:val="FontStyle46"/>
          <w:rFonts w:ascii="Nudista" w:hAnsi="Nudista"/>
          <w:sz w:val="20"/>
          <w:szCs w:val="20"/>
        </w:rPr>
        <w:t>Kupujúci je oprávnený odstúpiť od tejto Zmluvy najmä v</w:t>
      </w:r>
      <w:r w:rsidRPr="001472DA">
        <w:rPr>
          <w:rStyle w:val="FontStyle46"/>
          <w:rFonts w:ascii="Nudista" w:hAnsi="Nudista" w:cs="Calibri"/>
          <w:sz w:val="20"/>
          <w:szCs w:val="20"/>
        </w:rPr>
        <w:t> </w:t>
      </w:r>
      <w:r w:rsidRPr="001472DA">
        <w:rPr>
          <w:rStyle w:val="FontStyle46"/>
          <w:rFonts w:ascii="Nudista" w:hAnsi="Nudista"/>
          <w:sz w:val="20"/>
          <w:szCs w:val="20"/>
        </w:rPr>
        <w:t>pr</w:t>
      </w:r>
      <w:r w:rsidRPr="001472DA">
        <w:rPr>
          <w:rStyle w:val="FontStyle46"/>
          <w:rFonts w:ascii="Nudista" w:hAnsi="Nudista" w:cs="Proba Pro"/>
          <w:sz w:val="20"/>
          <w:szCs w:val="20"/>
        </w:rPr>
        <w:t>í</w:t>
      </w:r>
      <w:r w:rsidRPr="001472DA">
        <w:rPr>
          <w:rStyle w:val="FontStyle46"/>
          <w:rFonts w:ascii="Nudista" w:hAnsi="Nudista"/>
          <w:sz w:val="20"/>
          <w:szCs w:val="20"/>
        </w:rPr>
        <w:t>pade, ak:</w:t>
      </w:r>
    </w:p>
    <w:p w14:paraId="5345EE86"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Style w:val="FontStyle46"/>
          <w:rFonts w:ascii="Nudista" w:eastAsiaTheme="majorEastAsia" w:hAnsi="Nudista"/>
          <w:sz w:val="20"/>
          <w:szCs w:val="20"/>
        </w:rPr>
      </w:pPr>
      <w:r w:rsidRPr="001472DA">
        <w:rPr>
          <w:rFonts w:ascii="Nudista" w:eastAsiaTheme="minorHAnsi" w:hAnsi="Nudista" w:cstheme="minorBidi"/>
          <w:bCs/>
          <w:iCs/>
        </w:rPr>
        <w:t>v</w:t>
      </w:r>
      <w:r w:rsidRPr="001472DA">
        <w:rPr>
          <w:rStyle w:val="FontStyle46"/>
          <w:rFonts w:ascii="Nudista" w:eastAsiaTheme="majorEastAsia" w:hAnsi="Nudista"/>
          <w:sz w:val="20"/>
          <w:szCs w:val="20"/>
        </w:rPr>
        <w:t xml:space="preserve"> čase jej uzavretia existoval dôvod na vylúčenie Predávajúceho pre nesplnenie podmienky účasti podľa</w:t>
      </w:r>
      <w:r w:rsidRPr="001472DA">
        <w:rPr>
          <w:rStyle w:val="FontStyle46"/>
          <w:rFonts w:ascii="Nudista" w:eastAsiaTheme="majorEastAsia" w:hAnsi="Nudista" w:cs="Calibri"/>
          <w:sz w:val="20"/>
          <w:szCs w:val="20"/>
        </w:rPr>
        <w:t> </w:t>
      </w:r>
      <w:hyperlink r:id="rId8" w:anchor="doc41" w:history="1">
        <w:r w:rsidRPr="001472DA">
          <w:rPr>
            <w:rStyle w:val="FontStyle46"/>
            <w:rFonts w:ascii="Nudista" w:eastAsiaTheme="majorEastAsia" w:hAnsi="Nudista"/>
            <w:sz w:val="20"/>
            <w:szCs w:val="20"/>
          </w:rPr>
          <w:t>§ 32</w:t>
        </w:r>
      </w:hyperlink>
      <w:r w:rsidRPr="001472DA">
        <w:rPr>
          <w:rStyle w:val="FontStyle46"/>
          <w:rFonts w:ascii="Nudista" w:eastAsiaTheme="majorEastAsia" w:hAnsi="Nudista" w:cs="Calibri"/>
          <w:sz w:val="20"/>
          <w:szCs w:val="20"/>
        </w:rPr>
        <w:t> </w:t>
      </w:r>
      <w:r w:rsidRPr="001472DA">
        <w:rPr>
          <w:rStyle w:val="FontStyle46"/>
          <w:rFonts w:ascii="Nudista" w:eastAsiaTheme="majorEastAsia" w:hAnsi="Nudista"/>
          <w:sz w:val="20"/>
          <w:szCs w:val="20"/>
        </w:rPr>
        <w:t>ods. 1 p</w:t>
      </w:r>
      <w:r w:rsidRPr="001472DA">
        <w:rPr>
          <w:rStyle w:val="FontStyle46"/>
          <w:rFonts w:ascii="Nudista" w:eastAsiaTheme="majorEastAsia" w:hAnsi="Nudista" w:cs="Proba Pro"/>
          <w:sz w:val="20"/>
          <w:szCs w:val="20"/>
        </w:rPr>
        <w:t>í</w:t>
      </w:r>
      <w:r w:rsidRPr="001472DA">
        <w:rPr>
          <w:rStyle w:val="FontStyle46"/>
          <w:rFonts w:ascii="Nudista" w:eastAsiaTheme="majorEastAsia" w:hAnsi="Nudista"/>
          <w:sz w:val="20"/>
          <w:szCs w:val="20"/>
        </w:rPr>
        <w:t>sm. a) Z</w:t>
      </w:r>
      <w:r w:rsidRPr="001472DA">
        <w:rPr>
          <w:rStyle w:val="FontStyle46"/>
          <w:rFonts w:ascii="Nudista" w:eastAsiaTheme="majorEastAsia" w:hAnsi="Nudista" w:cs="Proba Pro"/>
          <w:sz w:val="20"/>
          <w:szCs w:val="20"/>
        </w:rPr>
        <w:t>á</w:t>
      </w:r>
      <w:r w:rsidRPr="001472DA">
        <w:rPr>
          <w:rStyle w:val="FontStyle46"/>
          <w:rFonts w:ascii="Nudista" w:eastAsiaTheme="majorEastAsia" w:hAnsi="Nudista"/>
          <w:sz w:val="20"/>
          <w:szCs w:val="20"/>
        </w:rPr>
        <w:t>kona o verejnom obstarávaní,</w:t>
      </w:r>
    </w:p>
    <w:p w14:paraId="3CDC6D70"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Style w:val="FontStyle46"/>
          <w:rFonts w:ascii="Nudista" w:eastAsiaTheme="majorEastAsia" w:hAnsi="Nudista"/>
          <w:sz w:val="20"/>
          <w:szCs w:val="20"/>
        </w:rPr>
      </w:pPr>
      <w:r w:rsidRPr="001472DA">
        <w:rPr>
          <w:rStyle w:val="FontStyle46"/>
          <w:rFonts w:ascii="Nudista" w:eastAsiaTheme="majorEastAsia" w:hAnsi="Nudista"/>
          <w:sz w:val="20"/>
          <w:szCs w:val="20"/>
        </w:rPr>
        <w:t>Zmluva nemala byť uzavretá s Predávajúcim v súvislosti so závažným porušením povinnosti vyplývajúcej z právne záväzného aktu Európskej únie,</w:t>
      </w:r>
      <w:r w:rsidRPr="001472DA">
        <w:rPr>
          <w:rStyle w:val="FontStyle46"/>
          <w:rFonts w:ascii="Nudista" w:eastAsiaTheme="majorEastAsia" w:hAnsi="Nudista" w:cs="Calibri"/>
          <w:sz w:val="20"/>
          <w:szCs w:val="20"/>
        </w:rPr>
        <w:t> </w:t>
      </w:r>
      <w:r w:rsidRPr="001472DA">
        <w:rPr>
          <w:rStyle w:val="FontStyle46"/>
          <w:rFonts w:ascii="Nudista" w:eastAsiaTheme="majorEastAsia" w:hAnsi="Nudista"/>
          <w:sz w:val="20"/>
          <w:szCs w:val="20"/>
        </w:rPr>
        <w:t>o ktorom rozhodol S</w:t>
      </w:r>
      <w:r w:rsidRPr="001472DA">
        <w:rPr>
          <w:rStyle w:val="FontStyle46"/>
          <w:rFonts w:ascii="Nudista" w:eastAsiaTheme="majorEastAsia" w:hAnsi="Nudista" w:cs="Proba Pro"/>
          <w:sz w:val="20"/>
          <w:szCs w:val="20"/>
        </w:rPr>
        <w:t>ú</w:t>
      </w:r>
      <w:r w:rsidRPr="001472DA">
        <w:rPr>
          <w:rStyle w:val="FontStyle46"/>
          <w:rFonts w:ascii="Nudista" w:eastAsiaTheme="majorEastAsia" w:hAnsi="Nudista"/>
          <w:sz w:val="20"/>
          <w:szCs w:val="20"/>
        </w:rPr>
        <w:t>dny dvor Eur</w:t>
      </w:r>
      <w:r w:rsidRPr="001472DA">
        <w:rPr>
          <w:rStyle w:val="FontStyle46"/>
          <w:rFonts w:ascii="Nudista" w:eastAsiaTheme="majorEastAsia" w:hAnsi="Nudista" w:cs="Proba Pro"/>
          <w:sz w:val="20"/>
          <w:szCs w:val="20"/>
        </w:rPr>
        <w:t>ó</w:t>
      </w:r>
      <w:r w:rsidRPr="001472DA">
        <w:rPr>
          <w:rStyle w:val="FontStyle46"/>
          <w:rFonts w:ascii="Nudista" w:eastAsiaTheme="majorEastAsia" w:hAnsi="Nudista"/>
          <w:sz w:val="20"/>
          <w:szCs w:val="20"/>
        </w:rPr>
        <w:t xml:space="preserve">pskej </w:t>
      </w:r>
      <w:r w:rsidRPr="001472DA">
        <w:rPr>
          <w:rStyle w:val="FontStyle46"/>
          <w:rFonts w:ascii="Nudista" w:eastAsiaTheme="majorEastAsia" w:hAnsi="Nudista" w:cs="Proba Pro"/>
          <w:sz w:val="20"/>
          <w:szCs w:val="20"/>
        </w:rPr>
        <w:t>ú</w:t>
      </w:r>
      <w:r w:rsidRPr="001472DA">
        <w:rPr>
          <w:rStyle w:val="FontStyle46"/>
          <w:rFonts w:ascii="Nudista" w:eastAsiaTheme="majorEastAsia" w:hAnsi="Nudista"/>
          <w:sz w:val="20"/>
          <w:szCs w:val="20"/>
        </w:rPr>
        <w:t>nie v s</w:t>
      </w:r>
      <w:r w:rsidRPr="001472DA">
        <w:rPr>
          <w:rStyle w:val="FontStyle46"/>
          <w:rFonts w:ascii="Nudista" w:eastAsiaTheme="majorEastAsia" w:hAnsi="Nudista" w:cs="Proba Pro"/>
          <w:sz w:val="20"/>
          <w:szCs w:val="20"/>
        </w:rPr>
        <w:t>ú</w:t>
      </w:r>
      <w:r w:rsidRPr="001472DA">
        <w:rPr>
          <w:rStyle w:val="FontStyle46"/>
          <w:rFonts w:ascii="Nudista" w:eastAsiaTheme="majorEastAsia" w:hAnsi="Nudista"/>
          <w:sz w:val="20"/>
          <w:szCs w:val="20"/>
        </w:rPr>
        <w:t>lade so Zmluvou o fungovan</w:t>
      </w:r>
      <w:r w:rsidRPr="001472DA">
        <w:rPr>
          <w:rStyle w:val="FontStyle46"/>
          <w:rFonts w:ascii="Nudista" w:eastAsiaTheme="majorEastAsia" w:hAnsi="Nudista" w:cs="Proba Pro"/>
          <w:sz w:val="20"/>
          <w:szCs w:val="20"/>
        </w:rPr>
        <w:t>í</w:t>
      </w:r>
      <w:r w:rsidRPr="001472DA">
        <w:rPr>
          <w:rStyle w:val="FontStyle46"/>
          <w:rFonts w:ascii="Nudista" w:eastAsiaTheme="majorEastAsia" w:hAnsi="Nudista"/>
          <w:sz w:val="20"/>
          <w:szCs w:val="20"/>
        </w:rPr>
        <w:t xml:space="preserve"> Eur</w:t>
      </w:r>
      <w:r w:rsidRPr="001472DA">
        <w:rPr>
          <w:rStyle w:val="FontStyle46"/>
          <w:rFonts w:ascii="Nudista" w:eastAsiaTheme="majorEastAsia" w:hAnsi="Nudista" w:cs="Proba Pro"/>
          <w:sz w:val="20"/>
          <w:szCs w:val="20"/>
        </w:rPr>
        <w:t>ó</w:t>
      </w:r>
      <w:r w:rsidRPr="001472DA">
        <w:rPr>
          <w:rStyle w:val="FontStyle46"/>
          <w:rFonts w:ascii="Nudista" w:eastAsiaTheme="majorEastAsia" w:hAnsi="Nudista"/>
          <w:sz w:val="20"/>
          <w:szCs w:val="20"/>
        </w:rPr>
        <w:t xml:space="preserve">pskej </w:t>
      </w:r>
      <w:r w:rsidRPr="001472DA">
        <w:rPr>
          <w:rStyle w:val="FontStyle46"/>
          <w:rFonts w:ascii="Nudista" w:eastAsiaTheme="majorEastAsia" w:hAnsi="Nudista" w:cs="Proba Pro"/>
          <w:sz w:val="20"/>
          <w:szCs w:val="20"/>
        </w:rPr>
        <w:t>ú</w:t>
      </w:r>
      <w:r w:rsidRPr="001472DA">
        <w:rPr>
          <w:rStyle w:val="FontStyle46"/>
          <w:rFonts w:ascii="Nudista" w:eastAsiaTheme="majorEastAsia" w:hAnsi="Nudista"/>
          <w:sz w:val="20"/>
          <w:szCs w:val="20"/>
        </w:rPr>
        <w:t>nie,</w:t>
      </w:r>
    </w:p>
    <w:p w14:paraId="6F5F2499"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Style w:val="FontStyle46"/>
          <w:rFonts w:ascii="Nudista" w:eastAsiaTheme="majorEastAsia" w:hAnsi="Nudista"/>
          <w:sz w:val="20"/>
          <w:szCs w:val="20"/>
        </w:rPr>
      </w:pPr>
      <w:r w:rsidRPr="001472DA">
        <w:rPr>
          <w:rStyle w:val="FontStyle46"/>
          <w:rFonts w:ascii="Nudista" w:eastAsiaTheme="majorEastAsia" w:hAnsi="Nudista"/>
          <w:sz w:val="20"/>
          <w:szCs w:val="20"/>
        </w:rPr>
        <w:t>Predávajúci je v</w:t>
      </w:r>
      <w:r w:rsidRPr="001472DA">
        <w:rPr>
          <w:rStyle w:val="FontStyle46"/>
          <w:rFonts w:ascii="Nudista" w:eastAsiaTheme="majorEastAsia" w:hAnsi="Nudista" w:cs="Calibri"/>
          <w:sz w:val="20"/>
          <w:szCs w:val="20"/>
        </w:rPr>
        <w:t> </w:t>
      </w:r>
      <w:r w:rsidRPr="001472DA">
        <w:rPr>
          <w:rStyle w:val="FontStyle46"/>
          <w:rFonts w:ascii="Nudista" w:eastAsiaTheme="majorEastAsia" w:hAnsi="Nudista"/>
          <w:sz w:val="20"/>
          <w:szCs w:val="20"/>
        </w:rPr>
        <w:t>omeškaní s</w:t>
      </w:r>
      <w:r w:rsidRPr="001472DA">
        <w:rPr>
          <w:rStyle w:val="FontStyle46"/>
          <w:rFonts w:ascii="Nudista" w:eastAsiaTheme="majorEastAsia" w:hAnsi="Nudista" w:cs="Calibri"/>
          <w:sz w:val="20"/>
          <w:szCs w:val="20"/>
        </w:rPr>
        <w:t> </w:t>
      </w:r>
      <w:r w:rsidRPr="001472DA">
        <w:rPr>
          <w:rStyle w:val="FontStyle46"/>
          <w:rFonts w:ascii="Nudista" w:eastAsiaTheme="majorEastAsia" w:hAnsi="Nudista"/>
          <w:sz w:val="20"/>
          <w:szCs w:val="20"/>
        </w:rPr>
        <w:t>dodaním Predmetu kúpy o</w:t>
      </w:r>
      <w:r w:rsidRPr="001472DA">
        <w:rPr>
          <w:rStyle w:val="FontStyle46"/>
          <w:rFonts w:ascii="Nudista" w:eastAsiaTheme="majorEastAsia" w:hAnsi="Nudista" w:cs="Calibri"/>
          <w:sz w:val="20"/>
          <w:szCs w:val="20"/>
        </w:rPr>
        <w:t> </w:t>
      </w:r>
      <w:r w:rsidRPr="001472DA">
        <w:rPr>
          <w:rStyle w:val="FontStyle46"/>
          <w:rFonts w:ascii="Nudista" w:eastAsiaTheme="majorEastAsia" w:hAnsi="Nudista"/>
          <w:sz w:val="20"/>
          <w:szCs w:val="20"/>
        </w:rPr>
        <w:t xml:space="preserve">viac ako (30) tridsať dní,  </w:t>
      </w:r>
    </w:p>
    <w:p w14:paraId="300BE34A"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Style w:val="FontStyle46"/>
          <w:rFonts w:ascii="Nudista" w:hAnsi="Nudista"/>
          <w:sz w:val="20"/>
          <w:szCs w:val="20"/>
        </w:rPr>
      </w:pPr>
      <w:r w:rsidRPr="001472DA">
        <w:rPr>
          <w:rFonts w:ascii="Nudista" w:eastAsiaTheme="minorHAnsi" w:hAnsi="Nudista" w:cstheme="minorBidi"/>
          <w:bCs/>
          <w:iCs/>
        </w:rPr>
        <w:t>Predávajúci</w:t>
      </w:r>
      <w:r w:rsidRPr="001472DA">
        <w:rPr>
          <w:rStyle w:val="FontStyle46"/>
          <w:rFonts w:ascii="Nudista" w:hAnsi="Nudista"/>
          <w:sz w:val="20"/>
          <w:szCs w:val="20"/>
        </w:rPr>
        <w:t xml:space="preserve"> koná v</w:t>
      </w:r>
      <w:r w:rsidRPr="001472DA">
        <w:rPr>
          <w:rStyle w:val="FontStyle46"/>
          <w:rFonts w:ascii="Nudista" w:hAnsi="Nudista" w:cs="Calibri"/>
          <w:sz w:val="20"/>
          <w:szCs w:val="20"/>
        </w:rPr>
        <w:t> </w:t>
      </w:r>
      <w:r w:rsidRPr="001472DA">
        <w:rPr>
          <w:rStyle w:val="FontStyle46"/>
          <w:rFonts w:ascii="Nudista" w:hAnsi="Nudista"/>
          <w:sz w:val="20"/>
          <w:szCs w:val="20"/>
        </w:rPr>
        <w:t>rozpore s</w:t>
      </w:r>
      <w:r w:rsidRPr="001472DA">
        <w:rPr>
          <w:rStyle w:val="FontStyle46"/>
          <w:rFonts w:ascii="Nudista" w:hAnsi="Nudista" w:cs="Calibri"/>
          <w:sz w:val="20"/>
          <w:szCs w:val="20"/>
        </w:rPr>
        <w:t> </w:t>
      </w:r>
      <w:r w:rsidRPr="001472DA">
        <w:rPr>
          <w:rStyle w:val="FontStyle46"/>
          <w:rFonts w:ascii="Nudista" w:hAnsi="Nudista"/>
          <w:sz w:val="20"/>
          <w:szCs w:val="20"/>
        </w:rPr>
        <w:t>touto Zmluvou a/alebo v</w:t>
      </w:r>
      <w:r w:rsidRPr="001472DA">
        <w:rPr>
          <w:rStyle w:val="FontStyle46"/>
          <w:rFonts w:ascii="Nudista" w:hAnsi="Nudista" w:cs="Proba Pro"/>
          <w:sz w:val="20"/>
          <w:szCs w:val="20"/>
        </w:rPr>
        <w:t>š</w:t>
      </w:r>
      <w:r w:rsidRPr="001472DA">
        <w:rPr>
          <w:rStyle w:val="FontStyle46"/>
          <w:rFonts w:ascii="Nudista" w:hAnsi="Nudista"/>
          <w:sz w:val="20"/>
          <w:szCs w:val="20"/>
        </w:rPr>
        <w:t>eobecne z</w:t>
      </w:r>
      <w:r w:rsidRPr="001472DA">
        <w:rPr>
          <w:rStyle w:val="FontStyle46"/>
          <w:rFonts w:ascii="Nudista" w:hAnsi="Nudista" w:cs="Proba Pro"/>
          <w:sz w:val="20"/>
          <w:szCs w:val="20"/>
        </w:rPr>
        <w:t>á</w:t>
      </w:r>
      <w:r w:rsidRPr="001472DA">
        <w:rPr>
          <w:rStyle w:val="FontStyle46"/>
          <w:rFonts w:ascii="Nudista" w:hAnsi="Nudista"/>
          <w:sz w:val="20"/>
          <w:szCs w:val="20"/>
        </w:rPr>
        <w:t>v</w:t>
      </w:r>
      <w:r w:rsidRPr="001472DA">
        <w:rPr>
          <w:rStyle w:val="FontStyle46"/>
          <w:rFonts w:ascii="Nudista" w:hAnsi="Nudista" w:cs="Proba Pro"/>
          <w:sz w:val="20"/>
          <w:szCs w:val="20"/>
        </w:rPr>
        <w:t>ä</w:t>
      </w:r>
      <w:r w:rsidRPr="001472DA">
        <w:rPr>
          <w:rStyle w:val="FontStyle46"/>
          <w:rFonts w:ascii="Nudista" w:hAnsi="Nudista"/>
          <w:sz w:val="20"/>
          <w:szCs w:val="20"/>
        </w:rPr>
        <w:t>zn</w:t>
      </w:r>
      <w:r w:rsidRPr="001472DA">
        <w:rPr>
          <w:rStyle w:val="FontStyle46"/>
          <w:rFonts w:ascii="Nudista" w:hAnsi="Nudista" w:cs="Proba Pro"/>
          <w:sz w:val="20"/>
          <w:szCs w:val="20"/>
        </w:rPr>
        <w:t>ý</w:t>
      </w:r>
      <w:r w:rsidRPr="001472DA">
        <w:rPr>
          <w:rStyle w:val="FontStyle46"/>
          <w:rFonts w:ascii="Nudista" w:hAnsi="Nudista"/>
          <w:sz w:val="20"/>
          <w:szCs w:val="20"/>
        </w:rPr>
        <w:t>mi pr</w:t>
      </w:r>
      <w:r w:rsidRPr="001472DA">
        <w:rPr>
          <w:rStyle w:val="FontStyle46"/>
          <w:rFonts w:ascii="Nudista" w:hAnsi="Nudista" w:cs="Proba Pro"/>
          <w:sz w:val="20"/>
          <w:szCs w:val="20"/>
        </w:rPr>
        <w:t>á</w:t>
      </w:r>
      <w:r w:rsidRPr="001472DA">
        <w:rPr>
          <w:rStyle w:val="FontStyle46"/>
          <w:rFonts w:ascii="Nudista" w:hAnsi="Nudista"/>
          <w:sz w:val="20"/>
          <w:szCs w:val="20"/>
        </w:rPr>
        <w:t>vnymi predpismi a</w:t>
      </w:r>
      <w:r w:rsidRPr="001472DA">
        <w:rPr>
          <w:rStyle w:val="FontStyle46"/>
          <w:rFonts w:ascii="Nudista" w:hAnsi="Nudista" w:cs="Calibri"/>
          <w:sz w:val="20"/>
          <w:szCs w:val="20"/>
        </w:rPr>
        <w:t> </w:t>
      </w:r>
      <w:r w:rsidRPr="001472DA">
        <w:rPr>
          <w:rStyle w:val="FontStyle46"/>
          <w:rFonts w:ascii="Nudista" w:hAnsi="Nudista"/>
          <w:sz w:val="20"/>
          <w:szCs w:val="20"/>
        </w:rPr>
        <w:t>na p</w:t>
      </w:r>
      <w:r w:rsidRPr="001472DA">
        <w:rPr>
          <w:rStyle w:val="FontStyle46"/>
          <w:rFonts w:ascii="Nudista" w:hAnsi="Nudista" w:cs="Proba Pro"/>
          <w:sz w:val="20"/>
          <w:szCs w:val="20"/>
        </w:rPr>
        <w:t>í</w:t>
      </w:r>
      <w:r w:rsidRPr="001472DA">
        <w:rPr>
          <w:rStyle w:val="FontStyle46"/>
          <w:rFonts w:ascii="Nudista" w:hAnsi="Nudista"/>
          <w:sz w:val="20"/>
          <w:szCs w:val="20"/>
        </w:rPr>
        <w:t>somn</w:t>
      </w:r>
      <w:r w:rsidRPr="001472DA">
        <w:rPr>
          <w:rStyle w:val="FontStyle46"/>
          <w:rFonts w:ascii="Nudista" w:hAnsi="Nudista" w:cs="Proba Pro"/>
          <w:sz w:val="20"/>
          <w:szCs w:val="20"/>
        </w:rPr>
        <w:t>ú</w:t>
      </w:r>
      <w:r w:rsidRPr="001472DA">
        <w:rPr>
          <w:rStyle w:val="FontStyle46"/>
          <w:rFonts w:ascii="Nudista" w:hAnsi="Nudista"/>
          <w:sz w:val="20"/>
          <w:szCs w:val="20"/>
        </w:rPr>
        <w:t xml:space="preserve"> v</w:t>
      </w:r>
      <w:r w:rsidRPr="001472DA">
        <w:rPr>
          <w:rStyle w:val="FontStyle46"/>
          <w:rFonts w:ascii="Nudista" w:hAnsi="Nudista" w:cs="Proba Pro"/>
          <w:sz w:val="20"/>
          <w:szCs w:val="20"/>
        </w:rPr>
        <w:t>ý</w:t>
      </w:r>
      <w:r w:rsidRPr="001472DA">
        <w:rPr>
          <w:rStyle w:val="FontStyle46"/>
          <w:rFonts w:ascii="Nudista" w:hAnsi="Nudista"/>
          <w:sz w:val="20"/>
          <w:szCs w:val="20"/>
        </w:rPr>
        <w:t>zvu Kupuj</w:t>
      </w:r>
      <w:r w:rsidRPr="001472DA">
        <w:rPr>
          <w:rStyle w:val="FontStyle46"/>
          <w:rFonts w:ascii="Nudista" w:hAnsi="Nudista" w:cs="Proba Pro"/>
          <w:sz w:val="20"/>
          <w:szCs w:val="20"/>
        </w:rPr>
        <w:t>ú</w:t>
      </w:r>
      <w:r w:rsidRPr="001472DA">
        <w:rPr>
          <w:rStyle w:val="FontStyle46"/>
          <w:rFonts w:ascii="Nudista" w:hAnsi="Nudista"/>
          <w:sz w:val="20"/>
          <w:szCs w:val="20"/>
        </w:rPr>
        <w:t>ceho toto konanie a jeho následky v</w:t>
      </w:r>
      <w:r w:rsidRPr="001472DA">
        <w:rPr>
          <w:rStyle w:val="FontStyle46"/>
          <w:rFonts w:ascii="Nudista" w:hAnsi="Nudista" w:cs="Calibri"/>
          <w:sz w:val="20"/>
          <w:szCs w:val="20"/>
        </w:rPr>
        <w:t> </w:t>
      </w:r>
      <w:r w:rsidRPr="001472DA">
        <w:rPr>
          <w:rStyle w:val="FontStyle46"/>
          <w:rFonts w:ascii="Nudista" w:hAnsi="Nudista"/>
          <w:sz w:val="20"/>
          <w:szCs w:val="20"/>
        </w:rPr>
        <w:t>ur</w:t>
      </w:r>
      <w:r w:rsidRPr="001472DA">
        <w:rPr>
          <w:rStyle w:val="FontStyle46"/>
          <w:rFonts w:ascii="Nudista" w:hAnsi="Nudista" w:cs="Proba Pro"/>
          <w:sz w:val="20"/>
          <w:szCs w:val="20"/>
        </w:rPr>
        <w:t>č</w:t>
      </w:r>
      <w:r w:rsidRPr="001472DA">
        <w:rPr>
          <w:rStyle w:val="FontStyle46"/>
          <w:rFonts w:ascii="Nudista" w:hAnsi="Nudista"/>
          <w:sz w:val="20"/>
          <w:szCs w:val="20"/>
        </w:rPr>
        <w:t>enej primeranej lehote neodstr</w:t>
      </w:r>
      <w:r w:rsidRPr="001472DA">
        <w:rPr>
          <w:rStyle w:val="FontStyle46"/>
          <w:rFonts w:ascii="Nudista" w:hAnsi="Nudista" w:cs="Proba Pro"/>
          <w:sz w:val="20"/>
          <w:szCs w:val="20"/>
        </w:rPr>
        <w:t>á</w:t>
      </w:r>
      <w:r w:rsidRPr="001472DA">
        <w:rPr>
          <w:rStyle w:val="FontStyle46"/>
          <w:rFonts w:ascii="Nudista" w:hAnsi="Nudista"/>
          <w:sz w:val="20"/>
          <w:szCs w:val="20"/>
        </w:rPr>
        <w:t>ni,</w:t>
      </w:r>
    </w:p>
    <w:p w14:paraId="531B6253" w14:textId="3EA46ED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Style w:val="FontStyle46"/>
          <w:rFonts w:ascii="Nudista" w:hAnsi="Nudista"/>
          <w:sz w:val="20"/>
          <w:szCs w:val="20"/>
        </w:rPr>
      </w:pPr>
      <w:r w:rsidRPr="001472DA">
        <w:rPr>
          <w:rStyle w:val="FontStyle46"/>
          <w:rFonts w:ascii="Nudista" w:hAnsi="Nudista"/>
          <w:sz w:val="20"/>
          <w:szCs w:val="20"/>
        </w:rPr>
        <w:t>Predávajúci nebol v</w:t>
      </w:r>
      <w:r w:rsidRPr="001472DA">
        <w:rPr>
          <w:rStyle w:val="FontStyle46"/>
          <w:rFonts w:ascii="Nudista" w:hAnsi="Nudista" w:cs="Calibri"/>
          <w:sz w:val="20"/>
          <w:szCs w:val="20"/>
        </w:rPr>
        <w:t> </w:t>
      </w:r>
      <w:r w:rsidRPr="001472DA">
        <w:rPr>
          <w:rStyle w:val="FontStyle46"/>
          <w:rFonts w:ascii="Nudista" w:hAnsi="Nudista" w:cs="Proba Pro"/>
          <w:sz w:val="20"/>
          <w:szCs w:val="20"/>
        </w:rPr>
        <w:t>č</w:t>
      </w:r>
      <w:r w:rsidRPr="001472DA">
        <w:rPr>
          <w:rStyle w:val="FontStyle46"/>
          <w:rFonts w:ascii="Nudista" w:hAnsi="Nudista"/>
          <w:sz w:val="20"/>
          <w:szCs w:val="20"/>
        </w:rPr>
        <w:t>ase uzavretia tejto Zmluvy zap</w:t>
      </w:r>
      <w:r w:rsidRPr="001472DA">
        <w:rPr>
          <w:rStyle w:val="FontStyle46"/>
          <w:rFonts w:ascii="Nudista" w:hAnsi="Nudista" w:cs="Proba Pro"/>
          <w:sz w:val="20"/>
          <w:szCs w:val="20"/>
        </w:rPr>
        <w:t>í</w:t>
      </w:r>
      <w:r w:rsidRPr="001472DA">
        <w:rPr>
          <w:rStyle w:val="FontStyle46"/>
          <w:rFonts w:ascii="Nudista" w:hAnsi="Nudista"/>
          <w:sz w:val="20"/>
          <w:szCs w:val="20"/>
        </w:rPr>
        <w:t>san</w:t>
      </w:r>
      <w:r w:rsidRPr="001472DA">
        <w:rPr>
          <w:rStyle w:val="FontStyle46"/>
          <w:rFonts w:ascii="Nudista" w:hAnsi="Nudista" w:cs="Proba Pro"/>
          <w:sz w:val="20"/>
          <w:szCs w:val="20"/>
        </w:rPr>
        <w:t>ý</w:t>
      </w:r>
      <w:r w:rsidRPr="001472DA">
        <w:rPr>
          <w:rStyle w:val="FontStyle46"/>
          <w:rFonts w:ascii="Nudista" w:hAnsi="Nudista"/>
          <w:sz w:val="20"/>
          <w:szCs w:val="20"/>
        </w:rPr>
        <w:t xml:space="preserve"> v</w:t>
      </w:r>
      <w:r w:rsidRPr="001472DA">
        <w:rPr>
          <w:rStyle w:val="FontStyle46"/>
          <w:rFonts w:ascii="Nudista" w:hAnsi="Nudista" w:cs="Calibri"/>
          <w:sz w:val="20"/>
          <w:szCs w:val="20"/>
        </w:rPr>
        <w:t> </w:t>
      </w:r>
      <w:r w:rsidRPr="001472DA">
        <w:rPr>
          <w:rStyle w:val="FontStyle46"/>
          <w:rFonts w:ascii="Nudista" w:hAnsi="Nudista"/>
          <w:sz w:val="20"/>
          <w:szCs w:val="20"/>
        </w:rPr>
        <w:t>registri partnerov verejn</w:t>
      </w:r>
      <w:r w:rsidRPr="001472DA">
        <w:rPr>
          <w:rStyle w:val="FontStyle46"/>
          <w:rFonts w:ascii="Nudista" w:hAnsi="Nudista" w:cs="Proba Pro"/>
          <w:sz w:val="20"/>
          <w:szCs w:val="20"/>
        </w:rPr>
        <w:t>é</w:t>
      </w:r>
      <w:r w:rsidRPr="001472DA">
        <w:rPr>
          <w:rStyle w:val="FontStyle46"/>
          <w:rFonts w:ascii="Nudista" w:hAnsi="Nudista"/>
          <w:sz w:val="20"/>
          <w:szCs w:val="20"/>
        </w:rPr>
        <w:t>ho sektora, ak mu táto povinnosť vyplývala zo Zákona o</w:t>
      </w:r>
      <w:r w:rsidRPr="001472DA">
        <w:rPr>
          <w:rStyle w:val="FontStyle46"/>
          <w:rFonts w:ascii="Nudista" w:hAnsi="Nudista" w:cs="Calibri"/>
          <w:sz w:val="20"/>
          <w:szCs w:val="20"/>
        </w:rPr>
        <w:t> </w:t>
      </w:r>
      <w:r w:rsidRPr="001472DA">
        <w:rPr>
          <w:rStyle w:val="FontStyle46"/>
          <w:rFonts w:ascii="Nudista" w:hAnsi="Nudista"/>
          <w:sz w:val="20"/>
          <w:szCs w:val="20"/>
        </w:rPr>
        <w:t xml:space="preserve">RPVS, alebo bol </w:t>
      </w:r>
      <w:r w:rsidRPr="001472DA">
        <w:rPr>
          <w:rFonts w:ascii="Nudista" w:eastAsiaTheme="minorHAnsi" w:hAnsi="Nudista" w:cstheme="minorBidi"/>
          <w:bCs/>
          <w:iCs/>
        </w:rPr>
        <w:t>vymazaný</w:t>
      </w:r>
      <w:r w:rsidRPr="001472DA">
        <w:rPr>
          <w:rStyle w:val="FontStyle46"/>
          <w:rFonts w:ascii="Nudista" w:hAnsi="Nudista"/>
          <w:sz w:val="20"/>
          <w:szCs w:val="20"/>
        </w:rPr>
        <w:t xml:space="preserve"> z registra partnerov verejn</w:t>
      </w:r>
      <w:r w:rsidRPr="001472DA">
        <w:rPr>
          <w:rStyle w:val="FontStyle46"/>
          <w:rFonts w:ascii="Nudista" w:hAnsi="Nudista" w:cs="Proba Pro"/>
          <w:sz w:val="20"/>
          <w:szCs w:val="20"/>
        </w:rPr>
        <w:t>é</w:t>
      </w:r>
      <w:r w:rsidRPr="001472DA">
        <w:rPr>
          <w:rStyle w:val="FontStyle46"/>
          <w:rFonts w:ascii="Nudista" w:hAnsi="Nudista"/>
          <w:sz w:val="20"/>
          <w:szCs w:val="20"/>
        </w:rPr>
        <w:t xml:space="preserve">ho sektora, </w:t>
      </w:r>
    </w:p>
    <w:p w14:paraId="5C97FF30" w14:textId="453CFE4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Style w:val="FontStyle46"/>
          <w:rFonts w:ascii="Nudista" w:hAnsi="Nudista"/>
          <w:sz w:val="20"/>
          <w:szCs w:val="20"/>
        </w:rPr>
      </w:pPr>
      <w:r w:rsidRPr="001472DA">
        <w:rPr>
          <w:rStyle w:val="FontStyle46"/>
          <w:rFonts w:ascii="Nudista" w:hAnsi="Nudista"/>
          <w:sz w:val="20"/>
          <w:szCs w:val="20"/>
        </w:rPr>
        <w:t>Predávajúci nebude opakovane, aj napriek predchádzajúcej výzve Kupujúceho dodržiavať postup a</w:t>
      </w:r>
      <w:r w:rsidRPr="001472DA">
        <w:rPr>
          <w:rStyle w:val="FontStyle46"/>
          <w:rFonts w:ascii="Nudista" w:hAnsi="Nudista" w:cs="Calibri"/>
          <w:sz w:val="20"/>
          <w:szCs w:val="20"/>
        </w:rPr>
        <w:t> </w:t>
      </w:r>
      <w:r w:rsidRPr="001472DA">
        <w:rPr>
          <w:rStyle w:val="FontStyle46"/>
          <w:rFonts w:ascii="Nudista" w:hAnsi="Nudista"/>
          <w:sz w:val="20"/>
          <w:szCs w:val="20"/>
        </w:rPr>
        <w:t>plniť povinnosti uvedené v bodoch 4.7 až 4.10 tejto Zmluvy</w:t>
      </w:r>
    </w:p>
    <w:p w14:paraId="4E25CA00"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Style w:val="FontStyle46"/>
          <w:rFonts w:ascii="Nudista" w:hAnsi="Nudista"/>
          <w:sz w:val="20"/>
          <w:szCs w:val="20"/>
        </w:rPr>
      </w:pPr>
      <w:r w:rsidRPr="001472DA">
        <w:rPr>
          <w:rStyle w:val="FontStyle46"/>
          <w:rFonts w:ascii="Nudista" w:hAnsi="Nudista"/>
          <w:sz w:val="20"/>
          <w:szCs w:val="20"/>
        </w:rPr>
        <w:t>právoplatným rozhodnutím súdu alebo správneho orgánu bol Predávajúcemu uložený zákaz účasti vo verejnom obstarávaní.</w:t>
      </w:r>
    </w:p>
    <w:p w14:paraId="1AC33B9E"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Style w:val="FontStyle46"/>
          <w:rFonts w:ascii="Nudista" w:hAnsi="Nudista"/>
          <w:sz w:val="20"/>
          <w:szCs w:val="20"/>
        </w:rPr>
      </w:pPr>
      <w:r w:rsidRPr="001472DA">
        <w:rPr>
          <w:rStyle w:val="FontStyle46"/>
          <w:rFonts w:ascii="Nudista" w:hAnsi="Nudista"/>
          <w:sz w:val="20"/>
          <w:szCs w:val="20"/>
        </w:rPr>
        <w:t>Predávajúci je oprávnený odstúpiť od tejto Zmluvy v</w:t>
      </w:r>
      <w:r w:rsidRPr="001472DA">
        <w:rPr>
          <w:rStyle w:val="FontStyle46"/>
          <w:rFonts w:ascii="Nudista" w:hAnsi="Nudista" w:cs="Calibri"/>
          <w:sz w:val="20"/>
          <w:szCs w:val="20"/>
        </w:rPr>
        <w:t> </w:t>
      </w:r>
      <w:r w:rsidRPr="001472DA">
        <w:rPr>
          <w:rStyle w:val="FontStyle46"/>
          <w:rFonts w:ascii="Nudista" w:hAnsi="Nudista"/>
          <w:sz w:val="20"/>
          <w:szCs w:val="20"/>
        </w:rPr>
        <w:t>pr</w:t>
      </w:r>
      <w:r w:rsidRPr="001472DA">
        <w:rPr>
          <w:rStyle w:val="FontStyle46"/>
          <w:rFonts w:ascii="Nudista" w:hAnsi="Nudista" w:cs="Proba Pro"/>
          <w:sz w:val="20"/>
          <w:szCs w:val="20"/>
        </w:rPr>
        <w:t>í</w:t>
      </w:r>
      <w:r w:rsidRPr="001472DA">
        <w:rPr>
          <w:rStyle w:val="FontStyle46"/>
          <w:rFonts w:ascii="Nudista" w:hAnsi="Nudista"/>
          <w:sz w:val="20"/>
          <w:szCs w:val="20"/>
        </w:rPr>
        <w:t>pade, ak Kupuj</w:t>
      </w:r>
      <w:r w:rsidRPr="001472DA">
        <w:rPr>
          <w:rStyle w:val="FontStyle46"/>
          <w:rFonts w:ascii="Nudista" w:hAnsi="Nudista" w:cs="Proba Pro"/>
          <w:sz w:val="20"/>
          <w:szCs w:val="20"/>
        </w:rPr>
        <w:t>ú</w:t>
      </w:r>
      <w:r w:rsidRPr="001472DA">
        <w:rPr>
          <w:rStyle w:val="FontStyle46"/>
          <w:rFonts w:ascii="Nudista" w:hAnsi="Nudista"/>
          <w:sz w:val="20"/>
          <w:szCs w:val="20"/>
        </w:rPr>
        <w:t>ci poru</w:t>
      </w:r>
      <w:r w:rsidRPr="001472DA">
        <w:rPr>
          <w:rStyle w:val="FontStyle46"/>
          <w:rFonts w:ascii="Nudista" w:hAnsi="Nudista" w:cs="Proba Pro"/>
          <w:sz w:val="20"/>
          <w:szCs w:val="20"/>
        </w:rPr>
        <w:t>ší</w:t>
      </w:r>
      <w:r w:rsidRPr="001472DA">
        <w:rPr>
          <w:rStyle w:val="FontStyle46"/>
          <w:rFonts w:ascii="Nudista" w:hAnsi="Nudista"/>
          <w:sz w:val="20"/>
          <w:szCs w:val="20"/>
        </w:rPr>
        <w:t xml:space="preserve"> túto Zmluvu podstatným spôsobom. Za podstatné porušenie tejto Zmluvy sa považuje, ak sa Kupujúci dostane do omeškania s</w:t>
      </w:r>
      <w:r w:rsidRPr="001472DA">
        <w:rPr>
          <w:rStyle w:val="FontStyle46"/>
          <w:rFonts w:ascii="Nudista" w:hAnsi="Nudista" w:cs="Calibri"/>
          <w:sz w:val="20"/>
          <w:szCs w:val="20"/>
        </w:rPr>
        <w:t> </w:t>
      </w:r>
      <w:r w:rsidRPr="001472DA">
        <w:rPr>
          <w:rStyle w:val="FontStyle46"/>
          <w:rFonts w:ascii="Nudista" w:hAnsi="Nudista" w:cs="Proba Pro"/>
          <w:sz w:val="20"/>
          <w:szCs w:val="20"/>
        </w:rPr>
        <w:t>ú</w:t>
      </w:r>
      <w:r w:rsidRPr="001472DA">
        <w:rPr>
          <w:rStyle w:val="FontStyle46"/>
          <w:rFonts w:ascii="Nudista" w:hAnsi="Nudista"/>
          <w:sz w:val="20"/>
          <w:szCs w:val="20"/>
        </w:rPr>
        <w:t>hradou fakt</w:t>
      </w:r>
      <w:r w:rsidRPr="001472DA">
        <w:rPr>
          <w:rStyle w:val="FontStyle46"/>
          <w:rFonts w:ascii="Nudista" w:hAnsi="Nudista" w:cs="Proba Pro"/>
          <w:sz w:val="20"/>
          <w:szCs w:val="20"/>
        </w:rPr>
        <w:t>ú</w:t>
      </w:r>
      <w:r w:rsidRPr="001472DA">
        <w:rPr>
          <w:rStyle w:val="FontStyle46"/>
          <w:rFonts w:ascii="Nudista" w:hAnsi="Nudista"/>
          <w:sz w:val="20"/>
          <w:szCs w:val="20"/>
        </w:rPr>
        <w:t>ry viac ako (30) tridsať dní od dohodnutého termínu splatnosti faktúry. Pre vylúčenie pochybností sa Zmluvné strany dohodli, že Predávajúci je v</w:t>
      </w:r>
      <w:r w:rsidRPr="001472DA">
        <w:rPr>
          <w:rStyle w:val="FontStyle46"/>
          <w:rFonts w:ascii="Nudista" w:hAnsi="Nudista" w:cs="Calibri"/>
          <w:sz w:val="20"/>
          <w:szCs w:val="20"/>
        </w:rPr>
        <w:t> </w:t>
      </w:r>
      <w:r w:rsidRPr="001472DA">
        <w:rPr>
          <w:rStyle w:val="FontStyle46"/>
          <w:rFonts w:ascii="Nudista" w:hAnsi="Nudista"/>
          <w:sz w:val="20"/>
          <w:szCs w:val="20"/>
        </w:rPr>
        <w:t>takomto pr</w:t>
      </w:r>
      <w:r w:rsidRPr="001472DA">
        <w:rPr>
          <w:rStyle w:val="FontStyle46"/>
          <w:rFonts w:ascii="Nudista" w:hAnsi="Nudista" w:cs="Proba Pro"/>
          <w:sz w:val="20"/>
          <w:szCs w:val="20"/>
        </w:rPr>
        <w:t>í</w:t>
      </w:r>
      <w:r w:rsidRPr="001472DA">
        <w:rPr>
          <w:rStyle w:val="FontStyle46"/>
          <w:rFonts w:ascii="Nudista" w:hAnsi="Nudista"/>
          <w:sz w:val="20"/>
          <w:szCs w:val="20"/>
        </w:rPr>
        <w:t>pade opr</w:t>
      </w:r>
      <w:r w:rsidRPr="001472DA">
        <w:rPr>
          <w:rStyle w:val="FontStyle46"/>
          <w:rFonts w:ascii="Nudista" w:hAnsi="Nudista" w:cs="Proba Pro"/>
          <w:sz w:val="20"/>
          <w:szCs w:val="20"/>
        </w:rPr>
        <w:t>á</w:t>
      </w:r>
      <w:r w:rsidRPr="001472DA">
        <w:rPr>
          <w:rStyle w:val="FontStyle46"/>
          <w:rFonts w:ascii="Nudista" w:hAnsi="Nudista"/>
          <w:sz w:val="20"/>
          <w:szCs w:val="20"/>
        </w:rPr>
        <w:t>vnen</w:t>
      </w:r>
      <w:r w:rsidRPr="001472DA">
        <w:rPr>
          <w:rStyle w:val="FontStyle46"/>
          <w:rFonts w:ascii="Nudista" w:hAnsi="Nudista" w:cs="Proba Pro"/>
          <w:sz w:val="20"/>
          <w:szCs w:val="20"/>
        </w:rPr>
        <w:t>ý</w:t>
      </w:r>
      <w:r w:rsidRPr="001472DA">
        <w:rPr>
          <w:rStyle w:val="FontStyle46"/>
          <w:rFonts w:ascii="Nudista" w:hAnsi="Nudista"/>
          <w:sz w:val="20"/>
          <w:szCs w:val="20"/>
        </w:rPr>
        <w:t xml:space="preserve"> odst</w:t>
      </w:r>
      <w:r w:rsidRPr="001472DA">
        <w:rPr>
          <w:rStyle w:val="FontStyle46"/>
          <w:rFonts w:ascii="Nudista" w:hAnsi="Nudista" w:cs="Proba Pro"/>
          <w:sz w:val="20"/>
          <w:szCs w:val="20"/>
        </w:rPr>
        <w:t>ú</w:t>
      </w:r>
      <w:r w:rsidRPr="001472DA">
        <w:rPr>
          <w:rStyle w:val="FontStyle46"/>
          <w:rFonts w:ascii="Nudista" w:hAnsi="Nudista"/>
          <w:sz w:val="20"/>
          <w:szCs w:val="20"/>
        </w:rPr>
        <w:t>pi</w:t>
      </w:r>
      <w:r w:rsidRPr="001472DA">
        <w:rPr>
          <w:rStyle w:val="FontStyle46"/>
          <w:rFonts w:ascii="Nudista" w:hAnsi="Nudista" w:cs="Proba Pro"/>
          <w:sz w:val="20"/>
          <w:szCs w:val="20"/>
        </w:rPr>
        <w:t>ť</w:t>
      </w:r>
      <w:r w:rsidRPr="001472DA">
        <w:rPr>
          <w:rStyle w:val="FontStyle46"/>
          <w:rFonts w:ascii="Nudista" w:hAnsi="Nudista"/>
          <w:sz w:val="20"/>
          <w:szCs w:val="20"/>
        </w:rPr>
        <w:t xml:space="preserve"> od tejto Zmluvy.</w:t>
      </w:r>
    </w:p>
    <w:p w14:paraId="4ED2D92A"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Style w:val="FontStyle46"/>
          <w:rFonts w:ascii="Nudista" w:hAnsi="Nudista"/>
          <w:sz w:val="20"/>
          <w:szCs w:val="20"/>
        </w:rPr>
      </w:pPr>
      <w:r w:rsidRPr="001472DA">
        <w:rPr>
          <w:rStyle w:val="FontStyle46"/>
          <w:rFonts w:ascii="Nudista" w:hAnsi="Nudista"/>
          <w:sz w:val="20"/>
          <w:szCs w:val="20"/>
        </w:rPr>
        <w:t>Právne účinky odstúpenia od tejto Zmluvy nastávajú dňom doručenia písomného oznámenia o</w:t>
      </w:r>
      <w:r w:rsidRPr="001472DA">
        <w:rPr>
          <w:rStyle w:val="FontStyle46"/>
          <w:rFonts w:ascii="Nudista" w:hAnsi="Nudista" w:cs="Calibri"/>
          <w:sz w:val="20"/>
          <w:szCs w:val="20"/>
        </w:rPr>
        <w:t> </w:t>
      </w:r>
      <w:r w:rsidRPr="001472DA">
        <w:rPr>
          <w:rStyle w:val="FontStyle46"/>
          <w:rFonts w:ascii="Nudista" w:hAnsi="Nudista"/>
          <w:sz w:val="20"/>
          <w:szCs w:val="20"/>
        </w:rPr>
        <w:t>odstúpení druhej Zmluvnej strane.</w:t>
      </w:r>
    </w:p>
    <w:p w14:paraId="09E20604" w14:textId="77777777" w:rsidR="00EC5727" w:rsidRPr="001472DA" w:rsidRDefault="00CC492C">
      <w:pPr>
        <w:pStyle w:val="Odsekzoznamu"/>
        <w:numPr>
          <w:ilvl w:val="1"/>
          <w:numId w:val="144"/>
        </w:numPr>
        <w:overflowPunct w:val="0"/>
        <w:autoSpaceDE w:val="0"/>
        <w:autoSpaceDN w:val="0"/>
        <w:adjustRightInd w:val="0"/>
        <w:spacing w:line="240" w:lineRule="auto"/>
        <w:ind w:left="567" w:hanging="567"/>
        <w:contextualSpacing w:val="0"/>
        <w:jc w:val="both"/>
        <w:rPr>
          <w:rFonts w:ascii="Nudista" w:hAnsi="Nudista" w:cs="Arial"/>
        </w:rPr>
      </w:pPr>
      <w:r w:rsidRPr="001472DA">
        <w:rPr>
          <w:rStyle w:val="FontStyle46"/>
          <w:rFonts w:ascii="Nudista" w:hAnsi="Nudista"/>
          <w:sz w:val="20"/>
          <w:szCs w:val="20"/>
        </w:rPr>
        <w:t>Ukončením platnosti tejto Zmluvy zanikajú všetky práva a povinnosti Zmluvných strán, vyplývajúce z</w:t>
      </w:r>
      <w:r w:rsidRPr="001472DA">
        <w:rPr>
          <w:rStyle w:val="FontStyle46"/>
          <w:rFonts w:ascii="Nudista" w:hAnsi="Nudista" w:cs="Calibri"/>
          <w:sz w:val="20"/>
          <w:szCs w:val="20"/>
        </w:rPr>
        <w:t> </w:t>
      </w:r>
      <w:r w:rsidRPr="001472DA">
        <w:rPr>
          <w:rStyle w:val="FontStyle46"/>
          <w:rFonts w:ascii="Nudista" w:hAnsi="Nudista"/>
          <w:sz w:val="20"/>
          <w:szCs w:val="20"/>
        </w:rPr>
        <w:t>tejto Zmluvy, okrem n</w:t>
      </w:r>
      <w:r w:rsidRPr="001472DA">
        <w:rPr>
          <w:rStyle w:val="FontStyle46"/>
          <w:rFonts w:ascii="Nudista" w:hAnsi="Nudista" w:cs="Proba Pro"/>
          <w:sz w:val="20"/>
          <w:szCs w:val="20"/>
        </w:rPr>
        <w:t>á</w:t>
      </w:r>
      <w:r w:rsidRPr="001472DA">
        <w:rPr>
          <w:rStyle w:val="FontStyle46"/>
          <w:rFonts w:ascii="Nudista" w:hAnsi="Nudista"/>
          <w:sz w:val="20"/>
          <w:szCs w:val="20"/>
        </w:rPr>
        <w:t xml:space="preserve">rokov na </w:t>
      </w:r>
      <w:r w:rsidRPr="001472DA">
        <w:rPr>
          <w:rStyle w:val="FontStyle46"/>
          <w:rFonts w:ascii="Nudista" w:hAnsi="Nudista" w:cs="Proba Pro"/>
          <w:sz w:val="20"/>
          <w:szCs w:val="20"/>
        </w:rPr>
        <w:t>ú</w:t>
      </w:r>
      <w:r w:rsidRPr="001472DA">
        <w:rPr>
          <w:rStyle w:val="FontStyle46"/>
          <w:rFonts w:ascii="Nudista" w:hAnsi="Nudista"/>
          <w:sz w:val="20"/>
          <w:szCs w:val="20"/>
        </w:rPr>
        <w:t>hradu u</w:t>
      </w:r>
      <w:r w:rsidRPr="001472DA">
        <w:rPr>
          <w:rStyle w:val="FontStyle46"/>
          <w:rFonts w:ascii="Nudista" w:hAnsi="Nudista" w:cs="Proba Pro"/>
          <w:sz w:val="20"/>
          <w:szCs w:val="20"/>
        </w:rPr>
        <w:t>ž</w:t>
      </w:r>
      <w:r w:rsidRPr="001472DA">
        <w:rPr>
          <w:rStyle w:val="FontStyle46"/>
          <w:rFonts w:ascii="Nudista" w:hAnsi="Nudista"/>
          <w:sz w:val="20"/>
          <w:szCs w:val="20"/>
        </w:rPr>
        <w:t xml:space="preserve"> poskytnut</w:t>
      </w:r>
      <w:r w:rsidRPr="001472DA">
        <w:rPr>
          <w:rStyle w:val="FontStyle46"/>
          <w:rFonts w:ascii="Nudista" w:hAnsi="Nudista" w:cs="Proba Pro"/>
          <w:sz w:val="20"/>
          <w:szCs w:val="20"/>
        </w:rPr>
        <w:t>é</w:t>
      </w:r>
      <w:r w:rsidRPr="001472DA">
        <w:rPr>
          <w:rStyle w:val="FontStyle46"/>
          <w:rFonts w:ascii="Nudista" w:hAnsi="Nudista"/>
          <w:sz w:val="20"/>
          <w:szCs w:val="20"/>
        </w:rPr>
        <w:t>ho plnenia, sp</w:t>
      </w:r>
      <w:r w:rsidRPr="001472DA">
        <w:rPr>
          <w:rStyle w:val="FontStyle46"/>
          <w:rFonts w:ascii="Nudista" w:hAnsi="Nudista" w:cs="Proba Pro"/>
          <w:sz w:val="20"/>
          <w:szCs w:val="20"/>
        </w:rPr>
        <w:t>ô</w:t>
      </w:r>
      <w:r w:rsidRPr="001472DA">
        <w:rPr>
          <w:rStyle w:val="FontStyle46"/>
          <w:rFonts w:ascii="Nudista" w:hAnsi="Nudista"/>
          <w:sz w:val="20"/>
          <w:szCs w:val="20"/>
        </w:rPr>
        <w:t xml:space="preserve">sobenej </w:t>
      </w:r>
      <w:r w:rsidRPr="001472DA">
        <w:rPr>
          <w:rStyle w:val="FontStyle46"/>
          <w:rFonts w:ascii="Nudista" w:hAnsi="Nudista" w:cs="Proba Pro"/>
          <w:sz w:val="20"/>
          <w:szCs w:val="20"/>
        </w:rPr>
        <w:t>š</w:t>
      </w:r>
      <w:r w:rsidRPr="001472DA">
        <w:rPr>
          <w:rStyle w:val="FontStyle46"/>
          <w:rFonts w:ascii="Nudista" w:hAnsi="Nudista"/>
          <w:sz w:val="20"/>
          <w:szCs w:val="20"/>
        </w:rPr>
        <w:t>kody, n</w:t>
      </w:r>
      <w:r w:rsidRPr="001472DA">
        <w:rPr>
          <w:rStyle w:val="FontStyle46"/>
          <w:rFonts w:ascii="Nudista" w:hAnsi="Nudista" w:cs="Proba Pro"/>
          <w:sz w:val="20"/>
          <w:szCs w:val="20"/>
        </w:rPr>
        <w:t>á</w:t>
      </w:r>
      <w:r w:rsidRPr="001472DA">
        <w:rPr>
          <w:rStyle w:val="FontStyle46"/>
          <w:rFonts w:ascii="Nudista" w:hAnsi="Nudista"/>
          <w:sz w:val="20"/>
          <w:szCs w:val="20"/>
        </w:rPr>
        <w:t>rokov na dovtedy uplatnen</w:t>
      </w:r>
      <w:r w:rsidRPr="001472DA">
        <w:rPr>
          <w:rStyle w:val="FontStyle46"/>
          <w:rFonts w:ascii="Nudista" w:hAnsi="Nudista" w:cs="Proba Pro"/>
          <w:sz w:val="20"/>
          <w:szCs w:val="20"/>
        </w:rPr>
        <w:t>é</w:t>
      </w:r>
      <w:r w:rsidRPr="001472DA">
        <w:rPr>
          <w:rStyle w:val="FontStyle46"/>
          <w:rFonts w:ascii="Nudista" w:hAnsi="Nudista"/>
          <w:sz w:val="20"/>
          <w:szCs w:val="20"/>
        </w:rPr>
        <w:t xml:space="preserve"> zmluvn</w:t>
      </w:r>
      <w:r w:rsidRPr="001472DA">
        <w:rPr>
          <w:rStyle w:val="FontStyle46"/>
          <w:rFonts w:ascii="Nudista" w:hAnsi="Nudista" w:cs="Proba Pro"/>
          <w:sz w:val="20"/>
          <w:szCs w:val="20"/>
        </w:rPr>
        <w:t>é</w:t>
      </w:r>
      <w:r w:rsidRPr="001472DA">
        <w:rPr>
          <w:rStyle w:val="FontStyle46"/>
          <w:rFonts w:ascii="Nudista" w:hAnsi="Nudista"/>
          <w:sz w:val="20"/>
          <w:szCs w:val="20"/>
        </w:rPr>
        <w:t>, resp. z</w:t>
      </w:r>
      <w:r w:rsidRPr="001472DA">
        <w:rPr>
          <w:rStyle w:val="FontStyle46"/>
          <w:rFonts w:ascii="Nudista" w:hAnsi="Nudista" w:cs="Proba Pro"/>
          <w:sz w:val="20"/>
          <w:szCs w:val="20"/>
        </w:rPr>
        <w:t>á</w:t>
      </w:r>
      <w:r w:rsidRPr="001472DA">
        <w:rPr>
          <w:rStyle w:val="FontStyle46"/>
          <w:rFonts w:ascii="Nudista" w:hAnsi="Nudista"/>
          <w:sz w:val="20"/>
          <w:szCs w:val="20"/>
        </w:rPr>
        <w:t>konn</w:t>
      </w:r>
      <w:r w:rsidRPr="001472DA">
        <w:rPr>
          <w:rStyle w:val="FontStyle46"/>
          <w:rFonts w:ascii="Nudista" w:hAnsi="Nudista" w:cs="Proba Pro"/>
          <w:sz w:val="20"/>
          <w:szCs w:val="20"/>
        </w:rPr>
        <w:t>é</w:t>
      </w:r>
      <w:r w:rsidRPr="001472DA">
        <w:rPr>
          <w:rStyle w:val="FontStyle46"/>
          <w:rFonts w:ascii="Nudista" w:hAnsi="Nudista"/>
          <w:sz w:val="20"/>
          <w:szCs w:val="20"/>
        </w:rPr>
        <w:t xml:space="preserve"> sankcie a </w:t>
      </w:r>
      <w:r w:rsidRPr="001472DA">
        <w:rPr>
          <w:rStyle w:val="FontStyle46"/>
          <w:rFonts w:ascii="Nudista" w:hAnsi="Nudista" w:cs="Proba Pro"/>
          <w:sz w:val="20"/>
          <w:szCs w:val="20"/>
        </w:rPr>
        <w:t>ú</w:t>
      </w:r>
      <w:r w:rsidRPr="001472DA">
        <w:rPr>
          <w:rStyle w:val="FontStyle46"/>
          <w:rFonts w:ascii="Nudista" w:hAnsi="Nudista"/>
          <w:sz w:val="20"/>
          <w:szCs w:val="20"/>
        </w:rPr>
        <w:t>roky, ako aj n</w:t>
      </w:r>
      <w:r w:rsidRPr="001472DA">
        <w:rPr>
          <w:rStyle w:val="FontStyle46"/>
          <w:rFonts w:ascii="Nudista" w:hAnsi="Nudista" w:cs="Proba Pro"/>
          <w:sz w:val="20"/>
          <w:szCs w:val="20"/>
        </w:rPr>
        <w:t>á</w:t>
      </w:r>
      <w:r w:rsidRPr="001472DA">
        <w:rPr>
          <w:rStyle w:val="FontStyle46"/>
          <w:rFonts w:ascii="Nudista" w:hAnsi="Nudista"/>
          <w:sz w:val="20"/>
          <w:szCs w:val="20"/>
        </w:rPr>
        <w:t>rok Kupuj</w:t>
      </w:r>
      <w:r w:rsidRPr="001472DA">
        <w:rPr>
          <w:rStyle w:val="FontStyle46"/>
          <w:rFonts w:ascii="Nudista" w:hAnsi="Nudista" w:cs="Proba Pro"/>
          <w:sz w:val="20"/>
          <w:szCs w:val="20"/>
        </w:rPr>
        <w:t>ú</w:t>
      </w:r>
      <w:r w:rsidRPr="001472DA">
        <w:rPr>
          <w:rStyle w:val="FontStyle46"/>
          <w:rFonts w:ascii="Nudista" w:hAnsi="Nudista"/>
          <w:sz w:val="20"/>
          <w:szCs w:val="20"/>
        </w:rPr>
        <w:t>ceho na bezplatn</w:t>
      </w:r>
      <w:r w:rsidRPr="001472DA">
        <w:rPr>
          <w:rStyle w:val="FontStyle46"/>
          <w:rFonts w:ascii="Nudista" w:hAnsi="Nudista" w:cs="Proba Pro"/>
          <w:sz w:val="20"/>
          <w:szCs w:val="20"/>
        </w:rPr>
        <w:t>é</w:t>
      </w:r>
      <w:r w:rsidRPr="001472DA">
        <w:rPr>
          <w:rStyle w:val="FontStyle46"/>
          <w:rFonts w:ascii="Nudista" w:hAnsi="Nudista"/>
          <w:sz w:val="20"/>
          <w:szCs w:val="20"/>
        </w:rPr>
        <w:t xml:space="preserve"> odstr</w:t>
      </w:r>
      <w:r w:rsidRPr="001472DA">
        <w:rPr>
          <w:rStyle w:val="FontStyle46"/>
          <w:rFonts w:ascii="Nudista" w:hAnsi="Nudista" w:cs="Proba Pro"/>
          <w:sz w:val="20"/>
          <w:szCs w:val="20"/>
        </w:rPr>
        <w:t>á</w:t>
      </w:r>
      <w:r w:rsidRPr="001472DA">
        <w:rPr>
          <w:rStyle w:val="FontStyle46"/>
          <w:rFonts w:ascii="Nudista" w:hAnsi="Nudista"/>
          <w:sz w:val="20"/>
          <w:szCs w:val="20"/>
        </w:rPr>
        <w:t>nenie zistených vád dodania, resp. záručných vád.</w:t>
      </w:r>
    </w:p>
    <w:p w14:paraId="3F0D6E31" w14:textId="77777777" w:rsidR="00EC5727" w:rsidRPr="001472DA" w:rsidRDefault="00EC5727">
      <w:pPr>
        <w:pStyle w:val="nadpisedouasD"/>
        <w:rPr>
          <w:rFonts w:ascii="Nudista" w:hAnsi="Nudista"/>
        </w:rPr>
      </w:pPr>
    </w:p>
    <w:p w14:paraId="0149241F" w14:textId="77777777" w:rsidR="00EC5727" w:rsidRPr="001472DA" w:rsidRDefault="00CC492C">
      <w:pPr>
        <w:spacing w:after="120" w:line="240" w:lineRule="auto"/>
        <w:jc w:val="center"/>
        <w:rPr>
          <w:rFonts w:ascii="Nudista" w:hAnsi="Nudista"/>
          <w:b/>
          <w:bCs/>
          <w:sz w:val="20"/>
          <w:szCs w:val="20"/>
        </w:rPr>
      </w:pPr>
      <w:r w:rsidRPr="001472DA">
        <w:rPr>
          <w:rFonts w:ascii="Nudista" w:hAnsi="Nudista"/>
          <w:b/>
          <w:bCs/>
          <w:sz w:val="20"/>
          <w:szCs w:val="20"/>
        </w:rPr>
        <w:t>Subdodávatelia</w:t>
      </w:r>
    </w:p>
    <w:p w14:paraId="6DFB7653" w14:textId="1995092C"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EastAsia" w:hAnsi="Nudista"/>
        </w:rPr>
      </w:pPr>
      <w:r w:rsidRPr="001472DA">
        <w:rPr>
          <w:rFonts w:ascii="Nudista" w:eastAsiaTheme="minorEastAsia" w:hAnsi="Nudista" w:cs="Arial"/>
          <w:bCs/>
          <w:iCs/>
        </w:rPr>
        <w:t>Predávajúci je oprávnený plnením časti tejto Zmluvy poveriť svojich subdodávateľov. Zoznam subdodávateľov tvorí Prílohu č. 3 – Zoznam subdodávateľov tejto Zmluvy. V</w:t>
      </w:r>
      <w:r w:rsidRPr="001472DA">
        <w:rPr>
          <w:rFonts w:ascii="Nudista" w:eastAsiaTheme="minorEastAsia" w:hAnsi="Nudista" w:cs="Calibri"/>
          <w:bCs/>
          <w:iCs/>
        </w:rPr>
        <w:t> </w:t>
      </w:r>
      <w:r w:rsidRPr="001472DA">
        <w:rPr>
          <w:rFonts w:ascii="Nudista" w:eastAsiaTheme="minorEastAsia" w:hAnsi="Nudista" w:cs="Arial"/>
          <w:bCs/>
          <w:iCs/>
        </w:rPr>
        <w:t xml:space="preserve">zozname </w:t>
      </w:r>
      <w:r w:rsidRPr="001472DA">
        <w:rPr>
          <w:rFonts w:ascii="Nudista" w:eastAsiaTheme="minorEastAsia" w:hAnsi="Nudista" w:cs="Arial"/>
          <w:bCs/>
          <w:iCs/>
        </w:rPr>
        <w:lastRenderedPageBreak/>
        <w:t>subdod</w:t>
      </w:r>
      <w:r w:rsidRPr="001472DA">
        <w:rPr>
          <w:rFonts w:ascii="Nudista" w:eastAsiaTheme="minorEastAsia" w:hAnsi="Nudista" w:cs="Proba Pro"/>
          <w:bCs/>
          <w:iCs/>
        </w:rPr>
        <w:t>á</w:t>
      </w:r>
      <w:r w:rsidRPr="001472DA">
        <w:rPr>
          <w:rFonts w:ascii="Nudista" w:eastAsiaTheme="minorEastAsia" w:hAnsi="Nudista" w:cs="Arial"/>
          <w:bCs/>
          <w:iCs/>
        </w:rPr>
        <w:t>vate</w:t>
      </w:r>
      <w:r w:rsidRPr="001472DA">
        <w:rPr>
          <w:rFonts w:ascii="Nudista" w:eastAsiaTheme="minorEastAsia" w:hAnsi="Nudista" w:cs="Proba Pro"/>
          <w:bCs/>
          <w:iCs/>
        </w:rPr>
        <w:t>ľ</w:t>
      </w:r>
      <w:r w:rsidRPr="001472DA">
        <w:rPr>
          <w:rFonts w:ascii="Nudista" w:eastAsiaTheme="minorEastAsia" w:hAnsi="Nudista" w:cs="Arial"/>
          <w:bCs/>
          <w:iCs/>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(inde v Zmluve len „</w:t>
      </w:r>
      <w:r w:rsidRPr="001472DA">
        <w:rPr>
          <w:rFonts w:ascii="Nudista" w:eastAsiaTheme="minorEastAsia" w:hAnsi="Nudista" w:cs="Arial"/>
          <w:b/>
          <w:bCs/>
          <w:iCs/>
        </w:rPr>
        <w:t>Zákon o</w:t>
      </w:r>
      <w:r w:rsidRPr="001472DA">
        <w:rPr>
          <w:rFonts w:ascii="Nudista" w:eastAsiaTheme="minorEastAsia" w:hAnsi="Nudista" w:cs="Calibri"/>
          <w:b/>
          <w:bCs/>
          <w:iCs/>
        </w:rPr>
        <w:t> </w:t>
      </w:r>
      <w:r w:rsidRPr="001472DA">
        <w:rPr>
          <w:rFonts w:ascii="Nudista" w:eastAsiaTheme="minorEastAsia" w:hAnsi="Nudista" w:cs="Arial"/>
          <w:b/>
          <w:bCs/>
          <w:iCs/>
        </w:rPr>
        <w:t>RPVS</w:t>
      </w:r>
      <w:r w:rsidRPr="001472DA">
        <w:rPr>
          <w:rFonts w:ascii="Nudista" w:eastAsiaTheme="minorEastAsia" w:hAnsi="Nudista" w:cs="Arial"/>
          <w:bCs/>
          <w:iCs/>
        </w:rPr>
        <w:t xml:space="preserve">“), musí byť subdodávateľ zapísaný v registri partnerov verejného sektora. </w:t>
      </w:r>
    </w:p>
    <w:p w14:paraId="62F74FC7"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EastAsia" w:hAnsi="Nudista"/>
        </w:rPr>
      </w:pPr>
      <w:r w:rsidRPr="001472DA">
        <w:rPr>
          <w:rFonts w:ascii="Nudista" w:eastAsiaTheme="minorEastAsia" w:hAnsi="Nudista" w:cs="Arial"/>
          <w:bCs/>
        </w:rPr>
        <w:t>V</w:t>
      </w:r>
      <w:r w:rsidRPr="001472DA">
        <w:rPr>
          <w:rFonts w:ascii="Nudista" w:eastAsiaTheme="minorEastAsia" w:hAnsi="Nudista" w:cs="Calibri"/>
          <w:bCs/>
        </w:rPr>
        <w:t> </w:t>
      </w:r>
      <w:r w:rsidRPr="001472DA">
        <w:rPr>
          <w:rFonts w:ascii="Nudista" w:eastAsiaTheme="minorEastAsia" w:hAnsi="Nudista" w:cs="Arial"/>
          <w:bCs/>
        </w:rPr>
        <w:t>prípade, ak má počas plnenia Zmluvy Predávajúci záujem zmeniť alebo doplniť svojich subdodávateľov, je povinný rešpektovať nasledovné pravidlá:</w:t>
      </w:r>
    </w:p>
    <w:p w14:paraId="44BC73D0"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eastAsiaTheme="minorEastAsia" w:hAnsi="Nudista"/>
        </w:rPr>
      </w:pPr>
      <w:r w:rsidRPr="001472DA">
        <w:rPr>
          <w:rFonts w:ascii="Nudista" w:eastAsiaTheme="minorHAnsi" w:hAnsi="Nudista" w:cstheme="minorBidi"/>
          <w:bCs/>
          <w:iCs/>
        </w:rPr>
        <w:t>subdodávateľ, ktorého sa týka návrh na zmenu, musí byť zapísaný v registri partnerov verejného sektora podľa Zákona o RPVS, ak táto povinnosť vyplýva z</w:t>
      </w:r>
      <w:r w:rsidRPr="001472DA">
        <w:rPr>
          <w:rFonts w:ascii="Nudista" w:eastAsiaTheme="minorHAnsi" w:hAnsi="Nudista" w:cs="Calibri"/>
          <w:bCs/>
          <w:iCs/>
        </w:rPr>
        <w:t> </w:t>
      </w:r>
      <w:r w:rsidRPr="001472DA">
        <w:rPr>
          <w:rFonts w:ascii="Nudista" w:eastAsiaTheme="minorHAnsi" w:hAnsi="Nudista" w:cstheme="minorBidi"/>
          <w:bCs/>
          <w:iCs/>
        </w:rPr>
        <w:t>uvedeného zákona,</w:t>
      </w:r>
    </w:p>
    <w:p w14:paraId="0CB3C955"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eastAsiaTheme="minorHAnsi" w:hAnsi="Nudista" w:cstheme="minorBidi"/>
          <w:bCs/>
          <w:iCs/>
        </w:rPr>
      </w:pPr>
      <w:r w:rsidRPr="001472DA">
        <w:rPr>
          <w:rFonts w:ascii="Nudista" w:eastAsiaTheme="minorHAnsi" w:hAnsi="Nudista" w:cstheme="minorBidi"/>
          <w:bCs/>
          <w:iCs/>
        </w:rPr>
        <w:t>subdodávateľ, ktorého sa týka návrh na zmenu, musí byť schopný realizovať príslušnú časť predmetu zákazky v</w:t>
      </w:r>
      <w:r w:rsidRPr="001472DA">
        <w:rPr>
          <w:rFonts w:ascii="Nudista" w:eastAsiaTheme="minorHAnsi" w:hAnsi="Nudista" w:cs="Calibri"/>
          <w:bCs/>
          <w:iCs/>
        </w:rPr>
        <w:t> </w:t>
      </w:r>
      <w:r w:rsidRPr="001472DA">
        <w:rPr>
          <w:rFonts w:ascii="Nudista" w:eastAsiaTheme="minorHAnsi" w:hAnsi="Nudista" w:cstheme="minorBidi"/>
          <w:bCs/>
          <w:iCs/>
        </w:rPr>
        <w:t>rovnakej kvalite, ako p</w:t>
      </w:r>
      <w:r w:rsidRPr="001472DA">
        <w:rPr>
          <w:rFonts w:ascii="Nudista" w:eastAsiaTheme="minorHAnsi" w:hAnsi="Nudista" w:cs="Proba Pro"/>
          <w:bCs/>
          <w:iCs/>
        </w:rPr>
        <w:t>ô</w:t>
      </w:r>
      <w:r w:rsidRPr="001472DA">
        <w:rPr>
          <w:rFonts w:ascii="Nudista" w:eastAsiaTheme="minorHAnsi" w:hAnsi="Nudista" w:cstheme="minorBidi"/>
          <w:bCs/>
          <w:iCs/>
        </w:rPr>
        <w:t>vodn</w:t>
      </w:r>
      <w:r w:rsidRPr="001472DA">
        <w:rPr>
          <w:rFonts w:ascii="Nudista" w:eastAsiaTheme="minorHAnsi" w:hAnsi="Nudista" w:cs="Proba Pro"/>
          <w:bCs/>
          <w:iCs/>
        </w:rPr>
        <w:t>ý</w:t>
      </w:r>
      <w:r w:rsidRPr="001472DA">
        <w:rPr>
          <w:rFonts w:ascii="Nudista" w:eastAsiaTheme="minorHAnsi" w:hAnsi="Nudista" w:cstheme="minorBidi"/>
          <w:bCs/>
          <w:iCs/>
        </w:rPr>
        <w:t xml:space="preserve"> subdod</w:t>
      </w:r>
      <w:r w:rsidRPr="001472DA">
        <w:rPr>
          <w:rFonts w:ascii="Nudista" w:eastAsiaTheme="minorHAnsi" w:hAnsi="Nudista" w:cs="Proba Pro"/>
          <w:bCs/>
          <w:iCs/>
        </w:rPr>
        <w:t>á</w:t>
      </w:r>
      <w:r w:rsidRPr="001472DA">
        <w:rPr>
          <w:rFonts w:ascii="Nudista" w:eastAsiaTheme="minorHAnsi" w:hAnsi="Nudista" w:cstheme="minorBidi"/>
          <w:bCs/>
          <w:iCs/>
        </w:rPr>
        <w:t>vate</w:t>
      </w:r>
      <w:r w:rsidRPr="001472DA">
        <w:rPr>
          <w:rFonts w:ascii="Nudista" w:eastAsiaTheme="minorHAnsi" w:hAnsi="Nudista" w:cs="Proba Pro"/>
          <w:bCs/>
          <w:iCs/>
        </w:rPr>
        <w:t>ľ</w:t>
      </w:r>
      <w:r w:rsidRPr="001472DA">
        <w:rPr>
          <w:rFonts w:ascii="Nudista" w:eastAsiaTheme="minorHAnsi" w:hAnsi="Nudista" w:cstheme="minorBidi"/>
          <w:bCs/>
          <w:iCs/>
        </w:rPr>
        <w:t xml:space="preserve"> a</w:t>
      </w:r>
      <w:r w:rsidRPr="001472DA">
        <w:rPr>
          <w:rFonts w:ascii="Nudista" w:eastAsiaTheme="minorHAnsi" w:hAnsi="Nudista" w:cs="Calibri"/>
          <w:bCs/>
          <w:iCs/>
        </w:rPr>
        <w:t> </w:t>
      </w:r>
      <w:r w:rsidRPr="001472DA">
        <w:rPr>
          <w:rFonts w:ascii="Nudista" w:eastAsiaTheme="minorHAnsi" w:hAnsi="Nudista" w:cstheme="minorBidi"/>
          <w:bCs/>
          <w:iCs/>
        </w:rPr>
        <w:t>mus</w:t>
      </w:r>
      <w:r w:rsidRPr="001472DA">
        <w:rPr>
          <w:rFonts w:ascii="Nudista" w:eastAsiaTheme="minorHAnsi" w:hAnsi="Nudista" w:cs="Proba Pro"/>
          <w:bCs/>
          <w:iCs/>
        </w:rPr>
        <w:t>í</w:t>
      </w:r>
      <w:r w:rsidRPr="001472DA">
        <w:rPr>
          <w:rFonts w:ascii="Nudista" w:eastAsiaTheme="minorHAnsi" w:hAnsi="Nudista" w:cstheme="minorBidi"/>
          <w:bCs/>
          <w:iCs/>
        </w:rPr>
        <w:t xml:space="preserve"> sp</w:t>
      </w:r>
      <w:r w:rsidRPr="001472DA">
        <w:rPr>
          <w:rFonts w:ascii="Nudista" w:eastAsiaTheme="minorHAnsi" w:hAnsi="Nudista" w:cs="Proba Pro"/>
          <w:bCs/>
          <w:iCs/>
        </w:rPr>
        <w:t>ĺň</w:t>
      </w:r>
      <w:r w:rsidRPr="001472DA">
        <w:rPr>
          <w:rFonts w:ascii="Nudista" w:eastAsiaTheme="minorHAnsi" w:hAnsi="Nudista" w:cstheme="minorBidi"/>
          <w:bCs/>
          <w:iCs/>
        </w:rPr>
        <w:t>a</w:t>
      </w:r>
      <w:r w:rsidRPr="001472DA">
        <w:rPr>
          <w:rFonts w:ascii="Nudista" w:eastAsiaTheme="minorHAnsi" w:hAnsi="Nudista" w:cs="Proba Pro"/>
          <w:bCs/>
          <w:iCs/>
        </w:rPr>
        <w:t>ť</w:t>
      </w:r>
      <w:r w:rsidRPr="001472DA">
        <w:rPr>
          <w:rFonts w:ascii="Nudista" w:eastAsiaTheme="minorHAnsi" w:hAnsi="Nudista" w:cstheme="minorBidi"/>
          <w:bCs/>
          <w:iCs/>
        </w:rPr>
        <w:t xml:space="preserve"> rovnak</w:t>
      </w:r>
      <w:r w:rsidRPr="001472DA">
        <w:rPr>
          <w:rFonts w:ascii="Nudista" w:eastAsiaTheme="minorHAnsi" w:hAnsi="Nudista" w:cs="Proba Pro"/>
          <w:bCs/>
          <w:iCs/>
        </w:rPr>
        <w:t>é</w:t>
      </w:r>
      <w:r w:rsidRPr="001472DA">
        <w:rPr>
          <w:rFonts w:ascii="Nudista" w:eastAsiaTheme="minorHAnsi" w:hAnsi="Nudista" w:cstheme="minorBidi"/>
          <w:bCs/>
          <w:iCs/>
        </w:rPr>
        <w:t xml:space="preserve"> podmienky, ako p</w:t>
      </w:r>
      <w:r w:rsidRPr="001472DA">
        <w:rPr>
          <w:rFonts w:ascii="Nudista" w:eastAsiaTheme="minorHAnsi" w:hAnsi="Nudista" w:cs="Proba Pro"/>
          <w:bCs/>
          <w:iCs/>
        </w:rPr>
        <w:t>ô</w:t>
      </w:r>
      <w:r w:rsidRPr="001472DA">
        <w:rPr>
          <w:rFonts w:ascii="Nudista" w:eastAsiaTheme="minorHAnsi" w:hAnsi="Nudista" w:cstheme="minorBidi"/>
          <w:bCs/>
          <w:iCs/>
        </w:rPr>
        <w:t>vodn</w:t>
      </w:r>
      <w:r w:rsidRPr="001472DA">
        <w:rPr>
          <w:rFonts w:ascii="Nudista" w:eastAsiaTheme="minorHAnsi" w:hAnsi="Nudista" w:cs="Proba Pro"/>
          <w:bCs/>
          <w:iCs/>
        </w:rPr>
        <w:t>ý</w:t>
      </w:r>
      <w:r w:rsidRPr="001472DA">
        <w:rPr>
          <w:rFonts w:ascii="Nudista" w:eastAsiaTheme="minorHAnsi" w:hAnsi="Nudista" w:cstheme="minorBidi"/>
          <w:bCs/>
          <w:iCs/>
        </w:rPr>
        <w:t xml:space="preserve"> subdod</w:t>
      </w:r>
      <w:r w:rsidRPr="001472DA">
        <w:rPr>
          <w:rFonts w:ascii="Nudista" w:eastAsiaTheme="minorHAnsi" w:hAnsi="Nudista" w:cs="Proba Pro"/>
          <w:bCs/>
          <w:iCs/>
        </w:rPr>
        <w:t>á</w:t>
      </w:r>
      <w:r w:rsidRPr="001472DA">
        <w:rPr>
          <w:rFonts w:ascii="Nudista" w:eastAsiaTheme="minorHAnsi" w:hAnsi="Nudista" w:cstheme="minorBidi"/>
          <w:bCs/>
          <w:iCs/>
        </w:rPr>
        <w:t>vate</w:t>
      </w:r>
      <w:r w:rsidRPr="001472DA">
        <w:rPr>
          <w:rFonts w:ascii="Nudista" w:eastAsiaTheme="minorHAnsi" w:hAnsi="Nudista" w:cs="Proba Pro"/>
          <w:bCs/>
          <w:iCs/>
        </w:rPr>
        <w:t>ľ</w:t>
      </w:r>
      <w:r w:rsidRPr="001472DA">
        <w:rPr>
          <w:rFonts w:ascii="Nudista" w:eastAsiaTheme="minorHAnsi" w:hAnsi="Nudista" w:cstheme="minorBidi"/>
          <w:bCs/>
          <w:iCs/>
        </w:rPr>
        <w:t xml:space="preserve"> (ak boli stanoven</w:t>
      </w:r>
      <w:r w:rsidRPr="001472DA">
        <w:rPr>
          <w:rFonts w:ascii="Nudista" w:eastAsiaTheme="minorHAnsi" w:hAnsi="Nudista" w:cs="Proba Pro"/>
          <w:bCs/>
          <w:iCs/>
        </w:rPr>
        <w:t>é</w:t>
      </w:r>
      <w:r w:rsidRPr="001472DA">
        <w:rPr>
          <w:rFonts w:ascii="Nudista" w:eastAsiaTheme="minorHAnsi" w:hAnsi="Nudista" w:cstheme="minorBidi"/>
          <w:bCs/>
          <w:iCs/>
        </w:rPr>
        <w:t>),</w:t>
      </w:r>
    </w:p>
    <w:p w14:paraId="683F8264"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Fonts w:ascii="Nudista" w:hAnsi="Nudista"/>
          <w:bCs/>
        </w:rPr>
      </w:pPr>
      <w:bookmarkStart w:id="8" w:name="_Ref81999855"/>
      <w:r w:rsidRPr="001472DA">
        <w:rPr>
          <w:rFonts w:ascii="Nudista" w:eastAsiaTheme="minorHAnsi" w:hAnsi="Nudista" w:cstheme="minorBidi"/>
          <w:bCs/>
          <w:iCs/>
        </w:rPr>
        <w:t>Predávajúci oznámi Kupujúcemu návrh na zmenu subdodávateľa spolu s</w:t>
      </w:r>
      <w:r w:rsidRPr="001472DA">
        <w:rPr>
          <w:rFonts w:ascii="Nudista" w:eastAsiaTheme="minorHAnsi" w:hAnsi="Nudista" w:cs="Calibri"/>
          <w:bCs/>
          <w:iCs/>
        </w:rPr>
        <w:t> </w:t>
      </w:r>
      <w:r w:rsidRPr="001472DA">
        <w:rPr>
          <w:rFonts w:ascii="Nudista" w:eastAsiaTheme="minorHAnsi" w:hAnsi="Nudista" w:cstheme="minorBidi"/>
          <w:bCs/>
          <w:iCs/>
        </w:rPr>
        <w:t>predlo</w:t>
      </w:r>
      <w:r w:rsidRPr="001472DA">
        <w:rPr>
          <w:rFonts w:ascii="Nudista" w:eastAsiaTheme="minorHAnsi" w:hAnsi="Nudista" w:cs="Proba Pro"/>
          <w:bCs/>
          <w:iCs/>
        </w:rPr>
        <w:t>ž</w:t>
      </w:r>
      <w:r w:rsidRPr="001472DA">
        <w:rPr>
          <w:rFonts w:ascii="Nudista" w:eastAsiaTheme="minorHAnsi" w:hAnsi="Nudista" w:cstheme="minorBidi"/>
          <w:bCs/>
          <w:iCs/>
        </w:rPr>
        <w:t>en</w:t>
      </w:r>
      <w:r w:rsidRPr="001472DA">
        <w:rPr>
          <w:rFonts w:ascii="Nudista" w:eastAsiaTheme="minorHAnsi" w:hAnsi="Nudista" w:cs="Proba Pro"/>
          <w:bCs/>
          <w:iCs/>
        </w:rPr>
        <w:t>í</w:t>
      </w:r>
      <w:r w:rsidRPr="001472DA">
        <w:rPr>
          <w:rFonts w:ascii="Nudista" w:eastAsiaTheme="minorHAnsi" w:hAnsi="Nudista" w:cstheme="minorBidi"/>
          <w:bCs/>
          <w:iCs/>
        </w:rPr>
        <w:t xml:space="preserve">m dokladov, </w:t>
      </w:r>
      <w:r w:rsidRPr="001472DA">
        <w:rPr>
          <w:rFonts w:ascii="Nudista" w:hAnsi="Nudista"/>
          <w:bCs/>
        </w:rPr>
        <w:t>preukazujúcich splnenie podmienok, uvedených vyššie.</w:t>
      </w:r>
      <w:bookmarkEnd w:id="8"/>
    </w:p>
    <w:p w14:paraId="677A1F3A"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EastAsia" w:hAnsi="Nudista"/>
        </w:rPr>
      </w:pPr>
      <w:r w:rsidRPr="001472DA">
        <w:rPr>
          <w:rFonts w:ascii="Nudista" w:eastAsiaTheme="minorEastAsia" w:hAnsi="Nudista" w:cs="Arial"/>
          <w:bCs/>
        </w:rPr>
        <w:t>Návrh na zmenu subdodávateľa, spolu s</w:t>
      </w:r>
      <w:r w:rsidRPr="001472DA">
        <w:rPr>
          <w:rFonts w:ascii="Nudista" w:eastAsiaTheme="minorEastAsia" w:hAnsi="Nudista" w:cs="Calibri"/>
          <w:bCs/>
        </w:rPr>
        <w:t> </w:t>
      </w:r>
      <w:r w:rsidRPr="001472DA">
        <w:rPr>
          <w:rFonts w:ascii="Nudista" w:eastAsiaTheme="minorEastAsia" w:hAnsi="Nudista" w:cs="Arial"/>
          <w:bCs/>
        </w:rPr>
        <w:t>dokladmi pod</w:t>
      </w:r>
      <w:r w:rsidRPr="001472DA">
        <w:rPr>
          <w:rFonts w:ascii="Nudista" w:eastAsiaTheme="minorEastAsia" w:hAnsi="Nudista" w:cs="Proba Pro"/>
          <w:bCs/>
        </w:rPr>
        <w:t>ľ</w:t>
      </w:r>
      <w:r w:rsidRPr="001472DA">
        <w:rPr>
          <w:rFonts w:ascii="Nudista" w:eastAsiaTheme="minorEastAsia" w:hAnsi="Nudista" w:cs="Arial"/>
          <w:bCs/>
        </w:rPr>
        <w:t xml:space="preserve">a bodu </w:t>
      </w:r>
      <w:r w:rsidRPr="001472DA">
        <w:rPr>
          <w:rFonts w:ascii="Nudista" w:eastAsiaTheme="minorEastAsia" w:hAnsi="Nudista" w:cs="Arial"/>
          <w:bCs/>
        </w:rPr>
        <w:fldChar w:fldCharType="begin"/>
      </w:r>
      <w:r w:rsidRPr="001472DA">
        <w:rPr>
          <w:rFonts w:ascii="Nudista" w:eastAsiaTheme="minorEastAsia" w:hAnsi="Nudista" w:cs="Arial"/>
          <w:bCs/>
        </w:rPr>
        <w:instrText xml:space="preserve"> REF _Ref81999855 \r \h  \* MERGEFORMAT </w:instrText>
      </w:r>
      <w:r w:rsidRPr="001472DA">
        <w:rPr>
          <w:rFonts w:ascii="Nudista" w:eastAsiaTheme="minorEastAsia" w:hAnsi="Nudista" w:cs="Arial"/>
          <w:bCs/>
        </w:rPr>
      </w:r>
      <w:r w:rsidRPr="001472DA">
        <w:rPr>
          <w:rFonts w:ascii="Nudista" w:eastAsiaTheme="minorEastAsia" w:hAnsi="Nudista" w:cs="Arial"/>
          <w:bCs/>
        </w:rPr>
        <w:fldChar w:fldCharType="separate"/>
      </w:r>
      <w:r w:rsidRPr="001472DA">
        <w:rPr>
          <w:rFonts w:ascii="Nudista" w:eastAsiaTheme="minorEastAsia" w:hAnsi="Nudista" w:cs="Arial"/>
          <w:bCs/>
        </w:rPr>
        <w:t>8.2iii)</w:t>
      </w:r>
      <w:r w:rsidRPr="001472DA">
        <w:rPr>
          <w:rFonts w:ascii="Nudista" w:eastAsiaTheme="minorEastAsia" w:hAnsi="Nudista" w:cs="Arial"/>
          <w:bCs/>
        </w:rPr>
        <w:fldChar w:fldCharType="end"/>
      </w:r>
      <w:r w:rsidRPr="001472DA">
        <w:rPr>
          <w:rFonts w:ascii="Nudista" w:eastAsiaTheme="minorEastAsia" w:hAnsi="Nudista" w:cs="Arial"/>
          <w:bCs/>
        </w:rPr>
        <w:t xml:space="preserve"> tohto článku Zmluvy a</w:t>
      </w:r>
      <w:r w:rsidRPr="001472DA">
        <w:rPr>
          <w:rFonts w:ascii="Nudista" w:eastAsiaTheme="minorEastAsia" w:hAnsi="Nudista" w:cs="Calibri"/>
          <w:bCs/>
        </w:rPr>
        <w:t> </w:t>
      </w:r>
      <w:r w:rsidRPr="001472DA">
        <w:rPr>
          <w:rFonts w:ascii="Nudista" w:eastAsiaTheme="minorEastAsia" w:hAnsi="Nudista" w:cs="Arial"/>
          <w:bCs/>
        </w:rPr>
        <w:t>aktualizovan</w:t>
      </w:r>
      <w:r w:rsidRPr="001472DA">
        <w:rPr>
          <w:rFonts w:ascii="Nudista" w:eastAsiaTheme="minorEastAsia" w:hAnsi="Nudista" w:cs="Proba Pro"/>
          <w:bCs/>
        </w:rPr>
        <w:t>ý</w:t>
      </w:r>
      <w:r w:rsidRPr="001472DA">
        <w:rPr>
          <w:rFonts w:ascii="Nudista" w:eastAsiaTheme="minorEastAsia" w:hAnsi="Nudista" w:cs="Arial"/>
          <w:bCs/>
        </w:rPr>
        <w:t>m znen</w:t>
      </w:r>
      <w:r w:rsidRPr="001472DA">
        <w:rPr>
          <w:rFonts w:ascii="Nudista" w:eastAsiaTheme="minorEastAsia" w:hAnsi="Nudista" w:cs="Proba Pro"/>
          <w:bCs/>
        </w:rPr>
        <w:t>í</w:t>
      </w:r>
      <w:r w:rsidRPr="001472DA">
        <w:rPr>
          <w:rFonts w:ascii="Nudista" w:eastAsiaTheme="minorEastAsia" w:hAnsi="Nudista" w:cs="Arial"/>
          <w:bCs/>
        </w:rPr>
        <w:t>m Pr</w:t>
      </w:r>
      <w:r w:rsidRPr="001472DA">
        <w:rPr>
          <w:rFonts w:ascii="Nudista" w:eastAsiaTheme="minorEastAsia" w:hAnsi="Nudista" w:cs="Proba Pro"/>
          <w:bCs/>
        </w:rPr>
        <w:t>í</w:t>
      </w:r>
      <w:r w:rsidRPr="001472DA">
        <w:rPr>
          <w:rFonts w:ascii="Nudista" w:eastAsiaTheme="minorEastAsia" w:hAnsi="Nudista" w:cs="Arial"/>
          <w:bCs/>
        </w:rPr>
        <w:t xml:space="preserve">lohy </w:t>
      </w:r>
      <w:r w:rsidRPr="001472DA">
        <w:rPr>
          <w:rFonts w:ascii="Nudista" w:eastAsiaTheme="minorEastAsia" w:hAnsi="Nudista" w:cs="Proba Pro"/>
          <w:bCs/>
        </w:rPr>
        <w:t>č</w:t>
      </w:r>
      <w:r w:rsidRPr="001472DA">
        <w:rPr>
          <w:rFonts w:ascii="Nudista" w:eastAsiaTheme="minorEastAsia" w:hAnsi="Nudista" w:cs="Arial"/>
          <w:bCs/>
        </w:rPr>
        <w:t>. 3 Zoznam subdodávateľov, musí Predávajúci predložiť Kupujúcemu najneskôr (3) tri pracovné dni pred začatím plánovanej subdodávky. Kupujúci má právo zmenu odmietnuť, ak nie sú splnené podmienky, uvedené v</w:t>
      </w:r>
      <w:r w:rsidRPr="001472DA">
        <w:rPr>
          <w:rFonts w:ascii="Nudista" w:eastAsiaTheme="minorEastAsia" w:hAnsi="Nudista" w:cs="Calibri"/>
          <w:bCs/>
        </w:rPr>
        <w:t> </w:t>
      </w:r>
      <w:r w:rsidRPr="001472DA">
        <w:rPr>
          <w:rFonts w:ascii="Nudista" w:eastAsiaTheme="minorEastAsia" w:hAnsi="Nudista" w:cs="Arial"/>
          <w:bCs/>
        </w:rPr>
        <w:t>bode 8.2 vyššie.</w:t>
      </w:r>
    </w:p>
    <w:p w14:paraId="530CD94C"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EastAsia" w:hAnsi="Nudista"/>
        </w:rPr>
      </w:pPr>
      <w:r w:rsidRPr="001472DA">
        <w:rPr>
          <w:rFonts w:ascii="Nudista" w:eastAsiaTheme="minorEastAsia" w:hAnsi="Nudista" w:cs="Arial"/>
          <w:bCs/>
        </w:rPr>
        <w:t>Pre vylúčenie akýchkoľvek pochybností sa Zmluvné strany dohodli, že pre zmenu alebo doplnenie subdodávateľov nie je potrebné uzatvárať dodatok k</w:t>
      </w:r>
      <w:r w:rsidRPr="001472DA">
        <w:rPr>
          <w:rFonts w:ascii="Nudista" w:eastAsiaTheme="minorEastAsia" w:hAnsi="Nudista" w:cs="Calibri"/>
          <w:bCs/>
        </w:rPr>
        <w:t> </w:t>
      </w:r>
      <w:r w:rsidRPr="001472DA">
        <w:rPr>
          <w:rFonts w:ascii="Nudista" w:eastAsiaTheme="minorEastAsia" w:hAnsi="Nudista" w:cs="Arial"/>
          <w:bCs/>
        </w:rPr>
        <w:t>tejto Zmluve, pokia</w:t>
      </w:r>
      <w:r w:rsidRPr="001472DA">
        <w:rPr>
          <w:rFonts w:ascii="Nudista" w:eastAsiaTheme="minorEastAsia" w:hAnsi="Nudista" w:cs="Proba Pro"/>
          <w:bCs/>
        </w:rPr>
        <w:t>ľ</w:t>
      </w:r>
      <w:r w:rsidRPr="001472DA">
        <w:rPr>
          <w:rFonts w:ascii="Nudista" w:eastAsiaTheme="minorEastAsia" w:hAnsi="Nudista" w:cs="Arial"/>
          <w:bCs/>
        </w:rPr>
        <w:t xml:space="preserve"> bude dodr</w:t>
      </w:r>
      <w:r w:rsidRPr="001472DA">
        <w:rPr>
          <w:rFonts w:ascii="Nudista" w:eastAsiaTheme="minorEastAsia" w:hAnsi="Nudista" w:cs="Proba Pro"/>
          <w:bCs/>
        </w:rPr>
        <w:t>ž</w:t>
      </w:r>
      <w:r w:rsidRPr="001472DA">
        <w:rPr>
          <w:rFonts w:ascii="Nudista" w:eastAsiaTheme="minorEastAsia" w:hAnsi="Nudista" w:cs="Arial"/>
          <w:bCs/>
        </w:rPr>
        <w:t>an</w:t>
      </w:r>
      <w:r w:rsidRPr="001472DA">
        <w:rPr>
          <w:rFonts w:ascii="Nudista" w:eastAsiaTheme="minorEastAsia" w:hAnsi="Nudista" w:cs="Proba Pro"/>
          <w:bCs/>
        </w:rPr>
        <w:t>ý</w:t>
      </w:r>
      <w:r w:rsidRPr="001472DA">
        <w:rPr>
          <w:rFonts w:ascii="Nudista" w:eastAsiaTheme="minorEastAsia" w:hAnsi="Nudista" w:cs="Arial"/>
          <w:bCs/>
        </w:rPr>
        <w:t xml:space="preserve"> postup pod</w:t>
      </w:r>
      <w:r w:rsidRPr="001472DA">
        <w:rPr>
          <w:rFonts w:ascii="Nudista" w:eastAsiaTheme="minorEastAsia" w:hAnsi="Nudista" w:cs="Proba Pro"/>
          <w:bCs/>
        </w:rPr>
        <w:t>ľ</w:t>
      </w:r>
      <w:r w:rsidRPr="001472DA">
        <w:rPr>
          <w:rFonts w:ascii="Nudista" w:eastAsiaTheme="minorEastAsia" w:hAnsi="Nudista" w:cs="Arial"/>
          <w:bCs/>
        </w:rPr>
        <w:t>a tohto článku Zmluvy.</w:t>
      </w:r>
    </w:p>
    <w:p w14:paraId="2EF921A9"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EastAsia" w:hAnsi="Nudista"/>
        </w:rPr>
      </w:pPr>
      <w:r w:rsidRPr="001472DA">
        <w:rPr>
          <w:rFonts w:ascii="Nudista" w:eastAsiaTheme="minorEastAsia" w:hAnsi="Nudista" w:cs="Arial"/>
          <w:bCs/>
        </w:rPr>
        <w:t>V</w:t>
      </w:r>
      <w:r w:rsidRPr="001472DA">
        <w:rPr>
          <w:rFonts w:ascii="Nudista" w:eastAsiaTheme="minorEastAsia" w:hAnsi="Nudista" w:cs="Calibri"/>
          <w:bCs/>
        </w:rPr>
        <w:t> </w:t>
      </w:r>
      <w:r w:rsidRPr="001472DA">
        <w:rPr>
          <w:rFonts w:ascii="Nudista" w:eastAsiaTheme="minorEastAsia" w:hAnsi="Nudista" w:cs="Arial"/>
          <w:bCs/>
        </w:rPr>
        <w:t>pr</w:t>
      </w:r>
      <w:r w:rsidRPr="001472DA">
        <w:rPr>
          <w:rFonts w:ascii="Nudista" w:eastAsiaTheme="minorEastAsia" w:hAnsi="Nudista" w:cs="Proba Pro"/>
          <w:bCs/>
        </w:rPr>
        <w:t>í</w:t>
      </w:r>
      <w:r w:rsidRPr="001472DA">
        <w:rPr>
          <w:rFonts w:ascii="Nudista" w:eastAsiaTheme="minorEastAsia" w:hAnsi="Nudista" w:cs="Arial"/>
          <w:bCs/>
        </w:rPr>
        <w:t>pade, ak Pred</w:t>
      </w:r>
      <w:r w:rsidRPr="001472DA">
        <w:rPr>
          <w:rFonts w:ascii="Nudista" w:eastAsiaTheme="minorEastAsia" w:hAnsi="Nudista" w:cs="Proba Pro"/>
          <w:bCs/>
        </w:rPr>
        <w:t>á</w:t>
      </w:r>
      <w:r w:rsidRPr="001472DA">
        <w:rPr>
          <w:rFonts w:ascii="Nudista" w:eastAsiaTheme="minorEastAsia" w:hAnsi="Nudista" w:cs="Arial"/>
          <w:bCs/>
        </w:rPr>
        <w:t>vaj</w:t>
      </w:r>
      <w:r w:rsidRPr="001472DA">
        <w:rPr>
          <w:rFonts w:ascii="Nudista" w:eastAsiaTheme="minorEastAsia" w:hAnsi="Nudista" w:cs="Proba Pro"/>
          <w:bCs/>
        </w:rPr>
        <w:t>ú</w:t>
      </w:r>
      <w:r w:rsidRPr="001472DA">
        <w:rPr>
          <w:rFonts w:ascii="Nudista" w:eastAsiaTheme="minorEastAsia" w:hAnsi="Nudista" w:cs="Arial"/>
          <w:bCs/>
        </w:rPr>
        <w:t>ci vyu</w:t>
      </w:r>
      <w:r w:rsidRPr="001472DA">
        <w:rPr>
          <w:rFonts w:ascii="Nudista" w:eastAsiaTheme="minorEastAsia" w:hAnsi="Nudista" w:cs="Proba Pro"/>
          <w:bCs/>
        </w:rPr>
        <w:t>ž</w:t>
      </w:r>
      <w:r w:rsidRPr="001472DA">
        <w:rPr>
          <w:rFonts w:ascii="Nudista" w:eastAsiaTheme="minorEastAsia" w:hAnsi="Nudista" w:cs="Arial"/>
          <w:bCs/>
        </w:rPr>
        <w:t>ije na plnenie ktorejko</w:t>
      </w:r>
      <w:r w:rsidRPr="001472DA">
        <w:rPr>
          <w:rFonts w:ascii="Nudista" w:eastAsiaTheme="minorEastAsia" w:hAnsi="Nudista" w:cs="Proba Pro"/>
          <w:bCs/>
        </w:rPr>
        <w:t>ľ</w:t>
      </w:r>
      <w:r w:rsidRPr="001472DA">
        <w:rPr>
          <w:rFonts w:ascii="Nudista" w:eastAsiaTheme="minorEastAsia" w:hAnsi="Nudista" w:cs="Arial"/>
          <w:bCs/>
        </w:rPr>
        <w:t>vek povinnosti pod</w:t>
      </w:r>
      <w:r w:rsidRPr="001472DA">
        <w:rPr>
          <w:rFonts w:ascii="Nudista" w:eastAsiaTheme="minorEastAsia" w:hAnsi="Nudista" w:cs="Proba Pro"/>
          <w:bCs/>
        </w:rPr>
        <w:t>ľ</w:t>
      </w:r>
      <w:r w:rsidRPr="001472DA">
        <w:rPr>
          <w:rFonts w:ascii="Nudista" w:eastAsiaTheme="minorEastAsia" w:hAnsi="Nudista" w:cs="Arial"/>
          <w:bCs/>
        </w:rPr>
        <w:t>a tejto Zmluvy subdod</w:t>
      </w:r>
      <w:r w:rsidRPr="001472DA">
        <w:rPr>
          <w:rFonts w:ascii="Nudista" w:eastAsiaTheme="minorEastAsia" w:hAnsi="Nudista" w:cs="Proba Pro"/>
          <w:bCs/>
        </w:rPr>
        <w:t>á</w:t>
      </w:r>
      <w:r w:rsidRPr="001472DA">
        <w:rPr>
          <w:rFonts w:ascii="Nudista" w:eastAsiaTheme="minorEastAsia" w:hAnsi="Nudista" w:cs="Arial"/>
          <w:bCs/>
        </w:rPr>
        <w:t>vate</w:t>
      </w:r>
      <w:r w:rsidRPr="001472DA">
        <w:rPr>
          <w:rFonts w:ascii="Nudista" w:eastAsiaTheme="minorEastAsia" w:hAnsi="Nudista" w:cs="Proba Pro"/>
          <w:bCs/>
        </w:rPr>
        <w:t>ľ</w:t>
      </w:r>
      <w:r w:rsidRPr="001472DA">
        <w:rPr>
          <w:rFonts w:ascii="Nudista" w:eastAsiaTheme="minorEastAsia" w:hAnsi="Nudista" w:cs="Arial"/>
          <w:bCs/>
        </w:rPr>
        <w:t>a, Pred</w:t>
      </w:r>
      <w:r w:rsidRPr="001472DA">
        <w:rPr>
          <w:rFonts w:ascii="Nudista" w:eastAsiaTheme="minorEastAsia" w:hAnsi="Nudista" w:cs="Proba Pro"/>
          <w:bCs/>
        </w:rPr>
        <w:t>á</w:t>
      </w:r>
      <w:r w:rsidRPr="001472DA">
        <w:rPr>
          <w:rFonts w:ascii="Nudista" w:eastAsiaTheme="minorEastAsia" w:hAnsi="Nudista" w:cs="Arial"/>
          <w:bCs/>
        </w:rPr>
        <w:t>vaj</w:t>
      </w:r>
      <w:r w:rsidRPr="001472DA">
        <w:rPr>
          <w:rFonts w:ascii="Nudista" w:eastAsiaTheme="minorEastAsia" w:hAnsi="Nudista" w:cs="Proba Pro"/>
          <w:bCs/>
        </w:rPr>
        <w:t>ú</w:t>
      </w:r>
      <w:r w:rsidRPr="001472DA">
        <w:rPr>
          <w:rFonts w:ascii="Nudista" w:eastAsiaTheme="minorEastAsia" w:hAnsi="Nudista" w:cs="Arial"/>
          <w:bCs/>
        </w:rPr>
        <w:t>ci za konanie subdodávateľa voči Kupujúcemu zodpovedá, ako keby plnenie vykonával sám.</w:t>
      </w:r>
    </w:p>
    <w:p w14:paraId="268D1D33" w14:textId="0B9BFBD2" w:rsidR="00EC5727" w:rsidRPr="001472DA" w:rsidRDefault="00CC492C">
      <w:pPr>
        <w:pStyle w:val="Odsekzoznamu"/>
        <w:numPr>
          <w:ilvl w:val="1"/>
          <w:numId w:val="144"/>
        </w:numPr>
        <w:overflowPunct w:val="0"/>
        <w:autoSpaceDE w:val="0"/>
        <w:autoSpaceDN w:val="0"/>
        <w:adjustRightInd w:val="0"/>
        <w:spacing w:line="240" w:lineRule="auto"/>
        <w:ind w:left="567" w:hanging="567"/>
        <w:contextualSpacing w:val="0"/>
        <w:jc w:val="both"/>
        <w:rPr>
          <w:rFonts w:ascii="Nudista" w:eastAsiaTheme="minorEastAsia" w:hAnsi="Nudista"/>
        </w:rPr>
      </w:pPr>
      <w:r w:rsidRPr="001472DA">
        <w:rPr>
          <w:rFonts w:ascii="Nudista" w:eastAsiaTheme="minorEastAsia" w:hAnsi="Nudista"/>
        </w:rPr>
        <w:t>V</w:t>
      </w:r>
      <w:r w:rsidRPr="001472DA">
        <w:rPr>
          <w:rFonts w:ascii="Nudista" w:eastAsiaTheme="minorEastAsia" w:hAnsi="Nudista" w:cs="Calibri"/>
        </w:rPr>
        <w:t> </w:t>
      </w:r>
      <w:r w:rsidRPr="001472DA">
        <w:rPr>
          <w:rFonts w:ascii="Nudista" w:eastAsiaTheme="minorEastAsia" w:hAnsi="Nudista"/>
        </w:rPr>
        <w:t>pr</w:t>
      </w:r>
      <w:r w:rsidRPr="001472DA">
        <w:rPr>
          <w:rFonts w:ascii="Nudista" w:eastAsiaTheme="minorEastAsia" w:hAnsi="Nudista" w:cs="Proba Pro"/>
        </w:rPr>
        <w:t>í</w:t>
      </w:r>
      <w:r w:rsidRPr="001472DA">
        <w:rPr>
          <w:rFonts w:ascii="Nudista" w:eastAsiaTheme="minorEastAsia" w:hAnsi="Nudista"/>
        </w:rPr>
        <w:t xml:space="preserve">pade </w:t>
      </w:r>
      <w:r w:rsidRPr="001472DA">
        <w:rPr>
          <w:rFonts w:ascii="Nudista" w:eastAsiaTheme="minorEastAsia" w:hAnsi="Nudista"/>
          <w:bCs/>
        </w:rPr>
        <w:t>porušenia niektorej z povinností Predávajúceho podľa bodov 8.1 až 8.3 tohto článku Zmluvy (napr. neodovzdanie zoznamu subdodávateľov, neoznámenie prípadnej z</w:t>
      </w:r>
      <w:r w:rsidRPr="001472DA">
        <w:rPr>
          <w:rFonts w:ascii="Nudista" w:eastAsiaTheme="minorEastAsia" w:hAnsi="Nudista"/>
        </w:rPr>
        <w:t>m</w:t>
      </w:r>
      <w:r w:rsidRPr="001472DA">
        <w:rPr>
          <w:rFonts w:ascii="Nudista" w:eastAsiaTheme="minorEastAsia" w:hAnsi="Nudista"/>
          <w:bCs/>
        </w:rPr>
        <w:t>eny</w:t>
      </w:r>
      <w:r w:rsidRPr="001472DA">
        <w:rPr>
          <w:rFonts w:ascii="Nudista" w:eastAsiaTheme="minorEastAsia" w:hAnsi="Nudista"/>
        </w:rPr>
        <w:t xml:space="preserve"> subdodávateľa, nenahradenie subdodávateľa v</w:t>
      </w:r>
      <w:r w:rsidRPr="001472DA">
        <w:rPr>
          <w:rFonts w:ascii="Nudista" w:eastAsiaTheme="minorEastAsia" w:hAnsi="Nudista" w:cs="Calibri"/>
        </w:rPr>
        <w:t> </w:t>
      </w:r>
      <w:r w:rsidRPr="001472DA">
        <w:rPr>
          <w:rFonts w:ascii="Nudista" w:eastAsiaTheme="minorEastAsia" w:hAnsi="Nudista"/>
        </w:rPr>
        <w:t>pr</w:t>
      </w:r>
      <w:r w:rsidRPr="001472DA">
        <w:rPr>
          <w:rFonts w:ascii="Nudista" w:eastAsiaTheme="minorEastAsia" w:hAnsi="Nudista" w:cs="Proba Pro"/>
        </w:rPr>
        <w:t>í</w:t>
      </w:r>
      <w:r w:rsidRPr="001472DA">
        <w:rPr>
          <w:rFonts w:ascii="Nudista" w:eastAsiaTheme="minorEastAsia" w:hAnsi="Nudista"/>
        </w:rPr>
        <w:t>pade v</w:t>
      </w:r>
      <w:r w:rsidRPr="001472DA">
        <w:rPr>
          <w:rFonts w:ascii="Nudista" w:eastAsiaTheme="minorEastAsia" w:hAnsi="Nudista" w:cs="Proba Pro"/>
        </w:rPr>
        <w:t>ý</w:t>
      </w:r>
      <w:r w:rsidRPr="001472DA">
        <w:rPr>
          <w:rFonts w:ascii="Nudista" w:eastAsiaTheme="minorEastAsia" w:hAnsi="Nudista"/>
        </w:rPr>
        <w:t>mazu subdod</w:t>
      </w:r>
      <w:r w:rsidRPr="001472DA">
        <w:rPr>
          <w:rFonts w:ascii="Nudista" w:eastAsiaTheme="minorEastAsia" w:hAnsi="Nudista" w:cs="Proba Pro"/>
        </w:rPr>
        <w:t>á</w:t>
      </w:r>
      <w:r w:rsidRPr="001472DA">
        <w:rPr>
          <w:rFonts w:ascii="Nudista" w:eastAsiaTheme="minorEastAsia" w:hAnsi="Nudista"/>
        </w:rPr>
        <w:t>vate</w:t>
      </w:r>
      <w:r w:rsidRPr="001472DA">
        <w:rPr>
          <w:rFonts w:ascii="Nudista" w:eastAsiaTheme="minorEastAsia" w:hAnsi="Nudista" w:cs="Proba Pro"/>
        </w:rPr>
        <w:t>ľ</w:t>
      </w:r>
      <w:r w:rsidRPr="001472DA">
        <w:rPr>
          <w:rFonts w:ascii="Nudista" w:eastAsiaTheme="minorEastAsia" w:hAnsi="Nudista"/>
        </w:rPr>
        <w:t>a z r</w:t>
      </w:r>
      <w:r w:rsidRPr="001472DA">
        <w:rPr>
          <w:rFonts w:ascii="Nudista" w:eastAsiaTheme="minorEastAsia" w:hAnsi="Nudista"/>
          <w:bCs/>
        </w:rPr>
        <w:t xml:space="preserve">egistra partnerov verejného sektora </w:t>
      </w:r>
      <w:r w:rsidRPr="001472DA">
        <w:rPr>
          <w:rFonts w:ascii="Nudista" w:eastAsiaTheme="minorEastAsia" w:hAnsi="Nudista"/>
        </w:rPr>
        <w:t>počas trvania tejto Zmluvy) je Kupujúci oprávnený požadovať od Predávajúceho zmluvnú pokutu vo výške 10 000,00 EUR (slovom: desaťtisíc eur) za každé jednotlivé porušenie týchto povinností a to aj opakovane.</w:t>
      </w:r>
    </w:p>
    <w:p w14:paraId="0EA5E7FA" w14:textId="77777777" w:rsidR="00EC5727" w:rsidRPr="001472DA" w:rsidRDefault="00EC5727">
      <w:pPr>
        <w:pStyle w:val="nadpisedouasD"/>
        <w:rPr>
          <w:rFonts w:ascii="Nudista" w:hAnsi="Nudista"/>
        </w:rPr>
      </w:pPr>
    </w:p>
    <w:p w14:paraId="0DC10903" w14:textId="77777777" w:rsidR="00EC5727" w:rsidRPr="001472DA" w:rsidRDefault="00CC492C">
      <w:pPr>
        <w:spacing w:after="120" w:line="240" w:lineRule="auto"/>
        <w:ind w:left="357"/>
        <w:jc w:val="center"/>
        <w:rPr>
          <w:rFonts w:ascii="Nudista" w:hAnsi="Nudista"/>
          <w:b/>
          <w:bCs/>
          <w:sz w:val="20"/>
          <w:szCs w:val="20"/>
        </w:rPr>
      </w:pPr>
      <w:r w:rsidRPr="001472DA">
        <w:rPr>
          <w:rFonts w:ascii="Nudista" w:hAnsi="Nudista"/>
          <w:b/>
          <w:bCs/>
          <w:sz w:val="20"/>
          <w:szCs w:val="20"/>
        </w:rPr>
        <w:t>Záverečné ustanovenia</w:t>
      </w:r>
    </w:p>
    <w:p w14:paraId="41836B7E" w14:textId="56C9BC62"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rPr>
      </w:pPr>
      <w:r w:rsidRPr="001472DA">
        <w:rPr>
          <w:rFonts w:ascii="Nudista" w:eastAsiaTheme="minorEastAsia" w:hAnsi="Nudista"/>
        </w:rPr>
        <w:t>Táto</w:t>
      </w:r>
      <w:r w:rsidRPr="001472DA">
        <w:rPr>
          <w:rFonts w:ascii="Nudista" w:eastAsiaTheme="minorHAnsi" w:hAnsi="Nudista"/>
        </w:rPr>
        <w:t xml:space="preserve"> Zmluva nadobúda platnosť dňom jej podpísania oboma Zmluvnými stranami a</w:t>
      </w:r>
      <w:r w:rsidRPr="001472DA">
        <w:rPr>
          <w:rFonts w:ascii="Nudista" w:eastAsiaTheme="minorHAnsi" w:hAnsi="Nudista" w:cs="Calibri"/>
        </w:rPr>
        <w:t> </w:t>
      </w:r>
      <w:r w:rsidRPr="001472DA">
        <w:rPr>
          <w:rFonts w:ascii="Nudista" w:eastAsiaTheme="minorHAnsi" w:hAnsi="Nudista" w:cs="Proba Pro"/>
        </w:rPr>
        <w:t>úč</w:t>
      </w:r>
      <w:r w:rsidRPr="001472DA">
        <w:rPr>
          <w:rFonts w:ascii="Nudista" w:eastAsiaTheme="minorHAnsi" w:hAnsi="Nudista"/>
        </w:rPr>
        <w:t>innosť dňom nasledujúcim po dni jej zverejnenia na webovom sídle Kupujúceho</w:t>
      </w:r>
      <w:r w:rsidRPr="001472DA">
        <w:rPr>
          <w:rFonts w:ascii="Nudista" w:hAnsi="Nudista"/>
          <w:bCs/>
          <w:iCs/>
        </w:rPr>
        <w:t>.</w:t>
      </w:r>
    </w:p>
    <w:p w14:paraId="69BF8B7A" w14:textId="144CD332"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rPr>
      </w:pPr>
      <w:r w:rsidRPr="001472DA">
        <w:rPr>
          <w:rFonts w:ascii="Nudista" w:eastAsiaTheme="minorHAnsi" w:hAnsi="Nudista"/>
        </w:rPr>
        <w:t>Predávajúci je povinný viesť účtovné knihy a záznamy o všetkých finančných transakciách a výdavkoch, v súvislosti s plnením podľa tejto Zmluvy.</w:t>
      </w:r>
    </w:p>
    <w:p w14:paraId="7456A4D4"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Práva a</w:t>
      </w:r>
      <w:r w:rsidRPr="001472DA">
        <w:rPr>
          <w:rFonts w:ascii="Nudista" w:eastAsiaTheme="minorHAnsi" w:hAnsi="Nudista" w:cs="Calibri"/>
          <w:bCs/>
        </w:rPr>
        <w:t> </w:t>
      </w:r>
      <w:r w:rsidRPr="001472DA">
        <w:rPr>
          <w:rFonts w:ascii="Nudista" w:eastAsiaTheme="minorHAnsi" w:hAnsi="Nudista" w:cs="Arial"/>
          <w:bCs/>
        </w:rPr>
        <w:t>povinnosti Zmluvn</w:t>
      </w:r>
      <w:r w:rsidRPr="001472DA">
        <w:rPr>
          <w:rFonts w:ascii="Nudista" w:eastAsiaTheme="minorHAnsi" w:hAnsi="Nudista" w:cs="Proba Pro"/>
          <w:bCs/>
        </w:rPr>
        <w:t>ý</w:t>
      </w:r>
      <w:r w:rsidRPr="001472DA">
        <w:rPr>
          <w:rFonts w:ascii="Nudista" w:eastAsiaTheme="minorHAnsi" w:hAnsi="Nudista" w:cs="Arial"/>
          <w:bCs/>
        </w:rPr>
        <w:t>ch str</w:t>
      </w:r>
      <w:r w:rsidRPr="001472DA">
        <w:rPr>
          <w:rFonts w:ascii="Nudista" w:eastAsiaTheme="minorHAnsi" w:hAnsi="Nudista" w:cs="Proba Pro"/>
          <w:bCs/>
        </w:rPr>
        <w:t>á</w:t>
      </w:r>
      <w:r w:rsidRPr="001472DA">
        <w:rPr>
          <w:rFonts w:ascii="Nudista" w:eastAsiaTheme="minorHAnsi" w:hAnsi="Nudista" w:cs="Arial"/>
          <w:bCs/>
        </w:rPr>
        <w:t>n, neupraven</w:t>
      </w:r>
      <w:r w:rsidRPr="001472DA">
        <w:rPr>
          <w:rFonts w:ascii="Nudista" w:eastAsiaTheme="minorHAnsi" w:hAnsi="Nudista" w:cs="Proba Pro"/>
          <w:bCs/>
        </w:rPr>
        <w:t>é</w:t>
      </w:r>
      <w:r w:rsidRPr="001472DA">
        <w:rPr>
          <w:rFonts w:ascii="Nudista" w:eastAsiaTheme="minorHAnsi" w:hAnsi="Nudista" w:cs="Arial"/>
          <w:bCs/>
        </w:rPr>
        <w:t xml:space="preserve"> v</w:t>
      </w:r>
      <w:r w:rsidRPr="001472DA">
        <w:rPr>
          <w:rFonts w:ascii="Nudista" w:eastAsiaTheme="minorHAnsi" w:hAnsi="Nudista" w:cs="Calibri"/>
          <w:bCs/>
        </w:rPr>
        <w:t> </w:t>
      </w:r>
      <w:r w:rsidRPr="001472DA">
        <w:rPr>
          <w:rFonts w:ascii="Nudista" w:eastAsiaTheme="minorHAnsi" w:hAnsi="Nudista" w:cs="Arial"/>
          <w:bCs/>
        </w:rPr>
        <w:t>tejto Zmluve, sa riadia pr</w:t>
      </w:r>
      <w:r w:rsidRPr="001472DA">
        <w:rPr>
          <w:rFonts w:ascii="Nudista" w:eastAsiaTheme="minorHAnsi" w:hAnsi="Nudista" w:cs="Proba Pro"/>
          <w:bCs/>
        </w:rPr>
        <w:t>í</w:t>
      </w:r>
      <w:r w:rsidRPr="001472DA">
        <w:rPr>
          <w:rFonts w:ascii="Nudista" w:eastAsiaTheme="minorHAnsi" w:hAnsi="Nudista" w:cs="Arial"/>
          <w:bCs/>
        </w:rPr>
        <w:t>slu</w:t>
      </w:r>
      <w:r w:rsidRPr="001472DA">
        <w:rPr>
          <w:rFonts w:ascii="Nudista" w:eastAsiaTheme="minorHAnsi" w:hAnsi="Nudista" w:cs="Proba Pro"/>
          <w:bCs/>
        </w:rPr>
        <w:t>š</w:t>
      </w:r>
      <w:r w:rsidRPr="001472DA">
        <w:rPr>
          <w:rFonts w:ascii="Nudista" w:eastAsiaTheme="minorHAnsi" w:hAnsi="Nudista" w:cs="Arial"/>
          <w:bCs/>
        </w:rPr>
        <w:t>n</w:t>
      </w:r>
      <w:r w:rsidRPr="001472DA">
        <w:rPr>
          <w:rFonts w:ascii="Nudista" w:eastAsiaTheme="minorHAnsi" w:hAnsi="Nudista" w:cs="Proba Pro"/>
          <w:bCs/>
        </w:rPr>
        <w:t>ý</w:t>
      </w:r>
      <w:r w:rsidRPr="001472DA">
        <w:rPr>
          <w:rFonts w:ascii="Nudista" w:eastAsiaTheme="minorHAnsi" w:hAnsi="Nudista" w:cs="Arial"/>
          <w:bCs/>
        </w:rPr>
        <w:t>mi ustanoveniami Obchodn</w:t>
      </w:r>
      <w:r w:rsidRPr="001472DA">
        <w:rPr>
          <w:rFonts w:ascii="Nudista" w:eastAsiaTheme="minorHAnsi" w:hAnsi="Nudista" w:cs="Proba Pro"/>
          <w:bCs/>
        </w:rPr>
        <w:t>é</w:t>
      </w:r>
      <w:r w:rsidRPr="001472DA">
        <w:rPr>
          <w:rFonts w:ascii="Nudista" w:eastAsiaTheme="minorHAnsi" w:hAnsi="Nudista" w:cs="Arial"/>
          <w:bCs/>
        </w:rPr>
        <w:t>ho zákonníka a</w:t>
      </w:r>
      <w:r w:rsidRPr="001472DA">
        <w:rPr>
          <w:rFonts w:ascii="Nudista" w:eastAsiaTheme="minorHAnsi" w:hAnsi="Nudista" w:cs="Calibri"/>
          <w:bCs/>
        </w:rPr>
        <w:t> </w:t>
      </w:r>
      <w:r w:rsidRPr="001472DA">
        <w:rPr>
          <w:rFonts w:ascii="Nudista" w:eastAsiaTheme="minorHAnsi" w:hAnsi="Nudista" w:cs="Arial"/>
          <w:bCs/>
        </w:rPr>
        <w:t>ostatn</w:t>
      </w:r>
      <w:r w:rsidRPr="001472DA">
        <w:rPr>
          <w:rFonts w:ascii="Nudista" w:eastAsiaTheme="minorHAnsi" w:hAnsi="Nudista" w:cs="Proba Pro"/>
          <w:bCs/>
        </w:rPr>
        <w:t>ý</w:t>
      </w:r>
      <w:r w:rsidRPr="001472DA">
        <w:rPr>
          <w:rFonts w:ascii="Nudista" w:eastAsiaTheme="minorHAnsi" w:hAnsi="Nudista" w:cs="Arial"/>
          <w:bCs/>
        </w:rPr>
        <w:t>ch v</w:t>
      </w:r>
      <w:r w:rsidRPr="001472DA">
        <w:rPr>
          <w:rFonts w:ascii="Nudista" w:eastAsiaTheme="minorHAnsi" w:hAnsi="Nudista" w:cs="Proba Pro"/>
          <w:bCs/>
        </w:rPr>
        <w:t>š</w:t>
      </w:r>
      <w:r w:rsidRPr="001472DA">
        <w:rPr>
          <w:rFonts w:ascii="Nudista" w:eastAsiaTheme="minorHAnsi" w:hAnsi="Nudista" w:cs="Arial"/>
          <w:bCs/>
        </w:rPr>
        <w:t>eobecne z</w:t>
      </w:r>
      <w:r w:rsidRPr="001472DA">
        <w:rPr>
          <w:rFonts w:ascii="Nudista" w:eastAsiaTheme="minorHAnsi" w:hAnsi="Nudista" w:cs="Proba Pro"/>
          <w:bCs/>
        </w:rPr>
        <w:t>á</w:t>
      </w:r>
      <w:r w:rsidRPr="001472DA">
        <w:rPr>
          <w:rFonts w:ascii="Nudista" w:eastAsiaTheme="minorHAnsi" w:hAnsi="Nudista" w:cs="Arial"/>
          <w:bCs/>
        </w:rPr>
        <w:t>v</w:t>
      </w:r>
      <w:r w:rsidRPr="001472DA">
        <w:rPr>
          <w:rFonts w:ascii="Nudista" w:eastAsiaTheme="minorHAnsi" w:hAnsi="Nudista" w:cs="Proba Pro"/>
          <w:bCs/>
        </w:rPr>
        <w:t>ä</w:t>
      </w:r>
      <w:r w:rsidRPr="001472DA">
        <w:rPr>
          <w:rFonts w:ascii="Nudista" w:eastAsiaTheme="minorHAnsi" w:hAnsi="Nudista" w:cs="Arial"/>
          <w:bCs/>
        </w:rPr>
        <w:t>zn</w:t>
      </w:r>
      <w:r w:rsidRPr="001472DA">
        <w:rPr>
          <w:rFonts w:ascii="Nudista" w:eastAsiaTheme="minorHAnsi" w:hAnsi="Nudista" w:cs="Proba Pro"/>
          <w:bCs/>
        </w:rPr>
        <w:t>ý</w:t>
      </w:r>
      <w:r w:rsidRPr="001472DA">
        <w:rPr>
          <w:rFonts w:ascii="Nudista" w:eastAsiaTheme="minorHAnsi" w:hAnsi="Nudista" w:cs="Arial"/>
          <w:bCs/>
        </w:rPr>
        <w:t>ch pr</w:t>
      </w:r>
      <w:r w:rsidRPr="001472DA">
        <w:rPr>
          <w:rFonts w:ascii="Nudista" w:eastAsiaTheme="minorHAnsi" w:hAnsi="Nudista" w:cs="Proba Pro"/>
          <w:bCs/>
        </w:rPr>
        <w:t>á</w:t>
      </w:r>
      <w:r w:rsidRPr="001472DA">
        <w:rPr>
          <w:rFonts w:ascii="Nudista" w:eastAsiaTheme="minorHAnsi" w:hAnsi="Nudista" w:cs="Arial"/>
          <w:bCs/>
        </w:rPr>
        <w:t>vnych predpisov, platn</w:t>
      </w:r>
      <w:r w:rsidRPr="001472DA">
        <w:rPr>
          <w:rFonts w:ascii="Nudista" w:eastAsiaTheme="minorHAnsi" w:hAnsi="Nudista" w:cs="Proba Pro"/>
          <w:bCs/>
        </w:rPr>
        <w:t>ý</w:t>
      </w:r>
      <w:r w:rsidRPr="001472DA">
        <w:rPr>
          <w:rFonts w:ascii="Nudista" w:eastAsiaTheme="minorHAnsi" w:hAnsi="Nudista" w:cs="Arial"/>
          <w:bCs/>
        </w:rPr>
        <w:t xml:space="preserve">ch a </w:t>
      </w:r>
      <w:r w:rsidRPr="001472DA">
        <w:rPr>
          <w:rFonts w:ascii="Nudista" w:eastAsiaTheme="minorHAnsi" w:hAnsi="Nudista" w:cs="Proba Pro"/>
          <w:bCs/>
        </w:rPr>
        <w:t>úč</w:t>
      </w:r>
      <w:r w:rsidRPr="001472DA">
        <w:rPr>
          <w:rFonts w:ascii="Nudista" w:eastAsiaTheme="minorHAnsi" w:hAnsi="Nudista" w:cs="Arial"/>
          <w:bCs/>
        </w:rPr>
        <w:t>inn</w:t>
      </w:r>
      <w:r w:rsidRPr="001472DA">
        <w:rPr>
          <w:rFonts w:ascii="Nudista" w:eastAsiaTheme="minorHAnsi" w:hAnsi="Nudista" w:cs="Proba Pro"/>
          <w:bCs/>
        </w:rPr>
        <w:t>ý</w:t>
      </w:r>
      <w:r w:rsidRPr="001472DA">
        <w:rPr>
          <w:rFonts w:ascii="Nudista" w:eastAsiaTheme="minorHAnsi" w:hAnsi="Nudista" w:cs="Arial"/>
          <w:bCs/>
        </w:rPr>
        <w:t>ch v</w:t>
      </w:r>
      <w:r w:rsidRPr="001472DA">
        <w:rPr>
          <w:rFonts w:ascii="Nudista" w:eastAsiaTheme="minorHAnsi" w:hAnsi="Nudista" w:cs="Calibri"/>
          <w:bCs/>
        </w:rPr>
        <w:t> </w:t>
      </w:r>
      <w:r w:rsidRPr="001472DA">
        <w:rPr>
          <w:rFonts w:ascii="Nudista" w:eastAsiaTheme="minorHAnsi" w:hAnsi="Nudista" w:cs="Arial"/>
          <w:bCs/>
        </w:rPr>
        <w:t>Slovenskej republike. Zmluvné strany sa dohodli, že v</w:t>
      </w:r>
      <w:r w:rsidRPr="001472DA">
        <w:rPr>
          <w:rFonts w:ascii="Nudista" w:eastAsiaTheme="minorHAnsi" w:hAnsi="Nudista" w:cs="Calibri"/>
          <w:bCs/>
        </w:rPr>
        <w:t> </w:t>
      </w:r>
      <w:r w:rsidRPr="001472DA">
        <w:rPr>
          <w:rFonts w:ascii="Nudista" w:eastAsiaTheme="minorHAnsi" w:hAnsi="Nudista" w:cs="Arial"/>
          <w:bCs/>
        </w:rPr>
        <w:t>pr</w:t>
      </w:r>
      <w:r w:rsidRPr="001472DA">
        <w:rPr>
          <w:rFonts w:ascii="Nudista" w:eastAsiaTheme="minorHAnsi" w:hAnsi="Nudista" w:cs="Proba Pro"/>
          <w:bCs/>
        </w:rPr>
        <w:t>í</w:t>
      </w:r>
      <w:r w:rsidRPr="001472DA">
        <w:rPr>
          <w:rFonts w:ascii="Nudista" w:eastAsiaTheme="minorHAnsi" w:hAnsi="Nudista" w:cs="Arial"/>
          <w:bCs/>
        </w:rPr>
        <w:t>pade vzniku sporov Zmluvn</w:t>
      </w:r>
      <w:r w:rsidRPr="001472DA">
        <w:rPr>
          <w:rFonts w:ascii="Nudista" w:eastAsiaTheme="minorHAnsi" w:hAnsi="Nudista" w:cs="Proba Pro"/>
          <w:bCs/>
        </w:rPr>
        <w:t>ý</w:t>
      </w:r>
      <w:r w:rsidRPr="001472DA">
        <w:rPr>
          <w:rFonts w:ascii="Nudista" w:eastAsiaTheme="minorHAnsi" w:hAnsi="Nudista" w:cs="Arial"/>
          <w:bCs/>
        </w:rPr>
        <w:t>ch str</w:t>
      </w:r>
      <w:r w:rsidRPr="001472DA">
        <w:rPr>
          <w:rFonts w:ascii="Nudista" w:eastAsiaTheme="minorHAnsi" w:hAnsi="Nudista" w:cs="Proba Pro"/>
          <w:bCs/>
        </w:rPr>
        <w:t>á</w:t>
      </w:r>
      <w:r w:rsidRPr="001472DA">
        <w:rPr>
          <w:rFonts w:ascii="Nudista" w:eastAsiaTheme="minorHAnsi" w:hAnsi="Nudista" w:cs="Arial"/>
          <w:bCs/>
        </w:rPr>
        <w:t>n, t</w:t>
      </w:r>
      <w:r w:rsidRPr="001472DA">
        <w:rPr>
          <w:rFonts w:ascii="Nudista" w:eastAsiaTheme="minorHAnsi" w:hAnsi="Nudista" w:cs="Proba Pro"/>
          <w:bCs/>
        </w:rPr>
        <w:t>ý</w:t>
      </w:r>
      <w:r w:rsidRPr="001472DA">
        <w:rPr>
          <w:rFonts w:ascii="Nudista" w:eastAsiaTheme="minorHAnsi" w:hAnsi="Nudista" w:cs="Arial"/>
          <w:bCs/>
        </w:rPr>
        <w:t>kaj</w:t>
      </w:r>
      <w:r w:rsidRPr="001472DA">
        <w:rPr>
          <w:rFonts w:ascii="Nudista" w:eastAsiaTheme="minorHAnsi" w:hAnsi="Nudista" w:cs="Proba Pro"/>
          <w:bCs/>
        </w:rPr>
        <w:t>ú</w:t>
      </w:r>
      <w:r w:rsidRPr="001472DA">
        <w:rPr>
          <w:rFonts w:ascii="Nudista" w:eastAsiaTheme="minorHAnsi" w:hAnsi="Nudista" w:cs="Arial"/>
          <w:bCs/>
        </w:rPr>
        <w:t xml:space="preserve">cich </w:t>
      </w:r>
      <w:r w:rsidRPr="001472DA">
        <w:rPr>
          <w:rFonts w:ascii="Nudista" w:eastAsiaTheme="minorHAnsi" w:hAnsi="Nudista" w:cs="Calibri"/>
          <w:bCs/>
        </w:rPr>
        <w:t> </w:t>
      </w:r>
      <w:r w:rsidRPr="001472DA">
        <w:rPr>
          <w:rFonts w:ascii="Nudista" w:eastAsiaTheme="minorHAnsi" w:hAnsi="Nudista" w:cs="Arial"/>
          <w:bCs/>
        </w:rPr>
        <w:t>sa tejto Zmluvy a</w:t>
      </w:r>
      <w:r w:rsidRPr="001472DA">
        <w:rPr>
          <w:rFonts w:ascii="Nudista" w:eastAsiaTheme="minorHAnsi" w:hAnsi="Nudista" w:cs="Calibri"/>
          <w:bCs/>
        </w:rPr>
        <w:t> </w:t>
      </w:r>
      <w:r w:rsidRPr="001472DA">
        <w:rPr>
          <w:rFonts w:ascii="Nudista" w:eastAsiaTheme="minorHAnsi" w:hAnsi="Nudista" w:cs="Arial"/>
          <w:bCs/>
        </w:rPr>
        <w:t>jej aplik</w:t>
      </w:r>
      <w:r w:rsidRPr="001472DA">
        <w:rPr>
          <w:rFonts w:ascii="Nudista" w:eastAsiaTheme="minorHAnsi" w:hAnsi="Nudista" w:cs="Proba Pro"/>
          <w:bCs/>
        </w:rPr>
        <w:t>á</w:t>
      </w:r>
      <w:r w:rsidRPr="001472DA">
        <w:rPr>
          <w:rFonts w:ascii="Nudista" w:eastAsiaTheme="minorHAnsi" w:hAnsi="Nudista" w:cs="Arial"/>
          <w:bCs/>
        </w:rPr>
        <w:t>cie, ak sa ich nepodar</w:t>
      </w:r>
      <w:r w:rsidRPr="001472DA">
        <w:rPr>
          <w:rFonts w:ascii="Nudista" w:eastAsiaTheme="minorHAnsi" w:hAnsi="Nudista" w:cs="Proba Pro"/>
          <w:bCs/>
        </w:rPr>
        <w:t>í</w:t>
      </w:r>
      <w:r w:rsidRPr="001472DA">
        <w:rPr>
          <w:rFonts w:ascii="Nudista" w:eastAsiaTheme="minorHAnsi" w:hAnsi="Nudista" w:cs="Arial"/>
          <w:bCs/>
        </w:rPr>
        <w:t xml:space="preserve"> urovna</w:t>
      </w:r>
      <w:r w:rsidRPr="001472DA">
        <w:rPr>
          <w:rFonts w:ascii="Nudista" w:eastAsiaTheme="minorHAnsi" w:hAnsi="Nudista" w:cs="Proba Pro"/>
          <w:bCs/>
        </w:rPr>
        <w:t>ť</w:t>
      </w:r>
      <w:r w:rsidRPr="001472DA">
        <w:rPr>
          <w:rFonts w:ascii="Nudista" w:eastAsiaTheme="minorHAnsi" w:hAnsi="Nudista" w:cs="Arial"/>
          <w:bCs/>
        </w:rPr>
        <w:t xml:space="preserve"> in</w:t>
      </w:r>
      <w:r w:rsidRPr="001472DA">
        <w:rPr>
          <w:rFonts w:ascii="Nudista" w:eastAsiaTheme="minorHAnsi" w:hAnsi="Nudista" w:cs="Proba Pro"/>
          <w:bCs/>
        </w:rPr>
        <w:t>ý</w:t>
      </w:r>
      <w:r w:rsidRPr="001472DA">
        <w:rPr>
          <w:rFonts w:ascii="Nudista" w:eastAsiaTheme="minorHAnsi" w:hAnsi="Nudista" w:cs="Arial"/>
          <w:bCs/>
        </w:rPr>
        <w:t>m sp</w:t>
      </w:r>
      <w:r w:rsidRPr="001472DA">
        <w:rPr>
          <w:rFonts w:ascii="Nudista" w:eastAsiaTheme="minorHAnsi" w:hAnsi="Nudista" w:cs="Proba Pro"/>
          <w:bCs/>
        </w:rPr>
        <w:t>ô</w:t>
      </w:r>
      <w:r w:rsidRPr="001472DA">
        <w:rPr>
          <w:rFonts w:ascii="Nudista" w:eastAsiaTheme="minorHAnsi" w:hAnsi="Nudista" w:cs="Arial"/>
          <w:bCs/>
        </w:rPr>
        <w:t>sobom a</w:t>
      </w:r>
      <w:r w:rsidRPr="001472DA">
        <w:rPr>
          <w:rFonts w:ascii="Nudista" w:eastAsiaTheme="minorHAnsi" w:hAnsi="Nudista" w:cs="Calibri"/>
          <w:bCs/>
        </w:rPr>
        <w:t> </w:t>
      </w:r>
      <w:r w:rsidRPr="001472DA">
        <w:rPr>
          <w:rFonts w:ascii="Nudista" w:eastAsiaTheme="minorHAnsi" w:hAnsi="Nudista" w:cs="Arial"/>
          <w:bCs/>
        </w:rPr>
        <w:t>jednou zo</w:t>
      </w:r>
      <w:r w:rsidRPr="001472DA">
        <w:rPr>
          <w:rFonts w:ascii="Nudista" w:eastAsiaTheme="minorHAnsi" w:hAnsi="Nudista" w:cs="Calibri"/>
          <w:bCs/>
        </w:rPr>
        <w:t> </w:t>
      </w:r>
      <w:r w:rsidRPr="001472DA">
        <w:rPr>
          <w:rFonts w:ascii="Nudista" w:eastAsiaTheme="minorHAnsi" w:hAnsi="Nudista" w:cs="Arial"/>
          <w:bCs/>
        </w:rPr>
        <w:t xml:space="preserve">Zmluvných strán je zahraničný subjekt, je daná právomoc súdov Slovenskej republiky. </w:t>
      </w:r>
    </w:p>
    <w:p w14:paraId="3AFE4D3B"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Style w:val="FontStyle46"/>
          <w:rFonts w:ascii="Nudista" w:hAnsi="Nudista"/>
          <w:sz w:val="20"/>
          <w:szCs w:val="20"/>
        </w:rPr>
      </w:pPr>
      <w:r w:rsidRPr="001472DA">
        <w:rPr>
          <w:rStyle w:val="FontStyle46"/>
          <w:rFonts w:ascii="Nudista" w:hAnsi="Nudista"/>
          <w:sz w:val="20"/>
          <w:szCs w:val="20"/>
        </w:rPr>
        <w:t>Zmluvné strany pre účely tejto Zmluvy určujú kontaktné osoby, zodpovedné za komunikáciu v</w:t>
      </w:r>
      <w:r w:rsidRPr="001472DA">
        <w:rPr>
          <w:rStyle w:val="FontStyle46"/>
          <w:rFonts w:ascii="Nudista" w:hAnsi="Nudista" w:cs="Calibri"/>
          <w:sz w:val="20"/>
          <w:szCs w:val="20"/>
        </w:rPr>
        <w:t> </w:t>
      </w:r>
      <w:r w:rsidRPr="001472DA">
        <w:rPr>
          <w:rStyle w:val="FontStyle46"/>
          <w:rFonts w:ascii="Nudista" w:hAnsi="Nudista"/>
          <w:sz w:val="20"/>
          <w:szCs w:val="20"/>
        </w:rPr>
        <w:t>súvislosti s touto Zmluvou takto:</w:t>
      </w:r>
    </w:p>
    <w:p w14:paraId="48E59FC8"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Style w:val="FontStyle46"/>
          <w:rFonts w:ascii="Nudista" w:hAnsi="Nudista"/>
          <w:sz w:val="20"/>
          <w:szCs w:val="20"/>
        </w:rPr>
      </w:pPr>
      <w:bookmarkStart w:id="9" w:name="_Ref82000509"/>
      <w:r w:rsidRPr="001472DA">
        <w:rPr>
          <w:rStyle w:val="FontStyle46"/>
          <w:rFonts w:ascii="Nudista" w:hAnsi="Nudista"/>
          <w:sz w:val="20"/>
          <w:szCs w:val="20"/>
        </w:rPr>
        <w:t>za Predávajúceho:</w:t>
      </w:r>
      <w:bookmarkEnd w:id="9"/>
    </w:p>
    <w:p w14:paraId="2C2FA335" w14:textId="77777777" w:rsidR="00EC5727" w:rsidRPr="001472DA" w:rsidRDefault="00CC492C">
      <w:pPr>
        <w:pStyle w:val="Style8"/>
        <w:widowControl/>
        <w:spacing w:line="240" w:lineRule="auto"/>
        <w:ind w:left="993" w:firstLine="141"/>
        <w:rPr>
          <w:rStyle w:val="FontStyle46"/>
          <w:rFonts w:ascii="Nudista" w:hAnsi="Nudista" w:cs="Times New Roman"/>
          <w:sz w:val="20"/>
          <w:szCs w:val="20"/>
        </w:rPr>
      </w:pPr>
      <w:r w:rsidRPr="001472DA">
        <w:rPr>
          <w:rStyle w:val="FontStyle46"/>
          <w:rFonts w:ascii="Nudista" w:hAnsi="Nudista" w:cs="Times New Roman"/>
          <w:sz w:val="20"/>
          <w:szCs w:val="20"/>
        </w:rPr>
        <w:t xml:space="preserve">meno:    </w:t>
      </w:r>
      <w:r w:rsidRPr="001472DA">
        <w:rPr>
          <w:rStyle w:val="FontStyle46"/>
          <w:rFonts w:ascii="Nudista" w:hAnsi="Nudista" w:cs="Times New Roman"/>
          <w:i/>
          <w:sz w:val="20"/>
          <w:szCs w:val="20"/>
          <w:highlight w:val="lightGray"/>
        </w:rPr>
        <w:t>[doplní úspešný uchádzač najneskôr pri podpise Zmluvy]</w:t>
      </w:r>
    </w:p>
    <w:p w14:paraId="3A950325" w14:textId="77777777" w:rsidR="00EC5727" w:rsidRPr="001472DA" w:rsidRDefault="00CC492C">
      <w:pPr>
        <w:pStyle w:val="Style8"/>
        <w:widowControl/>
        <w:spacing w:line="240" w:lineRule="auto"/>
        <w:ind w:left="993" w:firstLine="141"/>
        <w:rPr>
          <w:rStyle w:val="FontStyle46"/>
          <w:rFonts w:ascii="Nudista" w:hAnsi="Nudista" w:cs="Times New Roman"/>
          <w:sz w:val="20"/>
          <w:szCs w:val="20"/>
        </w:rPr>
      </w:pPr>
      <w:r w:rsidRPr="001472DA">
        <w:rPr>
          <w:rStyle w:val="FontStyle46"/>
          <w:rFonts w:ascii="Nudista" w:hAnsi="Nudista" w:cs="Times New Roman"/>
          <w:sz w:val="20"/>
          <w:szCs w:val="20"/>
        </w:rPr>
        <w:t xml:space="preserve">tel:         </w:t>
      </w:r>
      <w:r w:rsidRPr="001472DA">
        <w:rPr>
          <w:rStyle w:val="FontStyle46"/>
          <w:rFonts w:ascii="Nudista" w:hAnsi="Nudista" w:cs="Times New Roman"/>
          <w:i/>
          <w:sz w:val="20"/>
          <w:szCs w:val="20"/>
          <w:highlight w:val="lightGray"/>
        </w:rPr>
        <w:t>[doplní úspešný uchádzač najneskôr pri podpise Zmluvy]</w:t>
      </w:r>
    </w:p>
    <w:p w14:paraId="01A66296" w14:textId="4E7FE954" w:rsidR="00EC5727" w:rsidRPr="001472DA" w:rsidRDefault="00CC492C">
      <w:pPr>
        <w:pStyle w:val="Style8"/>
        <w:widowControl/>
        <w:spacing w:line="240" w:lineRule="auto"/>
        <w:ind w:left="993" w:firstLine="141"/>
        <w:rPr>
          <w:rStyle w:val="FontStyle46"/>
          <w:rFonts w:ascii="Nudista" w:hAnsi="Nudista" w:cs="Times New Roman"/>
          <w:sz w:val="20"/>
          <w:szCs w:val="20"/>
        </w:rPr>
      </w:pPr>
      <w:r w:rsidRPr="001472DA">
        <w:rPr>
          <w:rStyle w:val="FontStyle46"/>
          <w:rFonts w:ascii="Nudista" w:hAnsi="Nudista" w:cs="Times New Roman"/>
          <w:sz w:val="20"/>
          <w:szCs w:val="20"/>
        </w:rPr>
        <w:lastRenderedPageBreak/>
        <w:t xml:space="preserve">e-mail:  </w:t>
      </w:r>
      <w:r w:rsidR="001472DA">
        <w:rPr>
          <w:rStyle w:val="FontStyle46"/>
          <w:rFonts w:ascii="Nudista" w:hAnsi="Nudista" w:cs="Times New Roman"/>
          <w:sz w:val="20"/>
          <w:szCs w:val="20"/>
        </w:rPr>
        <w:t xml:space="preserve"> </w:t>
      </w:r>
      <w:r w:rsidRPr="001472DA">
        <w:rPr>
          <w:rStyle w:val="FontStyle46"/>
          <w:rFonts w:ascii="Nudista" w:hAnsi="Nudista" w:cs="Times New Roman"/>
          <w:sz w:val="20"/>
          <w:szCs w:val="20"/>
        </w:rPr>
        <w:t xml:space="preserve"> </w:t>
      </w:r>
      <w:r w:rsidRPr="001472DA">
        <w:rPr>
          <w:rStyle w:val="FontStyle46"/>
          <w:rFonts w:ascii="Nudista" w:hAnsi="Nudista" w:cs="Times New Roman"/>
          <w:i/>
          <w:sz w:val="20"/>
          <w:szCs w:val="20"/>
          <w:highlight w:val="lightGray"/>
        </w:rPr>
        <w:t>[doplní úspešný uchádzač najneskôr pri podpise Zmluvy]</w:t>
      </w:r>
    </w:p>
    <w:p w14:paraId="6720B42F" w14:textId="77777777" w:rsidR="00EC5727" w:rsidRPr="001472DA" w:rsidRDefault="00CC492C">
      <w:pPr>
        <w:pStyle w:val="Style8"/>
        <w:widowControl/>
        <w:spacing w:line="240" w:lineRule="auto"/>
        <w:ind w:left="993"/>
        <w:rPr>
          <w:rFonts w:ascii="Nudista" w:hAnsi="Nudista" w:cs="Times New Roman"/>
          <w:sz w:val="20"/>
          <w:szCs w:val="20"/>
        </w:rPr>
      </w:pPr>
      <w:r w:rsidRPr="001472DA">
        <w:rPr>
          <w:rFonts w:ascii="Nudista" w:hAnsi="Nudista" w:cs="Times New Roman"/>
          <w:sz w:val="20"/>
          <w:szCs w:val="20"/>
        </w:rPr>
        <w:t xml:space="preserve"> </w:t>
      </w:r>
    </w:p>
    <w:p w14:paraId="6CAD68E8" w14:textId="77777777" w:rsidR="00EC5727" w:rsidRPr="001472DA" w:rsidRDefault="00CC492C">
      <w:pPr>
        <w:pStyle w:val="Odsekzoznamu"/>
        <w:numPr>
          <w:ilvl w:val="2"/>
          <w:numId w:val="144"/>
        </w:numPr>
        <w:overflowPunct w:val="0"/>
        <w:autoSpaceDE w:val="0"/>
        <w:autoSpaceDN w:val="0"/>
        <w:adjustRightInd w:val="0"/>
        <w:spacing w:after="120" w:line="240" w:lineRule="auto"/>
        <w:ind w:left="924" w:hanging="357"/>
        <w:contextualSpacing w:val="0"/>
        <w:jc w:val="both"/>
        <w:rPr>
          <w:rStyle w:val="FontStyle46"/>
          <w:rFonts w:ascii="Nudista" w:hAnsi="Nudista"/>
          <w:sz w:val="20"/>
          <w:szCs w:val="20"/>
        </w:rPr>
      </w:pPr>
      <w:r w:rsidRPr="001472DA">
        <w:rPr>
          <w:rStyle w:val="FontStyle46"/>
          <w:rFonts w:ascii="Nudista" w:hAnsi="Nudista"/>
          <w:sz w:val="20"/>
          <w:szCs w:val="20"/>
        </w:rPr>
        <w:t>za Kupujúceho:</w:t>
      </w:r>
    </w:p>
    <w:p w14:paraId="539E7EEC" w14:textId="77777777" w:rsidR="00EC5727" w:rsidRPr="001472DA" w:rsidRDefault="00CC492C">
      <w:pPr>
        <w:pStyle w:val="Style8"/>
        <w:widowControl/>
        <w:spacing w:line="240" w:lineRule="auto"/>
        <w:ind w:left="993" w:firstLine="141"/>
        <w:rPr>
          <w:rStyle w:val="FontStyle46"/>
          <w:rFonts w:ascii="Nudista" w:hAnsi="Nudista" w:cs="Times New Roman"/>
          <w:sz w:val="20"/>
          <w:szCs w:val="20"/>
        </w:rPr>
      </w:pPr>
      <w:r w:rsidRPr="001472DA">
        <w:rPr>
          <w:rStyle w:val="FontStyle46"/>
          <w:rFonts w:ascii="Nudista" w:hAnsi="Nudista" w:cs="Times New Roman"/>
          <w:sz w:val="20"/>
          <w:szCs w:val="20"/>
        </w:rPr>
        <w:t xml:space="preserve">meno:   </w:t>
      </w:r>
      <w:r w:rsidRPr="001472DA">
        <w:rPr>
          <w:rStyle w:val="FontStyle46"/>
          <w:rFonts w:ascii="Nudista" w:hAnsi="Nudista" w:cs="Times New Roman"/>
          <w:i/>
          <w:sz w:val="20"/>
          <w:szCs w:val="20"/>
        </w:rPr>
        <w:t xml:space="preserve"> </w:t>
      </w:r>
      <w:r w:rsidRPr="001472DA">
        <w:rPr>
          <w:rStyle w:val="FontStyle46"/>
          <w:rFonts w:ascii="Nudista" w:hAnsi="Nudista" w:cs="Times New Roman"/>
          <w:i/>
          <w:sz w:val="20"/>
          <w:szCs w:val="20"/>
          <w:highlight w:val="lightGray"/>
        </w:rPr>
        <w:t>[doplní Kupujúci najneskôr pri podpise Zmluvy]</w:t>
      </w:r>
    </w:p>
    <w:p w14:paraId="0277FA48" w14:textId="1C271548" w:rsidR="00EC5727" w:rsidRPr="001472DA" w:rsidRDefault="00CC492C">
      <w:pPr>
        <w:pStyle w:val="Style8"/>
        <w:widowControl/>
        <w:tabs>
          <w:tab w:val="left" w:pos="1843"/>
        </w:tabs>
        <w:spacing w:line="240" w:lineRule="auto"/>
        <w:ind w:left="993" w:firstLine="141"/>
        <w:rPr>
          <w:rStyle w:val="FontStyle46"/>
          <w:rFonts w:ascii="Nudista" w:hAnsi="Nudista" w:cs="Times New Roman"/>
          <w:sz w:val="20"/>
          <w:szCs w:val="20"/>
        </w:rPr>
      </w:pPr>
      <w:r w:rsidRPr="001472DA">
        <w:rPr>
          <w:rStyle w:val="FontStyle46"/>
          <w:rFonts w:ascii="Nudista" w:hAnsi="Nudista" w:cs="Times New Roman"/>
          <w:sz w:val="20"/>
          <w:szCs w:val="20"/>
        </w:rPr>
        <w:t xml:space="preserve">tel:  </w:t>
      </w:r>
      <w:r w:rsidRPr="001472DA">
        <w:rPr>
          <w:rStyle w:val="FontStyle46"/>
          <w:rFonts w:ascii="Nudista" w:hAnsi="Nudista" w:cs="Times New Roman"/>
          <w:sz w:val="20"/>
          <w:szCs w:val="20"/>
        </w:rPr>
        <w:tab/>
      </w:r>
      <w:r w:rsidR="001472DA">
        <w:rPr>
          <w:rStyle w:val="FontStyle46"/>
          <w:rFonts w:ascii="Nudista" w:hAnsi="Nudista" w:cs="Times New Roman"/>
          <w:sz w:val="20"/>
          <w:szCs w:val="20"/>
        </w:rPr>
        <w:t xml:space="preserve"> </w:t>
      </w:r>
      <w:r w:rsidRPr="001472DA">
        <w:rPr>
          <w:rStyle w:val="FontStyle46"/>
          <w:rFonts w:ascii="Nudista" w:hAnsi="Nudista" w:cs="Times New Roman"/>
          <w:i/>
          <w:sz w:val="20"/>
          <w:szCs w:val="20"/>
          <w:highlight w:val="lightGray"/>
        </w:rPr>
        <w:t>[doplní Kupujúci najneskôr pri podpise Zmluvy]</w:t>
      </w:r>
    </w:p>
    <w:p w14:paraId="4FC947C4" w14:textId="226835DD" w:rsidR="00EC5727" w:rsidRPr="001472DA" w:rsidRDefault="00CC492C">
      <w:pPr>
        <w:pStyle w:val="Style8"/>
        <w:widowControl/>
        <w:spacing w:line="240" w:lineRule="auto"/>
        <w:ind w:left="993" w:firstLine="141"/>
        <w:rPr>
          <w:rFonts w:ascii="Nudista" w:eastAsiaTheme="minorHAnsi" w:hAnsi="Nudista"/>
          <w:sz w:val="20"/>
          <w:szCs w:val="20"/>
        </w:rPr>
      </w:pPr>
      <w:r w:rsidRPr="001472DA">
        <w:rPr>
          <w:rStyle w:val="FontStyle46"/>
          <w:rFonts w:ascii="Nudista" w:hAnsi="Nudista" w:cs="Times New Roman"/>
          <w:sz w:val="20"/>
          <w:szCs w:val="20"/>
        </w:rPr>
        <w:t xml:space="preserve">e-mail: </w:t>
      </w:r>
      <w:r w:rsidR="001472DA">
        <w:rPr>
          <w:rStyle w:val="FontStyle46"/>
          <w:rFonts w:ascii="Nudista" w:hAnsi="Nudista" w:cs="Times New Roman"/>
          <w:sz w:val="20"/>
          <w:szCs w:val="20"/>
        </w:rPr>
        <w:t xml:space="preserve"> </w:t>
      </w:r>
      <w:r w:rsidRPr="001472DA">
        <w:rPr>
          <w:rStyle w:val="FontStyle46"/>
          <w:rFonts w:ascii="Nudista" w:hAnsi="Nudista" w:cs="Times New Roman"/>
          <w:sz w:val="20"/>
          <w:szCs w:val="20"/>
        </w:rPr>
        <w:t xml:space="preserve">  </w:t>
      </w:r>
      <w:r w:rsidRPr="001472DA">
        <w:rPr>
          <w:rStyle w:val="FontStyle46"/>
          <w:rFonts w:ascii="Nudista" w:hAnsi="Nudista" w:cs="Times New Roman"/>
          <w:i/>
          <w:sz w:val="20"/>
          <w:szCs w:val="20"/>
          <w:highlight w:val="lightGray"/>
        </w:rPr>
        <w:t>[doplní Kupujúci najneskôr pri podpise Zmluvy]</w:t>
      </w:r>
    </w:p>
    <w:p w14:paraId="77D2F91A" w14:textId="77777777" w:rsidR="00EC5727" w:rsidRPr="001472DA" w:rsidRDefault="00EC5727">
      <w:pPr>
        <w:overflowPunct w:val="0"/>
        <w:autoSpaceDE w:val="0"/>
        <w:autoSpaceDN w:val="0"/>
        <w:adjustRightInd w:val="0"/>
        <w:spacing w:after="0" w:line="240" w:lineRule="auto"/>
        <w:jc w:val="both"/>
        <w:rPr>
          <w:rFonts w:ascii="Nudista" w:eastAsiaTheme="minorHAnsi" w:hAnsi="Nudista"/>
          <w:sz w:val="20"/>
          <w:szCs w:val="20"/>
        </w:rPr>
      </w:pPr>
    </w:p>
    <w:p w14:paraId="73AB558D" w14:textId="07CB26E1"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Style w:val="FontStyle46"/>
          <w:rFonts w:ascii="Nudista" w:eastAsiaTheme="minorHAnsi" w:hAnsi="Nudista"/>
          <w:bCs/>
          <w:sz w:val="20"/>
          <w:szCs w:val="20"/>
        </w:rPr>
      </w:pPr>
      <w:bookmarkStart w:id="10" w:name="_Ref82178664"/>
      <w:r w:rsidRPr="001472DA">
        <w:rPr>
          <w:rStyle w:val="FontStyle46"/>
          <w:rFonts w:ascii="Nudista" w:hAnsi="Nudista"/>
          <w:sz w:val="20"/>
          <w:szCs w:val="20"/>
        </w:rPr>
        <w:t>Zmluvné strany sa dohodli, že ich vzájomná komunikácia, súvisiaca s touto Zmluvou, tzn. akákoľvek písomnosť alebo iné správy, ktoré sa doručujú v</w:t>
      </w:r>
      <w:r w:rsidRPr="001472DA">
        <w:rPr>
          <w:rStyle w:val="FontStyle46"/>
          <w:rFonts w:ascii="Nudista" w:hAnsi="Nudista" w:cs="Calibri"/>
          <w:sz w:val="20"/>
          <w:szCs w:val="20"/>
        </w:rPr>
        <w:t> </w:t>
      </w:r>
      <w:r w:rsidRPr="001472DA">
        <w:rPr>
          <w:rStyle w:val="FontStyle46"/>
          <w:rFonts w:ascii="Nudista" w:hAnsi="Nudista"/>
          <w:sz w:val="20"/>
          <w:szCs w:val="20"/>
        </w:rPr>
        <w:t>súvislosti s</w:t>
      </w:r>
      <w:r w:rsidRPr="001472DA">
        <w:rPr>
          <w:rStyle w:val="FontStyle46"/>
          <w:rFonts w:ascii="Nudista" w:hAnsi="Nudista" w:cs="Calibri"/>
          <w:sz w:val="20"/>
          <w:szCs w:val="20"/>
        </w:rPr>
        <w:t> </w:t>
      </w:r>
      <w:r w:rsidRPr="001472DA">
        <w:rPr>
          <w:rStyle w:val="FontStyle46"/>
          <w:rFonts w:ascii="Nudista" w:hAnsi="Nudista"/>
          <w:sz w:val="20"/>
          <w:szCs w:val="20"/>
        </w:rPr>
        <w:t>touto Zmluvou, si pre svoju záväznosť vyžaduje písomnú formu. Zmluvné strany sa zaväzujú, že budú pre vzájomnú písomnú komunikáciu používať poštové adresy, uvedené v</w:t>
      </w:r>
      <w:r w:rsidRPr="001472DA">
        <w:rPr>
          <w:rStyle w:val="FontStyle46"/>
          <w:rFonts w:ascii="Nudista" w:hAnsi="Nudista" w:cs="Calibri"/>
          <w:sz w:val="20"/>
          <w:szCs w:val="20"/>
        </w:rPr>
        <w:t> </w:t>
      </w:r>
      <w:r w:rsidRPr="001472DA">
        <w:rPr>
          <w:rStyle w:val="FontStyle46"/>
          <w:rFonts w:ascii="Nudista" w:hAnsi="Nudista"/>
          <w:sz w:val="20"/>
          <w:szCs w:val="20"/>
        </w:rPr>
        <w:t xml:space="preserve">záhlaví tejto Zmluvy. Zmluvné strany sa dohodli, že písomná forma komunikácie sa bude uskutočňovať prostredníctvom doporučenej zásielky. V prípade, že si Zmluvná strana neprevezme písomnosť, zasielanú doporučenou poštou 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w:t>
      </w:r>
      <w:r w:rsidRPr="001472DA">
        <w:rPr>
          <w:rStyle w:val="FontStyle46"/>
          <w:rFonts w:ascii="Nudista" w:hAnsi="Nudista" w:cs="Calibri"/>
          <w:sz w:val="20"/>
          <w:szCs w:val="20"/>
        </w:rPr>
        <w:t> </w:t>
      </w:r>
      <w:r w:rsidRPr="001472DA">
        <w:rPr>
          <w:rStyle w:val="FontStyle46"/>
          <w:rFonts w:ascii="Nudista" w:hAnsi="Nudista"/>
          <w:sz w:val="20"/>
          <w:szCs w:val="20"/>
        </w:rPr>
        <w:t>9.4 Zmluvy,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1472DA">
        <w:rPr>
          <w:rStyle w:val="FontStyle46"/>
          <w:rFonts w:ascii="Nudista" w:hAnsi="Nudista" w:cs="Calibri"/>
          <w:sz w:val="20"/>
          <w:szCs w:val="20"/>
        </w:rPr>
        <w:t> </w:t>
      </w:r>
      <w:r w:rsidRPr="001472DA">
        <w:rPr>
          <w:rStyle w:val="FontStyle46"/>
          <w:rFonts w:ascii="Nudista" w:hAnsi="Nudista"/>
          <w:sz w:val="20"/>
          <w:szCs w:val="20"/>
        </w:rPr>
        <w:t>bežných úradných hodinách.</w:t>
      </w:r>
      <w:bookmarkEnd w:id="10"/>
    </w:p>
    <w:p w14:paraId="0EFDECD9"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EastAsia" w:hAnsi="Nudista"/>
        </w:rPr>
        <w:t>Predávajúci</w:t>
      </w:r>
      <w:r w:rsidRPr="001472DA">
        <w:rPr>
          <w:rFonts w:ascii="Nudista" w:eastAsiaTheme="minorHAnsi" w:hAnsi="Nudista" w:cs="Arial"/>
          <w:bCs/>
        </w:rPr>
        <w:t xml:space="preserve"> nie je oprávnený dohodnúť sa s treťou osobou na prevzatí jeho záväzkov (povinností), vyplývajúcich z</w:t>
      </w:r>
      <w:r w:rsidRPr="001472DA">
        <w:rPr>
          <w:rFonts w:ascii="Nudista" w:eastAsiaTheme="minorHAnsi" w:hAnsi="Nudista" w:cs="Calibri"/>
          <w:bCs/>
        </w:rPr>
        <w:t> </w:t>
      </w:r>
      <w:r w:rsidRPr="001472DA">
        <w:rPr>
          <w:rFonts w:ascii="Nudista" w:eastAsiaTheme="minorHAnsi" w:hAnsi="Nudista" w:cs="Arial"/>
          <w:bCs/>
        </w:rPr>
        <w:t>tejto Zmluvy, bez predch</w:t>
      </w:r>
      <w:r w:rsidRPr="001472DA">
        <w:rPr>
          <w:rFonts w:ascii="Nudista" w:eastAsiaTheme="minorHAnsi" w:hAnsi="Nudista" w:cs="Proba Pro"/>
          <w:bCs/>
        </w:rPr>
        <w:t>á</w:t>
      </w:r>
      <w:r w:rsidRPr="001472DA">
        <w:rPr>
          <w:rFonts w:ascii="Nudista" w:eastAsiaTheme="minorHAnsi" w:hAnsi="Nudista" w:cs="Arial"/>
          <w:bCs/>
        </w:rPr>
        <w:t>dzaj</w:t>
      </w:r>
      <w:r w:rsidRPr="001472DA">
        <w:rPr>
          <w:rFonts w:ascii="Nudista" w:eastAsiaTheme="minorHAnsi" w:hAnsi="Nudista" w:cs="Proba Pro"/>
          <w:bCs/>
        </w:rPr>
        <w:t>ú</w:t>
      </w:r>
      <w:r w:rsidRPr="001472DA">
        <w:rPr>
          <w:rFonts w:ascii="Nudista" w:eastAsiaTheme="minorHAnsi" w:hAnsi="Nudista" w:cs="Arial"/>
          <w:bCs/>
        </w:rPr>
        <w:t>ceho písomného súhlasu Kupujúceho.</w:t>
      </w:r>
    </w:p>
    <w:p w14:paraId="3E740697"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Zmluva je vyhotovená v</w:t>
      </w:r>
      <w:r w:rsidRPr="001472DA">
        <w:rPr>
          <w:rFonts w:ascii="Nudista" w:eastAsiaTheme="minorHAnsi" w:hAnsi="Nudista" w:cs="Calibri"/>
          <w:bCs/>
        </w:rPr>
        <w:t> </w:t>
      </w:r>
      <w:r w:rsidRPr="001472DA">
        <w:rPr>
          <w:rFonts w:ascii="Nudista" w:eastAsiaTheme="minorHAnsi" w:hAnsi="Nudista" w:cs="Proba Pro"/>
          <w:bCs/>
        </w:rPr>
        <w:t>š</w:t>
      </w:r>
      <w:r w:rsidRPr="001472DA">
        <w:rPr>
          <w:rFonts w:ascii="Nudista" w:eastAsiaTheme="minorHAnsi" w:hAnsi="Nudista" w:cs="Arial"/>
          <w:bCs/>
        </w:rPr>
        <w:t>tyroch (4) rovnopisoch, pričom Kupujúci obdrží dva (2) rovnopisy a</w:t>
      </w:r>
      <w:r w:rsidRPr="001472DA">
        <w:rPr>
          <w:rFonts w:ascii="Nudista" w:eastAsiaTheme="minorHAnsi" w:hAnsi="Nudista" w:cs="Calibri"/>
          <w:bCs/>
        </w:rPr>
        <w:t> </w:t>
      </w:r>
      <w:r w:rsidRPr="001472DA">
        <w:rPr>
          <w:rFonts w:ascii="Nudista" w:eastAsiaTheme="minorEastAsia" w:hAnsi="Nudista"/>
        </w:rPr>
        <w:t>Predávajúci</w:t>
      </w:r>
      <w:r w:rsidRPr="001472DA">
        <w:rPr>
          <w:rFonts w:ascii="Nudista" w:eastAsiaTheme="minorHAnsi" w:hAnsi="Nudista" w:cs="Arial"/>
          <w:bCs/>
        </w:rPr>
        <w:t xml:space="preserve"> obdrží dva (2) rovnopisy.</w:t>
      </w:r>
    </w:p>
    <w:p w14:paraId="042DACD2" w14:textId="3FC54AFC"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Prípadná zmena tejto Zmluvy je možná len písomnou dohodou Zmluvných strán a</w:t>
      </w:r>
      <w:r w:rsidRPr="001472DA">
        <w:rPr>
          <w:rFonts w:ascii="Nudista" w:eastAsiaTheme="minorHAnsi" w:hAnsi="Nudista" w:cs="Calibri"/>
          <w:bCs/>
        </w:rPr>
        <w:t> </w:t>
      </w:r>
      <w:r w:rsidRPr="001472DA">
        <w:rPr>
          <w:rFonts w:ascii="Nudista" w:eastAsiaTheme="minorHAnsi" w:hAnsi="Nudista" w:cs="Arial"/>
          <w:bCs/>
        </w:rPr>
        <w:t>to</w:t>
      </w:r>
      <w:r w:rsidRPr="001472DA">
        <w:rPr>
          <w:rFonts w:ascii="Nudista" w:eastAsiaTheme="minorHAnsi" w:hAnsi="Nudista" w:cs="Calibri"/>
          <w:bCs/>
        </w:rPr>
        <w:t> </w:t>
      </w:r>
      <w:r w:rsidRPr="001472DA">
        <w:rPr>
          <w:rFonts w:ascii="Nudista" w:eastAsiaTheme="minorHAnsi" w:hAnsi="Nudista" w:cs="Arial"/>
          <w:bCs/>
        </w:rPr>
        <w:t xml:space="preserve">vo forme </w:t>
      </w:r>
      <w:r w:rsidRPr="001472DA">
        <w:rPr>
          <w:rFonts w:ascii="Nudista" w:eastAsiaTheme="minorHAnsi" w:hAnsi="Nudista" w:cs="Proba Pro"/>
          <w:bCs/>
        </w:rPr>
        <w:t>čí</w:t>
      </w:r>
      <w:r w:rsidRPr="001472DA">
        <w:rPr>
          <w:rFonts w:ascii="Nudista" w:eastAsiaTheme="minorHAnsi" w:hAnsi="Nudista" w:cs="Arial"/>
          <w:bCs/>
        </w:rPr>
        <w:t>slovan</w:t>
      </w:r>
      <w:r w:rsidRPr="001472DA">
        <w:rPr>
          <w:rFonts w:ascii="Nudista" w:eastAsiaTheme="minorHAnsi" w:hAnsi="Nudista" w:cs="Proba Pro"/>
          <w:bCs/>
        </w:rPr>
        <w:t>ý</w:t>
      </w:r>
      <w:r w:rsidRPr="001472DA">
        <w:rPr>
          <w:rFonts w:ascii="Nudista" w:eastAsiaTheme="minorHAnsi" w:hAnsi="Nudista" w:cs="Arial"/>
          <w:bCs/>
        </w:rPr>
        <w:t>ch dodatkov, podp</w:t>
      </w:r>
      <w:r w:rsidRPr="001472DA">
        <w:rPr>
          <w:rFonts w:ascii="Nudista" w:eastAsiaTheme="minorHAnsi" w:hAnsi="Nudista" w:cs="Proba Pro"/>
          <w:bCs/>
        </w:rPr>
        <w:t>í</w:t>
      </w:r>
      <w:r w:rsidRPr="001472DA">
        <w:rPr>
          <w:rFonts w:ascii="Nudista" w:eastAsiaTheme="minorHAnsi" w:hAnsi="Nudista" w:cs="Arial"/>
          <w:bCs/>
        </w:rPr>
        <w:t>san</w:t>
      </w:r>
      <w:r w:rsidRPr="001472DA">
        <w:rPr>
          <w:rFonts w:ascii="Nudista" w:eastAsiaTheme="minorHAnsi" w:hAnsi="Nudista" w:cs="Proba Pro"/>
          <w:bCs/>
        </w:rPr>
        <w:t>ý</w:t>
      </w:r>
      <w:r w:rsidRPr="001472DA">
        <w:rPr>
          <w:rFonts w:ascii="Nudista" w:eastAsiaTheme="minorHAnsi" w:hAnsi="Nudista" w:cs="Arial"/>
          <w:bCs/>
        </w:rPr>
        <w:t>ch opr</w:t>
      </w:r>
      <w:r w:rsidRPr="001472DA">
        <w:rPr>
          <w:rFonts w:ascii="Nudista" w:eastAsiaTheme="minorHAnsi" w:hAnsi="Nudista" w:cs="Proba Pro"/>
          <w:bCs/>
        </w:rPr>
        <w:t>á</w:t>
      </w:r>
      <w:r w:rsidRPr="001472DA">
        <w:rPr>
          <w:rFonts w:ascii="Nudista" w:eastAsiaTheme="minorHAnsi" w:hAnsi="Nudista" w:cs="Arial"/>
          <w:bCs/>
        </w:rPr>
        <w:t>vnen</w:t>
      </w:r>
      <w:r w:rsidRPr="001472DA">
        <w:rPr>
          <w:rFonts w:ascii="Nudista" w:eastAsiaTheme="minorHAnsi" w:hAnsi="Nudista" w:cs="Proba Pro"/>
          <w:bCs/>
        </w:rPr>
        <w:t>ý</w:t>
      </w:r>
      <w:r w:rsidRPr="001472DA">
        <w:rPr>
          <w:rFonts w:ascii="Nudista" w:eastAsiaTheme="minorHAnsi" w:hAnsi="Nudista" w:cs="Arial"/>
          <w:bCs/>
        </w:rPr>
        <w:t>mi z</w:t>
      </w:r>
      <w:r w:rsidRPr="001472DA">
        <w:rPr>
          <w:rFonts w:ascii="Nudista" w:eastAsiaTheme="minorHAnsi" w:hAnsi="Nudista" w:cs="Proba Pro"/>
          <w:bCs/>
        </w:rPr>
        <w:t>á</w:t>
      </w:r>
      <w:r w:rsidRPr="001472DA">
        <w:rPr>
          <w:rFonts w:ascii="Nudista" w:eastAsiaTheme="minorHAnsi" w:hAnsi="Nudista" w:cs="Arial"/>
          <w:bCs/>
        </w:rPr>
        <w:t>stupcami oboch Zmluvn</w:t>
      </w:r>
      <w:r w:rsidRPr="001472DA">
        <w:rPr>
          <w:rFonts w:ascii="Nudista" w:eastAsiaTheme="minorHAnsi" w:hAnsi="Nudista" w:cs="Proba Pro"/>
          <w:bCs/>
        </w:rPr>
        <w:t>ý</w:t>
      </w:r>
      <w:r w:rsidRPr="001472DA">
        <w:rPr>
          <w:rFonts w:ascii="Nudista" w:eastAsiaTheme="minorHAnsi" w:hAnsi="Nudista" w:cs="Arial"/>
          <w:bCs/>
        </w:rPr>
        <w:t>ch str</w:t>
      </w:r>
      <w:r w:rsidRPr="001472DA">
        <w:rPr>
          <w:rFonts w:ascii="Nudista" w:eastAsiaTheme="minorHAnsi" w:hAnsi="Nudista" w:cs="Proba Pro"/>
          <w:bCs/>
        </w:rPr>
        <w:t>á</w:t>
      </w:r>
      <w:r w:rsidRPr="001472DA">
        <w:rPr>
          <w:rFonts w:ascii="Nudista" w:eastAsiaTheme="minorHAnsi" w:hAnsi="Nudista" w:cs="Arial"/>
          <w:bCs/>
        </w:rPr>
        <w:t>n, ak v</w:t>
      </w:r>
      <w:r w:rsidRPr="001472DA">
        <w:rPr>
          <w:rFonts w:ascii="Nudista" w:eastAsiaTheme="minorHAnsi" w:hAnsi="Nudista" w:cs="Calibri"/>
          <w:bCs/>
        </w:rPr>
        <w:t> </w:t>
      </w:r>
      <w:r w:rsidRPr="001472DA">
        <w:rPr>
          <w:rFonts w:ascii="Nudista" w:eastAsiaTheme="minorHAnsi" w:hAnsi="Nudista" w:cs="Arial"/>
          <w:bCs/>
        </w:rPr>
        <w:t xml:space="preserve">tejto Zmluve nie </w:t>
      </w:r>
      <w:r w:rsidRPr="001472DA">
        <w:rPr>
          <w:rFonts w:ascii="Nudista" w:eastAsiaTheme="minorEastAsia" w:hAnsi="Nudista"/>
        </w:rPr>
        <w:t>je</w:t>
      </w:r>
      <w:r w:rsidRPr="001472DA">
        <w:rPr>
          <w:rFonts w:ascii="Nudista" w:eastAsiaTheme="minorHAnsi" w:hAnsi="Nudista" w:cs="Arial"/>
          <w:bCs/>
        </w:rPr>
        <w:t xml:space="preserve"> ustanovené inak. </w:t>
      </w:r>
    </w:p>
    <w:p w14:paraId="674B9F39"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Ak niektoré ustanovenia tejto Zmluvy nie sú celkom alebo sčasti účinné alebo platné alebo neskôr stratia účinnosť alebo platnosť, nie je tým dotknutá účinnosť a</w:t>
      </w:r>
      <w:r w:rsidRPr="001472DA">
        <w:rPr>
          <w:rFonts w:ascii="Nudista" w:eastAsiaTheme="minorHAnsi" w:hAnsi="Nudista" w:cs="Calibri"/>
          <w:bCs/>
        </w:rPr>
        <w:t> </w:t>
      </w:r>
      <w:r w:rsidRPr="001472DA">
        <w:rPr>
          <w:rFonts w:ascii="Nudista" w:eastAsiaTheme="minorHAnsi" w:hAnsi="Nudista" w:cs="Arial"/>
          <w:bCs/>
        </w:rPr>
        <w:t>platnos</w:t>
      </w:r>
      <w:r w:rsidRPr="001472DA">
        <w:rPr>
          <w:rFonts w:ascii="Nudista" w:eastAsiaTheme="minorHAnsi" w:hAnsi="Nudista" w:cs="Proba Pro"/>
          <w:bCs/>
        </w:rPr>
        <w:t>ť</w:t>
      </w:r>
      <w:r w:rsidRPr="001472DA">
        <w:rPr>
          <w:rFonts w:ascii="Nudista" w:eastAsiaTheme="minorHAnsi" w:hAnsi="Nudista" w:cs="Arial"/>
          <w:bCs/>
        </w:rPr>
        <w:t xml:space="preserve"> ostatn</w:t>
      </w:r>
      <w:r w:rsidRPr="001472DA">
        <w:rPr>
          <w:rFonts w:ascii="Nudista" w:eastAsiaTheme="minorHAnsi" w:hAnsi="Nudista" w:cs="Proba Pro"/>
          <w:bCs/>
        </w:rPr>
        <w:t>ý</w:t>
      </w:r>
      <w:r w:rsidRPr="001472DA">
        <w:rPr>
          <w:rFonts w:ascii="Nudista" w:eastAsiaTheme="minorHAnsi" w:hAnsi="Nudista" w:cs="Arial"/>
          <w:bCs/>
        </w:rPr>
        <w:t>ch ustanoven</w:t>
      </w:r>
      <w:r w:rsidRPr="001472DA">
        <w:rPr>
          <w:rFonts w:ascii="Nudista" w:eastAsiaTheme="minorHAnsi" w:hAnsi="Nudista" w:cs="Proba Pro"/>
          <w:bCs/>
        </w:rPr>
        <w:t>í</w:t>
      </w:r>
      <w:r w:rsidRPr="001472DA">
        <w:rPr>
          <w:rFonts w:ascii="Nudista" w:eastAsiaTheme="minorHAnsi" w:hAnsi="Nudista" w:cs="Arial"/>
          <w:bCs/>
        </w:rPr>
        <w:t>. Ak sa niektor</w:t>
      </w:r>
      <w:r w:rsidRPr="001472DA">
        <w:rPr>
          <w:rFonts w:ascii="Nudista" w:eastAsiaTheme="minorHAnsi" w:hAnsi="Nudista" w:cs="Proba Pro"/>
          <w:bCs/>
        </w:rPr>
        <w:t>é</w:t>
      </w:r>
      <w:r w:rsidRPr="001472DA">
        <w:rPr>
          <w:rFonts w:ascii="Nudista" w:eastAsiaTheme="minorHAnsi" w:hAnsi="Nudista" w:cs="Arial"/>
          <w:bCs/>
        </w:rPr>
        <w:t xml:space="preserve"> z</w:t>
      </w:r>
      <w:r w:rsidRPr="001472DA">
        <w:rPr>
          <w:rFonts w:ascii="Nudista" w:eastAsiaTheme="minorHAnsi" w:hAnsi="Nudista" w:cs="Calibri"/>
          <w:bCs/>
        </w:rPr>
        <w:t> </w:t>
      </w:r>
      <w:r w:rsidRPr="001472DA">
        <w:rPr>
          <w:rFonts w:ascii="Nudista" w:eastAsiaTheme="minorHAnsi" w:hAnsi="Nudista" w:cs="Arial"/>
          <w:bCs/>
        </w:rPr>
        <w:t>ustanoven</w:t>
      </w:r>
      <w:r w:rsidRPr="001472DA">
        <w:rPr>
          <w:rFonts w:ascii="Nudista" w:eastAsiaTheme="minorHAnsi" w:hAnsi="Nudista" w:cs="Proba Pro"/>
          <w:bCs/>
        </w:rPr>
        <w:t>í</w:t>
      </w:r>
      <w:r w:rsidRPr="001472DA">
        <w:rPr>
          <w:rFonts w:ascii="Nudista" w:eastAsiaTheme="minorHAnsi" w:hAnsi="Nudista" w:cs="Arial"/>
          <w:bCs/>
        </w:rPr>
        <w:t xml:space="preserve"> tejto Zmluvy stane neplatn</w:t>
      </w:r>
      <w:r w:rsidRPr="001472DA">
        <w:rPr>
          <w:rFonts w:ascii="Nudista" w:eastAsiaTheme="minorHAnsi" w:hAnsi="Nudista" w:cs="Proba Pro"/>
          <w:bCs/>
        </w:rPr>
        <w:t>ý</w:t>
      </w:r>
      <w:r w:rsidRPr="001472DA">
        <w:rPr>
          <w:rFonts w:ascii="Nudista" w:eastAsiaTheme="minorHAnsi" w:hAnsi="Nudista" w:cs="Arial"/>
          <w:bCs/>
        </w:rPr>
        <w:t>m z</w:t>
      </w:r>
      <w:r w:rsidRPr="001472DA">
        <w:rPr>
          <w:rFonts w:ascii="Nudista" w:eastAsiaTheme="minorHAnsi" w:hAnsi="Nudista" w:cs="Calibri"/>
          <w:bCs/>
        </w:rPr>
        <w:t> </w:t>
      </w:r>
      <w:r w:rsidRPr="001472DA">
        <w:rPr>
          <w:rFonts w:ascii="Nudista" w:eastAsiaTheme="minorHAnsi" w:hAnsi="Nudista" w:cs="Arial"/>
          <w:bCs/>
        </w:rPr>
        <w:t>d</w:t>
      </w:r>
      <w:r w:rsidRPr="001472DA">
        <w:rPr>
          <w:rFonts w:ascii="Nudista" w:eastAsiaTheme="minorHAnsi" w:hAnsi="Nudista" w:cs="Proba Pro"/>
          <w:bCs/>
        </w:rPr>
        <w:t>ô</w:t>
      </w:r>
      <w:r w:rsidRPr="001472DA">
        <w:rPr>
          <w:rFonts w:ascii="Nudista" w:eastAsiaTheme="minorHAnsi" w:hAnsi="Nudista" w:cs="Arial"/>
          <w:bCs/>
        </w:rPr>
        <w:t>vodu rozporu s</w:t>
      </w:r>
      <w:r w:rsidRPr="001472DA">
        <w:rPr>
          <w:rFonts w:ascii="Nudista" w:eastAsiaTheme="minorHAnsi" w:hAnsi="Nudista" w:cs="Calibri"/>
          <w:bCs/>
        </w:rPr>
        <w:t> </w:t>
      </w:r>
      <w:r w:rsidRPr="001472DA">
        <w:rPr>
          <w:rFonts w:ascii="Nudista" w:eastAsiaTheme="minorHAnsi" w:hAnsi="Nudista" w:cs="Arial"/>
          <w:bCs/>
        </w:rPr>
        <w:t>pr</w:t>
      </w:r>
      <w:r w:rsidRPr="001472DA">
        <w:rPr>
          <w:rFonts w:ascii="Nudista" w:eastAsiaTheme="minorHAnsi" w:hAnsi="Nudista" w:cs="Proba Pro"/>
          <w:bCs/>
        </w:rPr>
        <w:t>á</w:t>
      </w:r>
      <w:r w:rsidRPr="001472DA">
        <w:rPr>
          <w:rFonts w:ascii="Nudista" w:eastAsiaTheme="minorHAnsi" w:hAnsi="Nudista" w:cs="Arial"/>
          <w:bCs/>
        </w:rPr>
        <w:t>vnymi predpismi, zav</w:t>
      </w:r>
      <w:r w:rsidRPr="001472DA">
        <w:rPr>
          <w:rFonts w:ascii="Nudista" w:eastAsiaTheme="minorHAnsi" w:hAnsi="Nudista" w:cs="Proba Pro"/>
          <w:bCs/>
        </w:rPr>
        <w:t>ä</w:t>
      </w:r>
      <w:r w:rsidRPr="001472DA">
        <w:rPr>
          <w:rFonts w:ascii="Nudista" w:eastAsiaTheme="minorHAnsi" w:hAnsi="Nudista" w:cs="Arial"/>
          <w:bCs/>
        </w:rPr>
        <w:t>zuj</w:t>
      </w:r>
      <w:r w:rsidRPr="001472DA">
        <w:rPr>
          <w:rFonts w:ascii="Nudista" w:eastAsiaTheme="minorHAnsi" w:hAnsi="Nudista" w:cs="Proba Pro"/>
          <w:bCs/>
        </w:rPr>
        <w:t>ú</w:t>
      </w:r>
      <w:r w:rsidRPr="001472DA">
        <w:rPr>
          <w:rFonts w:ascii="Nudista" w:eastAsiaTheme="minorHAnsi" w:hAnsi="Nudista" w:cs="Arial"/>
          <w:bCs/>
        </w:rPr>
        <w:t xml:space="preserve"> sa Zmluvy strany tak</w:t>
      </w:r>
      <w:r w:rsidRPr="001472DA">
        <w:rPr>
          <w:rFonts w:ascii="Nudista" w:eastAsiaTheme="minorHAnsi" w:hAnsi="Nudista" w:cs="Proba Pro"/>
          <w:bCs/>
        </w:rPr>
        <w:t>é</w:t>
      </w:r>
      <w:r w:rsidRPr="001472DA">
        <w:rPr>
          <w:rFonts w:ascii="Nudista" w:eastAsiaTheme="minorHAnsi" w:hAnsi="Nudista" w:cs="Arial"/>
          <w:bCs/>
        </w:rPr>
        <w:t>to ustanovenie nahradi</w:t>
      </w:r>
      <w:r w:rsidRPr="001472DA">
        <w:rPr>
          <w:rFonts w:ascii="Nudista" w:eastAsiaTheme="minorHAnsi" w:hAnsi="Nudista" w:cs="Proba Pro"/>
          <w:bCs/>
        </w:rPr>
        <w:t>ť</w:t>
      </w:r>
      <w:r w:rsidRPr="001472DA">
        <w:rPr>
          <w:rFonts w:ascii="Nudista" w:eastAsiaTheme="minorHAnsi" w:hAnsi="Nudista" w:cs="Arial"/>
          <w:bCs/>
        </w:rPr>
        <w:t xml:space="preserve"> iným, primerane zodpovedajúcim právnemu významu pôvodného ustanovenia a</w:t>
      </w:r>
      <w:r w:rsidRPr="001472DA">
        <w:rPr>
          <w:rFonts w:ascii="Nudista" w:eastAsiaTheme="minorHAnsi" w:hAnsi="Nudista" w:cs="Calibri"/>
          <w:bCs/>
        </w:rPr>
        <w:t> </w:t>
      </w:r>
      <w:r w:rsidRPr="001472DA">
        <w:rPr>
          <w:rFonts w:ascii="Nudista" w:eastAsiaTheme="minorHAnsi" w:hAnsi="Nudista" w:cs="Arial"/>
          <w:bCs/>
        </w:rPr>
        <w:t>zmyslu a</w:t>
      </w:r>
      <w:r w:rsidRPr="001472DA">
        <w:rPr>
          <w:rFonts w:ascii="Nudista" w:eastAsiaTheme="minorHAnsi" w:hAnsi="Nudista" w:cs="Calibri"/>
          <w:bCs/>
        </w:rPr>
        <w:t> </w:t>
      </w:r>
      <w:r w:rsidRPr="001472DA">
        <w:rPr>
          <w:rFonts w:ascii="Nudista" w:eastAsiaTheme="minorHAnsi" w:hAnsi="Nudista" w:cs="Proba Pro"/>
          <w:bCs/>
        </w:rPr>
        <w:t>úč</w:t>
      </w:r>
      <w:r w:rsidRPr="001472DA">
        <w:rPr>
          <w:rFonts w:ascii="Nudista" w:eastAsiaTheme="minorHAnsi" w:hAnsi="Nudista" w:cs="Arial"/>
          <w:bCs/>
        </w:rPr>
        <w:t>elu tejto Zmluvy.</w:t>
      </w:r>
    </w:p>
    <w:p w14:paraId="5B282A9E"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Zmluvné strany vyhlasujú, že sa s</w:t>
      </w:r>
      <w:r w:rsidRPr="001472DA">
        <w:rPr>
          <w:rFonts w:ascii="Nudista" w:eastAsiaTheme="minorHAnsi" w:hAnsi="Nudista" w:cs="Calibri"/>
          <w:bCs/>
        </w:rPr>
        <w:t> </w:t>
      </w:r>
      <w:r w:rsidRPr="001472DA">
        <w:rPr>
          <w:rFonts w:ascii="Nudista" w:eastAsiaTheme="minorHAnsi" w:hAnsi="Nudista" w:cs="Arial"/>
          <w:bCs/>
        </w:rPr>
        <w:t>obsahom Zmluvy oboznámili, túto uzatvorili slobodne a</w:t>
      </w:r>
      <w:r w:rsidRPr="001472DA">
        <w:rPr>
          <w:rFonts w:ascii="Nudista" w:eastAsiaTheme="minorHAnsi" w:hAnsi="Nudista" w:cs="Calibri"/>
          <w:bCs/>
        </w:rPr>
        <w:t> </w:t>
      </w:r>
      <w:r w:rsidRPr="001472DA">
        <w:rPr>
          <w:rFonts w:ascii="Nudista" w:eastAsiaTheme="minorHAnsi" w:hAnsi="Nudista" w:cs="Arial"/>
          <w:bCs/>
        </w:rPr>
        <w:t>v</w:t>
      </w:r>
      <w:r w:rsidRPr="001472DA">
        <w:rPr>
          <w:rFonts w:ascii="Nudista" w:eastAsiaTheme="minorHAnsi" w:hAnsi="Nudista" w:cs="Proba Pro"/>
          <w:bCs/>
        </w:rPr>
        <w:t>áž</w:t>
      </w:r>
      <w:r w:rsidRPr="001472DA">
        <w:rPr>
          <w:rFonts w:ascii="Nudista" w:eastAsiaTheme="minorHAnsi" w:hAnsi="Nudista" w:cs="Arial"/>
          <w:bCs/>
        </w:rPr>
        <w:t xml:space="preserve">ne, </w:t>
      </w:r>
      <w:r w:rsidRPr="001472DA">
        <w:rPr>
          <w:rFonts w:ascii="Nudista" w:eastAsiaTheme="minorHAnsi" w:hAnsi="Nudista" w:cs="Proba Pro"/>
          <w:bCs/>
        </w:rPr>
        <w:t>ž</w:t>
      </w:r>
      <w:r w:rsidRPr="001472DA">
        <w:rPr>
          <w:rFonts w:ascii="Nudista" w:eastAsiaTheme="minorHAnsi" w:hAnsi="Nudista" w:cs="Arial"/>
          <w:bCs/>
        </w:rPr>
        <w:t xml:space="preserve">e sa </w:t>
      </w:r>
      <w:r w:rsidRPr="001472DA">
        <w:rPr>
          <w:rFonts w:ascii="Nudista" w:eastAsiaTheme="minorEastAsia" w:hAnsi="Nudista"/>
        </w:rPr>
        <w:t>zhoduje</w:t>
      </w:r>
      <w:r w:rsidRPr="001472DA">
        <w:rPr>
          <w:rFonts w:ascii="Nudista" w:eastAsiaTheme="minorHAnsi" w:hAnsi="Nudista" w:cs="Arial"/>
          <w:bCs/>
        </w:rPr>
        <w:t xml:space="preserve"> s</w:t>
      </w:r>
      <w:r w:rsidRPr="001472DA">
        <w:rPr>
          <w:rFonts w:ascii="Nudista" w:eastAsiaTheme="minorHAnsi" w:hAnsi="Nudista" w:cs="Calibri"/>
          <w:bCs/>
        </w:rPr>
        <w:t> </w:t>
      </w:r>
      <w:r w:rsidRPr="001472DA">
        <w:rPr>
          <w:rFonts w:ascii="Nudista" w:eastAsiaTheme="minorHAnsi" w:hAnsi="Nudista" w:cs="Arial"/>
          <w:bCs/>
        </w:rPr>
        <w:t>ich prejavom v</w:t>
      </w:r>
      <w:r w:rsidRPr="001472DA">
        <w:rPr>
          <w:rFonts w:ascii="Nudista" w:eastAsiaTheme="minorHAnsi" w:hAnsi="Nudista" w:cs="Proba Pro"/>
          <w:bCs/>
        </w:rPr>
        <w:t>ô</w:t>
      </w:r>
      <w:r w:rsidRPr="001472DA">
        <w:rPr>
          <w:rFonts w:ascii="Nudista" w:eastAsiaTheme="minorHAnsi" w:hAnsi="Nudista" w:cs="Arial"/>
          <w:bCs/>
        </w:rPr>
        <w:t>le a</w:t>
      </w:r>
      <w:r w:rsidRPr="001472DA">
        <w:rPr>
          <w:rFonts w:ascii="Nudista" w:eastAsiaTheme="minorHAnsi" w:hAnsi="Nudista" w:cs="Calibri"/>
          <w:bCs/>
        </w:rPr>
        <w:t> </w:t>
      </w:r>
      <w:r w:rsidRPr="001472DA">
        <w:rPr>
          <w:rFonts w:ascii="Nudista" w:eastAsiaTheme="minorHAnsi" w:hAnsi="Nudista" w:cs="Arial"/>
          <w:bCs/>
        </w:rPr>
        <w:t>svoj s</w:t>
      </w:r>
      <w:r w:rsidRPr="001472DA">
        <w:rPr>
          <w:rFonts w:ascii="Nudista" w:eastAsiaTheme="minorHAnsi" w:hAnsi="Nudista" w:cs="Proba Pro"/>
          <w:bCs/>
        </w:rPr>
        <w:t>ú</w:t>
      </w:r>
      <w:r w:rsidRPr="001472DA">
        <w:rPr>
          <w:rFonts w:ascii="Nudista" w:eastAsiaTheme="minorHAnsi" w:hAnsi="Nudista" w:cs="Arial"/>
          <w:bCs/>
        </w:rPr>
        <w:t>hlas s</w:t>
      </w:r>
      <w:r w:rsidRPr="001472DA">
        <w:rPr>
          <w:rFonts w:ascii="Nudista" w:eastAsiaTheme="minorHAnsi" w:hAnsi="Nudista" w:cs="Calibri"/>
          <w:bCs/>
        </w:rPr>
        <w:t> </w:t>
      </w:r>
      <w:r w:rsidRPr="001472DA">
        <w:rPr>
          <w:rFonts w:ascii="Nudista" w:eastAsiaTheme="minorHAnsi" w:hAnsi="Nudista" w:cs="Arial"/>
          <w:bCs/>
        </w:rPr>
        <w:t>jej obsahom potvrdzujú vlastnoručným podpisom.</w:t>
      </w:r>
    </w:p>
    <w:p w14:paraId="2EF7D23B" w14:textId="77777777" w:rsidR="00EC5727" w:rsidRPr="001472DA" w:rsidRDefault="00CC492C">
      <w:pPr>
        <w:pStyle w:val="Odsekzoznamu"/>
        <w:numPr>
          <w:ilvl w:val="1"/>
          <w:numId w:val="144"/>
        </w:numPr>
        <w:overflowPunct w:val="0"/>
        <w:autoSpaceDE w:val="0"/>
        <w:autoSpaceDN w:val="0"/>
        <w:adjustRightInd w:val="0"/>
        <w:spacing w:after="120" w:line="240" w:lineRule="auto"/>
        <w:ind w:left="567" w:hanging="567"/>
        <w:contextualSpacing w:val="0"/>
        <w:jc w:val="both"/>
        <w:rPr>
          <w:rFonts w:ascii="Nudista" w:eastAsiaTheme="minorHAnsi" w:hAnsi="Nudista" w:cs="Arial"/>
          <w:bCs/>
        </w:rPr>
      </w:pPr>
      <w:r w:rsidRPr="001472DA">
        <w:rPr>
          <w:rFonts w:ascii="Nudista" w:eastAsiaTheme="minorHAnsi" w:hAnsi="Nudista" w:cs="Arial"/>
          <w:bCs/>
        </w:rPr>
        <w:t>Neoddeliteľnou súčasťou Zmluvy sú prílohy:</w:t>
      </w:r>
    </w:p>
    <w:p w14:paraId="7448EB4F" w14:textId="77777777" w:rsidR="00EC5727" w:rsidRPr="001472DA" w:rsidRDefault="00EC5727">
      <w:pPr>
        <w:pStyle w:val="Odsekzoznamu"/>
        <w:spacing w:line="240" w:lineRule="auto"/>
        <w:rPr>
          <w:rFonts w:ascii="Nudista" w:hAnsi="Nudista"/>
          <w:bCs/>
          <w:iCs/>
        </w:rPr>
      </w:pPr>
    </w:p>
    <w:p w14:paraId="2C7839A6" w14:textId="77777777" w:rsidR="00EC5727" w:rsidRPr="001472DA" w:rsidRDefault="00CC492C">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1472DA">
        <w:rPr>
          <w:rFonts w:ascii="Nudista" w:hAnsi="Nudista"/>
          <w:b/>
          <w:iCs/>
        </w:rPr>
        <w:t>Príloha č. 1</w:t>
      </w:r>
      <w:r w:rsidRPr="001472DA">
        <w:rPr>
          <w:rFonts w:ascii="Nudista" w:hAnsi="Nudista"/>
          <w:bCs/>
          <w:iCs/>
        </w:rPr>
        <w:tab/>
        <w:t xml:space="preserve">Špecifikácia Predmetu kúpy </w:t>
      </w:r>
      <w:r w:rsidRPr="001472DA">
        <w:rPr>
          <w:rFonts w:ascii="Nudista" w:hAnsi="Nudista"/>
          <w:bCs/>
          <w:i/>
          <w:iCs/>
          <w:highlight w:val="lightGray"/>
        </w:rPr>
        <w:t>[predloží úspešný uchádzač - bude v</w:t>
      </w:r>
      <w:r w:rsidRPr="001472DA">
        <w:rPr>
          <w:rFonts w:ascii="Nudista" w:hAnsi="Nudista" w:cs="Calibri"/>
          <w:bCs/>
          <w:i/>
          <w:iCs/>
          <w:highlight w:val="lightGray"/>
        </w:rPr>
        <w:t> </w:t>
      </w:r>
      <w:r w:rsidRPr="001472DA">
        <w:rPr>
          <w:rFonts w:ascii="Nudista" w:hAnsi="Nudista"/>
          <w:bCs/>
          <w:i/>
          <w:iCs/>
          <w:highlight w:val="lightGray"/>
        </w:rPr>
        <w:t>s</w:t>
      </w:r>
      <w:r w:rsidRPr="001472DA">
        <w:rPr>
          <w:rFonts w:ascii="Nudista" w:hAnsi="Nudista" w:cs="Proba Pro"/>
          <w:bCs/>
          <w:i/>
          <w:iCs/>
          <w:highlight w:val="lightGray"/>
        </w:rPr>
        <w:t>ú</w:t>
      </w:r>
      <w:r w:rsidRPr="001472DA">
        <w:rPr>
          <w:rFonts w:ascii="Nudista" w:hAnsi="Nudista"/>
          <w:bCs/>
          <w:i/>
          <w:iCs/>
          <w:highlight w:val="lightGray"/>
        </w:rPr>
        <w:t>lade s</w:t>
      </w:r>
      <w:r w:rsidRPr="001472DA">
        <w:rPr>
          <w:rFonts w:ascii="Nudista" w:hAnsi="Nudista" w:cs="Calibri"/>
          <w:bCs/>
          <w:i/>
          <w:iCs/>
          <w:highlight w:val="lightGray"/>
        </w:rPr>
        <w:t> </w:t>
      </w:r>
      <w:r w:rsidRPr="001472DA">
        <w:rPr>
          <w:rFonts w:ascii="Nudista" w:hAnsi="Nudista"/>
          <w:bCs/>
          <w:i/>
          <w:iCs/>
          <w:highlight w:val="lightGray"/>
        </w:rPr>
        <w:t>jeho ponukou a</w:t>
      </w:r>
      <w:r w:rsidRPr="001472DA">
        <w:rPr>
          <w:rFonts w:ascii="Nudista" w:hAnsi="Nudista" w:cs="Calibri"/>
          <w:bCs/>
          <w:i/>
          <w:iCs/>
          <w:highlight w:val="lightGray"/>
        </w:rPr>
        <w:t> </w:t>
      </w:r>
      <w:r w:rsidRPr="001472DA">
        <w:rPr>
          <w:rFonts w:ascii="Nudista" w:hAnsi="Nudista"/>
          <w:bCs/>
          <w:i/>
          <w:iCs/>
          <w:highlight w:val="lightGray"/>
        </w:rPr>
        <w:t>Časťou B. Opis predmetu z</w:t>
      </w:r>
      <w:r w:rsidRPr="001472DA">
        <w:rPr>
          <w:rFonts w:ascii="Nudista" w:hAnsi="Nudista" w:cs="Proba Pro"/>
          <w:bCs/>
          <w:i/>
          <w:iCs/>
          <w:highlight w:val="lightGray"/>
        </w:rPr>
        <w:t>á</w:t>
      </w:r>
      <w:r w:rsidRPr="001472DA">
        <w:rPr>
          <w:rFonts w:ascii="Nudista" w:hAnsi="Nudista"/>
          <w:bCs/>
          <w:i/>
          <w:iCs/>
          <w:highlight w:val="lightGray"/>
        </w:rPr>
        <w:t>kazky s</w:t>
      </w:r>
      <w:r w:rsidRPr="001472DA">
        <w:rPr>
          <w:rFonts w:ascii="Nudista" w:hAnsi="Nudista" w:cs="Proba Pro"/>
          <w:bCs/>
          <w:i/>
          <w:iCs/>
          <w:highlight w:val="lightGray"/>
        </w:rPr>
        <w:t>úť</w:t>
      </w:r>
      <w:r w:rsidRPr="001472DA">
        <w:rPr>
          <w:rFonts w:ascii="Nudista" w:hAnsi="Nudista"/>
          <w:bCs/>
          <w:i/>
          <w:iCs/>
          <w:highlight w:val="lightGray"/>
        </w:rPr>
        <w:t>a</w:t>
      </w:r>
      <w:r w:rsidRPr="001472DA">
        <w:rPr>
          <w:rFonts w:ascii="Nudista" w:hAnsi="Nudista" w:cs="Proba Pro"/>
          <w:bCs/>
          <w:i/>
          <w:iCs/>
          <w:highlight w:val="lightGray"/>
        </w:rPr>
        <w:t>ž</w:t>
      </w:r>
      <w:r w:rsidRPr="001472DA">
        <w:rPr>
          <w:rFonts w:ascii="Nudista" w:hAnsi="Nudista"/>
          <w:bCs/>
          <w:i/>
          <w:iCs/>
          <w:highlight w:val="lightGray"/>
        </w:rPr>
        <w:t>n</w:t>
      </w:r>
      <w:r w:rsidRPr="001472DA">
        <w:rPr>
          <w:rFonts w:ascii="Nudista" w:hAnsi="Nudista" w:cs="Proba Pro"/>
          <w:bCs/>
          <w:i/>
          <w:iCs/>
          <w:highlight w:val="lightGray"/>
        </w:rPr>
        <w:t>ý</w:t>
      </w:r>
      <w:r w:rsidRPr="001472DA">
        <w:rPr>
          <w:rFonts w:ascii="Nudista" w:hAnsi="Nudista"/>
          <w:bCs/>
          <w:i/>
          <w:iCs/>
          <w:highlight w:val="lightGray"/>
        </w:rPr>
        <w:t>ch podkladov]</w:t>
      </w:r>
    </w:p>
    <w:p w14:paraId="1B486A33" w14:textId="77777777" w:rsidR="00EC5727" w:rsidRPr="001472DA" w:rsidRDefault="00CC492C">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1472DA">
        <w:rPr>
          <w:rFonts w:ascii="Nudista" w:hAnsi="Nudista"/>
          <w:b/>
          <w:iCs/>
        </w:rPr>
        <w:t>Príloha č. 2</w:t>
      </w:r>
      <w:r w:rsidRPr="001472DA">
        <w:rPr>
          <w:rFonts w:ascii="Nudista" w:hAnsi="Nudista"/>
          <w:bCs/>
          <w:iCs/>
        </w:rPr>
        <w:tab/>
        <w:t xml:space="preserve">Cenová tabuľka </w:t>
      </w:r>
      <w:r w:rsidRPr="001472DA">
        <w:rPr>
          <w:rFonts w:ascii="Nudista" w:hAnsi="Nudista"/>
          <w:bCs/>
          <w:i/>
          <w:iCs/>
          <w:highlight w:val="lightGray"/>
        </w:rPr>
        <w:t>[predloží uchádzač vo svojej ponuke]</w:t>
      </w:r>
    </w:p>
    <w:p w14:paraId="441EF8A6" w14:textId="77777777" w:rsidR="00EC5727" w:rsidRPr="001472DA" w:rsidRDefault="00CC492C">
      <w:pPr>
        <w:pStyle w:val="Odsekzoznamu"/>
        <w:tabs>
          <w:tab w:val="left" w:pos="1701"/>
        </w:tabs>
        <w:overflowPunct w:val="0"/>
        <w:autoSpaceDE w:val="0"/>
        <w:autoSpaceDN w:val="0"/>
        <w:adjustRightInd w:val="0"/>
        <w:spacing w:line="240" w:lineRule="auto"/>
        <w:ind w:left="1692" w:hanging="1125"/>
        <w:jc w:val="both"/>
        <w:rPr>
          <w:rFonts w:ascii="Nudista" w:hAnsi="Nudista"/>
          <w:bCs/>
          <w:i/>
          <w:iCs/>
        </w:rPr>
      </w:pPr>
      <w:r w:rsidRPr="001472DA">
        <w:rPr>
          <w:rFonts w:ascii="Nudista" w:hAnsi="Nudista"/>
          <w:b/>
          <w:bCs/>
        </w:rPr>
        <w:t>Príloha č. 3</w:t>
      </w:r>
      <w:r w:rsidRPr="001472DA">
        <w:rPr>
          <w:rFonts w:ascii="Nudista" w:hAnsi="Nudista"/>
        </w:rPr>
        <w:tab/>
        <w:t xml:space="preserve">Zoznam subdodávateľov </w:t>
      </w:r>
      <w:r w:rsidRPr="001472DA">
        <w:rPr>
          <w:rFonts w:ascii="Nudista" w:hAnsi="Nudista"/>
          <w:bCs/>
          <w:i/>
          <w:iCs/>
          <w:highlight w:val="lightGray"/>
        </w:rPr>
        <w:t>[predloží úspešný uchádzač najneskôr pri podpise Zmluvy]</w:t>
      </w:r>
    </w:p>
    <w:p w14:paraId="7335D523" w14:textId="77777777" w:rsidR="00EC5727" w:rsidRPr="001472DA" w:rsidRDefault="00EC5727">
      <w:pPr>
        <w:pStyle w:val="Style8"/>
        <w:widowControl/>
        <w:tabs>
          <w:tab w:val="left" w:pos="4962"/>
        </w:tabs>
        <w:spacing w:before="10" w:line="240" w:lineRule="auto"/>
        <w:jc w:val="both"/>
        <w:rPr>
          <w:rStyle w:val="FontStyle46"/>
          <w:rFonts w:ascii="Nudista" w:hAnsi="Nudista" w:cs="Times New Roman"/>
          <w:sz w:val="20"/>
          <w:szCs w:val="20"/>
        </w:rPr>
      </w:pPr>
    </w:p>
    <w:p w14:paraId="733EA1F0" w14:textId="77777777" w:rsidR="00EC5727" w:rsidRPr="001472DA" w:rsidRDefault="00EC5727">
      <w:pPr>
        <w:pStyle w:val="Style8"/>
        <w:widowControl/>
        <w:tabs>
          <w:tab w:val="left" w:pos="4962"/>
        </w:tabs>
        <w:spacing w:before="10" w:line="240" w:lineRule="auto"/>
        <w:jc w:val="both"/>
        <w:rPr>
          <w:rStyle w:val="FontStyle46"/>
          <w:rFonts w:ascii="Nudista" w:hAnsi="Nudista" w:cs="Times New Roman"/>
          <w:sz w:val="20"/>
          <w:szCs w:val="20"/>
        </w:rPr>
      </w:pP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EC5727" w:rsidRPr="001472DA" w14:paraId="0BA31C52" w14:textId="77777777">
        <w:tc>
          <w:tcPr>
            <w:tcW w:w="2500" w:type="pct"/>
          </w:tcPr>
          <w:p w14:paraId="44D768B3" w14:textId="0EDA6A8F" w:rsidR="00EC5727" w:rsidRPr="001472DA" w:rsidRDefault="00CC492C">
            <w:pPr>
              <w:spacing w:after="0" w:line="240" w:lineRule="auto"/>
              <w:rPr>
                <w:rStyle w:val="FontStyle46"/>
                <w:rFonts w:ascii="Nudista" w:hAnsi="Nudista" w:cs="Times New Roman"/>
                <w:sz w:val="20"/>
                <w:szCs w:val="20"/>
              </w:rPr>
            </w:pPr>
            <w:r w:rsidRPr="001472DA">
              <w:rPr>
                <w:rStyle w:val="FontStyle46"/>
                <w:rFonts w:ascii="Nudista" w:hAnsi="Nudista" w:cs="Times New Roman"/>
                <w:sz w:val="20"/>
                <w:szCs w:val="20"/>
              </w:rPr>
              <w:t>Za Kupujúceho:</w:t>
            </w:r>
          </w:p>
        </w:tc>
        <w:tc>
          <w:tcPr>
            <w:tcW w:w="2500" w:type="pct"/>
          </w:tcPr>
          <w:p w14:paraId="16D88641" w14:textId="6C36AE96" w:rsidR="00EC5727" w:rsidRPr="001472DA" w:rsidRDefault="00CC492C">
            <w:pPr>
              <w:pStyle w:val="Style8"/>
              <w:widowControl/>
              <w:tabs>
                <w:tab w:val="left" w:pos="4962"/>
              </w:tabs>
              <w:spacing w:before="10" w:line="240" w:lineRule="auto"/>
              <w:jc w:val="both"/>
              <w:rPr>
                <w:rStyle w:val="FontStyle46"/>
                <w:rFonts w:ascii="Nudista" w:hAnsi="Nudista" w:cs="Times New Roman"/>
                <w:sz w:val="20"/>
                <w:szCs w:val="20"/>
              </w:rPr>
            </w:pPr>
            <w:r w:rsidRPr="001472DA">
              <w:rPr>
                <w:rStyle w:val="FontStyle46"/>
                <w:rFonts w:ascii="Nudista" w:hAnsi="Nudista" w:cs="Times New Roman"/>
                <w:sz w:val="20"/>
                <w:szCs w:val="20"/>
              </w:rPr>
              <w:t>Za Predávajúceho:</w:t>
            </w:r>
          </w:p>
        </w:tc>
      </w:tr>
      <w:tr w:rsidR="00EC5727" w:rsidRPr="001472DA" w14:paraId="3A94378C" w14:textId="77777777">
        <w:tc>
          <w:tcPr>
            <w:tcW w:w="2500" w:type="pct"/>
          </w:tcPr>
          <w:p w14:paraId="0B822BD1" w14:textId="77777777" w:rsidR="00EC5727" w:rsidRPr="001472DA" w:rsidRDefault="00EC5727">
            <w:pPr>
              <w:spacing w:after="0" w:line="240" w:lineRule="auto"/>
              <w:rPr>
                <w:rStyle w:val="FontStyle46"/>
                <w:rFonts w:ascii="Nudista" w:hAnsi="Nudista" w:cs="Times New Roman"/>
                <w:sz w:val="20"/>
                <w:szCs w:val="20"/>
              </w:rPr>
            </w:pPr>
          </w:p>
        </w:tc>
        <w:tc>
          <w:tcPr>
            <w:tcW w:w="2500" w:type="pct"/>
          </w:tcPr>
          <w:p w14:paraId="1BD7A2FB" w14:textId="77777777" w:rsidR="00EC5727" w:rsidRPr="001472DA" w:rsidRDefault="00EC5727">
            <w:pPr>
              <w:pStyle w:val="Style8"/>
              <w:widowControl/>
              <w:tabs>
                <w:tab w:val="left" w:pos="4962"/>
              </w:tabs>
              <w:spacing w:before="10" w:line="240" w:lineRule="auto"/>
              <w:jc w:val="both"/>
              <w:rPr>
                <w:rStyle w:val="FontStyle46"/>
                <w:rFonts w:ascii="Nudista" w:hAnsi="Nudista" w:cs="Times New Roman"/>
                <w:sz w:val="20"/>
                <w:szCs w:val="20"/>
              </w:rPr>
            </w:pPr>
          </w:p>
        </w:tc>
      </w:tr>
      <w:tr w:rsidR="00EC5727" w:rsidRPr="001472DA" w14:paraId="08F6FBC8" w14:textId="77777777">
        <w:tc>
          <w:tcPr>
            <w:tcW w:w="2500" w:type="pct"/>
          </w:tcPr>
          <w:p w14:paraId="6323D0D2" w14:textId="77777777" w:rsidR="00EC5727" w:rsidRPr="001472DA" w:rsidRDefault="00CC492C">
            <w:pPr>
              <w:spacing w:after="0" w:line="240" w:lineRule="auto"/>
              <w:rPr>
                <w:rFonts w:ascii="Nudista" w:hAnsi="Nudista" w:cstheme="minorHAnsi"/>
                <w:sz w:val="20"/>
                <w:szCs w:val="20"/>
              </w:rPr>
            </w:pPr>
            <w:r w:rsidRPr="001472DA">
              <w:rPr>
                <w:rStyle w:val="FontStyle46"/>
                <w:rFonts w:ascii="Nudista" w:hAnsi="Nudista" w:cs="Proba Pro"/>
                <w:sz w:val="20"/>
                <w:szCs w:val="20"/>
              </w:rPr>
              <w:t>V Bratislave,</w:t>
            </w:r>
            <w:r w:rsidRPr="001472DA">
              <w:rPr>
                <w:rStyle w:val="FontStyle46"/>
                <w:rFonts w:ascii="Nudista" w:hAnsi="Nudista" w:cs="Times New Roman"/>
                <w:sz w:val="20"/>
                <w:szCs w:val="20"/>
              </w:rPr>
              <w:t xml:space="preserve"> d</w:t>
            </w:r>
            <w:r w:rsidRPr="001472DA">
              <w:rPr>
                <w:rStyle w:val="FontStyle46"/>
                <w:rFonts w:ascii="Nudista" w:hAnsi="Nudista" w:cs="Proba Pro"/>
                <w:sz w:val="20"/>
                <w:szCs w:val="20"/>
              </w:rPr>
              <w:t>ň</w:t>
            </w:r>
            <w:r w:rsidRPr="001472DA">
              <w:rPr>
                <w:rStyle w:val="FontStyle46"/>
                <w:rFonts w:ascii="Nudista" w:hAnsi="Nudista" w:cs="Times New Roman"/>
                <w:sz w:val="20"/>
                <w:szCs w:val="20"/>
              </w:rPr>
              <w:t xml:space="preserve">a </w:t>
            </w:r>
            <w:r w:rsidRPr="00A247D4">
              <w:rPr>
                <w:rStyle w:val="FontStyle46"/>
                <w:rFonts w:ascii="Nudista" w:hAnsi="Nudista" w:cs="Times New Roman"/>
                <w:sz w:val="20"/>
                <w:szCs w:val="20"/>
                <w:highlight w:val="lightGray"/>
              </w:rPr>
              <w:t>.......</w:t>
            </w:r>
            <w:r w:rsidRPr="001472DA">
              <w:rPr>
                <w:rStyle w:val="FontStyle46"/>
                <w:rFonts w:ascii="Nudista" w:hAnsi="Nudista" w:cs="Times New Roman"/>
                <w:sz w:val="20"/>
                <w:szCs w:val="20"/>
              </w:rPr>
              <w:t xml:space="preserve"> 2021</w:t>
            </w:r>
          </w:p>
        </w:tc>
        <w:tc>
          <w:tcPr>
            <w:tcW w:w="2500" w:type="pct"/>
          </w:tcPr>
          <w:p w14:paraId="700EF5C2" w14:textId="77777777" w:rsidR="00EC5727" w:rsidRPr="001472DA" w:rsidRDefault="00CC492C">
            <w:pPr>
              <w:spacing w:after="0" w:line="240" w:lineRule="auto"/>
              <w:rPr>
                <w:rStyle w:val="FontStyle46"/>
                <w:rFonts w:ascii="Nudista" w:hAnsi="Nudista" w:cs="Times New Roman"/>
                <w:sz w:val="20"/>
                <w:szCs w:val="20"/>
              </w:rPr>
            </w:pPr>
            <w:r w:rsidRPr="001472DA">
              <w:rPr>
                <w:rStyle w:val="FontStyle46"/>
                <w:rFonts w:ascii="Nudista" w:hAnsi="Nudista" w:cs="Times New Roman"/>
                <w:sz w:val="20"/>
                <w:szCs w:val="20"/>
              </w:rPr>
              <w:t>V</w:t>
            </w:r>
            <w:r w:rsidRPr="001472DA">
              <w:rPr>
                <w:rFonts w:ascii="Nudista" w:hAnsi="Nudista"/>
                <w:i/>
                <w:sz w:val="20"/>
                <w:szCs w:val="20"/>
                <w:highlight w:val="lightGray"/>
              </w:rPr>
              <w:t>[doplní uchádzač]</w:t>
            </w:r>
            <w:r w:rsidRPr="001472DA">
              <w:rPr>
                <w:rStyle w:val="FontStyle46"/>
                <w:rFonts w:ascii="Nudista" w:hAnsi="Nudista" w:cs="Times New Roman"/>
                <w:sz w:val="20"/>
                <w:szCs w:val="20"/>
              </w:rPr>
              <w:t>, dňa</w:t>
            </w:r>
            <w:r w:rsidRPr="001472DA">
              <w:rPr>
                <w:rFonts w:ascii="Nudista" w:hAnsi="Nudista"/>
                <w:i/>
                <w:sz w:val="20"/>
                <w:szCs w:val="20"/>
                <w:highlight w:val="lightGray"/>
              </w:rPr>
              <w:t>[doplní uchádzač]</w:t>
            </w:r>
          </w:p>
        </w:tc>
      </w:tr>
      <w:tr w:rsidR="00EC5727" w:rsidRPr="001472DA" w14:paraId="4EB29D51" w14:textId="77777777">
        <w:tc>
          <w:tcPr>
            <w:tcW w:w="2500" w:type="pct"/>
          </w:tcPr>
          <w:p w14:paraId="0625D524" w14:textId="77777777" w:rsidR="00EC5727" w:rsidRPr="001472DA" w:rsidRDefault="00EC5727">
            <w:pPr>
              <w:spacing w:after="0" w:line="240" w:lineRule="auto"/>
              <w:rPr>
                <w:rStyle w:val="FontStyle46"/>
                <w:rFonts w:ascii="Nudista" w:hAnsi="Nudista" w:cs="Times New Roman"/>
                <w:sz w:val="20"/>
                <w:szCs w:val="20"/>
              </w:rPr>
            </w:pPr>
          </w:p>
        </w:tc>
        <w:tc>
          <w:tcPr>
            <w:tcW w:w="2500" w:type="pct"/>
          </w:tcPr>
          <w:p w14:paraId="746E835E" w14:textId="77777777" w:rsidR="00EC5727" w:rsidRPr="001472DA" w:rsidRDefault="00EC5727">
            <w:pPr>
              <w:spacing w:after="0" w:line="240" w:lineRule="auto"/>
              <w:rPr>
                <w:rStyle w:val="FontStyle46"/>
                <w:rFonts w:ascii="Nudista" w:hAnsi="Nudista" w:cs="Times New Roman"/>
                <w:sz w:val="20"/>
                <w:szCs w:val="20"/>
              </w:rPr>
            </w:pPr>
          </w:p>
        </w:tc>
      </w:tr>
      <w:tr w:rsidR="00EC5727" w:rsidRPr="001472DA" w14:paraId="3CC24CDB" w14:textId="77777777">
        <w:tc>
          <w:tcPr>
            <w:tcW w:w="2500" w:type="pct"/>
          </w:tcPr>
          <w:p w14:paraId="354A031E" w14:textId="77777777" w:rsidR="00EC5727" w:rsidRPr="001472DA" w:rsidRDefault="00EC5727">
            <w:pPr>
              <w:spacing w:after="0" w:line="240" w:lineRule="auto"/>
              <w:rPr>
                <w:rStyle w:val="FontStyle46"/>
                <w:rFonts w:ascii="Nudista" w:hAnsi="Nudista" w:cs="Times New Roman"/>
                <w:sz w:val="20"/>
                <w:szCs w:val="20"/>
              </w:rPr>
            </w:pPr>
          </w:p>
        </w:tc>
        <w:tc>
          <w:tcPr>
            <w:tcW w:w="2500" w:type="pct"/>
          </w:tcPr>
          <w:p w14:paraId="736675CE" w14:textId="77777777" w:rsidR="00EC5727" w:rsidRPr="001472DA" w:rsidRDefault="00EC5727">
            <w:pPr>
              <w:spacing w:after="0" w:line="240" w:lineRule="auto"/>
              <w:rPr>
                <w:rStyle w:val="FontStyle46"/>
                <w:rFonts w:ascii="Nudista" w:hAnsi="Nudista" w:cs="Times New Roman"/>
                <w:sz w:val="20"/>
                <w:szCs w:val="20"/>
              </w:rPr>
            </w:pPr>
          </w:p>
        </w:tc>
      </w:tr>
      <w:tr w:rsidR="00EC5727" w:rsidRPr="001472DA" w14:paraId="233521C8" w14:textId="77777777">
        <w:tc>
          <w:tcPr>
            <w:tcW w:w="2500" w:type="pct"/>
          </w:tcPr>
          <w:p w14:paraId="050B527E" w14:textId="77777777" w:rsidR="00EC5727" w:rsidRPr="001472DA" w:rsidRDefault="00EC5727">
            <w:pPr>
              <w:spacing w:after="0" w:line="240" w:lineRule="auto"/>
              <w:rPr>
                <w:rStyle w:val="FontStyle46"/>
                <w:rFonts w:ascii="Nudista" w:hAnsi="Nudista" w:cs="Times New Roman"/>
                <w:sz w:val="20"/>
                <w:szCs w:val="20"/>
              </w:rPr>
            </w:pPr>
          </w:p>
        </w:tc>
        <w:tc>
          <w:tcPr>
            <w:tcW w:w="2500" w:type="pct"/>
          </w:tcPr>
          <w:p w14:paraId="1E685297" w14:textId="77777777" w:rsidR="00EC5727" w:rsidRPr="001472DA" w:rsidRDefault="00EC5727">
            <w:pPr>
              <w:spacing w:after="0" w:line="240" w:lineRule="auto"/>
              <w:rPr>
                <w:rStyle w:val="FontStyle46"/>
                <w:rFonts w:ascii="Nudista" w:hAnsi="Nudista" w:cs="Times New Roman"/>
                <w:sz w:val="20"/>
                <w:szCs w:val="20"/>
              </w:rPr>
            </w:pPr>
          </w:p>
        </w:tc>
      </w:tr>
      <w:tr w:rsidR="00EC5727" w:rsidRPr="001472DA" w14:paraId="19AEA497" w14:textId="77777777">
        <w:tc>
          <w:tcPr>
            <w:tcW w:w="2500" w:type="pct"/>
          </w:tcPr>
          <w:p w14:paraId="485DAE9A" w14:textId="77777777" w:rsidR="00EC5727" w:rsidRPr="001472DA" w:rsidRDefault="00CC492C">
            <w:pPr>
              <w:spacing w:after="0" w:line="240" w:lineRule="auto"/>
              <w:rPr>
                <w:rFonts w:ascii="Nudista" w:hAnsi="Nudista" w:cstheme="minorHAnsi"/>
                <w:sz w:val="20"/>
                <w:szCs w:val="20"/>
              </w:rPr>
            </w:pPr>
            <w:r w:rsidRPr="001472DA">
              <w:rPr>
                <w:rStyle w:val="FontStyle46"/>
                <w:rFonts w:ascii="Nudista" w:hAnsi="Nudista" w:cs="Times New Roman"/>
                <w:sz w:val="20"/>
                <w:szCs w:val="20"/>
              </w:rPr>
              <w:t>_______________________________</w:t>
            </w:r>
          </w:p>
        </w:tc>
        <w:tc>
          <w:tcPr>
            <w:tcW w:w="2500" w:type="pct"/>
          </w:tcPr>
          <w:p w14:paraId="4D002595" w14:textId="77777777" w:rsidR="00EC5727" w:rsidRPr="001472DA" w:rsidRDefault="00CC492C">
            <w:pPr>
              <w:spacing w:after="0" w:line="240" w:lineRule="auto"/>
              <w:rPr>
                <w:rFonts w:ascii="Nudista" w:hAnsi="Nudista" w:cstheme="minorHAnsi"/>
                <w:sz w:val="20"/>
                <w:szCs w:val="20"/>
              </w:rPr>
            </w:pPr>
            <w:r w:rsidRPr="001472DA">
              <w:rPr>
                <w:rStyle w:val="FontStyle46"/>
                <w:rFonts w:ascii="Nudista" w:hAnsi="Nudista" w:cs="Times New Roman"/>
                <w:sz w:val="20"/>
                <w:szCs w:val="20"/>
              </w:rPr>
              <w:t>_______________________________</w:t>
            </w:r>
          </w:p>
        </w:tc>
      </w:tr>
      <w:tr w:rsidR="00EC5727" w:rsidRPr="001472DA" w14:paraId="608B95A6" w14:textId="77777777">
        <w:tc>
          <w:tcPr>
            <w:tcW w:w="2500" w:type="pct"/>
          </w:tcPr>
          <w:p w14:paraId="5BECF811" w14:textId="7A186840" w:rsidR="00EC5727" w:rsidRPr="001472DA" w:rsidRDefault="00CC492C">
            <w:pPr>
              <w:spacing w:after="0" w:line="240" w:lineRule="auto"/>
              <w:rPr>
                <w:rStyle w:val="FontStyle46"/>
                <w:rFonts w:ascii="Nudista" w:hAnsi="Nudista" w:cs="Times New Roman"/>
                <w:sz w:val="20"/>
                <w:szCs w:val="20"/>
              </w:rPr>
            </w:pPr>
            <w:r w:rsidRPr="001472DA">
              <w:rPr>
                <w:rFonts w:ascii="Nudista" w:hAnsi="Nudista" w:cs="Arial"/>
                <w:b/>
                <w:sz w:val="20"/>
                <w:szCs w:val="20"/>
              </w:rPr>
              <w:t>Bratislavská vodárenská spoločnosť, a.s.</w:t>
            </w:r>
          </w:p>
        </w:tc>
        <w:tc>
          <w:tcPr>
            <w:tcW w:w="2500" w:type="pct"/>
          </w:tcPr>
          <w:p w14:paraId="2CF57B65" w14:textId="77777777" w:rsidR="00EC5727" w:rsidRPr="001472DA" w:rsidRDefault="00CC492C">
            <w:pPr>
              <w:spacing w:after="0" w:line="240" w:lineRule="auto"/>
              <w:rPr>
                <w:rStyle w:val="FontStyle46"/>
                <w:rFonts w:ascii="Nudista" w:hAnsi="Nudista" w:cs="Times New Roman"/>
                <w:sz w:val="20"/>
                <w:szCs w:val="20"/>
              </w:rPr>
            </w:pPr>
            <w:r w:rsidRPr="001472DA">
              <w:rPr>
                <w:rFonts w:ascii="Nudista" w:hAnsi="Nudista"/>
                <w:i/>
                <w:sz w:val="20"/>
                <w:szCs w:val="20"/>
                <w:highlight w:val="lightGray"/>
              </w:rPr>
              <w:t>[doplní uchádzač]</w:t>
            </w:r>
            <w:r w:rsidRPr="001472DA">
              <w:rPr>
                <w:rStyle w:val="FontStyle46"/>
                <w:rFonts w:ascii="Nudista" w:hAnsi="Nudista" w:cs="Times New Roman"/>
                <w:sz w:val="20"/>
                <w:szCs w:val="20"/>
              </w:rPr>
              <w:t>,</w:t>
            </w:r>
          </w:p>
        </w:tc>
      </w:tr>
      <w:tr w:rsidR="00EC5727" w:rsidRPr="001472DA" w14:paraId="54F65A0C" w14:textId="77777777">
        <w:tc>
          <w:tcPr>
            <w:tcW w:w="2500" w:type="pct"/>
          </w:tcPr>
          <w:p w14:paraId="65F8F7D7" w14:textId="562DECAC" w:rsidR="00EC5727" w:rsidRPr="001472DA" w:rsidRDefault="00A6448C">
            <w:pPr>
              <w:spacing w:after="0" w:line="240" w:lineRule="auto"/>
              <w:rPr>
                <w:rFonts w:ascii="Nudista" w:hAnsi="Nudista" w:cstheme="minorHAnsi"/>
                <w:bCs/>
                <w:i/>
                <w:iCs/>
                <w:sz w:val="20"/>
                <w:szCs w:val="20"/>
                <w:highlight w:val="yellow"/>
              </w:rPr>
            </w:pPr>
            <w:r w:rsidRPr="001472DA">
              <w:rPr>
                <w:rFonts w:ascii="Nudista" w:hAnsi="Nudista"/>
                <w:i/>
                <w:sz w:val="20"/>
                <w:szCs w:val="20"/>
                <w:highlight w:val="lightGray"/>
              </w:rPr>
              <w:t>[doplní</w:t>
            </w:r>
            <w:r w:rsidR="00A247D4">
              <w:rPr>
                <w:rFonts w:ascii="Nudista" w:hAnsi="Nudista"/>
                <w:i/>
                <w:sz w:val="20"/>
                <w:szCs w:val="20"/>
                <w:highlight w:val="lightGray"/>
              </w:rPr>
              <w:t xml:space="preserve"> kupujúci</w:t>
            </w:r>
            <w:r w:rsidRPr="001472DA">
              <w:rPr>
                <w:rFonts w:ascii="Nudista" w:hAnsi="Nudista"/>
                <w:i/>
                <w:sz w:val="20"/>
                <w:szCs w:val="20"/>
                <w:highlight w:val="lightGray"/>
              </w:rPr>
              <w:t>]</w:t>
            </w:r>
          </w:p>
        </w:tc>
        <w:tc>
          <w:tcPr>
            <w:tcW w:w="2500" w:type="pct"/>
          </w:tcPr>
          <w:p w14:paraId="1B48DA96" w14:textId="77777777" w:rsidR="00EC5727" w:rsidRPr="001472DA" w:rsidRDefault="00CC492C">
            <w:pPr>
              <w:spacing w:after="0" w:line="240" w:lineRule="auto"/>
              <w:rPr>
                <w:rStyle w:val="FontStyle46"/>
                <w:rFonts w:ascii="Nudista" w:hAnsi="Nudista" w:cs="Times New Roman"/>
                <w:sz w:val="20"/>
                <w:szCs w:val="20"/>
              </w:rPr>
            </w:pPr>
            <w:r w:rsidRPr="001472DA">
              <w:rPr>
                <w:rFonts w:ascii="Nudista" w:hAnsi="Nudista"/>
                <w:i/>
                <w:sz w:val="20"/>
                <w:szCs w:val="20"/>
                <w:highlight w:val="lightGray"/>
              </w:rPr>
              <w:t>[doplní uchádzač]</w:t>
            </w:r>
            <w:r w:rsidRPr="001472DA">
              <w:rPr>
                <w:rStyle w:val="FontStyle46"/>
                <w:rFonts w:ascii="Nudista" w:hAnsi="Nudista" w:cs="Times New Roman"/>
                <w:sz w:val="20"/>
                <w:szCs w:val="20"/>
              </w:rPr>
              <w:t>,</w:t>
            </w:r>
          </w:p>
        </w:tc>
      </w:tr>
      <w:tr w:rsidR="00EC5727" w:rsidRPr="001472DA" w14:paraId="2ED21B6D" w14:textId="77777777">
        <w:tc>
          <w:tcPr>
            <w:tcW w:w="2500" w:type="pct"/>
          </w:tcPr>
          <w:p w14:paraId="09E968FC" w14:textId="4CC5AA95" w:rsidR="00EC5727" w:rsidRPr="001472DA" w:rsidRDefault="00EC5727">
            <w:pPr>
              <w:spacing w:after="0" w:line="240" w:lineRule="auto"/>
              <w:rPr>
                <w:rFonts w:ascii="Nudista" w:hAnsi="Nudista" w:cstheme="minorHAnsi"/>
                <w:bCs/>
                <w:i/>
                <w:iCs/>
                <w:sz w:val="20"/>
                <w:szCs w:val="20"/>
                <w:highlight w:val="yellow"/>
              </w:rPr>
            </w:pPr>
          </w:p>
        </w:tc>
        <w:tc>
          <w:tcPr>
            <w:tcW w:w="2500" w:type="pct"/>
          </w:tcPr>
          <w:p w14:paraId="5A6D513B" w14:textId="77777777" w:rsidR="00EC5727" w:rsidRPr="001472DA" w:rsidRDefault="00CC492C">
            <w:pPr>
              <w:spacing w:after="0" w:line="240" w:lineRule="auto"/>
              <w:rPr>
                <w:rStyle w:val="FontStyle46"/>
                <w:rFonts w:ascii="Nudista" w:hAnsi="Nudista" w:cs="Times New Roman"/>
                <w:sz w:val="20"/>
                <w:szCs w:val="20"/>
              </w:rPr>
            </w:pPr>
            <w:r w:rsidRPr="001472DA">
              <w:rPr>
                <w:rFonts w:ascii="Nudista" w:hAnsi="Nudista"/>
                <w:i/>
                <w:sz w:val="20"/>
                <w:szCs w:val="20"/>
                <w:highlight w:val="lightGray"/>
              </w:rPr>
              <w:t>[doplní uchádzač]</w:t>
            </w:r>
            <w:r w:rsidRPr="001472DA">
              <w:rPr>
                <w:rStyle w:val="FontStyle46"/>
                <w:rFonts w:ascii="Nudista" w:hAnsi="Nudista" w:cs="Times New Roman"/>
                <w:sz w:val="20"/>
                <w:szCs w:val="20"/>
              </w:rPr>
              <w:t>,</w:t>
            </w:r>
          </w:p>
        </w:tc>
      </w:tr>
    </w:tbl>
    <w:p w14:paraId="4D72FA04" w14:textId="77777777" w:rsidR="00EC5727" w:rsidRPr="001472DA" w:rsidRDefault="00EC5727">
      <w:pPr>
        <w:spacing w:after="0" w:line="240" w:lineRule="auto"/>
        <w:ind w:left="1985" w:hanging="1985"/>
        <w:rPr>
          <w:rFonts w:ascii="Nudista" w:hAnsi="Nudista" w:cstheme="minorHAnsi"/>
          <w:sz w:val="20"/>
          <w:szCs w:val="20"/>
        </w:rPr>
      </w:pPr>
    </w:p>
    <w:sectPr w:rsidR="00EC5727" w:rsidRPr="001472DA">
      <w:headerReference w:type="first" r:id="rId9"/>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80AB0" w14:textId="77777777" w:rsidR="00D375E0" w:rsidRDefault="00D375E0">
      <w:pPr>
        <w:spacing w:after="0" w:line="240" w:lineRule="auto"/>
      </w:pPr>
      <w:r>
        <w:separator/>
      </w:r>
    </w:p>
  </w:endnote>
  <w:endnote w:type="continuationSeparator" w:id="0">
    <w:p w14:paraId="2499F087" w14:textId="77777777" w:rsidR="00D375E0" w:rsidRDefault="00D375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udista">
    <w:panose1 w:val="02000000000000000000"/>
    <w:charset w:val="00"/>
    <w:family w:val="modern"/>
    <w:notTrueType/>
    <w:pitch w:val="variable"/>
    <w:sig w:usb0="A00000AF" w:usb1="5000006A" w:usb2="00000000" w:usb3="00000000" w:csb0="00000193" w:csb1="00000000"/>
  </w:font>
  <w:font w:name="Courier New">
    <w:panose1 w:val="02070309020205020404"/>
    <w:charset w:val="00"/>
    <w:family w:val="modern"/>
    <w:pitch w:val="fixed"/>
    <w:sig w:usb0="E0002EFF" w:usb1="C0007843"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altName w:val="﷽﷽﷽﷽﷽﷽﷽﷽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erif">
    <w:charset w:val="00"/>
    <w:family w:val="roman"/>
    <w:pitch w:val="variable"/>
    <w:sig w:usb0="A00002EF" w:usb1="5000204B" w:usb2="00000000" w:usb3="00000000" w:csb0="00000097" w:csb1="00000000"/>
  </w:font>
  <w:font w:name="bill corporate narrow medium">
    <w:altName w:val="Times New Roman"/>
    <w:charset w:val="00"/>
    <w:family w:val="auto"/>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72410" w14:textId="77777777" w:rsidR="00D375E0" w:rsidRDefault="00D375E0">
      <w:pPr>
        <w:spacing w:after="0" w:line="240" w:lineRule="auto"/>
      </w:pPr>
      <w:r>
        <w:separator/>
      </w:r>
    </w:p>
  </w:footnote>
  <w:footnote w:type="continuationSeparator" w:id="0">
    <w:p w14:paraId="1136BB22" w14:textId="77777777" w:rsidR="00D375E0" w:rsidRDefault="00D375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1F4AC" w14:textId="4CBBE947" w:rsidR="00EC5727" w:rsidRPr="001472DA" w:rsidRDefault="00CC492C">
    <w:pPr>
      <w:widowControl w:val="0"/>
      <w:spacing w:after="0" w:line="360" w:lineRule="auto"/>
      <w:ind w:left="2268" w:hanging="2268"/>
      <w:outlineLvl w:val="0"/>
      <w:rPr>
        <w:rFonts w:ascii="Nudista" w:eastAsia="Times New Roman" w:hAnsi="Nudista"/>
        <w:b/>
        <w:color w:val="000000"/>
        <w:spacing w:val="30"/>
        <w:sz w:val="20"/>
        <w:szCs w:val="20"/>
      </w:rPr>
    </w:pPr>
    <w:r w:rsidRPr="001472DA">
      <w:rPr>
        <w:rFonts w:ascii="Nudista" w:eastAsia="Times New Roman" w:hAnsi="Nudista"/>
        <w:b/>
        <w:color w:val="000000"/>
        <w:spacing w:val="30"/>
        <w:sz w:val="20"/>
        <w:szCs w:val="20"/>
      </w:rPr>
      <w:t xml:space="preserve">Príloha </w:t>
    </w:r>
    <w:r w:rsidR="001472DA">
      <w:rPr>
        <w:rFonts w:ascii="Nudista" w:eastAsia="Times New Roman" w:hAnsi="Nudista"/>
        <w:b/>
        <w:color w:val="000000"/>
        <w:spacing w:val="30"/>
        <w:sz w:val="20"/>
        <w:szCs w:val="20"/>
      </w:rPr>
      <w:t>E.1</w:t>
    </w:r>
    <w:r w:rsidRPr="001472DA">
      <w:rPr>
        <w:rFonts w:ascii="Nudista" w:eastAsia="Times New Roman" w:hAnsi="Nudista"/>
        <w:b/>
        <w:color w:val="000000"/>
        <w:spacing w:val="30"/>
        <w:sz w:val="20"/>
        <w:szCs w:val="20"/>
      </w:rPr>
      <w:t xml:space="preserve"> Súťažných podkladov: </w:t>
    </w:r>
    <w:r w:rsidRPr="001472DA">
      <w:rPr>
        <w:rFonts w:ascii="Nudista" w:eastAsia="Times New Roman" w:hAnsi="Nudista"/>
        <w:b/>
        <w:color w:val="000000"/>
        <w:spacing w:val="30"/>
        <w:sz w:val="20"/>
        <w:szCs w:val="20"/>
      </w:rPr>
      <w:tab/>
    </w:r>
    <w:r w:rsidRPr="001472DA">
      <w:rPr>
        <w:rFonts w:ascii="Nudista" w:eastAsia="Times New Roman" w:hAnsi="Nudista"/>
        <w:b/>
        <w:color w:val="000000"/>
        <w:spacing w:val="30"/>
        <w:sz w:val="20"/>
        <w:szCs w:val="20"/>
      </w:rPr>
      <w:tab/>
    </w:r>
    <w:r w:rsidRPr="001472DA">
      <w:rPr>
        <w:rFonts w:ascii="Nudista" w:eastAsia="Times New Roman" w:hAnsi="Nudista"/>
        <w:b/>
        <w:color w:val="000000"/>
        <w:spacing w:val="30"/>
        <w:sz w:val="20"/>
        <w:szCs w:val="20"/>
      </w:rPr>
      <w:tab/>
    </w:r>
    <w:r w:rsidRPr="001472DA">
      <w:rPr>
        <w:rFonts w:ascii="Nudista" w:eastAsia="Times New Roman" w:hAnsi="Nudista"/>
        <w:b/>
        <w:color w:val="000000"/>
        <w:spacing w:val="30"/>
        <w:sz w:val="20"/>
        <w:szCs w:val="20"/>
      </w:rPr>
      <w:tab/>
    </w:r>
    <w:r w:rsidRPr="001472DA">
      <w:rPr>
        <w:rFonts w:ascii="Nudista" w:eastAsia="Times New Roman" w:hAnsi="Nudista"/>
        <w:b/>
        <w:color w:val="000000"/>
        <w:spacing w:val="30"/>
        <w:sz w:val="20"/>
        <w:szCs w:val="20"/>
      </w:rPr>
      <w:tab/>
    </w:r>
  </w:p>
  <w:p w14:paraId="06142F7F" w14:textId="537CB32E" w:rsidR="00EC5727" w:rsidRPr="001472DA" w:rsidRDefault="00CC492C">
    <w:pPr>
      <w:widowControl w:val="0"/>
      <w:spacing w:after="0" w:line="360" w:lineRule="auto"/>
      <w:ind w:left="2268" w:hanging="2268"/>
      <w:outlineLvl w:val="0"/>
      <w:rPr>
        <w:rFonts w:ascii="Nudista" w:eastAsia="Times New Roman" w:hAnsi="Nudista"/>
        <w:b/>
        <w:color w:val="000000"/>
        <w:spacing w:val="30"/>
        <w:sz w:val="20"/>
        <w:szCs w:val="20"/>
      </w:rPr>
    </w:pPr>
    <w:r w:rsidRPr="001472DA">
      <w:rPr>
        <w:rFonts w:ascii="Nudista" w:eastAsia="Times New Roman" w:hAnsi="Nudista"/>
        <w:b/>
        <w:color w:val="000000"/>
        <w:spacing w:val="30"/>
        <w:sz w:val="20"/>
        <w:szCs w:val="20"/>
      </w:rPr>
      <w:t>KÚPNA ZMLUVA</w:t>
    </w:r>
  </w:p>
  <w:p w14:paraId="4F6ED9C7" w14:textId="77777777" w:rsidR="00EC5727" w:rsidRDefault="00EC5727">
    <w:pPr>
      <w:spacing w:after="0" w:line="240" w:lineRule="auto"/>
      <w:jc w:val="both"/>
      <w:outlineLvl w:val="2"/>
      <w:rPr>
        <w:rFonts w:ascii="Proba Pro" w:eastAsia="Times New Roman" w:hAnsi="Proba Pro"/>
        <w:b/>
        <w:bCs/>
        <w:sz w:val="20"/>
        <w:szCs w:val="24"/>
      </w:rPr>
    </w:pPr>
  </w:p>
  <w:p w14:paraId="6AA57B6F" w14:textId="77777777" w:rsidR="00EC5727" w:rsidRDefault="00EC572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4AE3BC2"/>
    <w:multiLevelType w:val="multilevel"/>
    <w:tmpl w:val="5FB88CAC"/>
    <w:styleLink w:val="tl2"/>
    <w:lvl w:ilvl="0">
      <w:start w:val="1"/>
      <w:numFmt w:val="upperRoman"/>
      <w:lvlText w:val="Čl.%1"/>
      <w:lvlJc w:val="center"/>
      <w:pPr>
        <w:ind w:left="576" w:hanging="72"/>
      </w:pPr>
      <w:rPr>
        <w:rFonts w:ascii="Nudista" w:hAnsi="Nudista" w:hint="default"/>
        <w:sz w:val="20"/>
      </w:rPr>
    </w:lvl>
    <w:lvl w:ilvl="1">
      <w:start w:val="1"/>
      <w:numFmt w:val="decimal"/>
      <w:isLgl/>
      <w:lvlText w:val="%1.%2."/>
      <w:lvlJc w:val="left"/>
      <w:pPr>
        <w:ind w:left="936" w:hanging="360"/>
      </w:pPr>
      <w:rPr>
        <w:rFonts w:ascii="Nudista" w:hAnsi="Nudista" w:hint="default"/>
        <w:sz w:val="20"/>
      </w:rPr>
    </w:lvl>
    <w:lvl w:ilvl="2">
      <w:start w:val="1"/>
      <w:numFmt w:val="lowerRoman"/>
      <w:lvlText w:val="%3)"/>
      <w:lvlJc w:val="left"/>
      <w:pPr>
        <w:ind w:left="1296" w:hanging="360"/>
      </w:pPr>
      <w:rPr>
        <w:rFonts w:hint="default"/>
      </w:rPr>
    </w:lvl>
    <w:lvl w:ilvl="3">
      <w:start w:val="1"/>
      <w:numFmt w:val="decimal"/>
      <w:lvlText w:val="(%4)"/>
      <w:lvlJc w:val="left"/>
      <w:pPr>
        <w:ind w:left="1656" w:hanging="360"/>
      </w:pPr>
      <w:rPr>
        <w:rFonts w:hint="default"/>
      </w:rPr>
    </w:lvl>
    <w:lvl w:ilvl="4">
      <w:start w:val="1"/>
      <w:numFmt w:val="lowerLetter"/>
      <w:lvlText w:val="(%5)"/>
      <w:lvlJc w:val="left"/>
      <w:pPr>
        <w:ind w:left="2016" w:hanging="360"/>
      </w:pPr>
      <w:rPr>
        <w:rFonts w:hint="default"/>
      </w:rPr>
    </w:lvl>
    <w:lvl w:ilvl="5">
      <w:start w:val="1"/>
      <w:numFmt w:val="lowerRoman"/>
      <w:lvlText w:val="(%6)"/>
      <w:lvlJc w:val="left"/>
      <w:pPr>
        <w:ind w:left="2376" w:hanging="360"/>
      </w:pPr>
      <w:rPr>
        <w:rFonts w:hint="default"/>
      </w:rPr>
    </w:lvl>
    <w:lvl w:ilvl="6">
      <w:start w:val="1"/>
      <w:numFmt w:val="decimal"/>
      <w:lvlText w:val="%7."/>
      <w:lvlJc w:val="left"/>
      <w:pPr>
        <w:ind w:left="2736" w:hanging="360"/>
      </w:pPr>
      <w:rPr>
        <w:rFonts w:hint="default"/>
      </w:rPr>
    </w:lvl>
    <w:lvl w:ilvl="7">
      <w:start w:val="1"/>
      <w:numFmt w:val="lowerLetter"/>
      <w:lvlText w:val="%8."/>
      <w:lvlJc w:val="left"/>
      <w:pPr>
        <w:ind w:left="3096" w:hanging="360"/>
      </w:pPr>
      <w:rPr>
        <w:rFonts w:hint="default"/>
      </w:rPr>
    </w:lvl>
    <w:lvl w:ilvl="8">
      <w:start w:val="1"/>
      <w:numFmt w:val="lowerRoman"/>
      <w:lvlText w:val="%9."/>
      <w:lvlJc w:val="left"/>
      <w:pPr>
        <w:ind w:left="3456" w:hanging="360"/>
      </w:pPr>
      <w:rPr>
        <w:rFonts w:hint="default"/>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6"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8"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0"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1"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2"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3"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1"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2"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3"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36"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37"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0"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3"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45"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7"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0"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5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9664B1E"/>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69"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74"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77"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79"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E4B4E3E"/>
    <w:multiLevelType w:val="multilevel"/>
    <w:tmpl w:val="7F205F38"/>
    <w:lvl w:ilvl="0">
      <w:start w:val="4"/>
      <w:numFmt w:val="decimal"/>
      <w:pStyle w:val="AOHead1"/>
      <w:lvlText w:val="%1."/>
      <w:lvlJc w:val="left"/>
      <w:pPr>
        <w:tabs>
          <w:tab w:val="num" w:pos="720"/>
        </w:tabs>
        <w:ind w:left="720" w:hanging="720"/>
      </w:pPr>
      <w:rPr>
        <w:rFonts w:hint="default"/>
        <w:color w:val="FFFFFF" w:themeColor="background1"/>
      </w:rPr>
    </w:lvl>
    <w:lvl w:ilvl="1">
      <w:start w:val="6"/>
      <w:numFmt w:val="decimal"/>
      <w:pStyle w:val="AOHead2"/>
      <w:lvlText w:val="%1.%2"/>
      <w:lvlJc w:val="left"/>
      <w:pPr>
        <w:tabs>
          <w:tab w:val="num" w:pos="720"/>
        </w:tabs>
        <w:ind w:left="720" w:hanging="720"/>
      </w:pPr>
      <w:rPr>
        <w:rFonts w:hint="default"/>
        <w:b w:val="0"/>
      </w:rPr>
    </w:lvl>
    <w:lvl w:ilvl="2">
      <w:start w:val="1"/>
      <w:numFmt w:val="lowerLetter"/>
      <w:pStyle w:val="AOHead2"/>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81"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3"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86"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88"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90"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55F3181A"/>
    <w:multiLevelType w:val="hybridMultilevel"/>
    <w:tmpl w:val="F8BE56B4"/>
    <w:lvl w:ilvl="0" w:tplc="9D1471B0">
      <w:start w:val="1"/>
      <w:numFmt w:val="bullet"/>
      <w:lvlText w:val="-"/>
      <w:lvlJc w:val="left"/>
      <w:pPr>
        <w:ind w:left="786" w:hanging="360"/>
      </w:pPr>
      <w:rPr>
        <w:rFonts w:ascii="Proba Pro" w:eastAsia="Times New Roman" w:hAnsi="Proba Pro" w:cstheme="majorHAns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94"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6"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7"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01"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02"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4"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5"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9"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1"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12"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3"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14"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5"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7"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8"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19"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0"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21"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6D325E93"/>
    <w:multiLevelType w:val="multilevel"/>
    <w:tmpl w:val="7B6074A2"/>
    <w:lvl w:ilvl="0">
      <w:start w:val="5"/>
      <w:numFmt w:val="decimal"/>
      <w:lvlText w:val="%1."/>
      <w:lvlJc w:val="left"/>
      <w:pPr>
        <w:ind w:left="794" w:hanging="794"/>
      </w:pPr>
      <w:rPr>
        <w:rFonts w:hint="default"/>
      </w:rPr>
    </w:lvl>
    <w:lvl w:ilvl="1">
      <w:start w:val="1"/>
      <w:numFmt w:val="decimal"/>
      <w:lvlText w:val="%1.%2."/>
      <w:lvlJc w:val="left"/>
      <w:pPr>
        <w:ind w:left="1504" w:hanging="794"/>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794" w:hanging="794"/>
      </w:pPr>
      <w:rPr>
        <w:rFonts w:hint="default"/>
      </w:rPr>
    </w:lvl>
    <w:lvl w:ilvl="5">
      <w:start w:val="1"/>
      <w:numFmt w:val="decimal"/>
      <w:lvlText w:val="%1.%2.%3.%4.%5.%6."/>
      <w:lvlJc w:val="left"/>
      <w:pPr>
        <w:ind w:left="794" w:hanging="794"/>
      </w:pPr>
      <w:rPr>
        <w:rFonts w:hint="default"/>
      </w:rPr>
    </w:lvl>
    <w:lvl w:ilvl="6">
      <w:start w:val="1"/>
      <w:numFmt w:val="decimal"/>
      <w:lvlText w:val="%1.%2.%3.%4.%5.%6.%7."/>
      <w:lvlJc w:val="left"/>
      <w:pPr>
        <w:ind w:left="794" w:hanging="794"/>
      </w:pPr>
      <w:rPr>
        <w:rFonts w:hint="default"/>
      </w:rPr>
    </w:lvl>
    <w:lvl w:ilvl="7">
      <w:start w:val="1"/>
      <w:numFmt w:val="decimal"/>
      <w:lvlText w:val="%1.%2.%3.%4.%5.%6.%7.%8."/>
      <w:lvlJc w:val="left"/>
      <w:pPr>
        <w:ind w:left="794" w:hanging="794"/>
      </w:pPr>
      <w:rPr>
        <w:rFonts w:hint="default"/>
      </w:rPr>
    </w:lvl>
    <w:lvl w:ilvl="8">
      <w:start w:val="1"/>
      <w:numFmt w:val="decimal"/>
      <w:lvlText w:val="%1.%2.%3.%4.%5.%6.%7.%8.%9."/>
      <w:lvlJc w:val="left"/>
      <w:pPr>
        <w:ind w:left="794" w:hanging="794"/>
      </w:pPr>
      <w:rPr>
        <w:rFonts w:hint="default"/>
      </w:rPr>
    </w:lvl>
  </w:abstractNum>
  <w:abstractNum w:abstractNumId="123"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24"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FD350A5"/>
    <w:multiLevelType w:val="multilevel"/>
    <w:tmpl w:val="6EA069EA"/>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27" w15:restartNumberingAfterBreak="0">
    <w:nsid w:val="7041394C"/>
    <w:multiLevelType w:val="multilevel"/>
    <w:tmpl w:val="6624CAF2"/>
    <w:numStyleLink w:val="Importovantl3"/>
  </w:abstractNum>
  <w:abstractNum w:abstractNumId="128"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9"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71633BD0"/>
    <w:multiLevelType w:val="hybridMultilevel"/>
    <w:tmpl w:val="BDDEA910"/>
    <w:lvl w:ilvl="0" w:tplc="5972D9D8">
      <w:numFmt w:val="bullet"/>
      <w:lvlText w:val="-"/>
      <w:lvlJc w:val="left"/>
      <w:pPr>
        <w:ind w:left="1440" w:hanging="360"/>
      </w:pPr>
      <w:rPr>
        <w:rFonts w:ascii="Proba Pro" w:eastAsia="Times New Roman" w:hAnsi="Proba Pro"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1"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4"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7" w15:restartNumberingAfterBreak="0">
    <w:nsid w:val="77A96A86"/>
    <w:multiLevelType w:val="multilevel"/>
    <w:tmpl w:val="4F9C8E14"/>
    <w:lvl w:ilvl="0">
      <w:start w:val="1"/>
      <w:numFmt w:val="upperRoman"/>
      <w:pStyle w:val="nadpisedouasD"/>
      <w:lvlText w:val="Čl.%1"/>
      <w:lvlJc w:val="center"/>
      <w:pPr>
        <w:ind w:left="360" w:hanging="72"/>
      </w:pPr>
      <w:rPr>
        <w:rFonts w:ascii="Nudista" w:hAnsi="Nudista" w:hint="default"/>
        <w:b/>
        <w:bCs w:val="0"/>
      </w:rPr>
    </w:lvl>
    <w:lvl w:ilvl="1">
      <w:start w:val="1"/>
      <w:numFmt w:val="decimal"/>
      <w:isLgl/>
      <w:lvlText w:val="%1.%2"/>
      <w:lvlJc w:val="left"/>
      <w:pPr>
        <w:ind w:left="720" w:hanging="360"/>
      </w:pPr>
      <w:rPr>
        <w:rFonts w:hint="default"/>
        <w:b w:val="0"/>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8"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7A5B4B10"/>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1"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2"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3"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4"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5"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68"/>
  </w:num>
  <w:num w:numId="2">
    <w:abstractNumId w:val="9"/>
  </w:num>
  <w:num w:numId="3">
    <w:abstractNumId w:val="7"/>
  </w:num>
  <w:num w:numId="4">
    <w:abstractNumId w:val="85"/>
  </w:num>
  <w:num w:numId="5">
    <w:abstractNumId w:val="116"/>
  </w:num>
  <w:num w:numId="6">
    <w:abstractNumId w:val="54"/>
  </w:num>
  <w:num w:numId="7">
    <w:abstractNumId w:val="104"/>
  </w:num>
  <w:num w:numId="8">
    <w:abstractNumId w:val="20"/>
  </w:num>
  <w:num w:numId="9">
    <w:abstractNumId w:val="126"/>
  </w:num>
  <w:num w:numId="10">
    <w:abstractNumId w:val="49"/>
  </w:num>
  <w:num w:numId="11">
    <w:abstractNumId w:val="113"/>
  </w:num>
  <w:num w:numId="12">
    <w:abstractNumId w:val="15"/>
  </w:num>
  <w:num w:numId="13">
    <w:abstractNumId w:val="136"/>
  </w:num>
  <w:num w:numId="14">
    <w:abstractNumId w:val="87"/>
  </w:num>
  <w:num w:numId="15">
    <w:abstractNumId w:val="141"/>
  </w:num>
  <w:num w:numId="16">
    <w:abstractNumId w:val="22"/>
  </w:num>
  <w:num w:numId="17">
    <w:abstractNumId w:val="134"/>
  </w:num>
  <w:num w:numId="18">
    <w:abstractNumId w:val="114"/>
  </w:num>
  <w:num w:numId="19">
    <w:abstractNumId w:val="145"/>
  </w:num>
  <w:num w:numId="20">
    <w:abstractNumId w:val="45"/>
  </w:num>
  <w:num w:numId="21">
    <w:abstractNumId w:val="26"/>
  </w:num>
  <w:num w:numId="22">
    <w:abstractNumId w:val="28"/>
  </w:num>
  <w:num w:numId="23">
    <w:abstractNumId w:val="129"/>
  </w:num>
  <w:num w:numId="24">
    <w:abstractNumId w:val="138"/>
  </w:num>
  <w:num w:numId="25">
    <w:abstractNumId w:val="43"/>
  </w:num>
  <w:num w:numId="26">
    <w:abstractNumId w:val="131"/>
  </w:num>
  <w:num w:numId="27">
    <w:abstractNumId w:val="89"/>
  </w:num>
  <w:num w:numId="28">
    <w:abstractNumId w:val="133"/>
  </w:num>
  <w:num w:numId="29">
    <w:abstractNumId w:val="30"/>
  </w:num>
  <w:num w:numId="30">
    <w:abstractNumId w:val="37"/>
  </w:num>
  <w:num w:numId="31">
    <w:abstractNumId w:val="107"/>
  </w:num>
  <w:num w:numId="32">
    <w:abstractNumId w:val="61"/>
  </w:num>
  <w:num w:numId="33">
    <w:abstractNumId w:val="92"/>
  </w:num>
  <w:num w:numId="34">
    <w:abstractNumId w:val="95"/>
  </w:num>
  <w:num w:numId="35">
    <w:abstractNumId w:val="100"/>
  </w:num>
  <w:num w:numId="36">
    <w:abstractNumId w:val="14"/>
  </w:num>
  <w:num w:numId="37">
    <w:abstractNumId w:val="10"/>
  </w:num>
  <w:num w:numId="38">
    <w:abstractNumId w:val="124"/>
  </w:num>
  <w:num w:numId="39">
    <w:abstractNumId w:val="1"/>
  </w:num>
  <w:num w:numId="40">
    <w:abstractNumId w:val="108"/>
  </w:num>
  <w:num w:numId="41">
    <w:abstractNumId w:val="0"/>
  </w:num>
  <w:num w:numId="42">
    <w:abstractNumId w:val="18"/>
  </w:num>
  <w:num w:numId="43">
    <w:abstractNumId w:val="42"/>
  </w:num>
  <w:num w:numId="44">
    <w:abstractNumId w:val="11"/>
  </w:num>
  <w:num w:numId="45">
    <w:abstractNumId w:val="44"/>
  </w:num>
  <w:num w:numId="46">
    <w:abstractNumId w:val="33"/>
  </w:num>
  <w:num w:numId="47">
    <w:abstractNumId w:val="50"/>
  </w:num>
  <w:num w:numId="48">
    <w:abstractNumId w:val="36"/>
  </w:num>
  <w:num w:numId="49">
    <w:abstractNumId w:val="4"/>
  </w:num>
  <w:num w:numId="50">
    <w:abstractNumId w:val="139"/>
  </w:num>
  <w:num w:numId="51">
    <w:abstractNumId w:val="77"/>
  </w:num>
  <w:num w:numId="52">
    <w:abstractNumId w:val="67"/>
  </w:num>
  <w:num w:numId="53">
    <w:abstractNumId w:val="29"/>
  </w:num>
  <w:num w:numId="54">
    <w:abstractNumId w:val="128"/>
  </w:num>
  <w:num w:numId="55">
    <w:abstractNumId w:val="69"/>
  </w:num>
  <w:num w:numId="56">
    <w:abstractNumId w:val="32"/>
  </w:num>
  <w:num w:numId="57">
    <w:abstractNumId w:val="55"/>
  </w:num>
  <w:num w:numId="58">
    <w:abstractNumId w:val="48"/>
  </w:num>
  <w:num w:numId="59">
    <w:abstractNumId w:val="101"/>
  </w:num>
  <w:num w:numId="60">
    <w:abstractNumId w:val="106"/>
  </w:num>
  <w:num w:numId="61">
    <w:abstractNumId w:val="25"/>
  </w:num>
  <w:num w:numId="62">
    <w:abstractNumId w:val="40"/>
  </w:num>
  <w:num w:numId="63">
    <w:abstractNumId w:val="51"/>
  </w:num>
  <w:num w:numId="64">
    <w:abstractNumId w:val="58"/>
  </w:num>
  <w:num w:numId="65">
    <w:abstractNumId w:val="97"/>
  </w:num>
  <w:num w:numId="66">
    <w:abstractNumId w:val="83"/>
  </w:num>
  <w:num w:numId="67">
    <w:abstractNumId w:val="47"/>
  </w:num>
  <w:num w:numId="68">
    <w:abstractNumId w:val="13"/>
  </w:num>
  <w:num w:numId="69">
    <w:abstractNumId w:val="52"/>
  </w:num>
  <w:num w:numId="70">
    <w:abstractNumId w:val="17"/>
  </w:num>
  <w:num w:numId="71">
    <w:abstractNumId w:val="19"/>
  </w:num>
  <w:num w:numId="72">
    <w:abstractNumId w:val="41"/>
  </w:num>
  <w:num w:numId="73">
    <w:abstractNumId w:val="118"/>
  </w:num>
  <w:num w:numId="74">
    <w:abstractNumId w:val="63"/>
  </w:num>
  <w:num w:numId="75">
    <w:abstractNumId w:val="65"/>
  </w:num>
  <w:num w:numId="76">
    <w:abstractNumId w:val="111"/>
  </w:num>
  <w:num w:numId="77">
    <w:abstractNumId w:val="70"/>
  </w:num>
  <w:num w:numId="78">
    <w:abstractNumId w:val="27"/>
  </w:num>
  <w:num w:numId="79">
    <w:abstractNumId w:val="119"/>
  </w:num>
  <w:num w:numId="80">
    <w:abstractNumId w:val="86"/>
  </w:num>
  <w:num w:numId="81">
    <w:abstractNumId w:val="16"/>
  </w:num>
  <w:num w:numId="82">
    <w:abstractNumId w:val="5"/>
  </w:num>
  <w:num w:numId="83">
    <w:abstractNumId w:val="123"/>
  </w:num>
  <w:num w:numId="84">
    <w:abstractNumId w:val="78"/>
  </w:num>
  <w:num w:numId="85">
    <w:abstractNumId w:val="12"/>
  </w:num>
  <w:num w:numId="86">
    <w:abstractNumId w:val="72"/>
  </w:num>
  <w:num w:numId="87">
    <w:abstractNumId w:val="121"/>
  </w:num>
  <w:num w:numId="88">
    <w:abstractNumId w:val="34"/>
  </w:num>
  <w:num w:numId="89">
    <w:abstractNumId w:val="120"/>
  </w:num>
  <w:num w:numId="90">
    <w:abstractNumId w:val="102"/>
  </w:num>
  <w:num w:numId="91">
    <w:abstractNumId w:val="59"/>
  </w:num>
  <w:num w:numId="92">
    <w:abstractNumId w:val="84"/>
  </w:num>
  <w:num w:numId="93">
    <w:abstractNumId w:val="98"/>
  </w:num>
  <w:num w:numId="94">
    <w:abstractNumId w:val="46"/>
  </w:num>
  <w:num w:numId="95">
    <w:abstractNumId w:val="110"/>
  </w:num>
  <w:num w:numId="96">
    <w:abstractNumId w:val="2"/>
  </w:num>
  <w:num w:numId="97">
    <w:abstractNumId w:val="109"/>
  </w:num>
  <w:num w:numId="98">
    <w:abstractNumId w:val="31"/>
  </w:num>
  <w:num w:numId="99">
    <w:abstractNumId w:val="142"/>
  </w:num>
  <w:num w:numId="100">
    <w:abstractNumId w:val="144"/>
  </w:num>
  <w:num w:numId="101">
    <w:abstractNumId w:val="135"/>
  </w:num>
  <w:num w:numId="102">
    <w:abstractNumId w:val="8"/>
  </w:num>
  <w:num w:numId="103">
    <w:abstractNumId w:val="76"/>
  </w:num>
  <w:num w:numId="104">
    <w:abstractNumId w:val="115"/>
  </w:num>
  <w:num w:numId="105">
    <w:abstractNumId w:val="132"/>
  </w:num>
  <w:num w:numId="106">
    <w:abstractNumId w:val="23"/>
  </w:num>
  <w:num w:numId="107">
    <w:abstractNumId w:val="99"/>
  </w:num>
  <w:num w:numId="108">
    <w:abstractNumId w:val="66"/>
  </w:num>
  <w:num w:numId="109">
    <w:abstractNumId w:val="74"/>
  </w:num>
  <w:num w:numId="110">
    <w:abstractNumId w:val="90"/>
  </w:num>
  <w:num w:numId="111">
    <w:abstractNumId w:val="6"/>
  </w:num>
  <w:num w:numId="112">
    <w:abstractNumId w:val="146"/>
  </w:num>
  <w:num w:numId="113">
    <w:abstractNumId w:val="38"/>
  </w:num>
  <w:num w:numId="114">
    <w:abstractNumId w:val="105"/>
  </w:num>
  <w:num w:numId="115">
    <w:abstractNumId w:val="21"/>
  </w:num>
  <w:num w:numId="116">
    <w:abstractNumId w:val="62"/>
  </w:num>
  <w:num w:numId="117">
    <w:abstractNumId w:val="64"/>
  </w:num>
  <w:num w:numId="118">
    <w:abstractNumId w:val="81"/>
  </w:num>
  <w:num w:numId="119">
    <w:abstractNumId w:val="125"/>
  </w:num>
  <w:num w:numId="120">
    <w:abstractNumId w:val="79"/>
  </w:num>
  <w:num w:numId="121">
    <w:abstractNumId w:val="96"/>
  </w:num>
  <w:num w:numId="122">
    <w:abstractNumId w:val="88"/>
  </w:num>
  <w:num w:numId="123">
    <w:abstractNumId w:val="112"/>
  </w:num>
  <w:num w:numId="124">
    <w:abstractNumId w:val="35"/>
  </w:num>
  <w:num w:numId="125">
    <w:abstractNumId w:val="71"/>
  </w:num>
  <w:num w:numId="126">
    <w:abstractNumId w:val="75"/>
  </w:num>
  <w:num w:numId="127">
    <w:abstractNumId w:val="53"/>
  </w:num>
  <w:num w:numId="128">
    <w:abstractNumId w:val="56"/>
  </w:num>
  <w:num w:numId="129">
    <w:abstractNumId w:val="91"/>
  </w:num>
  <w:num w:numId="130">
    <w:abstractNumId w:val="103"/>
  </w:num>
  <w:num w:numId="131">
    <w:abstractNumId w:val="57"/>
  </w:num>
  <w:num w:numId="132">
    <w:abstractNumId w:val="117"/>
  </w:num>
  <w:num w:numId="133">
    <w:abstractNumId w:val="82"/>
  </w:num>
  <w:num w:numId="134">
    <w:abstractNumId w:val="39"/>
  </w:num>
  <w:num w:numId="135">
    <w:abstractNumId w:val="126"/>
    <w:lvlOverride w:ilvl="0">
      <w:startOverride w:val="1"/>
    </w:lvlOverride>
    <w:lvlOverride w:ilvl="1">
      <w:startOverride w:val="3"/>
    </w:lvlOverride>
    <w:lvlOverride w:ilvl="2">
      <w:startOverride w:val="1"/>
    </w:lvlOverride>
  </w:num>
  <w:num w:numId="136">
    <w:abstractNumId w:val="127"/>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37">
    <w:abstractNumId w:val="94"/>
  </w:num>
  <w:num w:numId="138">
    <w:abstractNumId w:val="93"/>
  </w:num>
  <w:num w:numId="139">
    <w:abstractNumId w:val="140"/>
  </w:num>
  <w:num w:numId="140">
    <w:abstractNumId w:val="143"/>
  </w:num>
  <w:num w:numId="141">
    <w:abstractNumId w:val="60"/>
  </w:num>
  <w:num w:numId="142">
    <w:abstractNumId w:val="24"/>
  </w:num>
  <w:num w:numId="143">
    <w:abstractNumId w:val="3"/>
  </w:num>
  <w:num w:numId="144">
    <w:abstractNumId w:val="137"/>
  </w:num>
  <w:num w:numId="145">
    <w:abstractNumId w:val="130"/>
  </w:num>
  <w:num w:numId="146">
    <w:abstractNumId w:val="80"/>
  </w:num>
  <w:num w:numId="147">
    <w:abstractNumId w:val="122"/>
  </w:num>
  <w:num w:numId="14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37"/>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727"/>
    <w:rsid w:val="0001246B"/>
    <w:rsid w:val="000B7E1C"/>
    <w:rsid w:val="001472DA"/>
    <w:rsid w:val="005019E9"/>
    <w:rsid w:val="007D6D96"/>
    <w:rsid w:val="009F095D"/>
    <w:rsid w:val="00A247D4"/>
    <w:rsid w:val="00A6448C"/>
    <w:rsid w:val="00CC492C"/>
    <w:rsid w:val="00D375E0"/>
    <w:rsid w:val="00EC57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6938D4"/>
  <w15:docId w15:val="{448D3F6B-75AF-4CD9-BC0E-0765A2C01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pPr>
      <w:keepNext/>
      <w:keepLines/>
      <w:numPr>
        <w:numId w:val="6"/>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pPr>
      <w:keepNext/>
      <w:keepLines/>
      <w:numPr>
        <w:ilvl w:val="1"/>
        <w:numId w:val="6"/>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pPr>
      <w:keepNext/>
      <w:keepLines/>
      <w:numPr>
        <w:ilvl w:val="2"/>
        <w:numId w:val="6"/>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pPr>
      <w:keepNext/>
      <w:keepLines/>
      <w:numPr>
        <w:ilvl w:val="3"/>
        <w:numId w:val="6"/>
      </w:numPr>
      <w:outlineLvl w:val="3"/>
    </w:pPr>
    <w:rPr>
      <w:rFonts w:ascii="Proba Pro" w:eastAsia="Times New Roman" w:hAnsi="Proba Pro"/>
      <w:iCs/>
      <w:sz w:val="20"/>
    </w:rPr>
  </w:style>
  <w:style w:type="paragraph" w:styleId="Nadpis5">
    <w:name w:val="heading 5"/>
    <w:basedOn w:val="Normlny"/>
    <w:next w:val="Normlny"/>
    <w:link w:val="Nadpis5Char"/>
    <w:uiPriority w:val="9"/>
    <w:qFormat/>
    <w:pPr>
      <w:keepNext/>
      <w:keepLines/>
      <w:numPr>
        <w:ilvl w:val="4"/>
        <w:numId w:val="6"/>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pPr>
      <w:keepNext/>
      <w:keepLines/>
      <w:numPr>
        <w:ilvl w:val="5"/>
        <w:numId w:val="6"/>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pPr>
      <w:keepNext/>
      <w:keepLines/>
      <w:numPr>
        <w:ilvl w:val="6"/>
        <w:numId w:val="6"/>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pPr>
      <w:keepNext/>
      <w:keepLines/>
      <w:numPr>
        <w:ilvl w:val="7"/>
        <w:numId w:val="6"/>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pPr>
      <w:keepNext/>
      <w:keepLines/>
      <w:numPr>
        <w:ilvl w:val="8"/>
        <w:numId w:val="6"/>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Pr>
      <w:rFonts w:ascii="Proba Pro" w:eastAsia="Times New Roman" w:hAnsi="Proba Pro" w:cs="Times New Roman"/>
      <w:sz w:val="20"/>
      <w:szCs w:val="24"/>
    </w:rPr>
  </w:style>
  <w:style w:type="character" w:customStyle="1" w:styleId="Nadpis4Char">
    <w:name w:val="Nadpis 4 Char"/>
    <w:basedOn w:val="Predvolenpsmoodseku"/>
    <w:link w:val="Nadpis4"/>
    <w:uiPriority w:val="9"/>
    <w:rPr>
      <w:rFonts w:ascii="Proba Pro" w:eastAsia="Times New Roman" w:hAnsi="Proba Pro" w:cs="Times New Roman"/>
      <w:iCs/>
      <w:sz w:val="20"/>
    </w:rPr>
  </w:style>
  <w:style w:type="character" w:customStyle="1" w:styleId="Nadpis5Char">
    <w:name w:val="Nadpis 5 Char"/>
    <w:basedOn w:val="Predvolenpsmoodseku"/>
    <w:link w:val="Nadpis5"/>
    <w:uiPriority w:val="9"/>
    <w:rPr>
      <w:rFonts w:ascii="Calibri Light" w:eastAsia="Times New Roman" w:hAnsi="Calibri Light" w:cs="Times New Roman"/>
      <w:color w:val="2E74B5"/>
    </w:rPr>
  </w:style>
  <w:style w:type="character" w:customStyle="1" w:styleId="Nadpis6Char">
    <w:name w:val="Nadpis 6 Char"/>
    <w:basedOn w:val="Predvolenpsmoodseku"/>
    <w:link w:val="Nadpis6"/>
    <w:uiPriority w:val="9"/>
    <w:rPr>
      <w:rFonts w:ascii="Calibri Light" w:eastAsia="Times New Roman" w:hAnsi="Calibri Light" w:cs="Times New Roman"/>
      <w:color w:val="1F4D78"/>
    </w:rPr>
  </w:style>
  <w:style w:type="character" w:customStyle="1" w:styleId="Nadpis7Char">
    <w:name w:val="Nadpis 7 Char"/>
    <w:basedOn w:val="Predvolenpsmoodseku"/>
    <w:link w:val="Nadpis7"/>
    <w:uiPriority w:val="9"/>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Pr>
      <w:rFonts w:ascii="Calibri Light" w:eastAsia="Times New Roman" w:hAnsi="Calibri Light" w:cs="Times New Roman"/>
      <w:i/>
      <w:iCs/>
      <w:color w:val="272727"/>
      <w:sz w:val="21"/>
      <w:szCs w:val="21"/>
    </w:rPr>
  </w:style>
  <w:style w:type="table" w:customStyle="1" w:styleId="TableNormal1">
    <w:name w:val="Table Normal1"/>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pPr>
      <w:keepNext/>
      <w:keepLines/>
      <w:spacing w:before="480" w:after="120"/>
    </w:pPr>
    <w:rPr>
      <w:b/>
      <w:sz w:val="72"/>
      <w:szCs w:val="72"/>
    </w:rPr>
  </w:style>
  <w:style w:type="character" w:customStyle="1" w:styleId="NzovChar">
    <w:name w:val="Názov Char"/>
    <w:basedOn w:val="Predvolenpsmoodseku"/>
    <w:link w:val="Nzov"/>
    <w:rPr>
      <w:rFonts w:ascii="Calibri" w:eastAsia="Calibri" w:hAnsi="Calibri" w:cs="Times New Roman"/>
      <w:b/>
      <w:sz w:val="72"/>
      <w:szCs w:val="72"/>
    </w:rPr>
  </w:style>
  <w:style w:type="paragraph" w:styleId="Hlavika">
    <w:name w:val="header"/>
    <w:aliases w:val="Header - Table"/>
    <w:basedOn w:val="Normlny"/>
    <w:link w:val="HlavikaChar"/>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rPr>
      <w:rFonts w:ascii="bill corporate narrow medium" w:eastAsia="Calibri" w:hAnsi="bill corporate narrow medium" w:cs="Times New Roman"/>
    </w:rPr>
  </w:style>
  <w:style w:type="character" w:styleId="Hypertextovprepojenie">
    <w:name w:val="Hyperlink"/>
    <w:uiPriority w:val="99"/>
    <w:rPr>
      <w:rFonts w:cs="Times New Roman"/>
      <w:color w:val="000000"/>
      <w:u w:val="none"/>
    </w:rPr>
  </w:style>
  <w:style w:type="paragraph" w:customStyle="1" w:styleId="ADBEENumberedlist">
    <w:name w:val="ADBEE Numbered list"/>
    <w:basedOn w:val="Normlny"/>
    <w:qFormat/>
    <w:pPr>
      <w:numPr>
        <w:numId w:val="1"/>
      </w:numPr>
      <w:spacing w:line="288" w:lineRule="auto"/>
      <w:ind w:right="380"/>
    </w:pPr>
    <w:rPr>
      <w:sz w:val="18"/>
      <w:szCs w:val="18"/>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Calibri" w:eastAsia="Calibri" w:hAnsi="Calibri" w:cs="Times New Roman"/>
    </w:rPr>
  </w:style>
  <w:style w:type="table" w:styleId="Mriekatabuky">
    <w:name w:val="Table Grid"/>
    <w:basedOn w:val="Normlnatabuka"/>
    <w:uiPriority w:val="39"/>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pPr>
      <w:tabs>
        <w:tab w:val="left" w:pos="640"/>
        <w:tab w:val="right" w:leader="dot" w:pos="8913"/>
      </w:tabs>
      <w:ind w:left="159"/>
    </w:pPr>
    <w:rPr>
      <w:i/>
    </w:rPr>
  </w:style>
  <w:style w:type="paragraph" w:styleId="Obsah4">
    <w:name w:val="toc 4"/>
    <w:basedOn w:val="Normlny"/>
    <w:next w:val="Normlny"/>
    <w:autoRedefine/>
    <w:uiPriority w:val="39"/>
    <w:pPr>
      <w:pBdr>
        <w:between w:val="double" w:sz="6" w:space="0" w:color="auto"/>
      </w:pBdr>
      <w:ind w:left="320"/>
    </w:pPr>
    <w:rPr>
      <w:sz w:val="20"/>
      <w:szCs w:val="20"/>
    </w:rPr>
  </w:style>
  <w:style w:type="paragraph" w:styleId="Obsah5">
    <w:name w:val="toc 5"/>
    <w:basedOn w:val="Normlny"/>
    <w:next w:val="Normlny"/>
    <w:autoRedefine/>
    <w:uiPriority w:val="39"/>
    <w:pPr>
      <w:pBdr>
        <w:between w:val="double" w:sz="6" w:space="0" w:color="auto"/>
      </w:pBdr>
      <w:ind w:left="480"/>
    </w:pPr>
    <w:rPr>
      <w:sz w:val="20"/>
      <w:szCs w:val="20"/>
    </w:rPr>
  </w:style>
  <w:style w:type="paragraph" w:styleId="Obsah6">
    <w:name w:val="toc 6"/>
    <w:basedOn w:val="Normlny"/>
    <w:next w:val="Normlny"/>
    <w:autoRedefine/>
    <w:uiPriority w:val="39"/>
    <w:pPr>
      <w:pBdr>
        <w:between w:val="double" w:sz="6" w:space="0" w:color="auto"/>
      </w:pBdr>
      <w:ind w:left="640"/>
    </w:pPr>
    <w:rPr>
      <w:sz w:val="20"/>
      <w:szCs w:val="20"/>
    </w:rPr>
  </w:style>
  <w:style w:type="paragraph" w:styleId="Obsah7">
    <w:name w:val="toc 7"/>
    <w:basedOn w:val="Normlny"/>
    <w:next w:val="Normlny"/>
    <w:autoRedefine/>
    <w:uiPriority w:val="39"/>
    <w:pPr>
      <w:pBdr>
        <w:between w:val="double" w:sz="6" w:space="0" w:color="auto"/>
      </w:pBdr>
      <w:ind w:left="800"/>
    </w:pPr>
    <w:rPr>
      <w:sz w:val="20"/>
      <w:szCs w:val="20"/>
    </w:rPr>
  </w:style>
  <w:style w:type="paragraph" w:styleId="Obsah8">
    <w:name w:val="toc 8"/>
    <w:basedOn w:val="Normlny"/>
    <w:next w:val="Normlny"/>
    <w:autoRedefine/>
    <w:uiPriority w:val="39"/>
    <w:pPr>
      <w:pBdr>
        <w:between w:val="double" w:sz="6" w:space="0" w:color="auto"/>
      </w:pBdr>
      <w:ind w:left="960"/>
    </w:pPr>
    <w:rPr>
      <w:sz w:val="20"/>
      <w:szCs w:val="20"/>
    </w:rPr>
  </w:style>
  <w:style w:type="paragraph" w:styleId="Obsah9">
    <w:name w:val="toc 9"/>
    <w:basedOn w:val="Normlny"/>
    <w:next w:val="Normlny"/>
    <w:autoRedefine/>
    <w:uiPriority w:val="39"/>
    <w:pPr>
      <w:pBdr>
        <w:between w:val="double" w:sz="6" w:space="0" w:color="auto"/>
      </w:pBdr>
      <w:ind w:left="1120"/>
    </w:pPr>
    <w:rPr>
      <w:sz w:val="20"/>
      <w:szCs w:val="20"/>
    </w:rPr>
  </w:style>
  <w:style w:type="paragraph" w:styleId="Hlavikaobsahu">
    <w:name w:val="TOC Heading"/>
    <w:basedOn w:val="Nadpis1"/>
    <w:next w:val="Normlny"/>
    <w:uiPriority w:val="39"/>
    <w:qFormat/>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Pr>
      <w:rFonts w:cs="Times New Roman"/>
    </w:rPr>
  </w:style>
  <w:style w:type="paragraph" w:styleId="Textbubliny">
    <w:name w:val="Balloon Text"/>
    <w:basedOn w:val="Normlny"/>
    <w:link w:val="TextbublinyChar"/>
    <w:uiPriority w:val="99"/>
    <w:rPr>
      <w:rFonts w:ascii="Times New Roman" w:hAnsi="Times New Roman"/>
      <w:sz w:val="18"/>
      <w:szCs w:val="18"/>
    </w:rPr>
  </w:style>
  <w:style w:type="character" w:customStyle="1" w:styleId="TextbublinyChar">
    <w:name w:val="Text bubliny Char"/>
    <w:basedOn w:val="Predvolenpsmoodseku"/>
    <w:link w:val="Textbubliny"/>
    <w:uiPriority w:val="99"/>
    <w:rPr>
      <w:rFonts w:ascii="Times New Roman" w:eastAsia="Calibri" w:hAnsi="Times New Roman" w:cs="Times New Roman"/>
      <w:sz w:val="18"/>
      <w:szCs w:val="18"/>
    </w:rPr>
  </w:style>
  <w:style w:type="paragraph" w:customStyle="1" w:styleId="NadpisoznaenedouasA">
    <w:name w:val="Nadpis (označené šedou) Časť A"/>
    <w:basedOn w:val="Normlny"/>
    <w:link w:val="NadpisoznaenedouasAChar"/>
    <w:autoRedefine/>
    <w:qFormat/>
    <w:locked/>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Pr>
      <w:rFonts w:ascii="Arial" w:eastAsia="Times New Roman" w:hAnsi="Arial"/>
      <w:sz w:val="20"/>
      <w:szCs w:val="20"/>
      <w:lang w:val="cs-CZ"/>
    </w:rPr>
  </w:style>
  <w:style w:type="character" w:customStyle="1" w:styleId="TextkomentraChar">
    <w:name w:val="Text komentára Char"/>
    <w:basedOn w:val="Predvolenpsmoodseku"/>
    <w:link w:val="Textkomentra"/>
    <w:uiPriority w:val="99"/>
    <w:rPr>
      <w:rFonts w:ascii="Arial" w:eastAsia="Times New Roman" w:hAnsi="Arial" w:cs="Times New Roman"/>
      <w:sz w:val="20"/>
      <w:szCs w:val="20"/>
      <w:lang w:val="cs-CZ"/>
    </w:rPr>
  </w:style>
  <w:style w:type="character" w:styleId="Odkaznakomentr">
    <w:name w:val="annotation reference"/>
    <w:uiPriority w:val="99"/>
    <w:rPr>
      <w:rFonts w:ascii="Times New Roman" w:hAnsi="Times New Roman" w:cs="Times New Roman"/>
      <w:sz w:val="16"/>
    </w:rPr>
  </w:style>
  <w:style w:type="paragraph" w:customStyle="1" w:styleId="Nadpis2oddiel">
    <w:name w:val="Nadpis 2 (oddiel)"/>
    <w:basedOn w:val="Normlny"/>
    <w:link w:val="Nadpis2oddielChar"/>
    <w:autoRedefine/>
    <w:qFormat/>
    <w:locked/>
    <w:pPr>
      <w:jc w:val="center"/>
    </w:pPr>
    <w:rPr>
      <w:rFonts w:ascii="Proba Pro" w:eastAsia="Times New Roman" w:hAnsi="Proba Pro" w:cs="Arial"/>
      <w:b/>
      <w:sz w:val="26"/>
      <w:szCs w:val="26"/>
    </w:rPr>
  </w:style>
  <w:style w:type="character" w:customStyle="1" w:styleId="Nadpis2oddielChar">
    <w:name w:val="Nadpis 2 (oddiel) Char"/>
    <w:link w:val="Nadpis2oddiel"/>
    <w:locked/>
    <w:rPr>
      <w:rFonts w:ascii="Proba Pro" w:eastAsia="Times New Roman" w:hAnsi="Proba Pro" w:cs="Arial"/>
      <w:b/>
      <w:sz w:val="26"/>
      <w:szCs w:val="26"/>
    </w:rPr>
  </w:style>
  <w:style w:type="character" w:customStyle="1" w:styleId="NadpisoznaenedouasAChar">
    <w:name w:val="Nadpis (označené šedou) Časť A Char"/>
    <w:link w:val="NadpisoznaenedouasA"/>
    <w:locked/>
    <w:rPr>
      <w:rFonts w:ascii="Arial" w:eastAsia="Times New Roman" w:hAnsi="Arial" w:cs="Arial"/>
      <w:b/>
      <w:color w:val="2F5496"/>
    </w:rPr>
  </w:style>
  <w:style w:type="paragraph" w:styleId="Odsekzoznamu">
    <w:name w:val="List Paragraph"/>
    <w:aliases w:val="body,Odsek zoznamu2,Bullet Number,lp1,lp11,List Paragraph11,Bullet 1,Use Case List Paragraph,Nad,Odstavec cíl se seznamem,Odstavec_muj,Odsek,ZOZNAM,Table,Bullet List,FooterText,numbered,Paragraphe de liste1"/>
    <w:basedOn w:val="Normlny"/>
    <w:link w:val="OdsekzoznamuChar"/>
    <w:uiPriority w:val="34"/>
    <w:qFormat/>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pPr>
      <w:ind w:left="360"/>
      <w:jc w:val="both"/>
    </w:pPr>
    <w:rPr>
      <w:rFonts w:ascii="Arial" w:eastAsia="Times New Roman" w:hAnsi="Arial"/>
      <w:sz w:val="20"/>
      <w:szCs w:val="24"/>
    </w:rPr>
  </w:style>
  <w:style w:type="character" w:customStyle="1" w:styleId="Zarkazkladnhotextu2Char">
    <w:name w:val="Zarážka základného textu 2 Char"/>
    <w:basedOn w:val="Predvolenpsmoodseku"/>
    <w:link w:val="Zarkazkladnhotextu2"/>
    <w:uiPriority w:val="99"/>
    <w:rPr>
      <w:rFonts w:ascii="Arial" w:eastAsia="Times New Roman" w:hAnsi="Arial" w:cs="Times New Roman"/>
      <w:sz w:val="20"/>
      <w:szCs w:val="24"/>
    </w:rPr>
  </w:style>
  <w:style w:type="paragraph" w:customStyle="1" w:styleId="NadpisoznaenedouasB">
    <w:name w:val="Nadpis (označený šedou) časť B"/>
    <w:basedOn w:val="Normlny"/>
    <w:autoRedefine/>
    <w:qFormat/>
    <w:locked/>
    <w:pPr>
      <w:numPr>
        <w:numId w:val="4"/>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pPr>
      <w:numPr>
        <w:numId w:val="5"/>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Pr>
      <w:rFonts w:ascii="Arial" w:eastAsia="Times New Roman" w:hAnsi="Arial" w:cs="Arial"/>
      <w:b/>
      <w:bCs/>
      <w:smallCaps/>
      <w:color w:val="2F5496"/>
      <w:spacing w:val="10"/>
    </w:rPr>
  </w:style>
  <w:style w:type="paragraph" w:customStyle="1" w:styleId="NADPISas">
    <w:name w:val="NADPIS Časť"/>
    <w:basedOn w:val="Normlny"/>
    <w:link w:val="NADPISasChar"/>
    <w:qFormat/>
    <w:rPr>
      <w:rFonts w:ascii="Arial" w:eastAsia="Times New Roman" w:hAnsi="Arial" w:cs="Arial"/>
      <w:b/>
      <w:bCs/>
      <w:smallCaps/>
      <w:sz w:val="30"/>
      <w:szCs w:val="30"/>
    </w:rPr>
  </w:style>
  <w:style w:type="character" w:customStyle="1" w:styleId="NADPISasChar">
    <w:name w:val="NADPIS Časť Char"/>
    <w:link w:val="NADPISas"/>
    <w:locked/>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pPr>
      <w:numPr>
        <w:numId w:val="149"/>
      </w:numPr>
      <w:spacing w:after="0" w:line="240" w:lineRule="auto"/>
      <w:jc w:val="center"/>
    </w:pPr>
    <w:rPr>
      <w:rFonts w:ascii="Proba Pro" w:hAnsi="Proba Pro"/>
      <w:b/>
      <w:sz w:val="20"/>
      <w:szCs w:val="20"/>
    </w:rPr>
  </w:style>
  <w:style w:type="character" w:customStyle="1" w:styleId="nadpisedouasDChar">
    <w:name w:val="nadpis (šedou) časť D Char"/>
    <w:link w:val="nadpisedouasD"/>
    <w:locked/>
    <w:rPr>
      <w:rFonts w:ascii="Proba Pro" w:eastAsia="Calibri" w:hAnsi="Proba Pro" w:cs="Times New Roman"/>
      <w:b/>
      <w:sz w:val="20"/>
      <w:szCs w:val="20"/>
    </w:rPr>
  </w:style>
  <w:style w:type="paragraph" w:customStyle="1" w:styleId="nadpisedouasE">
    <w:name w:val="nadpis (šedou) časť E"/>
    <w:basedOn w:val="Normlny"/>
    <w:link w:val="nadpisedouasEChar"/>
    <w:autoRedefine/>
    <w:qFormat/>
    <w:locked/>
    <w:pPr>
      <w:numPr>
        <w:numId w:val="8"/>
      </w:numPr>
    </w:pPr>
    <w:rPr>
      <w:rFonts w:ascii="Arial" w:eastAsia="Times New Roman" w:hAnsi="Arial" w:cs="Arial"/>
      <w:b/>
      <w:smallCaps/>
      <w:color w:val="2F5496"/>
    </w:rPr>
  </w:style>
  <w:style w:type="character" w:customStyle="1" w:styleId="nadpisedouasEChar">
    <w:name w:val="nadpis (šedou) časť E Char"/>
    <w:link w:val="nadpisedouasE"/>
    <w:locked/>
    <w:rPr>
      <w:rFonts w:ascii="Arial" w:eastAsia="Times New Roman" w:hAnsi="Arial" w:cs="Arial"/>
      <w:b/>
      <w:smallCaps/>
      <w:color w:val="2F5496"/>
    </w:rPr>
  </w:style>
  <w:style w:type="paragraph" w:customStyle="1" w:styleId="nadpisedouasG">
    <w:name w:val="nadpis (šedou) časť G"/>
    <w:basedOn w:val="Normlny"/>
    <w:link w:val="nadpisedouasGChar"/>
    <w:autoRedefine/>
    <w:qFormat/>
    <w:locked/>
    <w:pPr>
      <w:numPr>
        <w:numId w:val="10"/>
      </w:numPr>
    </w:pPr>
    <w:rPr>
      <w:rFonts w:ascii="Arial" w:eastAsia="Times New Roman" w:hAnsi="Arial" w:cs="Arial"/>
      <w:b/>
      <w:bCs/>
      <w:smallCaps/>
      <w:color w:val="2F5496"/>
    </w:rPr>
  </w:style>
  <w:style w:type="character" w:customStyle="1" w:styleId="nadpisedouasGChar">
    <w:name w:val="nadpis (šedou) časť G Char"/>
    <w:link w:val="nadpisedouasG"/>
    <w:locked/>
    <w:rPr>
      <w:rFonts w:ascii="Arial" w:eastAsia="Times New Roman" w:hAnsi="Arial" w:cs="Arial"/>
      <w:b/>
      <w:bCs/>
      <w:smallCaps/>
      <w:color w:val="2F5496"/>
    </w:rPr>
  </w:style>
  <w:style w:type="paragraph" w:styleId="Textpoznmkypodiarou">
    <w:name w:val="footnote text"/>
    <w:basedOn w:val="Normlny"/>
    <w:link w:val="TextpoznmkypodiarouChar"/>
    <w:uiPriority w:val="99"/>
    <w:semiHidden/>
    <w:rPr>
      <w:sz w:val="20"/>
      <w:szCs w:val="20"/>
    </w:rPr>
  </w:style>
  <w:style w:type="character" w:customStyle="1" w:styleId="TextpoznmkypodiarouChar">
    <w:name w:val="Text poznámky pod čiarou Char"/>
    <w:basedOn w:val="Predvolenpsmoodseku"/>
    <w:link w:val="Textpoznmkypodiarou"/>
    <w:uiPriority w:val="99"/>
    <w:semiHidden/>
    <w:rPr>
      <w:rFonts w:ascii="Calibri" w:eastAsia="Calibri" w:hAnsi="Calibri" w:cs="Times New Roman"/>
      <w:sz w:val="20"/>
      <w:szCs w:val="20"/>
    </w:rPr>
  </w:style>
  <w:style w:type="character" w:styleId="Odkaznapoznmkupodiarou">
    <w:name w:val="footnote reference"/>
    <w:uiPriority w:val="99"/>
    <w:semiHidden/>
    <w:rPr>
      <w:rFonts w:cs="Times New Roman"/>
      <w:vertAlign w:val="superscript"/>
    </w:rPr>
  </w:style>
  <w:style w:type="paragraph" w:styleId="Textvysvetlivky">
    <w:name w:val="endnote text"/>
    <w:basedOn w:val="Normlny"/>
    <w:link w:val="TextvysvetlivkyChar"/>
    <w:uiPriority w:val="99"/>
    <w:semiHidden/>
    <w:rPr>
      <w:sz w:val="20"/>
      <w:szCs w:val="20"/>
    </w:rPr>
  </w:style>
  <w:style w:type="character" w:customStyle="1" w:styleId="TextvysvetlivkyChar">
    <w:name w:val="Text vysvetlivky Char"/>
    <w:basedOn w:val="Predvolenpsmoodseku"/>
    <w:link w:val="Textvysvetlivky"/>
    <w:uiPriority w:val="99"/>
    <w:semiHidden/>
    <w:rPr>
      <w:rFonts w:ascii="Calibri" w:eastAsia="Calibri" w:hAnsi="Calibri" w:cs="Times New Roman"/>
      <w:sz w:val="20"/>
      <w:szCs w:val="20"/>
    </w:rPr>
  </w:style>
  <w:style w:type="character" w:styleId="Odkaznavysvetlivku">
    <w:name w:val="endnote reference"/>
    <w:uiPriority w:val="99"/>
    <w:semiHidden/>
    <w:rPr>
      <w:rFonts w:cs="Times New Roman"/>
      <w:vertAlign w:val="superscript"/>
    </w:rPr>
  </w:style>
  <w:style w:type="paragraph" w:styleId="Predmetkomentra">
    <w:name w:val="annotation subject"/>
    <w:basedOn w:val="Textkomentra"/>
    <w:next w:val="Textkomentra"/>
    <w:link w:val="PredmetkomentraChar"/>
    <w:uiPriority w:val="99"/>
    <w:semiHidden/>
    <w:pPr>
      <w:spacing w:before="240"/>
    </w:pPr>
    <w:rPr>
      <w:rFonts w:ascii="PT Serif" w:eastAsia="Calibri" w:hAnsi="PT Serif"/>
      <w:b/>
      <w:bCs/>
      <w:color w:val="000000"/>
      <w:lang w:val="sk-SK"/>
    </w:rPr>
  </w:style>
  <w:style w:type="character" w:customStyle="1" w:styleId="PredmetkomentraChar">
    <w:name w:val="Predmet komentára Char"/>
    <w:basedOn w:val="TextkomentraChar"/>
    <w:link w:val="Predmetkomentra"/>
    <w:uiPriority w:val="99"/>
    <w:semiHidden/>
    <w:rPr>
      <w:rFonts w:ascii="PT Serif" w:eastAsia="Calibri" w:hAnsi="PT Serif" w:cs="Times New Roman"/>
      <w:b/>
      <w:bCs/>
      <w:color w:val="000000"/>
      <w:sz w:val="20"/>
      <w:szCs w:val="20"/>
      <w:lang w:val="cs-CZ"/>
    </w:rPr>
  </w:style>
  <w:style w:type="paragraph" w:styleId="Zkladntext">
    <w:name w:val="Body Text"/>
    <w:basedOn w:val="Normlny"/>
    <w:link w:val="ZkladntextChar"/>
    <w:uiPriority w:val="99"/>
    <w:pPr>
      <w:spacing w:after="120"/>
    </w:pPr>
  </w:style>
  <w:style w:type="character" w:customStyle="1" w:styleId="ZkladntextChar">
    <w:name w:val="Základný text Char"/>
    <w:basedOn w:val="Predvolenpsmoodseku"/>
    <w:link w:val="Zkladntext"/>
    <w:uiPriority w:val="99"/>
    <w:rPr>
      <w:rFonts w:ascii="Calibri" w:eastAsia="Calibri" w:hAnsi="Calibri" w:cs="Times New Roman"/>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le Char"/>
    <w:link w:val="Odsekzoznamu"/>
    <w:uiPriority w:val="34"/>
    <w:qFormat/>
    <w:locked/>
    <w:rPr>
      <w:rFonts w:ascii="Times New Roman" w:eastAsia="Times New Roman" w:hAnsi="Times New Roman" w:cs="Times New Roman"/>
      <w:sz w:val="20"/>
      <w:szCs w:val="20"/>
    </w:rPr>
  </w:style>
  <w:style w:type="character" w:styleId="Vrazn">
    <w:name w:val="Strong"/>
    <w:uiPriority w:val="99"/>
    <w:qFormat/>
    <w:rPr>
      <w:rFonts w:cs="Times New Roman"/>
      <w:b/>
      <w:bCs/>
    </w:rPr>
  </w:style>
  <w:style w:type="character" w:customStyle="1" w:styleId="Zkladntext0">
    <w:name w:val="Základný text_"/>
    <w:link w:val="Zkladntext2"/>
    <w:locked/>
    <w:rPr>
      <w:rFonts w:ascii="Times New Roman" w:hAnsi="Times New Roman"/>
      <w:sz w:val="21"/>
      <w:shd w:val="clear" w:color="auto" w:fill="FFFFFF"/>
    </w:rPr>
  </w:style>
  <w:style w:type="paragraph" w:customStyle="1" w:styleId="Zkladntext2">
    <w:name w:val="Základný text2"/>
    <w:basedOn w:val="Normlny"/>
    <w:link w:val="Zkladntext0"/>
    <w:pPr>
      <w:widowControl w:val="0"/>
      <w:shd w:val="clear" w:color="auto" w:fill="FFFFFF"/>
      <w:spacing w:after="300" w:line="302" w:lineRule="exact"/>
      <w:ind w:hanging="460"/>
      <w:jc w:val="center"/>
    </w:pPr>
    <w:rPr>
      <w:rFonts w:ascii="Times New Roman" w:eastAsiaTheme="minorHAnsi" w:hAnsi="Times New Roman" w:cstheme="minorBidi"/>
      <w:sz w:val="21"/>
    </w:rPr>
  </w:style>
  <w:style w:type="character" w:customStyle="1" w:styleId="apple-converted-space">
    <w:name w:val="apple-converted-space"/>
    <w:rPr>
      <w:rFonts w:cs="Times New Roman"/>
    </w:rPr>
  </w:style>
  <w:style w:type="paragraph" w:customStyle="1" w:styleId="05Bullets">
    <w:name w:val="05_Bullets"/>
    <w:basedOn w:val="Normlny"/>
    <w:link w:val="05BulletsChar"/>
    <w:qFormat/>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Pr>
      <w:rFonts w:ascii="Arial" w:eastAsia="Times New Roman" w:hAnsi="Arial" w:cs="Arial"/>
      <w:lang w:eastAsia="hu-HU"/>
    </w:rPr>
  </w:style>
  <w:style w:type="character" w:styleId="Zstupntext">
    <w:name w:val="Placeholder Text"/>
    <w:uiPriority w:val="99"/>
    <w:semiHidden/>
    <w:rPr>
      <w:rFonts w:cs="Times New Roman"/>
      <w:color w:val="808080"/>
    </w:rPr>
  </w:style>
  <w:style w:type="paragraph" w:styleId="Revzia">
    <w:name w:val="Revision"/>
    <w:hidden/>
    <w:uiPriority w:val="99"/>
    <w:semiHidden/>
    <w:pPr>
      <w:spacing w:after="0" w:line="240" w:lineRule="auto"/>
    </w:pPr>
    <w:rPr>
      <w:rFonts w:ascii="PT Serif" w:eastAsia="Calibri" w:hAnsi="PT Serif" w:cs="PT Serif"/>
      <w:color w:val="000000"/>
      <w:sz w:val="16"/>
      <w:lang w:eastAsia="sk-SK"/>
    </w:rPr>
  </w:style>
  <w:style w:type="character" w:styleId="PouitHypertextovPrepojenie">
    <w:name w:val="FollowedHyperlink"/>
    <w:uiPriority w:val="99"/>
    <w:semiHidden/>
    <w:rPr>
      <w:rFonts w:cs="Times New Roman"/>
      <w:color w:val="954F72"/>
      <w:u w:val="single"/>
    </w:rPr>
  </w:style>
  <w:style w:type="paragraph" w:customStyle="1" w:styleId="msonormal0">
    <w:name w:val="msonormal"/>
    <w:basedOn w:val="Normlny"/>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Pr>
      <w:rFonts w:cs="Times New Roman"/>
      <w:sz w:val="22"/>
      <w:szCs w:val="22"/>
    </w:rPr>
  </w:style>
  <w:style w:type="character" w:customStyle="1" w:styleId="HeaderChar19">
    <w:name w:val="Header Char19"/>
    <w:aliases w:val="Header - Table Char19"/>
    <w:uiPriority w:val="99"/>
    <w:semiHidden/>
    <w:rPr>
      <w:rFonts w:cs="Times New Roman"/>
      <w:sz w:val="22"/>
      <w:szCs w:val="22"/>
    </w:rPr>
  </w:style>
  <w:style w:type="character" w:customStyle="1" w:styleId="HeaderChar18">
    <w:name w:val="Header Char18"/>
    <w:aliases w:val="Header - Table Char18"/>
    <w:uiPriority w:val="99"/>
    <w:semiHidden/>
    <w:rPr>
      <w:rFonts w:cs="Times New Roman"/>
      <w:sz w:val="22"/>
      <w:szCs w:val="22"/>
    </w:rPr>
  </w:style>
  <w:style w:type="character" w:customStyle="1" w:styleId="HeaderChar17">
    <w:name w:val="Header Char17"/>
    <w:aliases w:val="Header - Table Char17"/>
    <w:uiPriority w:val="99"/>
    <w:semiHidden/>
    <w:rPr>
      <w:rFonts w:cs="Times New Roman"/>
      <w:sz w:val="22"/>
      <w:szCs w:val="22"/>
    </w:rPr>
  </w:style>
  <w:style w:type="character" w:customStyle="1" w:styleId="HeaderChar16">
    <w:name w:val="Header Char16"/>
    <w:aliases w:val="Header - Table Char16"/>
    <w:uiPriority w:val="99"/>
    <w:semiHidden/>
    <w:rPr>
      <w:rFonts w:cs="Times New Roman"/>
      <w:sz w:val="22"/>
      <w:szCs w:val="22"/>
    </w:rPr>
  </w:style>
  <w:style w:type="character" w:customStyle="1" w:styleId="HeaderChar15">
    <w:name w:val="Header Char15"/>
    <w:aliases w:val="Header - Table Char15"/>
    <w:uiPriority w:val="99"/>
    <w:semiHidden/>
    <w:rPr>
      <w:rFonts w:cs="Times New Roman"/>
    </w:rPr>
  </w:style>
  <w:style w:type="character" w:customStyle="1" w:styleId="HeaderChar14">
    <w:name w:val="Header Char14"/>
    <w:aliases w:val="Header - Table Char14"/>
    <w:uiPriority w:val="99"/>
    <w:semiHidden/>
  </w:style>
  <w:style w:type="character" w:customStyle="1" w:styleId="HeaderChar13">
    <w:name w:val="Header Char13"/>
    <w:aliases w:val="Header - Table Char13"/>
    <w:uiPriority w:val="99"/>
    <w:semiHidden/>
  </w:style>
  <w:style w:type="character" w:customStyle="1" w:styleId="HeaderChar12">
    <w:name w:val="Header Char12"/>
    <w:aliases w:val="Header - Table Char12"/>
    <w:uiPriority w:val="99"/>
    <w:semiHidden/>
  </w:style>
  <w:style w:type="character" w:customStyle="1" w:styleId="HeaderChar11">
    <w:name w:val="Header Char11"/>
    <w:aliases w:val="Header - Table Char11"/>
    <w:uiPriority w:val="99"/>
    <w:semiHidden/>
  </w:style>
  <w:style w:type="character" w:customStyle="1" w:styleId="code">
    <w:name w:val="code"/>
    <w:rPr>
      <w:rFonts w:cs="Times New Roman"/>
    </w:rPr>
  </w:style>
  <w:style w:type="character" w:customStyle="1" w:styleId="Nzov1">
    <w:name w:val="Názov1"/>
    <w:rPr>
      <w:rFonts w:cs="Times New Roman"/>
    </w:rPr>
  </w:style>
  <w:style w:type="character" w:customStyle="1" w:styleId="UnresolvedMention1">
    <w:name w:val="Unresolved Mention1"/>
    <w:uiPriority w:val="99"/>
    <w:semiHidden/>
    <w:rPr>
      <w:rFonts w:cs="Times New Roman"/>
      <w:color w:val="808080"/>
      <w:shd w:val="clear" w:color="auto" w:fill="E6E6E6"/>
    </w:rPr>
  </w:style>
  <w:style w:type="paragraph" w:customStyle="1" w:styleId="Default">
    <w:name w:val="Default"/>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character" w:customStyle="1" w:styleId="Nevyrieenzmienka1">
    <w:name w:val="Nevyriešená zmienka1"/>
    <w:uiPriority w:val="99"/>
    <w:semiHidden/>
    <w:rPr>
      <w:rFonts w:cs="Times New Roman"/>
      <w:color w:val="808080"/>
      <w:shd w:val="clear" w:color="auto" w:fill="E6E6E6"/>
    </w:rPr>
  </w:style>
  <w:style w:type="paragraph" w:customStyle="1" w:styleId="Nadpis11">
    <w:name w:val="Nadpis 11"/>
    <w:basedOn w:val="Normlny"/>
    <w:link w:val="Nadpis11CharChar"/>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pPr>
      <w:numPr>
        <w:ilvl w:val="1"/>
        <w:numId w:val="10"/>
      </w:numPr>
    </w:pPr>
  </w:style>
  <w:style w:type="paragraph" w:customStyle="1" w:styleId="Nadpis31">
    <w:name w:val="Nadpis 31"/>
    <w:basedOn w:val="Normlny"/>
    <w:pPr>
      <w:numPr>
        <w:ilvl w:val="2"/>
        <w:numId w:val="10"/>
      </w:numPr>
    </w:pPr>
  </w:style>
  <w:style w:type="paragraph" w:customStyle="1" w:styleId="Nadpis41">
    <w:name w:val="Nadpis 41"/>
    <w:basedOn w:val="Normlny"/>
    <w:pPr>
      <w:numPr>
        <w:ilvl w:val="3"/>
        <w:numId w:val="10"/>
      </w:numPr>
    </w:pPr>
  </w:style>
  <w:style w:type="paragraph" w:customStyle="1" w:styleId="Nadpis51">
    <w:name w:val="Nadpis 51"/>
    <w:basedOn w:val="Normlny"/>
    <w:pPr>
      <w:numPr>
        <w:ilvl w:val="4"/>
        <w:numId w:val="10"/>
      </w:numPr>
    </w:pPr>
  </w:style>
  <w:style w:type="paragraph" w:customStyle="1" w:styleId="Nadpis61">
    <w:name w:val="Nadpis 61"/>
    <w:basedOn w:val="Normlny"/>
    <w:pPr>
      <w:numPr>
        <w:ilvl w:val="5"/>
        <w:numId w:val="10"/>
      </w:numPr>
    </w:pPr>
  </w:style>
  <w:style w:type="paragraph" w:customStyle="1" w:styleId="Nadpis71">
    <w:name w:val="Nadpis 71"/>
    <w:basedOn w:val="Normlny"/>
    <w:pPr>
      <w:numPr>
        <w:ilvl w:val="6"/>
        <w:numId w:val="10"/>
      </w:numPr>
    </w:pPr>
  </w:style>
  <w:style w:type="paragraph" w:customStyle="1" w:styleId="Nadpis81">
    <w:name w:val="Nadpis 81"/>
    <w:basedOn w:val="Normlny"/>
    <w:pPr>
      <w:numPr>
        <w:ilvl w:val="7"/>
        <w:numId w:val="10"/>
      </w:numPr>
    </w:pPr>
  </w:style>
  <w:style w:type="paragraph" w:customStyle="1" w:styleId="Nadpis91">
    <w:name w:val="Nadpis 91"/>
    <w:basedOn w:val="Normlny"/>
    <w:pPr>
      <w:numPr>
        <w:ilvl w:val="8"/>
        <w:numId w:val="10"/>
      </w:numPr>
    </w:pPr>
  </w:style>
  <w:style w:type="paragraph" w:styleId="Podtitul">
    <w:name w:val="Subtitle"/>
    <w:basedOn w:val="Normlny"/>
    <w:next w:val="Normlny"/>
    <w:link w:val="PodtitulChar"/>
    <w:qFormat/>
    <w:pPr>
      <w:keepNext/>
      <w:keepLines/>
      <w:spacing w:before="360" w:after="80"/>
    </w:pPr>
    <w:rPr>
      <w:rFonts w:ascii="Georgia" w:hAnsi="Georgia" w:cs="Georgia"/>
      <w:i/>
      <w:color w:val="666666"/>
      <w:sz w:val="48"/>
      <w:szCs w:val="48"/>
    </w:rPr>
  </w:style>
  <w:style w:type="character" w:customStyle="1" w:styleId="PodtitulChar">
    <w:name w:val="Podtitul Char"/>
    <w:basedOn w:val="Predvolenpsmoodseku"/>
    <w:link w:val="Podtitul"/>
    <w:rPr>
      <w:rFonts w:ascii="Georgia" w:eastAsia="Calibri" w:hAnsi="Georgia" w:cs="Georgia"/>
      <w:i/>
      <w:color w:val="666666"/>
      <w:sz w:val="48"/>
      <w:szCs w:val="48"/>
    </w:rPr>
  </w:style>
  <w:style w:type="character" w:customStyle="1" w:styleId="Nevyrieenzmienka2">
    <w:name w:val="Nevyriešená zmienka2"/>
    <w:uiPriority w:val="99"/>
    <w:semiHidden/>
    <w:rPr>
      <w:rFonts w:cs="Times New Roman"/>
      <w:color w:val="605E5C"/>
      <w:shd w:val="clear" w:color="auto" w:fill="E1DFDD"/>
    </w:rPr>
  </w:style>
  <w:style w:type="paragraph" w:customStyle="1" w:styleId="SAP1">
    <w:name w:val="SAŽP 1"/>
    <w:basedOn w:val="Nadpis2"/>
    <w:link w:val="SAP1Char"/>
    <w:qFormat/>
    <w:pPr>
      <w:keepNext w:val="0"/>
      <w:keepLines w:val="0"/>
      <w:widowControl w:val="0"/>
      <w:numPr>
        <w:numId w:val="9"/>
      </w:numPr>
      <w:spacing w:before="240" w:after="240"/>
      <w:jc w:val="both"/>
    </w:pPr>
    <w:rPr>
      <w:b/>
      <w:color w:val="008998"/>
      <w:sz w:val="20"/>
      <w:szCs w:val="20"/>
    </w:rPr>
  </w:style>
  <w:style w:type="paragraph" w:customStyle="1" w:styleId="SAPHlavn">
    <w:name w:val="SAŽP Hlavný"/>
    <w:basedOn w:val="Nadpis1"/>
    <w:link w:val="SAPHlavnChar"/>
    <w:qFormat/>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Pr>
      <w:rFonts w:ascii="Proba Pro" w:eastAsia="Times New Roman" w:hAnsi="Proba Pro" w:cs="Times New Roman"/>
      <w:b/>
      <w:caps/>
      <w:color w:val="008998"/>
      <w:spacing w:val="30"/>
      <w:sz w:val="20"/>
      <w:szCs w:val="20"/>
      <w:lang w:val="en-US"/>
    </w:rPr>
  </w:style>
  <w:style w:type="paragraph" w:customStyle="1" w:styleId="SAP0">
    <w:name w:val="SAŽP 0"/>
    <w:basedOn w:val="Nadpis1"/>
    <w:link w:val="SAP0Char"/>
    <w:qFormat/>
    <w:pPr>
      <w:keepNext w:val="0"/>
      <w:keepLines w:val="0"/>
      <w:widowControl w:val="0"/>
      <w:numPr>
        <w:numId w:val="7"/>
      </w:numPr>
      <w:spacing w:before="360" w:after="360"/>
    </w:pPr>
  </w:style>
  <w:style w:type="character" w:customStyle="1" w:styleId="SAPHlavnChar">
    <w:name w:val="SAŽP Hlavný Char"/>
    <w:link w:val="SAPHlavn"/>
    <w:locked/>
    <w:rPr>
      <w:rFonts w:ascii="Proba Pro" w:eastAsia="Times New Roman" w:hAnsi="Proba Pro" w:cs="Times New Roman"/>
      <w:b/>
      <w:spacing w:val="30"/>
      <w:sz w:val="28"/>
      <w:szCs w:val="28"/>
    </w:rPr>
  </w:style>
  <w:style w:type="character" w:customStyle="1" w:styleId="SAP0Char">
    <w:name w:val="SAŽP 0 Char"/>
    <w:link w:val="SAP0"/>
    <w:locked/>
    <w:rPr>
      <w:rFonts w:ascii="Proba Pro" w:eastAsia="Times New Roman" w:hAnsi="Proba Pro" w:cs="Times New Roman"/>
      <w:spacing w:val="30"/>
      <w:sz w:val="24"/>
      <w:szCs w:val="24"/>
    </w:rPr>
  </w:style>
  <w:style w:type="table" w:customStyle="1" w:styleId="TableNormal11">
    <w:name w:val="Table Normal11"/>
    <w:uiPriority w:val="99"/>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character" w:customStyle="1" w:styleId="spelle">
    <w:name w:val="spelle"/>
    <w:uiPriority w:val="99"/>
  </w:style>
  <w:style w:type="paragraph" w:customStyle="1" w:styleId="Nadpis">
    <w:name w:val="Nadpis"/>
    <w:next w:val="Telo"/>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Pr>
      <w:rFonts w:ascii="Impact" w:hAnsi="Impact" w:cs="Impact"/>
      <w:i/>
      <w:iCs/>
      <w:spacing w:val="10"/>
      <w:sz w:val="14"/>
      <w:szCs w:val="14"/>
    </w:rPr>
  </w:style>
  <w:style w:type="character" w:customStyle="1" w:styleId="FontStyle46">
    <w:name w:val="Font Style46"/>
    <w:uiPriority w:val="99"/>
    <w:rPr>
      <w:rFonts w:ascii="Arial" w:hAnsi="Arial" w:cs="Arial"/>
      <w:sz w:val="18"/>
      <w:szCs w:val="18"/>
    </w:rPr>
  </w:style>
  <w:style w:type="paragraph" w:customStyle="1" w:styleId="Style12">
    <w:name w:val="Style12"/>
    <w:basedOn w:val="Normlny"/>
    <w:uiPriority w:val="99"/>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pPr>
      <w:spacing w:before="100" w:beforeAutospacing="1" w:after="100" w:afterAutospacing="1"/>
    </w:pPr>
    <w:rPr>
      <w:rFonts w:eastAsia="Times New Roman" w:cs="Calibri"/>
      <w:color w:val="000000"/>
    </w:rPr>
  </w:style>
  <w:style w:type="paragraph" w:customStyle="1" w:styleId="font5">
    <w:name w:val="font5"/>
    <w:basedOn w:val="Normlny"/>
    <w:pPr>
      <w:spacing w:before="100" w:beforeAutospacing="1" w:after="100" w:afterAutospacing="1"/>
    </w:pPr>
    <w:rPr>
      <w:rFonts w:eastAsia="Times New Roman" w:cs="Calibri"/>
      <w:b/>
      <w:bCs/>
      <w:color w:val="000000"/>
    </w:rPr>
  </w:style>
  <w:style w:type="paragraph" w:customStyle="1" w:styleId="font6">
    <w:name w:val="font6"/>
    <w:basedOn w:val="Normlny"/>
    <w:pPr>
      <w:spacing w:before="100" w:beforeAutospacing="1" w:after="100" w:afterAutospacing="1"/>
    </w:pPr>
    <w:rPr>
      <w:rFonts w:eastAsia="Times New Roman" w:cs="Calibri"/>
    </w:rPr>
  </w:style>
  <w:style w:type="paragraph" w:customStyle="1" w:styleId="font7">
    <w:name w:val="font7"/>
    <w:basedOn w:val="Normlny"/>
    <w:pPr>
      <w:spacing w:before="100" w:beforeAutospacing="1" w:after="100" w:afterAutospacing="1"/>
    </w:pPr>
    <w:rPr>
      <w:rFonts w:eastAsia="Times New Roman" w:cs="Calibri"/>
      <w:b/>
      <w:bCs/>
    </w:rPr>
  </w:style>
  <w:style w:type="paragraph" w:customStyle="1" w:styleId="font8">
    <w:name w:val="font8"/>
    <w:basedOn w:val="Normlny"/>
    <w:pPr>
      <w:spacing w:before="100" w:beforeAutospacing="1" w:after="100" w:afterAutospacing="1"/>
    </w:pPr>
    <w:rPr>
      <w:rFonts w:eastAsia="Times New Roman" w:cs="Calibri"/>
      <w:i/>
      <w:iCs/>
    </w:rPr>
  </w:style>
  <w:style w:type="paragraph" w:customStyle="1" w:styleId="font9">
    <w:name w:val="font9"/>
    <w:basedOn w:val="Normlny"/>
    <w:pPr>
      <w:spacing w:before="100" w:beforeAutospacing="1" w:after="100" w:afterAutospacing="1"/>
    </w:pPr>
    <w:rPr>
      <w:rFonts w:eastAsia="Times New Roman" w:cs="Calibri"/>
      <w:i/>
      <w:iCs/>
      <w:color w:val="000000"/>
    </w:rPr>
  </w:style>
  <w:style w:type="paragraph" w:customStyle="1" w:styleId="font10">
    <w:name w:val="font10"/>
    <w:basedOn w:val="Normlny"/>
    <w:pPr>
      <w:spacing w:before="100" w:beforeAutospacing="1" w:after="100" w:afterAutospacing="1"/>
    </w:pPr>
    <w:rPr>
      <w:rFonts w:eastAsia="Times New Roman" w:cs="Calibri"/>
      <w:color w:val="002060"/>
    </w:rPr>
  </w:style>
  <w:style w:type="paragraph" w:customStyle="1" w:styleId="font11">
    <w:name w:val="font11"/>
    <w:basedOn w:val="Normlny"/>
    <w:pPr>
      <w:spacing w:before="100" w:beforeAutospacing="1" w:after="100" w:afterAutospacing="1"/>
    </w:pPr>
    <w:rPr>
      <w:rFonts w:eastAsia="Times New Roman" w:cs="Calibri"/>
      <w:b/>
      <w:bCs/>
    </w:rPr>
  </w:style>
  <w:style w:type="paragraph" w:customStyle="1" w:styleId="font12">
    <w:name w:val="font12"/>
    <w:basedOn w:val="Normlny"/>
    <w:pPr>
      <w:spacing w:before="100" w:beforeAutospacing="1" w:after="100" w:afterAutospacing="1"/>
    </w:pPr>
    <w:rPr>
      <w:rFonts w:eastAsia="Times New Roman" w:cs="Calibri"/>
      <w:b/>
      <w:bCs/>
      <w:color w:val="000000"/>
    </w:rPr>
  </w:style>
  <w:style w:type="paragraph" w:customStyle="1" w:styleId="font13">
    <w:name w:val="font13"/>
    <w:basedOn w:val="Normlny"/>
    <w:pPr>
      <w:spacing w:before="100" w:beforeAutospacing="1" w:after="100" w:afterAutospacing="1"/>
    </w:pPr>
    <w:rPr>
      <w:rFonts w:eastAsia="Times New Roman" w:cs="Calibri"/>
      <w:color w:val="000000"/>
    </w:rPr>
  </w:style>
  <w:style w:type="paragraph" w:customStyle="1" w:styleId="font14">
    <w:name w:val="font14"/>
    <w:basedOn w:val="Normlny"/>
    <w:pPr>
      <w:spacing w:before="100" w:beforeAutospacing="1" w:after="100" w:afterAutospacing="1"/>
    </w:pPr>
    <w:rPr>
      <w:rFonts w:eastAsia="Times New Roman" w:cs="Calibri"/>
      <w:b/>
      <w:bCs/>
      <w:color w:val="002060"/>
    </w:rPr>
  </w:style>
  <w:style w:type="paragraph" w:customStyle="1" w:styleId="xl63">
    <w:name w:val="xl63"/>
    <w:basedOn w:val="Normlny"/>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Pr>
      <w:rFonts w:ascii="Arial" w:hAnsi="Arial"/>
      <w:smallCaps/>
      <w:sz w:val="22"/>
      <w:u w:val="none"/>
    </w:rPr>
  </w:style>
  <w:style w:type="paragraph" w:customStyle="1" w:styleId="pismo">
    <w:name w:val="pismo"/>
    <w:basedOn w:val="Normlny"/>
    <w:uiPriority w:val="99"/>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pPr>
      <w:ind w:left="708"/>
    </w:pPr>
    <w:rPr>
      <w:rFonts w:ascii="Arial" w:eastAsia="Times New Roman" w:hAnsi="Arial" w:cs="Arial"/>
      <w:noProof/>
    </w:rPr>
  </w:style>
  <w:style w:type="paragraph" w:styleId="Zarkazkladnhotextu">
    <w:name w:val="Body Text Indent"/>
    <w:basedOn w:val="Normlny"/>
    <w:link w:val="ZarkazkladnhotextuChar"/>
    <w:uiPriority w:val="99"/>
    <w:pPr>
      <w:spacing w:after="120"/>
      <w:ind w:left="360"/>
    </w:pPr>
  </w:style>
  <w:style w:type="character" w:customStyle="1" w:styleId="ZarkazkladnhotextuChar">
    <w:name w:val="Zarážka základného textu Char"/>
    <w:basedOn w:val="Predvolenpsmoodseku"/>
    <w:link w:val="Zarkazkladnhotextu"/>
    <w:uiPriority w:val="99"/>
    <w:rPr>
      <w:rFonts w:ascii="Calibri" w:eastAsia="Calibri" w:hAnsi="Calibri" w:cs="Times New Roman"/>
    </w:rPr>
  </w:style>
  <w:style w:type="character" w:customStyle="1" w:styleId="tlNadpis5Arial11ptNiejeTunChar">
    <w:name w:val="Štýl Nadpis 5 + Arial 11 pt Nie je Tučné Char"/>
    <w:uiPriority w:val="99"/>
    <w:rPr>
      <w:rFonts w:ascii="Arial" w:hAnsi="Arial"/>
      <w:b/>
      <w:color w:val="808080"/>
      <w:sz w:val="28"/>
      <w:lang w:val="sk-SK" w:eastAsia="sk-SK"/>
    </w:rPr>
  </w:style>
  <w:style w:type="paragraph" w:customStyle="1" w:styleId="CharChar2CharCharChar">
    <w:name w:val="Char Char2 Char Char Char"/>
    <w:basedOn w:val="Normlny"/>
    <w:uiPriority w:val="99"/>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pPr>
      <w:shd w:val="clear" w:color="auto" w:fill="000080"/>
    </w:pPr>
    <w:rPr>
      <w:rFonts w:ascii="Tahoma" w:eastAsia="Times New Roman" w:hAnsi="Tahoma" w:cs="Tahoma"/>
      <w:sz w:val="20"/>
      <w:szCs w:val="20"/>
    </w:rPr>
  </w:style>
  <w:style w:type="character" w:customStyle="1" w:styleId="truktradokumentuChar">
    <w:name w:val="Štruktúra dokumentu Char"/>
    <w:basedOn w:val="Predvolenpsmoodseku"/>
    <w:link w:val="truktradokumentu"/>
    <w:uiPriority w:val="99"/>
    <w:semiHidden/>
    <w:rPr>
      <w:rFonts w:ascii="Tahoma" w:eastAsia="Times New Roman" w:hAnsi="Tahoma" w:cs="Tahoma"/>
      <w:sz w:val="20"/>
      <w:szCs w:val="20"/>
      <w:shd w:val="clear" w:color="auto" w:fill="000080"/>
    </w:rPr>
  </w:style>
  <w:style w:type="character" w:customStyle="1" w:styleId="longtext">
    <w:name w:val="long_text"/>
    <w:uiPriority w:val="99"/>
    <w:rPr>
      <w:rFonts w:cs="Times New Roman"/>
    </w:rPr>
  </w:style>
  <w:style w:type="paragraph" w:styleId="Zkladntext3">
    <w:name w:val="Body Text 3"/>
    <w:basedOn w:val="Normlny"/>
    <w:link w:val="Zkladntext3Char"/>
    <w:uiPriority w:val="99"/>
    <w:pPr>
      <w:spacing w:after="120"/>
    </w:pPr>
    <w:rPr>
      <w:rFonts w:ascii="Times New Roman" w:eastAsia="Times New Roman" w:hAnsi="Times New Roman"/>
      <w:szCs w:val="16"/>
    </w:rPr>
  </w:style>
  <w:style w:type="character" w:customStyle="1" w:styleId="Zkladntext3Char">
    <w:name w:val="Základný text 3 Char"/>
    <w:basedOn w:val="Predvolenpsmoodseku"/>
    <w:link w:val="Zkladntext3"/>
    <w:uiPriority w:val="99"/>
    <w:rPr>
      <w:rFonts w:ascii="Times New Roman" w:eastAsia="Times New Roman" w:hAnsi="Times New Roman" w:cs="Times New Roman"/>
      <w:szCs w:val="16"/>
    </w:rPr>
  </w:style>
  <w:style w:type="paragraph" w:customStyle="1" w:styleId="Import0">
    <w:name w:val="Import 0"/>
    <w:basedOn w:val="Normlny"/>
    <w:uiPriority w:val="9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pPr>
      <w:ind w:left="720"/>
    </w:pPr>
    <w:rPr>
      <w:rFonts w:eastAsia="Times New Roman"/>
    </w:rPr>
  </w:style>
  <w:style w:type="paragraph" w:customStyle="1" w:styleId="ListParagraph1">
    <w:name w:val="List Paragraph1"/>
    <w:basedOn w:val="Normlny"/>
    <w:uiPriority w:val="99"/>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pPr>
      <w:spacing w:after="120" w:line="480" w:lineRule="auto"/>
    </w:pPr>
    <w:rPr>
      <w:rFonts w:ascii="Times New Roman" w:eastAsia="Times New Roman" w:hAnsi="Times New Roman"/>
      <w:sz w:val="24"/>
      <w:szCs w:val="24"/>
    </w:rPr>
  </w:style>
  <w:style w:type="character" w:customStyle="1" w:styleId="Zkladntext2Char">
    <w:name w:val="Základný text 2 Char"/>
    <w:basedOn w:val="Predvolenpsmoodseku"/>
    <w:link w:val="Zkladntext20"/>
    <w:uiPriority w:val="99"/>
    <w:rPr>
      <w:rFonts w:ascii="Times New Roman" w:eastAsia="Times New Roman" w:hAnsi="Times New Roman" w:cs="Times New Roman"/>
      <w:sz w:val="24"/>
      <w:szCs w:val="24"/>
    </w:rPr>
  </w:style>
  <w:style w:type="character" w:styleId="Zvraznenie">
    <w:name w:val="Emphasis"/>
    <w:uiPriority w:val="99"/>
    <w:qFormat/>
    <w:rPr>
      <w:rFonts w:cs="Times New Roman"/>
      <w:i/>
    </w:rPr>
  </w:style>
  <w:style w:type="character" w:customStyle="1" w:styleId="st">
    <w:name w:val="st"/>
    <w:uiPriority w:val="99"/>
    <w:rPr>
      <w:rFonts w:cs="Times New Roman"/>
    </w:rPr>
  </w:style>
  <w:style w:type="paragraph" w:customStyle="1" w:styleId="ciernatext">
    <w:name w:val="cierna text"/>
    <w:basedOn w:val="Normlny"/>
    <w:uiPriority w:val="99"/>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pPr>
      <w:widowControl w:val="0"/>
    </w:pPr>
    <w:rPr>
      <w:lang w:val="en-US"/>
    </w:rPr>
  </w:style>
  <w:style w:type="paragraph" w:customStyle="1" w:styleId="Podnadpis">
    <w:name w:val="Podnadpis"/>
    <w:uiPriority w:val="99"/>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styleId="Normlnywebov">
    <w:name w:val="Normal (Web)"/>
    <w:basedOn w:val="Normlny"/>
    <w:uiPriority w:val="99"/>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pPr>
      <w:tabs>
        <w:tab w:val="left" w:pos="1276"/>
      </w:tabs>
      <w:ind w:left="2160" w:hanging="180"/>
    </w:pPr>
  </w:style>
  <w:style w:type="character" w:customStyle="1" w:styleId="level1Char">
    <w:name w:val="level 1 Char"/>
    <w:link w:val="level1"/>
    <w:uiPriority w:val="99"/>
    <w:locked/>
    <w:rPr>
      <w:rFonts w:ascii="Arial" w:eastAsia="Times New Roman" w:hAnsi="Arial" w:cs="Arial"/>
      <w:color w:val="808080"/>
      <w:spacing w:val="30"/>
      <w:sz w:val="24"/>
      <w:szCs w:val="24"/>
    </w:rPr>
  </w:style>
  <w:style w:type="paragraph" w:customStyle="1" w:styleId="Podnadpis1">
    <w:name w:val="Podnadpis1"/>
    <w:uiPriority w:val="99"/>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pPr>
      <w:widowControl w:val="0"/>
      <w:shd w:val="clear" w:color="auto" w:fill="FFFFFF"/>
      <w:spacing w:after="660" w:line="240" w:lineRule="atLeast"/>
      <w:jc w:val="center"/>
      <w:outlineLvl w:val="0"/>
    </w:pPr>
    <w:rPr>
      <w:rFonts w:eastAsiaTheme="minorHAnsi" w:cs="Calibri"/>
      <w:b/>
      <w:bCs/>
      <w:spacing w:val="-5"/>
      <w:sz w:val="38"/>
      <w:szCs w:val="38"/>
    </w:rPr>
  </w:style>
  <w:style w:type="character" w:customStyle="1" w:styleId="FlietextFett">
    <w:name w:val="Fließtext + Fett"/>
    <w:aliases w:val="Abstand 0 pt,Fließtext + Kursiv"/>
    <w:uiPriority w:val="99"/>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Pr>
      <w:rFonts w:ascii="Calibri" w:hAnsi="Calibri" w:cs="Calibri"/>
      <w:sz w:val="19"/>
      <w:szCs w:val="19"/>
      <w:shd w:val="clear" w:color="auto" w:fill="FFFFFF"/>
    </w:rPr>
  </w:style>
  <w:style w:type="paragraph" w:customStyle="1" w:styleId="Flietext0">
    <w:name w:val="Fließtext"/>
    <w:basedOn w:val="Normlny"/>
    <w:link w:val="Flietext"/>
    <w:uiPriority w:val="99"/>
    <w:pPr>
      <w:widowControl w:val="0"/>
      <w:shd w:val="clear" w:color="auto" w:fill="FFFFFF"/>
      <w:spacing w:before="360" w:after="600" w:line="240" w:lineRule="atLeast"/>
      <w:ind w:hanging="1700"/>
      <w:jc w:val="both"/>
    </w:pPr>
    <w:rPr>
      <w:rFonts w:eastAsiaTheme="minorHAnsi" w:cs="Calibri"/>
      <w:sz w:val="19"/>
      <w:szCs w:val="19"/>
    </w:rPr>
  </w:style>
  <w:style w:type="character" w:customStyle="1" w:styleId="h1a2">
    <w:name w:val="h1a2"/>
    <w:uiPriority w:val="99"/>
    <w:rPr>
      <w:rFonts w:cs="Times New Roman"/>
      <w:sz w:val="24"/>
      <w:szCs w:val="24"/>
    </w:rPr>
  </w:style>
  <w:style w:type="paragraph" w:customStyle="1" w:styleId="Stylenadpis">
    <w:name w:val="Style nadpis"/>
    <w:basedOn w:val="Normlny"/>
    <w:link w:val="StylenadpisChar"/>
    <w:uiPriority w:val="99"/>
    <w:pPr>
      <w:numPr>
        <w:numId w:val="131"/>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Pr>
      <w:rFonts w:ascii="Arial" w:eastAsia="Calibri" w:hAnsi="Arial" w:cs="Arial"/>
      <w:b/>
      <w:lang w:val="de-DE"/>
    </w:rPr>
  </w:style>
  <w:style w:type="paragraph" w:customStyle="1" w:styleId="Headingmain">
    <w:name w:val="Heading main"/>
    <w:basedOn w:val="Nadpis1"/>
    <w:link w:val="HeadingmainChar"/>
    <w:uiPriority w:val="99"/>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Pr>
      <w:rFonts w:ascii="Arial" w:eastAsia="Times New Roman" w:hAnsi="Arial" w:cs="Arial"/>
      <w:b/>
      <w:color w:val="808080"/>
      <w:spacing w:val="30"/>
      <w:sz w:val="24"/>
      <w:szCs w:val="24"/>
    </w:rPr>
  </w:style>
  <w:style w:type="paragraph" w:customStyle="1" w:styleId="Style3i">
    <w:name w:val="Style3 (i)"/>
    <w:basedOn w:val="level1"/>
    <w:link w:val="Style3iChar"/>
    <w:uiPriority w:val="99"/>
    <w:pPr>
      <w:numPr>
        <w:ilvl w:val="1"/>
        <w:numId w:val="134"/>
      </w:numPr>
      <w:contextualSpacing w:val="0"/>
    </w:pPr>
  </w:style>
  <w:style w:type="paragraph" w:customStyle="1" w:styleId="Styleii">
    <w:name w:val="Style....ii"/>
    <w:basedOn w:val="level1"/>
    <w:link w:val="StyleiiChar"/>
    <w:uiPriority w:val="99"/>
    <w:pPr>
      <w:numPr>
        <w:ilvl w:val="1"/>
        <w:numId w:val="133"/>
      </w:numPr>
      <w:ind w:left="1134"/>
    </w:pPr>
  </w:style>
  <w:style w:type="character" w:customStyle="1" w:styleId="Style3iChar">
    <w:name w:val="Style3 (i) Char"/>
    <w:link w:val="Style3i"/>
    <w:uiPriority w:val="99"/>
    <w:locked/>
    <w:rPr>
      <w:rFonts w:ascii="Arial" w:eastAsia="Times New Roman" w:hAnsi="Arial" w:cs="Arial"/>
      <w:color w:val="808080"/>
      <w:spacing w:val="30"/>
      <w:sz w:val="24"/>
      <w:szCs w:val="24"/>
    </w:rPr>
  </w:style>
  <w:style w:type="character" w:customStyle="1" w:styleId="StyleiiChar">
    <w:name w:val="Style....ii Char"/>
    <w:link w:val="Styleii"/>
    <w:uiPriority w:val="99"/>
    <w:locked/>
    <w:rPr>
      <w:rFonts w:ascii="Arial" w:eastAsia="Times New Roman" w:hAnsi="Arial" w:cs="Arial"/>
      <w:color w:val="808080"/>
      <w:spacing w:val="30"/>
      <w:sz w:val="24"/>
      <w:szCs w:val="24"/>
    </w:rPr>
  </w:style>
  <w:style w:type="paragraph" w:customStyle="1" w:styleId="Nadpis10">
    <w:name w:val="Nadpis10"/>
    <w:basedOn w:val="Normlny"/>
    <w:uiPriority w:val="99"/>
    <w:pPr>
      <w:spacing w:line="360" w:lineRule="auto"/>
    </w:pPr>
    <w:rPr>
      <w:rFonts w:ascii="Times New Roman" w:hAnsi="Times New Roman"/>
      <w:b/>
      <w:sz w:val="32"/>
      <w:szCs w:val="32"/>
    </w:rPr>
  </w:style>
  <w:style w:type="character" w:customStyle="1" w:styleId="Nadpis11CharChar">
    <w:name w:val="Nadpis 11 Char Char"/>
    <w:link w:val="Nadpis11"/>
    <w:locked/>
    <w:rPr>
      <w:rFonts w:ascii="PT Serif" w:eastAsia="Calibri" w:hAnsi="PT Serif" w:cs="Times New Roman"/>
      <w:color w:val="000000"/>
      <w:sz w:val="16"/>
      <w:szCs w:val="20"/>
      <w:lang w:eastAsia="sk-SK"/>
    </w:rPr>
  </w:style>
  <w:style w:type="table" w:styleId="Motvtabuky">
    <w:name w:val="Table Theme"/>
    <w:basedOn w:val="Normlnatabuka"/>
    <w:uiPriority w:val="99"/>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pPr>
      <w:spacing w:before="100" w:beforeAutospacing="1" w:after="100" w:afterAutospacing="1"/>
    </w:pPr>
    <w:rPr>
      <w:rFonts w:cs="Calibri"/>
      <w:sz w:val="16"/>
      <w:szCs w:val="16"/>
    </w:rPr>
  </w:style>
  <w:style w:type="paragraph" w:customStyle="1" w:styleId="xl268">
    <w:name w:val="xl268"/>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pPr>
      <w:spacing w:before="100" w:beforeAutospacing="1" w:after="100" w:afterAutospacing="1"/>
    </w:pPr>
    <w:rPr>
      <w:rFonts w:cs="Calibri"/>
    </w:rPr>
  </w:style>
  <w:style w:type="paragraph" w:customStyle="1" w:styleId="xl274">
    <w:name w:val="xl274"/>
    <w:basedOn w:val="Normlny"/>
    <w:uiPriority w:val="99"/>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pPr>
      <w:spacing w:before="100" w:beforeAutospacing="1" w:after="100" w:afterAutospacing="1"/>
    </w:pPr>
    <w:rPr>
      <w:rFonts w:cs="Calibri"/>
      <w:sz w:val="16"/>
      <w:szCs w:val="16"/>
    </w:rPr>
  </w:style>
  <w:style w:type="paragraph" w:customStyle="1" w:styleId="xl279">
    <w:name w:val="xl279"/>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Pr>
      <w:rFonts w:cs="Times New Roman"/>
      <w:color w:val="605E5C"/>
      <w:shd w:val="clear" w:color="auto" w:fill="E1DFDD"/>
    </w:rPr>
  </w:style>
  <w:style w:type="character" w:customStyle="1" w:styleId="Hyperlink0">
    <w:name w:val="Hyperlink.0"/>
    <w:rPr>
      <w:rFonts w:cs="Times New Roman"/>
      <w:color w:val="000000"/>
      <w:u w:color="000000"/>
    </w:rPr>
  </w:style>
  <w:style w:type="paragraph" w:customStyle="1" w:styleId="SP1">
    <w:name w:val="SP 1"/>
    <w:basedOn w:val="Normlny"/>
    <w:link w:val="SP1Char"/>
    <w:qFormat/>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Pr>
      <w:rFonts w:ascii="Proba Pro" w:eastAsia="Calibri" w:hAnsi="Proba Pro" w:cs="Proba Pro"/>
      <w:b/>
      <w:bCs/>
      <w:color w:val="000000"/>
      <w:spacing w:val="30"/>
      <w:sz w:val="28"/>
      <w:szCs w:val="28"/>
      <w:u w:color="000000"/>
      <w:lang w:eastAsia="sk-SK"/>
    </w:rPr>
  </w:style>
  <w:style w:type="paragraph" w:customStyle="1" w:styleId="SP3">
    <w:name w:val="SP 3"/>
    <w:basedOn w:val="Normlny"/>
    <w:link w:val="SP3Char"/>
    <w:qFormat/>
    <w:pPr>
      <w:widowControl w:val="0"/>
      <w:numPr>
        <w:ilvl w:val="1"/>
        <w:numId w:val="136"/>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Pr>
      <w:rFonts w:ascii="Proba Pro" w:eastAsia="Calibri" w:hAnsi="Proba Pro" w:cs="Proba Pro"/>
      <w:color w:val="000000"/>
      <w:spacing w:val="30"/>
      <w:sz w:val="24"/>
      <w:szCs w:val="24"/>
      <w:u w:color="000000"/>
      <w:lang w:eastAsia="sk-SK"/>
    </w:rPr>
  </w:style>
  <w:style w:type="character" w:customStyle="1" w:styleId="SP3Char">
    <w:name w:val="SP 3 Char"/>
    <w:link w:val="SP3"/>
    <w:locked/>
    <w:rPr>
      <w:rFonts w:ascii="Proba Pro" w:eastAsia="Times New Roman" w:hAnsi="Proba Pro" w:cs="Times New Roman"/>
      <w:b/>
      <w:caps/>
      <w:color w:val="008998"/>
      <w:spacing w:val="30"/>
      <w:sz w:val="20"/>
      <w:szCs w:val="20"/>
      <w:lang w:val="en-US" w:eastAsia="sk-SK"/>
    </w:rPr>
  </w:style>
  <w:style w:type="character" w:customStyle="1" w:styleId="Nevyrieenzmienka3">
    <w:name w:val="Nevyriešená zmienka3"/>
    <w:uiPriority w:val="99"/>
    <w:semiHidden/>
    <w:rPr>
      <w:color w:val="605E5C"/>
      <w:shd w:val="clear" w:color="auto" w:fill="E1DFDD"/>
    </w:rPr>
  </w:style>
  <w:style w:type="paragraph" w:customStyle="1" w:styleId="bla">
    <w:name w:val="bla"/>
    <w:basedOn w:val="SAP1"/>
    <w:link w:val="blaChar"/>
    <w:uiPriority w:val="99"/>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Pr>
      <w:rFonts w:ascii="Proba Pro CE" w:eastAsia="Times New Roman" w:hAnsi="Proba Pro CE" w:cs="Calibri"/>
      <w:sz w:val="20"/>
      <w:szCs w:val="24"/>
    </w:rPr>
  </w:style>
  <w:style w:type="numbering" w:customStyle="1" w:styleId="Importovantl29">
    <w:name w:val="Importovaný štýl 29"/>
    <w:pPr>
      <w:numPr>
        <w:numId w:val="41"/>
      </w:numPr>
    </w:pPr>
  </w:style>
  <w:style w:type="numbering" w:customStyle="1" w:styleId="Importovantl27">
    <w:name w:val="Importovaný štýl 27"/>
    <w:pPr>
      <w:numPr>
        <w:numId w:val="39"/>
      </w:numPr>
    </w:pPr>
  </w:style>
  <w:style w:type="numbering" w:customStyle="1" w:styleId="Importovantl84">
    <w:name w:val="Importovaný štýl 84"/>
    <w:pPr>
      <w:numPr>
        <w:numId w:val="96"/>
      </w:numPr>
    </w:pPr>
  </w:style>
  <w:style w:type="numbering" w:customStyle="1" w:styleId="Importovantl37">
    <w:name w:val="Importovaný štýl 37"/>
    <w:pPr>
      <w:numPr>
        <w:numId w:val="49"/>
      </w:numPr>
    </w:pPr>
  </w:style>
  <w:style w:type="numbering" w:customStyle="1" w:styleId="Importovantl70">
    <w:name w:val="Importovaný štýl 70"/>
    <w:pPr>
      <w:numPr>
        <w:numId w:val="82"/>
      </w:numPr>
    </w:pPr>
  </w:style>
  <w:style w:type="numbering" w:customStyle="1" w:styleId="Importovantl99">
    <w:name w:val="Importovaný štýl 99"/>
    <w:pPr>
      <w:numPr>
        <w:numId w:val="111"/>
      </w:numPr>
    </w:pPr>
  </w:style>
  <w:style w:type="numbering" w:customStyle="1" w:styleId="Importovantl90">
    <w:name w:val="Importovaný štýl 90"/>
    <w:pPr>
      <w:numPr>
        <w:numId w:val="102"/>
      </w:numPr>
    </w:pPr>
  </w:style>
  <w:style w:type="numbering" w:customStyle="1" w:styleId="Importovantl25">
    <w:name w:val="Importovaný štýl 25"/>
    <w:pPr>
      <w:numPr>
        <w:numId w:val="37"/>
      </w:numPr>
    </w:pPr>
  </w:style>
  <w:style w:type="numbering" w:customStyle="1" w:styleId="Importovantl32">
    <w:name w:val="Importovaný štýl 32"/>
    <w:pPr>
      <w:numPr>
        <w:numId w:val="44"/>
      </w:numPr>
    </w:pPr>
  </w:style>
  <w:style w:type="numbering" w:customStyle="1" w:styleId="Importovantl73">
    <w:name w:val="Importovaný štýl 73"/>
    <w:pPr>
      <w:numPr>
        <w:numId w:val="85"/>
      </w:numPr>
    </w:pPr>
  </w:style>
  <w:style w:type="numbering" w:customStyle="1" w:styleId="Importovantl56">
    <w:name w:val="Importovaný štýl 56"/>
    <w:pPr>
      <w:numPr>
        <w:numId w:val="68"/>
      </w:numPr>
    </w:pPr>
  </w:style>
  <w:style w:type="numbering" w:customStyle="1" w:styleId="Importovantl24">
    <w:name w:val="Importovaný štýl 24"/>
    <w:pPr>
      <w:numPr>
        <w:numId w:val="36"/>
      </w:numPr>
    </w:pPr>
  </w:style>
  <w:style w:type="numbering" w:customStyle="1" w:styleId="TOMAS">
    <w:name w:val="TOMAS"/>
    <w:pPr>
      <w:numPr>
        <w:numId w:val="12"/>
      </w:numPr>
    </w:pPr>
  </w:style>
  <w:style w:type="numbering" w:customStyle="1" w:styleId="Importovantl69">
    <w:name w:val="Importovaný štýl 69"/>
    <w:pPr>
      <w:numPr>
        <w:numId w:val="81"/>
      </w:numPr>
    </w:pPr>
  </w:style>
  <w:style w:type="numbering" w:customStyle="1" w:styleId="Importovantl58">
    <w:name w:val="Importovaný štýl 58"/>
    <w:pPr>
      <w:numPr>
        <w:numId w:val="70"/>
      </w:numPr>
    </w:pPr>
  </w:style>
  <w:style w:type="numbering" w:customStyle="1" w:styleId="Importovantl30">
    <w:name w:val="Importovaný štýl 30"/>
    <w:pPr>
      <w:numPr>
        <w:numId w:val="42"/>
      </w:numPr>
    </w:pPr>
  </w:style>
  <w:style w:type="numbering" w:customStyle="1" w:styleId="Importovantl59">
    <w:name w:val="Importovaný štýl 59"/>
    <w:pPr>
      <w:numPr>
        <w:numId w:val="71"/>
      </w:numPr>
    </w:pPr>
  </w:style>
  <w:style w:type="numbering" w:customStyle="1" w:styleId="Importovantl103">
    <w:name w:val="Importovaný štýl 103"/>
    <w:pPr>
      <w:numPr>
        <w:numId w:val="115"/>
      </w:numPr>
    </w:pPr>
  </w:style>
  <w:style w:type="numbering" w:customStyle="1" w:styleId="Importovantl4">
    <w:name w:val="Importovaný štýl 4"/>
    <w:pPr>
      <w:numPr>
        <w:numId w:val="16"/>
      </w:numPr>
    </w:pPr>
  </w:style>
  <w:style w:type="numbering" w:customStyle="1" w:styleId="Importovantl94">
    <w:name w:val="Importovaný štýl 94"/>
    <w:pPr>
      <w:numPr>
        <w:numId w:val="106"/>
      </w:numPr>
    </w:pPr>
  </w:style>
  <w:style w:type="numbering" w:customStyle="1" w:styleId="Importovantl49">
    <w:name w:val="Importovaný štýl 49"/>
    <w:pPr>
      <w:numPr>
        <w:numId w:val="61"/>
      </w:numPr>
    </w:pPr>
  </w:style>
  <w:style w:type="numbering" w:customStyle="1" w:styleId="Importovantl9">
    <w:name w:val="Importovaný štýl 9"/>
    <w:pPr>
      <w:numPr>
        <w:numId w:val="21"/>
      </w:numPr>
    </w:pPr>
  </w:style>
  <w:style w:type="numbering" w:customStyle="1" w:styleId="Importovantl66">
    <w:name w:val="Importovaný štýl 66"/>
    <w:pPr>
      <w:numPr>
        <w:numId w:val="78"/>
      </w:numPr>
    </w:pPr>
  </w:style>
  <w:style w:type="numbering" w:customStyle="1" w:styleId="Importovantl10">
    <w:name w:val="Importovaný štýl 10"/>
    <w:pPr>
      <w:numPr>
        <w:numId w:val="22"/>
      </w:numPr>
    </w:pPr>
  </w:style>
  <w:style w:type="numbering" w:customStyle="1" w:styleId="Importovantl41">
    <w:name w:val="Importovaný štýl 41"/>
    <w:pPr>
      <w:numPr>
        <w:numId w:val="53"/>
      </w:numPr>
    </w:pPr>
  </w:style>
  <w:style w:type="numbering" w:customStyle="1" w:styleId="Importovantl17">
    <w:name w:val="Importovaný štýl 17"/>
    <w:pPr>
      <w:numPr>
        <w:numId w:val="29"/>
      </w:numPr>
    </w:pPr>
  </w:style>
  <w:style w:type="numbering" w:customStyle="1" w:styleId="Importovantl86">
    <w:name w:val="Importovaný štýl 86"/>
    <w:pPr>
      <w:numPr>
        <w:numId w:val="98"/>
      </w:numPr>
    </w:pPr>
  </w:style>
  <w:style w:type="numbering" w:customStyle="1" w:styleId="Importovantl44">
    <w:name w:val="Importovaný štýl 44"/>
    <w:pPr>
      <w:numPr>
        <w:numId w:val="56"/>
      </w:numPr>
    </w:pPr>
  </w:style>
  <w:style w:type="numbering" w:customStyle="1" w:styleId="Importovantl34">
    <w:name w:val="Importovaný štýl 34"/>
    <w:pPr>
      <w:numPr>
        <w:numId w:val="46"/>
      </w:numPr>
    </w:pPr>
  </w:style>
  <w:style w:type="numbering" w:customStyle="1" w:styleId="Importovantl76">
    <w:name w:val="Importovaný štýl 76"/>
    <w:pPr>
      <w:numPr>
        <w:numId w:val="88"/>
      </w:numPr>
    </w:pPr>
  </w:style>
  <w:style w:type="numbering" w:customStyle="1" w:styleId="Importovantl112">
    <w:name w:val="Importovaný štýl 112"/>
    <w:pPr>
      <w:numPr>
        <w:numId w:val="124"/>
      </w:numPr>
    </w:pPr>
  </w:style>
  <w:style w:type="numbering" w:customStyle="1" w:styleId="Importovantl36">
    <w:name w:val="Importovaný štýl 36"/>
    <w:pPr>
      <w:numPr>
        <w:numId w:val="48"/>
      </w:numPr>
    </w:pPr>
  </w:style>
  <w:style w:type="numbering" w:customStyle="1" w:styleId="Importovantl18">
    <w:name w:val="Importovaný štýl 18"/>
    <w:pPr>
      <w:numPr>
        <w:numId w:val="30"/>
      </w:numPr>
    </w:pPr>
  </w:style>
  <w:style w:type="numbering" w:customStyle="1" w:styleId="Importovantl101">
    <w:name w:val="Importovaný štýl 101"/>
    <w:pPr>
      <w:numPr>
        <w:numId w:val="113"/>
      </w:numPr>
    </w:pPr>
  </w:style>
  <w:style w:type="numbering" w:customStyle="1" w:styleId="Importovantl50">
    <w:name w:val="Importovaný štýl 50"/>
    <w:pPr>
      <w:numPr>
        <w:numId w:val="62"/>
      </w:numPr>
    </w:pPr>
  </w:style>
  <w:style w:type="numbering" w:customStyle="1" w:styleId="Importovantl60">
    <w:name w:val="Importovaný štýl 60"/>
    <w:pPr>
      <w:numPr>
        <w:numId w:val="72"/>
      </w:numPr>
    </w:pPr>
  </w:style>
  <w:style w:type="numbering" w:customStyle="1" w:styleId="Importovantl31">
    <w:name w:val="Importovaný štýl 31"/>
    <w:pPr>
      <w:numPr>
        <w:numId w:val="43"/>
      </w:numPr>
    </w:pPr>
  </w:style>
  <w:style w:type="numbering" w:customStyle="1" w:styleId="Importovantl13">
    <w:name w:val="Importovaný štýl 13"/>
    <w:pPr>
      <w:numPr>
        <w:numId w:val="25"/>
      </w:numPr>
    </w:pPr>
  </w:style>
  <w:style w:type="numbering" w:customStyle="1" w:styleId="Importovantl33">
    <w:name w:val="Importovaný štýl 33"/>
    <w:pPr>
      <w:numPr>
        <w:numId w:val="45"/>
      </w:numPr>
    </w:pPr>
  </w:style>
  <w:style w:type="numbering" w:customStyle="1" w:styleId="Importovantl8">
    <w:name w:val="Importovaný štýl 8"/>
    <w:pPr>
      <w:numPr>
        <w:numId w:val="20"/>
      </w:numPr>
    </w:pPr>
  </w:style>
  <w:style w:type="numbering" w:customStyle="1" w:styleId="Importovantl82">
    <w:name w:val="Importovaný štýl 82"/>
    <w:pPr>
      <w:numPr>
        <w:numId w:val="94"/>
      </w:numPr>
    </w:pPr>
  </w:style>
  <w:style w:type="numbering" w:customStyle="1" w:styleId="Importovantl55">
    <w:name w:val="Importovaný štýl 55"/>
    <w:pPr>
      <w:numPr>
        <w:numId w:val="67"/>
      </w:numPr>
    </w:pPr>
  </w:style>
  <w:style w:type="numbering" w:customStyle="1" w:styleId="Importovantl46">
    <w:name w:val="Importovaný štýl 46"/>
    <w:pPr>
      <w:numPr>
        <w:numId w:val="58"/>
      </w:numPr>
    </w:pPr>
  </w:style>
  <w:style w:type="numbering" w:customStyle="1" w:styleId="Importovantl35">
    <w:name w:val="Importovaný štýl 35"/>
    <w:pPr>
      <w:numPr>
        <w:numId w:val="47"/>
      </w:numPr>
    </w:pPr>
  </w:style>
  <w:style w:type="numbering" w:customStyle="1" w:styleId="Importovantl51">
    <w:name w:val="Importovaný štýl 51"/>
    <w:pPr>
      <w:numPr>
        <w:numId w:val="63"/>
      </w:numPr>
    </w:pPr>
  </w:style>
  <w:style w:type="numbering" w:customStyle="1" w:styleId="Importovantl57">
    <w:name w:val="Importovaný štýl 57"/>
    <w:pPr>
      <w:numPr>
        <w:numId w:val="69"/>
      </w:numPr>
    </w:pPr>
  </w:style>
  <w:style w:type="numbering" w:customStyle="1" w:styleId="Importovantl115">
    <w:name w:val="Importovaný štýl 115"/>
    <w:pPr>
      <w:numPr>
        <w:numId w:val="127"/>
      </w:numPr>
    </w:pPr>
  </w:style>
  <w:style w:type="numbering" w:customStyle="1" w:styleId="Importovantl45">
    <w:name w:val="Importovaný štýl 45"/>
    <w:pPr>
      <w:numPr>
        <w:numId w:val="57"/>
      </w:numPr>
    </w:pPr>
  </w:style>
  <w:style w:type="numbering" w:customStyle="1" w:styleId="Importovantl116">
    <w:name w:val="Importovaný štýl 116"/>
    <w:pPr>
      <w:numPr>
        <w:numId w:val="128"/>
      </w:numPr>
    </w:pPr>
  </w:style>
  <w:style w:type="numbering" w:customStyle="1" w:styleId="Importovantl52">
    <w:name w:val="Importovaný štýl 52"/>
    <w:pPr>
      <w:numPr>
        <w:numId w:val="64"/>
      </w:numPr>
    </w:pPr>
  </w:style>
  <w:style w:type="numbering" w:customStyle="1" w:styleId="Importovantl79">
    <w:name w:val="Importovaný štýl 79"/>
    <w:pPr>
      <w:numPr>
        <w:numId w:val="91"/>
      </w:numPr>
    </w:pPr>
  </w:style>
  <w:style w:type="numbering" w:customStyle="1" w:styleId="Importovantl20">
    <w:name w:val="Importovaný štýl 20"/>
    <w:pPr>
      <w:numPr>
        <w:numId w:val="32"/>
      </w:numPr>
    </w:pPr>
  </w:style>
  <w:style w:type="numbering" w:customStyle="1" w:styleId="Importovantl104">
    <w:name w:val="Importovaný štýl 104"/>
    <w:pPr>
      <w:numPr>
        <w:numId w:val="116"/>
      </w:numPr>
    </w:pPr>
  </w:style>
  <w:style w:type="numbering" w:customStyle="1" w:styleId="Importovantl62">
    <w:name w:val="Importovaný štýl 62"/>
    <w:pPr>
      <w:numPr>
        <w:numId w:val="74"/>
      </w:numPr>
    </w:pPr>
  </w:style>
  <w:style w:type="numbering" w:customStyle="1" w:styleId="Importovantl105">
    <w:name w:val="Importovaný štýl 105"/>
    <w:pPr>
      <w:numPr>
        <w:numId w:val="117"/>
      </w:numPr>
    </w:pPr>
  </w:style>
  <w:style w:type="numbering" w:customStyle="1" w:styleId="Importovantl63">
    <w:name w:val="Importovaný štýl 63"/>
    <w:pPr>
      <w:numPr>
        <w:numId w:val="75"/>
      </w:numPr>
    </w:pPr>
  </w:style>
  <w:style w:type="numbering" w:customStyle="1" w:styleId="Importovantl96">
    <w:name w:val="Importovaný štýl 96"/>
    <w:pPr>
      <w:numPr>
        <w:numId w:val="108"/>
      </w:numPr>
    </w:pPr>
  </w:style>
  <w:style w:type="numbering" w:customStyle="1" w:styleId="Importovantl40">
    <w:name w:val="Importovaný štýl 40"/>
    <w:pPr>
      <w:numPr>
        <w:numId w:val="52"/>
      </w:numPr>
    </w:pPr>
  </w:style>
  <w:style w:type="numbering" w:customStyle="1" w:styleId="Importovantl43">
    <w:name w:val="Importovaný štýl 43"/>
    <w:pPr>
      <w:numPr>
        <w:numId w:val="55"/>
      </w:numPr>
    </w:pPr>
  </w:style>
  <w:style w:type="numbering" w:customStyle="1" w:styleId="Importovantl65">
    <w:name w:val="Importovaný štýl 65"/>
    <w:pPr>
      <w:numPr>
        <w:numId w:val="77"/>
      </w:numPr>
    </w:pPr>
  </w:style>
  <w:style w:type="numbering" w:customStyle="1" w:styleId="Importovantl113">
    <w:name w:val="Importovaný štýl 113"/>
    <w:pPr>
      <w:numPr>
        <w:numId w:val="125"/>
      </w:numPr>
    </w:pPr>
  </w:style>
  <w:style w:type="numbering" w:customStyle="1" w:styleId="Importovantl74">
    <w:name w:val="Importovaný štýl 74"/>
    <w:pPr>
      <w:numPr>
        <w:numId w:val="86"/>
      </w:numPr>
    </w:pPr>
  </w:style>
  <w:style w:type="numbering" w:customStyle="1" w:styleId="Importovantl97">
    <w:name w:val="Importovaný štýl 97"/>
    <w:pPr>
      <w:numPr>
        <w:numId w:val="109"/>
      </w:numPr>
    </w:pPr>
  </w:style>
  <w:style w:type="numbering" w:customStyle="1" w:styleId="Importovantl114">
    <w:name w:val="Importovaný štýl 114"/>
    <w:pPr>
      <w:numPr>
        <w:numId w:val="126"/>
      </w:numPr>
    </w:pPr>
  </w:style>
  <w:style w:type="numbering" w:customStyle="1" w:styleId="Importovantl91">
    <w:name w:val="Importovaný štýl 91"/>
    <w:pPr>
      <w:numPr>
        <w:numId w:val="103"/>
      </w:numPr>
    </w:pPr>
  </w:style>
  <w:style w:type="numbering" w:customStyle="1" w:styleId="Importovantl39">
    <w:name w:val="Importovaný štýl 39"/>
    <w:pPr>
      <w:numPr>
        <w:numId w:val="51"/>
      </w:numPr>
    </w:pPr>
  </w:style>
  <w:style w:type="numbering" w:customStyle="1" w:styleId="Importovantl72">
    <w:name w:val="Importovaný štýl 72"/>
    <w:pPr>
      <w:numPr>
        <w:numId w:val="84"/>
      </w:numPr>
    </w:pPr>
  </w:style>
  <w:style w:type="numbering" w:customStyle="1" w:styleId="Importovantl108">
    <w:name w:val="Importovaný štýl 108"/>
    <w:pPr>
      <w:numPr>
        <w:numId w:val="120"/>
      </w:numPr>
    </w:pPr>
  </w:style>
  <w:style w:type="numbering" w:customStyle="1" w:styleId="Importovantl106">
    <w:name w:val="Importovaný štýl 106"/>
    <w:pPr>
      <w:numPr>
        <w:numId w:val="118"/>
      </w:numPr>
    </w:pPr>
  </w:style>
  <w:style w:type="numbering" w:customStyle="1" w:styleId="Importovantl54">
    <w:name w:val="Importovaný štýl 54"/>
    <w:pPr>
      <w:numPr>
        <w:numId w:val="66"/>
      </w:numPr>
    </w:pPr>
  </w:style>
  <w:style w:type="numbering" w:customStyle="1" w:styleId="Importovantl80">
    <w:name w:val="Importovaný štýl 80"/>
    <w:pPr>
      <w:numPr>
        <w:numId w:val="92"/>
      </w:numPr>
    </w:pPr>
  </w:style>
  <w:style w:type="numbering" w:customStyle="1" w:styleId="Importovantl68">
    <w:name w:val="Importovaný štýl 68"/>
    <w:pPr>
      <w:numPr>
        <w:numId w:val="80"/>
      </w:numPr>
    </w:pPr>
  </w:style>
  <w:style w:type="numbering" w:customStyle="1" w:styleId="Importovantl2">
    <w:name w:val="Importovaný štýl 2"/>
    <w:pPr>
      <w:numPr>
        <w:numId w:val="14"/>
      </w:numPr>
    </w:pPr>
  </w:style>
  <w:style w:type="numbering" w:customStyle="1" w:styleId="Importovantl110">
    <w:name w:val="Importovaný štýl 110"/>
    <w:pPr>
      <w:numPr>
        <w:numId w:val="122"/>
      </w:numPr>
    </w:pPr>
  </w:style>
  <w:style w:type="numbering" w:customStyle="1" w:styleId="Importovantl15">
    <w:name w:val="Importovaný štýl 15"/>
    <w:pPr>
      <w:numPr>
        <w:numId w:val="27"/>
      </w:numPr>
    </w:pPr>
  </w:style>
  <w:style w:type="numbering" w:customStyle="1" w:styleId="Importovantl98">
    <w:name w:val="Importovaný štýl 98"/>
    <w:pPr>
      <w:numPr>
        <w:numId w:val="110"/>
      </w:numPr>
    </w:pPr>
  </w:style>
  <w:style w:type="numbering" w:customStyle="1" w:styleId="Importovantl117">
    <w:name w:val="Importovaný štýl 117"/>
    <w:pPr>
      <w:numPr>
        <w:numId w:val="129"/>
      </w:numPr>
    </w:pPr>
  </w:style>
  <w:style w:type="numbering" w:customStyle="1" w:styleId="Importovantl21">
    <w:name w:val="Importovaný štýl 21"/>
    <w:pPr>
      <w:numPr>
        <w:numId w:val="33"/>
      </w:numPr>
    </w:pPr>
  </w:style>
  <w:style w:type="numbering" w:customStyle="1" w:styleId="Importovantl22">
    <w:name w:val="Importovaný štýl 22"/>
    <w:pPr>
      <w:numPr>
        <w:numId w:val="34"/>
      </w:numPr>
    </w:pPr>
  </w:style>
  <w:style w:type="numbering" w:customStyle="1" w:styleId="Importovantl109">
    <w:name w:val="Importovaný štýl 109"/>
    <w:pPr>
      <w:numPr>
        <w:numId w:val="121"/>
      </w:numPr>
    </w:pPr>
  </w:style>
  <w:style w:type="numbering" w:customStyle="1" w:styleId="Importovantl53">
    <w:name w:val="Importovaný štýl 53"/>
    <w:pPr>
      <w:numPr>
        <w:numId w:val="65"/>
      </w:numPr>
    </w:pPr>
  </w:style>
  <w:style w:type="numbering" w:customStyle="1" w:styleId="Importovantl81">
    <w:name w:val="Importovaný štýl 81"/>
    <w:pPr>
      <w:numPr>
        <w:numId w:val="93"/>
      </w:numPr>
    </w:pPr>
  </w:style>
  <w:style w:type="numbering" w:customStyle="1" w:styleId="Importovantl95">
    <w:name w:val="Importovaný štýl 95"/>
    <w:pPr>
      <w:numPr>
        <w:numId w:val="107"/>
      </w:numPr>
    </w:pPr>
  </w:style>
  <w:style w:type="numbering" w:customStyle="1" w:styleId="Importovantl23">
    <w:name w:val="Importovaný štýl 23"/>
    <w:pPr>
      <w:numPr>
        <w:numId w:val="35"/>
      </w:numPr>
    </w:pPr>
  </w:style>
  <w:style w:type="numbering" w:customStyle="1" w:styleId="Importovantl47">
    <w:name w:val="Importovaný štýl 47"/>
    <w:pPr>
      <w:numPr>
        <w:numId w:val="59"/>
      </w:numPr>
    </w:pPr>
  </w:style>
  <w:style w:type="numbering" w:customStyle="1" w:styleId="Importovantl78">
    <w:name w:val="Importovaný štýl 78"/>
    <w:pPr>
      <w:numPr>
        <w:numId w:val="90"/>
      </w:numPr>
    </w:pPr>
  </w:style>
  <w:style w:type="numbering" w:customStyle="1" w:styleId="Importovantl118">
    <w:name w:val="Importovaný štýl 118"/>
    <w:pPr>
      <w:numPr>
        <w:numId w:val="130"/>
      </w:numPr>
    </w:pPr>
  </w:style>
  <w:style w:type="numbering" w:customStyle="1" w:styleId="Importovantl102">
    <w:name w:val="Importovaný štýl 102"/>
    <w:pPr>
      <w:numPr>
        <w:numId w:val="114"/>
      </w:numPr>
    </w:pPr>
  </w:style>
  <w:style w:type="numbering" w:customStyle="1" w:styleId="Importovantl48">
    <w:name w:val="Importovaný štýl 48"/>
    <w:pPr>
      <w:numPr>
        <w:numId w:val="60"/>
      </w:numPr>
    </w:pPr>
  </w:style>
  <w:style w:type="numbering" w:customStyle="1" w:styleId="Importovantl19">
    <w:name w:val="Importovaný štýl 19"/>
    <w:pPr>
      <w:numPr>
        <w:numId w:val="31"/>
      </w:numPr>
    </w:pPr>
  </w:style>
  <w:style w:type="numbering" w:customStyle="1" w:styleId="Importovantl28">
    <w:name w:val="Importovaný štýl 28"/>
    <w:pPr>
      <w:numPr>
        <w:numId w:val="40"/>
      </w:numPr>
    </w:pPr>
  </w:style>
  <w:style w:type="numbering" w:customStyle="1" w:styleId="Importovantl85">
    <w:name w:val="Importovaný štýl 85"/>
    <w:pPr>
      <w:numPr>
        <w:numId w:val="97"/>
      </w:numPr>
    </w:pPr>
  </w:style>
  <w:style w:type="numbering" w:customStyle="1" w:styleId="Importovantl83">
    <w:name w:val="Importovaný štýl 83"/>
    <w:pPr>
      <w:numPr>
        <w:numId w:val="95"/>
      </w:numPr>
    </w:pPr>
  </w:style>
  <w:style w:type="numbering" w:customStyle="1" w:styleId="Importovantl64">
    <w:name w:val="Importovaný štýl 64"/>
    <w:pPr>
      <w:numPr>
        <w:numId w:val="76"/>
      </w:numPr>
    </w:pPr>
  </w:style>
  <w:style w:type="numbering" w:customStyle="1" w:styleId="Importovantl111">
    <w:name w:val="Importovaný štýl 111"/>
    <w:pPr>
      <w:numPr>
        <w:numId w:val="123"/>
      </w:numPr>
    </w:pPr>
  </w:style>
  <w:style w:type="numbering" w:customStyle="1" w:styleId="Tatratender">
    <w:name w:val="Tatra tender"/>
    <w:pPr>
      <w:numPr>
        <w:numId w:val="11"/>
      </w:numPr>
    </w:pPr>
  </w:style>
  <w:style w:type="numbering" w:customStyle="1" w:styleId="Importovantl6">
    <w:name w:val="Importovaný štýl 6"/>
    <w:pPr>
      <w:numPr>
        <w:numId w:val="18"/>
      </w:numPr>
    </w:pPr>
  </w:style>
  <w:style w:type="numbering" w:customStyle="1" w:styleId="Importovantl92">
    <w:name w:val="Importovaný štýl 92"/>
    <w:pPr>
      <w:numPr>
        <w:numId w:val="104"/>
      </w:numPr>
    </w:pPr>
  </w:style>
  <w:style w:type="numbering" w:customStyle="1" w:styleId="Style1">
    <w:name w:val="Style1"/>
    <w:pPr>
      <w:numPr>
        <w:numId w:val="132"/>
      </w:numPr>
    </w:pPr>
  </w:style>
  <w:style w:type="numbering" w:customStyle="1" w:styleId="Importovantl61">
    <w:name w:val="Importovaný štýl 61"/>
    <w:pPr>
      <w:numPr>
        <w:numId w:val="73"/>
      </w:numPr>
    </w:pPr>
  </w:style>
  <w:style w:type="numbering" w:customStyle="1" w:styleId="Importovantl67">
    <w:name w:val="Importovaný štýl 67"/>
    <w:pPr>
      <w:numPr>
        <w:numId w:val="79"/>
      </w:numPr>
    </w:pPr>
  </w:style>
  <w:style w:type="numbering" w:customStyle="1" w:styleId="Importovantl77">
    <w:name w:val="Importovaný štýl 77"/>
    <w:pPr>
      <w:numPr>
        <w:numId w:val="89"/>
      </w:numPr>
    </w:pPr>
  </w:style>
  <w:style w:type="numbering" w:customStyle="1" w:styleId="Importovantl75">
    <w:name w:val="Importovaný štýl 75"/>
    <w:pPr>
      <w:numPr>
        <w:numId w:val="87"/>
      </w:numPr>
    </w:pPr>
  </w:style>
  <w:style w:type="numbering" w:customStyle="1" w:styleId="Importovantl71">
    <w:name w:val="Importovaný štýl 71"/>
    <w:pPr>
      <w:numPr>
        <w:numId w:val="83"/>
      </w:numPr>
    </w:pPr>
  </w:style>
  <w:style w:type="numbering" w:customStyle="1" w:styleId="Importovantl26">
    <w:name w:val="Importovaný štýl 26"/>
    <w:pPr>
      <w:numPr>
        <w:numId w:val="38"/>
      </w:numPr>
    </w:pPr>
  </w:style>
  <w:style w:type="numbering" w:customStyle="1" w:styleId="Importovantl107">
    <w:name w:val="Importovaný štýl 107"/>
    <w:pPr>
      <w:numPr>
        <w:numId w:val="119"/>
      </w:numPr>
    </w:pPr>
  </w:style>
  <w:style w:type="numbering" w:customStyle="1" w:styleId="Importovantl42">
    <w:name w:val="Importovaný štýl 42"/>
    <w:pPr>
      <w:numPr>
        <w:numId w:val="54"/>
      </w:numPr>
    </w:pPr>
  </w:style>
  <w:style w:type="numbering" w:customStyle="1" w:styleId="Importovantl11">
    <w:name w:val="Importovaný štýl 11"/>
    <w:pPr>
      <w:numPr>
        <w:numId w:val="23"/>
      </w:numPr>
    </w:pPr>
  </w:style>
  <w:style w:type="numbering" w:customStyle="1" w:styleId="Importovantl14">
    <w:name w:val="Importovaný štýl 14"/>
    <w:pPr>
      <w:numPr>
        <w:numId w:val="26"/>
      </w:numPr>
    </w:pPr>
  </w:style>
  <w:style w:type="numbering" w:customStyle="1" w:styleId="Importovantl93">
    <w:name w:val="Importovaný štýl 93"/>
    <w:pPr>
      <w:numPr>
        <w:numId w:val="105"/>
      </w:numPr>
    </w:pPr>
  </w:style>
  <w:style w:type="numbering" w:customStyle="1" w:styleId="Importovantl16">
    <w:name w:val="Importovaný štýl 16"/>
    <w:pPr>
      <w:numPr>
        <w:numId w:val="28"/>
      </w:numPr>
    </w:pPr>
  </w:style>
  <w:style w:type="numbering" w:customStyle="1" w:styleId="Importovantl5">
    <w:name w:val="Importovaný štýl 5"/>
    <w:pPr>
      <w:numPr>
        <w:numId w:val="17"/>
      </w:numPr>
    </w:pPr>
  </w:style>
  <w:style w:type="numbering" w:customStyle="1" w:styleId="Importovantl89">
    <w:name w:val="Importovaný štýl 89"/>
    <w:pPr>
      <w:numPr>
        <w:numId w:val="101"/>
      </w:numPr>
    </w:pPr>
  </w:style>
  <w:style w:type="numbering" w:customStyle="1" w:styleId="Importovantl1">
    <w:name w:val="Importovaný štýl 1"/>
    <w:pPr>
      <w:numPr>
        <w:numId w:val="13"/>
      </w:numPr>
    </w:pPr>
  </w:style>
  <w:style w:type="numbering" w:customStyle="1" w:styleId="Importovantl12">
    <w:name w:val="Importovaný štýl 12"/>
    <w:pPr>
      <w:numPr>
        <w:numId w:val="24"/>
      </w:numPr>
    </w:pPr>
  </w:style>
  <w:style w:type="numbering" w:customStyle="1" w:styleId="Importovantl38">
    <w:name w:val="Importovaný štýl 38"/>
    <w:pPr>
      <w:numPr>
        <w:numId w:val="50"/>
      </w:numPr>
    </w:pPr>
  </w:style>
  <w:style w:type="numbering" w:customStyle="1" w:styleId="Importovantl3">
    <w:name w:val="Importovaný štýl 3"/>
    <w:pPr>
      <w:numPr>
        <w:numId w:val="15"/>
      </w:numPr>
    </w:pPr>
  </w:style>
  <w:style w:type="numbering" w:customStyle="1" w:styleId="Importovantl87">
    <w:name w:val="Importovaný štýl 87"/>
    <w:pPr>
      <w:numPr>
        <w:numId w:val="99"/>
      </w:numPr>
    </w:pPr>
  </w:style>
  <w:style w:type="numbering" w:customStyle="1" w:styleId="Importovantl88">
    <w:name w:val="Importovaný štýl 88"/>
    <w:pPr>
      <w:numPr>
        <w:numId w:val="100"/>
      </w:numPr>
    </w:pPr>
  </w:style>
  <w:style w:type="numbering" w:customStyle="1" w:styleId="Importovantl7">
    <w:name w:val="Importovaný štýl 7"/>
    <w:pPr>
      <w:numPr>
        <w:numId w:val="19"/>
      </w:numPr>
    </w:pPr>
  </w:style>
  <w:style w:type="numbering" w:customStyle="1" w:styleId="Importovantl100">
    <w:name w:val="Importovaný štýl 100"/>
    <w:pPr>
      <w:numPr>
        <w:numId w:val="112"/>
      </w:numPr>
    </w:pPr>
  </w:style>
  <w:style w:type="numbering" w:customStyle="1" w:styleId="Style2">
    <w:name w:val="Style2"/>
  </w:style>
  <w:style w:type="numbering" w:customStyle="1" w:styleId="tl1">
    <w:name w:val="Štýl1"/>
  </w:style>
  <w:style w:type="numbering" w:customStyle="1" w:styleId="Styl1">
    <w:name w:val="Styl1"/>
    <w:pPr>
      <w:numPr>
        <w:numId w:val="140"/>
      </w:numPr>
    </w:pPr>
  </w:style>
  <w:style w:type="numbering" w:customStyle="1" w:styleId="Bezzoznamu1">
    <w:name w:val="Bez zoznamu1"/>
    <w:next w:val="Bezzoznamu"/>
    <w:uiPriority w:val="99"/>
    <w:semiHidden/>
    <w:unhideWhenUsed/>
  </w:style>
  <w:style w:type="paragraph" w:customStyle="1" w:styleId="Style17">
    <w:name w:val="Style17"/>
    <w:basedOn w:val="Normlny"/>
    <w:uiPriority w:val="9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pPr>
      <w:numPr>
        <w:numId w:val="137"/>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Pr>
      <w:color w:val="605E5C"/>
      <w:shd w:val="clear" w:color="auto" w:fill="E1DFDD"/>
    </w:rPr>
  </w:style>
  <w:style w:type="paragraph" w:styleId="Bezriadkovania">
    <w:name w:val="No Spacing"/>
    <w:uiPriority w:val="1"/>
    <w:qFormat/>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Pr>
      <w:rFonts w:ascii="Arial" w:hAnsi="Arial" w:cs="Arial" w:hint="default"/>
      <w:b/>
      <w:bCs/>
      <w:sz w:val="22"/>
      <w:szCs w:val="22"/>
    </w:rPr>
  </w:style>
  <w:style w:type="paragraph" w:customStyle="1" w:styleId="Style8">
    <w:name w:val="Style8"/>
    <w:basedOn w:val="Normlny"/>
    <w:uiPriority w:val="9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pPr>
      <w:numPr>
        <w:numId w:val="142"/>
      </w:numPr>
    </w:pPr>
  </w:style>
  <w:style w:type="character" w:customStyle="1" w:styleId="Nevyrieenzmienka5">
    <w:name w:val="Nevyriešená zmienka5"/>
    <w:basedOn w:val="Predvolenpsmoodseku"/>
    <w:uiPriority w:val="99"/>
    <w:semiHidden/>
    <w:unhideWhenUsed/>
    <w:rPr>
      <w:color w:val="605E5C"/>
      <w:shd w:val="clear" w:color="auto" w:fill="E1DFDD"/>
    </w:rPr>
  </w:style>
  <w:style w:type="character" w:customStyle="1" w:styleId="ra">
    <w:name w:val="ra"/>
    <w:basedOn w:val="Predvolenpsmoodseku"/>
  </w:style>
  <w:style w:type="numbering" w:customStyle="1" w:styleId="tl2">
    <w:name w:val="Štýl2"/>
    <w:uiPriority w:val="99"/>
    <w:pPr>
      <w:numPr>
        <w:numId w:val="143"/>
      </w:numPr>
    </w:pPr>
  </w:style>
  <w:style w:type="paragraph" w:customStyle="1" w:styleId="AOHead2">
    <w:name w:val="AOHead2"/>
    <w:basedOn w:val="Normlny"/>
    <w:next w:val="Normlny"/>
    <w:link w:val="AOHead2Char"/>
    <w:pPr>
      <w:keepNext/>
      <w:numPr>
        <w:ilvl w:val="2"/>
        <w:numId w:val="146"/>
      </w:numPr>
      <w:spacing w:before="240" w:after="0" w:line="260" w:lineRule="atLeast"/>
      <w:jc w:val="both"/>
      <w:outlineLvl w:val="1"/>
    </w:pPr>
    <w:rPr>
      <w:rFonts w:ascii="Times New Roman" w:eastAsia="SimSun" w:hAnsi="Times New Roman"/>
      <w:b/>
      <w:lang w:val="en-GB"/>
    </w:rPr>
  </w:style>
  <w:style w:type="character" w:customStyle="1" w:styleId="AOHead2Char">
    <w:name w:val="AOHead2 Char"/>
    <w:link w:val="AOHead2"/>
    <w:locked/>
    <w:rPr>
      <w:rFonts w:ascii="Times New Roman" w:eastAsia="SimSun" w:hAnsi="Times New Roman" w:cs="Times New Roman"/>
      <w:b/>
      <w:lang w:val="en-GB"/>
    </w:rPr>
  </w:style>
  <w:style w:type="paragraph" w:customStyle="1" w:styleId="AOHead6">
    <w:name w:val="AOHead6"/>
    <w:basedOn w:val="Normlny"/>
    <w:next w:val="Normlny"/>
    <w:pPr>
      <w:numPr>
        <w:ilvl w:val="5"/>
        <w:numId w:val="146"/>
      </w:numPr>
      <w:spacing w:before="240" w:after="0" w:line="260" w:lineRule="atLeast"/>
      <w:jc w:val="both"/>
      <w:outlineLvl w:val="5"/>
    </w:pPr>
    <w:rPr>
      <w:rFonts w:ascii="Times New Roman" w:eastAsia="SimSun" w:hAnsi="Times New Roman"/>
      <w:lang w:val="en-GB"/>
    </w:rPr>
  </w:style>
  <w:style w:type="paragraph" w:customStyle="1" w:styleId="AOHead1">
    <w:name w:val="AOHead1"/>
    <w:basedOn w:val="Normlny"/>
    <w:next w:val="Normlny"/>
    <w:pPr>
      <w:keepNext/>
      <w:numPr>
        <w:numId w:val="146"/>
      </w:numPr>
      <w:spacing w:before="240" w:after="0" w:line="260" w:lineRule="atLeast"/>
      <w:jc w:val="both"/>
      <w:outlineLvl w:val="0"/>
    </w:pPr>
    <w:rPr>
      <w:rFonts w:ascii="Times New Roman" w:eastAsia="SimSun" w:hAnsi="Times New Roman"/>
      <w:b/>
      <w:caps/>
      <w:kern w:val="28"/>
      <w:lang w:val="en-GB"/>
    </w:rPr>
  </w:style>
  <w:style w:type="paragraph" w:customStyle="1" w:styleId="AODocTxt">
    <w:name w:val="AODocTxt"/>
    <w:basedOn w:val="Normlny"/>
    <w:link w:val="AODocTxtChar"/>
    <w:pPr>
      <w:numPr>
        <w:numId w:val="148"/>
      </w:numPr>
      <w:spacing w:before="240" w:after="0" w:line="260" w:lineRule="atLeast"/>
      <w:jc w:val="both"/>
    </w:pPr>
    <w:rPr>
      <w:rFonts w:ascii="Times New Roman" w:eastAsia="SimSun" w:hAnsi="Times New Roman"/>
      <w:lang w:val="en-GB"/>
    </w:rPr>
  </w:style>
  <w:style w:type="character" w:customStyle="1" w:styleId="AODocTxtChar">
    <w:name w:val="AODocTxt Char"/>
    <w:link w:val="AODocTxt"/>
    <w:locked/>
    <w:rPr>
      <w:rFonts w:ascii="Times New Roman" w:eastAsia="SimSun" w:hAnsi="Times New Roman" w:cs="Times New Roman"/>
      <w:lang w:val="en-GB"/>
    </w:rPr>
  </w:style>
  <w:style w:type="paragraph" w:customStyle="1" w:styleId="AODocTxtL1">
    <w:name w:val="AODocTxtL1"/>
    <w:basedOn w:val="AODocTxt"/>
    <w:pPr>
      <w:numPr>
        <w:ilvl w:val="3"/>
      </w:numPr>
      <w:tabs>
        <w:tab w:val="num" w:pos="360"/>
      </w:tabs>
      <w:ind w:left="720" w:hanging="1080"/>
    </w:pPr>
  </w:style>
  <w:style w:type="paragraph" w:customStyle="1" w:styleId="AODocTxtL2">
    <w:name w:val="AODocTxtL2"/>
    <w:basedOn w:val="AODocTxt"/>
    <w:pPr>
      <w:numPr>
        <w:ilvl w:val="4"/>
      </w:numPr>
      <w:tabs>
        <w:tab w:val="num" w:pos="360"/>
      </w:tabs>
      <w:ind w:left="1440" w:hanging="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737301">
      <w:bodyDiv w:val="1"/>
      <w:marLeft w:val="0"/>
      <w:marRight w:val="0"/>
      <w:marTop w:val="0"/>
      <w:marBottom w:val="0"/>
      <w:divBdr>
        <w:top w:val="none" w:sz="0" w:space="0" w:color="auto"/>
        <w:left w:val="none" w:sz="0" w:space="0" w:color="auto"/>
        <w:bottom w:val="none" w:sz="0" w:space="0" w:color="auto"/>
        <w:right w:val="none" w:sz="0" w:space="0" w:color="auto"/>
      </w:divBdr>
    </w:div>
    <w:div w:id="908198635">
      <w:bodyDiv w:val="1"/>
      <w:marLeft w:val="0"/>
      <w:marRight w:val="0"/>
      <w:marTop w:val="0"/>
      <w:marBottom w:val="0"/>
      <w:divBdr>
        <w:top w:val="none" w:sz="0" w:space="0" w:color="auto"/>
        <w:left w:val="none" w:sz="0" w:space="0" w:color="auto"/>
        <w:bottom w:val="none" w:sz="0" w:space="0" w:color="auto"/>
        <w:right w:val="none" w:sz="0" w:space="0" w:color="auto"/>
      </w:divBdr>
    </w:div>
    <w:div w:id="1343164461">
      <w:bodyDiv w:val="1"/>
      <w:marLeft w:val="0"/>
      <w:marRight w:val="0"/>
      <w:marTop w:val="0"/>
      <w:marBottom w:val="0"/>
      <w:divBdr>
        <w:top w:val="none" w:sz="0" w:space="0" w:color="auto"/>
        <w:left w:val="none" w:sz="0" w:space="0" w:color="auto"/>
        <w:bottom w:val="none" w:sz="0" w:space="0" w:color="auto"/>
        <w:right w:val="none" w:sz="0" w:space="0" w:color="auto"/>
      </w:divBdr>
    </w:div>
    <w:div w:id="156468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al.sk/EVO/Legislativa/zv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991F4-3C29-45EC-813E-75B7A04BE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10</Pages>
  <Words>4182</Words>
  <Characters>23844</Characters>
  <Application>Microsoft Office Word</Application>
  <DocSecurity>0</DocSecurity>
  <Lines>198</Lines>
  <Paragraphs>55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Lucia Štrbová</cp:lastModifiedBy>
  <cp:revision>5</cp:revision>
  <dcterms:created xsi:type="dcterms:W3CDTF">2021-10-08T09:56:00Z</dcterms:created>
  <dcterms:modified xsi:type="dcterms:W3CDTF">2021-10-08T13:07:00Z</dcterms:modified>
</cp:coreProperties>
</file>